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829" w:rsidRPr="00845742" w:rsidRDefault="00D07E7F" w:rsidP="00D07E7F">
      <w:pPr>
        <w:pStyle w:val="Heading1"/>
        <w:jc w:val="center"/>
        <w:rPr>
          <w:ins w:id="0" w:author="HP" w:date="2012-01-23T13:50:00Z"/>
          <w:rFonts w:ascii="Calibri" w:hAnsi="Calibri"/>
        </w:rPr>
      </w:pPr>
      <w:bookmarkStart w:id="1" w:name="_Toc283484502"/>
      <w:r w:rsidRPr="00845742">
        <w:rPr>
          <w:rFonts w:ascii="Calibri" w:hAnsi="Calibri"/>
        </w:rPr>
        <w:t>chapter-</w:t>
      </w:r>
      <w:ins w:id="2" w:author="HP" w:date="2012-01-23T13:50:00Z">
        <w:r w:rsidR="00454829" w:rsidRPr="00845742">
          <w:rPr>
            <w:rFonts w:ascii="Calibri" w:hAnsi="Calibri"/>
          </w:rPr>
          <w:t>I</w:t>
        </w:r>
      </w:ins>
    </w:p>
    <w:p w:rsidR="00D07E7F" w:rsidRPr="00845742" w:rsidRDefault="00A66C71" w:rsidP="00D07E7F">
      <w:pPr>
        <w:pStyle w:val="Heading1"/>
        <w:numPr>
          <w:ins w:id="3" w:author="HP" w:date="2012-01-23T13:50:00Z"/>
        </w:numPr>
        <w:jc w:val="center"/>
        <w:rPr>
          <w:rFonts w:ascii="Calibri" w:hAnsi="Calibri"/>
          <w:sz w:val="28"/>
          <w:szCs w:val="28"/>
          <w:rPrChange w:id="4" w:author="nea" w:date="2012-03-01T11:27:00Z">
            <w:rPr>
              <w:rFonts w:ascii="Calibri" w:hAnsi="Calibri"/>
            </w:rPr>
          </w:rPrChange>
        </w:rPr>
      </w:pPr>
      <w:del w:id="5" w:author="HP" w:date="2012-01-23T13:50:00Z">
        <w:r w:rsidRPr="00A66C71">
          <w:rPr>
            <w:rFonts w:ascii="Calibri" w:hAnsi="Calibri"/>
            <w:sz w:val="28"/>
            <w:szCs w:val="28"/>
            <w:rPrChange w:id="6" w:author="nea" w:date="2012-03-01T11:27:00Z">
              <w:rPr>
                <w:rFonts w:ascii="Calibri" w:hAnsi="Calibri" w:cs="Times New Roman"/>
                <w:b w:val="0"/>
                <w:bCs w:val="0"/>
                <w:smallCaps w:val="0"/>
                <w:kern w:val="0"/>
                <w:sz w:val="24"/>
                <w:szCs w:val="24"/>
              </w:rPr>
            </w:rPrChange>
          </w:rPr>
          <w:delText>1</w:delText>
        </w:r>
      </w:del>
      <w:r w:rsidRPr="00A66C71">
        <w:rPr>
          <w:rFonts w:ascii="Calibri" w:hAnsi="Calibri"/>
          <w:sz w:val="28"/>
          <w:szCs w:val="28"/>
          <w:rPrChange w:id="7" w:author="nea" w:date="2012-03-01T11:27:00Z">
            <w:rPr>
              <w:rFonts w:ascii="Calibri" w:hAnsi="Calibri" w:cs="Times New Roman"/>
              <w:b w:val="0"/>
              <w:bCs w:val="0"/>
              <w:smallCaps w:val="0"/>
              <w:kern w:val="0"/>
              <w:sz w:val="24"/>
              <w:szCs w:val="24"/>
            </w:rPr>
          </w:rPrChange>
        </w:rPr>
        <w:t xml:space="preserve"> introduction </w:t>
      </w:r>
    </w:p>
    <w:p w:rsidR="00D07E7F" w:rsidRPr="00845742" w:rsidRDefault="00D07E7F" w:rsidP="00D07E7F"/>
    <w:p w:rsidR="00AF608D" w:rsidRPr="00845742" w:rsidRDefault="00AF608D" w:rsidP="009E3772">
      <w:pPr>
        <w:pStyle w:val="Heading2"/>
        <w:tabs>
          <w:tab w:val="left" w:pos="720"/>
          <w:tab w:val="left" w:pos="1440"/>
          <w:tab w:val="left" w:pos="6186"/>
        </w:tabs>
        <w:rPr>
          <w:rFonts w:ascii="Calibri" w:hAnsi="Calibri"/>
          <w:sz w:val="24"/>
          <w:szCs w:val="24"/>
        </w:rPr>
      </w:pPr>
      <w:bookmarkStart w:id="8" w:name="_Toc283484503"/>
      <w:bookmarkEnd w:id="1"/>
      <w:r w:rsidRPr="00845742">
        <w:rPr>
          <w:rFonts w:ascii="Calibri" w:hAnsi="Calibri"/>
          <w:sz w:val="24"/>
          <w:szCs w:val="24"/>
        </w:rPr>
        <w:t>1.1</w:t>
      </w:r>
      <w:r w:rsidRPr="00845742">
        <w:rPr>
          <w:rFonts w:ascii="Calibri" w:hAnsi="Calibri"/>
          <w:sz w:val="24"/>
          <w:szCs w:val="24"/>
        </w:rPr>
        <w:tab/>
        <w:t>Background</w:t>
      </w:r>
      <w:bookmarkEnd w:id="8"/>
      <w:r w:rsidR="009E3772" w:rsidRPr="00845742">
        <w:rPr>
          <w:rFonts w:ascii="Calibri" w:hAnsi="Calibri"/>
          <w:sz w:val="24"/>
          <w:szCs w:val="24"/>
        </w:rPr>
        <w:tab/>
      </w:r>
    </w:p>
    <w:p w:rsidR="00AF608D" w:rsidRPr="00845742" w:rsidRDefault="00AF608D" w:rsidP="00DE570D">
      <w:pPr>
        <w:autoSpaceDE w:val="0"/>
        <w:autoSpaceDN w:val="0"/>
        <w:adjustRightInd w:val="0"/>
        <w:spacing w:line="300" w:lineRule="auto"/>
        <w:jc w:val="both"/>
        <w:rPr>
          <w:rFonts w:ascii="Calibri" w:hAnsi="Calibri"/>
          <w:sz w:val="22"/>
          <w:szCs w:val="22"/>
        </w:rPr>
      </w:pPr>
      <w:r w:rsidRPr="00845742">
        <w:rPr>
          <w:rFonts w:ascii="Calibri" w:hAnsi="Calibri" w:cs="Arial"/>
          <w:sz w:val="22"/>
          <w:szCs w:val="22"/>
        </w:rPr>
        <w:t xml:space="preserve">Integrated Nepal Power System (INPS) has installed capacity of 697.8 MW of which 644.3 MW is hydropower, 53.4MW thermal and 0.1 MW solar energy (NEA 2010). Nepal Electricity Authority (NEA) is constructing 220 kV </w:t>
      </w:r>
      <w:r w:rsidR="00D03DDB">
        <w:rPr>
          <w:rFonts w:ascii="Calibri" w:hAnsi="Calibri" w:cs="Arial"/>
          <w:sz w:val="22"/>
          <w:szCs w:val="22"/>
        </w:rPr>
        <w:t xml:space="preserve">transmission line from Hetauda- to Bharatpur to </w:t>
      </w:r>
      <w:r w:rsidR="00D03DDB">
        <w:rPr>
          <w:rFonts w:ascii="Calibri" w:hAnsi="Calibri"/>
          <w:sz w:val="22"/>
          <w:szCs w:val="22"/>
        </w:rPr>
        <w:t xml:space="preserve">strengthen the power transmission network of Integrated Nepal Power System (INPS) thereby increasing the capacity of power flow from the west where the major generating stations exist or planned to the east where demand is high. The line particularly enhances the existing Hetauda- Bharatpur sector which is of single circuit configuration only and has been constructed with limited capacity in early seventies when the power system was in nascent stage.  The project also aims to form a part of the envisaged 220 kV grid which the Power System has recommended.  This will eventually help enhance the power exchange with </w:t>
      </w:r>
      <w:smartTag w:uri="urn:schemas-microsoft-com:office:smarttags" w:element="country-region">
        <w:smartTag w:uri="urn:schemas-microsoft-com:office:smarttags" w:element="place">
          <w:r w:rsidR="00D03DDB">
            <w:rPr>
              <w:rFonts w:ascii="Calibri" w:hAnsi="Calibri"/>
              <w:sz w:val="22"/>
              <w:szCs w:val="22"/>
            </w:rPr>
            <w:t>India</w:t>
          </w:r>
        </w:smartTag>
      </w:smartTag>
      <w:r w:rsidR="00D03DDB">
        <w:rPr>
          <w:rFonts w:ascii="Calibri" w:hAnsi="Calibri"/>
          <w:sz w:val="22"/>
          <w:szCs w:val="22"/>
        </w:rPr>
        <w:t>.</w:t>
      </w:r>
    </w:p>
    <w:p w:rsidR="00AF608D" w:rsidRPr="00845742" w:rsidRDefault="00AF608D" w:rsidP="00DE570D">
      <w:pPr>
        <w:autoSpaceDE w:val="0"/>
        <w:autoSpaceDN w:val="0"/>
        <w:adjustRightInd w:val="0"/>
        <w:spacing w:line="300" w:lineRule="auto"/>
        <w:jc w:val="both"/>
        <w:rPr>
          <w:rFonts w:ascii="Arial" w:hAnsi="Arial" w:cs="Arial"/>
          <w:sz w:val="10"/>
          <w:szCs w:val="10"/>
          <w:rPrChange w:id="9" w:author="nea" w:date="2012-03-01T11:27:00Z">
            <w:rPr>
              <w:rFonts w:ascii="Arial" w:hAnsi="Arial" w:cs="Arial"/>
              <w:sz w:val="22"/>
              <w:szCs w:val="22"/>
            </w:rPr>
          </w:rPrChange>
        </w:rPr>
      </w:pPr>
    </w:p>
    <w:p w:rsidR="00BD2D1F" w:rsidRPr="00845742" w:rsidRDefault="00AF608D" w:rsidP="00DE570D">
      <w:pPr>
        <w:autoSpaceDE w:val="0"/>
        <w:autoSpaceDN w:val="0"/>
        <w:adjustRightInd w:val="0"/>
        <w:spacing w:line="300" w:lineRule="auto"/>
        <w:jc w:val="both"/>
        <w:rPr>
          <w:rFonts w:ascii="Arial" w:hAnsi="Arial" w:cs="Arial"/>
          <w:sz w:val="22"/>
          <w:szCs w:val="22"/>
        </w:rPr>
      </w:pPr>
      <w:r w:rsidRPr="00845742">
        <w:rPr>
          <w:rFonts w:ascii="Calibri" w:hAnsi="Calibri" w:cs="Calibri"/>
          <w:sz w:val="22"/>
          <w:szCs w:val="22"/>
        </w:rPr>
        <w:t xml:space="preserve">The proposed alignment passes through 8 VDCs and one </w:t>
      </w:r>
      <w:smartTag w:uri="urn:schemas-microsoft-com:office:smarttags" w:element="PlaceType">
        <w:r w:rsidRPr="00845742">
          <w:rPr>
            <w:rFonts w:ascii="Calibri" w:hAnsi="Calibri" w:cs="Calibri"/>
            <w:sz w:val="22"/>
            <w:szCs w:val="22"/>
          </w:rPr>
          <w:t>municipality</w:t>
        </w:r>
      </w:smartTag>
      <w:r w:rsidRPr="00845742">
        <w:rPr>
          <w:rFonts w:ascii="Calibri" w:hAnsi="Calibri" w:cs="Calibri"/>
          <w:sz w:val="22"/>
          <w:szCs w:val="22"/>
        </w:rPr>
        <w:t xml:space="preserve"> of </w:t>
      </w:r>
      <w:smartTag w:uri="urn:schemas-microsoft-com:office:smarttags" w:element="PlaceName">
        <w:r w:rsidRPr="00845742">
          <w:rPr>
            <w:rFonts w:ascii="Calibri" w:hAnsi="Calibri" w:cs="Calibri"/>
            <w:sz w:val="22"/>
            <w:szCs w:val="22"/>
          </w:rPr>
          <w:t>Chitwan</w:t>
        </w:r>
      </w:smartTag>
      <w:r w:rsidRPr="00845742">
        <w:rPr>
          <w:rFonts w:ascii="Calibri" w:hAnsi="Calibri" w:cs="Calibri"/>
          <w:sz w:val="22"/>
          <w:szCs w:val="22"/>
        </w:rPr>
        <w:t xml:space="preserve"> district and 2 VDCs and one </w:t>
      </w:r>
      <w:smartTag w:uri="urn:schemas-microsoft-com:office:smarttags" w:element="place">
        <w:smartTag w:uri="urn:schemas-microsoft-com:office:smarttags" w:element="PlaceType">
          <w:r w:rsidR="00BD2D1F" w:rsidRPr="00845742">
            <w:rPr>
              <w:rFonts w:ascii="Calibri" w:hAnsi="Calibri" w:cs="Calibri"/>
              <w:sz w:val="22"/>
              <w:szCs w:val="22"/>
            </w:rPr>
            <w:t>municipality</w:t>
          </w:r>
        </w:smartTag>
        <w:r w:rsidR="00BD2D1F" w:rsidRPr="00845742">
          <w:rPr>
            <w:rFonts w:ascii="Calibri" w:hAnsi="Calibri" w:cs="Calibri"/>
            <w:sz w:val="22"/>
            <w:szCs w:val="22"/>
          </w:rPr>
          <w:t xml:space="preserve"> of</w:t>
        </w:r>
        <w:r w:rsidRPr="00845742">
          <w:rPr>
            <w:rFonts w:ascii="Calibri" w:hAnsi="Calibri" w:cs="Calibri"/>
            <w:sz w:val="22"/>
            <w:szCs w:val="22"/>
          </w:rPr>
          <w:t xml:space="preserve"> </w:t>
        </w:r>
        <w:smartTag w:uri="urn:schemas-microsoft-com:office:smarttags" w:element="PlaceName">
          <w:r w:rsidRPr="00845742">
            <w:rPr>
              <w:rFonts w:ascii="Calibri" w:hAnsi="Calibri" w:cs="Calibri"/>
              <w:sz w:val="22"/>
              <w:szCs w:val="22"/>
            </w:rPr>
            <w:t>Makwanpur</w:t>
          </w:r>
        </w:smartTag>
      </w:smartTag>
      <w:r w:rsidRPr="00845742">
        <w:rPr>
          <w:rFonts w:ascii="Calibri" w:hAnsi="Calibri" w:cs="Calibri"/>
          <w:sz w:val="22"/>
          <w:szCs w:val="22"/>
        </w:rPr>
        <w:t xml:space="preserve"> districts. </w:t>
      </w:r>
      <w:r w:rsidRPr="00845742">
        <w:rPr>
          <w:rFonts w:ascii="Calibri" w:hAnsi="Calibri" w:cs="Arial"/>
          <w:sz w:val="22"/>
          <w:szCs w:val="22"/>
        </w:rPr>
        <w:t xml:space="preserve">The estimated length of the transmission line is 75 </w:t>
      </w:r>
      <w:r w:rsidR="00BD2D1F" w:rsidRPr="00845742">
        <w:rPr>
          <w:rFonts w:ascii="Calibri" w:hAnsi="Calibri" w:cs="Arial"/>
          <w:sz w:val="22"/>
          <w:szCs w:val="22"/>
        </w:rPr>
        <w:t>Km.</w:t>
      </w:r>
      <w:r w:rsidRPr="00845742">
        <w:rPr>
          <w:rFonts w:ascii="Calibri" w:hAnsi="Calibri" w:cs="Arial"/>
          <w:sz w:val="22"/>
          <w:szCs w:val="22"/>
        </w:rPr>
        <w:t xml:space="preserve"> </w:t>
      </w:r>
      <w:r w:rsidR="00BD2D1F" w:rsidRPr="00845742">
        <w:rPr>
          <w:rFonts w:ascii="Calibri" w:hAnsi="Calibri" w:cs="Arial"/>
          <w:sz w:val="22"/>
          <w:szCs w:val="22"/>
        </w:rPr>
        <w:t xml:space="preserve"> </w:t>
      </w:r>
      <w:r w:rsidR="00D03DDB">
        <w:rPr>
          <w:rFonts w:ascii="Calibri" w:hAnsi="Calibri" w:cs="Arial"/>
          <w:sz w:val="22"/>
          <w:szCs w:val="22"/>
        </w:rPr>
        <w:t>Right of Way (RoW) of the transmission line is 30m (15m on each side of centerline) as per Electricity Regulation and each tower will require an area of 12.5mx1</w:t>
      </w:r>
      <w:ins w:id="10" w:author="nea" w:date="2012-02-16T10:51:00Z">
        <w:r w:rsidR="00D03DDB">
          <w:rPr>
            <w:rFonts w:ascii="Calibri" w:hAnsi="Calibri" w:cs="Arial"/>
            <w:sz w:val="22"/>
            <w:szCs w:val="22"/>
          </w:rPr>
          <w:t>2.</w:t>
        </w:r>
      </w:ins>
      <w:r w:rsidR="00D03DDB">
        <w:rPr>
          <w:rFonts w:ascii="Calibri" w:hAnsi="Calibri" w:cs="Arial"/>
          <w:sz w:val="22"/>
          <w:szCs w:val="22"/>
        </w:rPr>
        <w:t xml:space="preserve">5m. Two substations will be constructed consisting one at Hetauda –Municipality and one at </w:t>
      </w:r>
      <w:smartTag w:uri="urn:schemas-microsoft-com:office:smarttags" w:element="place">
        <w:smartTag w:uri="urn:schemas-microsoft-com:office:smarttags" w:element="PlaceName">
          <w:r w:rsidR="00D03DDB">
            <w:rPr>
              <w:rFonts w:ascii="Calibri" w:hAnsi="Calibri" w:cs="Arial"/>
              <w:sz w:val="22"/>
              <w:szCs w:val="22"/>
            </w:rPr>
            <w:t>Bharatpur</w:t>
          </w:r>
        </w:smartTag>
        <w:r w:rsidR="00D03DDB">
          <w:rPr>
            <w:rFonts w:ascii="Calibri" w:hAnsi="Calibri" w:cs="Arial"/>
            <w:sz w:val="22"/>
            <w:szCs w:val="22"/>
          </w:rPr>
          <w:t xml:space="preserve"> </w:t>
        </w:r>
        <w:smartTag w:uri="urn:schemas-microsoft-com:office:smarttags" w:element="PlaceType">
          <w:r w:rsidR="00D03DDB">
            <w:rPr>
              <w:rFonts w:ascii="Calibri" w:hAnsi="Calibri" w:cs="Arial"/>
              <w:sz w:val="22"/>
              <w:szCs w:val="22"/>
            </w:rPr>
            <w:t>Municipality</w:t>
          </w:r>
        </w:smartTag>
      </w:smartTag>
      <w:r w:rsidR="00D03DDB">
        <w:rPr>
          <w:rFonts w:ascii="Calibri" w:hAnsi="Calibri" w:cs="Arial"/>
          <w:sz w:val="22"/>
          <w:szCs w:val="22"/>
        </w:rPr>
        <w:t>.</w:t>
      </w:r>
    </w:p>
    <w:p w:rsidR="00AF608D" w:rsidRPr="00845742" w:rsidRDefault="00AF608D" w:rsidP="00DE570D">
      <w:pPr>
        <w:autoSpaceDE w:val="0"/>
        <w:autoSpaceDN w:val="0"/>
        <w:adjustRightInd w:val="0"/>
        <w:spacing w:line="300" w:lineRule="auto"/>
        <w:jc w:val="both"/>
        <w:rPr>
          <w:rFonts w:ascii="Arial" w:hAnsi="Arial" w:cs="Arial"/>
          <w:sz w:val="10"/>
          <w:szCs w:val="10"/>
          <w:rPrChange w:id="11" w:author="nea" w:date="2012-03-01T11:27:00Z">
            <w:rPr>
              <w:rFonts w:ascii="Arial" w:hAnsi="Arial" w:cs="Arial"/>
              <w:sz w:val="22"/>
              <w:szCs w:val="22"/>
            </w:rPr>
          </w:rPrChange>
        </w:rPr>
      </w:pPr>
    </w:p>
    <w:p w:rsidR="00AF608D" w:rsidRPr="00845742" w:rsidRDefault="00AF608D" w:rsidP="00DE570D">
      <w:pPr>
        <w:autoSpaceDE w:val="0"/>
        <w:autoSpaceDN w:val="0"/>
        <w:adjustRightInd w:val="0"/>
        <w:spacing w:line="300" w:lineRule="auto"/>
        <w:jc w:val="both"/>
        <w:rPr>
          <w:rFonts w:ascii="Calibri" w:hAnsi="Calibri" w:cs="Arial"/>
          <w:sz w:val="22"/>
          <w:szCs w:val="22"/>
        </w:rPr>
      </w:pPr>
      <w:r w:rsidRPr="00845742">
        <w:rPr>
          <w:rFonts w:ascii="Calibri" w:hAnsi="Calibri" w:cs="Arial"/>
          <w:sz w:val="22"/>
          <w:szCs w:val="22"/>
        </w:rPr>
        <w:t xml:space="preserve">A total of </w:t>
      </w:r>
      <w:del w:id="12" w:author="nea" w:date="2012-02-15T11:07:00Z">
        <w:r w:rsidRPr="00845742" w:rsidDel="00BF3522">
          <w:rPr>
            <w:rFonts w:ascii="Calibri" w:hAnsi="Calibri" w:cs="Arial"/>
            <w:sz w:val="22"/>
            <w:szCs w:val="22"/>
          </w:rPr>
          <w:delText>7.65</w:delText>
        </w:r>
      </w:del>
      <w:ins w:id="13" w:author="nea" w:date="2012-02-15T11:07:00Z">
        <w:r w:rsidR="00BF3522" w:rsidRPr="00845742">
          <w:rPr>
            <w:rFonts w:ascii="Calibri" w:hAnsi="Calibri" w:cs="Arial"/>
            <w:sz w:val="22"/>
            <w:szCs w:val="22"/>
          </w:rPr>
          <w:t>6.90</w:t>
        </w:r>
      </w:ins>
      <w:r w:rsidRPr="00845742">
        <w:rPr>
          <w:rFonts w:ascii="Calibri" w:hAnsi="Calibri" w:cs="Arial"/>
          <w:sz w:val="22"/>
          <w:szCs w:val="22"/>
        </w:rPr>
        <w:t xml:space="preserve"> ha private land will be acquired by the project for the substation and angle towers.</w:t>
      </w:r>
      <w:r w:rsidRPr="00845742">
        <w:rPr>
          <w:rFonts w:ascii="Calibri" w:hAnsi="Calibri" w:cs="Calibri"/>
          <w:sz w:val="22"/>
          <w:szCs w:val="22"/>
          <w:lang w:bidi="ne-NP"/>
        </w:rPr>
        <w:t xml:space="preserve"> Of the total affected private land, 0.88ha will be acquired for the construction of towers </w:t>
      </w:r>
      <w:del w:id="14" w:author="nea" w:date="2012-02-15T13:02:00Z">
        <w:r w:rsidRPr="00845742" w:rsidDel="00A819B0">
          <w:rPr>
            <w:rFonts w:ascii="Calibri" w:hAnsi="Calibri" w:cs="Calibri"/>
            <w:sz w:val="22"/>
            <w:szCs w:val="22"/>
            <w:lang w:bidi="ne-NP"/>
          </w:rPr>
          <w:delText>and 6</w:delText>
        </w:r>
      </w:del>
      <w:ins w:id="15" w:author="nea" w:date="2012-02-15T13:02:00Z">
        <w:r w:rsidR="00D03DDB">
          <w:rPr>
            <w:rFonts w:ascii="Calibri" w:hAnsi="Calibri" w:cs="Calibri"/>
            <w:sz w:val="22"/>
            <w:szCs w:val="22"/>
            <w:lang w:bidi="ne-NP"/>
          </w:rPr>
          <w:t>and 6</w:t>
        </w:r>
      </w:ins>
      <w:r w:rsidR="00D03DDB">
        <w:rPr>
          <w:rFonts w:ascii="Calibri" w:hAnsi="Calibri" w:cs="Calibri"/>
          <w:sz w:val="22"/>
          <w:szCs w:val="22"/>
          <w:lang w:bidi="ne-NP"/>
        </w:rPr>
        <w:t>.</w:t>
      </w:r>
      <w:del w:id="16" w:author="nea" w:date="2012-02-15T11:08:00Z">
        <w:r w:rsidR="00D03DDB">
          <w:rPr>
            <w:rFonts w:ascii="Calibri" w:hAnsi="Calibri" w:cs="Calibri"/>
            <w:sz w:val="22"/>
            <w:szCs w:val="22"/>
            <w:lang w:bidi="ne-NP"/>
          </w:rPr>
          <w:delText>77</w:delText>
        </w:r>
      </w:del>
      <w:ins w:id="17" w:author="nea" w:date="2012-02-15T11:08:00Z">
        <w:r w:rsidR="00D03DDB">
          <w:rPr>
            <w:rFonts w:ascii="Calibri" w:hAnsi="Calibri" w:cs="Calibri"/>
            <w:sz w:val="22"/>
            <w:szCs w:val="22"/>
            <w:lang w:bidi="ne-NP"/>
          </w:rPr>
          <w:t>02</w:t>
        </w:r>
      </w:ins>
      <w:ins w:id="18" w:author="nea" w:date="2012-02-15T13:02:00Z">
        <w:r w:rsidR="00D03DDB">
          <w:rPr>
            <w:rFonts w:ascii="Calibri" w:hAnsi="Calibri" w:cs="Calibri"/>
            <w:sz w:val="22"/>
            <w:szCs w:val="22"/>
            <w:lang w:bidi="ne-NP"/>
          </w:rPr>
          <w:t xml:space="preserve"> </w:t>
        </w:r>
      </w:ins>
      <w:del w:id="19" w:author="nea" w:date="2012-02-15T11:08:00Z">
        <w:r w:rsidR="00D03DDB">
          <w:rPr>
            <w:rFonts w:ascii="Calibri" w:hAnsi="Calibri" w:cs="Calibri"/>
            <w:sz w:val="22"/>
            <w:szCs w:val="22"/>
            <w:lang w:bidi="ne-NP"/>
          </w:rPr>
          <w:delText xml:space="preserve"> </w:delText>
        </w:r>
      </w:del>
      <w:del w:id="20" w:author="nea" w:date="2012-02-15T13:02:00Z">
        <w:r w:rsidR="00D03DDB">
          <w:rPr>
            <w:rFonts w:ascii="Calibri" w:hAnsi="Calibri" w:cs="Calibri"/>
            <w:sz w:val="22"/>
            <w:szCs w:val="22"/>
            <w:lang w:bidi="ne-NP"/>
          </w:rPr>
          <w:delText>ha for</w:delText>
        </w:r>
      </w:del>
      <w:ins w:id="21" w:author="nea" w:date="2012-02-15T13:02:00Z">
        <w:r w:rsidR="00D03DDB">
          <w:rPr>
            <w:rFonts w:ascii="Calibri" w:hAnsi="Calibri" w:cs="Calibri"/>
            <w:sz w:val="22"/>
            <w:szCs w:val="22"/>
            <w:lang w:bidi="ne-NP"/>
          </w:rPr>
          <w:t>ha for</w:t>
        </w:r>
      </w:ins>
      <w:r w:rsidR="00D03DDB">
        <w:rPr>
          <w:rFonts w:ascii="Calibri" w:hAnsi="Calibri" w:cs="Calibri"/>
          <w:sz w:val="22"/>
          <w:szCs w:val="22"/>
          <w:lang w:bidi="ne-NP"/>
        </w:rPr>
        <w:t xml:space="preserve"> the construction of Hetauda substation.</w:t>
      </w:r>
    </w:p>
    <w:p w:rsidR="00AF608D" w:rsidRPr="00845742" w:rsidRDefault="00AF608D" w:rsidP="00DE570D">
      <w:pPr>
        <w:spacing w:line="300" w:lineRule="auto"/>
        <w:jc w:val="both"/>
        <w:rPr>
          <w:rFonts w:ascii="Calibri" w:hAnsi="Calibri" w:cs="Arial"/>
          <w:sz w:val="10"/>
          <w:szCs w:val="10"/>
          <w:highlight w:val="green"/>
          <w:rPrChange w:id="22" w:author="nea" w:date="2012-03-01T11:27:00Z">
            <w:rPr>
              <w:rFonts w:ascii="Calibri" w:hAnsi="Calibri" w:cs="Arial"/>
              <w:sz w:val="22"/>
              <w:szCs w:val="22"/>
              <w:highlight w:val="green"/>
            </w:rPr>
          </w:rPrChange>
        </w:rPr>
      </w:pPr>
    </w:p>
    <w:p w:rsidR="00AF608D" w:rsidRPr="00845742" w:rsidRDefault="00AF608D" w:rsidP="00DE570D">
      <w:pPr>
        <w:autoSpaceDE w:val="0"/>
        <w:autoSpaceDN w:val="0"/>
        <w:adjustRightInd w:val="0"/>
        <w:spacing w:line="300" w:lineRule="auto"/>
        <w:jc w:val="both"/>
        <w:rPr>
          <w:rFonts w:ascii="Calibri" w:hAnsi="Calibri" w:cs="Arial"/>
          <w:sz w:val="22"/>
          <w:szCs w:val="22"/>
        </w:rPr>
      </w:pPr>
      <w:r w:rsidRPr="00845742">
        <w:rPr>
          <w:rFonts w:ascii="Calibri" w:hAnsi="Calibri" w:cs="Arial"/>
          <w:sz w:val="22"/>
          <w:szCs w:val="22"/>
        </w:rPr>
        <w:t xml:space="preserve">The </w:t>
      </w:r>
      <w:r w:rsidR="00B205B3" w:rsidRPr="00845742">
        <w:rPr>
          <w:rFonts w:ascii="Calibri" w:hAnsi="Calibri" w:cs="Arial"/>
          <w:sz w:val="22"/>
          <w:szCs w:val="22"/>
        </w:rPr>
        <w:t>SIA</w:t>
      </w:r>
      <w:r w:rsidRPr="00845742">
        <w:rPr>
          <w:rFonts w:ascii="Calibri" w:hAnsi="Calibri" w:cs="Arial"/>
          <w:sz w:val="22"/>
          <w:szCs w:val="22"/>
        </w:rPr>
        <w:t xml:space="preserve"> has been prepared in compliance with GoN legislation, The World Bank policies, guidelines and best practices. The Bank policies emphasize the need to avoid or minimize involuntary resettlement on development projects. This </w:t>
      </w:r>
      <w:del w:id="23" w:author="nea" w:date="2012-02-15T13:03:00Z">
        <w:r w:rsidRPr="00845742" w:rsidDel="00A819B0">
          <w:rPr>
            <w:rFonts w:ascii="Calibri" w:hAnsi="Calibri" w:cs="Arial"/>
            <w:sz w:val="22"/>
            <w:szCs w:val="22"/>
          </w:rPr>
          <w:delText xml:space="preserve">RAP </w:delText>
        </w:r>
      </w:del>
      <w:ins w:id="24" w:author="nea" w:date="2012-02-15T13:03:00Z">
        <w:r w:rsidR="00A819B0" w:rsidRPr="00845742">
          <w:rPr>
            <w:rFonts w:ascii="Calibri" w:hAnsi="Calibri" w:cs="Arial"/>
            <w:sz w:val="22"/>
            <w:szCs w:val="22"/>
          </w:rPr>
          <w:t xml:space="preserve">SIA </w:t>
        </w:r>
      </w:ins>
      <w:r w:rsidR="00D03DDB">
        <w:rPr>
          <w:rFonts w:ascii="Calibri" w:hAnsi="Calibri" w:cs="Arial"/>
          <w:sz w:val="22"/>
          <w:szCs w:val="22"/>
        </w:rPr>
        <w:t xml:space="preserve">of Hetauda-Bharatpur 220 kV Transmission Line Project has been prepared based on the review of available literatures, collection of the secondary VDC level data, findings of household survey of affected households and inventory of affected private and public assets. </w:t>
      </w:r>
    </w:p>
    <w:p w:rsidR="00AF608D" w:rsidRPr="00845742" w:rsidRDefault="00AF608D" w:rsidP="00DE570D">
      <w:pPr>
        <w:autoSpaceDE w:val="0"/>
        <w:autoSpaceDN w:val="0"/>
        <w:adjustRightInd w:val="0"/>
        <w:spacing w:line="300" w:lineRule="auto"/>
        <w:jc w:val="both"/>
        <w:rPr>
          <w:rFonts w:ascii="Arial" w:hAnsi="Arial" w:cs="Arial"/>
          <w:sz w:val="10"/>
          <w:szCs w:val="10"/>
          <w:rPrChange w:id="25" w:author="nea" w:date="2012-03-01T11:27:00Z">
            <w:rPr>
              <w:rFonts w:ascii="Arial" w:hAnsi="Arial" w:cs="Arial"/>
              <w:sz w:val="22"/>
              <w:szCs w:val="22"/>
            </w:rPr>
          </w:rPrChange>
        </w:rPr>
      </w:pPr>
    </w:p>
    <w:p w:rsidR="00AF608D" w:rsidRPr="00845742" w:rsidRDefault="00AF608D" w:rsidP="00DE570D">
      <w:pPr>
        <w:pStyle w:val="Heading2"/>
        <w:spacing w:line="300" w:lineRule="auto"/>
        <w:rPr>
          <w:rFonts w:ascii="Calibri" w:hAnsi="Calibri"/>
          <w:sz w:val="22"/>
          <w:szCs w:val="22"/>
        </w:rPr>
      </w:pPr>
      <w:bookmarkStart w:id="26" w:name="_Toc283484504"/>
      <w:r w:rsidRPr="00845742">
        <w:rPr>
          <w:rFonts w:ascii="Calibri" w:hAnsi="Calibri"/>
          <w:sz w:val="22"/>
          <w:szCs w:val="22"/>
        </w:rPr>
        <w:t>1.2</w:t>
      </w:r>
      <w:r w:rsidRPr="00845742">
        <w:rPr>
          <w:rFonts w:ascii="Calibri" w:hAnsi="Calibri"/>
          <w:sz w:val="22"/>
          <w:szCs w:val="22"/>
        </w:rPr>
        <w:tab/>
        <w:t>Objectives of the Study</w:t>
      </w:r>
      <w:bookmarkEnd w:id="26"/>
    </w:p>
    <w:p w:rsidR="00AF608D" w:rsidRPr="00845742" w:rsidRDefault="00AF608D" w:rsidP="00DE570D">
      <w:pPr>
        <w:spacing w:line="300" w:lineRule="auto"/>
        <w:jc w:val="both"/>
        <w:rPr>
          <w:rFonts w:ascii="Calibri" w:hAnsi="Calibri" w:cs="Arial"/>
          <w:sz w:val="22"/>
          <w:szCs w:val="22"/>
        </w:rPr>
      </w:pPr>
      <w:r w:rsidRPr="00845742">
        <w:rPr>
          <w:rFonts w:ascii="Calibri" w:hAnsi="Calibri" w:cs="Arial"/>
          <w:sz w:val="22"/>
          <w:szCs w:val="22"/>
        </w:rPr>
        <w:t xml:space="preserve">The main objective of the study was to assess adverse social impacts of the transmission line project and prepare a </w:t>
      </w:r>
      <w:r w:rsidR="000751D3" w:rsidRPr="00845742">
        <w:rPr>
          <w:rFonts w:ascii="Calibri" w:hAnsi="Calibri" w:cs="Arial"/>
          <w:sz w:val="22"/>
          <w:szCs w:val="22"/>
        </w:rPr>
        <w:t>SIA</w:t>
      </w:r>
      <w:r w:rsidRPr="00845742">
        <w:rPr>
          <w:rFonts w:ascii="Calibri" w:hAnsi="Calibri" w:cs="Arial"/>
          <w:sz w:val="22"/>
          <w:szCs w:val="22"/>
        </w:rPr>
        <w:t xml:space="preserve"> to address the adverse social impacts:</w:t>
      </w:r>
    </w:p>
    <w:p w:rsidR="00AF608D" w:rsidRPr="00845742" w:rsidRDefault="00AF608D" w:rsidP="00DE570D">
      <w:pPr>
        <w:autoSpaceDE w:val="0"/>
        <w:autoSpaceDN w:val="0"/>
        <w:adjustRightInd w:val="0"/>
        <w:spacing w:line="300" w:lineRule="auto"/>
        <w:jc w:val="both"/>
        <w:rPr>
          <w:rFonts w:ascii="Calibri" w:hAnsi="Calibri" w:cs="Arial"/>
          <w:sz w:val="10"/>
          <w:szCs w:val="10"/>
          <w:rPrChange w:id="27" w:author="nea" w:date="2012-03-01T11:27:00Z">
            <w:rPr>
              <w:rFonts w:ascii="Calibri" w:hAnsi="Calibri" w:cs="Arial"/>
              <w:sz w:val="22"/>
              <w:szCs w:val="22"/>
            </w:rPr>
          </w:rPrChange>
        </w:rPr>
      </w:pPr>
    </w:p>
    <w:p w:rsidR="00AF608D" w:rsidRPr="00845742" w:rsidRDefault="00AF608D" w:rsidP="00DE570D">
      <w:pPr>
        <w:autoSpaceDE w:val="0"/>
        <w:autoSpaceDN w:val="0"/>
        <w:adjustRightInd w:val="0"/>
        <w:spacing w:line="300" w:lineRule="auto"/>
        <w:jc w:val="both"/>
        <w:rPr>
          <w:rFonts w:ascii="Calibri" w:hAnsi="Calibri" w:cs="Arial"/>
          <w:sz w:val="22"/>
          <w:szCs w:val="22"/>
        </w:rPr>
      </w:pPr>
      <w:r w:rsidRPr="00845742">
        <w:rPr>
          <w:rFonts w:ascii="Calibri" w:hAnsi="Calibri" w:cs="Arial"/>
          <w:sz w:val="22"/>
          <w:szCs w:val="22"/>
        </w:rPr>
        <w:t xml:space="preserve">The specific objectives of this study were to: </w:t>
      </w:r>
    </w:p>
    <w:p w:rsidR="00A66C71" w:rsidRDefault="000751D3" w:rsidP="00A66C71">
      <w:pPr>
        <w:widowControl w:val="0"/>
        <w:numPr>
          <w:ilvl w:val="0"/>
          <w:numId w:val="2"/>
        </w:numPr>
        <w:tabs>
          <w:tab w:val="clear" w:pos="1287"/>
          <w:tab w:val="num" w:pos="540"/>
        </w:tabs>
        <w:adjustRightInd w:val="0"/>
        <w:spacing w:line="300" w:lineRule="auto"/>
        <w:ind w:left="540" w:hanging="540"/>
        <w:jc w:val="both"/>
        <w:textAlignment w:val="baseline"/>
        <w:rPr>
          <w:rFonts w:ascii="Calibri" w:hAnsi="Calibri" w:cs="Arial"/>
          <w:sz w:val="22"/>
          <w:szCs w:val="22"/>
        </w:rPr>
        <w:pPrChange w:id="28" w:author="HP" w:date="2012-01-19T12:24:00Z">
          <w:pPr>
            <w:widowControl w:val="0"/>
            <w:numPr>
              <w:numId w:val="2"/>
            </w:numPr>
            <w:tabs>
              <w:tab w:val="num" w:pos="540"/>
              <w:tab w:val="num" w:pos="1287"/>
            </w:tabs>
            <w:adjustRightInd w:val="0"/>
            <w:spacing w:line="300" w:lineRule="auto"/>
            <w:ind w:left="540" w:hanging="540"/>
            <w:jc w:val="both"/>
            <w:textAlignment w:val="baseline"/>
          </w:pPr>
        </w:pPrChange>
      </w:pPr>
      <w:r w:rsidRPr="00845742">
        <w:rPr>
          <w:rFonts w:ascii="Calibri" w:hAnsi="Calibri" w:cs="Arial"/>
          <w:sz w:val="22"/>
          <w:szCs w:val="22"/>
        </w:rPr>
        <w:t>Establish socioeconomic and cultural baseline conditions of the project area,</w:t>
      </w:r>
    </w:p>
    <w:p w:rsidR="00A66C71" w:rsidRDefault="000751D3" w:rsidP="00A66C71">
      <w:pPr>
        <w:widowControl w:val="0"/>
        <w:numPr>
          <w:ilvl w:val="0"/>
          <w:numId w:val="2"/>
        </w:numPr>
        <w:tabs>
          <w:tab w:val="clear" w:pos="1287"/>
          <w:tab w:val="num" w:pos="540"/>
        </w:tabs>
        <w:adjustRightInd w:val="0"/>
        <w:spacing w:line="300" w:lineRule="auto"/>
        <w:ind w:left="540" w:hanging="540"/>
        <w:jc w:val="both"/>
        <w:textAlignment w:val="baseline"/>
        <w:rPr>
          <w:rFonts w:ascii="Calibri" w:hAnsi="Calibri" w:cs="Arial"/>
          <w:sz w:val="22"/>
          <w:szCs w:val="22"/>
        </w:rPr>
        <w:pPrChange w:id="29" w:author="HP" w:date="2012-01-19T12:24:00Z">
          <w:pPr>
            <w:widowControl w:val="0"/>
            <w:numPr>
              <w:numId w:val="2"/>
            </w:numPr>
            <w:tabs>
              <w:tab w:val="num" w:pos="540"/>
              <w:tab w:val="num" w:pos="1287"/>
            </w:tabs>
            <w:adjustRightInd w:val="0"/>
            <w:spacing w:line="300" w:lineRule="auto"/>
            <w:ind w:left="540" w:hanging="540"/>
            <w:jc w:val="both"/>
            <w:textAlignment w:val="baseline"/>
          </w:pPr>
        </w:pPrChange>
      </w:pPr>
      <w:r w:rsidRPr="00845742">
        <w:rPr>
          <w:rFonts w:ascii="Calibri" w:hAnsi="Calibri" w:cs="Arial"/>
          <w:sz w:val="22"/>
          <w:szCs w:val="22"/>
        </w:rPr>
        <w:t>Identify beneficial and adverse social impacts of the project,</w:t>
      </w:r>
    </w:p>
    <w:p w:rsidR="00A66C71" w:rsidRDefault="000751D3" w:rsidP="00A66C71">
      <w:pPr>
        <w:widowControl w:val="0"/>
        <w:numPr>
          <w:ilvl w:val="0"/>
          <w:numId w:val="2"/>
        </w:numPr>
        <w:tabs>
          <w:tab w:val="clear" w:pos="1287"/>
          <w:tab w:val="num" w:pos="540"/>
        </w:tabs>
        <w:adjustRightInd w:val="0"/>
        <w:spacing w:line="300" w:lineRule="auto"/>
        <w:ind w:left="540" w:hanging="540"/>
        <w:jc w:val="both"/>
        <w:textAlignment w:val="baseline"/>
        <w:rPr>
          <w:rFonts w:ascii="Calibri" w:hAnsi="Calibri" w:cs="Arial"/>
          <w:sz w:val="22"/>
          <w:szCs w:val="22"/>
        </w:rPr>
        <w:pPrChange w:id="30" w:author="HP" w:date="2012-01-19T12:24:00Z">
          <w:pPr>
            <w:widowControl w:val="0"/>
            <w:numPr>
              <w:numId w:val="2"/>
            </w:numPr>
            <w:tabs>
              <w:tab w:val="num" w:pos="540"/>
              <w:tab w:val="num" w:pos="1287"/>
            </w:tabs>
            <w:adjustRightInd w:val="0"/>
            <w:spacing w:line="300" w:lineRule="auto"/>
            <w:ind w:left="540" w:hanging="540"/>
            <w:jc w:val="both"/>
            <w:textAlignment w:val="baseline"/>
          </w:pPr>
        </w:pPrChange>
      </w:pPr>
      <w:r w:rsidRPr="00845742">
        <w:rPr>
          <w:rFonts w:ascii="Calibri" w:hAnsi="Calibri" w:cs="Arial"/>
          <w:sz w:val="22"/>
          <w:szCs w:val="22"/>
        </w:rPr>
        <w:t>Analyze the critical impacts,</w:t>
      </w:r>
    </w:p>
    <w:p w:rsidR="00A66C71" w:rsidRDefault="000751D3" w:rsidP="00A66C71">
      <w:pPr>
        <w:widowControl w:val="0"/>
        <w:numPr>
          <w:ilvl w:val="0"/>
          <w:numId w:val="2"/>
        </w:numPr>
        <w:tabs>
          <w:tab w:val="clear" w:pos="1287"/>
          <w:tab w:val="num" w:pos="540"/>
          <w:tab w:val="num" w:pos="1260"/>
          <w:tab w:val="left" w:pos="5760"/>
        </w:tabs>
        <w:adjustRightInd w:val="0"/>
        <w:spacing w:line="300" w:lineRule="auto"/>
        <w:ind w:left="540" w:hanging="540"/>
        <w:jc w:val="both"/>
        <w:textAlignment w:val="baseline"/>
        <w:rPr>
          <w:rFonts w:ascii="Calibri" w:hAnsi="Calibri" w:cs="Arial"/>
          <w:b/>
          <w:sz w:val="22"/>
          <w:szCs w:val="22"/>
        </w:rPr>
        <w:pPrChange w:id="31" w:author="HP" w:date="2012-01-19T12:24:00Z">
          <w:pPr>
            <w:widowControl w:val="0"/>
            <w:numPr>
              <w:numId w:val="2"/>
            </w:numPr>
            <w:tabs>
              <w:tab w:val="num" w:pos="540"/>
              <w:tab w:val="num" w:pos="1260"/>
              <w:tab w:val="num" w:pos="1287"/>
              <w:tab w:val="left" w:pos="5760"/>
            </w:tabs>
            <w:adjustRightInd w:val="0"/>
            <w:spacing w:line="300" w:lineRule="auto"/>
            <w:ind w:left="540" w:hanging="540"/>
            <w:jc w:val="both"/>
            <w:textAlignment w:val="baseline"/>
          </w:pPr>
        </w:pPrChange>
      </w:pPr>
      <w:r w:rsidRPr="00845742">
        <w:rPr>
          <w:rFonts w:ascii="Calibri" w:hAnsi="Calibri" w:cs="Arial"/>
          <w:sz w:val="22"/>
          <w:szCs w:val="22"/>
        </w:rPr>
        <w:lastRenderedPageBreak/>
        <w:t xml:space="preserve">Propose mitigation measures for the adverse social impacts, </w:t>
      </w:r>
    </w:p>
    <w:p w:rsidR="00A66C71" w:rsidRDefault="00D03DDB" w:rsidP="00A66C71">
      <w:pPr>
        <w:widowControl w:val="0"/>
        <w:numPr>
          <w:ilvl w:val="0"/>
          <w:numId w:val="2"/>
        </w:numPr>
        <w:tabs>
          <w:tab w:val="clear" w:pos="1287"/>
          <w:tab w:val="num" w:pos="540"/>
          <w:tab w:val="left" w:pos="5760"/>
        </w:tabs>
        <w:adjustRightInd w:val="0"/>
        <w:spacing w:line="300" w:lineRule="auto"/>
        <w:ind w:left="540" w:hanging="540"/>
        <w:jc w:val="both"/>
        <w:textAlignment w:val="baseline"/>
        <w:rPr>
          <w:rFonts w:ascii="Calibri" w:hAnsi="Calibri" w:cs="Arial"/>
          <w:b/>
          <w:sz w:val="22"/>
          <w:szCs w:val="22"/>
        </w:rPr>
        <w:pPrChange w:id="32" w:author="HP" w:date="2012-01-19T12:24:00Z">
          <w:pPr>
            <w:widowControl w:val="0"/>
            <w:numPr>
              <w:numId w:val="2"/>
            </w:numPr>
            <w:tabs>
              <w:tab w:val="num" w:pos="540"/>
              <w:tab w:val="num" w:pos="1287"/>
              <w:tab w:val="left" w:pos="5760"/>
            </w:tabs>
            <w:adjustRightInd w:val="0"/>
            <w:spacing w:line="300" w:lineRule="auto"/>
            <w:ind w:left="540" w:hanging="540"/>
            <w:jc w:val="both"/>
            <w:textAlignment w:val="baseline"/>
          </w:pPr>
        </w:pPrChange>
      </w:pPr>
      <w:r>
        <w:rPr>
          <w:rFonts w:ascii="Calibri" w:hAnsi="Calibri" w:cs="Arial"/>
          <w:sz w:val="22"/>
          <w:szCs w:val="22"/>
        </w:rPr>
        <w:t>Prepare social monitoring plan including organizational and institutional  requirement, and</w:t>
      </w:r>
    </w:p>
    <w:p w:rsidR="00A66C71" w:rsidRDefault="00D03DDB" w:rsidP="00A66C71">
      <w:pPr>
        <w:widowControl w:val="0"/>
        <w:numPr>
          <w:ilvl w:val="0"/>
          <w:numId w:val="2"/>
        </w:numPr>
        <w:tabs>
          <w:tab w:val="clear" w:pos="1287"/>
          <w:tab w:val="num" w:pos="540"/>
          <w:tab w:val="left" w:pos="5760"/>
        </w:tabs>
        <w:adjustRightInd w:val="0"/>
        <w:spacing w:line="300" w:lineRule="auto"/>
        <w:ind w:left="540" w:hanging="540"/>
        <w:jc w:val="both"/>
        <w:textAlignment w:val="baseline"/>
        <w:rPr>
          <w:rFonts w:ascii="Calibri" w:hAnsi="Calibri" w:cs="Arial"/>
          <w:b/>
          <w:sz w:val="22"/>
          <w:szCs w:val="22"/>
        </w:rPr>
        <w:pPrChange w:id="33" w:author="HP" w:date="2012-01-19T12:24:00Z">
          <w:pPr>
            <w:widowControl w:val="0"/>
            <w:numPr>
              <w:numId w:val="2"/>
            </w:numPr>
            <w:tabs>
              <w:tab w:val="num" w:pos="540"/>
              <w:tab w:val="num" w:pos="1287"/>
              <w:tab w:val="left" w:pos="5760"/>
            </w:tabs>
            <w:adjustRightInd w:val="0"/>
            <w:spacing w:line="300" w:lineRule="auto"/>
            <w:ind w:left="540" w:hanging="540"/>
            <w:jc w:val="both"/>
            <w:textAlignment w:val="baseline"/>
          </w:pPr>
        </w:pPrChange>
      </w:pPr>
      <w:r>
        <w:rPr>
          <w:rFonts w:ascii="Calibri" w:hAnsi="Calibri" w:cs="Arial"/>
          <w:sz w:val="22"/>
          <w:szCs w:val="22"/>
        </w:rPr>
        <w:t>Provide information to the decision makers regarding further action and about the social implications due to the development of the proposed project.</w:t>
      </w:r>
    </w:p>
    <w:p w:rsidR="00A66C71" w:rsidRDefault="00A66C71">
      <w:pPr>
        <w:autoSpaceDE w:val="0"/>
        <w:autoSpaceDN w:val="0"/>
        <w:adjustRightInd w:val="0"/>
        <w:spacing w:line="300" w:lineRule="auto"/>
        <w:jc w:val="both"/>
        <w:rPr>
          <w:del w:id="34" w:author="HP" w:date="2012-01-19T14:10:00Z"/>
          <w:rFonts w:ascii="Calibri" w:hAnsi="Calibri" w:cs="Arial"/>
          <w:sz w:val="22"/>
          <w:szCs w:val="22"/>
        </w:rPr>
      </w:pPr>
    </w:p>
    <w:p w:rsidR="00A66C71" w:rsidRDefault="00D03DDB">
      <w:pPr>
        <w:pStyle w:val="Heading2"/>
        <w:spacing w:line="300" w:lineRule="auto"/>
        <w:rPr>
          <w:rFonts w:ascii="Calibri" w:hAnsi="Calibri"/>
          <w:sz w:val="22"/>
          <w:szCs w:val="22"/>
        </w:rPr>
      </w:pPr>
      <w:bookmarkStart w:id="35" w:name="_Toc283484505"/>
      <w:r>
        <w:rPr>
          <w:rFonts w:ascii="Calibri" w:hAnsi="Calibri"/>
          <w:sz w:val="22"/>
          <w:szCs w:val="22"/>
        </w:rPr>
        <w:t>1.3</w:t>
      </w:r>
      <w:r>
        <w:rPr>
          <w:rFonts w:ascii="Calibri" w:hAnsi="Calibri"/>
          <w:sz w:val="22"/>
          <w:szCs w:val="22"/>
        </w:rPr>
        <w:tab/>
        <w:t>Scope of the Study</w:t>
      </w:r>
      <w:bookmarkEnd w:id="35"/>
    </w:p>
    <w:p w:rsidR="00A66C71" w:rsidRDefault="00D03DDB">
      <w:pPr>
        <w:autoSpaceDE w:val="0"/>
        <w:autoSpaceDN w:val="0"/>
        <w:adjustRightInd w:val="0"/>
        <w:spacing w:line="300" w:lineRule="auto"/>
        <w:jc w:val="both"/>
        <w:rPr>
          <w:rFonts w:ascii="Calibri" w:hAnsi="Calibri" w:cs="Arial"/>
          <w:sz w:val="22"/>
          <w:szCs w:val="22"/>
        </w:rPr>
      </w:pPr>
      <w:r>
        <w:rPr>
          <w:rFonts w:ascii="Calibri" w:hAnsi="Calibri" w:cs="Arial"/>
          <w:sz w:val="22"/>
          <w:szCs w:val="22"/>
        </w:rPr>
        <w:t xml:space="preserve">The proposed Hetauda- Bharatpur  220 kV Transmission Line Project has a length of </w:t>
      </w:r>
      <w:del w:id="36" w:author="HP" w:date="2012-01-23T13:51:00Z">
        <w:r>
          <w:rPr>
            <w:rFonts w:ascii="Calibri" w:hAnsi="Calibri" w:cs="Arial"/>
            <w:sz w:val="22"/>
            <w:szCs w:val="22"/>
          </w:rPr>
          <w:delText xml:space="preserve">75  </w:delText>
        </w:r>
      </w:del>
      <w:ins w:id="37" w:author="HP" w:date="2012-01-23T13:51:00Z">
        <w:r>
          <w:rPr>
            <w:rFonts w:ascii="Calibri" w:hAnsi="Calibri" w:cs="Arial"/>
            <w:sz w:val="22"/>
            <w:szCs w:val="22"/>
          </w:rPr>
          <w:t xml:space="preserve">72  </w:t>
        </w:r>
      </w:ins>
      <w:r>
        <w:rPr>
          <w:rFonts w:ascii="Calibri" w:hAnsi="Calibri" w:cs="Arial"/>
          <w:sz w:val="22"/>
          <w:szCs w:val="22"/>
        </w:rPr>
        <w:t xml:space="preserve">Km. The Right of Way (RoW) is 30m with 15m on either side from the centerline of the TL project. The scope of the study is preparation of SIA report to fulfill the donor requirement for the funding of the project. The scope of the study is to collect site specific social data, identification of the impacts and preparation of mitigation measures to minimize the adverse impacts. The study covers both transmission line and substation area including area required for the temporary facilities. </w:t>
      </w:r>
    </w:p>
    <w:p w:rsidR="00A66C71" w:rsidRDefault="00D03DDB">
      <w:pPr>
        <w:pStyle w:val="Heading2"/>
        <w:spacing w:line="300" w:lineRule="auto"/>
        <w:rPr>
          <w:rFonts w:ascii="Calibri" w:hAnsi="Calibri"/>
          <w:sz w:val="24"/>
          <w:szCs w:val="24"/>
        </w:rPr>
      </w:pPr>
      <w:bookmarkStart w:id="38" w:name="_Toc283484506"/>
      <w:r>
        <w:rPr>
          <w:rFonts w:ascii="Calibri" w:hAnsi="Calibri"/>
          <w:sz w:val="24"/>
          <w:szCs w:val="24"/>
        </w:rPr>
        <w:t>1.4</w:t>
      </w:r>
      <w:r>
        <w:rPr>
          <w:rFonts w:ascii="Calibri" w:hAnsi="Calibri"/>
          <w:sz w:val="24"/>
          <w:szCs w:val="24"/>
        </w:rPr>
        <w:tab/>
        <w:t>Layout of the Report</w:t>
      </w:r>
      <w:bookmarkEnd w:id="38"/>
    </w:p>
    <w:p w:rsidR="00A66C71" w:rsidRDefault="00D03DDB">
      <w:pPr>
        <w:autoSpaceDE w:val="0"/>
        <w:autoSpaceDN w:val="0"/>
        <w:adjustRightInd w:val="0"/>
        <w:spacing w:line="300" w:lineRule="auto"/>
        <w:jc w:val="both"/>
        <w:rPr>
          <w:rFonts w:ascii="Calibri" w:hAnsi="Calibri" w:cs="Arial"/>
          <w:bCs/>
          <w:sz w:val="22"/>
          <w:szCs w:val="22"/>
        </w:rPr>
      </w:pPr>
      <w:r>
        <w:rPr>
          <w:rFonts w:ascii="Calibri" w:hAnsi="Calibri" w:cs="Arial"/>
          <w:sz w:val="22"/>
          <w:szCs w:val="22"/>
        </w:rPr>
        <w:t xml:space="preserve">This report contains 13 chapters. Chapter 2 contains the description of the project, chapter 3 outlines the study methodology, chapter 4 provides information on relevant policy and legal framework, chapter 5 describes about </w:t>
      </w:r>
      <w:r>
        <w:rPr>
          <w:rFonts w:ascii="Calibri" w:hAnsi="Calibri" w:cs="Arial"/>
          <w:bCs/>
          <w:sz w:val="22"/>
          <w:szCs w:val="22"/>
        </w:rPr>
        <w:t xml:space="preserve">community participation and consultation, </w:t>
      </w:r>
      <w:r>
        <w:rPr>
          <w:rFonts w:ascii="Calibri" w:hAnsi="Calibri" w:cs="Arial"/>
          <w:sz w:val="22"/>
          <w:szCs w:val="22"/>
        </w:rPr>
        <w:t xml:space="preserve">chapter 6 details </w:t>
      </w:r>
      <w:r>
        <w:rPr>
          <w:rFonts w:ascii="Calibri" w:hAnsi="Calibri" w:cs="Arial"/>
          <w:bCs/>
          <w:sz w:val="22"/>
          <w:szCs w:val="22"/>
        </w:rPr>
        <w:t xml:space="preserve">baseline condition of the project area, </w:t>
      </w:r>
      <w:r>
        <w:rPr>
          <w:rFonts w:ascii="Calibri" w:hAnsi="Calibri" w:cs="Arial"/>
          <w:sz w:val="22"/>
          <w:szCs w:val="22"/>
        </w:rPr>
        <w:t>chapter 7 details impact assessment, chapter 8</w:t>
      </w:r>
      <w:r>
        <w:rPr>
          <w:rFonts w:ascii="Calibri" w:hAnsi="Calibri" w:cs="Arial"/>
          <w:b/>
          <w:bCs/>
          <w:sz w:val="22"/>
          <w:szCs w:val="22"/>
        </w:rPr>
        <w:t xml:space="preserve"> </w:t>
      </w:r>
      <w:r>
        <w:rPr>
          <w:rFonts w:ascii="Calibri" w:hAnsi="Calibri" w:cs="Arial"/>
          <w:bCs/>
          <w:sz w:val="22"/>
          <w:szCs w:val="22"/>
        </w:rPr>
        <w:t xml:space="preserve">includes mitigation and enhancement measures, </w:t>
      </w:r>
      <w:r>
        <w:rPr>
          <w:rFonts w:ascii="Calibri" w:hAnsi="Calibri" w:cs="Arial"/>
          <w:sz w:val="22"/>
          <w:szCs w:val="22"/>
        </w:rPr>
        <w:t>chapter 9 details i</w:t>
      </w:r>
      <w:r>
        <w:rPr>
          <w:rFonts w:ascii="Calibri" w:hAnsi="Calibri" w:cs="Arial"/>
          <w:bCs/>
          <w:sz w:val="22"/>
          <w:szCs w:val="22"/>
        </w:rPr>
        <w:t xml:space="preserve">nstitutional arrangement, chapter 10 includes implementation schedule, </w:t>
      </w:r>
      <w:r>
        <w:rPr>
          <w:rFonts w:ascii="Calibri" w:hAnsi="Calibri" w:cs="Arial"/>
          <w:sz w:val="22"/>
          <w:szCs w:val="22"/>
        </w:rPr>
        <w:t>chapter 11</w:t>
      </w:r>
      <w:r>
        <w:rPr>
          <w:rFonts w:ascii="Calibri" w:hAnsi="Calibri" w:cs="Arial"/>
          <w:bCs/>
          <w:sz w:val="22"/>
          <w:szCs w:val="22"/>
        </w:rPr>
        <w:t xml:space="preserve"> describes monitoring and evaluation, </w:t>
      </w:r>
      <w:r>
        <w:rPr>
          <w:rFonts w:ascii="Calibri" w:hAnsi="Calibri" w:cs="Arial"/>
          <w:sz w:val="22"/>
          <w:szCs w:val="22"/>
        </w:rPr>
        <w:t>chapter 12 details c</w:t>
      </w:r>
      <w:r>
        <w:rPr>
          <w:rFonts w:ascii="Calibri" w:hAnsi="Calibri" w:cs="Arial"/>
          <w:bCs/>
          <w:sz w:val="22"/>
          <w:szCs w:val="22"/>
        </w:rPr>
        <w:t xml:space="preserve">ost and budget and </w:t>
      </w:r>
      <w:r>
        <w:rPr>
          <w:rFonts w:ascii="Calibri" w:hAnsi="Calibri" w:cs="Arial"/>
          <w:sz w:val="22"/>
          <w:szCs w:val="22"/>
        </w:rPr>
        <w:t>chapter 13 includes conclusion.</w:t>
      </w:r>
    </w:p>
    <w:p w:rsidR="007A3470" w:rsidRPr="00422C9A" w:rsidRDefault="007A3470" w:rsidP="007A3470">
      <w:pPr>
        <w:pStyle w:val="Heading1"/>
        <w:ind w:left="0" w:firstLine="0"/>
        <w:jc w:val="center"/>
        <w:rPr>
          <w:ins w:id="39" w:author="user" w:date="2012-02-29T14:47:00Z"/>
          <w:rFonts w:ascii="Calibri" w:hAnsi="Calibri"/>
          <w:sz w:val="28"/>
          <w:szCs w:val="28"/>
        </w:rPr>
      </w:pPr>
      <w:ins w:id="40" w:author="user" w:date="2012-02-29T14:47:00Z">
        <w:r>
          <w:rPr>
            <w:rFonts w:ascii="Calibri" w:hAnsi="Calibri"/>
            <w:sz w:val="22"/>
            <w:szCs w:val="22"/>
          </w:rPr>
          <w:br w:type="page"/>
        </w:r>
        <w:bookmarkStart w:id="41" w:name="_Toc283484507"/>
        <w:bookmarkStart w:id="42" w:name="_Toc283484508"/>
        <w:r w:rsidRPr="00422C9A">
          <w:rPr>
            <w:rFonts w:ascii="Calibri" w:hAnsi="Calibri"/>
            <w:sz w:val="28"/>
            <w:szCs w:val="28"/>
          </w:rPr>
          <w:lastRenderedPageBreak/>
          <w:t>CHAPTER-II</w:t>
        </w:r>
      </w:ins>
    </w:p>
    <w:p w:rsidR="007A3470" w:rsidRPr="00422C9A" w:rsidRDefault="007A3470" w:rsidP="007A3470">
      <w:pPr>
        <w:pStyle w:val="Heading1"/>
        <w:ind w:left="0" w:firstLine="0"/>
        <w:jc w:val="center"/>
        <w:rPr>
          <w:ins w:id="43" w:author="user" w:date="2012-02-29T14:47:00Z"/>
          <w:rFonts w:ascii="Calibri" w:hAnsi="Calibri"/>
          <w:sz w:val="28"/>
          <w:szCs w:val="28"/>
        </w:rPr>
      </w:pPr>
      <w:ins w:id="44" w:author="user" w:date="2012-02-29T14:47:00Z">
        <w:r w:rsidRPr="00422C9A">
          <w:rPr>
            <w:rFonts w:ascii="Calibri" w:hAnsi="Calibri"/>
            <w:sz w:val="28"/>
            <w:szCs w:val="28"/>
          </w:rPr>
          <w:t>Project Description</w:t>
        </w:r>
        <w:bookmarkEnd w:id="41"/>
        <w:bookmarkEnd w:id="42"/>
      </w:ins>
    </w:p>
    <w:p w:rsidR="007A3470" w:rsidRPr="00422C9A" w:rsidRDefault="007A3470" w:rsidP="007A3470">
      <w:pPr>
        <w:pStyle w:val="Heading2"/>
        <w:spacing w:line="300" w:lineRule="auto"/>
        <w:rPr>
          <w:ins w:id="45" w:author="user" w:date="2012-02-29T14:47:00Z"/>
          <w:rFonts w:ascii="Calibri" w:hAnsi="Calibri"/>
          <w:sz w:val="22"/>
          <w:szCs w:val="22"/>
        </w:rPr>
      </w:pPr>
      <w:bookmarkStart w:id="46" w:name="_Toc283484509"/>
      <w:ins w:id="47" w:author="user" w:date="2012-02-29T14:47:00Z">
        <w:r w:rsidRPr="00422C9A">
          <w:rPr>
            <w:rFonts w:ascii="Calibri" w:hAnsi="Calibri"/>
            <w:sz w:val="22"/>
            <w:szCs w:val="22"/>
          </w:rPr>
          <w:t>2.1</w:t>
        </w:r>
        <w:r w:rsidRPr="00422C9A">
          <w:rPr>
            <w:rFonts w:ascii="Calibri" w:hAnsi="Calibri"/>
            <w:sz w:val="22"/>
            <w:szCs w:val="22"/>
          </w:rPr>
          <w:tab/>
          <w:t>Project Location</w:t>
        </w:r>
        <w:bookmarkEnd w:id="46"/>
        <w:r w:rsidRPr="00422C9A">
          <w:rPr>
            <w:rFonts w:ascii="Calibri" w:hAnsi="Calibri"/>
            <w:sz w:val="22"/>
            <w:szCs w:val="22"/>
          </w:rPr>
          <w:t xml:space="preserve">  </w:t>
        </w:r>
      </w:ins>
    </w:p>
    <w:p w:rsidR="007A3470" w:rsidRPr="00422C9A" w:rsidRDefault="007A3470" w:rsidP="007A3470">
      <w:pPr>
        <w:pStyle w:val="BodyText2"/>
        <w:spacing w:line="300" w:lineRule="auto"/>
        <w:jc w:val="both"/>
        <w:rPr>
          <w:ins w:id="48" w:author="user" w:date="2012-02-29T14:47:00Z"/>
          <w:rFonts w:ascii="Calibri" w:hAnsi="Calibri"/>
          <w:sz w:val="22"/>
          <w:szCs w:val="22"/>
        </w:rPr>
      </w:pPr>
      <w:ins w:id="49" w:author="user" w:date="2012-02-29T14:47:00Z">
        <w:r w:rsidRPr="00422C9A">
          <w:rPr>
            <w:rFonts w:ascii="Calibri" w:hAnsi="Calibri" w:cs="Arial"/>
            <w:sz w:val="22"/>
            <w:szCs w:val="22"/>
          </w:rPr>
          <w:t xml:space="preserve">The proposed project is located in two districts namely Makawanpur and Chitawan of Central Development Regions of Nepal (Fig. 2.1). </w:t>
        </w:r>
        <w:r w:rsidRPr="00422C9A">
          <w:rPr>
            <w:rFonts w:ascii="Calibri" w:hAnsi="Calibri"/>
            <w:sz w:val="22"/>
            <w:szCs w:val="22"/>
          </w:rPr>
          <w:t>The transmission line passes mainly through Churia range and plains of Terai.</w:t>
        </w:r>
        <w:r w:rsidRPr="00422C9A">
          <w:rPr>
            <w:rFonts w:ascii="Calibri" w:hAnsi="Calibri" w:cs="Arial"/>
            <w:sz w:val="22"/>
            <w:szCs w:val="22"/>
          </w:rPr>
          <w:t xml:space="preserve"> East-West Highway is the main access to the project area. </w:t>
        </w:r>
        <w:r w:rsidRPr="00422C9A">
          <w:rPr>
            <w:rFonts w:ascii="Calibri" w:hAnsi="Calibri"/>
            <w:sz w:val="22"/>
            <w:szCs w:val="22"/>
          </w:rPr>
          <w:t>Some part of the alignment is accessible through existing feeder roads of concerned districts. Airline service is available at Bharatpur of Chitwan district which is located nearly at the other end of alignment.</w:t>
        </w:r>
      </w:ins>
    </w:p>
    <w:p w:rsidR="007A3470" w:rsidRPr="00422C9A" w:rsidRDefault="007A3470" w:rsidP="007A3470">
      <w:pPr>
        <w:pStyle w:val="Heading2"/>
        <w:spacing w:line="300" w:lineRule="auto"/>
        <w:rPr>
          <w:ins w:id="50" w:author="user" w:date="2012-02-29T14:47:00Z"/>
          <w:rFonts w:ascii="Calibri" w:hAnsi="Calibri"/>
          <w:sz w:val="22"/>
          <w:szCs w:val="22"/>
        </w:rPr>
      </w:pPr>
      <w:bookmarkStart w:id="51" w:name="_Toc283484510"/>
      <w:ins w:id="52" w:author="user" w:date="2012-02-29T14:47:00Z">
        <w:r w:rsidRPr="00422C9A">
          <w:rPr>
            <w:rFonts w:ascii="Calibri" w:hAnsi="Calibri"/>
            <w:sz w:val="22"/>
            <w:szCs w:val="22"/>
          </w:rPr>
          <w:t>2.2</w:t>
        </w:r>
        <w:r w:rsidRPr="00422C9A">
          <w:rPr>
            <w:rFonts w:ascii="Calibri" w:hAnsi="Calibri"/>
            <w:sz w:val="22"/>
            <w:szCs w:val="22"/>
          </w:rPr>
          <w:tab/>
          <w:t>Transmission Line Route</w:t>
        </w:r>
        <w:bookmarkEnd w:id="51"/>
      </w:ins>
    </w:p>
    <w:p w:rsidR="007A3470" w:rsidRPr="00422C9A" w:rsidRDefault="007A3470" w:rsidP="007A3470">
      <w:pPr>
        <w:spacing w:line="300" w:lineRule="auto"/>
        <w:jc w:val="both"/>
        <w:rPr>
          <w:ins w:id="53" w:author="user" w:date="2012-02-29T14:47:00Z"/>
          <w:rFonts w:ascii="Calibri" w:hAnsi="Calibri" w:cs="Arial"/>
          <w:sz w:val="22"/>
          <w:szCs w:val="22"/>
        </w:rPr>
      </w:pPr>
      <w:ins w:id="54" w:author="user" w:date="2012-02-29T14:47:00Z">
        <w:r w:rsidRPr="00422C9A">
          <w:rPr>
            <w:rFonts w:ascii="Calibri" w:hAnsi="Calibri" w:cs="Arial"/>
            <w:sz w:val="22"/>
            <w:szCs w:val="22"/>
          </w:rPr>
          <w:t xml:space="preserve">The proposed 220 kV Hetuda-Bharatpur Transmission Line is 72 km in length. The TL starts from existing Hetauda substation located at Hetauda Municipality Ward no 1 Chaukitole of Makwanpur district and terminates at the proposed Bharatpur   substation located at Jaladevi Community Forest land at Bharatpur Municpality of Chitwan district. The proposed project also includes 2km long 4 circuits transmission line from Bhairabdanda to New Hetauda Substation located at Thanabharang ward 11 of Hetauda- Municipality.  </w:t>
        </w:r>
        <w:r w:rsidRPr="00422C9A">
          <w:rPr>
            <w:rFonts w:ascii="Calibri" w:hAnsi="Calibri" w:cs="Calibri"/>
            <w:sz w:val="22"/>
            <w:szCs w:val="22"/>
          </w:rPr>
          <w:t>The proposed alignment passes through 8 VDCs and one municipality of Chitwan district and 2 VDCs and one municipality of Makwanpur districts (Annex I).</w:t>
        </w:r>
      </w:ins>
    </w:p>
    <w:p w:rsidR="007A3470" w:rsidRPr="00422C9A" w:rsidRDefault="007A3470" w:rsidP="007A3470">
      <w:pPr>
        <w:spacing w:line="300" w:lineRule="auto"/>
        <w:jc w:val="both"/>
        <w:rPr>
          <w:ins w:id="55" w:author="user" w:date="2012-02-29T14:47:00Z"/>
          <w:rFonts w:ascii="Calibri" w:hAnsi="Calibri"/>
          <w:sz w:val="10"/>
          <w:szCs w:val="10"/>
        </w:rPr>
      </w:pPr>
    </w:p>
    <w:p w:rsidR="007A3470" w:rsidRPr="00422C9A" w:rsidRDefault="007A3470" w:rsidP="007A3470">
      <w:pPr>
        <w:spacing w:line="300" w:lineRule="auto"/>
        <w:jc w:val="both"/>
        <w:rPr>
          <w:ins w:id="56" w:author="user" w:date="2012-02-29T14:47:00Z"/>
          <w:rFonts w:ascii="Calibri" w:hAnsi="Calibri" w:cs="Arial"/>
          <w:sz w:val="22"/>
          <w:szCs w:val="22"/>
        </w:rPr>
      </w:pPr>
      <w:ins w:id="57" w:author="user" w:date="2012-02-29T14:47:00Z">
        <w:r w:rsidRPr="00422C9A">
          <w:rPr>
            <w:rFonts w:ascii="Calibri" w:hAnsi="Calibri"/>
            <w:sz w:val="22"/>
            <w:szCs w:val="22"/>
          </w:rPr>
          <w:t xml:space="preserve">The major portion of the transmission line alignment crosses the forest area followed by cultivated land barren land, rivers and roads. Out of the total 72 km length of the transmission line, 56 km falls along forest and bushes including barren land, road, river etc and 16 km over the cultivated land. </w:t>
        </w:r>
      </w:ins>
    </w:p>
    <w:p w:rsidR="007A3470" w:rsidRPr="00422C9A" w:rsidRDefault="007A3470" w:rsidP="007A3470">
      <w:pPr>
        <w:spacing w:line="300" w:lineRule="auto"/>
        <w:rPr>
          <w:ins w:id="58" w:author="user" w:date="2012-02-29T14:47:00Z"/>
          <w:rFonts w:ascii="Calibri" w:hAnsi="Calibri" w:cs="Arial"/>
          <w:sz w:val="10"/>
          <w:szCs w:val="10"/>
        </w:rPr>
      </w:pPr>
    </w:p>
    <w:p w:rsidR="007A3470" w:rsidRPr="00422C9A" w:rsidRDefault="007A3470" w:rsidP="007A3470">
      <w:pPr>
        <w:spacing w:line="300" w:lineRule="auto"/>
        <w:jc w:val="both"/>
        <w:rPr>
          <w:ins w:id="59" w:author="user" w:date="2012-02-29T14:47:00Z"/>
          <w:rFonts w:ascii="Calibri" w:hAnsi="Calibri" w:cs="Arial"/>
          <w:sz w:val="22"/>
          <w:szCs w:val="22"/>
        </w:rPr>
      </w:pPr>
      <w:ins w:id="60" w:author="user" w:date="2012-02-29T14:47:00Z">
        <w:r w:rsidRPr="00422C9A">
          <w:rPr>
            <w:rFonts w:ascii="Calibri" w:hAnsi="Calibri" w:cs="Arial"/>
            <w:sz w:val="22"/>
            <w:szCs w:val="22"/>
          </w:rPr>
          <w:t>While selecting the transmission line alignment, due consideration has been given to avoid the settlement areas, inbuilt structures, religious places, schools and other community infrastructures as far as possible.</w:t>
        </w:r>
      </w:ins>
    </w:p>
    <w:p w:rsidR="007A3470" w:rsidRPr="00422C9A" w:rsidRDefault="007A3470" w:rsidP="007A3470">
      <w:pPr>
        <w:pStyle w:val="Heading2"/>
        <w:spacing w:line="300" w:lineRule="auto"/>
        <w:rPr>
          <w:ins w:id="61" w:author="user" w:date="2012-02-29T14:47:00Z"/>
          <w:rFonts w:ascii="Calibri" w:hAnsi="Calibri"/>
          <w:sz w:val="22"/>
          <w:szCs w:val="22"/>
        </w:rPr>
      </w:pPr>
      <w:bookmarkStart w:id="62" w:name="_Toc516699590"/>
      <w:bookmarkStart w:id="63" w:name="_Toc283484511"/>
      <w:ins w:id="64" w:author="user" w:date="2012-02-29T14:47:00Z">
        <w:r w:rsidRPr="00422C9A">
          <w:rPr>
            <w:rFonts w:ascii="Calibri" w:hAnsi="Calibri"/>
            <w:sz w:val="22"/>
            <w:szCs w:val="22"/>
          </w:rPr>
          <w:t>2.3</w:t>
        </w:r>
        <w:r w:rsidRPr="00422C9A">
          <w:rPr>
            <w:rFonts w:ascii="Calibri" w:hAnsi="Calibri"/>
            <w:sz w:val="22"/>
            <w:szCs w:val="22"/>
          </w:rPr>
          <w:tab/>
          <w:t xml:space="preserve">Project </w:t>
        </w:r>
        <w:bookmarkEnd w:id="62"/>
        <w:r w:rsidRPr="00422C9A">
          <w:rPr>
            <w:rFonts w:ascii="Calibri" w:hAnsi="Calibri"/>
            <w:sz w:val="22"/>
            <w:szCs w:val="22"/>
          </w:rPr>
          <w:t>Features</w:t>
        </w:r>
        <w:bookmarkEnd w:id="63"/>
      </w:ins>
    </w:p>
    <w:p w:rsidR="007A3470" w:rsidRPr="00422C9A" w:rsidRDefault="007A3470" w:rsidP="007A3470">
      <w:pPr>
        <w:pStyle w:val="BodyText"/>
        <w:spacing w:line="300" w:lineRule="auto"/>
        <w:jc w:val="both"/>
        <w:rPr>
          <w:ins w:id="65" w:author="user" w:date="2012-02-29T14:47:00Z"/>
          <w:rFonts w:ascii="Calibri" w:hAnsi="Calibri" w:cs="Arial"/>
          <w:sz w:val="22"/>
          <w:szCs w:val="22"/>
        </w:rPr>
      </w:pPr>
      <w:ins w:id="66" w:author="user" w:date="2012-02-29T14:47:00Z">
        <w:r w:rsidRPr="00422C9A">
          <w:rPr>
            <w:rFonts w:ascii="Calibri" w:hAnsi="Calibri" w:cs="Arial"/>
            <w:sz w:val="22"/>
            <w:szCs w:val="22"/>
          </w:rPr>
          <w:t>The proposed transmission line will be double circuit. Each line circuit will have three phases, each phase comprising two separate aluminum conductor steel reinforced (ACSR). The vertical double circuit configuration tower will have an average height of 45 m and the standard tower base dimensions will be 12.5 m x 12.5 m from centre to centre of each tower leg foundation/ footing. Steel tower leg and body extensions will be utilized to reduce foundation excavation on slopes and provide greater tower foundation structural security. The design span between tower structures is 350 m.</w:t>
        </w:r>
      </w:ins>
    </w:p>
    <w:p w:rsidR="007A3470" w:rsidRPr="00422C9A" w:rsidRDefault="007A3470" w:rsidP="007A3470">
      <w:pPr>
        <w:autoSpaceDE w:val="0"/>
        <w:autoSpaceDN w:val="0"/>
        <w:adjustRightInd w:val="0"/>
        <w:spacing w:line="300" w:lineRule="auto"/>
        <w:jc w:val="both"/>
        <w:rPr>
          <w:ins w:id="67" w:author="user" w:date="2012-02-29T14:47:00Z"/>
          <w:rFonts w:ascii="Calibri" w:hAnsi="Calibri" w:cs="Arial"/>
          <w:sz w:val="22"/>
          <w:szCs w:val="22"/>
        </w:rPr>
      </w:pPr>
      <w:ins w:id="68" w:author="user" w:date="2012-02-29T14:47:00Z">
        <w:r w:rsidRPr="00422C9A">
          <w:rPr>
            <w:rFonts w:ascii="Calibri" w:hAnsi="Calibri" w:cs="Arial"/>
            <w:sz w:val="22"/>
            <w:szCs w:val="22"/>
          </w:rPr>
          <w:t>Right of Way (RoW) of the transmission line is 30m (15m on each side of centerline) as per Electricity Regulation. The transmission line design features are given below.</w:t>
        </w:r>
      </w:ins>
    </w:p>
    <w:p w:rsidR="007A3470" w:rsidRDefault="007A3470" w:rsidP="007A3470">
      <w:pPr>
        <w:autoSpaceDE w:val="0"/>
        <w:autoSpaceDN w:val="0"/>
        <w:adjustRightInd w:val="0"/>
        <w:spacing w:line="300" w:lineRule="auto"/>
        <w:jc w:val="both"/>
        <w:rPr>
          <w:ins w:id="69" w:author="user" w:date="2012-03-01T11:45:00Z"/>
          <w:rFonts w:ascii="Calibri" w:hAnsi="Calibri" w:cs="Arial"/>
          <w:sz w:val="22"/>
          <w:szCs w:val="22"/>
        </w:rPr>
      </w:pPr>
    </w:p>
    <w:p w:rsidR="00DB1747" w:rsidRDefault="00DB1747" w:rsidP="007A3470">
      <w:pPr>
        <w:autoSpaceDE w:val="0"/>
        <w:autoSpaceDN w:val="0"/>
        <w:adjustRightInd w:val="0"/>
        <w:spacing w:line="300" w:lineRule="auto"/>
        <w:jc w:val="both"/>
        <w:rPr>
          <w:ins w:id="70" w:author="user" w:date="2012-03-01T11:45:00Z"/>
          <w:rFonts w:ascii="Calibri" w:hAnsi="Calibri" w:cs="Arial"/>
          <w:sz w:val="22"/>
          <w:szCs w:val="22"/>
        </w:rPr>
      </w:pPr>
    </w:p>
    <w:p w:rsidR="00DB1747" w:rsidRPr="00422C9A" w:rsidRDefault="00DB1747" w:rsidP="007A3470">
      <w:pPr>
        <w:autoSpaceDE w:val="0"/>
        <w:autoSpaceDN w:val="0"/>
        <w:adjustRightInd w:val="0"/>
        <w:spacing w:line="300" w:lineRule="auto"/>
        <w:jc w:val="both"/>
        <w:rPr>
          <w:ins w:id="71" w:author="user" w:date="2012-02-29T14:47:00Z"/>
          <w:rFonts w:ascii="Calibri" w:hAnsi="Calibri" w:cs="Arial"/>
          <w:sz w:val="22"/>
          <w:szCs w:val="22"/>
        </w:rPr>
      </w:pPr>
    </w:p>
    <w:p w:rsidR="007A3470" w:rsidRPr="00422C9A" w:rsidRDefault="007A3470" w:rsidP="007A3470">
      <w:pPr>
        <w:pStyle w:val="Heading5"/>
        <w:jc w:val="center"/>
        <w:rPr>
          <w:ins w:id="72" w:author="user" w:date="2012-02-29T14:47:00Z"/>
          <w:rFonts w:ascii="Calibri" w:hAnsi="Calibri"/>
          <w:sz w:val="22"/>
        </w:rPr>
      </w:pPr>
      <w:ins w:id="73" w:author="user" w:date="2012-02-29T14:47:00Z">
        <w:r w:rsidRPr="00422C9A">
          <w:rPr>
            <w:rFonts w:ascii="Calibri" w:hAnsi="Calibri"/>
            <w:sz w:val="22"/>
          </w:rPr>
          <w:lastRenderedPageBreak/>
          <w:t>Salient Features</w:t>
        </w:r>
      </w:ins>
    </w:p>
    <w:p w:rsidR="007A3470" w:rsidRPr="00422C9A" w:rsidRDefault="007A3470" w:rsidP="007A3470">
      <w:pPr>
        <w:pBdr>
          <w:top w:val="single" w:sz="4" w:space="1" w:color="auto"/>
          <w:left w:val="single" w:sz="4" w:space="4" w:color="auto"/>
          <w:bottom w:val="single" w:sz="4" w:space="1" w:color="auto"/>
          <w:right w:val="single" w:sz="4" w:space="4" w:color="auto"/>
        </w:pBdr>
        <w:rPr>
          <w:ins w:id="74" w:author="user" w:date="2012-02-29T14:47:00Z"/>
          <w:rFonts w:ascii="Tahoma" w:hAnsi="Tahoma"/>
          <w:b/>
        </w:rPr>
      </w:pPr>
    </w:p>
    <w:p w:rsidR="007A3470" w:rsidRPr="00422C9A" w:rsidRDefault="007A3470" w:rsidP="007A3470">
      <w:pPr>
        <w:pBdr>
          <w:top w:val="single" w:sz="4" w:space="1" w:color="auto"/>
          <w:left w:val="single" w:sz="4" w:space="4" w:color="auto"/>
          <w:bottom w:val="single" w:sz="4" w:space="1" w:color="auto"/>
          <w:right w:val="single" w:sz="4" w:space="4" w:color="auto"/>
        </w:pBdr>
        <w:tabs>
          <w:tab w:val="left" w:pos="450"/>
        </w:tabs>
        <w:ind w:left="3600" w:hanging="3600"/>
        <w:jc w:val="both"/>
        <w:rPr>
          <w:ins w:id="75" w:author="user" w:date="2012-02-29T14:47:00Z"/>
          <w:rFonts w:ascii="Calibri" w:hAnsi="Calibri"/>
          <w:sz w:val="22"/>
          <w:szCs w:val="22"/>
        </w:rPr>
      </w:pPr>
      <w:ins w:id="76" w:author="user" w:date="2012-02-29T14:47:00Z">
        <w:r w:rsidRPr="00422C9A">
          <w:rPr>
            <w:rFonts w:ascii="Tahoma" w:hAnsi="Tahoma"/>
          </w:rPr>
          <w:tab/>
        </w:r>
        <w:r w:rsidRPr="00422C9A">
          <w:rPr>
            <w:rFonts w:ascii="Calibri" w:hAnsi="Calibri"/>
            <w:sz w:val="22"/>
            <w:szCs w:val="22"/>
          </w:rPr>
          <w:t>Project</w:t>
        </w:r>
        <w:r w:rsidRPr="00422C9A">
          <w:rPr>
            <w:rFonts w:ascii="Calibri" w:hAnsi="Calibri"/>
            <w:b/>
            <w:sz w:val="22"/>
            <w:szCs w:val="22"/>
          </w:rPr>
          <w:t>:</w:t>
        </w:r>
        <w:r w:rsidRPr="00422C9A">
          <w:rPr>
            <w:rFonts w:ascii="Calibri" w:hAnsi="Calibri"/>
            <w:sz w:val="22"/>
            <w:szCs w:val="22"/>
          </w:rPr>
          <w:t xml:space="preserve">  </w:t>
        </w:r>
        <w:r w:rsidRPr="00422C9A">
          <w:rPr>
            <w:rFonts w:ascii="Calibri" w:hAnsi="Calibri"/>
            <w:sz w:val="22"/>
            <w:szCs w:val="22"/>
          </w:rPr>
          <w:tab/>
          <w:t>Hetauda-Bharatpur 220kV Transmission Line Project</w:t>
        </w:r>
      </w:ins>
    </w:p>
    <w:p w:rsidR="007A3470" w:rsidRPr="00422C9A" w:rsidRDefault="007A3470" w:rsidP="007A3470">
      <w:pPr>
        <w:pBdr>
          <w:top w:val="single" w:sz="4" w:space="1" w:color="auto"/>
          <w:left w:val="single" w:sz="4" w:space="4" w:color="auto"/>
          <w:bottom w:val="single" w:sz="4" w:space="1" w:color="auto"/>
          <w:right w:val="single" w:sz="4" w:space="4" w:color="auto"/>
        </w:pBdr>
        <w:tabs>
          <w:tab w:val="left" w:pos="450"/>
        </w:tabs>
        <w:jc w:val="both"/>
        <w:rPr>
          <w:ins w:id="77" w:author="user" w:date="2012-02-29T14:47:00Z"/>
          <w:rFonts w:ascii="Calibri" w:hAnsi="Calibri"/>
          <w:sz w:val="22"/>
          <w:szCs w:val="22"/>
        </w:rPr>
      </w:pPr>
      <w:ins w:id="78" w:author="user" w:date="2012-02-29T14:47:00Z">
        <w:r w:rsidRPr="00422C9A">
          <w:rPr>
            <w:rFonts w:ascii="Calibri" w:hAnsi="Calibri"/>
            <w:sz w:val="22"/>
            <w:szCs w:val="22"/>
          </w:rPr>
          <w:t xml:space="preserve"> </w:t>
        </w:r>
        <w:r w:rsidRPr="00422C9A">
          <w:rPr>
            <w:rFonts w:ascii="Calibri" w:hAnsi="Calibri"/>
            <w:sz w:val="22"/>
            <w:szCs w:val="22"/>
          </w:rPr>
          <w:tab/>
        </w:r>
      </w:ins>
    </w:p>
    <w:p w:rsidR="007A3470" w:rsidRPr="00422C9A" w:rsidRDefault="007A3470" w:rsidP="007A3470">
      <w:pPr>
        <w:pBdr>
          <w:top w:val="single" w:sz="4" w:space="1" w:color="auto"/>
          <w:left w:val="single" w:sz="4" w:space="4" w:color="auto"/>
          <w:bottom w:val="single" w:sz="4" w:space="1" w:color="auto"/>
          <w:right w:val="single" w:sz="4" w:space="4" w:color="auto"/>
        </w:pBdr>
        <w:tabs>
          <w:tab w:val="left" w:pos="450"/>
        </w:tabs>
        <w:ind w:left="3600" w:hanging="3600"/>
        <w:jc w:val="both"/>
        <w:rPr>
          <w:ins w:id="79" w:author="user" w:date="2012-02-29T14:47:00Z"/>
          <w:rFonts w:ascii="Calibri" w:hAnsi="Calibri"/>
          <w:sz w:val="22"/>
          <w:szCs w:val="22"/>
        </w:rPr>
      </w:pPr>
      <w:ins w:id="80" w:author="user" w:date="2012-02-29T14:47:00Z">
        <w:r w:rsidRPr="00422C9A">
          <w:rPr>
            <w:rFonts w:ascii="Calibri" w:hAnsi="Calibri"/>
            <w:sz w:val="22"/>
            <w:szCs w:val="22"/>
          </w:rPr>
          <w:t xml:space="preserve"> </w:t>
        </w:r>
        <w:r w:rsidRPr="00422C9A">
          <w:rPr>
            <w:rFonts w:ascii="Calibri" w:hAnsi="Calibri"/>
            <w:sz w:val="22"/>
            <w:szCs w:val="22"/>
          </w:rPr>
          <w:tab/>
          <w:t>District</w:t>
        </w:r>
        <w:r w:rsidRPr="00422C9A">
          <w:rPr>
            <w:rFonts w:ascii="Calibri" w:hAnsi="Calibri"/>
            <w:b/>
            <w:sz w:val="22"/>
            <w:szCs w:val="22"/>
          </w:rPr>
          <w:t>:</w:t>
        </w:r>
        <w:r w:rsidRPr="00422C9A">
          <w:rPr>
            <w:rFonts w:ascii="Calibri" w:hAnsi="Calibri"/>
            <w:b/>
            <w:sz w:val="22"/>
            <w:szCs w:val="22"/>
          </w:rPr>
          <w:tab/>
        </w:r>
        <w:r w:rsidRPr="00422C9A">
          <w:rPr>
            <w:rFonts w:ascii="Calibri" w:hAnsi="Calibri"/>
            <w:sz w:val="22"/>
            <w:szCs w:val="22"/>
          </w:rPr>
          <w:t>Makwanpur and Chitwan</w:t>
        </w:r>
        <w:r w:rsidRPr="00422C9A">
          <w:rPr>
            <w:rFonts w:ascii="Calibri" w:hAnsi="Calibri"/>
            <w:sz w:val="22"/>
            <w:szCs w:val="22"/>
          </w:rPr>
          <w:tab/>
          <w:t xml:space="preserve"> </w:t>
        </w:r>
      </w:ins>
    </w:p>
    <w:p w:rsidR="007A3470" w:rsidRPr="00422C9A" w:rsidRDefault="007A3470" w:rsidP="007A3470">
      <w:pPr>
        <w:pBdr>
          <w:top w:val="single" w:sz="4" w:space="1" w:color="auto"/>
          <w:left w:val="single" w:sz="4" w:space="4" w:color="auto"/>
          <w:bottom w:val="single" w:sz="4" w:space="1" w:color="auto"/>
          <w:right w:val="single" w:sz="4" w:space="4" w:color="auto"/>
        </w:pBdr>
        <w:tabs>
          <w:tab w:val="left" w:pos="450"/>
        </w:tabs>
        <w:ind w:left="3600" w:hanging="3600"/>
        <w:jc w:val="both"/>
        <w:rPr>
          <w:ins w:id="81" w:author="user" w:date="2012-02-29T14:47:00Z"/>
          <w:rFonts w:ascii="Calibri" w:hAnsi="Calibri"/>
          <w:sz w:val="22"/>
          <w:szCs w:val="22"/>
        </w:rPr>
      </w:pPr>
      <w:ins w:id="82" w:author="user" w:date="2012-02-29T14:47:00Z">
        <w:r w:rsidRPr="00422C9A">
          <w:rPr>
            <w:rFonts w:ascii="Calibri" w:hAnsi="Calibri"/>
            <w:sz w:val="22"/>
            <w:szCs w:val="22"/>
          </w:rPr>
          <w:t xml:space="preserve"> </w:t>
        </w:r>
        <w:r w:rsidRPr="00422C9A">
          <w:rPr>
            <w:rFonts w:ascii="Calibri" w:hAnsi="Calibri"/>
            <w:sz w:val="22"/>
            <w:szCs w:val="22"/>
          </w:rPr>
          <w:tab/>
        </w:r>
        <w:smartTag w:uri="urn:schemas-microsoft-com:office:smarttags" w:element="stockticker">
          <w:r w:rsidRPr="00422C9A">
            <w:rPr>
              <w:rFonts w:ascii="Calibri" w:hAnsi="Calibri"/>
              <w:sz w:val="22"/>
              <w:szCs w:val="22"/>
            </w:rPr>
            <w:t>VDC</w:t>
          </w:r>
        </w:smartTag>
        <w:r w:rsidRPr="00422C9A">
          <w:rPr>
            <w:rFonts w:ascii="Calibri" w:hAnsi="Calibri"/>
            <w:sz w:val="22"/>
            <w:szCs w:val="22"/>
          </w:rPr>
          <w:t>/ Municipality</w:t>
        </w:r>
        <w:r w:rsidRPr="00422C9A">
          <w:rPr>
            <w:rFonts w:ascii="Calibri" w:hAnsi="Calibri"/>
            <w:b/>
            <w:sz w:val="22"/>
            <w:szCs w:val="22"/>
          </w:rPr>
          <w:t>:</w:t>
        </w:r>
        <w:r w:rsidRPr="00422C9A">
          <w:rPr>
            <w:rFonts w:ascii="Calibri" w:hAnsi="Calibri"/>
            <w:sz w:val="22"/>
            <w:szCs w:val="22"/>
          </w:rPr>
          <w:t xml:space="preserve"> </w:t>
        </w:r>
        <w:r w:rsidRPr="00422C9A">
          <w:rPr>
            <w:rFonts w:ascii="Calibri" w:hAnsi="Calibri"/>
            <w:sz w:val="22"/>
            <w:szCs w:val="22"/>
          </w:rPr>
          <w:tab/>
        </w:r>
        <w:r w:rsidRPr="00422C9A">
          <w:rPr>
            <w:rFonts w:ascii="Calibri" w:hAnsi="Calibri" w:cs="Calibri"/>
            <w:sz w:val="22"/>
            <w:szCs w:val="22"/>
          </w:rPr>
          <w:t>Basamadi  Manahari, Piple, Bhandara, Birendranagar, Chainpur, Pithuwa, Jutpani, Shaktikhor</w:t>
        </w:r>
        <w:r w:rsidRPr="00422C9A" w:rsidDel="002B07A6">
          <w:rPr>
            <w:rFonts w:ascii="Calibri" w:hAnsi="Calibri"/>
            <w:sz w:val="22"/>
            <w:szCs w:val="22"/>
          </w:rPr>
          <w:t xml:space="preserve"> </w:t>
        </w:r>
        <w:r w:rsidRPr="00422C9A">
          <w:rPr>
            <w:rFonts w:ascii="Calibri" w:hAnsi="Calibri" w:cs="Calibri"/>
            <w:sz w:val="22"/>
            <w:szCs w:val="22"/>
          </w:rPr>
          <w:t>Kabilas  VDCs and Bharatpur</w:t>
        </w:r>
        <w:r w:rsidRPr="00422C9A" w:rsidDel="002B07A6">
          <w:rPr>
            <w:rFonts w:ascii="Calibri" w:hAnsi="Calibri"/>
            <w:sz w:val="22"/>
            <w:szCs w:val="22"/>
          </w:rPr>
          <w:t xml:space="preserve"> </w:t>
        </w:r>
        <w:r w:rsidRPr="00422C9A">
          <w:rPr>
            <w:rFonts w:ascii="Calibri" w:hAnsi="Calibri"/>
            <w:sz w:val="22"/>
            <w:szCs w:val="22"/>
          </w:rPr>
          <w:t>&amp; Hetauda-Municpality</w:t>
        </w:r>
      </w:ins>
    </w:p>
    <w:p w:rsidR="007A3470" w:rsidRPr="00422C9A" w:rsidRDefault="007A3470" w:rsidP="007A3470">
      <w:pPr>
        <w:pBdr>
          <w:top w:val="single" w:sz="4" w:space="1" w:color="auto"/>
          <w:left w:val="single" w:sz="4" w:space="4" w:color="auto"/>
          <w:bottom w:val="single" w:sz="4" w:space="1" w:color="auto"/>
          <w:right w:val="single" w:sz="4" w:space="4" w:color="auto"/>
        </w:pBdr>
        <w:tabs>
          <w:tab w:val="left" w:pos="450"/>
        </w:tabs>
        <w:ind w:left="3600" w:hanging="3600"/>
        <w:jc w:val="both"/>
        <w:rPr>
          <w:ins w:id="83" w:author="user" w:date="2012-02-29T14:47:00Z"/>
          <w:rFonts w:ascii="Calibri" w:hAnsi="Calibri"/>
          <w:sz w:val="22"/>
          <w:szCs w:val="22"/>
        </w:rPr>
      </w:pPr>
    </w:p>
    <w:p w:rsidR="007A3470" w:rsidRPr="00422C9A" w:rsidRDefault="007A3470" w:rsidP="007A3470">
      <w:pPr>
        <w:pBdr>
          <w:top w:val="single" w:sz="4" w:space="1" w:color="auto"/>
          <w:left w:val="single" w:sz="4" w:space="4" w:color="auto"/>
          <w:bottom w:val="single" w:sz="4" w:space="1" w:color="auto"/>
          <w:right w:val="single" w:sz="4" w:space="4" w:color="auto"/>
        </w:pBdr>
        <w:tabs>
          <w:tab w:val="left" w:pos="450"/>
        </w:tabs>
        <w:jc w:val="both"/>
        <w:rPr>
          <w:ins w:id="84" w:author="user" w:date="2012-02-29T14:47:00Z"/>
          <w:rFonts w:ascii="Calibri" w:hAnsi="Calibri"/>
          <w:sz w:val="22"/>
          <w:szCs w:val="22"/>
        </w:rPr>
      </w:pPr>
      <w:ins w:id="85" w:author="user" w:date="2012-02-29T14:47:00Z">
        <w:r w:rsidRPr="00422C9A">
          <w:rPr>
            <w:rFonts w:ascii="Calibri" w:hAnsi="Calibri"/>
            <w:sz w:val="22"/>
            <w:szCs w:val="22"/>
          </w:rPr>
          <w:tab/>
          <w:t>Line Length</w:t>
        </w:r>
        <w:r w:rsidRPr="00422C9A">
          <w:rPr>
            <w:rFonts w:ascii="Calibri" w:hAnsi="Calibri"/>
            <w:b/>
            <w:sz w:val="22"/>
            <w:szCs w:val="22"/>
          </w:rPr>
          <w:t>:</w:t>
        </w:r>
        <w:r w:rsidRPr="00422C9A">
          <w:rPr>
            <w:rFonts w:ascii="Calibri" w:hAnsi="Calibri"/>
            <w:sz w:val="22"/>
            <w:szCs w:val="22"/>
          </w:rPr>
          <w:tab/>
        </w:r>
        <w:r w:rsidRPr="00422C9A">
          <w:rPr>
            <w:rFonts w:ascii="Calibri" w:hAnsi="Calibri"/>
            <w:sz w:val="22"/>
            <w:szCs w:val="22"/>
          </w:rPr>
          <w:tab/>
        </w:r>
        <w:r w:rsidRPr="00422C9A">
          <w:rPr>
            <w:rFonts w:ascii="Calibri" w:hAnsi="Calibri"/>
            <w:sz w:val="22"/>
            <w:szCs w:val="22"/>
          </w:rPr>
          <w:tab/>
          <w:t xml:space="preserve">72 kilometers </w:t>
        </w:r>
      </w:ins>
    </w:p>
    <w:p w:rsidR="007A3470" w:rsidRPr="00422C9A" w:rsidRDefault="007A3470" w:rsidP="007A3470">
      <w:pPr>
        <w:pBdr>
          <w:top w:val="single" w:sz="4" w:space="1" w:color="auto"/>
          <w:left w:val="single" w:sz="4" w:space="4" w:color="auto"/>
          <w:bottom w:val="single" w:sz="4" w:space="1" w:color="auto"/>
          <w:right w:val="single" w:sz="4" w:space="4" w:color="auto"/>
        </w:pBdr>
        <w:tabs>
          <w:tab w:val="left" w:pos="450"/>
        </w:tabs>
        <w:jc w:val="both"/>
        <w:rPr>
          <w:ins w:id="86" w:author="user" w:date="2012-02-29T14:47:00Z"/>
          <w:rFonts w:ascii="Calibri" w:hAnsi="Calibri"/>
          <w:sz w:val="22"/>
          <w:szCs w:val="22"/>
        </w:rPr>
      </w:pPr>
      <w:ins w:id="87" w:author="user" w:date="2012-02-29T14:47:00Z">
        <w:r w:rsidRPr="00422C9A">
          <w:rPr>
            <w:rFonts w:ascii="Calibri" w:hAnsi="Calibri"/>
            <w:sz w:val="22"/>
            <w:szCs w:val="22"/>
          </w:rPr>
          <w:t xml:space="preserve"> </w:t>
        </w:r>
        <w:r w:rsidRPr="00422C9A">
          <w:rPr>
            <w:rFonts w:ascii="Calibri" w:hAnsi="Calibri"/>
            <w:sz w:val="22"/>
            <w:szCs w:val="22"/>
          </w:rPr>
          <w:tab/>
          <w:t>Span</w:t>
        </w:r>
        <w:r w:rsidRPr="00422C9A">
          <w:rPr>
            <w:rFonts w:ascii="Calibri" w:hAnsi="Calibri"/>
            <w:b/>
            <w:sz w:val="22"/>
            <w:szCs w:val="22"/>
          </w:rPr>
          <w:t>:</w:t>
        </w:r>
        <w:r w:rsidRPr="00422C9A">
          <w:rPr>
            <w:rFonts w:ascii="Calibri" w:hAnsi="Calibri"/>
            <w:sz w:val="22"/>
            <w:szCs w:val="22"/>
          </w:rPr>
          <w:tab/>
        </w:r>
        <w:r w:rsidRPr="00422C9A">
          <w:rPr>
            <w:rFonts w:ascii="Calibri" w:hAnsi="Calibri"/>
            <w:sz w:val="22"/>
            <w:szCs w:val="22"/>
          </w:rPr>
          <w:tab/>
        </w:r>
        <w:r w:rsidRPr="00422C9A">
          <w:rPr>
            <w:rFonts w:ascii="Calibri" w:hAnsi="Calibri"/>
            <w:sz w:val="22"/>
            <w:szCs w:val="22"/>
          </w:rPr>
          <w:tab/>
        </w:r>
        <w:r w:rsidRPr="00422C9A">
          <w:rPr>
            <w:rFonts w:ascii="Calibri" w:hAnsi="Calibri"/>
            <w:sz w:val="22"/>
            <w:szCs w:val="22"/>
          </w:rPr>
          <w:tab/>
          <w:t>350 meters</w:t>
        </w:r>
      </w:ins>
    </w:p>
    <w:p w:rsidR="007A3470" w:rsidRPr="00422C9A" w:rsidRDefault="007A3470" w:rsidP="007A3470">
      <w:pPr>
        <w:pBdr>
          <w:top w:val="single" w:sz="4" w:space="1" w:color="auto"/>
          <w:left w:val="single" w:sz="4" w:space="4" w:color="auto"/>
          <w:bottom w:val="single" w:sz="4" w:space="1" w:color="auto"/>
          <w:right w:val="single" w:sz="4" w:space="4" w:color="auto"/>
        </w:pBdr>
        <w:tabs>
          <w:tab w:val="left" w:pos="450"/>
        </w:tabs>
        <w:ind w:left="2880" w:hanging="2880"/>
        <w:jc w:val="both"/>
        <w:rPr>
          <w:ins w:id="88" w:author="user" w:date="2012-02-29T14:47:00Z"/>
          <w:rFonts w:ascii="Calibri" w:hAnsi="Calibri"/>
          <w:sz w:val="22"/>
          <w:szCs w:val="22"/>
        </w:rPr>
      </w:pPr>
      <w:ins w:id="89" w:author="user" w:date="2012-02-29T14:47:00Z">
        <w:r w:rsidRPr="00422C9A">
          <w:rPr>
            <w:rFonts w:ascii="Calibri" w:hAnsi="Calibri"/>
            <w:sz w:val="22"/>
            <w:szCs w:val="22"/>
          </w:rPr>
          <w:tab/>
          <w:t>No. of Tower</w:t>
        </w:r>
        <w:r w:rsidRPr="00422C9A">
          <w:rPr>
            <w:rFonts w:ascii="Calibri" w:hAnsi="Calibri"/>
            <w:b/>
            <w:sz w:val="22"/>
            <w:szCs w:val="22"/>
          </w:rPr>
          <w:t>:</w:t>
        </w:r>
        <w:r w:rsidRPr="00422C9A">
          <w:rPr>
            <w:rFonts w:ascii="Calibri" w:hAnsi="Calibri"/>
            <w:sz w:val="22"/>
            <w:szCs w:val="22"/>
          </w:rPr>
          <w:tab/>
        </w:r>
        <w:r w:rsidRPr="00422C9A">
          <w:rPr>
            <w:rFonts w:ascii="Calibri" w:hAnsi="Calibri"/>
            <w:sz w:val="22"/>
            <w:szCs w:val="22"/>
          </w:rPr>
          <w:tab/>
          <w:t xml:space="preserve">226 (out of which 36 are located in </w:t>
        </w:r>
      </w:ins>
    </w:p>
    <w:p w:rsidR="007A3470" w:rsidRPr="00422C9A" w:rsidRDefault="007A3470" w:rsidP="007A3470">
      <w:pPr>
        <w:pBdr>
          <w:top w:val="single" w:sz="4" w:space="1" w:color="auto"/>
          <w:left w:val="single" w:sz="4" w:space="4" w:color="auto"/>
          <w:bottom w:val="single" w:sz="4" w:space="1" w:color="auto"/>
          <w:right w:val="single" w:sz="4" w:space="4" w:color="auto"/>
        </w:pBdr>
        <w:tabs>
          <w:tab w:val="left" w:pos="450"/>
        </w:tabs>
        <w:ind w:left="2880" w:hanging="2880"/>
        <w:jc w:val="both"/>
        <w:rPr>
          <w:ins w:id="90" w:author="user" w:date="2012-02-29T14:47:00Z"/>
          <w:rFonts w:ascii="Calibri" w:hAnsi="Calibri"/>
          <w:sz w:val="22"/>
          <w:szCs w:val="22"/>
        </w:rPr>
      </w:pPr>
      <w:ins w:id="91" w:author="user" w:date="2012-02-29T14:47:00Z">
        <w:r w:rsidRPr="00422C9A">
          <w:rPr>
            <w:rFonts w:ascii="Calibri" w:hAnsi="Calibri"/>
            <w:sz w:val="22"/>
            <w:szCs w:val="22"/>
          </w:rPr>
          <w:tab/>
        </w:r>
        <w:r w:rsidRPr="00422C9A">
          <w:rPr>
            <w:rFonts w:ascii="Calibri" w:hAnsi="Calibri"/>
            <w:sz w:val="22"/>
            <w:szCs w:val="22"/>
          </w:rPr>
          <w:tab/>
        </w:r>
        <w:r w:rsidRPr="00422C9A">
          <w:rPr>
            <w:rFonts w:ascii="Calibri" w:hAnsi="Calibri"/>
            <w:sz w:val="22"/>
            <w:szCs w:val="22"/>
          </w:rPr>
          <w:tab/>
          <w:t>cultivated land)</w:t>
        </w:r>
      </w:ins>
    </w:p>
    <w:p w:rsidR="007A3470" w:rsidRPr="00422C9A" w:rsidRDefault="007A3470" w:rsidP="007A3470">
      <w:pPr>
        <w:pBdr>
          <w:top w:val="single" w:sz="4" w:space="1" w:color="auto"/>
          <w:left w:val="single" w:sz="4" w:space="4" w:color="auto"/>
          <w:bottom w:val="single" w:sz="4" w:space="1" w:color="auto"/>
          <w:right w:val="single" w:sz="4" w:space="4" w:color="auto"/>
        </w:pBdr>
        <w:tabs>
          <w:tab w:val="left" w:pos="450"/>
        </w:tabs>
        <w:jc w:val="both"/>
        <w:rPr>
          <w:ins w:id="92" w:author="user" w:date="2012-02-29T14:47:00Z"/>
          <w:rFonts w:ascii="Calibri" w:hAnsi="Calibri"/>
          <w:sz w:val="22"/>
          <w:szCs w:val="22"/>
        </w:rPr>
      </w:pPr>
      <w:ins w:id="93" w:author="user" w:date="2012-02-29T14:47:00Z">
        <w:r w:rsidRPr="00422C9A">
          <w:rPr>
            <w:rFonts w:ascii="Calibri" w:hAnsi="Calibri"/>
            <w:sz w:val="22"/>
            <w:szCs w:val="22"/>
          </w:rPr>
          <w:t xml:space="preserve"> </w:t>
        </w:r>
        <w:r w:rsidRPr="00422C9A">
          <w:rPr>
            <w:rFonts w:ascii="Calibri" w:hAnsi="Calibri"/>
            <w:sz w:val="22"/>
            <w:szCs w:val="22"/>
          </w:rPr>
          <w:tab/>
        </w:r>
      </w:ins>
    </w:p>
    <w:p w:rsidR="007A3470" w:rsidRPr="00422C9A" w:rsidRDefault="007A3470" w:rsidP="007A3470">
      <w:pPr>
        <w:pBdr>
          <w:top w:val="single" w:sz="4" w:space="1" w:color="auto"/>
          <w:left w:val="single" w:sz="4" w:space="4" w:color="auto"/>
          <w:bottom w:val="single" w:sz="4" w:space="1" w:color="auto"/>
          <w:right w:val="single" w:sz="4" w:space="4" w:color="auto"/>
        </w:pBdr>
        <w:tabs>
          <w:tab w:val="left" w:pos="450"/>
        </w:tabs>
        <w:jc w:val="both"/>
        <w:rPr>
          <w:ins w:id="94" w:author="user" w:date="2012-02-29T14:47:00Z"/>
          <w:rFonts w:ascii="Calibri" w:hAnsi="Calibri"/>
          <w:sz w:val="22"/>
          <w:szCs w:val="22"/>
        </w:rPr>
      </w:pPr>
      <w:ins w:id="95" w:author="user" w:date="2012-02-29T14:47:00Z">
        <w:r w:rsidRPr="00422C9A">
          <w:rPr>
            <w:rFonts w:ascii="Calibri" w:hAnsi="Calibri"/>
            <w:sz w:val="22"/>
            <w:szCs w:val="22"/>
          </w:rPr>
          <w:tab/>
          <w:t>Total area occupied by the Towers: 3.16 ha</w:t>
        </w:r>
      </w:ins>
    </w:p>
    <w:p w:rsidR="007A3470" w:rsidRPr="00422C9A" w:rsidRDefault="007A3470" w:rsidP="007A3470">
      <w:pPr>
        <w:pBdr>
          <w:top w:val="single" w:sz="4" w:space="1" w:color="auto"/>
          <w:left w:val="single" w:sz="4" w:space="4" w:color="auto"/>
          <w:bottom w:val="single" w:sz="4" w:space="1" w:color="auto"/>
          <w:right w:val="single" w:sz="4" w:space="4" w:color="auto"/>
        </w:pBdr>
        <w:tabs>
          <w:tab w:val="left" w:pos="450"/>
        </w:tabs>
        <w:jc w:val="both"/>
        <w:rPr>
          <w:ins w:id="96" w:author="user" w:date="2012-02-29T14:47:00Z"/>
          <w:rFonts w:ascii="Calibri" w:hAnsi="Calibri"/>
          <w:sz w:val="22"/>
          <w:szCs w:val="22"/>
        </w:rPr>
      </w:pPr>
      <w:ins w:id="97" w:author="user" w:date="2012-02-29T14:47:00Z">
        <w:r w:rsidRPr="00422C9A">
          <w:rPr>
            <w:rFonts w:ascii="Calibri" w:hAnsi="Calibri"/>
            <w:sz w:val="22"/>
            <w:szCs w:val="22"/>
          </w:rPr>
          <w:tab/>
          <w:t>Area to be acquired for Tower:</w:t>
        </w:r>
        <w:r w:rsidRPr="00422C9A">
          <w:rPr>
            <w:rFonts w:ascii="Calibri" w:hAnsi="Calibri"/>
            <w:sz w:val="22"/>
            <w:szCs w:val="22"/>
          </w:rPr>
          <w:tab/>
          <w:t>0.88 ha</w:t>
        </w:r>
        <w:r w:rsidRPr="00422C9A">
          <w:rPr>
            <w:rFonts w:ascii="Calibri" w:hAnsi="Calibri"/>
            <w:sz w:val="22"/>
            <w:szCs w:val="22"/>
          </w:rPr>
          <w:tab/>
        </w:r>
      </w:ins>
    </w:p>
    <w:p w:rsidR="007A3470" w:rsidRPr="00422C9A" w:rsidRDefault="007A3470" w:rsidP="007A3470">
      <w:pPr>
        <w:pBdr>
          <w:top w:val="single" w:sz="4" w:space="1" w:color="auto"/>
          <w:left w:val="single" w:sz="4" w:space="4" w:color="auto"/>
          <w:bottom w:val="single" w:sz="4" w:space="1" w:color="auto"/>
          <w:right w:val="single" w:sz="4" w:space="4" w:color="auto"/>
        </w:pBdr>
        <w:tabs>
          <w:tab w:val="left" w:pos="450"/>
        </w:tabs>
        <w:jc w:val="both"/>
        <w:rPr>
          <w:ins w:id="98" w:author="user" w:date="2012-02-29T14:47:00Z"/>
          <w:rFonts w:ascii="Calibri" w:hAnsi="Calibri"/>
          <w:sz w:val="22"/>
          <w:szCs w:val="22"/>
        </w:rPr>
      </w:pPr>
      <w:ins w:id="99" w:author="user" w:date="2012-02-29T14:47:00Z">
        <w:r w:rsidRPr="00422C9A">
          <w:rPr>
            <w:rFonts w:ascii="Calibri" w:hAnsi="Calibri"/>
            <w:sz w:val="22"/>
            <w:szCs w:val="22"/>
          </w:rPr>
          <w:tab/>
          <w:t>Voltage level</w:t>
        </w:r>
        <w:r w:rsidRPr="00422C9A">
          <w:rPr>
            <w:rFonts w:ascii="Calibri" w:hAnsi="Calibri"/>
            <w:b/>
            <w:sz w:val="22"/>
            <w:szCs w:val="22"/>
          </w:rPr>
          <w:t>:</w:t>
        </w:r>
        <w:r w:rsidRPr="00422C9A">
          <w:rPr>
            <w:rFonts w:ascii="Calibri" w:hAnsi="Calibri"/>
            <w:sz w:val="22"/>
            <w:szCs w:val="22"/>
          </w:rPr>
          <w:tab/>
        </w:r>
        <w:r w:rsidRPr="00422C9A">
          <w:rPr>
            <w:rFonts w:ascii="Calibri" w:hAnsi="Calibri"/>
            <w:sz w:val="22"/>
            <w:szCs w:val="22"/>
          </w:rPr>
          <w:tab/>
        </w:r>
        <w:r w:rsidRPr="00422C9A">
          <w:rPr>
            <w:rFonts w:ascii="Calibri" w:hAnsi="Calibri"/>
            <w:sz w:val="22"/>
            <w:szCs w:val="22"/>
          </w:rPr>
          <w:tab/>
          <w:t>220 kV</w:t>
        </w:r>
      </w:ins>
    </w:p>
    <w:p w:rsidR="007A3470" w:rsidRPr="00422C9A" w:rsidRDefault="007A3470" w:rsidP="007A3470">
      <w:pPr>
        <w:pBdr>
          <w:top w:val="single" w:sz="4" w:space="1" w:color="auto"/>
          <w:left w:val="single" w:sz="4" w:space="4" w:color="auto"/>
          <w:bottom w:val="single" w:sz="4" w:space="1" w:color="auto"/>
          <w:right w:val="single" w:sz="4" w:space="4" w:color="auto"/>
        </w:pBdr>
        <w:tabs>
          <w:tab w:val="left" w:pos="450"/>
        </w:tabs>
        <w:jc w:val="both"/>
        <w:rPr>
          <w:ins w:id="100" w:author="user" w:date="2012-02-29T14:47:00Z"/>
          <w:rFonts w:ascii="Calibri" w:hAnsi="Calibri"/>
          <w:sz w:val="22"/>
          <w:szCs w:val="22"/>
        </w:rPr>
      </w:pPr>
      <w:ins w:id="101" w:author="user" w:date="2012-02-29T14:47:00Z">
        <w:r w:rsidRPr="00422C9A">
          <w:rPr>
            <w:rFonts w:ascii="Calibri" w:hAnsi="Calibri"/>
            <w:sz w:val="22"/>
            <w:szCs w:val="22"/>
          </w:rPr>
          <w:tab/>
          <w:t>RoW</w:t>
        </w:r>
        <w:r w:rsidRPr="00422C9A">
          <w:rPr>
            <w:rFonts w:ascii="Calibri" w:hAnsi="Calibri"/>
            <w:b/>
            <w:sz w:val="22"/>
            <w:szCs w:val="22"/>
          </w:rPr>
          <w:t>:</w:t>
        </w:r>
        <w:r w:rsidRPr="00422C9A">
          <w:rPr>
            <w:rFonts w:ascii="Calibri" w:hAnsi="Calibri"/>
            <w:sz w:val="22"/>
            <w:szCs w:val="22"/>
          </w:rPr>
          <w:tab/>
        </w:r>
        <w:r w:rsidRPr="00422C9A">
          <w:rPr>
            <w:rFonts w:ascii="Calibri" w:hAnsi="Calibri"/>
            <w:sz w:val="22"/>
            <w:szCs w:val="22"/>
          </w:rPr>
          <w:tab/>
        </w:r>
        <w:r w:rsidRPr="00422C9A">
          <w:rPr>
            <w:rFonts w:ascii="Calibri" w:hAnsi="Calibri"/>
            <w:sz w:val="22"/>
            <w:szCs w:val="22"/>
          </w:rPr>
          <w:tab/>
        </w:r>
        <w:r w:rsidRPr="00422C9A">
          <w:rPr>
            <w:rFonts w:ascii="Calibri" w:hAnsi="Calibri"/>
            <w:sz w:val="22"/>
            <w:szCs w:val="22"/>
          </w:rPr>
          <w:tab/>
          <w:t>30 meters</w:t>
        </w:r>
        <w:r w:rsidRPr="00422C9A">
          <w:rPr>
            <w:rFonts w:ascii="Calibri" w:hAnsi="Calibri"/>
            <w:sz w:val="22"/>
            <w:szCs w:val="22"/>
          </w:rPr>
          <w:tab/>
        </w:r>
        <w:r w:rsidRPr="00422C9A">
          <w:rPr>
            <w:rFonts w:ascii="Calibri" w:hAnsi="Calibri"/>
            <w:sz w:val="22"/>
            <w:szCs w:val="22"/>
          </w:rPr>
          <w:tab/>
        </w:r>
        <w:r w:rsidRPr="00422C9A">
          <w:rPr>
            <w:rFonts w:ascii="Calibri" w:hAnsi="Calibri"/>
            <w:sz w:val="22"/>
            <w:szCs w:val="22"/>
          </w:rPr>
          <w:tab/>
        </w:r>
      </w:ins>
    </w:p>
    <w:p w:rsidR="007A3470" w:rsidRPr="00422C9A" w:rsidRDefault="007A3470" w:rsidP="007A3470">
      <w:pPr>
        <w:pBdr>
          <w:top w:val="single" w:sz="4" w:space="1" w:color="auto"/>
          <w:left w:val="single" w:sz="4" w:space="4" w:color="auto"/>
          <w:bottom w:val="single" w:sz="4" w:space="1" w:color="auto"/>
          <w:right w:val="single" w:sz="4" w:space="4" w:color="auto"/>
        </w:pBdr>
        <w:tabs>
          <w:tab w:val="left" w:pos="450"/>
        </w:tabs>
        <w:jc w:val="both"/>
        <w:rPr>
          <w:ins w:id="102" w:author="user" w:date="2012-02-29T14:47:00Z"/>
          <w:rFonts w:ascii="Calibri" w:hAnsi="Calibri"/>
          <w:sz w:val="22"/>
          <w:szCs w:val="22"/>
        </w:rPr>
      </w:pPr>
      <w:ins w:id="103" w:author="user" w:date="2012-02-29T14:47:00Z">
        <w:r w:rsidRPr="00422C9A">
          <w:rPr>
            <w:rFonts w:ascii="Calibri" w:hAnsi="Calibri"/>
            <w:sz w:val="22"/>
            <w:szCs w:val="22"/>
          </w:rPr>
          <w:t xml:space="preserve"> </w:t>
        </w:r>
        <w:r w:rsidRPr="00422C9A">
          <w:rPr>
            <w:rFonts w:ascii="Calibri" w:hAnsi="Calibri"/>
            <w:sz w:val="22"/>
            <w:szCs w:val="22"/>
          </w:rPr>
          <w:tab/>
          <w:t>Minimum ground clearance of wires: 7.5 meters</w:t>
        </w:r>
      </w:ins>
    </w:p>
    <w:p w:rsidR="007A3470" w:rsidRPr="00422C9A" w:rsidRDefault="007A3470" w:rsidP="007A3470">
      <w:pPr>
        <w:pBdr>
          <w:top w:val="single" w:sz="4" w:space="1" w:color="auto"/>
          <w:left w:val="single" w:sz="4" w:space="4" w:color="auto"/>
          <w:bottom w:val="single" w:sz="4" w:space="1" w:color="auto"/>
          <w:right w:val="single" w:sz="4" w:space="4" w:color="auto"/>
        </w:pBdr>
        <w:tabs>
          <w:tab w:val="left" w:pos="450"/>
        </w:tabs>
        <w:jc w:val="both"/>
        <w:rPr>
          <w:ins w:id="104" w:author="user" w:date="2012-02-29T14:47:00Z"/>
          <w:rFonts w:ascii="Calibri" w:hAnsi="Calibri"/>
          <w:sz w:val="22"/>
          <w:szCs w:val="22"/>
        </w:rPr>
      </w:pPr>
      <w:ins w:id="105" w:author="user" w:date="2012-02-29T14:47:00Z">
        <w:r w:rsidRPr="00422C9A">
          <w:rPr>
            <w:rFonts w:ascii="Calibri" w:hAnsi="Calibri"/>
            <w:sz w:val="22"/>
            <w:szCs w:val="22"/>
          </w:rPr>
          <w:tab/>
          <w:t>Tower type</w:t>
        </w:r>
        <w:r w:rsidRPr="00422C9A">
          <w:rPr>
            <w:rFonts w:ascii="Calibri" w:hAnsi="Calibri"/>
            <w:b/>
            <w:sz w:val="22"/>
            <w:szCs w:val="22"/>
          </w:rPr>
          <w:t>:</w:t>
        </w:r>
        <w:r w:rsidRPr="00422C9A">
          <w:rPr>
            <w:rFonts w:ascii="Calibri" w:hAnsi="Calibri"/>
            <w:sz w:val="22"/>
            <w:szCs w:val="22"/>
          </w:rPr>
          <w:tab/>
        </w:r>
        <w:r w:rsidRPr="00422C9A">
          <w:rPr>
            <w:rFonts w:ascii="Calibri" w:hAnsi="Calibri"/>
            <w:sz w:val="22"/>
            <w:szCs w:val="22"/>
          </w:rPr>
          <w:tab/>
        </w:r>
        <w:r w:rsidRPr="00422C9A">
          <w:rPr>
            <w:rFonts w:ascii="Calibri" w:hAnsi="Calibri"/>
            <w:sz w:val="22"/>
            <w:szCs w:val="22"/>
          </w:rPr>
          <w:tab/>
          <w:t>Steel Lattice Structure, self supported</w:t>
        </w:r>
      </w:ins>
    </w:p>
    <w:p w:rsidR="007A3470" w:rsidRPr="00422C9A" w:rsidRDefault="007A3470" w:rsidP="007A3470">
      <w:pPr>
        <w:pBdr>
          <w:top w:val="single" w:sz="4" w:space="1" w:color="auto"/>
          <w:left w:val="single" w:sz="4" w:space="4" w:color="auto"/>
          <w:bottom w:val="single" w:sz="4" w:space="1" w:color="auto"/>
          <w:right w:val="single" w:sz="4" w:space="4" w:color="auto"/>
        </w:pBdr>
        <w:tabs>
          <w:tab w:val="left" w:pos="450"/>
        </w:tabs>
        <w:jc w:val="both"/>
        <w:rPr>
          <w:ins w:id="106" w:author="user" w:date="2012-02-29T14:47:00Z"/>
          <w:rFonts w:ascii="Calibri" w:hAnsi="Calibri"/>
          <w:sz w:val="22"/>
          <w:szCs w:val="22"/>
        </w:rPr>
      </w:pPr>
      <w:ins w:id="107" w:author="user" w:date="2012-02-29T14:47:00Z">
        <w:r w:rsidRPr="00422C9A">
          <w:rPr>
            <w:rFonts w:ascii="Calibri" w:hAnsi="Calibri"/>
            <w:sz w:val="22"/>
            <w:szCs w:val="22"/>
          </w:rPr>
          <w:t xml:space="preserve"> </w:t>
        </w:r>
        <w:r w:rsidRPr="00422C9A">
          <w:rPr>
            <w:rFonts w:ascii="Calibri" w:hAnsi="Calibri"/>
            <w:sz w:val="22"/>
            <w:szCs w:val="22"/>
          </w:rPr>
          <w:tab/>
          <w:t>Tower Height</w:t>
        </w:r>
        <w:r w:rsidRPr="00422C9A">
          <w:rPr>
            <w:rFonts w:ascii="Calibri" w:hAnsi="Calibri"/>
            <w:b/>
            <w:sz w:val="22"/>
            <w:szCs w:val="22"/>
          </w:rPr>
          <w:t>:</w:t>
        </w:r>
        <w:r w:rsidRPr="00422C9A">
          <w:rPr>
            <w:rFonts w:ascii="Calibri" w:hAnsi="Calibri"/>
            <w:b/>
            <w:sz w:val="22"/>
            <w:szCs w:val="22"/>
          </w:rPr>
          <w:tab/>
        </w:r>
        <w:r w:rsidRPr="00422C9A">
          <w:rPr>
            <w:rFonts w:ascii="Calibri" w:hAnsi="Calibri"/>
            <w:b/>
            <w:sz w:val="22"/>
            <w:szCs w:val="22"/>
          </w:rPr>
          <w:tab/>
        </w:r>
        <w:r w:rsidRPr="00422C9A">
          <w:rPr>
            <w:rFonts w:ascii="Calibri" w:hAnsi="Calibri"/>
            <w:b/>
            <w:sz w:val="22"/>
            <w:szCs w:val="22"/>
          </w:rPr>
          <w:tab/>
        </w:r>
        <w:r w:rsidRPr="00422C9A">
          <w:rPr>
            <w:rFonts w:ascii="Calibri" w:hAnsi="Calibri"/>
            <w:sz w:val="22"/>
            <w:szCs w:val="22"/>
          </w:rPr>
          <w:t>42.45 meters</w:t>
        </w:r>
        <w:r w:rsidRPr="00422C9A">
          <w:rPr>
            <w:rFonts w:ascii="Calibri" w:hAnsi="Calibri"/>
            <w:b/>
            <w:sz w:val="22"/>
            <w:szCs w:val="22"/>
          </w:rPr>
          <w:tab/>
        </w:r>
      </w:ins>
    </w:p>
    <w:p w:rsidR="007A3470" w:rsidRPr="00422C9A" w:rsidRDefault="007A3470" w:rsidP="007A3470">
      <w:pPr>
        <w:pBdr>
          <w:top w:val="single" w:sz="4" w:space="1" w:color="auto"/>
          <w:left w:val="single" w:sz="4" w:space="4" w:color="auto"/>
          <w:bottom w:val="single" w:sz="4" w:space="1" w:color="auto"/>
          <w:right w:val="single" w:sz="4" w:space="4" w:color="auto"/>
        </w:pBdr>
        <w:tabs>
          <w:tab w:val="left" w:pos="450"/>
        </w:tabs>
        <w:jc w:val="both"/>
        <w:rPr>
          <w:ins w:id="108" w:author="user" w:date="2012-02-29T14:47:00Z"/>
          <w:rFonts w:ascii="Calibri" w:hAnsi="Calibri"/>
          <w:sz w:val="22"/>
          <w:szCs w:val="22"/>
        </w:rPr>
      </w:pPr>
      <w:ins w:id="109" w:author="user" w:date="2012-02-29T14:47:00Z">
        <w:r w:rsidRPr="00422C9A">
          <w:rPr>
            <w:rFonts w:ascii="Calibri" w:hAnsi="Calibri"/>
            <w:sz w:val="22"/>
            <w:szCs w:val="22"/>
          </w:rPr>
          <w:tab/>
          <w:t>Circuit</w:t>
        </w:r>
        <w:r w:rsidRPr="00422C9A">
          <w:rPr>
            <w:rFonts w:ascii="Calibri" w:hAnsi="Calibri"/>
            <w:b/>
            <w:sz w:val="22"/>
            <w:szCs w:val="22"/>
          </w:rPr>
          <w:t>:</w:t>
        </w:r>
        <w:r w:rsidRPr="00422C9A">
          <w:rPr>
            <w:rFonts w:ascii="Calibri" w:hAnsi="Calibri"/>
            <w:sz w:val="22"/>
            <w:szCs w:val="22"/>
          </w:rPr>
          <w:tab/>
        </w:r>
        <w:r w:rsidRPr="00422C9A">
          <w:rPr>
            <w:rFonts w:ascii="Calibri" w:hAnsi="Calibri"/>
            <w:sz w:val="22"/>
            <w:szCs w:val="22"/>
          </w:rPr>
          <w:tab/>
        </w:r>
        <w:r w:rsidRPr="00422C9A">
          <w:rPr>
            <w:rFonts w:ascii="Calibri" w:hAnsi="Calibri"/>
            <w:sz w:val="22"/>
            <w:szCs w:val="22"/>
          </w:rPr>
          <w:tab/>
        </w:r>
        <w:r w:rsidRPr="00422C9A">
          <w:rPr>
            <w:rFonts w:ascii="Calibri" w:hAnsi="Calibri"/>
            <w:sz w:val="22"/>
            <w:szCs w:val="22"/>
          </w:rPr>
          <w:tab/>
          <w:t>Double</w:t>
        </w:r>
      </w:ins>
    </w:p>
    <w:p w:rsidR="007A3470" w:rsidRPr="00422C9A" w:rsidRDefault="007A3470" w:rsidP="007A3470">
      <w:pPr>
        <w:pBdr>
          <w:top w:val="single" w:sz="4" w:space="1" w:color="auto"/>
          <w:left w:val="single" w:sz="4" w:space="4" w:color="auto"/>
          <w:bottom w:val="single" w:sz="4" w:space="1" w:color="auto"/>
          <w:right w:val="single" w:sz="4" w:space="4" w:color="auto"/>
        </w:pBdr>
        <w:tabs>
          <w:tab w:val="left" w:pos="450"/>
        </w:tabs>
        <w:ind w:left="3600" w:hanging="3600"/>
        <w:jc w:val="both"/>
        <w:rPr>
          <w:ins w:id="110" w:author="user" w:date="2012-02-29T14:47:00Z"/>
          <w:rFonts w:ascii="Calibri" w:hAnsi="Calibri"/>
          <w:sz w:val="22"/>
          <w:szCs w:val="22"/>
        </w:rPr>
      </w:pPr>
      <w:ins w:id="111" w:author="user" w:date="2012-02-29T14:47:00Z">
        <w:r w:rsidRPr="00422C9A">
          <w:rPr>
            <w:rFonts w:ascii="Calibri" w:hAnsi="Calibri"/>
            <w:sz w:val="22"/>
            <w:szCs w:val="22"/>
          </w:rPr>
          <w:t xml:space="preserve"> </w:t>
        </w:r>
        <w:r w:rsidRPr="00422C9A">
          <w:rPr>
            <w:rFonts w:ascii="Calibri" w:hAnsi="Calibri"/>
            <w:sz w:val="22"/>
            <w:szCs w:val="22"/>
          </w:rPr>
          <w:tab/>
          <w:t>Conductor</w:t>
        </w:r>
        <w:r w:rsidRPr="00422C9A">
          <w:rPr>
            <w:rFonts w:ascii="Calibri" w:hAnsi="Calibri"/>
            <w:b/>
            <w:sz w:val="22"/>
            <w:szCs w:val="22"/>
          </w:rPr>
          <w:t>:</w:t>
        </w:r>
        <w:r w:rsidRPr="00422C9A">
          <w:rPr>
            <w:rFonts w:ascii="Calibri" w:hAnsi="Calibri"/>
            <w:sz w:val="22"/>
            <w:szCs w:val="22"/>
          </w:rPr>
          <w:tab/>
          <w:t>ACSR BISON, Duplex</w:t>
        </w:r>
      </w:ins>
    </w:p>
    <w:p w:rsidR="007A3470" w:rsidRPr="00422C9A" w:rsidRDefault="007A3470" w:rsidP="007A3470">
      <w:pPr>
        <w:pBdr>
          <w:top w:val="single" w:sz="4" w:space="1" w:color="auto"/>
          <w:left w:val="single" w:sz="4" w:space="4" w:color="auto"/>
          <w:bottom w:val="single" w:sz="4" w:space="1" w:color="auto"/>
          <w:right w:val="single" w:sz="4" w:space="4" w:color="auto"/>
        </w:pBdr>
        <w:tabs>
          <w:tab w:val="left" w:pos="450"/>
        </w:tabs>
        <w:jc w:val="both"/>
        <w:rPr>
          <w:ins w:id="112" w:author="user" w:date="2012-02-29T14:47:00Z"/>
          <w:rFonts w:ascii="Calibri" w:hAnsi="Calibri"/>
          <w:sz w:val="22"/>
          <w:szCs w:val="22"/>
        </w:rPr>
      </w:pPr>
      <w:ins w:id="113" w:author="user" w:date="2012-02-29T14:47:00Z">
        <w:r w:rsidRPr="00422C9A">
          <w:rPr>
            <w:rFonts w:ascii="Calibri" w:hAnsi="Calibri"/>
            <w:sz w:val="22"/>
            <w:szCs w:val="22"/>
          </w:rPr>
          <w:tab/>
          <w:t xml:space="preserve">Insulator: </w:t>
        </w:r>
        <w:r w:rsidRPr="00422C9A">
          <w:rPr>
            <w:rFonts w:ascii="Calibri" w:hAnsi="Calibri"/>
            <w:sz w:val="22"/>
            <w:szCs w:val="22"/>
          </w:rPr>
          <w:tab/>
        </w:r>
        <w:r w:rsidRPr="00422C9A">
          <w:rPr>
            <w:rFonts w:ascii="Calibri" w:hAnsi="Calibri"/>
            <w:sz w:val="22"/>
            <w:szCs w:val="22"/>
          </w:rPr>
          <w:tab/>
        </w:r>
        <w:r w:rsidRPr="00422C9A">
          <w:rPr>
            <w:rFonts w:ascii="Calibri" w:hAnsi="Calibri"/>
            <w:sz w:val="22"/>
            <w:szCs w:val="22"/>
          </w:rPr>
          <w:tab/>
        </w:r>
        <w:r w:rsidRPr="00422C9A">
          <w:rPr>
            <w:rFonts w:ascii="Calibri" w:hAnsi="Calibri"/>
            <w:sz w:val="22"/>
            <w:szCs w:val="22"/>
          </w:rPr>
          <w:tab/>
        </w:r>
        <w:r w:rsidRPr="00422C9A">
          <w:rPr>
            <w:rStyle w:val="BlockTextChar"/>
            <w:rFonts w:ascii="Calibri" w:hAnsi="Calibri"/>
          </w:rPr>
          <w:t>Cap and Pin type</w:t>
        </w:r>
      </w:ins>
    </w:p>
    <w:p w:rsidR="007A3470" w:rsidRPr="00422C9A" w:rsidRDefault="007A3470" w:rsidP="007A3470">
      <w:pPr>
        <w:pBdr>
          <w:top w:val="single" w:sz="4" w:space="1" w:color="auto"/>
          <w:left w:val="single" w:sz="4" w:space="4" w:color="auto"/>
          <w:bottom w:val="single" w:sz="4" w:space="1" w:color="auto"/>
          <w:right w:val="single" w:sz="4" w:space="4" w:color="auto"/>
        </w:pBdr>
        <w:tabs>
          <w:tab w:val="left" w:pos="450"/>
        </w:tabs>
        <w:jc w:val="both"/>
        <w:rPr>
          <w:ins w:id="114" w:author="user" w:date="2012-02-29T14:47:00Z"/>
          <w:rFonts w:ascii="Calibri" w:hAnsi="Calibri"/>
          <w:sz w:val="22"/>
          <w:szCs w:val="22"/>
        </w:rPr>
      </w:pPr>
      <w:ins w:id="115" w:author="user" w:date="2012-02-29T14:47:00Z">
        <w:r w:rsidRPr="00422C9A">
          <w:rPr>
            <w:rFonts w:ascii="Calibri" w:hAnsi="Calibri"/>
            <w:sz w:val="22"/>
            <w:szCs w:val="22"/>
          </w:rPr>
          <w:tab/>
          <w:t>Earthwire</w:t>
        </w:r>
        <w:r w:rsidRPr="00422C9A">
          <w:rPr>
            <w:rFonts w:ascii="Calibri" w:hAnsi="Calibri"/>
            <w:b/>
            <w:sz w:val="22"/>
            <w:szCs w:val="22"/>
          </w:rPr>
          <w:t>:</w:t>
        </w:r>
        <w:r w:rsidRPr="00422C9A">
          <w:rPr>
            <w:rFonts w:ascii="Calibri" w:hAnsi="Calibri"/>
            <w:sz w:val="22"/>
            <w:szCs w:val="22"/>
          </w:rPr>
          <w:tab/>
        </w:r>
        <w:r w:rsidRPr="00422C9A">
          <w:rPr>
            <w:rFonts w:ascii="Calibri" w:hAnsi="Calibri"/>
            <w:sz w:val="22"/>
            <w:szCs w:val="22"/>
          </w:rPr>
          <w:tab/>
        </w:r>
        <w:r w:rsidRPr="00422C9A">
          <w:rPr>
            <w:rFonts w:ascii="Calibri" w:hAnsi="Calibri"/>
            <w:sz w:val="22"/>
            <w:szCs w:val="22"/>
          </w:rPr>
          <w:tab/>
        </w:r>
        <w:r w:rsidRPr="00422C9A">
          <w:rPr>
            <w:rFonts w:ascii="Calibri" w:hAnsi="Calibri"/>
            <w:sz w:val="22"/>
            <w:szCs w:val="22"/>
          </w:rPr>
          <w:tab/>
          <w:t>EHS 7/3.35</w:t>
        </w:r>
      </w:ins>
    </w:p>
    <w:p w:rsidR="007A3470" w:rsidRPr="00422C9A" w:rsidRDefault="007A3470" w:rsidP="007A3470">
      <w:pPr>
        <w:pBdr>
          <w:top w:val="single" w:sz="4" w:space="1" w:color="auto"/>
          <w:left w:val="single" w:sz="4" w:space="4" w:color="auto"/>
          <w:bottom w:val="single" w:sz="4" w:space="1" w:color="auto"/>
          <w:right w:val="single" w:sz="4" w:space="4" w:color="auto"/>
        </w:pBdr>
        <w:tabs>
          <w:tab w:val="left" w:pos="450"/>
        </w:tabs>
        <w:jc w:val="both"/>
        <w:rPr>
          <w:ins w:id="116" w:author="user" w:date="2012-02-29T14:47:00Z"/>
          <w:rFonts w:ascii="Calibri" w:hAnsi="Calibri"/>
          <w:sz w:val="22"/>
          <w:szCs w:val="22"/>
        </w:rPr>
      </w:pPr>
      <w:ins w:id="117" w:author="user" w:date="2012-02-29T14:47:00Z">
        <w:r w:rsidRPr="00422C9A">
          <w:rPr>
            <w:rFonts w:ascii="Calibri" w:hAnsi="Calibri"/>
            <w:sz w:val="22"/>
            <w:szCs w:val="22"/>
          </w:rPr>
          <w:tab/>
          <w:t>Foundation Type</w:t>
        </w:r>
        <w:r w:rsidRPr="00422C9A">
          <w:rPr>
            <w:rFonts w:ascii="Calibri" w:hAnsi="Calibri"/>
            <w:b/>
            <w:sz w:val="22"/>
            <w:szCs w:val="22"/>
          </w:rPr>
          <w:t>:</w:t>
        </w:r>
        <w:r w:rsidRPr="00422C9A">
          <w:rPr>
            <w:rFonts w:ascii="Calibri" w:hAnsi="Calibri"/>
            <w:sz w:val="22"/>
            <w:szCs w:val="22"/>
          </w:rPr>
          <w:tab/>
        </w:r>
        <w:r w:rsidRPr="00422C9A">
          <w:rPr>
            <w:rFonts w:ascii="Calibri" w:hAnsi="Calibri"/>
            <w:sz w:val="22"/>
            <w:szCs w:val="22"/>
          </w:rPr>
          <w:tab/>
        </w:r>
        <w:r w:rsidRPr="00422C9A">
          <w:rPr>
            <w:rFonts w:ascii="Calibri" w:hAnsi="Calibri"/>
            <w:sz w:val="22"/>
            <w:szCs w:val="22"/>
          </w:rPr>
          <w:tab/>
          <w:t xml:space="preserve">Pad and Chimney </w:t>
        </w:r>
      </w:ins>
    </w:p>
    <w:p w:rsidR="007A3470" w:rsidRPr="00422C9A" w:rsidRDefault="007A3470" w:rsidP="007A3470">
      <w:pPr>
        <w:pBdr>
          <w:top w:val="single" w:sz="4" w:space="1" w:color="auto"/>
          <w:left w:val="single" w:sz="4" w:space="4" w:color="auto"/>
          <w:bottom w:val="single" w:sz="4" w:space="1" w:color="auto"/>
          <w:right w:val="single" w:sz="4" w:space="4" w:color="auto"/>
        </w:pBdr>
        <w:tabs>
          <w:tab w:val="left" w:pos="450"/>
          <w:tab w:val="left" w:pos="3600"/>
        </w:tabs>
        <w:ind w:left="3600" w:hanging="3600"/>
        <w:jc w:val="both"/>
        <w:rPr>
          <w:ins w:id="118" w:author="user" w:date="2012-02-29T14:47:00Z"/>
          <w:rFonts w:ascii="Calibri" w:hAnsi="Calibri"/>
          <w:sz w:val="22"/>
          <w:szCs w:val="22"/>
        </w:rPr>
      </w:pPr>
      <w:ins w:id="119" w:author="user" w:date="2012-02-29T14:47:00Z">
        <w:r w:rsidRPr="00422C9A">
          <w:rPr>
            <w:rFonts w:ascii="Calibri" w:hAnsi="Calibri"/>
            <w:sz w:val="22"/>
            <w:szCs w:val="22"/>
          </w:rPr>
          <w:tab/>
          <w:t>Foundation Area</w:t>
        </w:r>
        <w:r w:rsidRPr="00422C9A">
          <w:rPr>
            <w:rFonts w:ascii="Calibri" w:hAnsi="Calibri"/>
            <w:b/>
            <w:sz w:val="22"/>
            <w:szCs w:val="22"/>
          </w:rPr>
          <w:t>:</w:t>
        </w:r>
        <w:r w:rsidRPr="00422C9A">
          <w:rPr>
            <w:rFonts w:ascii="Calibri" w:hAnsi="Calibri"/>
            <w:sz w:val="22"/>
            <w:szCs w:val="22"/>
          </w:rPr>
          <w:tab/>
          <w:t>12.50 x 12.50 meters (approx. average per foundation)</w:t>
        </w:r>
        <w:r w:rsidRPr="00422C9A">
          <w:rPr>
            <w:rFonts w:ascii="Calibri" w:hAnsi="Calibri"/>
            <w:sz w:val="22"/>
            <w:szCs w:val="22"/>
          </w:rPr>
          <w:tab/>
        </w:r>
      </w:ins>
    </w:p>
    <w:p w:rsidR="007A3470" w:rsidRPr="00422C9A" w:rsidRDefault="007A3470" w:rsidP="007A3470">
      <w:pPr>
        <w:pBdr>
          <w:top w:val="single" w:sz="4" w:space="1" w:color="auto"/>
          <w:left w:val="single" w:sz="4" w:space="4" w:color="auto"/>
          <w:bottom w:val="single" w:sz="4" w:space="1" w:color="auto"/>
          <w:right w:val="single" w:sz="4" w:space="4" w:color="auto"/>
        </w:pBdr>
        <w:tabs>
          <w:tab w:val="left" w:pos="450"/>
          <w:tab w:val="left" w:pos="3600"/>
        </w:tabs>
        <w:ind w:left="3600" w:hanging="3600"/>
        <w:jc w:val="both"/>
        <w:rPr>
          <w:ins w:id="120" w:author="user" w:date="2012-02-29T14:47:00Z"/>
          <w:rFonts w:ascii="Calibri" w:hAnsi="Calibri"/>
          <w:sz w:val="22"/>
          <w:szCs w:val="22"/>
        </w:rPr>
      </w:pPr>
      <w:ins w:id="121" w:author="user" w:date="2012-02-29T14:47:00Z">
        <w:r w:rsidRPr="00422C9A">
          <w:rPr>
            <w:rFonts w:ascii="Calibri" w:hAnsi="Calibri"/>
            <w:sz w:val="22"/>
            <w:szCs w:val="22"/>
          </w:rPr>
          <w:tab/>
          <w:t>Substation:</w:t>
        </w:r>
        <w:r w:rsidRPr="00422C9A">
          <w:rPr>
            <w:rFonts w:ascii="Calibri" w:hAnsi="Calibri"/>
            <w:sz w:val="22"/>
            <w:szCs w:val="22"/>
          </w:rPr>
          <w:tab/>
          <w:t xml:space="preserve">2 (Hetauda and  Bharatpur) </w:t>
        </w:r>
      </w:ins>
    </w:p>
    <w:p w:rsidR="007A3470" w:rsidRPr="00422C9A" w:rsidRDefault="007A3470" w:rsidP="007A3470">
      <w:pPr>
        <w:pBdr>
          <w:top w:val="single" w:sz="4" w:space="1" w:color="auto"/>
          <w:left w:val="single" w:sz="4" w:space="4" w:color="auto"/>
          <w:bottom w:val="single" w:sz="4" w:space="1" w:color="auto"/>
          <w:right w:val="single" w:sz="4" w:space="4" w:color="auto"/>
        </w:pBdr>
        <w:tabs>
          <w:tab w:val="left" w:pos="450"/>
        </w:tabs>
        <w:ind w:left="3600" w:hanging="3600"/>
        <w:jc w:val="both"/>
        <w:rPr>
          <w:ins w:id="122" w:author="user" w:date="2012-02-29T14:47:00Z"/>
          <w:rFonts w:ascii="Calibri" w:hAnsi="Calibri"/>
          <w:sz w:val="22"/>
          <w:szCs w:val="22"/>
        </w:rPr>
      </w:pPr>
      <w:ins w:id="123" w:author="user" w:date="2012-02-29T14:47:00Z">
        <w:r w:rsidRPr="00422C9A">
          <w:rPr>
            <w:rFonts w:ascii="Calibri" w:hAnsi="Calibri"/>
            <w:sz w:val="22"/>
            <w:szCs w:val="22"/>
          </w:rPr>
          <w:tab/>
        </w:r>
      </w:ins>
    </w:p>
    <w:p w:rsidR="007A3470" w:rsidRPr="00422C9A" w:rsidRDefault="007A3470" w:rsidP="007A3470">
      <w:pPr>
        <w:pBdr>
          <w:top w:val="single" w:sz="4" w:space="1" w:color="auto"/>
          <w:left w:val="single" w:sz="4" w:space="4" w:color="auto"/>
          <w:bottom w:val="single" w:sz="4" w:space="1" w:color="auto"/>
          <w:right w:val="single" w:sz="4" w:space="4" w:color="auto"/>
        </w:pBdr>
        <w:tabs>
          <w:tab w:val="left" w:pos="450"/>
        </w:tabs>
        <w:ind w:left="3600" w:hanging="3600"/>
        <w:jc w:val="both"/>
        <w:rPr>
          <w:ins w:id="124" w:author="user" w:date="2012-02-29T14:47:00Z"/>
          <w:rFonts w:ascii="Calibri" w:hAnsi="Calibri"/>
          <w:sz w:val="22"/>
          <w:szCs w:val="22"/>
        </w:rPr>
      </w:pPr>
      <w:ins w:id="125" w:author="user" w:date="2012-02-29T14:47:00Z">
        <w:r w:rsidRPr="00422C9A">
          <w:rPr>
            <w:rFonts w:ascii="Calibri" w:hAnsi="Calibri"/>
            <w:sz w:val="22"/>
            <w:szCs w:val="22"/>
          </w:rPr>
          <w:tab/>
          <w:t>Project Cost:</w:t>
        </w:r>
        <w:r w:rsidRPr="00422C9A">
          <w:rPr>
            <w:rFonts w:ascii="Calibri" w:hAnsi="Calibri"/>
            <w:sz w:val="22"/>
            <w:szCs w:val="22"/>
          </w:rPr>
          <w:tab/>
          <w:t>37.71 million US</w:t>
        </w:r>
      </w:ins>
    </w:p>
    <w:p w:rsidR="007A3470" w:rsidRPr="00422C9A" w:rsidRDefault="007A3470" w:rsidP="007A3470">
      <w:pPr>
        <w:pBdr>
          <w:top w:val="single" w:sz="4" w:space="1" w:color="auto"/>
          <w:left w:val="single" w:sz="4" w:space="4" w:color="auto"/>
          <w:bottom w:val="single" w:sz="4" w:space="1" w:color="auto"/>
          <w:right w:val="single" w:sz="4" w:space="4" w:color="auto"/>
        </w:pBdr>
        <w:tabs>
          <w:tab w:val="left" w:pos="450"/>
        </w:tabs>
        <w:ind w:left="3600" w:hanging="3600"/>
        <w:jc w:val="both"/>
        <w:rPr>
          <w:ins w:id="126" w:author="user" w:date="2012-02-29T14:47:00Z"/>
          <w:rFonts w:ascii="Calibri" w:hAnsi="Calibri"/>
          <w:sz w:val="22"/>
          <w:szCs w:val="22"/>
        </w:rPr>
      </w:pPr>
      <w:ins w:id="127" w:author="user" w:date="2012-02-29T14:47:00Z">
        <w:r w:rsidRPr="00422C9A">
          <w:rPr>
            <w:rFonts w:ascii="Calibri" w:hAnsi="Calibri"/>
            <w:sz w:val="22"/>
            <w:szCs w:val="22"/>
          </w:rPr>
          <w:tab/>
          <w:t>Funding Agency:</w:t>
        </w:r>
        <w:r w:rsidRPr="00422C9A">
          <w:rPr>
            <w:rFonts w:ascii="Calibri" w:hAnsi="Calibri"/>
            <w:sz w:val="22"/>
            <w:szCs w:val="22"/>
          </w:rPr>
          <w:tab/>
          <w:t>GON/World Bank</w:t>
        </w:r>
      </w:ins>
    </w:p>
    <w:p w:rsidR="007A3470" w:rsidRPr="00422C9A" w:rsidRDefault="007A3470" w:rsidP="007A3470">
      <w:pPr>
        <w:pBdr>
          <w:top w:val="single" w:sz="4" w:space="1" w:color="auto"/>
          <w:left w:val="single" w:sz="4" w:space="4" w:color="auto"/>
          <w:bottom w:val="single" w:sz="4" w:space="1" w:color="auto"/>
          <w:right w:val="single" w:sz="4" w:space="4" w:color="auto"/>
        </w:pBdr>
        <w:tabs>
          <w:tab w:val="left" w:pos="450"/>
        </w:tabs>
        <w:ind w:left="3600" w:hanging="3600"/>
        <w:jc w:val="both"/>
        <w:rPr>
          <w:ins w:id="128" w:author="user" w:date="2012-02-29T14:47:00Z"/>
          <w:rFonts w:ascii="Calibri" w:hAnsi="Calibri"/>
          <w:sz w:val="22"/>
          <w:szCs w:val="22"/>
        </w:rPr>
      </w:pPr>
    </w:p>
    <w:p w:rsidR="007A3470" w:rsidRPr="00422C9A" w:rsidRDefault="007A3470" w:rsidP="007A3470">
      <w:pPr>
        <w:pBdr>
          <w:top w:val="single" w:sz="4" w:space="1" w:color="auto"/>
          <w:left w:val="single" w:sz="4" w:space="4" w:color="auto"/>
          <w:bottom w:val="single" w:sz="4" w:space="1" w:color="auto"/>
          <w:right w:val="single" w:sz="4" w:space="4" w:color="auto"/>
        </w:pBdr>
        <w:tabs>
          <w:tab w:val="left" w:pos="450"/>
        </w:tabs>
        <w:ind w:left="3600" w:hanging="3600"/>
        <w:jc w:val="both"/>
        <w:rPr>
          <w:ins w:id="129" w:author="user" w:date="2012-02-29T14:47:00Z"/>
          <w:rFonts w:ascii="Tahoma" w:hAnsi="Tahoma"/>
        </w:rPr>
      </w:pPr>
    </w:p>
    <w:p w:rsidR="007A3470" w:rsidRPr="00422C9A" w:rsidRDefault="007A3470" w:rsidP="007A3470">
      <w:pPr>
        <w:pStyle w:val="Heading3"/>
        <w:spacing w:line="300" w:lineRule="auto"/>
        <w:rPr>
          <w:ins w:id="130" w:author="user" w:date="2012-02-29T14:47:00Z"/>
          <w:rFonts w:ascii="Calibri" w:hAnsi="Calibri"/>
        </w:rPr>
      </w:pPr>
      <w:bookmarkStart w:id="131" w:name="_Toc283484512"/>
      <w:ins w:id="132" w:author="user" w:date="2012-02-29T14:47:00Z">
        <w:r w:rsidRPr="00422C9A">
          <w:rPr>
            <w:rFonts w:ascii="Calibri" w:hAnsi="Calibri" w:cs="Arial"/>
          </w:rPr>
          <w:t>2. 3.1</w:t>
        </w:r>
        <w:r w:rsidRPr="00422C9A">
          <w:rPr>
            <w:rFonts w:ascii="Calibri" w:hAnsi="Calibri" w:cs="Arial"/>
          </w:rPr>
          <w:tab/>
          <w:t>Substations</w:t>
        </w:r>
        <w:bookmarkEnd w:id="131"/>
        <w:r w:rsidRPr="00422C9A">
          <w:rPr>
            <w:rFonts w:ascii="Calibri" w:hAnsi="Calibri" w:cs="Arial"/>
          </w:rPr>
          <w:t xml:space="preserve"> </w:t>
        </w:r>
      </w:ins>
    </w:p>
    <w:p w:rsidR="007A3470" w:rsidRPr="00422C9A" w:rsidRDefault="007A3470" w:rsidP="007A3470">
      <w:pPr>
        <w:spacing w:line="300" w:lineRule="auto"/>
        <w:rPr>
          <w:ins w:id="133" w:author="user" w:date="2012-02-29T14:47:00Z"/>
          <w:rFonts w:ascii="Arial" w:hAnsi="Arial" w:cs="Arial"/>
          <w:iCs/>
          <w:sz w:val="10"/>
          <w:szCs w:val="10"/>
        </w:rPr>
      </w:pPr>
    </w:p>
    <w:p w:rsidR="007A3470" w:rsidRPr="00422C9A" w:rsidRDefault="007A3470" w:rsidP="007A3470">
      <w:pPr>
        <w:spacing w:line="300" w:lineRule="auto"/>
        <w:jc w:val="both"/>
        <w:rPr>
          <w:ins w:id="134" w:author="user" w:date="2012-02-29T14:47:00Z"/>
          <w:rFonts w:ascii="Calibri" w:hAnsi="Calibri" w:cs="Arial"/>
          <w:b/>
          <w:i/>
          <w:iCs/>
          <w:sz w:val="22"/>
          <w:szCs w:val="22"/>
        </w:rPr>
      </w:pPr>
      <w:ins w:id="135" w:author="user" w:date="2012-02-29T14:47:00Z">
        <w:r w:rsidRPr="00422C9A">
          <w:rPr>
            <w:rFonts w:ascii="Calibri" w:hAnsi="Calibri" w:cs="Arial"/>
            <w:b/>
            <w:i/>
            <w:iCs/>
            <w:sz w:val="22"/>
            <w:szCs w:val="22"/>
          </w:rPr>
          <w:t>New Hetauda Substation</w:t>
        </w:r>
      </w:ins>
    </w:p>
    <w:p w:rsidR="007A3470" w:rsidRPr="00422C9A" w:rsidRDefault="007A3470" w:rsidP="007A3470">
      <w:pPr>
        <w:spacing w:line="300" w:lineRule="auto"/>
        <w:jc w:val="both"/>
        <w:rPr>
          <w:ins w:id="136" w:author="user" w:date="2012-02-29T14:47:00Z"/>
          <w:rFonts w:ascii="Calibri" w:hAnsi="Calibri" w:cs="Arial"/>
          <w:iCs/>
          <w:sz w:val="22"/>
          <w:szCs w:val="22"/>
        </w:rPr>
      </w:pPr>
      <w:ins w:id="137" w:author="user" w:date="2012-02-29T14:47:00Z">
        <w:r w:rsidRPr="00422C9A">
          <w:rPr>
            <w:rFonts w:ascii="Calibri" w:hAnsi="Calibri" w:cs="Arial"/>
            <w:iCs/>
            <w:sz w:val="22"/>
            <w:szCs w:val="22"/>
          </w:rPr>
          <w:t xml:space="preserve">NEA is constructing a new Hetauda substation at Ward no. 11 of Hetauda Municipality. A 220 kV transmission line from this substation to Bharatpur is under construction. The proposed expansion work will be conducted within the boundary of the substation and no additional land will be acquired. </w:t>
        </w:r>
      </w:ins>
    </w:p>
    <w:p w:rsidR="007A3470" w:rsidRPr="00422C9A" w:rsidRDefault="007A3470" w:rsidP="007A3470">
      <w:pPr>
        <w:spacing w:line="300" w:lineRule="auto"/>
        <w:jc w:val="both"/>
        <w:rPr>
          <w:ins w:id="138" w:author="user" w:date="2012-02-29T14:47:00Z"/>
          <w:rFonts w:ascii="Calibri" w:hAnsi="Calibri" w:cs="Arial"/>
          <w:b/>
          <w:bCs/>
          <w:i/>
          <w:iCs/>
          <w:sz w:val="22"/>
          <w:szCs w:val="22"/>
        </w:rPr>
      </w:pPr>
      <w:ins w:id="139" w:author="user" w:date="2012-02-29T14:47:00Z">
        <w:r w:rsidRPr="00422C9A">
          <w:rPr>
            <w:rFonts w:ascii="Calibri" w:hAnsi="Calibri" w:cs="Arial"/>
            <w:b/>
            <w:bCs/>
            <w:i/>
            <w:iCs/>
            <w:sz w:val="22"/>
            <w:szCs w:val="22"/>
          </w:rPr>
          <w:t>Bharatpur Substation</w:t>
        </w:r>
      </w:ins>
    </w:p>
    <w:p w:rsidR="007A3470" w:rsidRPr="00422C9A" w:rsidRDefault="007A3470" w:rsidP="007A3470">
      <w:pPr>
        <w:spacing w:line="300" w:lineRule="auto"/>
        <w:jc w:val="both"/>
        <w:rPr>
          <w:ins w:id="140" w:author="user" w:date="2012-02-29T14:47:00Z"/>
          <w:rFonts w:ascii="Calibri" w:hAnsi="Calibri" w:cs="Arial"/>
          <w:iCs/>
          <w:sz w:val="22"/>
          <w:szCs w:val="22"/>
        </w:rPr>
      </w:pPr>
      <w:ins w:id="141" w:author="user" w:date="2012-02-29T14:47:00Z">
        <w:r w:rsidRPr="00422C9A">
          <w:rPr>
            <w:rFonts w:ascii="Calibri" w:hAnsi="Calibri" w:cs="Arial"/>
            <w:iCs/>
            <w:sz w:val="22"/>
            <w:szCs w:val="22"/>
          </w:rPr>
          <w:t>This substation will be constructed in the forest land belonging to Jaladevei Community Forest.   This site is located about 500m east along Narayanghat- Mugling Highway close to Ramnagar. Under this substation five 132 kV Line bays, one bus coupler, one 132 kV transformer bay, switch gears and  lattice type dead end towers and steel structure for bus bars and various structures.</w:t>
        </w:r>
      </w:ins>
    </w:p>
    <w:p w:rsidR="007A3470" w:rsidRPr="00422C9A" w:rsidRDefault="007A3470" w:rsidP="007A3470">
      <w:pPr>
        <w:spacing w:line="300" w:lineRule="auto"/>
        <w:jc w:val="both"/>
        <w:rPr>
          <w:ins w:id="142" w:author="user" w:date="2012-02-29T14:47:00Z"/>
          <w:rFonts w:ascii="Calibri" w:hAnsi="Calibri" w:cs="Arial"/>
          <w:b/>
          <w:iCs/>
          <w:sz w:val="10"/>
          <w:szCs w:val="10"/>
        </w:rPr>
      </w:pPr>
    </w:p>
    <w:p w:rsidR="00BE1766" w:rsidRDefault="00BE1766" w:rsidP="007A3470">
      <w:pPr>
        <w:spacing w:line="300" w:lineRule="auto"/>
        <w:jc w:val="both"/>
        <w:rPr>
          <w:ins w:id="143" w:author="user" w:date="2012-03-01T12:02:00Z"/>
          <w:rFonts w:ascii="Calibri" w:hAnsi="Calibri" w:cs="Arial"/>
          <w:b/>
          <w:iCs/>
          <w:sz w:val="22"/>
          <w:szCs w:val="22"/>
        </w:rPr>
      </w:pPr>
    </w:p>
    <w:p w:rsidR="007A3470" w:rsidRPr="00422C9A" w:rsidRDefault="007A3470" w:rsidP="007A3470">
      <w:pPr>
        <w:spacing w:line="300" w:lineRule="auto"/>
        <w:jc w:val="both"/>
        <w:rPr>
          <w:ins w:id="144" w:author="user" w:date="2012-02-29T14:47:00Z"/>
          <w:rFonts w:ascii="Calibri" w:hAnsi="Calibri" w:cs="Arial"/>
          <w:b/>
          <w:iCs/>
          <w:sz w:val="22"/>
          <w:szCs w:val="22"/>
        </w:rPr>
      </w:pPr>
      <w:ins w:id="145" w:author="user" w:date="2012-02-29T14:47:00Z">
        <w:r w:rsidRPr="00422C9A">
          <w:rPr>
            <w:rFonts w:ascii="Calibri" w:hAnsi="Calibri" w:cs="Arial"/>
            <w:b/>
            <w:iCs/>
            <w:sz w:val="22"/>
            <w:szCs w:val="22"/>
          </w:rPr>
          <w:lastRenderedPageBreak/>
          <w:t>Expansion of Existing Hetauda (old) Substation</w:t>
        </w:r>
      </w:ins>
    </w:p>
    <w:p w:rsidR="007A3470" w:rsidRPr="00422C9A" w:rsidRDefault="007A3470" w:rsidP="007A3470">
      <w:pPr>
        <w:spacing w:line="300" w:lineRule="auto"/>
        <w:jc w:val="both"/>
        <w:rPr>
          <w:ins w:id="146" w:author="user" w:date="2012-02-29T14:47:00Z"/>
          <w:rFonts w:ascii="Calibri" w:hAnsi="Calibri" w:cs="Arial"/>
          <w:b/>
          <w:iCs/>
          <w:sz w:val="10"/>
          <w:szCs w:val="10"/>
        </w:rPr>
      </w:pPr>
    </w:p>
    <w:p w:rsidR="007A3470" w:rsidRPr="00422C9A" w:rsidRDefault="007A3470" w:rsidP="007A3470">
      <w:pPr>
        <w:spacing w:line="300" w:lineRule="auto"/>
        <w:jc w:val="both"/>
        <w:rPr>
          <w:ins w:id="147" w:author="user" w:date="2012-02-29T14:47:00Z"/>
          <w:rFonts w:ascii="Calibri" w:hAnsi="Calibri" w:cs="Arial"/>
          <w:i/>
          <w:iCs/>
          <w:sz w:val="22"/>
          <w:szCs w:val="22"/>
        </w:rPr>
      </w:pPr>
      <w:ins w:id="148" w:author="user" w:date="2012-02-29T14:47:00Z">
        <w:r w:rsidRPr="00422C9A">
          <w:rPr>
            <w:rFonts w:ascii="Calibri" w:hAnsi="Calibri" w:cs="Arial"/>
            <w:iCs/>
            <w:sz w:val="22"/>
            <w:szCs w:val="22"/>
          </w:rPr>
          <w:t xml:space="preserve">A new 132 kV line bay will be installed for interconnection with the new Hetauda Substation. The new bay will be erected next to the existing Bhartapur line bay. The entire construction work will be conducted within the area occupied by the existing substation and no additional area will be affected by expansion work.  </w:t>
        </w:r>
      </w:ins>
    </w:p>
    <w:p w:rsidR="007A3470" w:rsidRPr="00422C9A" w:rsidRDefault="007A3470" w:rsidP="007A3470">
      <w:pPr>
        <w:spacing w:line="300" w:lineRule="auto"/>
        <w:jc w:val="both"/>
        <w:rPr>
          <w:ins w:id="149" w:author="user" w:date="2012-02-29T14:47:00Z"/>
          <w:rFonts w:ascii="Calibri" w:hAnsi="Calibri"/>
          <w:b/>
          <w:sz w:val="10"/>
          <w:szCs w:val="10"/>
        </w:rPr>
      </w:pPr>
      <w:bookmarkStart w:id="150" w:name="_Toc283484513"/>
    </w:p>
    <w:p w:rsidR="007A3470" w:rsidRPr="00422C9A" w:rsidRDefault="007A3470" w:rsidP="007A3470">
      <w:pPr>
        <w:spacing w:line="300" w:lineRule="auto"/>
        <w:jc w:val="both"/>
        <w:rPr>
          <w:ins w:id="151" w:author="user" w:date="2012-02-29T14:47:00Z"/>
          <w:rFonts w:ascii="Calibri" w:hAnsi="Calibri"/>
          <w:b/>
          <w:sz w:val="22"/>
          <w:szCs w:val="22"/>
        </w:rPr>
      </w:pPr>
      <w:ins w:id="152" w:author="user" w:date="2012-02-29T14:47:00Z">
        <w:r w:rsidRPr="00422C9A">
          <w:rPr>
            <w:rFonts w:ascii="Calibri" w:hAnsi="Calibri"/>
            <w:b/>
            <w:sz w:val="22"/>
            <w:szCs w:val="22"/>
          </w:rPr>
          <w:t>2.3.2</w:t>
        </w:r>
        <w:r w:rsidRPr="00422C9A">
          <w:rPr>
            <w:rFonts w:ascii="Calibri" w:hAnsi="Calibri"/>
            <w:b/>
            <w:sz w:val="22"/>
            <w:szCs w:val="22"/>
          </w:rPr>
          <w:tab/>
          <w:t>Line Towers</w:t>
        </w:r>
      </w:ins>
    </w:p>
    <w:bookmarkEnd w:id="150"/>
    <w:p w:rsidR="007A3470" w:rsidRPr="00422C9A" w:rsidRDefault="007A3470" w:rsidP="007A3470">
      <w:pPr>
        <w:spacing w:line="300" w:lineRule="auto"/>
        <w:jc w:val="both"/>
        <w:rPr>
          <w:ins w:id="153" w:author="user" w:date="2012-02-29T14:47:00Z"/>
          <w:rFonts w:ascii="Calibri" w:hAnsi="Calibri" w:cs="Arial"/>
          <w:iCs/>
          <w:sz w:val="10"/>
          <w:szCs w:val="10"/>
        </w:rPr>
      </w:pPr>
    </w:p>
    <w:p w:rsidR="007A3470" w:rsidRPr="00422C9A" w:rsidRDefault="007A3470" w:rsidP="007A3470">
      <w:pPr>
        <w:spacing w:line="300" w:lineRule="auto"/>
        <w:jc w:val="both"/>
        <w:rPr>
          <w:ins w:id="154" w:author="user" w:date="2012-02-29T14:47:00Z"/>
          <w:rFonts w:ascii="Calibri" w:hAnsi="Calibri"/>
          <w:sz w:val="22"/>
          <w:szCs w:val="22"/>
        </w:rPr>
      </w:pPr>
      <w:ins w:id="155" w:author="user" w:date="2012-02-29T14:47:00Z">
        <w:r w:rsidRPr="00422C9A">
          <w:rPr>
            <w:rFonts w:ascii="Calibri" w:hAnsi="Calibri" w:cs="Arial"/>
            <w:iCs/>
            <w:sz w:val="22"/>
            <w:szCs w:val="22"/>
          </w:rPr>
          <w:t xml:space="preserve">Altogether 226 towers will be constructed 72 km length.  </w:t>
        </w:r>
        <w:r w:rsidRPr="00422C9A">
          <w:rPr>
            <w:rFonts w:ascii="Calibri" w:hAnsi="Calibri"/>
            <w:sz w:val="22"/>
            <w:szCs w:val="22"/>
          </w:rPr>
          <w:t xml:space="preserve">Line towers shall be of double circuit configuration, i.e., having place for two separate sets of electrical conductors, to enhance the long-term reliability and capacity of the transmission line that will be carrying large chunks power over long distances. </w:t>
        </w:r>
      </w:ins>
    </w:p>
    <w:p w:rsidR="007A3470" w:rsidRPr="00422C9A" w:rsidRDefault="007A3470" w:rsidP="007A3470">
      <w:pPr>
        <w:spacing w:line="300" w:lineRule="auto"/>
        <w:ind w:left="720"/>
        <w:jc w:val="both"/>
        <w:rPr>
          <w:ins w:id="156" w:author="user" w:date="2012-02-29T14:47:00Z"/>
          <w:rFonts w:ascii="Calibri" w:hAnsi="Calibri"/>
          <w:sz w:val="10"/>
          <w:szCs w:val="10"/>
        </w:rPr>
      </w:pPr>
    </w:p>
    <w:p w:rsidR="007A3470" w:rsidRPr="00422C9A" w:rsidRDefault="007A3470" w:rsidP="007A3470">
      <w:pPr>
        <w:spacing w:line="300" w:lineRule="auto"/>
        <w:jc w:val="both"/>
        <w:rPr>
          <w:ins w:id="157" w:author="user" w:date="2012-02-29T14:47:00Z"/>
          <w:rFonts w:ascii="Calibri" w:hAnsi="Calibri"/>
          <w:sz w:val="22"/>
          <w:szCs w:val="22"/>
        </w:rPr>
      </w:pPr>
      <w:ins w:id="158" w:author="user" w:date="2012-02-29T14:47:00Z">
        <w:r w:rsidRPr="00422C9A">
          <w:rPr>
            <w:rFonts w:ascii="Calibri" w:hAnsi="Calibri"/>
            <w:sz w:val="22"/>
            <w:szCs w:val="22"/>
          </w:rPr>
          <w:t>The transmission line shall be constructed with self-supported lattice galvanized steel towers. The types of towers as per the alignment requirements will be four, i.e., suspension, tension, angle and dead-end.</w:t>
        </w:r>
      </w:ins>
    </w:p>
    <w:p w:rsidR="007A3470" w:rsidRPr="00422C9A" w:rsidRDefault="007A3470" w:rsidP="007A3470">
      <w:pPr>
        <w:pStyle w:val="Heading2"/>
        <w:spacing w:line="300" w:lineRule="auto"/>
        <w:jc w:val="both"/>
        <w:rPr>
          <w:ins w:id="159" w:author="user" w:date="2012-02-29T14:47:00Z"/>
          <w:rFonts w:ascii="Calibri" w:hAnsi="Calibri"/>
          <w:sz w:val="22"/>
          <w:szCs w:val="22"/>
        </w:rPr>
      </w:pPr>
      <w:bookmarkStart w:id="160" w:name="_Toc283484514"/>
      <w:ins w:id="161" w:author="user" w:date="2012-02-29T14:47:00Z">
        <w:r w:rsidRPr="00422C9A">
          <w:rPr>
            <w:rFonts w:ascii="Calibri" w:hAnsi="Calibri"/>
            <w:sz w:val="22"/>
            <w:szCs w:val="22"/>
          </w:rPr>
          <w:t>2.4</w:t>
        </w:r>
        <w:r w:rsidRPr="00422C9A">
          <w:rPr>
            <w:rFonts w:ascii="Calibri" w:hAnsi="Calibri"/>
            <w:sz w:val="22"/>
            <w:szCs w:val="22"/>
          </w:rPr>
          <w:tab/>
          <w:t>Construction Planning</w:t>
        </w:r>
        <w:bookmarkEnd w:id="160"/>
      </w:ins>
    </w:p>
    <w:p w:rsidR="007A3470" w:rsidRPr="00422C9A" w:rsidRDefault="007A3470" w:rsidP="007A3470">
      <w:pPr>
        <w:spacing w:line="300" w:lineRule="auto"/>
        <w:ind w:left="720"/>
        <w:jc w:val="both"/>
        <w:rPr>
          <w:ins w:id="162" w:author="user" w:date="2012-02-29T14:47:00Z"/>
          <w:rFonts w:ascii="Calibri" w:hAnsi="Calibri"/>
          <w:sz w:val="22"/>
          <w:szCs w:val="22"/>
        </w:rPr>
      </w:pPr>
      <w:ins w:id="163" w:author="user" w:date="2012-02-29T14:47:00Z">
        <w:r w:rsidRPr="00422C9A">
          <w:rPr>
            <w:rFonts w:ascii="Calibri" w:hAnsi="Calibri"/>
            <w:sz w:val="22"/>
            <w:szCs w:val="22"/>
          </w:rPr>
          <w:t xml:space="preserve">The Construction works of the Project will essentially consist of the following activities: </w:t>
        </w:r>
      </w:ins>
    </w:p>
    <w:p w:rsidR="007A3470" w:rsidRPr="00422C9A" w:rsidRDefault="007A3470" w:rsidP="007A3470">
      <w:pPr>
        <w:spacing w:line="300" w:lineRule="auto"/>
        <w:ind w:left="1320" w:hanging="600"/>
        <w:jc w:val="both"/>
        <w:rPr>
          <w:ins w:id="164" w:author="user" w:date="2012-02-29T14:47:00Z"/>
          <w:rFonts w:ascii="Calibri" w:hAnsi="Calibri"/>
          <w:sz w:val="22"/>
          <w:szCs w:val="22"/>
        </w:rPr>
      </w:pPr>
      <w:ins w:id="165" w:author="user" w:date="2012-02-29T14:47:00Z">
        <w:r w:rsidRPr="00422C9A">
          <w:rPr>
            <w:rFonts w:ascii="Calibri" w:hAnsi="Calibri"/>
            <w:sz w:val="22"/>
            <w:szCs w:val="22"/>
          </w:rPr>
          <w:t xml:space="preserve">a.  </w:t>
        </w:r>
        <w:r w:rsidRPr="00422C9A">
          <w:rPr>
            <w:rFonts w:ascii="Calibri" w:hAnsi="Calibri"/>
            <w:sz w:val="22"/>
            <w:szCs w:val="22"/>
          </w:rPr>
          <w:tab/>
          <w:t>Foundation works</w:t>
        </w:r>
      </w:ins>
    </w:p>
    <w:p w:rsidR="007A3470" w:rsidRPr="00422C9A" w:rsidRDefault="007A3470" w:rsidP="007A3470">
      <w:pPr>
        <w:numPr>
          <w:ilvl w:val="0"/>
          <w:numId w:val="3"/>
        </w:numPr>
        <w:spacing w:line="300" w:lineRule="auto"/>
        <w:ind w:left="1080"/>
        <w:jc w:val="both"/>
        <w:rPr>
          <w:ins w:id="166" w:author="user" w:date="2012-02-29T14:47:00Z"/>
          <w:rFonts w:ascii="Calibri" w:hAnsi="Calibri"/>
          <w:sz w:val="22"/>
          <w:szCs w:val="22"/>
        </w:rPr>
      </w:pPr>
      <w:ins w:id="167" w:author="user" w:date="2012-02-29T14:47:00Z">
        <w:r w:rsidRPr="00422C9A">
          <w:rPr>
            <w:rFonts w:ascii="Calibri" w:hAnsi="Calibri"/>
            <w:sz w:val="22"/>
            <w:szCs w:val="22"/>
          </w:rPr>
          <w:t xml:space="preserve">Erection of transmission towers. </w:t>
        </w:r>
      </w:ins>
    </w:p>
    <w:p w:rsidR="007A3470" w:rsidRPr="00422C9A" w:rsidRDefault="007A3470" w:rsidP="007A3470">
      <w:pPr>
        <w:numPr>
          <w:ilvl w:val="0"/>
          <w:numId w:val="3"/>
        </w:numPr>
        <w:spacing w:line="300" w:lineRule="auto"/>
        <w:ind w:left="1080"/>
        <w:jc w:val="both"/>
        <w:rPr>
          <w:ins w:id="168" w:author="user" w:date="2012-02-29T14:47:00Z"/>
          <w:rFonts w:ascii="Calibri" w:hAnsi="Calibri"/>
          <w:sz w:val="22"/>
          <w:szCs w:val="22"/>
        </w:rPr>
      </w:pPr>
      <w:ins w:id="169" w:author="user" w:date="2012-02-29T14:47:00Z">
        <w:r w:rsidRPr="00422C9A">
          <w:rPr>
            <w:rFonts w:ascii="Calibri" w:hAnsi="Calibri"/>
            <w:sz w:val="22"/>
            <w:szCs w:val="22"/>
          </w:rPr>
          <w:t xml:space="preserve">Wire stringing </w:t>
        </w:r>
      </w:ins>
    </w:p>
    <w:p w:rsidR="007A3470" w:rsidRPr="00422C9A" w:rsidRDefault="007A3470" w:rsidP="007A3470">
      <w:pPr>
        <w:spacing w:line="300" w:lineRule="auto"/>
        <w:ind w:left="1320" w:hanging="600"/>
        <w:jc w:val="both"/>
        <w:rPr>
          <w:ins w:id="170" w:author="user" w:date="2012-02-29T14:47:00Z"/>
          <w:rFonts w:ascii="Calibri" w:hAnsi="Calibri"/>
          <w:sz w:val="22"/>
          <w:szCs w:val="22"/>
        </w:rPr>
      </w:pPr>
      <w:ins w:id="171" w:author="user" w:date="2012-02-29T14:47:00Z">
        <w:r w:rsidRPr="00422C9A">
          <w:rPr>
            <w:rFonts w:ascii="Calibri" w:hAnsi="Calibri"/>
            <w:sz w:val="22"/>
            <w:szCs w:val="22"/>
          </w:rPr>
          <w:t xml:space="preserve">d. </w:t>
        </w:r>
        <w:r w:rsidRPr="00422C9A">
          <w:rPr>
            <w:rFonts w:ascii="Calibri" w:hAnsi="Calibri"/>
            <w:sz w:val="22"/>
            <w:szCs w:val="22"/>
          </w:rPr>
          <w:tab/>
          <w:t xml:space="preserve">Bay expansion at Hetauda and Bardaghat substations. </w:t>
        </w:r>
      </w:ins>
    </w:p>
    <w:p w:rsidR="007A3470" w:rsidRPr="00422C9A" w:rsidRDefault="007A3470" w:rsidP="007A3470">
      <w:pPr>
        <w:spacing w:line="300" w:lineRule="auto"/>
        <w:ind w:left="720"/>
        <w:jc w:val="both"/>
        <w:rPr>
          <w:ins w:id="172" w:author="user" w:date="2012-02-29T14:47:00Z"/>
          <w:rFonts w:ascii="Calibri" w:hAnsi="Calibri"/>
          <w:sz w:val="22"/>
          <w:szCs w:val="22"/>
        </w:rPr>
      </w:pPr>
      <w:ins w:id="173" w:author="user" w:date="2012-02-29T14:47:00Z">
        <w:r w:rsidRPr="00422C9A">
          <w:rPr>
            <w:rFonts w:ascii="Calibri" w:hAnsi="Calibri"/>
            <w:sz w:val="22"/>
            <w:szCs w:val="22"/>
          </w:rPr>
          <w:t xml:space="preserve">e.      Testing and commissioning. </w:t>
        </w:r>
      </w:ins>
    </w:p>
    <w:p w:rsidR="007A3470" w:rsidRPr="00422C9A" w:rsidRDefault="007A3470" w:rsidP="007A3470">
      <w:pPr>
        <w:pStyle w:val="BodyText"/>
        <w:spacing w:line="300" w:lineRule="auto"/>
        <w:jc w:val="both"/>
        <w:rPr>
          <w:ins w:id="174" w:author="user" w:date="2012-02-29T14:47:00Z"/>
          <w:rFonts w:ascii="Calibri" w:hAnsi="Calibri" w:cs="Arial"/>
          <w:sz w:val="10"/>
          <w:szCs w:val="10"/>
        </w:rPr>
      </w:pPr>
    </w:p>
    <w:p w:rsidR="007A3470" w:rsidRPr="00422C9A" w:rsidRDefault="007A3470" w:rsidP="007A3470">
      <w:pPr>
        <w:tabs>
          <w:tab w:val="left" w:pos="2790"/>
        </w:tabs>
        <w:spacing w:line="300" w:lineRule="auto"/>
        <w:jc w:val="both"/>
        <w:rPr>
          <w:ins w:id="175" w:author="user" w:date="2012-02-29T14:47:00Z"/>
          <w:rFonts w:ascii="Calibri" w:hAnsi="Calibri"/>
          <w:b/>
          <w:bCs/>
          <w:sz w:val="22"/>
          <w:szCs w:val="22"/>
        </w:rPr>
      </w:pPr>
      <w:ins w:id="176" w:author="user" w:date="2012-02-29T14:47:00Z">
        <w:r w:rsidRPr="00422C9A">
          <w:rPr>
            <w:rFonts w:ascii="Calibri" w:hAnsi="Calibri"/>
            <w:b/>
            <w:bCs/>
            <w:sz w:val="22"/>
            <w:szCs w:val="22"/>
          </w:rPr>
          <w:t xml:space="preserve">2.4.1 Concrete Foundation </w:t>
        </w:r>
      </w:ins>
    </w:p>
    <w:p w:rsidR="007A3470" w:rsidRPr="00422C9A" w:rsidRDefault="007A3470" w:rsidP="007A3470">
      <w:pPr>
        <w:pStyle w:val="BodyText"/>
        <w:spacing w:line="300" w:lineRule="auto"/>
        <w:jc w:val="both"/>
        <w:rPr>
          <w:ins w:id="177" w:author="user" w:date="2012-02-29T14:47:00Z"/>
          <w:rFonts w:ascii="Calibri" w:hAnsi="Calibri"/>
          <w:sz w:val="22"/>
          <w:szCs w:val="22"/>
        </w:rPr>
      </w:pPr>
      <w:ins w:id="178" w:author="user" w:date="2012-02-29T14:47:00Z">
        <w:r w:rsidRPr="00422C9A">
          <w:rPr>
            <w:rFonts w:ascii="Calibri" w:hAnsi="Calibri" w:cs="Mangal"/>
            <w:sz w:val="22"/>
            <w:szCs w:val="22"/>
          </w:rPr>
          <w:t xml:space="preserve">Excavation for tower foundations will be made to the size and depth required by design. Concreting for the foundations will be performed after proper placement of reinforcing bars. After necessary curing, the foundations will be backfilled with suitable material. Suitable protection to the tower foundations, such as gabion walls, will be provided where required. </w:t>
        </w:r>
      </w:ins>
    </w:p>
    <w:p w:rsidR="007A3470" w:rsidRPr="00422C9A" w:rsidRDefault="007A3470" w:rsidP="007A3470">
      <w:pPr>
        <w:spacing w:line="300" w:lineRule="auto"/>
        <w:jc w:val="both"/>
        <w:rPr>
          <w:ins w:id="179" w:author="user" w:date="2012-02-29T14:47:00Z"/>
          <w:rFonts w:ascii="Calibri" w:hAnsi="Calibri"/>
          <w:b/>
          <w:bCs/>
          <w:sz w:val="8"/>
          <w:szCs w:val="8"/>
        </w:rPr>
      </w:pPr>
    </w:p>
    <w:p w:rsidR="007A3470" w:rsidRPr="00422C9A" w:rsidRDefault="007A3470" w:rsidP="007A3470">
      <w:pPr>
        <w:spacing w:line="300" w:lineRule="auto"/>
        <w:jc w:val="both"/>
        <w:rPr>
          <w:ins w:id="180" w:author="user" w:date="2012-02-29T14:47:00Z"/>
          <w:rFonts w:ascii="Calibri" w:hAnsi="Calibri"/>
          <w:b/>
          <w:bCs/>
          <w:sz w:val="22"/>
          <w:szCs w:val="22"/>
        </w:rPr>
      </w:pPr>
      <w:ins w:id="181" w:author="user" w:date="2012-02-29T14:47:00Z">
        <w:r w:rsidRPr="00422C9A">
          <w:rPr>
            <w:rFonts w:ascii="Calibri" w:hAnsi="Calibri"/>
            <w:b/>
            <w:bCs/>
            <w:sz w:val="22"/>
            <w:szCs w:val="22"/>
          </w:rPr>
          <w:t xml:space="preserve">2.4.2 Erection of Galvanized Steel Towers </w:t>
        </w:r>
      </w:ins>
    </w:p>
    <w:p w:rsidR="007A3470" w:rsidRPr="00422C9A" w:rsidRDefault="007A3470" w:rsidP="007A3470">
      <w:pPr>
        <w:pStyle w:val="BodyTextIndent"/>
        <w:spacing w:line="300" w:lineRule="auto"/>
        <w:jc w:val="both"/>
        <w:rPr>
          <w:ins w:id="182" w:author="user" w:date="2012-02-29T14:47:00Z"/>
          <w:rFonts w:ascii="Calibri" w:hAnsi="Calibri"/>
          <w:sz w:val="22"/>
          <w:szCs w:val="22"/>
        </w:rPr>
      </w:pPr>
      <w:ins w:id="183" w:author="user" w:date="2012-02-29T14:47:00Z">
        <w:r w:rsidRPr="00422C9A">
          <w:rPr>
            <w:rFonts w:ascii="Calibri" w:hAnsi="Calibri"/>
            <w:sz w:val="22"/>
            <w:szCs w:val="22"/>
          </w:rPr>
          <w:t>Galvanized steel lattice towers will be manufactured in the factory and transported to the individual tower locations from the nearest road points. After foundation is complete and minimum days allowed for strength gaining, towers are erected. Erection will be done manually by employing pulleys, wenches, etc.</w:t>
        </w:r>
      </w:ins>
    </w:p>
    <w:p w:rsidR="007A3470" w:rsidRPr="00422C9A" w:rsidRDefault="007A3470" w:rsidP="007A3470">
      <w:pPr>
        <w:spacing w:line="300" w:lineRule="auto"/>
        <w:jc w:val="both"/>
        <w:rPr>
          <w:ins w:id="184" w:author="user" w:date="2012-02-29T14:47:00Z"/>
          <w:rFonts w:ascii="Calibri" w:hAnsi="Calibri"/>
          <w:b/>
          <w:bCs/>
          <w:sz w:val="10"/>
          <w:szCs w:val="10"/>
        </w:rPr>
      </w:pPr>
    </w:p>
    <w:p w:rsidR="007A3470" w:rsidRPr="00422C9A" w:rsidRDefault="007A3470" w:rsidP="007A3470">
      <w:pPr>
        <w:spacing w:line="300" w:lineRule="auto"/>
        <w:jc w:val="both"/>
        <w:rPr>
          <w:ins w:id="185" w:author="user" w:date="2012-02-29T14:47:00Z"/>
          <w:rFonts w:ascii="Calibri" w:hAnsi="Calibri"/>
          <w:b/>
          <w:bCs/>
          <w:sz w:val="22"/>
          <w:szCs w:val="22"/>
        </w:rPr>
      </w:pPr>
      <w:ins w:id="186" w:author="user" w:date="2012-02-29T14:47:00Z">
        <w:r w:rsidRPr="00422C9A">
          <w:rPr>
            <w:rFonts w:ascii="Calibri" w:hAnsi="Calibri"/>
            <w:b/>
            <w:bCs/>
            <w:sz w:val="22"/>
            <w:szCs w:val="22"/>
          </w:rPr>
          <w:t xml:space="preserve">2.4.3 Insulator Fittings, Conductor and Ground Wire Stringing </w:t>
        </w:r>
      </w:ins>
    </w:p>
    <w:p w:rsidR="007A3470" w:rsidRPr="00422C9A" w:rsidRDefault="007A3470" w:rsidP="007A3470">
      <w:pPr>
        <w:spacing w:line="300" w:lineRule="auto"/>
        <w:jc w:val="both"/>
        <w:rPr>
          <w:ins w:id="187" w:author="user" w:date="2012-02-29T14:47:00Z"/>
          <w:rFonts w:ascii="Calibri" w:hAnsi="Calibri"/>
          <w:sz w:val="10"/>
          <w:szCs w:val="10"/>
        </w:rPr>
      </w:pPr>
    </w:p>
    <w:p w:rsidR="007A3470" w:rsidRPr="00422C9A" w:rsidRDefault="007A3470" w:rsidP="007A3470">
      <w:pPr>
        <w:pStyle w:val="BodyTextIndent"/>
        <w:spacing w:line="300" w:lineRule="auto"/>
        <w:jc w:val="both"/>
        <w:rPr>
          <w:ins w:id="188" w:author="user" w:date="2012-02-29T14:47:00Z"/>
          <w:rFonts w:ascii="Calibri" w:hAnsi="Calibri"/>
          <w:sz w:val="22"/>
          <w:szCs w:val="22"/>
        </w:rPr>
      </w:pPr>
      <w:ins w:id="189" w:author="user" w:date="2012-02-29T14:47:00Z">
        <w:r w:rsidRPr="00422C9A">
          <w:rPr>
            <w:rFonts w:ascii="Calibri" w:hAnsi="Calibri"/>
            <w:sz w:val="22"/>
            <w:szCs w:val="22"/>
          </w:rPr>
          <w:t xml:space="preserve">Conductors, ground wires, insulators and necessary accessories will be carried manually to the tower locations from the nearest road heads. Stringing of ground conductors will be carried out manually. </w:t>
        </w:r>
      </w:ins>
    </w:p>
    <w:p w:rsidR="007A3470" w:rsidRDefault="007A3470" w:rsidP="007A3470">
      <w:pPr>
        <w:tabs>
          <w:tab w:val="left" w:pos="720"/>
        </w:tabs>
        <w:spacing w:line="300" w:lineRule="auto"/>
        <w:jc w:val="both"/>
        <w:rPr>
          <w:ins w:id="190" w:author="user" w:date="2012-03-01T12:02:00Z"/>
          <w:rFonts w:ascii="Calibri" w:hAnsi="Calibri"/>
          <w:b/>
          <w:bCs/>
          <w:sz w:val="10"/>
          <w:szCs w:val="10"/>
        </w:rPr>
      </w:pPr>
    </w:p>
    <w:p w:rsidR="00BE1766" w:rsidRPr="00422C9A" w:rsidRDefault="00BE1766" w:rsidP="007A3470">
      <w:pPr>
        <w:tabs>
          <w:tab w:val="left" w:pos="720"/>
        </w:tabs>
        <w:spacing w:line="300" w:lineRule="auto"/>
        <w:jc w:val="both"/>
        <w:rPr>
          <w:ins w:id="191" w:author="user" w:date="2012-02-29T14:47:00Z"/>
          <w:rFonts w:ascii="Calibri" w:hAnsi="Calibri"/>
          <w:b/>
          <w:bCs/>
          <w:sz w:val="10"/>
          <w:szCs w:val="10"/>
        </w:rPr>
      </w:pPr>
    </w:p>
    <w:p w:rsidR="007A3470" w:rsidRPr="00422C9A" w:rsidRDefault="007A3470" w:rsidP="007A3470">
      <w:pPr>
        <w:tabs>
          <w:tab w:val="left" w:pos="720"/>
        </w:tabs>
        <w:spacing w:line="300" w:lineRule="auto"/>
        <w:jc w:val="both"/>
        <w:rPr>
          <w:ins w:id="192" w:author="user" w:date="2012-02-29T14:47:00Z"/>
          <w:rFonts w:ascii="Calibri" w:hAnsi="Calibri"/>
          <w:b/>
          <w:bCs/>
          <w:sz w:val="22"/>
          <w:szCs w:val="22"/>
        </w:rPr>
      </w:pPr>
      <w:ins w:id="193" w:author="user" w:date="2012-02-29T14:47:00Z">
        <w:r w:rsidRPr="00422C9A">
          <w:rPr>
            <w:rFonts w:ascii="Calibri" w:hAnsi="Calibri"/>
            <w:b/>
            <w:bCs/>
            <w:sz w:val="22"/>
            <w:szCs w:val="22"/>
          </w:rPr>
          <w:lastRenderedPageBreak/>
          <w:t xml:space="preserve">2.4.4 Construction Personnel </w:t>
        </w:r>
      </w:ins>
    </w:p>
    <w:p w:rsidR="007A3470" w:rsidRPr="00422C9A" w:rsidRDefault="007A3470" w:rsidP="007A3470">
      <w:pPr>
        <w:pStyle w:val="BodyTextIndent2"/>
        <w:spacing w:line="300" w:lineRule="auto"/>
        <w:jc w:val="both"/>
        <w:rPr>
          <w:ins w:id="194" w:author="user" w:date="2012-02-29T14:47:00Z"/>
          <w:rFonts w:ascii="Calibri" w:hAnsi="Calibri"/>
          <w:sz w:val="22"/>
          <w:szCs w:val="22"/>
        </w:rPr>
      </w:pPr>
      <w:ins w:id="195" w:author="user" w:date="2012-02-29T14:47:00Z">
        <w:r w:rsidRPr="00422C9A">
          <w:rPr>
            <w:rFonts w:ascii="Calibri" w:hAnsi="Calibri"/>
            <w:sz w:val="22"/>
            <w:szCs w:val="22"/>
          </w:rPr>
          <w:t>During the initial stages of the construction of the transmission line, only a small number of construction personnel will be required. Altogether 250 people will be deployed during the construction of the project, which includes 150 unskilled, 60 semi skilled and 40 skilled manpower. Most of the unskilled manpower will be hired local.</w:t>
        </w:r>
      </w:ins>
    </w:p>
    <w:p w:rsidR="007A3470" w:rsidRPr="00422C9A" w:rsidRDefault="007A3470" w:rsidP="007A3470">
      <w:pPr>
        <w:pStyle w:val="Heading3"/>
        <w:spacing w:line="300" w:lineRule="auto"/>
        <w:jc w:val="both"/>
        <w:rPr>
          <w:ins w:id="196" w:author="user" w:date="2012-02-29T14:47:00Z"/>
          <w:rFonts w:ascii="Calibri" w:hAnsi="Calibri"/>
          <w:sz w:val="22"/>
          <w:szCs w:val="22"/>
        </w:rPr>
      </w:pPr>
      <w:bookmarkStart w:id="197" w:name="_Toc283484518"/>
      <w:ins w:id="198" w:author="user" w:date="2012-02-29T14:47:00Z">
        <w:r w:rsidRPr="00422C9A">
          <w:rPr>
            <w:rFonts w:ascii="Calibri" w:hAnsi="Calibri" w:cs="Arial"/>
            <w:sz w:val="22"/>
            <w:szCs w:val="22"/>
          </w:rPr>
          <w:t>2.4.5</w:t>
        </w:r>
        <w:r w:rsidRPr="00422C9A">
          <w:rPr>
            <w:rFonts w:ascii="Calibri" w:hAnsi="Calibri" w:cs="Arial"/>
            <w:sz w:val="22"/>
            <w:szCs w:val="22"/>
          </w:rPr>
          <w:tab/>
          <w:t>Transportation</w:t>
        </w:r>
        <w:bookmarkEnd w:id="197"/>
      </w:ins>
    </w:p>
    <w:p w:rsidR="007A3470" w:rsidRPr="00422C9A" w:rsidRDefault="007A3470" w:rsidP="007A3470">
      <w:pPr>
        <w:pStyle w:val="BodyText"/>
        <w:spacing w:line="300" w:lineRule="auto"/>
        <w:jc w:val="both"/>
        <w:rPr>
          <w:ins w:id="199" w:author="user" w:date="2012-02-29T14:47:00Z"/>
          <w:rFonts w:ascii="Calibri" w:hAnsi="Calibri" w:cs="Arial"/>
          <w:sz w:val="22"/>
          <w:szCs w:val="22"/>
        </w:rPr>
      </w:pPr>
      <w:ins w:id="200" w:author="user" w:date="2012-02-29T14:47:00Z">
        <w:r w:rsidRPr="00422C9A">
          <w:rPr>
            <w:rFonts w:ascii="Calibri" w:hAnsi="Calibri" w:cs="Arial"/>
            <w:sz w:val="22"/>
            <w:szCs w:val="22"/>
          </w:rPr>
          <w:t xml:space="preserve">Primary site access for the project construction will be gained from the East-West Highway. No permanent access roads will be constructed to tower sites from existing road. Existing feeder roads and tracks will be used for construction and maintenance as per need. The construction material up to the nearest road head will be carried out through vehicle and latter it will be transported manually up to the individual tower location. </w:t>
        </w:r>
      </w:ins>
    </w:p>
    <w:p w:rsidR="007A3470" w:rsidRPr="00422C9A" w:rsidRDefault="007A3470" w:rsidP="007A3470">
      <w:pPr>
        <w:pStyle w:val="Heading3"/>
        <w:spacing w:before="120" w:after="120" w:line="300" w:lineRule="auto"/>
        <w:jc w:val="both"/>
        <w:rPr>
          <w:ins w:id="201" w:author="user" w:date="2012-02-29T14:47:00Z"/>
          <w:rFonts w:ascii="Calibri" w:hAnsi="Calibri" w:cs="Arial"/>
          <w:sz w:val="2"/>
          <w:szCs w:val="22"/>
        </w:rPr>
      </w:pPr>
      <w:bookmarkStart w:id="202" w:name="_Toc283484519"/>
    </w:p>
    <w:p w:rsidR="007A3470" w:rsidRPr="00422C9A" w:rsidRDefault="007A3470" w:rsidP="007A3470">
      <w:pPr>
        <w:pStyle w:val="Heading3"/>
        <w:spacing w:before="120" w:after="120" w:line="300" w:lineRule="auto"/>
        <w:jc w:val="both"/>
        <w:rPr>
          <w:ins w:id="203" w:author="user" w:date="2012-02-29T14:47:00Z"/>
          <w:rFonts w:ascii="Calibri" w:hAnsi="Calibri"/>
          <w:sz w:val="22"/>
          <w:szCs w:val="22"/>
        </w:rPr>
      </w:pPr>
      <w:ins w:id="204" w:author="user" w:date="2012-02-29T14:47:00Z">
        <w:r w:rsidRPr="00422C9A">
          <w:rPr>
            <w:rFonts w:ascii="Calibri" w:hAnsi="Calibri" w:cs="Arial"/>
            <w:sz w:val="22"/>
            <w:szCs w:val="22"/>
          </w:rPr>
          <w:t>2.4.6</w:t>
        </w:r>
        <w:r w:rsidRPr="00422C9A">
          <w:rPr>
            <w:rFonts w:ascii="Calibri" w:hAnsi="Calibri" w:cs="Arial"/>
            <w:sz w:val="22"/>
            <w:szCs w:val="22"/>
          </w:rPr>
          <w:tab/>
          <w:t>Spoil Dumping Site</w:t>
        </w:r>
        <w:bookmarkEnd w:id="202"/>
        <w:r w:rsidRPr="00422C9A">
          <w:rPr>
            <w:rFonts w:ascii="Calibri" w:hAnsi="Calibri" w:cs="Arial"/>
            <w:sz w:val="22"/>
            <w:szCs w:val="22"/>
          </w:rPr>
          <w:t xml:space="preserve"> </w:t>
        </w:r>
      </w:ins>
    </w:p>
    <w:p w:rsidR="007A3470" w:rsidRPr="00422C9A" w:rsidRDefault="007A3470" w:rsidP="007A3470">
      <w:pPr>
        <w:pStyle w:val="BodyTextIndent"/>
        <w:spacing w:line="300" w:lineRule="auto"/>
        <w:jc w:val="both"/>
        <w:rPr>
          <w:ins w:id="205" w:author="user" w:date="2012-02-29T14:47:00Z"/>
          <w:rFonts w:ascii="Calibri" w:hAnsi="Calibri" w:cs="Arial"/>
          <w:sz w:val="22"/>
          <w:szCs w:val="22"/>
        </w:rPr>
      </w:pPr>
      <w:ins w:id="206" w:author="user" w:date="2012-02-29T14:47:00Z">
        <w:r w:rsidRPr="00422C9A">
          <w:rPr>
            <w:rFonts w:ascii="Calibri" w:hAnsi="Calibri" w:cs="Arial"/>
            <w:sz w:val="22"/>
            <w:szCs w:val="22"/>
          </w:rPr>
          <w:t xml:space="preserve">Since the construction of transmission line towers requires clearing and excavation of fairly small areas at tower locations, construction work will not require spoil dumping sites. The spoil will be filled up and compacted in the tower base area. Similarly, spoil generated from the substation construction will be used to the switchyard location where borrowed earth materials have to be filled and compacted for the site grading. </w:t>
        </w:r>
      </w:ins>
    </w:p>
    <w:p w:rsidR="007A3470" w:rsidRPr="00422C9A" w:rsidRDefault="007A3470" w:rsidP="007A3470">
      <w:pPr>
        <w:pStyle w:val="Heading3"/>
        <w:spacing w:before="120" w:after="120" w:line="300" w:lineRule="auto"/>
        <w:jc w:val="both"/>
        <w:rPr>
          <w:ins w:id="207" w:author="user" w:date="2012-02-29T14:47:00Z"/>
          <w:rFonts w:ascii="Calibri" w:hAnsi="Calibri" w:cs="Arial"/>
          <w:sz w:val="2"/>
          <w:szCs w:val="10"/>
        </w:rPr>
      </w:pPr>
      <w:bookmarkStart w:id="208" w:name="_Toc283484520"/>
    </w:p>
    <w:p w:rsidR="007A3470" w:rsidRPr="00422C9A" w:rsidRDefault="007A3470" w:rsidP="007A3470">
      <w:pPr>
        <w:pStyle w:val="Heading3"/>
        <w:spacing w:before="120" w:after="120" w:line="300" w:lineRule="auto"/>
        <w:jc w:val="both"/>
        <w:rPr>
          <w:ins w:id="209" w:author="user" w:date="2012-02-29T14:47:00Z"/>
          <w:rFonts w:ascii="Calibri" w:hAnsi="Calibri"/>
          <w:sz w:val="22"/>
          <w:szCs w:val="22"/>
        </w:rPr>
      </w:pPr>
      <w:ins w:id="210" w:author="user" w:date="2012-02-29T14:47:00Z">
        <w:r w:rsidRPr="00422C9A">
          <w:rPr>
            <w:rFonts w:ascii="Calibri" w:hAnsi="Calibri" w:cs="Arial"/>
            <w:sz w:val="22"/>
            <w:szCs w:val="22"/>
          </w:rPr>
          <w:t>2.4.7</w:t>
        </w:r>
        <w:r w:rsidRPr="00422C9A">
          <w:rPr>
            <w:rFonts w:ascii="Calibri" w:hAnsi="Calibri" w:cs="Arial"/>
            <w:sz w:val="22"/>
            <w:szCs w:val="22"/>
          </w:rPr>
          <w:tab/>
          <w:t>Construction Materials</w:t>
        </w:r>
        <w:bookmarkEnd w:id="208"/>
        <w:r w:rsidRPr="00422C9A">
          <w:rPr>
            <w:rFonts w:ascii="Calibri" w:hAnsi="Calibri" w:cs="Arial"/>
            <w:sz w:val="22"/>
            <w:szCs w:val="22"/>
          </w:rPr>
          <w:t xml:space="preserve"> </w:t>
        </w:r>
      </w:ins>
    </w:p>
    <w:p w:rsidR="007A3470" w:rsidRPr="00422C9A" w:rsidRDefault="007A3470" w:rsidP="007A3470">
      <w:pPr>
        <w:pStyle w:val="BodyTextIndent"/>
        <w:spacing w:line="300" w:lineRule="auto"/>
        <w:jc w:val="both"/>
        <w:rPr>
          <w:ins w:id="211" w:author="user" w:date="2012-02-29T14:47:00Z"/>
          <w:rFonts w:ascii="Calibri" w:hAnsi="Calibri" w:cs="Arial"/>
          <w:sz w:val="22"/>
          <w:szCs w:val="22"/>
        </w:rPr>
      </w:pPr>
      <w:ins w:id="212" w:author="user" w:date="2012-02-29T14:47:00Z">
        <w:r w:rsidRPr="00422C9A">
          <w:rPr>
            <w:rFonts w:ascii="Calibri" w:hAnsi="Calibri" w:cs="Arial"/>
            <w:sz w:val="22"/>
            <w:szCs w:val="22"/>
          </w:rPr>
          <w:t xml:space="preserve">The materials required for civil construction works related to the transmission line and substation will be: </w:t>
        </w:r>
      </w:ins>
    </w:p>
    <w:p w:rsidR="007A3470" w:rsidRPr="00422C9A" w:rsidRDefault="007A3470" w:rsidP="007A3470">
      <w:pPr>
        <w:numPr>
          <w:ilvl w:val="0"/>
          <w:numId w:val="4"/>
        </w:numPr>
        <w:tabs>
          <w:tab w:val="left" w:pos="1080"/>
        </w:tabs>
        <w:spacing w:line="300" w:lineRule="auto"/>
        <w:ind w:firstLine="0"/>
        <w:jc w:val="both"/>
        <w:rPr>
          <w:ins w:id="213" w:author="user" w:date="2012-02-29T14:47:00Z"/>
          <w:rFonts w:ascii="Calibri" w:hAnsi="Calibri" w:cs="Arial"/>
          <w:sz w:val="22"/>
          <w:szCs w:val="22"/>
        </w:rPr>
      </w:pPr>
      <w:ins w:id="214" w:author="user" w:date="2012-02-29T14:47:00Z">
        <w:r w:rsidRPr="00422C9A">
          <w:rPr>
            <w:rFonts w:ascii="Calibri" w:hAnsi="Calibri" w:cs="Arial"/>
            <w:sz w:val="22"/>
            <w:szCs w:val="22"/>
          </w:rPr>
          <w:t xml:space="preserve">Steel reinforcement </w:t>
        </w:r>
      </w:ins>
    </w:p>
    <w:p w:rsidR="007A3470" w:rsidRPr="00422C9A" w:rsidRDefault="007A3470" w:rsidP="007A3470">
      <w:pPr>
        <w:numPr>
          <w:ilvl w:val="0"/>
          <w:numId w:val="4"/>
        </w:numPr>
        <w:tabs>
          <w:tab w:val="left" w:pos="1080"/>
        </w:tabs>
        <w:spacing w:line="300" w:lineRule="auto"/>
        <w:ind w:firstLine="0"/>
        <w:jc w:val="both"/>
        <w:rPr>
          <w:ins w:id="215" w:author="user" w:date="2012-02-29T14:47:00Z"/>
          <w:rFonts w:ascii="Calibri" w:hAnsi="Calibri" w:cs="Arial"/>
          <w:sz w:val="22"/>
          <w:szCs w:val="22"/>
        </w:rPr>
      </w:pPr>
      <w:ins w:id="216" w:author="user" w:date="2012-02-29T14:47:00Z">
        <w:r w:rsidRPr="00422C9A">
          <w:rPr>
            <w:rFonts w:ascii="Calibri" w:hAnsi="Calibri" w:cs="Arial"/>
            <w:sz w:val="22"/>
            <w:szCs w:val="22"/>
          </w:rPr>
          <w:t xml:space="preserve">Cement </w:t>
        </w:r>
      </w:ins>
    </w:p>
    <w:p w:rsidR="007A3470" w:rsidRPr="00422C9A" w:rsidRDefault="007A3470" w:rsidP="007A3470">
      <w:pPr>
        <w:numPr>
          <w:ilvl w:val="0"/>
          <w:numId w:val="4"/>
        </w:numPr>
        <w:tabs>
          <w:tab w:val="left" w:pos="1080"/>
        </w:tabs>
        <w:spacing w:line="300" w:lineRule="auto"/>
        <w:ind w:firstLine="0"/>
        <w:jc w:val="both"/>
        <w:rPr>
          <w:ins w:id="217" w:author="user" w:date="2012-02-29T14:47:00Z"/>
          <w:rFonts w:ascii="Calibri" w:hAnsi="Calibri" w:cs="Arial"/>
          <w:sz w:val="22"/>
          <w:szCs w:val="22"/>
        </w:rPr>
      </w:pPr>
      <w:ins w:id="218" w:author="user" w:date="2012-02-29T14:47:00Z">
        <w:r w:rsidRPr="00422C9A">
          <w:rPr>
            <w:rFonts w:ascii="Calibri" w:hAnsi="Calibri" w:cs="Arial"/>
            <w:sz w:val="22"/>
            <w:szCs w:val="22"/>
          </w:rPr>
          <w:t xml:space="preserve">Coarse aggregate </w:t>
        </w:r>
      </w:ins>
    </w:p>
    <w:p w:rsidR="007A3470" w:rsidRPr="00422C9A" w:rsidRDefault="007A3470" w:rsidP="007A3470">
      <w:pPr>
        <w:numPr>
          <w:ilvl w:val="0"/>
          <w:numId w:val="4"/>
        </w:numPr>
        <w:tabs>
          <w:tab w:val="left" w:pos="1080"/>
        </w:tabs>
        <w:spacing w:line="300" w:lineRule="auto"/>
        <w:ind w:firstLine="0"/>
        <w:jc w:val="both"/>
        <w:rPr>
          <w:ins w:id="219" w:author="user" w:date="2012-02-29T14:47:00Z"/>
          <w:rFonts w:ascii="Calibri" w:hAnsi="Calibri" w:cs="Arial"/>
          <w:sz w:val="22"/>
          <w:szCs w:val="22"/>
        </w:rPr>
      </w:pPr>
      <w:ins w:id="220" w:author="user" w:date="2012-02-29T14:47:00Z">
        <w:r w:rsidRPr="00422C9A">
          <w:rPr>
            <w:rFonts w:ascii="Calibri" w:hAnsi="Calibri" w:cs="Arial"/>
            <w:sz w:val="22"/>
            <w:szCs w:val="22"/>
          </w:rPr>
          <w:t xml:space="preserve">Fine aggregates (sand) </w:t>
        </w:r>
      </w:ins>
    </w:p>
    <w:p w:rsidR="007A3470" w:rsidRPr="00422C9A" w:rsidRDefault="007A3470" w:rsidP="007A3470">
      <w:pPr>
        <w:spacing w:line="300" w:lineRule="auto"/>
        <w:jc w:val="both"/>
        <w:rPr>
          <w:ins w:id="221" w:author="user" w:date="2012-02-29T14:47:00Z"/>
          <w:rFonts w:ascii="Calibri" w:hAnsi="Calibri" w:cs="Arial"/>
          <w:sz w:val="22"/>
          <w:szCs w:val="22"/>
        </w:rPr>
      </w:pPr>
      <w:ins w:id="222" w:author="user" w:date="2012-02-29T14:47:00Z">
        <w:r w:rsidRPr="00422C9A">
          <w:rPr>
            <w:rFonts w:ascii="Calibri" w:hAnsi="Calibri" w:cs="Arial"/>
            <w:sz w:val="22"/>
            <w:szCs w:val="22"/>
          </w:rPr>
          <w:t xml:space="preserve">Steel reinforcing bars and cement will be purchased from local manufacturers or imported as per the supply situation. Coarse aggregates will be produced at site from excavated materials or purchased from the nearby market. Likewise, fine aggregates will be collected from major quarries along riverbanks, the excavated foundation material can be used as a backfill material required for the foundation construction. </w:t>
        </w:r>
      </w:ins>
    </w:p>
    <w:p w:rsidR="007A3470" w:rsidRPr="00422C9A" w:rsidRDefault="007A3470" w:rsidP="007A3470">
      <w:pPr>
        <w:pStyle w:val="Heading3"/>
        <w:spacing w:before="120" w:after="120" w:line="300" w:lineRule="auto"/>
        <w:jc w:val="both"/>
        <w:rPr>
          <w:ins w:id="223" w:author="user" w:date="2012-02-29T14:47:00Z"/>
          <w:rFonts w:ascii="Calibri" w:hAnsi="Calibri"/>
          <w:sz w:val="22"/>
          <w:szCs w:val="22"/>
        </w:rPr>
      </w:pPr>
      <w:bookmarkStart w:id="224" w:name="_Toc283484522"/>
      <w:ins w:id="225" w:author="user" w:date="2012-02-29T14:47:00Z">
        <w:r w:rsidRPr="00422C9A">
          <w:rPr>
            <w:rFonts w:ascii="Calibri" w:hAnsi="Calibri" w:cs="Arial"/>
            <w:sz w:val="22"/>
            <w:szCs w:val="22"/>
          </w:rPr>
          <w:t>2.4.8</w:t>
        </w:r>
        <w:r w:rsidRPr="00422C9A">
          <w:rPr>
            <w:rFonts w:ascii="Calibri" w:hAnsi="Calibri" w:cs="Arial"/>
            <w:sz w:val="22"/>
            <w:szCs w:val="22"/>
          </w:rPr>
          <w:tab/>
          <w:t>Project Duration</w:t>
        </w:r>
        <w:bookmarkEnd w:id="224"/>
      </w:ins>
    </w:p>
    <w:p w:rsidR="007A3470" w:rsidRPr="00422C9A" w:rsidRDefault="007A3470" w:rsidP="007A3470">
      <w:pPr>
        <w:pStyle w:val="BodyText"/>
        <w:spacing w:line="300" w:lineRule="auto"/>
        <w:jc w:val="both"/>
        <w:rPr>
          <w:ins w:id="226" w:author="user" w:date="2012-02-29T14:47:00Z"/>
          <w:rFonts w:ascii="Calibri" w:hAnsi="Calibri" w:cs="Arial"/>
          <w:sz w:val="22"/>
          <w:szCs w:val="22"/>
        </w:rPr>
      </w:pPr>
      <w:ins w:id="227" w:author="user" w:date="2012-02-29T14:47:00Z">
        <w:r w:rsidRPr="00422C9A">
          <w:rPr>
            <w:rFonts w:ascii="Calibri" w:hAnsi="Calibri" w:cs="Arial"/>
            <w:sz w:val="22"/>
            <w:szCs w:val="22"/>
          </w:rPr>
          <w:t>The estimated duration of the project is 2 years. The construction work of transmission line will primarily be carried out during the dry season when ground conditions are essentially dry and river flows low to allow easy movement of materials and construction of towers. Construction activities during the monsoon season will primarily be restricted to stringing of conductors, although this activity may also be restricted by the weather. However, the construction work of the substation will be conducted throughout the year.</w:t>
        </w:r>
      </w:ins>
    </w:p>
    <w:p w:rsidR="007A3470" w:rsidRPr="00422C9A" w:rsidRDefault="007A3470" w:rsidP="007A3470">
      <w:pPr>
        <w:spacing w:line="300" w:lineRule="auto"/>
        <w:jc w:val="both"/>
        <w:rPr>
          <w:ins w:id="228" w:author="user" w:date="2012-02-29T14:47:00Z"/>
          <w:rFonts w:ascii="Calibri" w:hAnsi="Calibri"/>
          <w:sz w:val="22"/>
          <w:szCs w:val="22"/>
        </w:rPr>
      </w:pPr>
    </w:p>
    <w:p w:rsidR="00AF608D" w:rsidDel="007A3470" w:rsidRDefault="00AF608D" w:rsidP="00D65048">
      <w:pPr>
        <w:spacing w:line="300" w:lineRule="auto"/>
        <w:rPr>
          <w:del w:id="229" w:author="HP" w:date="2012-01-19T12:24:00Z"/>
          <w:rFonts w:ascii="Calibri" w:hAnsi="Calibri" w:cs="Arial"/>
          <w:sz w:val="22"/>
          <w:szCs w:val="22"/>
        </w:rPr>
      </w:pPr>
    </w:p>
    <w:p w:rsidR="007A3470" w:rsidRPr="008910E5" w:rsidRDefault="007A3470" w:rsidP="007A3470">
      <w:pPr>
        <w:pStyle w:val="Heading1"/>
        <w:spacing w:line="300" w:lineRule="auto"/>
        <w:jc w:val="center"/>
        <w:rPr>
          <w:ins w:id="230" w:author="user" w:date="2012-02-29T14:47:00Z"/>
          <w:rFonts w:ascii="Calibri" w:hAnsi="Calibri"/>
          <w:sz w:val="28"/>
          <w:szCs w:val="28"/>
        </w:rPr>
      </w:pPr>
      <w:bookmarkStart w:id="231" w:name="_Toc283484523"/>
      <w:ins w:id="232" w:author="user" w:date="2012-02-29T14:47:00Z">
        <w:r w:rsidRPr="008910E5">
          <w:rPr>
            <w:rFonts w:ascii="Calibri" w:hAnsi="Calibri"/>
            <w:sz w:val="28"/>
            <w:szCs w:val="28"/>
          </w:rPr>
          <w:t>CHAPTER-III</w:t>
        </w:r>
      </w:ins>
    </w:p>
    <w:p w:rsidR="007A3470" w:rsidRPr="008910E5" w:rsidRDefault="007A3470" w:rsidP="007A3470">
      <w:pPr>
        <w:pStyle w:val="Heading1"/>
        <w:spacing w:line="300" w:lineRule="auto"/>
        <w:jc w:val="center"/>
        <w:rPr>
          <w:ins w:id="233" w:author="user" w:date="2012-02-29T14:47:00Z"/>
          <w:rFonts w:ascii="Calibri" w:hAnsi="Calibri"/>
          <w:sz w:val="28"/>
          <w:szCs w:val="28"/>
        </w:rPr>
      </w:pPr>
      <w:ins w:id="234" w:author="user" w:date="2012-02-29T14:47:00Z">
        <w:r w:rsidRPr="008910E5">
          <w:rPr>
            <w:rFonts w:ascii="Calibri" w:hAnsi="Calibri"/>
            <w:sz w:val="28"/>
            <w:szCs w:val="28"/>
          </w:rPr>
          <w:t>Study Methodology</w:t>
        </w:r>
        <w:bookmarkEnd w:id="231"/>
      </w:ins>
    </w:p>
    <w:p w:rsidR="007A3470" w:rsidRPr="000D71BF" w:rsidRDefault="007A3470" w:rsidP="007A3470">
      <w:pPr>
        <w:spacing w:line="300" w:lineRule="auto"/>
        <w:jc w:val="both"/>
        <w:rPr>
          <w:ins w:id="235" w:author="user" w:date="2012-02-29T14:47:00Z"/>
          <w:rFonts w:ascii="Calibri" w:hAnsi="Calibri" w:cs="Arial"/>
          <w:b/>
          <w:bCs/>
          <w:sz w:val="22"/>
          <w:szCs w:val="22"/>
        </w:rPr>
      </w:pPr>
      <w:ins w:id="236" w:author="user" w:date="2012-02-29T14:47:00Z">
        <w:r w:rsidRPr="000D71BF">
          <w:rPr>
            <w:rFonts w:ascii="Calibri" w:hAnsi="Calibri" w:cs="Arial"/>
            <w:b/>
            <w:bCs/>
            <w:sz w:val="22"/>
            <w:szCs w:val="22"/>
          </w:rPr>
          <w:t>3.1 General</w:t>
        </w:r>
      </w:ins>
    </w:p>
    <w:p w:rsidR="007A3470" w:rsidRDefault="007A3470" w:rsidP="007A3470">
      <w:pPr>
        <w:spacing w:line="300" w:lineRule="auto"/>
        <w:jc w:val="both"/>
        <w:rPr>
          <w:ins w:id="237" w:author="user" w:date="2012-02-29T14:47:00Z"/>
          <w:rFonts w:ascii="Calibri" w:hAnsi="Calibri" w:cs="Arial"/>
          <w:sz w:val="22"/>
          <w:szCs w:val="22"/>
        </w:rPr>
      </w:pPr>
      <w:ins w:id="238" w:author="user" w:date="2012-02-29T14:47:00Z">
        <w:r w:rsidRPr="00C101D8">
          <w:rPr>
            <w:rFonts w:ascii="Calibri" w:hAnsi="Calibri" w:cs="Arial"/>
            <w:sz w:val="22"/>
            <w:szCs w:val="22"/>
          </w:rPr>
          <w:t xml:space="preserve">The methodology to collect data on socio-economic and cultural aspects for the </w:t>
        </w:r>
        <w:r>
          <w:rPr>
            <w:rFonts w:ascii="Calibri" w:hAnsi="Calibri" w:cs="Arial"/>
            <w:sz w:val="22"/>
            <w:szCs w:val="22"/>
          </w:rPr>
          <w:t>SIA</w:t>
        </w:r>
        <w:r w:rsidRPr="00C101D8">
          <w:rPr>
            <w:rFonts w:ascii="Calibri" w:hAnsi="Calibri" w:cs="Arial"/>
            <w:sz w:val="22"/>
            <w:szCs w:val="22"/>
          </w:rPr>
          <w:t xml:space="preserve"> has included but not limited to literature review, survey of affected households (HHs), participatory rapid appraisal (PRA) in the affected VDCs, focus group discussions (FGDs), market survey in the affected VDCs, field observation and informal discussion/meeting with district level government officials. Based on the </w:t>
        </w:r>
        <w:r>
          <w:rPr>
            <w:rFonts w:ascii="Calibri" w:hAnsi="Calibri" w:cs="Arial"/>
            <w:sz w:val="22"/>
            <w:szCs w:val="22"/>
          </w:rPr>
          <w:t xml:space="preserve">literature review, field </w:t>
        </w:r>
        <w:r w:rsidRPr="00C101D8">
          <w:rPr>
            <w:rFonts w:ascii="Calibri" w:hAnsi="Calibri" w:cs="Arial"/>
            <w:sz w:val="22"/>
            <w:szCs w:val="22"/>
          </w:rPr>
          <w:t xml:space="preserve">data as well as detailed census survey of affected households and inventory of affected private/public assets, this </w:t>
        </w:r>
        <w:r>
          <w:rPr>
            <w:rFonts w:ascii="Calibri" w:hAnsi="Calibri" w:cs="Arial"/>
            <w:sz w:val="22"/>
            <w:szCs w:val="22"/>
          </w:rPr>
          <w:t>SIA</w:t>
        </w:r>
        <w:r w:rsidRPr="00C101D8">
          <w:rPr>
            <w:rFonts w:ascii="Calibri" w:hAnsi="Calibri" w:cs="Arial"/>
            <w:sz w:val="22"/>
            <w:szCs w:val="22"/>
          </w:rPr>
          <w:t xml:space="preserve"> has been prepared.</w:t>
        </w:r>
      </w:ins>
    </w:p>
    <w:p w:rsidR="007A3470" w:rsidRPr="008910E5" w:rsidRDefault="007A3470" w:rsidP="007A3470">
      <w:pPr>
        <w:spacing w:line="300" w:lineRule="auto"/>
        <w:jc w:val="both"/>
        <w:rPr>
          <w:ins w:id="239" w:author="user" w:date="2012-02-29T14:47:00Z"/>
          <w:rFonts w:ascii="Calibri" w:hAnsi="Calibri" w:cs="Arial"/>
          <w:sz w:val="10"/>
          <w:szCs w:val="10"/>
        </w:rPr>
      </w:pPr>
    </w:p>
    <w:p w:rsidR="007A3470" w:rsidRPr="00C101D8" w:rsidRDefault="007A3470" w:rsidP="007A3470">
      <w:pPr>
        <w:spacing w:line="300" w:lineRule="auto"/>
        <w:jc w:val="both"/>
        <w:rPr>
          <w:ins w:id="240" w:author="user" w:date="2012-02-29T14:47:00Z"/>
          <w:rFonts w:ascii="Calibri" w:hAnsi="Calibri" w:cs="Arial"/>
          <w:sz w:val="22"/>
          <w:szCs w:val="22"/>
        </w:rPr>
      </w:pPr>
      <w:ins w:id="241" w:author="user" w:date="2012-02-29T14:47:00Z">
        <w:r w:rsidRPr="00C101D8">
          <w:rPr>
            <w:rFonts w:ascii="Calibri" w:hAnsi="Calibri" w:cs="Arial"/>
            <w:sz w:val="22"/>
            <w:szCs w:val="22"/>
          </w:rPr>
          <w:t xml:space="preserve">The study team has adopted a participatory approach with maximum involvement of different stakeholders of the project at the local and district levels to generate relevant information for the </w:t>
        </w:r>
        <w:r>
          <w:rPr>
            <w:rFonts w:ascii="Calibri" w:hAnsi="Calibri" w:cs="Arial"/>
            <w:sz w:val="22"/>
            <w:szCs w:val="22"/>
          </w:rPr>
          <w:t>SIA</w:t>
        </w:r>
        <w:r w:rsidRPr="00C101D8">
          <w:rPr>
            <w:rFonts w:ascii="Calibri" w:hAnsi="Calibri" w:cs="Arial"/>
            <w:sz w:val="22"/>
            <w:szCs w:val="22"/>
          </w:rPr>
          <w:t xml:space="preserve">. The study team has maintained close contacts with the district level government relevant line agencies, VDC level key stakeholders and other stakeholders while conducting the fieldwork for the </w:t>
        </w:r>
        <w:r>
          <w:rPr>
            <w:rFonts w:ascii="Calibri" w:hAnsi="Calibri" w:cs="Arial"/>
            <w:sz w:val="22"/>
            <w:szCs w:val="22"/>
          </w:rPr>
          <w:t>SIA</w:t>
        </w:r>
        <w:r w:rsidRPr="00C101D8">
          <w:rPr>
            <w:rFonts w:ascii="Calibri" w:hAnsi="Calibri" w:cs="Arial"/>
            <w:sz w:val="22"/>
            <w:szCs w:val="22"/>
          </w:rPr>
          <w:t xml:space="preserve">. The following methodology has been applied to collect social, economical and cultural data for the </w:t>
        </w:r>
        <w:r>
          <w:rPr>
            <w:rFonts w:ascii="Calibri" w:hAnsi="Calibri" w:cs="Arial"/>
            <w:sz w:val="22"/>
            <w:szCs w:val="22"/>
          </w:rPr>
          <w:t>SIA</w:t>
        </w:r>
        <w:r w:rsidRPr="00C101D8">
          <w:rPr>
            <w:rFonts w:ascii="Calibri" w:hAnsi="Calibri" w:cs="Arial"/>
            <w:sz w:val="22"/>
            <w:szCs w:val="22"/>
          </w:rPr>
          <w:t>.</w:t>
        </w:r>
      </w:ins>
    </w:p>
    <w:p w:rsidR="007A3470" w:rsidRPr="00C101D8" w:rsidRDefault="007A3470" w:rsidP="007A3470">
      <w:pPr>
        <w:pStyle w:val="Heading2"/>
        <w:spacing w:line="300" w:lineRule="auto"/>
        <w:rPr>
          <w:ins w:id="242" w:author="user" w:date="2012-02-29T14:47:00Z"/>
          <w:rFonts w:ascii="Calibri" w:hAnsi="Calibri"/>
          <w:sz w:val="22"/>
          <w:szCs w:val="22"/>
        </w:rPr>
      </w:pPr>
      <w:bookmarkStart w:id="243" w:name="_Toc283484524"/>
      <w:ins w:id="244" w:author="user" w:date="2012-02-29T14:47:00Z">
        <w:r w:rsidRPr="00C101D8">
          <w:rPr>
            <w:rFonts w:ascii="Calibri" w:hAnsi="Calibri"/>
            <w:sz w:val="22"/>
            <w:szCs w:val="22"/>
          </w:rPr>
          <w:t xml:space="preserve">3. </w:t>
        </w:r>
        <w:r>
          <w:rPr>
            <w:rFonts w:ascii="Calibri" w:hAnsi="Calibri"/>
            <w:sz w:val="22"/>
            <w:szCs w:val="22"/>
          </w:rPr>
          <w:t>2</w:t>
        </w:r>
        <w:r w:rsidRPr="00C101D8">
          <w:rPr>
            <w:rFonts w:ascii="Calibri" w:hAnsi="Calibri"/>
            <w:sz w:val="22"/>
            <w:szCs w:val="22"/>
          </w:rPr>
          <w:tab/>
          <w:t>Project Area Delineation</w:t>
        </w:r>
        <w:bookmarkEnd w:id="243"/>
      </w:ins>
    </w:p>
    <w:p w:rsidR="007A3470" w:rsidRPr="00C101D8" w:rsidRDefault="007A3470" w:rsidP="007A3470">
      <w:pPr>
        <w:spacing w:line="300" w:lineRule="auto"/>
        <w:jc w:val="both"/>
        <w:rPr>
          <w:ins w:id="245" w:author="user" w:date="2012-02-29T14:47:00Z"/>
          <w:rFonts w:ascii="Calibri" w:hAnsi="Calibri" w:cs="Arial"/>
          <w:sz w:val="22"/>
          <w:szCs w:val="22"/>
        </w:rPr>
      </w:pPr>
      <w:ins w:id="246" w:author="user" w:date="2012-02-29T14:47:00Z">
        <w:r w:rsidRPr="00C101D8">
          <w:rPr>
            <w:rFonts w:ascii="Calibri" w:hAnsi="Calibri" w:cs="Arial"/>
            <w:sz w:val="22"/>
            <w:szCs w:val="22"/>
          </w:rPr>
          <w:t xml:space="preserve">Based on the review of maps, technical survey and field assessment for the </w:t>
        </w:r>
        <w:r>
          <w:rPr>
            <w:rFonts w:ascii="Calibri" w:hAnsi="Calibri" w:cs="Arial"/>
            <w:sz w:val="22"/>
            <w:szCs w:val="22"/>
          </w:rPr>
          <w:t>SIA</w:t>
        </w:r>
        <w:r w:rsidRPr="00C101D8">
          <w:rPr>
            <w:rFonts w:ascii="Calibri" w:hAnsi="Calibri" w:cs="Arial"/>
            <w:sz w:val="22"/>
            <w:szCs w:val="22"/>
          </w:rPr>
          <w:t xml:space="preserve"> of the proposed TL project, the project area is defined as the area for the construction of a 220 kV transmission line alignment, construction of 132 kV substations (New Hetauda Substation and New Bharatpur substation) and expansion of existing Hetauda substation as well as the area that will be impacted due to the construction and operation of the project. </w:t>
        </w:r>
      </w:ins>
    </w:p>
    <w:p w:rsidR="007A3470" w:rsidRPr="008910E5" w:rsidRDefault="007A3470" w:rsidP="007A3470">
      <w:pPr>
        <w:spacing w:line="300" w:lineRule="auto"/>
        <w:jc w:val="both"/>
        <w:rPr>
          <w:ins w:id="247" w:author="user" w:date="2012-02-29T14:47:00Z"/>
          <w:rFonts w:ascii="Calibri" w:hAnsi="Calibri" w:cs="Arial"/>
          <w:sz w:val="10"/>
          <w:szCs w:val="10"/>
        </w:rPr>
      </w:pPr>
    </w:p>
    <w:p w:rsidR="007A3470" w:rsidRPr="00C101D8" w:rsidRDefault="007A3470" w:rsidP="007A3470">
      <w:pPr>
        <w:spacing w:line="300" w:lineRule="auto"/>
        <w:jc w:val="both"/>
        <w:rPr>
          <w:ins w:id="248" w:author="user" w:date="2012-02-29T14:47:00Z"/>
          <w:rFonts w:ascii="Calibri" w:hAnsi="Calibri" w:cs="Arial"/>
          <w:sz w:val="22"/>
          <w:szCs w:val="22"/>
        </w:rPr>
      </w:pPr>
      <w:ins w:id="249" w:author="user" w:date="2012-02-29T14:47:00Z">
        <w:r w:rsidRPr="00C101D8">
          <w:rPr>
            <w:rFonts w:ascii="Calibri" w:hAnsi="Calibri" w:cs="Arial"/>
            <w:sz w:val="22"/>
            <w:szCs w:val="22"/>
          </w:rPr>
          <w:t>The project area includes 10 VDCs and 2 municipalities of 2 districts including Makawanpur (8 VDCs and 1 municipality) and Chitwan (2 VDCs and 1 municipality).  The study area is divided into two parts on the basis of the proximity and magnitude of impacts as follows.</w:t>
        </w:r>
      </w:ins>
    </w:p>
    <w:p w:rsidR="007A3470" w:rsidRPr="00C101D8" w:rsidRDefault="007A3470" w:rsidP="007A3470">
      <w:pPr>
        <w:pStyle w:val="Heading3"/>
        <w:spacing w:line="300" w:lineRule="auto"/>
        <w:rPr>
          <w:ins w:id="250" w:author="user" w:date="2012-02-29T14:47:00Z"/>
          <w:rFonts w:ascii="Calibri" w:hAnsi="Calibri"/>
          <w:sz w:val="22"/>
          <w:szCs w:val="22"/>
        </w:rPr>
      </w:pPr>
      <w:bookmarkStart w:id="251" w:name="_Toc283484525"/>
      <w:ins w:id="252" w:author="user" w:date="2012-02-29T14:47:00Z">
        <w:r w:rsidRPr="00C101D8">
          <w:rPr>
            <w:rFonts w:ascii="Calibri" w:hAnsi="Calibri"/>
            <w:sz w:val="22"/>
            <w:szCs w:val="22"/>
          </w:rPr>
          <w:t xml:space="preserve">3. </w:t>
        </w:r>
        <w:r>
          <w:rPr>
            <w:rFonts w:ascii="Calibri" w:hAnsi="Calibri"/>
            <w:sz w:val="22"/>
            <w:szCs w:val="22"/>
          </w:rPr>
          <w:t>2</w:t>
        </w:r>
        <w:r w:rsidRPr="00C101D8">
          <w:rPr>
            <w:rFonts w:ascii="Calibri" w:hAnsi="Calibri"/>
            <w:sz w:val="22"/>
            <w:szCs w:val="22"/>
          </w:rPr>
          <w:t>.1</w:t>
        </w:r>
        <w:r w:rsidRPr="00C101D8">
          <w:rPr>
            <w:rFonts w:ascii="Calibri" w:hAnsi="Calibri"/>
            <w:sz w:val="22"/>
            <w:szCs w:val="22"/>
          </w:rPr>
          <w:tab/>
          <w:t>Core Project Area</w:t>
        </w:r>
        <w:bookmarkEnd w:id="251"/>
      </w:ins>
    </w:p>
    <w:p w:rsidR="007A3470" w:rsidRDefault="007A3470" w:rsidP="007A3470">
      <w:pPr>
        <w:spacing w:line="300" w:lineRule="auto"/>
        <w:jc w:val="both"/>
        <w:rPr>
          <w:ins w:id="253" w:author="user" w:date="2012-02-29T14:47:00Z"/>
          <w:rFonts w:ascii="Calibri" w:hAnsi="Calibri" w:cs="Arial"/>
          <w:sz w:val="22"/>
          <w:szCs w:val="22"/>
        </w:rPr>
      </w:pPr>
      <w:ins w:id="254" w:author="user" w:date="2012-02-29T14:47:00Z">
        <w:r w:rsidRPr="00C101D8">
          <w:rPr>
            <w:rFonts w:ascii="Calibri" w:hAnsi="Calibri" w:cs="Arial"/>
            <w:sz w:val="22"/>
            <w:szCs w:val="22"/>
          </w:rPr>
          <w:t xml:space="preserve">The “Core Project Area” consists of the 30 m Right of Way (RoW), encompassing 15 m on each side of the alignment measured from its center line and the area occupied by the substations are considered as the core project area. This area is defined as the direct impact zone. </w:t>
        </w:r>
      </w:ins>
    </w:p>
    <w:p w:rsidR="007A3470" w:rsidRPr="008910E5" w:rsidRDefault="007A3470" w:rsidP="007A3470">
      <w:pPr>
        <w:spacing w:line="300" w:lineRule="auto"/>
        <w:jc w:val="both"/>
        <w:rPr>
          <w:ins w:id="255" w:author="user" w:date="2012-02-29T14:47:00Z"/>
          <w:rFonts w:ascii="Calibri" w:hAnsi="Calibri" w:cs="Arial"/>
          <w:sz w:val="18"/>
          <w:szCs w:val="18"/>
        </w:rPr>
      </w:pPr>
    </w:p>
    <w:p w:rsidR="007A3470" w:rsidRPr="00C101D8" w:rsidRDefault="007A3470" w:rsidP="007A3470">
      <w:pPr>
        <w:pStyle w:val="Heading3"/>
        <w:spacing w:line="300" w:lineRule="auto"/>
        <w:rPr>
          <w:ins w:id="256" w:author="user" w:date="2012-02-29T14:47:00Z"/>
          <w:rFonts w:ascii="Calibri" w:hAnsi="Calibri"/>
          <w:sz w:val="22"/>
          <w:szCs w:val="22"/>
        </w:rPr>
      </w:pPr>
      <w:bookmarkStart w:id="257" w:name="_Toc283484526"/>
      <w:ins w:id="258" w:author="user" w:date="2012-02-29T14:47:00Z">
        <w:r w:rsidRPr="00C101D8">
          <w:rPr>
            <w:rFonts w:ascii="Calibri" w:hAnsi="Calibri"/>
            <w:sz w:val="22"/>
            <w:szCs w:val="22"/>
          </w:rPr>
          <w:t xml:space="preserve">3. </w:t>
        </w:r>
        <w:r>
          <w:rPr>
            <w:rFonts w:ascii="Calibri" w:hAnsi="Calibri"/>
            <w:sz w:val="22"/>
            <w:szCs w:val="22"/>
          </w:rPr>
          <w:t>2</w:t>
        </w:r>
        <w:r w:rsidRPr="00C101D8">
          <w:rPr>
            <w:rFonts w:ascii="Calibri" w:hAnsi="Calibri"/>
            <w:sz w:val="22"/>
            <w:szCs w:val="22"/>
          </w:rPr>
          <w:t>.2</w:t>
        </w:r>
        <w:r w:rsidRPr="00C101D8">
          <w:rPr>
            <w:rFonts w:ascii="Calibri" w:hAnsi="Calibri"/>
            <w:sz w:val="22"/>
            <w:szCs w:val="22"/>
          </w:rPr>
          <w:tab/>
          <w:t>Surrounding Area</w:t>
        </w:r>
        <w:bookmarkEnd w:id="257"/>
      </w:ins>
    </w:p>
    <w:p w:rsidR="007A3470" w:rsidRPr="00C101D8" w:rsidRDefault="007A3470" w:rsidP="007A3470">
      <w:pPr>
        <w:spacing w:line="300" w:lineRule="auto"/>
        <w:jc w:val="both"/>
        <w:rPr>
          <w:ins w:id="259" w:author="user" w:date="2012-02-29T14:47:00Z"/>
          <w:rFonts w:ascii="Calibri" w:hAnsi="Calibri" w:cs="Arial"/>
          <w:sz w:val="22"/>
          <w:szCs w:val="22"/>
        </w:rPr>
      </w:pPr>
      <w:ins w:id="260" w:author="user" w:date="2012-02-29T14:47:00Z">
        <w:r w:rsidRPr="00C101D8">
          <w:rPr>
            <w:rFonts w:ascii="Calibri" w:hAnsi="Calibri" w:cs="Arial"/>
            <w:sz w:val="22"/>
            <w:szCs w:val="22"/>
          </w:rPr>
          <w:t>The term ''Surrounding Area'' indicates a wider area, which will be directly or indirectly influenced by the construction and operation of the project. This area includes all alignment encompassing VDCs/municipalities of the 2 districts excluding areas mentioned as core project area. This area is also termed as the “indirect impact zone”.</w:t>
        </w:r>
      </w:ins>
    </w:p>
    <w:p w:rsidR="007A3470" w:rsidRPr="00C101D8" w:rsidRDefault="007A3470" w:rsidP="007A3470">
      <w:pPr>
        <w:pStyle w:val="Heading2"/>
        <w:spacing w:line="300" w:lineRule="auto"/>
        <w:rPr>
          <w:ins w:id="261" w:author="user" w:date="2012-02-29T14:47:00Z"/>
          <w:rFonts w:ascii="Calibri" w:hAnsi="Calibri"/>
          <w:sz w:val="22"/>
          <w:szCs w:val="22"/>
        </w:rPr>
      </w:pPr>
      <w:bookmarkStart w:id="262" w:name="_Toc283484527"/>
      <w:ins w:id="263" w:author="user" w:date="2012-02-29T14:47:00Z">
        <w:r w:rsidRPr="00C101D8">
          <w:rPr>
            <w:rFonts w:ascii="Calibri" w:hAnsi="Calibri"/>
            <w:sz w:val="22"/>
            <w:szCs w:val="22"/>
          </w:rPr>
          <w:lastRenderedPageBreak/>
          <w:t xml:space="preserve">3. </w:t>
        </w:r>
        <w:r>
          <w:rPr>
            <w:rFonts w:ascii="Calibri" w:hAnsi="Calibri"/>
            <w:sz w:val="22"/>
            <w:szCs w:val="22"/>
          </w:rPr>
          <w:t>3</w:t>
        </w:r>
        <w:r w:rsidRPr="00C101D8">
          <w:rPr>
            <w:rFonts w:ascii="Calibri" w:hAnsi="Calibri"/>
            <w:sz w:val="22"/>
            <w:szCs w:val="22"/>
          </w:rPr>
          <w:tab/>
          <w:t>Literature Review</w:t>
        </w:r>
        <w:bookmarkEnd w:id="262"/>
        <w:r w:rsidRPr="00C101D8">
          <w:rPr>
            <w:rFonts w:ascii="Calibri" w:hAnsi="Calibri"/>
            <w:sz w:val="22"/>
            <w:szCs w:val="22"/>
          </w:rPr>
          <w:t xml:space="preserve"> </w:t>
        </w:r>
      </w:ins>
    </w:p>
    <w:p w:rsidR="007A3470" w:rsidRPr="00C101D8" w:rsidRDefault="007A3470" w:rsidP="007A3470">
      <w:pPr>
        <w:spacing w:line="300" w:lineRule="auto"/>
        <w:jc w:val="both"/>
        <w:rPr>
          <w:ins w:id="264" w:author="user" w:date="2012-02-29T14:47:00Z"/>
          <w:rFonts w:ascii="Calibri" w:hAnsi="Calibri" w:cs="Arial"/>
          <w:sz w:val="22"/>
          <w:szCs w:val="22"/>
        </w:rPr>
      </w:pPr>
      <w:ins w:id="265" w:author="user" w:date="2012-02-29T14:47:00Z">
        <w:r w:rsidRPr="00C101D8">
          <w:rPr>
            <w:rFonts w:ascii="Calibri" w:hAnsi="Calibri" w:cs="Arial"/>
            <w:sz w:val="22"/>
            <w:szCs w:val="22"/>
          </w:rPr>
          <w:t xml:space="preserve">Relevant literature including survey report, publication of Central Bureau of Statistics, profile of District Development Committees (DDCs), RAP and other relevant documents/reports related to transmission line project were collected and reviewed extensively to collect required data/information for the </w:t>
        </w:r>
        <w:r>
          <w:rPr>
            <w:rFonts w:ascii="Calibri" w:hAnsi="Calibri" w:cs="Arial"/>
            <w:sz w:val="22"/>
            <w:szCs w:val="22"/>
          </w:rPr>
          <w:t>SIA</w:t>
        </w:r>
        <w:r w:rsidRPr="00C101D8">
          <w:rPr>
            <w:rFonts w:ascii="Calibri" w:hAnsi="Calibri" w:cs="Arial"/>
            <w:sz w:val="22"/>
            <w:szCs w:val="22"/>
          </w:rPr>
          <w:t>. The following publications were particularly collected and reviewed to prepare the RAP:</w:t>
        </w:r>
      </w:ins>
    </w:p>
    <w:p w:rsidR="007A3470" w:rsidRPr="00C101D8" w:rsidRDefault="007A3470" w:rsidP="007A3470">
      <w:pPr>
        <w:numPr>
          <w:ilvl w:val="1"/>
          <w:numId w:val="5"/>
        </w:numPr>
        <w:tabs>
          <w:tab w:val="clear" w:pos="1440"/>
        </w:tabs>
        <w:spacing w:line="300" w:lineRule="auto"/>
        <w:ind w:left="720"/>
        <w:jc w:val="both"/>
        <w:rPr>
          <w:ins w:id="266" w:author="user" w:date="2012-02-29T14:47:00Z"/>
          <w:rFonts w:ascii="Calibri" w:hAnsi="Calibri" w:cs="Arial"/>
          <w:sz w:val="22"/>
          <w:szCs w:val="22"/>
        </w:rPr>
      </w:pPr>
      <w:ins w:id="267" w:author="user" w:date="2012-02-29T14:47:00Z">
        <w:r w:rsidRPr="00C101D8">
          <w:rPr>
            <w:rFonts w:ascii="Calibri" w:hAnsi="Calibri" w:cs="Arial"/>
            <w:sz w:val="22"/>
            <w:szCs w:val="22"/>
          </w:rPr>
          <w:t xml:space="preserve">Population of </w:t>
        </w:r>
        <w:smartTag w:uri="urn:schemas-microsoft-com:office:smarttags" w:element="country-region">
          <w:smartTag w:uri="urn:schemas-microsoft-com:office:smarttags" w:element="place">
            <w:r w:rsidRPr="00C101D8">
              <w:rPr>
                <w:rFonts w:ascii="Calibri" w:hAnsi="Calibri" w:cs="Arial"/>
                <w:sz w:val="22"/>
                <w:szCs w:val="22"/>
              </w:rPr>
              <w:t>Nepal</w:t>
            </w:r>
          </w:smartTag>
        </w:smartTag>
        <w:r w:rsidRPr="00C101D8">
          <w:rPr>
            <w:rFonts w:ascii="Calibri" w:hAnsi="Calibri" w:cs="Arial"/>
            <w:sz w:val="22"/>
            <w:szCs w:val="22"/>
          </w:rPr>
          <w:t xml:space="preserve">, Population Census 2001, Central Bureau of Statistics, Government of </w:t>
        </w:r>
        <w:smartTag w:uri="urn:schemas-microsoft-com:office:smarttags" w:element="country-region">
          <w:smartTag w:uri="urn:schemas-microsoft-com:office:smarttags" w:element="place">
            <w:r w:rsidRPr="00C101D8">
              <w:rPr>
                <w:rFonts w:ascii="Calibri" w:hAnsi="Calibri" w:cs="Arial"/>
                <w:sz w:val="22"/>
                <w:szCs w:val="22"/>
              </w:rPr>
              <w:t>Nepal</w:t>
            </w:r>
          </w:smartTag>
        </w:smartTag>
        <w:r w:rsidRPr="00C101D8">
          <w:rPr>
            <w:rFonts w:ascii="Calibri" w:hAnsi="Calibri" w:cs="Arial"/>
            <w:sz w:val="22"/>
            <w:szCs w:val="22"/>
          </w:rPr>
          <w:t xml:space="preserve"> in Collaboration with UNFPA </w:t>
        </w:r>
        <w:smartTag w:uri="urn:schemas-microsoft-com:office:smarttags" w:element="country-region">
          <w:smartTag w:uri="urn:schemas-microsoft-com:office:smarttags" w:element="place">
            <w:r w:rsidRPr="00C101D8">
              <w:rPr>
                <w:rFonts w:ascii="Calibri" w:hAnsi="Calibri" w:cs="Arial"/>
                <w:sz w:val="22"/>
                <w:szCs w:val="22"/>
              </w:rPr>
              <w:t>Nepal</w:t>
            </w:r>
          </w:smartTag>
        </w:smartTag>
        <w:r w:rsidRPr="00C101D8">
          <w:rPr>
            <w:rFonts w:ascii="Calibri" w:hAnsi="Calibri" w:cs="Arial"/>
            <w:sz w:val="22"/>
            <w:szCs w:val="22"/>
          </w:rPr>
          <w:t>, 2002.</w:t>
        </w:r>
      </w:ins>
    </w:p>
    <w:p w:rsidR="007A3470" w:rsidRPr="00C101D8" w:rsidRDefault="007A3470" w:rsidP="007A3470">
      <w:pPr>
        <w:numPr>
          <w:ilvl w:val="1"/>
          <w:numId w:val="5"/>
        </w:numPr>
        <w:tabs>
          <w:tab w:val="clear" w:pos="1440"/>
        </w:tabs>
        <w:spacing w:line="300" w:lineRule="auto"/>
        <w:ind w:left="720"/>
        <w:jc w:val="both"/>
        <w:rPr>
          <w:ins w:id="268" w:author="user" w:date="2012-02-29T14:47:00Z"/>
          <w:rFonts w:ascii="Calibri" w:hAnsi="Calibri" w:cs="Arial"/>
          <w:sz w:val="22"/>
          <w:szCs w:val="22"/>
        </w:rPr>
      </w:pPr>
      <w:ins w:id="269" w:author="user" w:date="2012-02-29T14:47:00Z">
        <w:r w:rsidRPr="00C101D8">
          <w:rPr>
            <w:rFonts w:ascii="Calibri" w:hAnsi="Calibri" w:cs="Arial"/>
            <w:sz w:val="22"/>
            <w:szCs w:val="22"/>
          </w:rPr>
          <w:t xml:space="preserve">Population of </w:t>
        </w:r>
        <w:smartTag w:uri="urn:schemas-microsoft-com:office:smarttags" w:element="country-region">
          <w:smartTag w:uri="urn:schemas-microsoft-com:office:smarttags" w:element="place">
            <w:r w:rsidRPr="00C101D8">
              <w:rPr>
                <w:rFonts w:ascii="Calibri" w:hAnsi="Calibri" w:cs="Arial"/>
                <w:sz w:val="22"/>
                <w:szCs w:val="22"/>
              </w:rPr>
              <w:t>Nepal</w:t>
            </w:r>
          </w:smartTag>
        </w:smartTag>
        <w:r w:rsidRPr="00C101D8">
          <w:rPr>
            <w:rFonts w:ascii="Calibri" w:hAnsi="Calibri" w:cs="Arial"/>
            <w:sz w:val="22"/>
            <w:szCs w:val="22"/>
          </w:rPr>
          <w:t>, Population Census 2001, Selected Tables on Caste/Ethnicity, Mother tongue, and Religion, Central Bureau of Statistics, Government of Nepal 2002.</w:t>
        </w:r>
      </w:ins>
    </w:p>
    <w:p w:rsidR="007A3470" w:rsidRPr="00C101D8" w:rsidRDefault="007A3470" w:rsidP="007A3470">
      <w:pPr>
        <w:numPr>
          <w:ilvl w:val="1"/>
          <w:numId w:val="5"/>
        </w:numPr>
        <w:tabs>
          <w:tab w:val="clear" w:pos="1440"/>
        </w:tabs>
        <w:spacing w:line="300" w:lineRule="auto"/>
        <w:ind w:left="720"/>
        <w:jc w:val="both"/>
        <w:rPr>
          <w:ins w:id="270" w:author="user" w:date="2012-02-29T14:47:00Z"/>
          <w:rFonts w:ascii="Calibri" w:hAnsi="Calibri" w:cs="Arial"/>
          <w:sz w:val="22"/>
          <w:szCs w:val="22"/>
        </w:rPr>
      </w:pPr>
      <w:ins w:id="271" w:author="user" w:date="2012-02-29T14:47:00Z">
        <w:r w:rsidRPr="00C101D8">
          <w:rPr>
            <w:rFonts w:ascii="Calibri" w:hAnsi="Calibri" w:cs="Arial"/>
            <w:sz w:val="22"/>
            <w:szCs w:val="22"/>
          </w:rPr>
          <w:t>District profiles of concerned District Development Committees.</w:t>
        </w:r>
      </w:ins>
    </w:p>
    <w:p w:rsidR="007A3470" w:rsidRPr="00C101D8" w:rsidRDefault="007A3470" w:rsidP="007A3470">
      <w:pPr>
        <w:numPr>
          <w:ilvl w:val="1"/>
          <w:numId w:val="5"/>
        </w:numPr>
        <w:tabs>
          <w:tab w:val="clear" w:pos="1440"/>
        </w:tabs>
        <w:spacing w:line="300" w:lineRule="auto"/>
        <w:ind w:left="720"/>
        <w:jc w:val="both"/>
        <w:rPr>
          <w:ins w:id="272" w:author="user" w:date="2012-02-29T14:47:00Z"/>
          <w:rFonts w:ascii="Calibri" w:hAnsi="Calibri" w:cs="Arial"/>
          <w:sz w:val="22"/>
          <w:szCs w:val="22"/>
        </w:rPr>
      </w:pPr>
      <w:ins w:id="273" w:author="user" w:date="2012-02-29T14:47:00Z">
        <w:r w:rsidRPr="00C101D8">
          <w:rPr>
            <w:rFonts w:ascii="Calibri" w:hAnsi="Calibri" w:cs="Arial"/>
            <w:sz w:val="22"/>
            <w:szCs w:val="22"/>
          </w:rPr>
          <w:t xml:space="preserve">Village Development Committee Profile of </w:t>
        </w:r>
        <w:smartTag w:uri="urn:schemas-microsoft-com:office:smarttags" w:element="country-region">
          <w:smartTag w:uri="urn:schemas-microsoft-com:office:smarttags" w:element="place">
            <w:r w:rsidRPr="00C101D8">
              <w:rPr>
                <w:rFonts w:ascii="Calibri" w:hAnsi="Calibri" w:cs="Arial"/>
                <w:sz w:val="22"/>
                <w:szCs w:val="22"/>
              </w:rPr>
              <w:t>Nepal</w:t>
            </w:r>
          </w:smartTag>
        </w:smartTag>
        <w:r w:rsidRPr="00C101D8">
          <w:rPr>
            <w:rFonts w:ascii="Calibri" w:hAnsi="Calibri" w:cs="Arial"/>
            <w:sz w:val="22"/>
            <w:szCs w:val="22"/>
          </w:rPr>
          <w:t>.</w:t>
        </w:r>
      </w:ins>
    </w:p>
    <w:p w:rsidR="007A3470" w:rsidRPr="00C101D8" w:rsidRDefault="007A3470" w:rsidP="007A3470">
      <w:pPr>
        <w:numPr>
          <w:ilvl w:val="1"/>
          <w:numId w:val="5"/>
        </w:numPr>
        <w:tabs>
          <w:tab w:val="clear" w:pos="1440"/>
        </w:tabs>
        <w:spacing w:line="300" w:lineRule="auto"/>
        <w:ind w:left="720"/>
        <w:jc w:val="both"/>
        <w:rPr>
          <w:ins w:id="274" w:author="user" w:date="2012-02-29T14:47:00Z"/>
          <w:rFonts w:ascii="Calibri" w:hAnsi="Calibri" w:cs="Arial"/>
          <w:sz w:val="22"/>
          <w:szCs w:val="22"/>
        </w:rPr>
      </w:pPr>
      <w:ins w:id="275" w:author="user" w:date="2012-02-29T14:47:00Z">
        <w:r w:rsidRPr="00C101D8">
          <w:rPr>
            <w:rFonts w:ascii="Calibri" w:hAnsi="Calibri" w:cs="Arial"/>
            <w:sz w:val="22"/>
            <w:szCs w:val="22"/>
          </w:rPr>
          <w:t>Collection and review of National Plans, Policies, Acts and Rules related to social impacts and other loses especially the land acquisition, compensation and resettlement.</w:t>
        </w:r>
      </w:ins>
    </w:p>
    <w:p w:rsidR="007A3470" w:rsidRPr="00C101D8" w:rsidRDefault="007A3470" w:rsidP="007A3470">
      <w:pPr>
        <w:numPr>
          <w:ilvl w:val="1"/>
          <w:numId w:val="5"/>
        </w:numPr>
        <w:tabs>
          <w:tab w:val="clear" w:pos="1440"/>
        </w:tabs>
        <w:spacing w:line="300" w:lineRule="auto"/>
        <w:ind w:left="720"/>
        <w:jc w:val="both"/>
        <w:rPr>
          <w:ins w:id="276" w:author="user" w:date="2012-02-29T14:47:00Z"/>
          <w:rFonts w:ascii="Calibri" w:hAnsi="Calibri" w:cs="Arial"/>
          <w:sz w:val="22"/>
          <w:szCs w:val="22"/>
        </w:rPr>
      </w:pPr>
      <w:ins w:id="277" w:author="user" w:date="2012-02-29T14:47:00Z">
        <w:r w:rsidRPr="00C101D8">
          <w:rPr>
            <w:rFonts w:ascii="Calibri" w:hAnsi="Calibri" w:cs="Arial"/>
            <w:sz w:val="22"/>
            <w:szCs w:val="22"/>
          </w:rPr>
          <w:t xml:space="preserve">Review of The World Bank Safeguard Policies  </w:t>
        </w:r>
      </w:ins>
    </w:p>
    <w:p w:rsidR="007A3470" w:rsidRPr="00C101D8" w:rsidRDefault="007A3470" w:rsidP="007A3470">
      <w:pPr>
        <w:pStyle w:val="Heading2"/>
        <w:spacing w:line="300" w:lineRule="auto"/>
        <w:rPr>
          <w:ins w:id="278" w:author="user" w:date="2012-02-29T14:47:00Z"/>
          <w:rFonts w:ascii="Calibri" w:hAnsi="Calibri"/>
          <w:sz w:val="22"/>
          <w:szCs w:val="22"/>
        </w:rPr>
      </w:pPr>
      <w:bookmarkStart w:id="279" w:name="_Toc283484528"/>
      <w:ins w:id="280" w:author="user" w:date="2012-02-29T14:47:00Z">
        <w:r w:rsidRPr="00C101D8">
          <w:rPr>
            <w:rFonts w:ascii="Calibri" w:hAnsi="Calibri"/>
            <w:sz w:val="22"/>
            <w:szCs w:val="22"/>
          </w:rPr>
          <w:t xml:space="preserve">3. </w:t>
        </w:r>
        <w:r>
          <w:rPr>
            <w:rFonts w:ascii="Calibri" w:hAnsi="Calibri"/>
            <w:sz w:val="22"/>
            <w:szCs w:val="22"/>
          </w:rPr>
          <w:t>4</w:t>
        </w:r>
        <w:r w:rsidRPr="00C101D8">
          <w:rPr>
            <w:rFonts w:ascii="Calibri" w:hAnsi="Calibri"/>
            <w:sz w:val="22"/>
            <w:szCs w:val="22"/>
          </w:rPr>
          <w:tab/>
          <w:t xml:space="preserve"> Identification of the Stakeholders and Consultations</w:t>
        </w:r>
        <w:bookmarkEnd w:id="279"/>
      </w:ins>
    </w:p>
    <w:p w:rsidR="007A3470" w:rsidRPr="00C101D8" w:rsidRDefault="007A3470" w:rsidP="007A3470">
      <w:pPr>
        <w:autoSpaceDE w:val="0"/>
        <w:autoSpaceDN w:val="0"/>
        <w:adjustRightInd w:val="0"/>
        <w:spacing w:line="300" w:lineRule="auto"/>
        <w:jc w:val="both"/>
        <w:rPr>
          <w:ins w:id="281" w:author="user" w:date="2012-02-29T14:47:00Z"/>
          <w:rFonts w:ascii="Calibri" w:hAnsi="Calibri" w:cs="Arial"/>
          <w:sz w:val="22"/>
          <w:szCs w:val="22"/>
        </w:rPr>
      </w:pPr>
      <w:ins w:id="282" w:author="user" w:date="2012-02-29T14:47:00Z">
        <w:r w:rsidRPr="00C101D8">
          <w:rPr>
            <w:rFonts w:ascii="Calibri" w:hAnsi="Calibri" w:cs="Arial"/>
            <w:sz w:val="22"/>
            <w:szCs w:val="22"/>
          </w:rPr>
          <w:t xml:space="preserve">The stakeholders were identified by the study team with the help of representatives of district level government offices (DDC, CDO, DFO, DHO, DADO etc.) and representatives of local government bodies (VDC), NGOs, CBOs, teachers and other key informants of the area. </w:t>
        </w:r>
      </w:ins>
    </w:p>
    <w:p w:rsidR="007A3470" w:rsidRPr="000D71BF" w:rsidRDefault="007A3470" w:rsidP="007A3470">
      <w:pPr>
        <w:autoSpaceDE w:val="0"/>
        <w:autoSpaceDN w:val="0"/>
        <w:adjustRightInd w:val="0"/>
        <w:spacing w:line="300" w:lineRule="auto"/>
        <w:jc w:val="both"/>
        <w:rPr>
          <w:ins w:id="283" w:author="user" w:date="2012-02-29T14:47:00Z"/>
          <w:rFonts w:ascii="Calibri" w:hAnsi="Calibri" w:cs="Arial"/>
          <w:sz w:val="18"/>
          <w:szCs w:val="18"/>
        </w:rPr>
      </w:pPr>
    </w:p>
    <w:p w:rsidR="007A3470" w:rsidRPr="00C101D8" w:rsidRDefault="007A3470" w:rsidP="007A3470">
      <w:pPr>
        <w:autoSpaceDE w:val="0"/>
        <w:autoSpaceDN w:val="0"/>
        <w:adjustRightInd w:val="0"/>
        <w:spacing w:line="300" w:lineRule="auto"/>
        <w:jc w:val="both"/>
        <w:rPr>
          <w:ins w:id="284" w:author="user" w:date="2012-02-29T14:47:00Z"/>
          <w:rFonts w:ascii="Calibri" w:hAnsi="Calibri" w:cs="Arial"/>
          <w:sz w:val="22"/>
          <w:szCs w:val="22"/>
        </w:rPr>
      </w:pPr>
      <w:ins w:id="285" w:author="user" w:date="2012-02-29T14:47:00Z">
        <w:r w:rsidRPr="00C101D8">
          <w:rPr>
            <w:rFonts w:ascii="Calibri" w:hAnsi="Calibri" w:cs="Arial"/>
            <w:sz w:val="22"/>
            <w:szCs w:val="22"/>
          </w:rPr>
          <w:t xml:space="preserve">The identified key stakeholder are project affected families (PAFs), affected communities/groups, vulnerable groups, representatives of local government bodies/line agencies, non governmental organizations (NGOs), community based organizations (CBOs), community forestry user groups (CFUGs), women organization, teachers and political party. </w:t>
        </w:r>
      </w:ins>
    </w:p>
    <w:p w:rsidR="007A3470" w:rsidRPr="008910E5" w:rsidRDefault="007A3470" w:rsidP="007A3470">
      <w:pPr>
        <w:autoSpaceDE w:val="0"/>
        <w:autoSpaceDN w:val="0"/>
        <w:adjustRightInd w:val="0"/>
        <w:spacing w:line="300" w:lineRule="auto"/>
        <w:jc w:val="both"/>
        <w:rPr>
          <w:ins w:id="286" w:author="user" w:date="2012-02-29T14:47:00Z"/>
          <w:rFonts w:ascii="Calibri" w:hAnsi="Calibri" w:cs="Arial"/>
          <w:sz w:val="10"/>
          <w:szCs w:val="10"/>
        </w:rPr>
      </w:pPr>
    </w:p>
    <w:p w:rsidR="007A3470" w:rsidRPr="00C101D8" w:rsidRDefault="007A3470" w:rsidP="007A3470">
      <w:pPr>
        <w:autoSpaceDE w:val="0"/>
        <w:autoSpaceDN w:val="0"/>
        <w:adjustRightInd w:val="0"/>
        <w:spacing w:line="300" w:lineRule="auto"/>
        <w:jc w:val="both"/>
        <w:rPr>
          <w:ins w:id="287" w:author="user" w:date="2012-02-29T14:47:00Z"/>
          <w:rFonts w:ascii="Calibri" w:hAnsi="Calibri" w:cs="Arial"/>
          <w:sz w:val="22"/>
          <w:szCs w:val="22"/>
        </w:rPr>
      </w:pPr>
      <w:ins w:id="288" w:author="user" w:date="2012-02-29T14:47:00Z">
        <w:r w:rsidRPr="00C101D8">
          <w:rPr>
            <w:rFonts w:ascii="Calibri" w:hAnsi="Calibri" w:cs="Arial"/>
            <w:sz w:val="22"/>
            <w:szCs w:val="22"/>
          </w:rPr>
          <w:t>The identified stakeholders were consulted to solicit their views, concerns regarding the project and their expectations from the project as they are the directly or indirectly affected by the project and have important role to influence the project implementation.</w:t>
        </w:r>
      </w:ins>
    </w:p>
    <w:p w:rsidR="007A3470" w:rsidRPr="00C101D8" w:rsidRDefault="007A3470" w:rsidP="007A3470">
      <w:pPr>
        <w:pStyle w:val="Heading2"/>
        <w:spacing w:line="300" w:lineRule="auto"/>
        <w:rPr>
          <w:ins w:id="289" w:author="user" w:date="2012-02-29T14:47:00Z"/>
          <w:rFonts w:ascii="Calibri" w:hAnsi="Calibri"/>
          <w:sz w:val="22"/>
          <w:szCs w:val="22"/>
        </w:rPr>
      </w:pPr>
      <w:bookmarkStart w:id="290" w:name="_Toc283484529"/>
      <w:ins w:id="291" w:author="user" w:date="2012-02-29T14:47:00Z">
        <w:r w:rsidRPr="00C101D8">
          <w:rPr>
            <w:rFonts w:ascii="Calibri" w:hAnsi="Calibri"/>
            <w:sz w:val="22"/>
            <w:szCs w:val="22"/>
          </w:rPr>
          <w:t xml:space="preserve">3. </w:t>
        </w:r>
        <w:r>
          <w:rPr>
            <w:rFonts w:ascii="Calibri" w:hAnsi="Calibri"/>
            <w:sz w:val="22"/>
            <w:szCs w:val="22"/>
          </w:rPr>
          <w:t>5</w:t>
        </w:r>
        <w:r w:rsidRPr="00C101D8">
          <w:rPr>
            <w:rFonts w:ascii="Calibri" w:hAnsi="Calibri"/>
            <w:sz w:val="22"/>
            <w:szCs w:val="22"/>
          </w:rPr>
          <w:tab/>
          <w:t>Preparation and Finalization of Study Tools</w:t>
        </w:r>
        <w:bookmarkEnd w:id="290"/>
      </w:ins>
    </w:p>
    <w:p w:rsidR="007A3470" w:rsidRPr="00C101D8" w:rsidRDefault="007A3470" w:rsidP="007A3470">
      <w:pPr>
        <w:spacing w:line="300" w:lineRule="auto"/>
        <w:jc w:val="both"/>
        <w:rPr>
          <w:ins w:id="292" w:author="user" w:date="2012-02-29T14:47:00Z"/>
          <w:rFonts w:ascii="Calibri" w:hAnsi="Calibri" w:cs="Arial"/>
          <w:sz w:val="22"/>
          <w:szCs w:val="22"/>
        </w:rPr>
      </w:pPr>
      <w:ins w:id="293" w:author="user" w:date="2012-02-29T14:47:00Z">
        <w:r w:rsidRPr="00C101D8">
          <w:rPr>
            <w:rFonts w:ascii="Calibri" w:hAnsi="Calibri" w:cs="Arial"/>
            <w:sz w:val="22"/>
            <w:szCs w:val="22"/>
          </w:rPr>
          <w:t xml:space="preserve">After review of relevant reports and documents, study tools for </w:t>
        </w:r>
        <w:r>
          <w:rPr>
            <w:rFonts w:ascii="Calibri" w:hAnsi="Calibri" w:cs="Arial"/>
            <w:sz w:val="22"/>
            <w:szCs w:val="22"/>
          </w:rPr>
          <w:t>SIA</w:t>
        </w:r>
        <w:r w:rsidRPr="00C101D8">
          <w:rPr>
            <w:rFonts w:ascii="Calibri" w:hAnsi="Calibri" w:cs="Arial"/>
            <w:sz w:val="22"/>
            <w:szCs w:val="22"/>
          </w:rPr>
          <w:t xml:space="preserve"> were prepared to collect required information/data from the field. The survey tools used in </w:t>
        </w:r>
        <w:r>
          <w:rPr>
            <w:rFonts w:ascii="Calibri" w:hAnsi="Calibri" w:cs="Arial"/>
            <w:sz w:val="22"/>
            <w:szCs w:val="22"/>
          </w:rPr>
          <w:t>SIA</w:t>
        </w:r>
        <w:r w:rsidRPr="00C101D8">
          <w:rPr>
            <w:rFonts w:ascii="Calibri" w:hAnsi="Calibri" w:cs="Arial"/>
            <w:sz w:val="22"/>
            <w:szCs w:val="22"/>
          </w:rPr>
          <w:t xml:space="preserve"> study of other transmission line projects conducted by NEA for World Bank have been used for this project also. </w:t>
        </w:r>
      </w:ins>
    </w:p>
    <w:p w:rsidR="007A3470" w:rsidRPr="00C101D8" w:rsidRDefault="007A3470" w:rsidP="007A3470">
      <w:pPr>
        <w:pStyle w:val="Heading3"/>
        <w:spacing w:after="50" w:line="300" w:lineRule="auto"/>
        <w:rPr>
          <w:ins w:id="294" w:author="user" w:date="2012-02-29T14:47:00Z"/>
          <w:rFonts w:ascii="Calibri" w:hAnsi="Calibri"/>
          <w:i/>
          <w:sz w:val="22"/>
          <w:szCs w:val="22"/>
        </w:rPr>
      </w:pPr>
      <w:ins w:id="295" w:author="user" w:date="2012-02-29T14:47:00Z">
        <w:r w:rsidRPr="00C101D8">
          <w:rPr>
            <w:rFonts w:ascii="Calibri" w:hAnsi="Calibri"/>
            <w:i/>
            <w:sz w:val="22"/>
            <w:szCs w:val="22"/>
          </w:rPr>
          <w:t xml:space="preserve">3. </w:t>
        </w:r>
        <w:r>
          <w:rPr>
            <w:rFonts w:ascii="Calibri" w:hAnsi="Calibri"/>
            <w:i/>
            <w:sz w:val="22"/>
            <w:szCs w:val="22"/>
          </w:rPr>
          <w:t xml:space="preserve">6     </w:t>
        </w:r>
        <w:r w:rsidRPr="00C101D8">
          <w:rPr>
            <w:rFonts w:ascii="Calibri" w:hAnsi="Calibri"/>
            <w:i/>
            <w:sz w:val="22"/>
            <w:szCs w:val="22"/>
          </w:rPr>
          <w:t xml:space="preserve"> Mobilization of Supervisors and Enumerators </w:t>
        </w:r>
      </w:ins>
    </w:p>
    <w:p w:rsidR="007A3470" w:rsidRPr="00C101D8" w:rsidRDefault="007A3470" w:rsidP="007A3470">
      <w:pPr>
        <w:spacing w:line="300" w:lineRule="auto"/>
        <w:jc w:val="both"/>
        <w:rPr>
          <w:ins w:id="296" w:author="user" w:date="2012-02-29T14:47:00Z"/>
          <w:rFonts w:ascii="Calibri" w:hAnsi="Calibri" w:cs="Arial"/>
          <w:sz w:val="22"/>
          <w:szCs w:val="22"/>
        </w:rPr>
      </w:pPr>
      <w:ins w:id="297" w:author="user" w:date="2012-02-29T14:47:00Z">
        <w:r w:rsidRPr="00C101D8">
          <w:rPr>
            <w:rFonts w:ascii="Calibri" w:hAnsi="Calibri" w:cs="Arial"/>
            <w:sz w:val="22"/>
            <w:szCs w:val="22"/>
          </w:rPr>
          <w:t xml:space="preserve">Local qualified enumerators and supervisors with previous experience in similar type of work     (Social Survey of Hetauda-Dhalkebar-Duhabi 400 kV T/L project) were hired for the survey. It has eased the survey process by their familiarity to the area, people and local languages. Gender balance and ethnic diversity was maintained while hiring the field composition. Altogether 1 Supervisor and 5 local enumerators (2 male and 3 female) were locally hired for field study. </w:t>
        </w:r>
      </w:ins>
    </w:p>
    <w:p w:rsidR="007A3470" w:rsidRPr="008910E5" w:rsidRDefault="007A3470" w:rsidP="007A3470">
      <w:pPr>
        <w:pStyle w:val="Heading3"/>
        <w:spacing w:after="50" w:line="300" w:lineRule="auto"/>
        <w:rPr>
          <w:ins w:id="298" w:author="user" w:date="2012-02-29T14:47:00Z"/>
          <w:rFonts w:ascii="Calibri" w:hAnsi="Calibri"/>
          <w:sz w:val="22"/>
          <w:szCs w:val="22"/>
        </w:rPr>
      </w:pPr>
      <w:bookmarkStart w:id="299" w:name="_Toc283484531"/>
      <w:ins w:id="300" w:author="user" w:date="2012-02-29T14:47:00Z">
        <w:r w:rsidRPr="008910E5">
          <w:rPr>
            <w:rFonts w:ascii="Calibri" w:hAnsi="Calibri"/>
            <w:i/>
            <w:sz w:val="22"/>
            <w:szCs w:val="22"/>
          </w:rPr>
          <w:lastRenderedPageBreak/>
          <w:t xml:space="preserve">3. </w:t>
        </w:r>
        <w:r w:rsidRPr="008910E5">
          <w:rPr>
            <w:rFonts w:ascii="Calibri" w:hAnsi="Calibri"/>
            <w:sz w:val="22"/>
            <w:szCs w:val="22"/>
          </w:rPr>
          <w:t>7</w:t>
        </w:r>
        <w:r w:rsidRPr="008910E5">
          <w:rPr>
            <w:rFonts w:ascii="Calibri" w:hAnsi="Calibri"/>
            <w:sz w:val="22"/>
            <w:szCs w:val="22"/>
          </w:rPr>
          <w:tab/>
          <w:t>Sample Distribution</w:t>
        </w:r>
        <w:bookmarkEnd w:id="299"/>
      </w:ins>
    </w:p>
    <w:p w:rsidR="007A3470" w:rsidRPr="00C101D8" w:rsidRDefault="007A3470" w:rsidP="007A3470">
      <w:pPr>
        <w:spacing w:line="300" w:lineRule="auto"/>
        <w:jc w:val="both"/>
        <w:rPr>
          <w:ins w:id="301" w:author="user" w:date="2012-02-29T14:47:00Z"/>
          <w:rFonts w:ascii="Calibri" w:hAnsi="Calibri" w:cs="Arial"/>
          <w:sz w:val="22"/>
          <w:szCs w:val="22"/>
          <w:lang w:bidi="ne-NP"/>
        </w:rPr>
      </w:pPr>
      <w:ins w:id="302" w:author="user" w:date="2012-02-29T14:47:00Z">
        <w:r w:rsidRPr="00C101D8">
          <w:rPr>
            <w:rFonts w:ascii="Calibri" w:hAnsi="Calibri" w:cs="Arial"/>
            <w:sz w:val="22"/>
            <w:szCs w:val="22"/>
            <w:lang w:bidi="ne-NP"/>
          </w:rPr>
          <w:t xml:space="preserve">The RAP study has covered 8 VDCs and 2 municipalities of the 2 project affected districts. Altogether 10 PRAs, census of 147 affected households, 10 market surveys in 8 VDCs and 2 municipalities was conducted in the project area (Table 3.1). </w:t>
        </w:r>
      </w:ins>
    </w:p>
    <w:p w:rsidR="007A3470" w:rsidRPr="00C101D8" w:rsidRDefault="007A3470" w:rsidP="007A3470">
      <w:pPr>
        <w:spacing w:line="300" w:lineRule="auto"/>
        <w:rPr>
          <w:ins w:id="303" w:author="user" w:date="2012-02-29T14:47:00Z"/>
          <w:rFonts w:ascii="Calibri" w:hAnsi="Calibri" w:cs="Calibri"/>
          <w:b/>
          <w:sz w:val="22"/>
          <w:szCs w:val="22"/>
        </w:rPr>
      </w:pPr>
      <w:ins w:id="304" w:author="user" w:date="2012-02-29T14:47:00Z">
        <w:r w:rsidRPr="00C101D8">
          <w:rPr>
            <w:rFonts w:ascii="Calibri" w:hAnsi="Calibri" w:cs="Calibri"/>
            <w:b/>
            <w:sz w:val="22"/>
            <w:szCs w:val="22"/>
          </w:rPr>
          <w:t>Table 3.1: Sample Distribution</w:t>
        </w:r>
      </w:ins>
    </w:p>
    <w:tbl>
      <w:tblPr>
        <w:tblW w:w="8469" w:type="dxa"/>
        <w:tblInd w:w="99" w:type="dxa"/>
        <w:tblLook w:val="04A0"/>
      </w:tblPr>
      <w:tblGrid>
        <w:gridCol w:w="2620"/>
        <w:gridCol w:w="2429"/>
        <w:gridCol w:w="1710"/>
        <w:gridCol w:w="1710"/>
      </w:tblGrid>
      <w:tr w:rsidR="007A3470" w:rsidRPr="00C101D8" w:rsidTr="0031631E">
        <w:trPr>
          <w:trHeight w:val="300"/>
          <w:ins w:id="305" w:author="user" w:date="2012-02-29T14:47:00Z"/>
        </w:trPr>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3470" w:rsidRPr="00C101D8" w:rsidRDefault="007A3470" w:rsidP="0031631E">
            <w:pPr>
              <w:spacing w:line="300" w:lineRule="auto"/>
              <w:jc w:val="center"/>
              <w:rPr>
                <w:ins w:id="306" w:author="user" w:date="2012-02-29T14:47:00Z"/>
                <w:rFonts w:ascii="Calibri" w:hAnsi="Calibri" w:cs="Calibri"/>
                <w:b/>
                <w:bCs/>
                <w:sz w:val="22"/>
                <w:szCs w:val="22"/>
                <w:lang w:bidi="ne-NP"/>
              </w:rPr>
            </w:pPr>
            <w:ins w:id="307" w:author="user" w:date="2012-02-29T14:47:00Z">
              <w:r w:rsidRPr="00C101D8">
                <w:rPr>
                  <w:rFonts w:ascii="Calibri" w:hAnsi="Calibri" w:cs="Arial"/>
                  <w:b/>
                  <w:bCs/>
                  <w:sz w:val="22"/>
                  <w:szCs w:val="22"/>
                  <w:lang w:bidi="ne-NP"/>
                </w:rPr>
                <w:t>VDCs/Municipalities</w:t>
              </w:r>
            </w:ins>
          </w:p>
        </w:tc>
        <w:tc>
          <w:tcPr>
            <w:tcW w:w="2429" w:type="dxa"/>
            <w:tcBorders>
              <w:top w:val="single" w:sz="4" w:space="0" w:color="auto"/>
              <w:left w:val="nil"/>
              <w:bottom w:val="single" w:sz="4" w:space="0" w:color="auto"/>
              <w:right w:val="single" w:sz="4" w:space="0" w:color="auto"/>
            </w:tcBorders>
            <w:shd w:val="clear" w:color="auto" w:fill="auto"/>
            <w:noWrap/>
            <w:vAlign w:val="bottom"/>
          </w:tcPr>
          <w:p w:rsidR="007A3470" w:rsidRPr="00C101D8" w:rsidRDefault="007A3470" w:rsidP="0031631E">
            <w:pPr>
              <w:spacing w:line="300" w:lineRule="auto"/>
              <w:jc w:val="center"/>
              <w:rPr>
                <w:ins w:id="308" w:author="user" w:date="2012-02-29T14:47:00Z"/>
                <w:rFonts w:ascii="Calibri" w:hAnsi="Calibri" w:cs="Calibri"/>
                <w:b/>
                <w:bCs/>
                <w:sz w:val="22"/>
                <w:szCs w:val="22"/>
                <w:lang w:bidi="ne-NP"/>
              </w:rPr>
            </w:pPr>
            <w:ins w:id="309" w:author="user" w:date="2012-02-29T14:47:00Z">
              <w:r w:rsidRPr="00C101D8">
                <w:rPr>
                  <w:rFonts w:ascii="Calibri" w:hAnsi="Calibri" w:cs="Arial"/>
                  <w:b/>
                  <w:bCs/>
                  <w:sz w:val="22"/>
                  <w:szCs w:val="22"/>
                  <w:lang w:bidi="ne-NP"/>
                </w:rPr>
                <w:t>Surveyed Households</w:t>
              </w:r>
            </w:ins>
          </w:p>
        </w:tc>
        <w:tc>
          <w:tcPr>
            <w:tcW w:w="1710" w:type="dxa"/>
            <w:tcBorders>
              <w:top w:val="single" w:sz="4" w:space="0" w:color="auto"/>
              <w:left w:val="nil"/>
              <w:bottom w:val="single" w:sz="4" w:space="0" w:color="auto"/>
              <w:right w:val="single" w:sz="4" w:space="0" w:color="auto"/>
            </w:tcBorders>
            <w:shd w:val="clear" w:color="auto" w:fill="auto"/>
            <w:noWrap/>
            <w:vAlign w:val="bottom"/>
          </w:tcPr>
          <w:p w:rsidR="007A3470" w:rsidRPr="00C101D8" w:rsidRDefault="007A3470" w:rsidP="0031631E">
            <w:pPr>
              <w:spacing w:line="300" w:lineRule="auto"/>
              <w:jc w:val="center"/>
              <w:rPr>
                <w:ins w:id="310" w:author="user" w:date="2012-02-29T14:47:00Z"/>
                <w:rFonts w:ascii="Calibri" w:hAnsi="Calibri" w:cs="Calibri"/>
                <w:b/>
                <w:bCs/>
                <w:sz w:val="22"/>
                <w:szCs w:val="22"/>
                <w:lang w:bidi="ne-NP"/>
              </w:rPr>
            </w:pPr>
            <w:ins w:id="311" w:author="user" w:date="2012-02-29T14:47:00Z">
              <w:r w:rsidRPr="00C101D8">
                <w:rPr>
                  <w:rFonts w:ascii="Calibri" w:hAnsi="Calibri" w:cs="Arial"/>
                  <w:b/>
                  <w:bCs/>
                  <w:sz w:val="22"/>
                  <w:szCs w:val="22"/>
                  <w:lang w:bidi="ne-NP"/>
                </w:rPr>
                <w:t>Market Survey</w:t>
              </w:r>
            </w:ins>
          </w:p>
        </w:tc>
        <w:tc>
          <w:tcPr>
            <w:tcW w:w="1710" w:type="dxa"/>
            <w:tcBorders>
              <w:top w:val="single" w:sz="4" w:space="0" w:color="auto"/>
              <w:left w:val="nil"/>
              <w:bottom w:val="single" w:sz="4" w:space="0" w:color="auto"/>
              <w:right w:val="single" w:sz="4" w:space="0" w:color="auto"/>
            </w:tcBorders>
            <w:shd w:val="clear" w:color="auto" w:fill="auto"/>
            <w:noWrap/>
            <w:vAlign w:val="bottom"/>
          </w:tcPr>
          <w:p w:rsidR="007A3470" w:rsidRPr="00C101D8" w:rsidRDefault="007A3470" w:rsidP="0031631E">
            <w:pPr>
              <w:spacing w:line="300" w:lineRule="auto"/>
              <w:jc w:val="center"/>
              <w:rPr>
                <w:ins w:id="312" w:author="user" w:date="2012-02-29T14:47:00Z"/>
                <w:rFonts w:ascii="Calibri" w:hAnsi="Calibri" w:cs="Calibri"/>
                <w:b/>
                <w:bCs/>
                <w:sz w:val="22"/>
                <w:szCs w:val="22"/>
                <w:lang w:bidi="ne-NP"/>
              </w:rPr>
            </w:pPr>
            <w:ins w:id="313" w:author="user" w:date="2012-02-29T14:47:00Z">
              <w:r w:rsidRPr="00C101D8">
                <w:rPr>
                  <w:rFonts w:ascii="Calibri" w:hAnsi="Calibri" w:cs="Arial"/>
                  <w:b/>
                  <w:bCs/>
                  <w:sz w:val="22"/>
                  <w:szCs w:val="22"/>
                  <w:lang w:bidi="ne-NP"/>
                </w:rPr>
                <w:t>PRA Meetings</w:t>
              </w:r>
            </w:ins>
          </w:p>
        </w:tc>
      </w:tr>
      <w:tr w:rsidR="007A3470" w:rsidRPr="00C101D8" w:rsidTr="0031631E">
        <w:trPr>
          <w:trHeight w:val="300"/>
          <w:ins w:id="314" w:author="user" w:date="2012-02-29T14:47:00Z"/>
        </w:trPr>
        <w:tc>
          <w:tcPr>
            <w:tcW w:w="2620" w:type="dxa"/>
            <w:tcBorders>
              <w:top w:val="nil"/>
              <w:left w:val="single" w:sz="4" w:space="0" w:color="auto"/>
              <w:bottom w:val="single" w:sz="4" w:space="0" w:color="auto"/>
              <w:right w:val="single" w:sz="4" w:space="0" w:color="auto"/>
            </w:tcBorders>
            <w:shd w:val="clear" w:color="auto" w:fill="auto"/>
            <w:noWrap/>
            <w:vAlign w:val="bottom"/>
          </w:tcPr>
          <w:p w:rsidR="007A3470" w:rsidRPr="00C101D8" w:rsidRDefault="007A3470" w:rsidP="0031631E">
            <w:pPr>
              <w:spacing w:line="300" w:lineRule="auto"/>
              <w:rPr>
                <w:ins w:id="315" w:author="user" w:date="2012-02-29T14:47:00Z"/>
                <w:rFonts w:ascii="Calibri" w:hAnsi="Calibri" w:cs="Calibri"/>
                <w:sz w:val="22"/>
                <w:szCs w:val="22"/>
                <w:lang w:bidi="ne-NP"/>
              </w:rPr>
            </w:pPr>
            <w:smartTag w:uri="urn:schemas-microsoft-com:office:smarttags" w:element="place">
              <w:smartTag w:uri="urn:schemas-microsoft-com:office:smarttags" w:element="PlaceName">
                <w:ins w:id="316" w:author="user" w:date="2012-02-29T14:47:00Z">
                  <w:r w:rsidRPr="00C101D8">
                    <w:rPr>
                      <w:rFonts w:ascii="Calibri" w:hAnsi="Calibri" w:cs="Arial"/>
                      <w:sz w:val="22"/>
                      <w:szCs w:val="22"/>
                      <w:lang w:bidi="ne-NP"/>
                    </w:rPr>
                    <w:t>Hetauda</w:t>
                  </w:r>
                </w:ins>
              </w:smartTag>
              <w:ins w:id="317" w:author="user" w:date="2012-02-29T14:47:00Z">
                <w:r w:rsidRPr="00C101D8">
                  <w:rPr>
                    <w:rFonts w:ascii="Calibri" w:hAnsi="Calibri" w:cs="Arial"/>
                    <w:sz w:val="22"/>
                    <w:szCs w:val="22"/>
                    <w:lang w:bidi="ne-NP"/>
                  </w:rPr>
                  <w:t xml:space="preserve"> </w:t>
                </w:r>
                <w:smartTag w:uri="urn:schemas-microsoft-com:office:smarttags" w:element="PlaceType">
                  <w:r w:rsidRPr="00C101D8">
                    <w:rPr>
                      <w:rFonts w:ascii="Calibri" w:hAnsi="Calibri" w:cs="Arial"/>
                      <w:sz w:val="22"/>
                      <w:szCs w:val="22"/>
                      <w:lang w:bidi="ne-NP"/>
                    </w:rPr>
                    <w:t>Municipality</w:t>
                  </w:r>
                </w:smartTag>
              </w:ins>
            </w:smartTag>
            <w:ins w:id="318" w:author="user" w:date="2012-02-29T14:47:00Z">
              <w:r w:rsidRPr="00C101D8">
                <w:rPr>
                  <w:rFonts w:ascii="Calibri" w:hAnsi="Calibri" w:cs="Arial"/>
                  <w:sz w:val="22"/>
                  <w:szCs w:val="22"/>
                  <w:lang w:bidi="ne-NP"/>
                </w:rPr>
                <w:t xml:space="preserve"> </w:t>
              </w:r>
            </w:ins>
          </w:p>
        </w:tc>
        <w:tc>
          <w:tcPr>
            <w:tcW w:w="2429" w:type="dxa"/>
            <w:tcBorders>
              <w:top w:val="nil"/>
              <w:left w:val="nil"/>
              <w:bottom w:val="single" w:sz="4" w:space="0" w:color="auto"/>
              <w:right w:val="single" w:sz="4" w:space="0" w:color="auto"/>
            </w:tcBorders>
            <w:shd w:val="clear" w:color="auto" w:fill="auto"/>
            <w:noWrap/>
            <w:vAlign w:val="bottom"/>
          </w:tcPr>
          <w:p w:rsidR="007A3470" w:rsidRPr="00C101D8" w:rsidRDefault="007A3470" w:rsidP="0031631E">
            <w:pPr>
              <w:spacing w:line="300" w:lineRule="auto"/>
              <w:jc w:val="center"/>
              <w:rPr>
                <w:ins w:id="319" w:author="user" w:date="2012-02-29T14:47:00Z"/>
                <w:rFonts w:ascii="Calibri" w:hAnsi="Calibri" w:cs="Calibri"/>
                <w:sz w:val="22"/>
                <w:szCs w:val="22"/>
                <w:lang w:bidi="ne-NP"/>
              </w:rPr>
            </w:pPr>
            <w:ins w:id="320" w:author="user" w:date="2012-02-29T14:47:00Z">
              <w:r w:rsidRPr="00C101D8">
                <w:rPr>
                  <w:rFonts w:ascii="Calibri" w:hAnsi="Calibri" w:cs="Arial"/>
                  <w:sz w:val="22"/>
                  <w:szCs w:val="22"/>
                  <w:lang w:bidi="ne-NP"/>
                </w:rPr>
                <w:t>7</w:t>
              </w:r>
            </w:ins>
          </w:p>
        </w:tc>
        <w:tc>
          <w:tcPr>
            <w:tcW w:w="1710" w:type="dxa"/>
            <w:tcBorders>
              <w:top w:val="nil"/>
              <w:left w:val="nil"/>
              <w:bottom w:val="single" w:sz="4" w:space="0" w:color="auto"/>
              <w:right w:val="single" w:sz="4" w:space="0" w:color="auto"/>
            </w:tcBorders>
            <w:shd w:val="clear" w:color="auto" w:fill="auto"/>
            <w:noWrap/>
            <w:vAlign w:val="bottom"/>
          </w:tcPr>
          <w:p w:rsidR="007A3470" w:rsidRPr="00C101D8" w:rsidRDefault="007A3470" w:rsidP="0031631E">
            <w:pPr>
              <w:spacing w:line="300" w:lineRule="auto"/>
              <w:jc w:val="center"/>
              <w:rPr>
                <w:ins w:id="321" w:author="user" w:date="2012-02-29T14:47:00Z"/>
                <w:rFonts w:ascii="Calibri" w:hAnsi="Calibri" w:cs="Calibri"/>
                <w:sz w:val="22"/>
                <w:szCs w:val="22"/>
                <w:lang w:bidi="ne-NP"/>
              </w:rPr>
            </w:pPr>
            <w:ins w:id="322" w:author="user" w:date="2012-02-29T14:47:00Z">
              <w:r w:rsidRPr="00C101D8">
                <w:rPr>
                  <w:rFonts w:ascii="Calibri" w:hAnsi="Calibri" w:cs="Arial"/>
                  <w:sz w:val="22"/>
                  <w:szCs w:val="22"/>
                  <w:lang w:bidi="ne-NP"/>
                </w:rPr>
                <w:t>1</w:t>
              </w:r>
            </w:ins>
          </w:p>
        </w:tc>
        <w:tc>
          <w:tcPr>
            <w:tcW w:w="1710" w:type="dxa"/>
            <w:tcBorders>
              <w:top w:val="nil"/>
              <w:left w:val="nil"/>
              <w:bottom w:val="single" w:sz="4" w:space="0" w:color="auto"/>
              <w:right w:val="single" w:sz="4" w:space="0" w:color="auto"/>
            </w:tcBorders>
            <w:shd w:val="clear" w:color="auto" w:fill="auto"/>
            <w:noWrap/>
            <w:vAlign w:val="bottom"/>
          </w:tcPr>
          <w:p w:rsidR="007A3470" w:rsidRPr="00C101D8" w:rsidRDefault="007A3470" w:rsidP="0031631E">
            <w:pPr>
              <w:spacing w:line="300" w:lineRule="auto"/>
              <w:jc w:val="center"/>
              <w:rPr>
                <w:ins w:id="323" w:author="user" w:date="2012-02-29T14:47:00Z"/>
                <w:rFonts w:ascii="Calibri" w:hAnsi="Calibri" w:cs="Calibri"/>
                <w:sz w:val="22"/>
                <w:szCs w:val="22"/>
                <w:lang w:bidi="ne-NP"/>
              </w:rPr>
            </w:pPr>
            <w:ins w:id="324" w:author="user" w:date="2012-02-29T14:47:00Z">
              <w:r w:rsidRPr="00C101D8">
                <w:rPr>
                  <w:rFonts w:ascii="Calibri" w:hAnsi="Calibri" w:cs="Arial"/>
                  <w:sz w:val="22"/>
                  <w:szCs w:val="22"/>
                  <w:lang w:bidi="ne-NP"/>
                </w:rPr>
                <w:t>1</w:t>
              </w:r>
            </w:ins>
          </w:p>
        </w:tc>
      </w:tr>
      <w:tr w:rsidR="007A3470" w:rsidRPr="00C101D8" w:rsidTr="0031631E">
        <w:trPr>
          <w:trHeight w:val="300"/>
          <w:ins w:id="325" w:author="user" w:date="2012-02-29T14:47:00Z"/>
        </w:trPr>
        <w:tc>
          <w:tcPr>
            <w:tcW w:w="2620" w:type="dxa"/>
            <w:tcBorders>
              <w:top w:val="nil"/>
              <w:left w:val="single" w:sz="4" w:space="0" w:color="auto"/>
              <w:bottom w:val="single" w:sz="4" w:space="0" w:color="auto"/>
              <w:right w:val="single" w:sz="4" w:space="0" w:color="auto"/>
            </w:tcBorders>
            <w:shd w:val="clear" w:color="auto" w:fill="auto"/>
            <w:noWrap/>
            <w:vAlign w:val="bottom"/>
          </w:tcPr>
          <w:p w:rsidR="007A3470" w:rsidRPr="00C101D8" w:rsidRDefault="007A3470" w:rsidP="0031631E">
            <w:pPr>
              <w:spacing w:line="300" w:lineRule="auto"/>
              <w:rPr>
                <w:ins w:id="326" w:author="user" w:date="2012-02-29T14:47:00Z"/>
                <w:rFonts w:ascii="Calibri" w:hAnsi="Calibri" w:cs="Calibri"/>
                <w:sz w:val="22"/>
                <w:szCs w:val="22"/>
                <w:lang w:bidi="ne-NP"/>
              </w:rPr>
            </w:pPr>
            <w:ins w:id="327" w:author="user" w:date="2012-02-29T14:47:00Z">
              <w:r w:rsidRPr="00C101D8">
                <w:rPr>
                  <w:rFonts w:ascii="Calibri" w:hAnsi="Calibri" w:cs="Calibri"/>
                  <w:sz w:val="22"/>
                  <w:szCs w:val="22"/>
                  <w:lang w:bidi="ne-NP"/>
                </w:rPr>
                <w:t>Basamadi</w:t>
              </w:r>
            </w:ins>
          </w:p>
        </w:tc>
        <w:tc>
          <w:tcPr>
            <w:tcW w:w="2429" w:type="dxa"/>
            <w:tcBorders>
              <w:top w:val="nil"/>
              <w:left w:val="nil"/>
              <w:bottom w:val="single" w:sz="4" w:space="0" w:color="auto"/>
              <w:right w:val="single" w:sz="4" w:space="0" w:color="auto"/>
            </w:tcBorders>
            <w:shd w:val="clear" w:color="auto" w:fill="auto"/>
            <w:noWrap/>
            <w:vAlign w:val="bottom"/>
          </w:tcPr>
          <w:p w:rsidR="007A3470" w:rsidRPr="00C101D8" w:rsidRDefault="007A3470" w:rsidP="0031631E">
            <w:pPr>
              <w:spacing w:line="300" w:lineRule="auto"/>
              <w:jc w:val="center"/>
              <w:rPr>
                <w:ins w:id="328" w:author="user" w:date="2012-02-29T14:47:00Z"/>
                <w:rFonts w:ascii="Calibri" w:hAnsi="Calibri" w:cs="Calibri"/>
                <w:sz w:val="22"/>
                <w:szCs w:val="22"/>
                <w:lang w:bidi="ne-NP"/>
              </w:rPr>
            </w:pPr>
            <w:ins w:id="329" w:author="user" w:date="2012-02-29T14:47:00Z">
              <w:r w:rsidRPr="00C101D8">
                <w:rPr>
                  <w:rFonts w:ascii="Calibri" w:hAnsi="Calibri" w:cs="Arial"/>
                  <w:sz w:val="22"/>
                  <w:szCs w:val="22"/>
                  <w:lang w:bidi="ne-NP"/>
                </w:rPr>
                <w:t>27</w:t>
              </w:r>
            </w:ins>
          </w:p>
        </w:tc>
        <w:tc>
          <w:tcPr>
            <w:tcW w:w="1710" w:type="dxa"/>
            <w:tcBorders>
              <w:top w:val="nil"/>
              <w:left w:val="nil"/>
              <w:bottom w:val="single" w:sz="4" w:space="0" w:color="auto"/>
              <w:right w:val="single" w:sz="4" w:space="0" w:color="auto"/>
            </w:tcBorders>
            <w:shd w:val="clear" w:color="auto" w:fill="auto"/>
            <w:noWrap/>
            <w:vAlign w:val="bottom"/>
          </w:tcPr>
          <w:p w:rsidR="007A3470" w:rsidRPr="00C101D8" w:rsidRDefault="007A3470" w:rsidP="0031631E">
            <w:pPr>
              <w:spacing w:line="300" w:lineRule="auto"/>
              <w:jc w:val="center"/>
              <w:rPr>
                <w:ins w:id="330" w:author="user" w:date="2012-02-29T14:47:00Z"/>
                <w:rFonts w:ascii="Calibri" w:hAnsi="Calibri" w:cs="Calibri"/>
                <w:sz w:val="22"/>
                <w:szCs w:val="22"/>
                <w:lang w:bidi="ne-NP"/>
              </w:rPr>
            </w:pPr>
            <w:ins w:id="331" w:author="user" w:date="2012-02-29T14:47:00Z">
              <w:r w:rsidRPr="00C101D8">
                <w:rPr>
                  <w:rFonts w:ascii="Calibri" w:hAnsi="Calibri" w:cs="Arial"/>
                  <w:sz w:val="22"/>
                  <w:szCs w:val="22"/>
                  <w:lang w:bidi="ne-NP"/>
                </w:rPr>
                <w:t>1</w:t>
              </w:r>
            </w:ins>
          </w:p>
        </w:tc>
        <w:tc>
          <w:tcPr>
            <w:tcW w:w="1710" w:type="dxa"/>
            <w:tcBorders>
              <w:top w:val="nil"/>
              <w:left w:val="nil"/>
              <w:bottom w:val="single" w:sz="4" w:space="0" w:color="auto"/>
              <w:right w:val="single" w:sz="4" w:space="0" w:color="auto"/>
            </w:tcBorders>
            <w:shd w:val="clear" w:color="auto" w:fill="auto"/>
            <w:noWrap/>
            <w:vAlign w:val="bottom"/>
          </w:tcPr>
          <w:p w:rsidR="007A3470" w:rsidRPr="00C101D8" w:rsidRDefault="007A3470" w:rsidP="0031631E">
            <w:pPr>
              <w:spacing w:line="300" w:lineRule="auto"/>
              <w:jc w:val="center"/>
              <w:rPr>
                <w:ins w:id="332" w:author="user" w:date="2012-02-29T14:47:00Z"/>
                <w:rFonts w:ascii="Calibri" w:hAnsi="Calibri" w:cs="Calibri"/>
                <w:sz w:val="22"/>
                <w:szCs w:val="22"/>
                <w:lang w:bidi="ne-NP"/>
              </w:rPr>
            </w:pPr>
            <w:ins w:id="333" w:author="user" w:date="2012-02-29T14:47:00Z">
              <w:r w:rsidRPr="00C101D8">
                <w:rPr>
                  <w:rFonts w:ascii="Calibri" w:hAnsi="Calibri" w:cs="Arial"/>
                  <w:sz w:val="22"/>
                  <w:szCs w:val="22"/>
                  <w:lang w:bidi="ne-NP"/>
                </w:rPr>
                <w:t>1</w:t>
              </w:r>
            </w:ins>
          </w:p>
        </w:tc>
      </w:tr>
      <w:tr w:rsidR="007A3470" w:rsidRPr="00C101D8" w:rsidTr="0031631E">
        <w:trPr>
          <w:trHeight w:val="300"/>
          <w:ins w:id="334" w:author="user" w:date="2012-02-29T14:47:00Z"/>
        </w:trPr>
        <w:tc>
          <w:tcPr>
            <w:tcW w:w="2620" w:type="dxa"/>
            <w:tcBorders>
              <w:top w:val="nil"/>
              <w:left w:val="single" w:sz="4" w:space="0" w:color="auto"/>
              <w:bottom w:val="single" w:sz="4" w:space="0" w:color="auto"/>
              <w:right w:val="single" w:sz="4" w:space="0" w:color="auto"/>
            </w:tcBorders>
            <w:shd w:val="clear" w:color="auto" w:fill="auto"/>
            <w:noWrap/>
            <w:vAlign w:val="bottom"/>
          </w:tcPr>
          <w:p w:rsidR="007A3470" w:rsidRPr="00C101D8" w:rsidRDefault="007A3470" w:rsidP="0031631E">
            <w:pPr>
              <w:spacing w:line="300" w:lineRule="auto"/>
              <w:rPr>
                <w:ins w:id="335" w:author="user" w:date="2012-02-29T14:47:00Z"/>
                <w:rFonts w:ascii="Calibri" w:hAnsi="Calibri" w:cs="Calibri"/>
                <w:sz w:val="22"/>
                <w:szCs w:val="22"/>
                <w:lang w:bidi="ne-NP"/>
              </w:rPr>
            </w:pPr>
            <w:ins w:id="336" w:author="user" w:date="2012-02-29T14:47:00Z">
              <w:r w:rsidRPr="00C101D8">
                <w:rPr>
                  <w:rFonts w:ascii="Calibri" w:hAnsi="Calibri" w:cs="Calibri"/>
                  <w:sz w:val="22"/>
                  <w:szCs w:val="22"/>
                  <w:lang w:bidi="ne-NP"/>
                </w:rPr>
                <w:t>Manahari</w:t>
              </w:r>
            </w:ins>
          </w:p>
        </w:tc>
        <w:tc>
          <w:tcPr>
            <w:tcW w:w="2429" w:type="dxa"/>
            <w:tcBorders>
              <w:top w:val="nil"/>
              <w:left w:val="nil"/>
              <w:bottom w:val="single" w:sz="4" w:space="0" w:color="auto"/>
              <w:right w:val="single" w:sz="4" w:space="0" w:color="auto"/>
            </w:tcBorders>
            <w:shd w:val="clear" w:color="auto" w:fill="auto"/>
            <w:noWrap/>
            <w:vAlign w:val="bottom"/>
          </w:tcPr>
          <w:p w:rsidR="007A3470" w:rsidRPr="00C101D8" w:rsidRDefault="007A3470" w:rsidP="0031631E">
            <w:pPr>
              <w:spacing w:line="300" w:lineRule="auto"/>
              <w:jc w:val="center"/>
              <w:rPr>
                <w:ins w:id="337" w:author="user" w:date="2012-02-29T14:47:00Z"/>
                <w:rFonts w:ascii="Calibri" w:hAnsi="Calibri" w:cs="Calibri"/>
                <w:sz w:val="22"/>
                <w:szCs w:val="22"/>
                <w:lang w:bidi="ne-NP"/>
              </w:rPr>
            </w:pPr>
            <w:ins w:id="338" w:author="user" w:date="2012-02-29T14:47:00Z">
              <w:r w:rsidRPr="00C101D8">
                <w:rPr>
                  <w:rFonts w:ascii="Calibri" w:hAnsi="Calibri" w:cs="Arial"/>
                  <w:sz w:val="22"/>
                  <w:szCs w:val="22"/>
                  <w:lang w:bidi="ne-NP"/>
                </w:rPr>
                <w:t>51</w:t>
              </w:r>
            </w:ins>
          </w:p>
        </w:tc>
        <w:tc>
          <w:tcPr>
            <w:tcW w:w="1710" w:type="dxa"/>
            <w:tcBorders>
              <w:top w:val="nil"/>
              <w:left w:val="nil"/>
              <w:bottom w:val="single" w:sz="4" w:space="0" w:color="auto"/>
              <w:right w:val="single" w:sz="4" w:space="0" w:color="auto"/>
            </w:tcBorders>
            <w:shd w:val="clear" w:color="auto" w:fill="auto"/>
            <w:noWrap/>
            <w:vAlign w:val="bottom"/>
          </w:tcPr>
          <w:p w:rsidR="007A3470" w:rsidRPr="00C101D8" w:rsidRDefault="007A3470" w:rsidP="0031631E">
            <w:pPr>
              <w:spacing w:line="300" w:lineRule="auto"/>
              <w:jc w:val="center"/>
              <w:rPr>
                <w:ins w:id="339" w:author="user" w:date="2012-02-29T14:47:00Z"/>
                <w:rFonts w:ascii="Calibri" w:hAnsi="Calibri" w:cs="Calibri"/>
                <w:sz w:val="22"/>
                <w:szCs w:val="22"/>
                <w:lang w:bidi="ne-NP"/>
              </w:rPr>
            </w:pPr>
            <w:ins w:id="340" w:author="user" w:date="2012-02-29T14:47:00Z">
              <w:r w:rsidRPr="00C101D8">
                <w:rPr>
                  <w:rFonts w:ascii="Calibri" w:hAnsi="Calibri" w:cs="Arial"/>
                  <w:sz w:val="22"/>
                  <w:szCs w:val="22"/>
                  <w:lang w:bidi="ne-NP"/>
                </w:rPr>
                <w:t>1</w:t>
              </w:r>
            </w:ins>
          </w:p>
        </w:tc>
        <w:tc>
          <w:tcPr>
            <w:tcW w:w="1710" w:type="dxa"/>
            <w:tcBorders>
              <w:top w:val="nil"/>
              <w:left w:val="nil"/>
              <w:bottom w:val="single" w:sz="4" w:space="0" w:color="auto"/>
              <w:right w:val="single" w:sz="4" w:space="0" w:color="auto"/>
            </w:tcBorders>
            <w:shd w:val="clear" w:color="auto" w:fill="auto"/>
            <w:noWrap/>
            <w:vAlign w:val="bottom"/>
          </w:tcPr>
          <w:p w:rsidR="007A3470" w:rsidRPr="00C101D8" w:rsidRDefault="007A3470" w:rsidP="0031631E">
            <w:pPr>
              <w:widowControl w:val="0"/>
              <w:adjustRightInd w:val="0"/>
              <w:spacing w:line="300" w:lineRule="auto"/>
              <w:jc w:val="center"/>
              <w:textAlignment w:val="baseline"/>
              <w:rPr>
                <w:ins w:id="341" w:author="user" w:date="2012-02-29T14:47:00Z"/>
                <w:rFonts w:ascii="Calibri" w:hAnsi="Calibri" w:cs="Calibri"/>
                <w:sz w:val="22"/>
                <w:szCs w:val="22"/>
                <w:lang w:bidi="ne-NP"/>
              </w:rPr>
            </w:pPr>
            <w:ins w:id="342" w:author="user" w:date="2012-02-29T14:47:00Z">
              <w:r w:rsidRPr="00C101D8">
                <w:rPr>
                  <w:rFonts w:ascii="Calibri" w:hAnsi="Calibri" w:cs="Arial"/>
                  <w:sz w:val="22"/>
                  <w:szCs w:val="22"/>
                  <w:lang w:bidi="ne-NP"/>
                </w:rPr>
                <w:t>1</w:t>
              </w:r>
            </w:ins>
          </w:p>
        </w:tc>
      </w:tr>
      <w:tr w:rsidR="007A3470" w:rsidRPr="00C101D8" w:rsidTr="0031631E">
        <w:trPr>
          <w:trHeight w:val="300"/>
          <w:ins w:id="343" w:author="user" w:date="2012-02-29T14:47:00Z"/>
        </w:trPr>
        <w:tc>
          <w:tcPr>
            <w:tcW w:w="2620" w:type="dxa"/>
            <w:tcBorders>
              <w:top w:val="nil"/>
              <w:left w:val="single" w:sz="4" w:space="0" w:color="auto"/>
              <w:bottom w:val="single" w:sz="4" w:space="0" w:color="auto"/>
              <w:right w:val="single" w:sz="4" w:space="0" w:color="auto"/>
            </w:tcBorders>
            <w:shd w:val="clear" w:color="auto" w:fill="auto"/>
            <w:noWrap/>
            <w:vAlign w:val="bottom"/>
          </w:tcPr>
          <w:p w:rsidR="007A3470" w:rsidRPr="00C101D8" w:rsidRDefault="007A3470" w:rsidP="0031631E">
            <w:pPr>
              <w:spacing w:line="300" w:lineRule="auto"/>
              <w:rPr>
                <w:ins w:id="344" w:author="user" w:date="2012-02-29T14:47:00Z"/>
                <w:rFonts w:ascii="Calibri" w:hAnsi="Calibri" w:cs="Calibri"/>
                <w:sz w:val="22"/>
                <w:szCs w:val="22"/>
                <w:lang w:bidi="ne-NP"/>
              </w:rPr>
            </w:pPr>
            <w:ins w:id="345" w:author="user" w:date="2012-02-29T14:47:00Z">
              <w:r w:rsidRPr="00C101D8">
                <w:rPr>
                  <w:rFonts w:ascii="Calibri" w:hAnsi="Calibri" w:cs="Arial"/>
                  <w:sz w:val="22"/>
                  <w:szCs w:val="22"/>
                  <w:lang w:bidi="ne-NP"/>
                </w:rPr>
                <w:t>Piple</w:t>
              </w:r>
            </w:ins>
          </w:p>
        </w:tc>
        <w:tc>
          <w:tcPr>
            <w:tcW w:w="2429" w:type="dxa"/>
            <w:tcBorders>
              <w:top w:val="nil"/>
              <w:left w:val="nil"/>
              <w:bottom w:val="single" w:sz="4" w:space="0" w:color="auto"/>
              <w:right w:val="single" w:sz="4" w:space="0" w:color="auto"/>
            </w:tcBorders>
            <w:shd w:val="clear" w:color="auto" w:fill="auto"/>
            <w:noWrap/>
            <w:vAlign w:val="bottom"/>
          </w:tcPr>
          <w:p w:rsidR="007A3470" w:rsidRPr="00C101D8" w:rsidRDefault="007A3470" w:rsidP="0031631E">
            <w:pPr>
              <w:spacing w:line="300" w:lineRule="auto"/>
              <w:jc w:val="center"/>
              <w:rPr>
                <w:ins w:id="346" w:author="user" w:date="2012-02-29T14:47:00Z"/>
                <w:rFonts w:ascii="Calibri" w:hAnsi="Calibri" w:cs="Calibri"/>
                <w:sz w:val="22"/>
                <w:szCs w:val="22"/>
                <w:lang w:bidi="ne-NP"/>
              </w:rPr>
            </w:pPr>
            <w:ins w:id="347" w:author="user" w:date="2012-02-29T14:47:00Z">
              <w:r w:rsidRPr="00C101D8">
                <w:rPr>
                  <w:rFonts w:ascii="Calibri" w:hAnsi="Calibri" w:cs="Arial"/>
                  <w:sz w:val="22"/>
                  <w:szCs w:val="22"/>
                  <w:lang w:bidi="ne-NP"/>
                </w:rPr>
                <w:t>14</w:t>
              </w:r>
            </w:ins>
          </w:p>
        </w:tc>
        <w:tc>
          <w:tcPr>
            <w:tcW w:w="1710" w:type="dxa"/>
            <w:tcBorders>
              <w:top w:val="nil"/>
              <w:left w:val="nil"/>
              <w:bottom w:val="single" w:sz="4" w:space="0" w:color="auto"/>
              <w:right w:val="single" w:sz="4" w:space="0" w:color="auto"/>
            </w:tcBorders>
            <w:shd w:val="clear" w:color="auto" w:fill="auto"/>
            <w:noWrap/>
            <w:vAlign w:val="bottom"/>
          </w:tcPr>
          <w:p w:rsidR="007A3470" w:rsidRPr="00C101D8" w:rsidRDefault="007A3470" w:rsidP="0031631E">
            <w:pPr>
              <w:spacing w:line="300" w:lineRule="auto"/>
              <w:jc w:val="center"/>
              <w:rPr>
                <w:ins w:id="348" w:author="user" w:date="2012-02-29T14:47:00Z"/>
                <w:rFonts w:ascii="Calibri" w:hAnsi="Calibri" w:cs="Calibri"/>
                <w:sz w:val="22"/>
                <w:szCs w:val="22"/>
                <w:lang w:bidi="ne-NP"/>
              </w:rPr>
            </w:pPr>
            <w:ins w:id="349" w:author="user" w:date="2012-02-29T14:47:00Z">
              <w:r w:rsidRPr="00C101D8">
                <w:rPr>
                  <w:rFonts w:ascii="Calibri" w:hAnsi="Calibri" w:cs="Arial"/>
                  <w:sz w:val="22"/>
                  <w:szCs w:val="22"/>
                  <w:lang w:bidi="ne-NP"/>
                </w:rPr>
                <w:t>1</w:t>
              </w:r>
            </w:ins>
          </w:p>
        </w:tc>
        <w:tc>
          <w:tcPr>
            <w:tcW w:w="1710" w:type="dxa"/>
            <w:tcBorders>
              <w:top w:val="nil"/>
              <w:left w:val="nil"/>
              <w:bottom w:val="single" w:sz="4" w:space="0" w:color="auto"/>
              <w:right w:val="single" w:sz="4" w:space="0" w:color="auto"/>
            </w:tcBorders>
            <w:shd w:val="clear" w:color="auto" w:fill="auto"/>
            <w:noWrap/>
            <w:vAlign w:val="bottom"/>
          </w:tcPr>
          <w:p w:rsidR="007A3470" w:rsidRPr="00C101D8" w:rsidRDefault="007A3470" w:rsidP="0031631E">
            <w:pPr>
              <w:spacing w:line="300" w:lineRule="auto"/>
              <w:jc w:val="center"/>
              <w:rPr>
                <w:ins w:id="350" w:author="user" w:date="2012-02-29T14:47:00Z"/>
                <w:rFonts w:ascii="Calibri" w:hAnsi="Calibri" w:cs="Calibri"/>
                <w:sz w:val="22"/>
                <w:szCs w:val="22"/>
                <w:lang w:bidi="ne-NP"/>
              </w:rPr>
            </w:pPr>
            <w:ins w:id="351" w:author="user" w:date="2012-02-29T14:47:00Z">
              <w:r w:rsidRPr="00C101D8">
                <w:rPr>
                  <w:rFonts w:ascii="Calibri" w:hAnsi="Calibri" w:cs="Arial"/>
                  <w:sz w:val="22"/>
                  <w:szCs w:val="22"/>
                  <w:lang w:bidi="ne-NP"/>
                </w:rPr>
                <w:t>1</w:t>
              </w:r>
            </w:ins>
          </w:p>
        </w:tc>
      </w:tr>
      <w:tr w:rsidR="007A3470" w:rsidRPr="00C101D8" w:rsidTr="0031631E">
        <w:trPr>
          <w:trHeight w:val="300"/>
          <w:ins w:id="352" w:author="user" w:date="2012-02-29T14:47:00Z"/>
        </w:trPr>
        <w:tc>
          <w:tcPr>
            <w:tcW w:w="2620" w:type="dxa"/>
            <w:tcBorders>
              <w:top w:val="nil"/>
              <w:left w:val="single" w:sz="4" w:space="0" w:color="auto"/>
              <w:bottom w:val="single" w:sz="4" w:space="0" w:color="auto"/>
              <w:right w:val="single" w:sz="4" w:space="0" w:color="auto"/>
            </w:tcBorders>
            <w:shd w:val="clear" w:color="auto" w:fill="auto"/>
            <w:noWrap/>
            <w:vAlign w:val="bottom"/>
          </w:tcPr>
          <w:p w:rsidR="007A3470" w:rsidRPr="00C101D8" w:rsidRDefault="007A3470" w:rsidP="0031631E">
            <w:pPr>
              <w:spacing w:line="300" w:lineRule="auto"/>
              <w:rPr>
                <w:ins w:id="353" w:author="user" w:date="2012-02-29T14:47:00Z"/>
                <w:rFonts w:ascii="Calibri" w:hAnsi="Calibri" w:cs="Calibri"/>
                <w:sz w:val="22"/>
                <w:szCs w:val="22"/>
                <w:lang w:bidi="ne-NP"/>
              </w:rPr>
            </w:pPr>
            <w:ins w:id="354" w:author="user" w:date="2012-02-29T14:47:00Z">
              <w:r w:rsidRPr="00C101D8">
                <w:rPr>
                  <w:rFonts w:ascii="Calibri" w:hAnsi="Calibri" w:cs="Arial"/>
                  <w:sz w:val="22"/>
                  <w:szCs w:val="22"/>
                  <w:lang w:bidi="ne-NP"/>
                </w:rPr>
                <w:t>Bhandara</w:t>
              </w:r>
            </w:ins>
          </w:p>
        </w:tc>
        <w:tc>
          <w:tcPr>
            <w:tcW w:w="2429" w:type="dxa"/>
            <w:tcBorders>
              <w:top w:val="nil"/>
              <w:left w:val="nil"/>
              <w:bottom w:val="single" w:sz="4" w:space="0" w:color="auto"/>
              <w:right w:val="single" w:sz="4" w:space="0" w:color="auto"/>
            </w:tcBorders>
            <w:shd w:val="clear" w:color="auto" w:fill="auto"/>
            <w:noWrap/>
            <w:vAlign w:val="bottom"/>
          </w:tcPr>
          <w:p w:rsidR="007A3470" w:rsidRPr="00C101D8" w:rsidRDefault="007A3470" w:rsidP="0031631E">
            <w:pPr>
              <w:spacing w:line="300" w:lineRule="auto"/>
              <w:jc w:val="center"/>
              <w:rPr>
                <w:ins w:id="355" w:author="user" w:date="2012-02-29T14:47:00Z"/>
                <w:rFonts w:ascii="Calibri" w:hAnsi="Calibri" w:cs="Calibri"/>
                <w:sz w:val="22"/>
                <w:szCs w:val="22"/>
                <w:lang w:bidi="ne-NP"/>
              </w:rPr>
            </w:pPr>
            <w:ins w:id="356" w:author="user" w:date="2012-02-29T14:47:00Z">
              <w:r w:rsidRPr="00C101D8">
                <w:rPr>
                  <w:rFonts w:ascii="Calibri" w:hAnsi="Calibri" w:cs="Arial"/>
                  <w:sz w:val="22"/>
                  <w:szCs w:val="22"/>
                  <w:lang w:bidi="ne-NP"/>
                </w:rPr>
                <w:t>0</w:t>
              </w:r>
            </w:ins>
          </w:p>
        </w:tc>
        <w:tc>
          <w:tcPr>
            <w:tcW w:w="1710" w:type="dxa"/>
            <w:tcBorders>
              <w:top w:val="nil"/>
              <w:left w:val="nil"/>
              <w:bottom w:val="single" w:sz="4" w:space="0" w:color="auto"/>
              <w:right w:val="single" w:sz="4" w:space="0" w:color="auto"/>
            </w:tcBorders>
            <w:shd w:val="clear" w:color="auto" w:fill="auto"/>
            <w:noWrap/>
            <w:vAlign w:val="bottom"/>
          </w:tcPr>
          <w:p w:rsidR="007A3470" w:rsidRPr="00C101D8" w:rsidRDefault="007A3470" w:rsidP="0031631E">
            <w:pPr>
              <w:spacing w:line="300" w:lineRule="auto"/>
              <w:jc w:val="center"/>
              <w:rPr>
                <w:ins w:id="357" w:author="user" w:date="2012-02-29T14:47:00Z"/>
                <w:rFonts w:ascii="Calibri" w:hAnsi="Calibri" w:cs="Calibri"/>
                <w:sz w:val="22"/>
                <w:szCs w:val="22"/>
                <w:lang w:bidi="ne-NP"/>
              </w:rPr>
            </w:pPr>
            <w:ins w:id="358" w:author="user" w:date="2012-02-29T14:47:00Z">
              <w:r w:rsidRPr="00C101D8">
                <w:rPr>
                  <w:rFonts w:ascii="Calibri" w:hAnsi="Calibri" w:cs="Arial"/>
                  <w:sz w:val="22"/>
                  <w:szCs w:val="22"/>
                  <w:lang w:bidi="ne-NP"/>
                </w:rPr>
                <w:t>1</w:t>
              </w:r>
            </w:ins>
          </w:p>
        </w:tc>
        <w:tc>
          <w:tcPr>
            <w:tcW w:w="1710" w:type="dxa"/>
            <w:tcBorders>
              <w:top w:val="nil"/>
              <w:left w:val="nil"/>
              <w:bottom w:val="single" w:sz="4" w:space="0" w:color="auto"/>
              <w:right w:val="single" w:sz="4" w:space="0" w:color="auto"/>
            </w:tcBorders>
            <w:shd w:val="clear" w:color="auto" w:fill="auto"/>
            <w:noWrap/>
            <w:vAlign w:val="bottom"/>
          </w:tcPr>
          <w:p w:rsidR="007A3470" w:rsidRPr="00C101D8" w:rsidRDefault="007A3470" w:rsidP="0031631E">
            <w:pPr>
              <w:spacing w:line="300" w:lineRule="auto"/>
              <w:jc w:val="center"/>
              <w:rPr>
                <w:ins w:id="359" w:author="user" w:date="2012-02-29T14:47:00Z"/>
                <w:rFonts w:ascii="Calibri" w:hAnsi="Calibri" w:cs="Calibri"/>
                <w:sz w:val="22"/>
                <w:szCs w:val="22"/>
                <w:lang w:bidi="ne-NP"/>
              </w:rPr>
            </w:pPr>
            <w:ins w:id="360" w:author="user" w:date="2012-02-29T14:47:00Z">
              <w:r w:rsidRPr="00C101D8">
                <w:rPr>
                  <w:rFonts w:ascii="Calibri" w:hAnsi="Calibri" w:cs="Arial"/>
                  <w:sz w:val="22"/>
                  <w:szCs w:val="22"/>
                  <w:lang w:bidi="ne-NP"/>
                </w:rPr>
                <w:t>1</w:t>
              </w:r>
            </w:ins>
          </w:p>
        </w:tc>
      </w:tr>
      <w:tr w:rsidR="007A3470" w:rsidRPr="00C101D8" w:rsidTr="0031631E">
        <w:trPr>
          <w:trHeight w:val="300"/>
          <w:ins w:id="361" w:author="user" w:date="2012-02-29T14:47:00Z"/>
        </w:trPr>
        <w:tc>
          <w:tcPr>
            <w:tcW w:w="2620" w:type="dxa"/>
            <w:tcBorders>
              <w:top w:val="nil"/>
              <w:left w:val="single" w:sz="4" w:space="0" w:color="auto"/>
              <w:bottom w:val="single" w:sz="4" w:space="0" w:color="auto"/>
              <w:right w:val="single" w:sz="4" w:space="0" w:color="auto"/>
            </w:tcBorders>
            <w:shd w:val="clear" w:color="auto" w:fill="auto"/>
            <w:noWrap/>
            <w:vAlign w:val="bottom"/>
          </w:tcPr>
          <w:p w:rsidR="007A3470" w:rsidRPr="00C101D8" w:rsidRDefault="007A3470" w:rsidP="0031631E">
            <w:pPr>
              <w:spacing w:line="300" w:lineRule="auto"/>
              <w:rPr>
                <w:ins w:id="362" w:author="user" w:date="2012-02-29T14:47:00Z"/>
                <w:rFonts w:ascii="Calibri" w:hAnsi="Calibri" w:cs="Calibri"/>
                <w:sz w:val="22"/>
                <w:szCs w:val="22"/>
                <w:lang w:bidi="ne-NP"/>
              </w:rPr>
            </w:pPr>
            <w:ins w:id="363" w:author="user" w:date="2012-02-29T14:47:00Z">
              <w:r w:rsidRPr="00C101D8">
                <w:rPr>
                  <w:rFonts w:ascii="Calibri" w:hAnsi="Calibri" w:cs="Arial"/>
                  <w:sz w:val="22"/>
                  <w:szCs w:val="22"/>
                  <w:lang w:bidi="ne-NP"/>
                </w:rPr>
                <w:t>Birendranagar</w:t>
              </w:r>
            </w:ins>
          </w:p>
        </w:tc>
        <w:tc>
          <w:tcPr>
            <w:tcW w:w="2429" w:type="dxa"/>
            <w:tcBorders>
              <w:top w:val="nil"/>
              <w:left w:val="nil"/>
              <w:bottom w:val="single" w:sz="4" w:space="0" w:color="auto"/>
              <w:right w:val="single" w:sz="4" w:space="0" w:color="auto"/>
            </w:tcBorders>
            <w:shd w:val="clear" w:color="auto" w:fill="auto"/>
            <w:noWrap/>
            <w:vAlign w:val="bottom"/>
          </w:tcPr>
          <w:p w:rsidR="007A3470" w:rsidRPr="00C101D8" w:rsidRDefault="007A3470" w:rsidP="0031631E">
            <w:pPr>
              <w:spacing w:line="300" w:lineRule="auto"/>
              <w:jc w:val="center"/>
              <w:rPr>
                <w:ins w:id="364" w:author="user" w:date="2012-02-29T14:47:00Z"/>
                <w:rFonts w:ascii="Calibri" w:hAnsi="Calibri" w:cs="Calibri"/>
                <w:sz w:val="22"/>
                <w:szCs w:val="22"/>
                <w:lang w:bidi="ne-NP"/>
              </w:rPr>
            </w:pPr>
            <w:ins w:id="365" w:author="user" w:date="2012-02-29T14:47:00Z">
              <w:r w:rsidRPr="00C101D8">
                <w:rPr>
                  <w:rFonts w:ascii="Calibri" w:hAnsi="Calibri" w:cs="Arial"/>
                  <w:sz w:val="22"/>
                  <w:szCs w:val="22"/>
                  <w:lang w:bidi="ne-NP"/>
                </w:rPr>
                <w:t>20</w:t>
              </w:r>
            </w:ins>
          </w:p>
        </w:tc>
        <w:tc>
          <w:tcPr>
            <w:tcW w:w="1710" w:type="dxa"/>
            <w:tcBorders>
              <w:top w:val="nil"/>
              <w:left w:val="nil"/>
              <w:bottom w:val="single" w:sz="4" w:space="0" w:color="auto"/>
              <w:right w:val="single" w:sz="4" w:space="0" w:color="auto"/>
            </w:tcBorders>
            <w:shd w:val="clear" w:color="auto" w:fill="auto"/>
            <w:noWrap/>
            <w:vAlign w:val="bottom"/>
          </w:tcPr>
          <w:p w:rsidR="007A3470" w:rsidRPr="00C101D8" w:rsidRDefault="007A3470" w:rsidP="0031631E">
            <w:pPr>
              <w:spacing w:line="300" w:lineRule="auto"/>
              <w:jc w:val="center"/>
              <w:rPr>
                <w:ins w:id="366" w:author="user" w:date="2012-02-29T14:47:00Z"/>
                <w:rFonts w:ascii="Calibri" w:hAnsi="Calibri" w:cs="Calibri"/>
                <w:sz w:val="22"/>
                <w:szCs w:val="22"/>
                <w:lang w:bidi="ne-NP"/>
              </w:rPr>
            </w:pPr>
            <w:ins w:id="367" w:author="user" w:date="2012-02-29T14:47:00Z">
              <w:r w:rsidRPr="00C101D8">
                <w:rPr>
                  <w:rFonts w:ascii="Calibri" w:hAnsi="Calibri" w:cs="Arial"/>
                  <w:sz w:val="22"/>
                  <w:szCs w:val="22"/>
                  <w:lang w:bidi="ne-NP"/>
                </w:rPr>
                <w:t>1</w:t>
              </w:r>
            </w:ins>
          </w:p>
        </w:tc>
        <w:tc>
          <w:tcPr>
            <w:tcW w:w="1710" w:type="dxa"/>
            <w:tcBorders>
              <w:top w:val="nil"/>
              <w:left w:val="nil"/>
              <w:bottom w:val="single" w:sz="4" w:space="0" w:color="auto"/>
              <w:right w:val="single" w:sz="4" w:space="0" w:color="auto"/>
            </w:tcBorders>
            <w:shd w:val="clear" w:color="auto" w:fill="auto"/>
            <w:noWrap/>
            <w:vAlign w:val="bottom"/>
          </w:tcPr>
          <w:p w:rsidR="007A3470" w:rsidRPr="00C101D8" w:rsidRDefault="007A3470" w:rsidP="0031631E">
            <w:pPr>
              <w:widowControl w:val="0"/>
              <w:adjustRightInd w:val="0"/>
              <w:spacing w:line="300" w:lineRule="auto"/>
              <w:jc w:val="center"/>
              <w:textAlignment w:val="baseline"/>
              <w:rPr>
                <w:ins w:id="368" w:author="user" w:date="2012-02-29T14:47:00Z"/>
                <w:rFonts w:ascii="Calibri" w:hAnsi="Calibri" w:cs="Calibri"/>
                <w:sz w:val="22"/>
                <w:szCs w:val="22"/>
                <w:lang w:bidi="ne-NP"/>
              </w:rPr>
            </w:pPr>
            <w:ins w:id="369" w:author="user" w:date="2012-02-29T14:47:00Z">
              <w:r w:rsidRPr="00C101D8">
                <w:rPr>
                  <w:rFonts w:ascii="Calibri" w:hAnsi="Calibri" w:cs="Arial"/>
                  <w:sz w:val="22"/>
                  <w:szCs w:val="22"/>
                  <w:lang w:bidi="ne-NP"/>
                </w:rPr>
                <w:t>1</w:t>
              </w:r>
            </w:ins>
          </w:p>
        </w:tc>
      </w:tr>
      <w:tr w:rsidR="007A3470" w:rsidRPr="00C101D8" w:rsidTr="0031631E">
        <w:trPr>
          <w:trHeight w:val="300"/>
          <w:ins w:id="370" w:author="user" w:date="2012-02-29T14:47:00Z"/>
        </w:trPr>
        <w:tc>
          <w:tcPr>
            <w:tcW w:w="2620" w:type="dxa"/>
            <w:tcBorders>
              <w:top w:val="nil"/>
              <w:left w:val="single" w:sz="4" w:space="0" w:color="auto"/>
              <w:bottom w:val="single" w:sz="4" w:space="0" w:color="auto"/>
              <w:right w:val="single" w:sz="4" w:space="0" w:color="auto"/>
            </w:tcBorders>
            <w:shd w:val="clear" w:color="auto" w:fill="auto"/>
            <w:noWrap/>
            <w:vAlign w:val="bottom"/>
          </w:tcPr>
          <w:p w:rsidR="007A3470" w:rsidRPr="00C101D8" w:rsidRDefault="007A3470" w:rsidP="0031631E">
            <w:pPr>
              <w:spacing w:line="300" w:lineRule="auto"/>
              <w:rPr>
                <w:ins w:id="371" w:author="user" w:date="2012-02-29T14:47:00Z"/>
                <w:rFonts w:ascii="Calibri" w:hAnsi="Calibri" w:cs="Calibri"/>
                <w:sz w:val="22"/>
                <w:szCs w:val="22"/>
                <w:lang w:bidi="ne-NP"/>
              </w:rPr>
            </w:pPr>
            <w:ins w:id="372" w:author="user" w:date="2012-02-29T14:47:00Z">
              <w:r w:rsidRPr="00C101D8">
                <w:rPr>
                  <w:rFonts w:ascii="Calibri" w:hAnsi="Calibri" w:cs="Arial"/>
                  <w:sz w:val="22"/>
                  <w:szCs w:val="22"/>
                  <w:lang w:bidi="ne-NP"/>
                </w:rPr>
                <w:t>Chainpur</w:t>
              </w:r>
            </w:ins>
          </w:p>
        </w:tc>
        <w:tc>
          <w:tcPr>
            <w:tcW w:w="2429" w:type="dxa"/>
            <w:tcBorders>
              <w:top w:val="nil"/>
              <w:left w:val="nil"/>
              <w:bottom w:val="single" w:sz="4" w:space="0" w:color="auto"/>
              <w:right w:val="single" w:sz="4" w:space="0" w:color="auto"/>
            </w:tcBorders>
            <w:shd w:val="clear" w:color="auto" w:fill="auto"/>
            <w:noWrap/>
            <w:vAlign w:val="bottom"/>
          </w:tcPr>
          <w:p w:rsidR="007A3470" w:rsidRPr="00C101D8" w:rsidRDefault="007A3470" w:rsidP="0031631E">
            <w:pPr>
              <w:spacing w:line="300" w:lineRule="auto"/>
              <w:jc w:val="center"/>
              <w:rPr>
                <w:ins w:id="373" w:author="user" w:date="2012-02-29T14:47:00Z"/>
                <w:rFonts w:ascii="Calibri" w:hAnsi="Calibri" w:cs="Calibri"/>
                <w:sz w:val="22"/>
                <w:szCs w:val="22"/>
                <w:lang w:bidi="ne-NP"/>
              </w:rPr>
            </w:pPr>
            <w:ins w:id="374" w:author="user" w:date="2012-02-29T14:47:00Z">
              <w:r w:rsidRPr="00C101D8">
                <w:rPr>
                  <w:rFonts w:ascii="Calibri" w:hAnsi="Calibri" w:cs="Arial"/>
                  <w:sz w:val="22"/>
                  <w:szCs w:val="22"/>
                  <w:lang w:bidi="ne-NP"/>
                </w:rPr>
                <w:t>18</w:t>
              </w:r>
            </w:ins>
          </w:p>
        </w:tc>
        <w:tc>
          <w:tcPr>
            <w:tcW w:w="1710" w:type="dxa"/>
            <w:tcBorders>
              <w:top w:val="nil"/>
              <w:left w:val="nil"/>
              <w:bottom w:val="single" w:sz="4" w:space="0" w:color="auto"/>
              <w:right w:val="single" w:sz="4" w:space="0" w:color="auto"/>
            </w:tcBorders>
            <w:shd w:val="clear" w:color="auto" w:fill="auto"/>
            <w:noWrap/>
            <w:vAlign w:val="bottom"/>
          </w:tcPr>
          <w:p w:rsidR="007A3470" w:rsidRPr="00C101D8" w:rsidRDefault="007A3470" w:rsidP="0031631E">
            <w:pPr>
              <w:spacing w:line="300" w:lineRule="auto"/>
              <w:jc w:val="center"/>
              <w:rPr>
                <w:ins w:id="375" w:author="user" w:date="2012-02-29T14:47:00Z"/>
                <w:rFonts w:ascii="Calibri" w:hAnsi="Calibri" w:cs="Calibri"/>
                <w:sz w:val="22"/>
                <w:szCs w:val="22"/>
                <w:lang w:bidi="ne-NP"/>
              </w:rPr>
            </w:pPr>
            <w:ins w:id="376" w:author="user" w:date="2012-02-29T14:47:00Z">
              <w:r w:rsidRPr="00C101D8">
                <w:rPr>
                  <w:rFonts w:ascii="Calibri" w:hAnsi="Calibri" w:cs="Arial"/>
                  <w:sz w:val="22"/>
                  <w:szCs w:val="22"/>
                  <w:lang w:bidi="ne-NP"/>
                </w:rPr>
                <w:t>1</w:t>
              </w:r>
            </w:ins>
          </w:p>
        </w:tc>
        <w:tc>
          <w:tcPr>
            <w:tcW w:w="1710" w:type="dxa"/>
            <w:tcBorders>
              <w:top w:val="nil"/>
              <w:left w:val="nil"/>
              <w:bottom w:val="single" w:sz="4" w:space="0" w:color="auto"/>
              <w:right w:val="single" w:sz="4" w:space="0" w:color="auto"/>
            </w:tcBorders>
            <w:shd w:val="clear" w:color="auto" w:fill="auto"/>
            <w:noWrap/>
            <w:vAlign w:val="bottom"/>
          </w:tcPr>
          <w:p w:rsidR="007A3470" w:rsidRPr="00C101D8" w:rsidRDefault="007A3470" w:rsidP="0031631E">
            <w:pPr>
              <w:spacing w:line="300" w:lineRule="auto"/>
              <w:jc w:val="center"/>
              <w:rPr>
                <w:ins w:id="377" w:author="user" w:date="2012-02-29T14:47:00Z"/>
                <w:rFonts w:ascii="Calibri" w:hAnsi="Calibri" w:cs="Calibri"/>
                <w:sz w:val="22"/>
                <w:szCs w:val="22"/>
                <w:lang w:bidi="ne-NP"/>
              </w:rPr>
            </w:pPr>
            <w:ins w:id="378" w:author="user" w:date="2012-02-29T14:47:00Z">
              <w:r w:rsidRPr="00C101D8">
                <w:rPr>
                  <w:rFonts w:ascii="Calibri" w:hAnsi="Calibri" w:cs="Arial"/>
                  <w:sz w:val="22"/>
                  <w:szCs w:val="22"/>
                  <w:lang w:bidi="ne-NP"/>
                </w:rPr>
                <w:t>1</w:t>
              </w:r>
            </w:ins>
          </w:p>
        </w:tc>
      </w:tr>
      <w:tr w:rsidR="007A3470" w:rsidRPr="00C101D8" w:rsidTr="0031631E">
        <w:trPr>
          <w:trHeight w:val="300"/>
          <w:ins w:id="379" w:author="user" w:date="2012-02-29T14:47:00Z"/>
        </w:trPr>
        <w:tc>
          <w:tcPr>
            <w:tcW w:w="2620" w:type="dxa"/>
            <w:tcBorders>
              <w:top w:val="nil"/>
              <w:left w:val="single" w:sz="4" w:space="0" w:color="auto"/>
              <w:bottom w:val="single" w:sz="4" w:space="0" w:color="auto"/>
              <w:right w:val="single" w:sz="4" w:space="0" w:color="auto"/>
            </w:tcBorders>
            <w:shd w:val="clear" w:color="auto" w:fill="auto"/>
            <w:noWrap/>
            <w:vAlign w:val="bottom"/>
          </w:tcPr>
          <w:p w:rsidR="007A3470" w:rsidRPr="00C101D8" w:rsidRDefault="007A3470" w:rsidP="0031631E">
            <w:pPr>
              <w:spacing w:line="300" w:lineRule="auto"/>
              <w:rPr>
                <w:ins w:id="380" w:author="user" w:date="2012-02-29T14:47:00Z"/>
                <w:rFonts w:ascii="Calibri" w:hAnsi="Calibri" w:cs="Calibri"/>
                <w:sz w:val="22"/>
                <w:szCs w:val="22"/>
                <w:lang w:bidi="ne-NP"/>
              </w:rPr>
            </w:pPr>
            <w:ins w:id="381" w:author="user" w:date="2012-02-29T14:47:00Z">
              <w:r w:rsidRPr="00C101D8">
                <w:rPr>
                  <w:rFonts w:ascii="Calibri" w:hAnsi="Calibri" w:cs="Arial"/>
                  <w:sz w:val="22"/>
                  <w:szCs w:val="22"/>
                  <w:lang w:bidi="ne-NP"/>
                </w:rPr>
                <w:t>Jutpani</w:t>
              </w:r>
            </w:ins>
          </w:p>
        </w:tc>
        <w:tc>
          <w:tcPr>
            <w:tcW w:w="2429" w:type="dxa"/>
            <w:tcBorders>
              <w:top w:val="nil"/>
              <w:left w:val="nil"/>
              <w:bottom w:val="single" w:sz="4" w:space="0" w:color="auto"/>
              <w:right w:val="single" w:sz="4" w:space="0" w:color="auto"/>
            </w:tcBorders>
            <w:shd w:val="clear" w:color="auto" w:fill="auto"/>
            <w:noWrap/>
            <w:vAlign w:val="bottom"/>
          </w:tcPr>
          <w:p w:rsidR="007A3470" w:rsidRPr="00C101D8" w:rsidRDefault="007A3470" w:rsidP="0031631E">
            <w:pPr>
              <w:spacing w:line="300" w:lineRule="auto"/>
              <w:jc w:val="center"/>
              <w:rPr>
                <w:ins w:id="382" w:author="user" w:date="2012-02-29T14:47:00Z"/>
                <w:rFonts w:ascii="Calibri" w:hAnsi="Calibri" w:cs="Calibri"/>
                <w:sz w:val="22"/>
                <w:szCs w:val="22"/>
                <w:lang w:bidi="ne-NP"/>
              </w:rPr>
            </w:pPr>
            <w:ins w:id="383" w:author="user" w:date="2012-02-29T14:47:00Z">
              <w:r w:rsidRPr="00C101D8">
                <w:rPr>
                  <w:rFonts w:ascii="Calibri" w:hAnsi="Calibri" w:cs="Arial"/>
                  <w:sz w:val="22"/>
                  <w:szCs w:val="22"/>
                  <w:lang w:bidi="ne-NP"/>
                </w:rPr>
                <w:t>6</w:t>
              </w:r>
            </w:ins>
          </w:p>
        </w:tc>
        <w:tc>
          <w:tcPr>
            <w:tcW w:w="1710" w:type="dxa"/>
            <w:tcBorders>
              <w:top w:val="nil"/>
              <w:left w:val="nil"/>
              <w:bottom w:val="single" w:sz="4" w:space="0" w:color="auto"/>
              <w:right w:val="single" w:sz="4" w:space="0" w:color="auto"/>
            </w:tcBorders>
            <w:shd w:val="clear" w:color="auto" w:fill="auto"/>
            <w:noWrap/>
            <w:vAlign w:val="bottom"/>
          </w:tcPr>
          <w:p w:rsidR="007A3470" w:rsidRPr="00C101D8" w:rsidRDefault="007A3470" w:rsidP="0031631E">
            <w:pPr>
              <w:spacing w:line="300" w:lineRule="auto"/>
              <w:jc w:val="center"/>
              <w:rPr>
                <w:ins w:id="384" w:author="user" w:date="2012-02-29T14:47:00Z"/>
                <w:rFonts w:ascii="Calibri" w:hAnsi="Calibri" w:cs="Calibri"/>
                <w:sz w:val="22"/>
                <w:szCs w:val="22"/>
                <w:lang w:bidi="ne-NP"/>
              </w:rPr>
            </w:pPr>
            <w:ins w:id="385" w:author="user" w:date="2012-02-29T14:47:00Z">
              <w:r w:rsidRPr="00C101D8">
                <w:rPr>
                  <w:rFonts w:ascii="Calibri" w:hAnsi="Calibri" w:cs="Arial"/>
                  <w:sz w:val="22"/>
                  <w:szCs w:val="22"/>
                  <w:lang w:bidi="ne-NP"/>
                </w:rPr>
                <w:t>1</w:t>
              </w:r>
            </w:ins>
          </w:p>
        </w:tc>
        <w:tc>
          <w:tcPr>
            <w:tcW w:w="1710" w:type="dxa"/>
            <w:tcBorders>
              <w:top w:val="nil"/>
              <w:left w:val="nil"/>
              <w:bottom w:val="single" w:sz="4" w:space="0" w:color="auto"/>
              <w:right w:val="single" w:sz="4" w:space="0" w:color="auto"/>
            </w:tcBorders>
            <w:shd w:val="clear" w:color="auto" w:fill="auto"/>
            <w:noWrap/>
            <w:vAlign w:val="bottom"/>
          </w:tcPr>
          <w:p w:rsidR="007A3470" w:rsidRPr="00C101D8" w:rsidRDefault="007A3470" w:rsidP="0031631E">
            <w:pPr>
              <w:spacing w:line="300" w:lineRule="auto"/>
              <w:jc w:val="center"/>
              <w:rPr>
                <w:ins w:id="386" w:author="user" w:date="2012-02-29T14:47:00Z"/>
                <w:rFonts w:ascii="Calibri" w:hAnsi="Calibri" w:cs="Calibri"/>
                <w:sz w:val="22"/>
                <w:szCs w:val="22"/>
                <w:lang w:bidi="ne-NP"/>
              </w:rPr>
            </w:pPr>
            <w:ins w:id="387" w:author="user" w:date="2012-02-29T14:47:00Z">
              <w:r w:rsidRPr="00C101D8">
                <w:rPr>
                  <w:rFonts w:ascii="Calibri" w:hAnsi="Calibri" w:cs="Arial"/>
                  <w:sz w:val="22"/>
                  <w:szCs w:val="22"/>
                  <w:lang w:bidi="ne-NP"/>
                </w:rPr>
                <w:t>1</w:t>
              </w:r>
            </w:ins>
          </w:p>
        </w:tc>
      </w:tr>
      <w:tr w:rsidR="007A3470" w:rsidRPr="00C101D8" w:rsidTr="0031631E">
        <w:trPr>
          <w:trHeight w:val="300"/>
          <w:ins w:id="388" w:author="user" w:date="2012-02-29T14:47:00Z"/>
        </w:trPr>
        <w:tc>
          <w:tcPr>
            <w:tcW w:w="2620" w:type="dxa"/>
            <w:tcBorders>
              <w:top w:val="nil"/>
              <w:left w:val="single" w:sz="4" w:space="0" w:color="auto"/>
              <w:bottom w:val="single" w:sz="4" w:space="0" w:color="auto"/>
              <w:right w:val="single" w:sz="4" w:space="0" w:color="auto"/>
            </w:tcBorders>
            <w:shd w:val="clear" w:color="auto" w:fill="auto"/>
            <w:noWrap/>
            <w:vAlign w:val="bottom"/>
          </w:tcPr>
          <w:p w:rsidR="007A3470" w:rsidRPr="00C101D8" w:rsidRDefault="007A3470" w:rsidP="0031631E">
            <w:pPr>
              <w:spacing w:line="300" w:lineRule="auto"/>
              <w:rPr>
                <w:ins w:id="389" w:author="user" w:date="2012-02-29T14:47:00Z"/>
                <w:rFonts w:ascii="Calibri" w:hAnsi="Calibri" w:cs="Calibri"/>
                <w:sz w:val="22"/>
                <w:szCs w:val="22"/>
                <w:lang w:bidi="ne-NP"/>
              </w:rPr>
            </w:pPr>
            <w:ins w:id="390" w:author="user" w:date="2012-02-29T14:47:00Z">
              <w:r w:rsidRPr="00C101D8">
                <w:rPr>
                  <w:rFonts w:ascii="Calibri" w:hAnsi="Calibri" w:cs="Calibri"/>
                  <w:sz w:val="22"/>
                  <w:szCs w:val="22"/>
                  <w:lang w:bidi="ne-NP"/>
                </w:rPr>
                <w:t>Saktikhor</w:t>
              </w:r>
            </w:ins>
          </w:p>
        </w:tc>
        <w:tc>
          <w:tcPr>
            <w:tcW w:w="2429" w:type="dxa"/>
            <w:tcBorders>
              <w:top w:val="nil"/>
              <w:left w:val="nil"/>
              <w:bottom w:val="single" w:sz="4" w:space="0" w:color="auto"/>
              <w:right w:val="single" w:sz="4" w:space="0" w:color="auto"/>
            </w:tcBorders>
            <w:shd w:val="clear" w:color="auto" w:fill="auto"/>
            <w:noWrap/>
            <w:vAlign w:val="bottom"/>
          </w:tcPr>
          <w:p w:rsidR="007A3470" w:rsidRPr="00C101D8" w:rsidRDefault="007A3470" w:rsidP="0031631E">
            <w:pPr>
              <w:spacing w:line="300" w:lineRule="auto"/>
              <w:jc w:val="center"/>
              <w:rPr>
                <w:ins w:id="391" w:author="user" w:date="2012-02-29T14:47:00Z"/>
                <w:rFonts w:ascii="Calibri" w:hAnsi="Calibri" w:cs="Calibri"/>
                <w:sz w:val="22"/>
                <w:szCs w:val="22"/>
                <w:lang w:bidi="ne-NP"/>
              </w:rPr>
            </w:pPr>
            <w:ins w:id="392" w:author="user" w:date="2012-02-29T14:47:00Z">
              <w:r w:rsidRPr="00C101D8">
                <w:rPr>
                  <w:rFonts w:ascii="Calibri" w:hAnsi="Calibri" w:cs="Arial"/>
                  <w:sz w:val="22"/>
                  <w:szCs w:val="22"/>
                  <w:lang w:bidi="ne-NP"/>
                </w:rPr>
                <w:t>4</w:t>
              </w:r>
            </w:ins>
          </w:p>
        </w:tc>
        <w:tc>
          <w:tcPr>
            <w:tcW w:w="1710" w:type="dxa"/>
            <w:tcBorders>
              <w:top w:val="nil"/>
              <w:left w:val="nil"/>
              <w:bottom w:val="single" w:sz="4" w:space="0" w:color="auto"/>
              <w:right w:val="single" w:sz="4" w:space="0" w:color="auto"/>
            </w:tcBorders>
            <w:shd w:val="clear" w:color="auto" w:fill="auto"/>
            <w:noWrap/>
            <w:vAlign w:val="bottom"/>
          </w:tcPr>
          <w:p w:rsidR="007A3470" w:rsidRPr="00C101D8" w:rsidRDefault="007A3470" w:rsidP="0031631E">
            <w:pPr>
              <w:spacing w:line="300" w:lineRule="auto"/>
              <w:jc w:val="center"/>
              <w:rPr>
                <w:ins w:id="393" w:author="user" w:date="2012-02-29T14:47:00Z"/>
                <w:rFonts w:ascii="Calibri" w:hAnsi="Calibri" w:cs="Calibri"/>
                <w:sz w:val="22"/>
                <w:szCs w:val="22"/>
                <w:lang w:bidi="ne-NP"/>
              </w:rPr>
            </w:pPr>
            <w:ins w:id="394" w:author="user" w:date="2012-02-29T14:47:00Z">
              <w:r w:rsidRPr="00C101D8">
                <w:rPr>
                  <w:rFonts w:ascii="Calibri" w:hAnsi="Calibri" w:cs="Arial"/>
                  <w:sz w:val="22"/>
                  <w:szCs w:val="22"/>
                  <w:lang w:bidi="ne-NP"/>
                </w:rPr>
                <w:t>1</w:t>
              </w:r>
            </w:ins>
          </w:p>
        </w:tc>
        <w:tc>
          <w:tcPr>
            <w:tcW w:w="1710" w:type="dxa"/>
            <w:tcBorders>
              <w:top w:val="nil"/>
              <w:left w:val="nil"/>
              <w:bottom w:val="single" w:sz="4" w:space="0" w:color="auto"/>
              <w:right w:val="single" w:sz="4" w:space="0" w:color="auto"/>
            </w:tcBorders>
            <w:shd w:val="clear" w:color="auto" w:fill="auto"/>
            <w:noWrap/>
            <w:vAlign w:val="bottom"/>
          </w:tcPr>
          <w:p w:rsidR="007A3470" w:rsidRPr="00C101D8" w:rsidRDefault="007A3470" w:rsidP="0031631E">
            <w:pPr>
              <w:spacing w:line="300" w:lineRule="auto"/>
              <w:jc w:val="center"/>
              <w:rPr>
                <w:ins w:id="395" w:author="user" w:date="2012-02-29T14:47:00Z"/>
                <w:rFonts w:ascii="Calibri" w:hAnsi="Calibri" w:cs="Calibri"/>
                <w:sz w:val="22"/>
                <w:szCs w:val="22"/>
                <w:lang w:bidi="ne-NP"/>
              </w:rPr>
            </w:pPr>
            <w:ins w:id="396" w:author="user" w:date="2012-02-29T14:47:00Z">
              <w:r w:rsidRPr="00C101D8">
                <w:rPr>
                  <w:rFonts w:ascii="Calibri" w:hAnsi="Calibri" w:cs="Arial"/>
                  <w:sz w:val="22"/>
                  <w:szCs w:val="22"/>
                  <w:lang w:bidi="ne-NP"/>
                </w:rPr>
                <w:t>1</w:t>
              </w:r>
            </w:ins>
          </w:p>
        </w:tc>
      </w:tr>
      <w:tr w:rsidR="007A3470" w:rsidRPr="00C101D8" w:rsidTr="0031631E">
        <w:trPr>
          <w:trHeight w:val="300"/>
          <w:ins w:id="397" w:author="user" w:date="2012-02-29T14:47:00Z"/>
        </w:trPr>
        <w:tc>
          <w:tcPr>
            <w:tcW w:w="2620" w:type="dxa"/>
            <w:tcBorders>
              <w:top w:val="nil"/>
              <w:left w:val="single" w:sz="4" w:space="0" w:color="auto"/>
              <w:bottom w:val="single" w:sz="4" w:space="0" w:color="auto"/>
              <w:right w:val="single" w:sz="4" w:space="0" w:color="auto"/>
            </w:tcBorders>
            <w:shd w:val="clear" w:color="auto" w:fill="auto"/>
            <w:noWrap/>
            <w:vAlign w:val="bottom"/>
          </w:tcPr>
          <w:p w:rsidR="007A3470" w:rsidRPr="00C101D8" w:rsidRDefault="007A3470" w:rsidP="0031631E">
            <w:pPr>
              <w:spacing w:line="300" w:lineRule="auto"/>
              <w:rPr>
                <w:ins w:id="398" w:author="user" w:date="2012-02-29T14:47:00Z"/>
                <w:rFonts w:ascii="Calibri" w:hAnsi="Calibri" w:cs="Calibri"/>
                <w:b/>
                <w:bCs/>
                <w:sz w:val="22"/>
                <w:szCs w:val="22"/>
                <w:lang w:bidi="ne-NP"/>
              </w:rPr>
            </w:pPr>
            <w:smartTag w:uri="urn:schemas-microsoft-com:office:smarttags" w:element="place">
              <w:smartTag w:uri="urn:schemas-microsoft-com:office:smarttags" w:element="PlaceName">
                <w:ins w:id="399" w:author="user" w:date="2012-02-29T14:47:00Z">
                  <w:r w:rsidRPr="00C101D8">
                    <w:rPr>
                      <w:rFonts w:ascii="Calibri" w:hAnsi="Calibri" w:cs="Calibri"/>
                      <w:b/>
                      <w:bCs/>
                      <w:sz w:val="22"/>
                      <w:szCs w:val="22"/>
                      <w:lang w:bidi="ne-NP"/>
                    </w:rPr>
                    <w:t>Bharatpur</w:t>
                  </w:r>
                </w:ins>
              </w:smartTag>
              <w:ins w:id="400" w:author="user" w:date="2012-02-29T14:47:00Z">
                <w:r w:rsidRPr="00C101D8">
                  <w:rPr>
                    <w:rFonts w:ascii="Calibri" w:hAnsi="Calibri" w:cs="Calibri"/>
                    <w:b/>
                    <w:bCs/>
                    <w:sz w:val="22"/>
                    <w:szCs w:val="22"/>
                    <w:lang w:bidi="ne-NP"/>
                  </w:rPr>
                  <w:t xml:space="preserve"> </w:t>
                </w:r>
                <w:smartTag w:uri="urn:schemas-microsoft-com:office:smarttags" w:element="PlaceType">
                  <w:r w:rsidRPr="00C101D8">
                    <w:rPr>
                      <w:rFonts w:ascii="Calibri" w:hAnsi="Calibri" w:cs="Calibri"/>
                      <w:b/>
                      <w:bCs/>
                      <w:sz w:val="22"/>
                      <w:szCs w:val="22"/>
                      <w:lang w:bidi="ne-NP"/>
                    </w:rPr>
                    <w:t>Municipality</w:t>
                  </w:r>
                </w:smartTag>
              </w:ins>
            </w:smartTag>
          </w:p>
        </w:tc>
        <w:tc>
          <w:tcPr>
            <w:tcW w:w="2429" w:type="dxa"/>
            <w:tcBorders>
              <w:top w:val="nil"/>
              <w:left w:val="nil"/>
              <w:bottom w:val="single" w:sz="4" w:space="0" w:color="auto"/>
              <w:right w:val="single" w:sz="4" w:space="0" w:color="auto"/>
            </w:tcBorders>
            <w:shd w:val="clear" w:color="auto" w:fill="auto"/>
            <w:noWrap/>
            <w:vAlign w:val="bottom"/>
          </w:tcPr>
          <w:p w:rsidR="007A3470" w:rsidRPr="00C101D8" w:rsidRDefault="007A3470" w:rsidP="0031631E">
            <w:pPr>
              <w:spacing w:line="300" w:lineRule="auto"/>
              <w:jc w:val="center"/>
              <w:rPr>
                <w:ins w:id="401" w:author="user" w:date="2012-02-29T14:47:00Z"/>
                <w:rFonts w:ascii="Calibri" w:hAnsi="Calibri" w:cs="Calibri"/>
                <w:b/>
                <w:bCs/>
                <w:sz w:val="22"/>
                <w:szCs w:val="22"/>
                <w:lang w:bidi="ne-NP"/>
              </w:rPr>
            </w:pPr>
            <w:ins w:id="402" w:author="user" w:date="2012-02-29T14:47:00Z">
              <w:r w:rsidRPr="00C101D8">
                <w:rPr>
                  <w:rFonts w:ascii="Calibri" w:hAnsi="Calibri" w:cs="Calibri"/>
                  <w:b/>
                  <w:bCs/>
                  <w:sz w:val="22"/>
                  <w:szCs w:val="22"/>
                  <w:lang w:bidi="ne-NP"/>
                </w:rPr>
                <w:t>0</w:t>
              </w:r>
            </w:ins>
          </w:p>
        </w:tc>
        <w:tc>
          <w:tcPr>
            <w:tcW w:w="1710" w:type="dxa"/>
            <w:tcBorders>
              <w:top w:val="nil"/>
              <w:left w:val="nil"/>
              <w:bottom w:val="single" w:sz="4" w:space="0" w:color="auto"/>
              <w:right w:val="single" w:sz="4" w:space="0" w:color="auto"/>
            </w:tcBorders>
            <w:shd w:val="clear" w:color="auto" w:fill="auto"/>
            <w:noWrap/>
            <w:vAlign w:val="bottom"/>
          </w:tcPr>
          <w:p w:rsidR="007A3470" w:rsidRPr="00C101D8" w:rsidRDefault="007A3470" w:rsidP="0031631E">
            <w:pPr>
              <w:spacing w:line="300" w:lineRule="auto"/>
              <w:jc w:val="center"/>
              <w:rPr>
                <w:ins w:id="403" w:author="user" w:date="2012-02-29T14:47:00Z"/>
                <w:rFonts w:ascii="Calibri" w:hAnsi="Calibri" w:cs="Calibri"/>
                <w:b/>
                <w:bCs/>
                <w:sz w:val="22"/>
                <w:szCs w:val="22"/>
                <w:lang w:bidi="ne-NP"/>
              </w:rPr>
            </w:pPr>
            <w:ins w:id="404" w:author="user" w:date="2012-02-29T14:47:00Z">
              <w:r w:rsidRPr="00C101D8">
                <w:rPr>
                  <w:rFonts w:ascii="Calibri" w:hAnsi="Calibri" w:cs="Calibri"/>
                  <w:b/>
                  <w:bCs/>
                  <w:sz w:val="22"/>
                  <w:szCs w:val="22"/>
                  <w:lang w:bidi="ne-NP"/>
                </w:rPr>
                <w:t>1</w:t>
              </w:r>
            </w:ins>
          </w:p>
        </w:tc>
        <w:tc>
          <w:tcPr>
            <w:tcW w:w="1710" w:type="dxa"/>
            <w:tcBorders>
              <w:top w:val="nil"/>
              <w:left w:val="nil"/>
              <w:bottom w:val="single" w:sz="4" w:space="0" w:color="auto"/>
              <w:right w:val="single" w:sz="4" w:space="0" w:color="auto"/>
            </w:tcBorders>
            <w:shd w:val="clear" w:color="auto" w:fill="auto"/>
            <w:noWrap/>
            <w:vAlign w:val="bottom"/>
          </w:tcPr>
          <w:p w:rsidR="007A3470" w:rsidRPr="00C101D8" w:rsidRDefault="007A3470" w:rsidP="0031631E">
            <w:pPr>
              <w:spacing w:line="300" w:lineRule="auto"/>
              <w:jc w:val="center"/>
              <w:rPr>
                <w:ins w:id="405" w:author="user" w:date="2012-02-29T14:47:00Z"/>
                <w:rFonts w:ascii="Calibri" w:hAnsi="Calibri" w:cs="Calibri"/>
                <w:sz w:val="22"/>
                <w:szCs w:val="22"/>
                <w:lang w:bidi="ne-NP"/>
              </w:rPr>
            </w:pPr>
            <w:ins w:id="406" w:author="user" w:date="2012-02-29T14:47:00Z">
              <w:r w:rsidRPr="00C101D8">
                <w:rPr>
                  <w:rFonts w:ascii="Calibri" w:hAnsi="Calibri" w:cs="Calibri"/>
                  <w:sz w:val="22"/>
                  <w:szCs w:val="22"/>
                  <w:lang w:bidi="ne-NP"/>
                </w:rPr>
                <w:t>1</w:t>
              </w:r>
            </w:ins>
          </w:p>
        </w:tc>
      </w:tr>
      <w:tr w:rsidR="007A3470" w:rsidRPr="00C101D8" w:rsidTr="0031631E">
        <w:trPr>
          <w:trHeight w:val="300"/>
          <w:ins w:id="407" w:author="user" w:date="2012-02-29T14:47:00Z"/>
        </w:trPr>
        <w:tc>
          <w:tcPr>
            <w:tcW w:w="2620" w:type="dxa"/>
            <w:tcBorders>
              <w:top w:val="nil"/>
              <w:left w:val="single" w:sz="4" w:space="0" w:color="auto"/>
              <w:bottom w:val="single" w:sz="4" w:space="0" w:color="auto"/>
              <w:right w:val="single" w:sz="4" w:space="0" w:color="auto"/>
            </w:tcBorders>
            <w:shd w:val="clear" w:color="auto" w:fill="auto"/>
            <w:noWrap/>
            <w:vAlign w:val="bottom"/>
          </w:tcPr>
          <w:p w:rsidR="007A3470" w:rsidRPr="00C101D8" w:rsidRDefault="007A3470" w:rsidP="0031631E">
            <w:pPr>
              <w:spacing w:line="300" w:lineRule="auto"/>
              <w:rPr>
                <w:ins w:id="408" w:author="user" w:date="2012-02-29T14:47:00Z"/>
                <w:rFonts w:ascii="Calibri" w:hAnsi="Calibri" w:cs="Calibri"/>
                <w:b/>
                <w:bCs/>
                <w:sz w:val="22"/>
                <w:szCs w:val="22"/>
                <w:lang w:bidi="ne-NP"/>
              </w:rPr>
            </w:pPr>
            <w:ins w:id="409" w:author="user" w:date="2012-02-29T14:47:00Z">
              <w:r w:rsidRPr="00C101D8">
                <w:rPr>
                  <w:rFonts w:ascii="Calibri" w:hAnsi="Calibri" w:cs="Calibri"/>
                  <w:b/>
                  <w:bCs/>
                  <w:sz w:val="22"/>
                  <w:szCs w:val="22"/>
                  <w:lang w:bidi="ne-NP"/>
                </w:rPr>
                <w:t>Total</w:t>
              </w:r>
            </w:ins>
          </w:p>
        </w:tc>
        <w:tc>
          <w:tcPr>
            <w:tcW w:w="2429" w:type="dxa"/>
            <w:tcBorders>
              <w:top w:val="nil"/>
              <w:left w:val="nil"/>
              <w:bottom w:val="single" w:sz="4" w:space="0" w:color="auto"/>
              <w:right w:val="single" w:sz="4" w:space="0" w:color="auto"/>
            </w:tcBorders>
            <w:shd w:val="clear" w:color="auto" w:fill="auto"/>
            <w:noWrap/>
            <w:vAlign w:val="bottom"/>
          </w:tcPr>
          <w:p w:rsidR="007A3470" w:rsidRPr="00C101D8" w:rsidRDefault="007A3470" w:rsidP="0031631E">
            <w:pPr>
              <w:spacing w:line="300" w:lineRule="auto"/>
              <w:jc w:val="center"/>
              <w:rPr>
                <w:ins w:id="410" w:author="user" w:date="2012-02-29T14:47:00Z"/>
                <w:rFonts w:ascii="Calibri" w:hAnsi="Calibri" w:cs="Calibri"/>
                <w:b/>
                <w:bCs/>
                <w:sz w:val="22"/>
                <w:szCs w:val="22"/>
                <w:lang w:bidi="ne-NP"/>
              </w:rPr>
            </w:pPr>
            <w:ins w:id="411" w:author="user" w:date="2012-02-29T14:47:00Z">
              <w:r w:rsidRPr="00C101D8">
                <w:rPr>
                  <w:rFonts w:ascii="Calibri" w:hAnsi="Calibri" w:cs="Calibri"/>
                  <w:b/>
                  <w:bCs/>
                  <w:sz w:val="22"/>
                  <w:szCs w:val="22"/>
                  <w:lang w:bidi="ne-NP"/>
                </w:rPr>
                <w:t>147</w:t>
              </w:r>
            </w:ins>
          </w:p>
        </w:tc>
        <w:tc>
          <w:tcPr>
            <w:tcW w:w="1710" w:type="dxa"/>
            <w:tcBorders>
              <w:top w:val="nil"/>
              <w:left w:val="nil"/>
              <w:bottom w:val="single" w:sz="4" w:space="0" w:color="auto"/>
              <w:right w:val="single" w:sz="4" w:space="0" w:color="auto"/>
            </w:tcBorders>
            <w:shd w:val="clear" w:color="auto" w:fill="auto"/>
            <w:noWrap/>
            <w:vAlign w:val="bottom"/>
          </w:tcPr>
          <w:p w:rsidR="007A3470" w:rsidRPr="00C101D8" w:rsidRDefault="007A3470" w:rsidP="0031631E">
            <w:pPr>
              <w:spacing w:line="300" w:lineRule="auto"/>
              <w:jc w:val="center"/>
              <w:rPr>
                <w:ins w:id="412" w:author="user" w:date="2012-02-29T14:47:00Z"/>
                <w:rFonts w:ascii="Calibri" w:hAnsi="Calibri" w:cs="Calibri"/>
                <w:b/>
                <w:bCs/>
                <w:sz w:val="22"/>
                <w:szCs w:val="22"/>
                <w:lang w:bidi="ne-NP"/>
              </w:rPr>
            </w:pPr>
            <w:ins w:id="413" w:author="user" w:date="2012-02-29T14:47:00Z">
              <w:r w:rsidRPr="00C101D8">
                <w:rPr>
                  <w:rFonts w:ascii="Calibri" w:hAnsi="Calibri" w:cs="Calibri"/>
                  <w:b/>
                  <w:bCs/>
                  <w:sz w:val="22"/>
                  <w:szCs w:val="22"/>
                  <w:lang w:bidi="ne-NP"/>
                </w:rPr>
                <w:t>10</w:t>
              </w:r>
            </w:ins>
          </w:p>
        </w:tc>
        <w:tc>
          <w:tcPr>
            <w:tcW w:w="1710" w:type="dxa"/>
            <w:tcBorders>
              <w:top w:val="nil"/>
              <w:left w:val="nil"/>
              <w:bottom w:val="single" w:sz="4" w:space="0" w:color="auto"/>
              <w:right w:val="single" w:sz="4" w:space="0" w:color="auto"/>
            </w:tcBorders>
            <w:shd w:val="clear" w:color="auto" w:fill="auto"/>
            <w:noWrap/>
            <w:vAlign w:val="bottom"/>
          </w:tcPr>
          <w:p w:rsidR="007A3470" w:rsidRPr="00C101D8" w:rsidRDefault="007A3470" w:rsidP="0031631E">
            <w:pPr>
              <w:spacing w:line="300" w:lineRule="auto"/>
              <w:jc w:val="center"/>
              <w:rPr>
                <w:ins w:id="414" w:author="user" w:date="2012-02-29T14:47:00Z"/>
                <w:rFonts w:ascii="Calibri" w:hAnsi="Calibri" w:cs="Calibri"/>
                <w:b/>
                <w:bCs/>
                <w:sz w:val="22"/>
                <w:szCs w:val="22"/>
                <w:lang w:bidi="ne-NP"/>
              </w:rPr>
            </w:pPr>
            <w:ins w:id="415" w:author="user" w:date="2012-02-29T14:47:00Z">
              <w:r w:rsidRPr="00C101D8">
                <w:rPr>
                  <w:rFonts w:ascii="Calibri" w:hAnsi="Calibri" w:cs="Calibri"/>
                  <w:b/>
                  <w:bCs/>
                  <w:sz w:val="22"/>
                  <w:szCs w:val="22"/>
                  <w:lang w:bidi="ne-NP"/>
                </w:rPr>
                <w:t>10</w:t>
              </w:r>
            </w:ins>
          </w:p>
        </w:tc>
      </w:tr>
    </w:tbl>
    <w:p w:rsidR="007A3470" w:rsidRPr="00C101D8" w:rsidRDefault="007A3470" w:rsidP="007A3470">
      <w:pPr>
        <w:pStyle w:val="Heading2"/>
        <w:spacing w:line="300" w:lineRule="auto"/>
        <w:rPr>
          <w:ins w:id="416" w:author="user" w:date="2012-02-29T14:47:00Z"/>
          <w:rFonts w:ascii="Calibri" w:hAnsi="Calibri"/>
          <w:sz w:val="22"/>
          <w:szCs w:val="22"/>
        </w:rPr>
      </w:pPr>
      <w:bookmarkStart w:id="417" w:name="_Toc283484532"/>
      <w:ins w:id="418" w:author="user" w:date="2012-02-29T14:47:00Z">
        <w:r w:rsidRPr="00C101D8">
          <w:rPr>
            <w:rFonts w:ascii="Calibri" w:hAnsi="Calibri"/>
            <w:sz w:val="22"/>
            <w:szCs w:val="22"/>
          </w:rPr>
          <w:t xml:space="preserve">3. </w:t>
        </w:r>
        <w:r>
          <w:rPr>
            <w:rFonts w:ascii="Calibri" w:hAnsi="Calibri"/>
            <w:sz w:val="22"/>
            <w:szCs w:val="22"/>
          </w:rPr>
          <w:t>8</w:t>
        </w:r>
        <w:r w:rsidRPr="00C101D8">
          <w:rPr>
            <w:rFonts w:ascii="Calibri" w:hAnsi="Calibri"/>
            <w:sz w:val="22"/>
            <w:szCs w:val="22"/>
          </w:rPr>
          <w:tab/>
          <w:t>Fieldwork</w:t>
        </w:r>
        <w:bookmarkEnd w:id="417"/>
      </w:ins>
    </w:p>
    <w:p w:rsidR="007A3470" w:rsidRPr="00C101D8" w:rsidRDefault="007A3470" w:rsidP="007A3470">
      <w:pPr>
        <w:spacing w:line="300" w:lineRule="auto"/>
        <w:jc w:val="both"/>
        <w:rPr>
          <w:ins w:id="419" w:author="user" w:date="2012-02-29T14:47:00Z"/>
          <w:rFonts w:ascii="Calibri" w:hAnsi="Calibri" w:cs="Arial"/>
          <w:sz w:val="22"/>
          <w:szCs w:val="22"/>
        </w:rPr>
      </w:pPr>
      <w:ins w:id="420" w:author="user" w:date="2012-02-29T14:47:00Z">
        <w:r w:rsidRPr="00C101D8">
          <w:rPr>
            <w:rFonts w:ascii="Calibri" w:hAnsi="Calibri" w:cs="Arial"/>
            <w:sz w:val="22"/>
            <w:szCs w:val="22"/>
          </w:rPr>
          <w:t xml:space="preserve">The fieldwork for </w:t>
        </w:r>
        <w:r>
          <w:rPr>
            <w:rFonts w:ascii="Calibri" w:hAnsi="Calibri" w:cs="Arial"/>
            <w:sz w:val="22"/>
            <w:szCs w:val="22"/>
          </w:rPr>
          <w:t>SIA</w:t>
        </w:r>
        <w:r w:rsidRPr="00C101D8">
          <w:rPr>
            <w:rFonts w:ascii="Calibri" w:hAnsi="Calibri" w:cs="Arial"/>
            <w:sz w:val="22"/>
            <w:szCs w:val="22"/>
          </w:rPr>
          <w:t xml:space="preserve"> was started from </w:t>
        </w:r>
        <w:r w:rsidRPr="00C101D8">
          <w:rPr>
            <w:rFonts w:ascii="Calibri" w:hAnsi="Calibri" w:cs="Calibri"/>
            <w:sz w:val="22"/>
            <w:szCs w:val="22"/>
          </w:rPr>
          <w:t xml:space="preserve">March 30 to </w:t>
        </w:r>
        <w:smartTag w:uri="urn:schemas-microsoft-com:office:smarttags" w:element="date">
          <w:smartTagPr>
            <w:attr w:name="Year" w:val="2011"/>
            <w:attr w:name="Day" w:val="10"/>
            <w:attr w:name="Month" w:val="4"/>
          </w:smartTagPr>
          <w:r w:rsidRPr="00C101D8">
            <w:rPr>
              <w:rFonts w:ascii="Calibri" w:hAnsi="Calibri" w:cs="Calibri"/>
              <w:sz w:val="22"/>
              <w:szCs w:val="22"/>
            </w:rPr>
            <w:t>April 10, 2011</w:t>
          </w:r>
        </w:smartTag>
        <w:r w:rsidRPr="00C101D8">
          <w:rPr>
            <w:rFonts w:ascii="Calibri" w:hAnsi="Calibri" w:cs="Calibri"/>
            <w:sz w:val="22"/>
            <w:szCs w:val="22"/>
          </w:rPr>
          <w:t xml:space="preserve"> </w:t>
        </w:r>
        <w:r w:rsidRPr="00C101D8">
          <w:rPr>
            <w:rFonts w:ascii="Calibri" w:hAnsi="Calibri" w:cs="Arial"/>
            <w:sz w:val="22"/>
            <w:szCs w:val="22"/>
          </w:rPr>
          <w:t xml:space="preserve">under the close supervision and guidance of the Sociologist /Resettlement Expert, Database Expert and Community Liaison Expert. A tentative field schedule and reporting formats for </w:t>
        </w:r>
        <w:r>
          <w:rPr>
            <w:rFonts w:ascii="Calibri" w:hAnsi="Calibri" w:cs="Arial"/>
            <w:sz w:val="22"/>
            <w:szCs w:val="22"/>
          </w:rPr>
          <w:t>SIA</w:t>
        </w:r>
        <w:r w:rsidRPr="00C101D8">
          <w:rPr>
            <w:rFonts w:ascii="Calibri" w:hAnsi="Calibri" w:cs="Arial"/>
            <w:sz w:val="22"/>
            <w:szCs w:val="22"/>
          </w:rPr>
          <w:t xml:space="preserve"> was provided to the field team to ease the reporting process and maintain uniformity of the reports. </w:t>
        </w:r>
      </w:ins>
    </w:p>
    <w:p w:rsidR="007A3470" w:rsidRPr="00C101D8" w:rsidRDefault="007A3470" w:rsidP="007A3470">
      <w:pPr>
        <w:pStyle w:val="Heading2"/>
        <w:spacing w:line="300" w:lineRule="auto"/>
        <w:rPr>
          <w:ins w:id="421" w:author="user" w:date="2012-02-29T14:47:00Z"/>
          <w:rFonts w:ascii="Calibri" w:hAnsi="Calibri"/>
          <w:sz w:val="22"/>
          <w:szCs w:val="22"/>
        </w:rPr>
      </w:pPr>
      <w:bookmarkStart w:id="422" w:name="_Toc283484533"/>
      <w:ins w:id="423" w:author="user" w:date="2012-02-29T14:47:00Z">
        <w:r w:rsidRPr="00C101D8">
          <w:rPr>
            <w:rFonts w:ascii="Calibri" w:hAnsi="Calibri"/>
            <w:sz w:val="22"/>
            <w:szCs w:val="22"/>
          </w:rPr>
          <w:t xml:space="preserve">3. </w:t>
        </w:r>
        <w:r>
          <w:rPr>
            <w:rFonts w:ascii="Calibri" w:hAnsi="Calibri"/>
            <w:sz w:val="22"/>
            <w:szCs w:val="22"/>
          </w:rPr>
          <w:t>9</w:t>
        </w:r>
        <w:r w:rsidRPr="00C101D8">
          <w:rPr>
            <w:rFonts w:ascii="Calibri" w:hAnsi="Calibri"/>
            <w:sz w:val="22"/>
            <w:szCs w:val="22"/>
          </w:rPr>
          <w:tab/>
          <w:t>Census of Directly Affected Households and Structures</w:t>
        </w:r>
        <w:bookmarkEnd w:id="422"/>
        <w:r w:rsidRPr="00C101D8">
          <w:rPr>
            <w:rFonts w:ascii="Calibri" w:hAnsi="Calibri"/>
            <w:sz w:val="22"/>
            <w:szCs w:val="22"/>
          </w:rPr>
          <w:t xml:space="preserve"> </w:t>
        </w:r>
      </w:ins>
    </w:p>
    <w:p w:rsidR="007A3470" w:rsidRPr="00C101D8" w:rsidRDefault="007A3470" w:rsidP="007A3470">
      <w:pPr>
        <w:spacing w:line="300" w:lineRule="auto"/>
        <w:jc w:val="both"/>
        <w:rPr>
          <w:ins w:id="424" w:author="user" w:date="2012-02-29T14:47:00Z"/>
          <w:rFonts w:ascii="Calibri" w:hAnsi="Calibri" w:cs="Calibri"/>
          <w:sz w:val="22"/>
          <w:szCs w:val="22"/>
        </w:rPr>
      </w:pPr>
      <w:ins w:id="425" w:author="user" w:date="2012-02-29T14:47:00Z">
        <w:r w:rsidRPr="00C101D8">
          <w:rPr>
            <w:rFonts w:ascii="Calibri" w:hAnsi="Calibri" w:cs="Calibri"/>
            <w:sz w:val="22"/>
            <w:szCs w:val="22"/>
          </w:rPr>
          <w:t xml:space="preserve">The families whose land or property or both are acquired by the project are defined here as the project affected family (PAFs). Altogether, 174 households will be affected due to the implementation of the proposed project.  Out of which of 147 households were surveyed to collect socio-economic baseline information. Twenty seven households were missing during field survey hence could not be enumerated. The households’ survey was carried out in 7 VDCs and 1 </w:t>
        </w:r>
        <w:smartTag w:uri="urn:schemas-microsoft-com:office:smarttags" w:element="place">
          <w:smartTag w:uri="urn:schemas-microsoft-com:office:smarttags" w:element="PlaceType">
            <w:r w:rsidRPr="00C101D8">
              <w:rPr>
                <w:rFonts w:ascii="Calibri" w:hAnsi="Calibri" w:cs="Calibri"/>
                <w:sz w:val="22"/>
                <w:szCs w:val="22"/>
              </w:rPr>
              <w:t>municipality</w:t>
            </w:r>
          </w:smartTag>
          <w:r w:rsidRPr="00C101D8">
            <w:rPr>
              <w:rFonts w:ascii="Calibri" w:hAnsi="Calibri" w:cs="Calibri"/>
              <w:sz w:val="22"/>
              <w:szCs w:val="22"/>
            </w:rPr>
            <w:t xml:space="preserve"> of </w:t>
          </w:r>
          <w:smartTag w:uri="urn:schemas-microsoft-com:office:smarttags" w:element="PlaceName">
            <w:r w:rsidRPr="00C101D8">
              <w:rPr>
                <w:rFonts w:ascii="Calibri" w:hAnsi="Calibri" w:cs="Calibri"/>
                <w:sz w:val="22"/>
                <w:szCs w:val="22"/>
              </w:rPr>
              <w:t>Makwanpur</w:t>
            </w:r>
          </w:smartTag>
        </w:smartTag>
        <w:r w:rsidRPr="00C101D8">
          <w:rPr>
            <w:rFonts w:ascii="Calibri" w:hAnsi="Calibri" w:cs="Calibri"/>
            <w:sz w:val="22"/>
            <w:szCs w:val="22"/>
          </w:rPr>
          <w:t xml:space="preserve"> and Chitwan districts. The other VDCs and Municipalities where the transmission line passes through the forest area and no private land were affected in towers and RoW were not considered for the survey. </w:t>
        </w:r>
      </w:ins>
    </w:p>
    <w:p w:rsidR="007A3470" w:rsidRPr="008910E5" w:rsidRDefault="007A3470" w:rsidP="007A3470">
      <w:pPr>
        <w:spacing w:line="300" w:lineRule="auto"/>
        <w:jc w:val="both"/>
        <w:rPr>
          <w:ins w:id="426" w:author="user" w:date="2012-02-29T14:47:00Z"/>
          <w:rFonts w:ascii="Calibri" w:hAnsi="Calibri" w:cs="Arial"/>
          <w:sz w:val="10"/>
          <w:szCs w:val="10"/>
        </w:rPr>
      </w:pPr>
    </w:p>
    <w:p w:rsidR="007A3470" w:rsidRPr="00C101D8" w:rsidRDefault="007A3470" w:rsidP="007A3470">
      <w:pPr>
        <w:spacing w:line="300" w:lineRule="auto"/>
        <w:jc w:val="both"/>
        <w:rPr>
          <w:ins w:id="427" w:author="user" w:date="2012-02-29T14:47:00Z"/>
          <w:rFonts w:ascii="Calibri" w:hAnsi="Calibri" w:cs="Arial"/>
          <w:sz w:val="22"/>
          <w:szCs w:val="22"/>
        </w:rPr>
      </w:pPr>
      <w:ins w:id="428" w:author="user" w:date="2012-02-29T14:47:00Z">
        <w:r w:rsidRPr="00C101D8">
          <w:rPr>
            <w:rFonts w:ascii="Calibri" w:hAnsi="Calibri" w:cs="Arial"/>
            <w:sz w:val="22"/>
            <w:szCs w:val="22"/>
          </w:rPr>
          <w:t xml:space="preserve">Census survey of 147 household (whose land and house will be acquired for tower pads and houses/structures to be acquired in ROW) was conducted to collect socioeconomic data and issues/concerns of the affected households. The household census was conducted using a semi-structured household survey questionnaire. </w:t>
        </w:r>
        <w:r w:rsidRPr="00B27D27">
          <w:rPr>
            <w:rFonts w:ascii="Calibri" w:hAnsi="Calibri" w:cs="Arial"/>
            <w:sz w:val="22"/>
            <w:szCs w:val="22"/>
          </w:rPr>
          <w:t xml:space="preserve">There are altogether 147 households affected by towers and structures falls in Row. Out of that </w:t>
        </w:r>
        <w:r>
          <w:rPr>
            <w:rFonts w:ascii="Calibri" w:hAnsi="Calibri" w:cs="Arial"/>
            <w:sz w:val="22"/>
            <w:szCs w:val="22"/>
          </w:rPr>
          <w:t>33</w:t>
        </w:r>
        <w:r w:rsidRPr="00B27D27">
          <w:rPr>
            <w:rFonts w:ascii="Calibri" w:hAnsi="Calibri" w:cs="Arial"/>
            <w:sz w:val="22"/>
            <w:szCs w:val="22"/>
          </w:rPr>
          <w:t xml:space="preserve"> household will be affected by acquisition of land for tower pads and 11</w:t>
        </w:r>
        <w:r>
          <w:rPr>
            <w:rFonts w:ascii="Calibri" w:hAnsi="Calibri" w:cs="Arial"/>
            <w:sz w:val="22"/>
            <w:szCs w:val="22"/>
          </w:rPr>
          <w:t>4</w:t>
        </w:r>
        <w:r w:rsidRPr="00B27D27">
          <w:rPr>
            <w:rFonts w:ascii="Calibri" w:hAnsi="Calibri" w:cs="Arial"/>
            <w:sz w:val="22"/>
            <w:szCs w:val="22"/>
          </w:rPr>
          <w:t xml:space="preserve"> households will be affected by acquisition of structures including cowshed. </w:t>
        </w:r>
      </w:ins>
    </w:p>
    <w:p w:rsidR="007A3470" w:rsidRPr="00C101D8" w:rsidRDefault="007A3470" w:rsidP="007A3470">
      <w:pPr>
        <w:pStyle w:val="Heading2"/>
        <w:spacing w:line="300" w:lineRule="auto"/>
        <w:rPr>
          <w:ins w:id="429" w:author="user" w:date="2012-02-29T14:47:00Z"/>
          <w:rFonts w:ascii="Calibri" w:hAnsi="Calibri"/>
          <w:sz w:val="22"/>
          <w:szCs w:val="22"/>
        </w:rPr>
      </w:pPr>
      <w:bookmarkStart w:id="430" w:name="_Toc283484536"/>
      <w:ins w:id="431" w:author="user" w:date="2012-02-29T14:47:00Z">
        <w:r w:rsidRPr="00C101D8">
          <w:rPr>
            <w:rFonts w:ascii="Calibri" w:hAnsi="Calibri"/>
            <w:sz w:val="22"/>
            <w:szCs w:val="22"/>
          </w:rPr>
          <w:lastRenderedPageBreak/>
          <w:t xml:space="preserve">3. </w:t>
        </w:r>
        <w:r>
          <w:rPr>
            <w:rFonts w:ascii="Calibri" w:hAnsi="Calibri"/>
            <w:sz w:val="22"/>
            <w:szCs w:val="22"/>
          </w:rPr>
          <w:t>10</w:t>
        </w:r>
        <w:r w:rsidRPr="00C101D8">
          <w:rPr>
            <w:rFonts w:ascii="Calibri" w:hAnsi="Calibri"/>
            <w:sz w:val="22"/>
            <w:szCs w:val="22"/>
          </w:rPr>
          <w:tab/>
          <w:t>Participatory Rapid Appraisal</w:t>
        </w:r>
        <w:bookmarkEnd w:id="430"/>
      </w:ins>
    </w:p>
    <w:p w:rsidR="007A3470" w:rsidRPr="00C101D8" w:rsidRDefault="007A3470" w:rsidP="007A3470">
      <w:pPr>
        <w:autoSpaceDE w:val="0"/>
        <w:autoSpaceDN w:val="0"/>
        <w:adjustRightInd w:val="0"/>
        <w:spacing w:line="300" w:lineRule="auto"/>
        <w:jc w:val="both"/>
        <w:rPr>
          <w:ins w:id="432" w:author="user" w:date="2012-02-29T14:47:00Z"/>
          <w:rFonts w:ascii="Calibri" w:hAnsi="Calibri" w:cs="Arial"/>
          <w:sz w:val="22"/>
          <w:szCs w:val="22"/>
        </w:rPr>
      </w:pPr>
      <w:ins w:id="433" w:author="user" w:date="2012-02-29T14:47:00Z">
        <w:r w:rsidRPr="00C101D8">
          <w:rPr>
            <w:rFonts w:ascii="Calibri" w:hAnsi="Calibri" w:cs="Arial"/>
            <w:sz w:val="22"/>
            <w:szCs w:val="22"/>
          </w:rPr>
          <w:t xml:space="preserve">Altogether 10 Participatory rapid appraisals (PRAs) were conducted including one in each VDC/municipality affected by the project to collect basic socio economic data, views, concerns and expectation of the local people from the project. Similarly, the participants were also informed regarding the project and its activities during the PRA. Altogether 176 participants including 65 female representing different groups, former VDC Chairman, VDC Secretary, school teacher, businessmen, farmer, student, social workers and representatives of women organizations, NGOs, CBOs, political parties etc. had participated in the PRA. The average number of participants in each PRA was 18 persons. A checklist was developed to facilitate the </w:t>
        </w:r>
        <w:r w:rsidRPr="008910E5">
          <w:rPr>
            <w:rFonts w:ascii="Calibri" w:hAnsi="Calibri" w:cs="Arial"/>
            <w:sz w:val="22"/>
            <w:szCs w:val="22"/>
          </w:rPr>
          <w:t>PRA (Annex-II).</w:t>
        </w:r>
        <w:r w:rsidRPr="00C101D8">
          <w:rPr>
            <w:rFonts w:ascii="Calibri" w:hAnsi="Calibri" w:cs="Arial"/>
            <w:sz w:val="22"/>
            <w:szCs w:val="22"/>
          </w:rPr>
          <w:t xml:space="preserve"> </w:t>
        </w:r>
      </w:ins>
    </w:p>
    <w:p w:rsidR="007A3470" w:rsidRPr="00C101D8" w:rsidRDefault="007A3470" w:rsidP="007A3470">
      <w:pPr>
        <w:pStyle w:val="Heading2"/>
        <w:spacing w:line="300" w:lineRule="auto"/>
        <w:rPr>
          <w:ins w:id="434" w:author="user" w:date="2012-02-29T14:47:00Z"/>
          <w:rFonts w:ascii="Calibri" w:hAnsi="Calibri"/>
          <w:sz w:val="22"/>
          <w:szCs w:val="22"/>
        </w:rPr>
      </w:pPr>
      <w:bookmarkStart w:id="435" w:name="_Toc283484537"/>
      <w:ins w:id="436" w:author="user" w:date="2012-02-29T14:47:00Z">
        <w:r w:rsidRPr="00C101D8">
          <w:rPr>
            <w:rFonts w:ascii="Calibri" w:hAnsi="Calibri"/>
            <w:sz w:val="22"/>
            <w:szCs w:val="22"/>
          </w:rPr>
          <w:t>3.1</w:t>
        </w:r>
        <w:r>
          <w:rPr>
            <w:rFonts w:ascii="Calibri" w:hAnsi="Calibri"/>
            <w:sz w:val="22"/>
            <w:szCs w:val="22"/>
          </w:rPr>
          <w:t>1</w:t>
        </w:r>
        <w:r w:rsidRPr="00C101D8">
          <w:rPr>
            <w:rFonts w:ascii="Calibri" w:hAnsi="Calibri"/>
            <w:sz w:val="22"/>
            <w:szCs w:val="22"/>
          </w:rPr>
          <w:tab/>
          <w:t>Market Survey</w:t>
        </w:r>
        <w:bookmarkEnd w:id="435"/>
      </w:ins>
    </w:p>
    <w:p w:rsidR="007A3470" w:rsidRPr="00C101D8" w:rsidRDefault="007A3470" w:rsidP="007A3470">
      <w:pPr>
        <w:autoSpaceDE w:val="0"/>
        <w:autoSpaceDN w:val="0"/>
        <w:adjustRightInd w:val="0"/>
        <w:spacing w:line="300" w:lineRule="auto"/>
        <w:jc w:val="both"/>
        <w:rPr>
          <w:ins w:id="437" w:author="user" w:date="2012-02-29T14:47:00Z"/>
          <w:rFonts w:ascii="Calibri" w:hAnsi="Calibri" w:cs="Arial"/>
          <w:sz w:val="22"/>
          <w:szCs w:val="22"/>
        </w:rPr>
      </w:pPr>
      <w:ins w:id="438" w:author="user" w:date="2012-02-29T14:47:00Z">
        <w:r w:rsidRPr="00C101D8">
          <w:rPr>
            <w:rFonts w:ascii="Calibri" w:hAnsi="Calibri" w:cs="Arial"/>
            <w:sz w:val="22"/>
            <w:szCs w:val="22"/>
          </w:rPr>
          <w:t>Market survey in the 8 project VDCs and 2 municipalities was conducted to collect prevailing market price of consumption goods, construction materials, wage rate, land price etc. A market survey checklist was prepared and used to conduct the market survey</w:t>
        </w:r>
        <w:r w:rsidRPr="008910E5">
          <w:rPr>
            <w:rFonts w:ascii="Calibri" w:hAnsi="Calibri" w:cs="Arial"/>
            <w:sz w:val="22"/>
            <w:szCs w:val="22"/>
          </w:rPr>
          <w:t xml:space="preserve"> (Annex-II).</w:t>
        </w:r>
      </w:ins>
    </w:p>
    <w:p w:rsidR="007A3470" w:rsidRPr="00C101D8" w:rsidRDefault="007A3470" w:rsidP="007A3470">
      <w:pPr>
        <w:pStyle w:val="Heading2"/>
        <w:spacing w:line="300" w:lineRule="auto"/>
        <w:rPr>
          <w:ins w:id="439" w:author="user" w:date="2012-02-29T14:47:00Z"/>
          <w:rFonts w:ascii="Calibri" w:hAnsi="Calibri"/>
          <w:sz w:val="22"/>
          <w:szCs w:val="22"/>
        </w:rPr>
      </w:pPr>
      <w:bookmarkStart w:id="440" w:name="_Toc283484538"/>
      <w:ins w:id="441" w:author="user" w:date="2012-02-29T14:47:00Z">
        <w:r w:rsidRPr="00C101D8">
          <w:rPr>
            <w:rFonts w:ascii="Calibri" w:hAnsi="Calibri"/>
            <w:sz w:val="22"/>
            <w:szCs w:val="22"/>
          </w:rPr>
          <w:t>3.1</w:t>
        </w:r>
        <w:r>
          <w:rPr>
            <w:rFonts w:ascii="Calibri" w:hAnsi="Calibri"/>
            <w:sz w:val="22"/>
            <w:szCs w:val="22"/>
          </w:rPr>
          <w:t>2</w:t>
        </w:r>
        <w:r w:rsidRPr="00C101D8">
          <w:rPr>
            <w:rFonts w:ascii="Calibri" w:hAnsi="Calibri"/>
            <w:sz w:val="22"/>
            <w:szCs w:val="22"/>
          </w:rPr>
          <w:tab/>
          <w:t>Meetings/Consultations</w:t>
        </w:r>
        <w:bookmarkEnd w:id="440"/>
      </w:ins>
    </w:p>
    <w:p w:rsidR="007A3470" w:rsidRPr="00C101D8" w:rsidRDefault="007A3470" w:rsidP="007A3470">
      <w:pPr>
        <w:autoSpaceDE w:val="0"/>
        <w:autoSpaceDN w:val="0"/>
        <w:adjustRightInd w:val="0"/>
        <w:spacing w:line="300" w:lineRule="auto"/>
        <w:jc w:val="both"/>
        <w:rPr>
          <w:ins w:id="442" w:author="user" w:date="2012-02-29T14:47:00Z"/>
          <w:rFonts w:ascii="Calibri" w:hAnsi="Calibri" w:cs="Arial"/>
          <w:sz w:val="22"/>
          <w:szCs w:val="22"/>
        </w:rPr>
      </w:pPr>
      <w:ins w:id="443" w:author="user" w:date="2012-02-29T14:47:00Z">
        <w:r w:rsidRPr="00C101D8">
          <w:rPr>
            <w:rFonts w:ascii="Calibri" w:hAnsi="Calibri" w:cs="Arial"/>
            <w:sz w:val="22"/>
            <w:szCs w:val="22"/>
          </w:rPr>
          <w:t xml:space="preserve">Informal meetings/consultations were also conducted with the relevant government officials (CDO, LDO, VDC Secretary), NGOs, CBOs,   CFUGs of the project districts to collect information about the project area, their concerns/expectation and inform them about the project and its ongoing activities. </w:t>
        </w:r>
      </w:ins>
    </w:p>
    <w:p w:rsidR="007A3470" w:rsidRPr="00C101D8" w:rsidRDefault="007A3470" w:rsidP="007A3470">
      <w:pPr>
        <w:pStyle w:val="Heading2"/>
        <w:spacing w:line="300" w:lineRule="auto"/>
        <w:rPr>
          <w:ins w:id="444" w:author="user" w:date="2012-02-29T14:47:00Z"/>
          <w:rFonts w:ascii="Calibri" w:hAnsi="Calibri"/>
          <w:sz w:val="22"/>
          <w:szCs w:val="22"/>
        </w:rPr>
      </w:pPr>
      <w:bookmarkStart w:id="445" w:name="_Toc283484539"/>
      <w:ins w:id="446" w:author="user" w:date="2012-02-29T14:47:00Z">
        <w:r w:rsidRPr="00C101D8">
          <w:rPr>
            <w:rFonts w:ascii="Calibri" w:hAnsi="Calibri"/>
            <w:sz w:val="22"/>
            <w:szCs w:val="22"/>
          </w:rPr>
          <w:t>3.1</w:t>
        </w:r>
        <w:r>
          <w:rPr>
            <w:rFonts w:ascii="Calibri" w:hAnsi="Calibri"/>
            <w:sz w:val="22"/>
            <w:szCs w:val="22"/>
          </w:rPr>
          <w:t>3</w:t>
        </w:r>
        <w:r w:rsidRPr="00C101D8">
          <w:rPr>
            <w:rFonts w:ascii="Calibri" w:hAnsi="Calibri"/>
            <w:sz w:val="22"/>
            <w:szCs w:val="22"/>
          </w:rPr>
          <w:tab/>
          <w:t>Data Encoding and Analysis</w:t>
        </w:r>
        <w:bookmarkEnd w:id="445"/>
        <w:r w:rsidRPr="00C101D8">
          <w:rPr>
            <w:rFonts w:ascii="Calibri" w:hAnsi="Calibri"/>
            <w:sz w:val="22"/>
            <w:szCs w:val="22"/>
          </w:rPr>
          <w:t xml:space="preserve">  </w:t>
        </w:r>
      </w:ins>
    </w:p>
    <w:p w:rsidR="007A3470" w:rsidRPr="00C101D8" w:rsidRDefault="007A3470" w:rsidP="007A3470">
      <w:pPr>
        <w:autoSpaceDE w:val="0"/>
        <w:autoSpaceDN w:val="0"/>
        <w:adjustRightInd w:val="0"/>
        <w:spacing w:line="300" w:lineRule="auto"/>
        <w:jc w:val="both"/>
        <w:rPr>
          <w:ins w:id="447" w:author="user" w:date="2012-02-29T14:47:00Z"/>
          <w:rFonts w:ascii="Calibri" w:hAnsi="Calibri" w:cs="Arial"/>
          <w:sz w:val="22"/>
          <w:szCs w:val="22"/>
        </w:rPr>
      </w:pPr>
      <w:ins w:id="448" w:author="user" w:date="2012-02-29T14:47:00Z">
        <w:r w:rsidRPr="00C101D8">
          <w:rPr>
            <w:rFonts w:ascii="Calibri" w:hAnsi="Calibri" w:cs="Arial"/>
            <w:sz w:val="22"/>
            <w:szCs w:val="22"/>
          </w:rPr>
          <w:t xml:space="preserve">The field Supervisors was responsible to make sure that all the required information collected properly and consistent. Any missing or inconsistent information was collected or corrected in the field before living the site. After completion of the field work the collected data was encoded and analyzed in </w:t>
        </w:r>
        <w:smartTag w:uri="urn:schemas-microsoft-com:office:smarttags" w:element="place">
          <w:r w:rsidRPr="00C101D8">
            <w:rPr>
              <w:rFonts w:ascii="Calibri" w:hAnsi="Calibri" w:cs="Arial"/>
              <w:sz w:val="22"/>
              <w:szCs w:val="22"/>
            </w:rPr>
            <w:t>Kathmandu</w:t>
          </w:r>
        </w:smartTag>
        <w:r w:rsidRPr="00C101D8">
          <w:rPr>
            <w:rFonts w:ascii="Calibri" w:hAnsi="Calibri" w:cs="Arial"/>
            <w:sz w:val="22"/>
            <w:szCs w:val="22"/>
          </w:rPr>
          <w:t xml:space="preserve">. The household survey data was processed using computer software whereas the other data was processed manually. One Data Manager was responsible to develop data entry program, data cleaning/editing, managing the data entry process and processing data in </w:t>
        </w:r>
        <w:smartTag w:uri="urn:schemas-microsoft-com:office:smarttags" w:element="place">
          <w:r w:rsidRPr="00C101D8">
            <w:rPr>
              <w:rFonts w:ascii="Calibri" w:hAnsi="Calibri" w:cs="Arial"/>
              <w:sz w:val="22"/>
              <w:szCs w:val="22"/>
            </w:rPr>
            <w:t>Kathmandu</w:t>
          </w:r>
        </w:smartTag>
        <w:r w:rsidRPr="00C101D8">
          <w:rPr>
            <w:rFonts w:ascii="Calibri" w:hAnsi="Calibri" w:cs="Arial"/>
            <w:sz w:val="22"/>
            <w:szCs w:val="22"/>
          </w:rPr>
          <w:t xml:space="preserve">. The Data Manager has worked in close coordination with the experts. </w:t>
        </w:r>
      </w:ins>
    </w:p>
    <w:p w:rsidR="007A3470" w:rsidRPr="00C101D8" w:rsidRDefault="007A3470" w:rsidP="007A3470">
      <w:pPr>
        <w:pStyle w:val="Heading2"/>
        <w:spacing w:line="300" w:lineRule="auto"/>
        <w:rPr>
          <w:ins w:id="449" w:author="user" w:date="2012-02-29T14:47:00Z"/>
          <w:rFonts w:ascii="Calibri" w:hAnsi="Calibri"/>
          <w:sz w:val="22"/>
          <w:szCs w:val="22"/>
        </w:rPr>
      </w:pPr>
      <w:bookmarkStart w:id="450" w:name="_Toc283484540"/>
      <w:ins w:id="451" w:author="user" w:date="2012-02-29T14:47:00Z">
        <w:r w:rsidRPr="00C101D8">
          <w:rPr>
            <w:rFonts w:ascii="Calibri" w:hAnsi="Calibri"/>
            <w:sz w:val="22"/>
            <w:szCs w:val="22"/>
          </w:rPr>
          <w:t>3.1</w:t>
        </w:r>
        <w:r>
          <w:rPr>
            <w:rFonts w:ascii="Calibri" w:hAnsi="Calibri"/>
            <w:sz w:val="22"/>
            <w:szCs w:val="22"/>
          </w:rPr>
          <w:t>4</w:t>
        </w:r>
        <w:r w:rsidRPr="00C101D8">
          <w:rPr>
            <w:rFonts w:ascii="Calibri" w:hAnsi="Calibri"/>
            <w:sz w:val="22"/>
            <w:szCs w:val="22"/>
          </w:rPr>
          <w:tab/>
          <w:t>Categorization of Impacts and Mitigation Measures</w:t>
        </w:r>
        <w:bookmarkEnd w:id="450"/>
      </w:ins>
    </w:p>
    <w:p w:rsidR="007A3470" w:rsidRPr="00C101D8" w:rsidRDefault="007A3470" w:rsidP="007A3470">
      <w:pPr>
        <w:autoSpaceDE w:val="0"/>
        <w:autoSpaceDN w:val="0"/>
        <w:adjustRightInd w:val="0"/>
        <w:spacing w:line="300" w:lineRule="auto"/>
        <w:jc w:val="both"/>
        <w:rPr>
          <w:ins w:id="452" w:author="user" w:date="2012-02-29T14:47:00Z"/>
          <w:rFonts w:ascii="Calibri" w:hAnsi="Calibri" w:cs="Arial"/>
          <w:sz w:val="22"/>
          <w:szCs w:val="22"/>
        </w:rPr>
      </w:pPr>
      <w:ins w:id="453" w:author="user" w:date="2012-02-29T14:47:00Z">
        <w:r w:rsidRPr="00C101D8">
          <w:rPr>
            <w:rFonts w:ascii="Calibri" w:hAnsi="Calibri" w:cs="Arial"/>
            <w:sz w:val="22"/>
            <w:szCs w:val="22"/>
          </w:rPr>
          <w:t xml:space="preserve">Matrix method has been used to assess impact of the project. The significance of both identified and predicted impacts were evaluated. Based on the evaluation each significant impact was further categorized as high, medium and low in terms of magnitude, short term, medium term and long term in terms of duration and local, site specific and regional in terms of extent. The magnitude, extent and duration were categorized as per National EIA Guideline 1993. Considering the impacts appropriate mitigation measures have been developed. </w:t>
        </w:r>
      </w:ins>
    </w:p>
    <w:p w:rsidR="007A3470" w:rsidRPr="00C101D8" w:rsidRDefault="007A3470" w:rsidP="007A3470">
      <w:pPr>
        <w:pStyle w:val="Heading2"/>
        <w:spacing w:line="300" w:lineRule="auto"/>
        <w:rPr>
          <w:ins w:id="454" w:author="user" w:date="2012-02-29T14:47:00Z"/>
          <w:rFonts w:ascii="Calibri" w:hAnsi="Calibri"/>
          <w:sz w:val="22"/>
          <w:szCs w:val="22"/>
        </w:rPr>
      </w:pPr>
      <w:bookmarkStart w:id="455" w:name="_Toc283484541"/>
      <w:ins w:id="456" w:author="user" w:date="2012-02-29T14:47:00Z">
        <w:r w:rsidRPr="00C101D8">
          <w:rPr>
            <w:rFonts w:ascii="Calibri" w:hAnsi="Calibri"/>
            <w:sz w:val="22"/>
            <w:szCs w:val="22"/>
          </w:rPr>
          <w:t>3.1</w:t>
        </w:r>
        <w:r>
          <w:rPr>
            <w:rFonts w:ascii="Calibri" w:hAnsi="Calibri"/>
            <w:sz w:val="22"/>
            <w:szCs w:val="22"/>
          </w:rPr>
          <w:t>5</w:t>
        </w:r>
        <w:r w:rsidRPr="00C101D8">
          <w:rPr>
            <w:rFonts w:ascii="Calibri" w:hAnsi="Calibri"/>
            <w:sz w:val="22"/>
            <w:szCs w:val="22"/>
          </w:rPr>
          <w:tab/>
          <w:t xml:space="preserve">Criteria for Defining Project Affected </w:t>
        </w:r>
        <w:r>
          <w:rPr>
            <w:rFonts w:ascii="Calibri" w:hAnsi="Calibri"/>
            <w:sz w:val="22"/>
            <w:szCs w:val="22"/>
          </w:rPr>
          <w:t xml:space="preserve"> and </w:t>
        </w:r>
        <w:r w:rsidRPr="00C101D8">
          <w:rPr>
            <w:rFonts w:ascii="Calibri" w:hAnsi="Calibri"/>
            <w:sz w:val="22"/>
            <w:szCs w:val="22"/>
          </w:rPr>
          <w:t>Vulnerable Households</w:t>
        </w:r>
        <w:bookmarkEnd w:id="455"/>
      </w:ins>
    </w:p>
    <w:p w:rsidR="007A3470" w:rsidRPr="00C101D8" w:rsidRDefault="007A3470" w:rsidP="007A3470">
      <w:pPr>
        <w:pStyle w:val="BodyTextIndent"/>
        <w:spacing w:line="300" w:lineRule="auto"/>
        <w:jc w:val="both"/>
        <w:rPr>
          <w:ins w:id="457" w:author="user" w:date="2012-02-29T14:47:00Z"/>
          <w:rFonts w:ascii="Calibri" w:hAnsi="Calibri" w:cs="Arial"/>
          <w:sz w:val="22"/>
          <w:szCs w:val="22"/>
        </w:rPr>
      </w:pPr>
      <w:ins w:id="458" w:author="user" w:date="2012-02-29T14:47:00Z">
        <w:r w:rsidRPr="00C101D8">
          <w:rPr>
            <w:rFonts w:ascii="Calibri" w:hAnsi="Calibri" w:cs="Arial"/>
            <w:sz w:val="22"/>
            <w:szCs w:val="22"/>
          </w:rPr>
          <w:t>The criterion for defining project affected households has been set based on followings:</w:t>
        </w:r>
      </w:ins>
    </w:p>
    <w:p w:rsidR="007A3470" w:rsidRPr="00C101D8" w:rsidRDefault="007A3470" w:rsidP="007A3470">
      <w:pPr>
        <w:pStyle w:val="BodyTextIndent"/>
        <w:numPr>
          <w:ilvl w:val="0"/>
          <w:numId w:val="6"/>
        </w:numPr>
        <w:tabs>
          <w:tab w:val="clear" w:pos="720"/>
        </w:tabs>
        <w:spacing w:after="0" w:line="300" w:lineRule="auto"/>
        <w:ind w:left="360"/>
        <w:jc w:val="both"/>
        <w:rPr>
          <w:ins w:id="459" w:author="user" w:date="2012-02-29T14:47:00Z"/>
          <w:rFonts w:ascii="Calibri" w:hAnsi="Calibri" w:cs="Arial"/>
          <w:sz w:val="22"/>
          <w:szCs w:val="22"/>
        </w:rPr>
      </w:pPr>
      <w:ins w:id="460" w:author="user" w:date="2012-02-29T14:47:00Z">
        <w:r w:rsidRPr="00C101D8">
          <w:rPr>
            <w:rFonts w:ascii="Calibri" w:hAnsi="Calibri" w:cs="Arial"/>
            <w:sz w:val="22"/>
            <w:szCs w:val="22"/>
          </w:rPr>
          <w:lastRenderedPageBreak/>
          <w:t>Marginally</w:t>
        </w:r>
        <w:r w:rsidRPr="00C101D8">
          <w:rPr>
            <w:rFonts w:ascii="Calibri" w:hAnsi="Calibri" w:cs="Arial"/>
            <w:i/>
            <w:sz w:val="22"/>
            <w:szCs w:val="22"/>
          </w:rPr>
          <w:t xml:space="preserve"> Affected Households:</w:t>
        </w:r>
        <w:r w:rsidRPr="00C101D8">
          <w:rPr>
            <w:rFonts w:ascii="Calibri" w:hAnsi="Calibri" w:cs="Arial"/>
            <w:sz w:val="22"/>
            <w:szCs w:val="22"/>
          </w:rPr>
          <w:t xml:space="preserve"> Households losing less than 10.0% of their total land.  </w:t>
        </w:r>
      </w:ins>
    </w:p>
    <w:p w:rsidR="007A3470" w:rsidRDefault="007A3470" w:rsidP="007A3470">
      <w:pPr>
        <w:pStyle w:val="BodyTextIndent"/>
        <w:numPr>
          <w:ilvl w:val="0"/>
          <w:numId w:val="6"/>
        </w:numPr>
        <w:tabs>
          <w:tab w:val="clear" w:pos="720"/>
        </w:tabs>
        <w:spacing w:after="0" w:line="300" w:lineRule="auto"/>
        <w:ind w:left="360"/>
        <w:jc w:val="both"/>
        <w:rPr>
          <w:ins w:id="461" w:author="user" w:date="2012-02-29T14:47:00Z"/>
          <w:rFonts w:ascii="Calibri" w:hAnsi="Calibri" w:cs="Arial"/>
          <w:sz w:val="22"/>
          <w:szCs w:val="22"/>
        </w:rPr>
      </w:pPr>
      <w:ins w:id="462" w:author="user" w:date="2012-02-29T14:47:00Z">
        <w:r w:rsidRPr="00C101D8">
          <w:rPr>
            <w:rFonts w:ascii="Calibri" w:hAnsi="Calibri" w:cs="Arial"/>
            <w:i/>
            <w:sz w:val="22"/>
            <w:szCs w:val="22"/>
          </w:rPr>
          <w:t>S</w:t>
        </w:r>
        <w:r w:rsidRPr="00C101D8">
          <w:rPr>
            <w:rFonts w:ascii="Calibri" w:hAnsi="Calibri" w:cs="Arial"/>
            <w:sz w:val="22"/>
            <w:szCs w:val="22"/>
          </w:rPr>
          <w:t xml:space="preserve">everely </w:t>
        </w:r>
        <w:r w:rsidRPr="00C101D8">
          <w:rPr>
            <w:rFonts w:ascii="Calibri" w:hAnsi="Calibri" w:cs="Arial"/>
            <w:i/>
            <w:sz w:val="22"/>
            <w:szCs w:val="22"/>
          </w:rPr>
          <w:t>Affected Households:</w:t>
        </w:r>
        <w:r w:rsidRPr="00C101D8">
          <w:rPr>
            <w:rFonts w:ascii="Calibri" w:hAnsi="Calibri" w:cs="Arial"/>
            <w:sz w:val="22"/>
            <w:szCs w:val="22"/>
          </w:rPr>
          <w:t xml:space="preserve"> Households losing more than 10% of their total land. This includes two sub-categories: i) Households losing more than 10% to 50% of their land and ii) Households losing more than 50% of their land. The households losing residential structures are also included in this category.</w:t>
        </w:r>
      </w:ins>
    </w:p>
    <w:p w:rsidR="007A3470" w:rsidRPr="008E718D" w:rsidRDefault="007A3470" w:rsidP="007A3470">
      <w:pPr>
        <w:pStyle w:val="BodyTextIndent"/>
        <w:numPr>
          <w:ilvl w:val="0"/>
          <w:numId w:val="6"/>
        </w:numPr>
        <w:tabs>
          <w:tab w:val="clear" w:pos="720"/>
        </w:tabs>
        <w:spacing w:after="0" w:line="300" w:lineRule="auto"/>
        <w:ind w:left="360"/>
        <w:jc w:val="both"/>
        <w:rPr>
          <w:ins w:id="463" w:author="user" w:date="2012-02-29T14:47:00Z"/>
          <w:rFonts w:ascii="Calibri" w:hAnsi="Calibri" w:cs="Arial"/>
          <w:sz w:val="22"/>
          <w:szCs w:val="22"/>
        </w:rPr>
      </w:pPr>
      <w:ins w:id="464" w:author="user" w:date="2012-02-29T14:47:00Z">
        <w:r w:rsidRPr="008E718D">
          <w:rPr>
            <w:rFonts w:ascii="Calibri" w:hAnsi="Calibri" w:cs="Arial"/>
            <w:sz w:val="22"/>
            <w:szCs w:val="22"/>
          </w:rPr>
          <w:t>Vulnerable</w:t>
        </w:r>
        <w:r w:rsidRPr="008E718D">
          <w:rPr>
            <w:rFonts w:ascii="Calibri" w:hAnsi="Calibri" w:cs="Arial"/>
            <w:i/>
            <w:sz w:val="22"/>
            <w:szCs w:val="22"/>
          </w:rPr>
          <w:t xml:space="preserve"> Households: </w:t>
        </w:r>
        <w:r w:rsidRPr="008E718D">
          <w:rPr>
            <w:rFonts w:ascii="Calibri" w:hAnsi="Calibri" w:cs="Arial"/>
            <w:sz w:val="22"/>
            <w:szCs w:val="22"/>
          </w:rPr>
          <w:t>Women headed households, single women headed households, household heads with disabilities/old age, infected with chronic disease and HIV/AIDS, and Dalit households affected by the project are categorized under this category.</w:t>
        </w:r>
      </w:ins>
    </w:p>
    <w:p w:rsidR="007A3470" w:rsidRPr="00C101D8" w:rsidRDefault="007A3470" w:rsidP="007A3470">
      <w:pPr>
        <w:pStyle w:val="Heading2"/>
        <w:spacing w:line="300" w:lineRule="auto"/>
        <w:rPr>
          <w:ins w:id="465" w:author="user" w:date="2012-02-29T14:47:00Z"/>
          <w:rFonts w:ascii="Calibri" w:hAnsi="Calibri"/>
          <w:sz w:val="22"/>
          <w:szCs w:val="22"/>
        </w:rPr>
      </w:pPr>
      <w:bookmarkStart w:id="466" w:name="_Toc272572261"/>
      <w:bookmarkStart w:id="467" w:name="_Toc246755705"/>
      <w:bookmarkStart w:id="468" w:name="_Toc245631344"/>
      <w:bookmarkStart w:id="469" w:name="_Toc283484542"/>
      <w:ins w:id="470" w:author="user" w:date="2012-02-29T14:47:00Z">
        <w:r w:rsidRPr="00C101D8">
          <w:rPr>
            <w:rFonts w:ascii="Calibri" w:hAnsi="Calibri"/>
            <w:sz w:val="22"/>
            <w:szCs w:val="22"/>
          </w:rPr>
          <w:t>3.1</w:t>
        </w:r>
        <w:r>
          <w:rPr>
            <w:rFonts w:ascii="Calibri" w:hAnsi="Calibri"/>
            <w:sz w:val="22"/>
            <w:szCs w:val="22"/>
          </w:rPr>
          <w:t>6</w:t>
        </w:r>
        <w:r w:rsidRPr="00C101D8">
          <w:rPr>
            <w:rFonts w:ascii="Calibri" w:hAnsi="Calibri"/>
            <w:sz w:val="22"/>
            <w:szCs w:val="22"/>
          </w:rPr>
          <w:tab/>
          <w:t>Definitions</w:t>
        </w:r>
        <w:bookmarkEnd w:id="466"/>
        <w:bookmarkEnd w:id="467"/>
        <w:bookmarkEnd w:id="468"/>
        <w:bookmarkEnd w:id="469"/>
      </w:ins>
    </w:p>
    <w:p w:rsidR="007A3470" w:rsidRPr="00C101D8" w:rsidRDefault="007A3470" w:rsidP="007A3470">
      <w:pPr>
        <w:pStyle w:val="BodyText"/>
        <w:tabs>
          <w:tab w:val="left" w:pos="0"/>
        </w:tabs>
        <w:spacing w:line="300" w:lineRule="auto"/>
        <w:rPr>
          <w:ins w:id="471" w:author="user" w:date="2012-02-29T14:47:00Z"/>
          <w:rFonts w:ascii="Calibri" w:hAnsi="Calibri" w:cs="Arial"/>
          <w:sz w:val="22"/>
          <w:szCs w:val="22"/>
        </w:rPr>
      </w:pPr>
      <w:ins w:id="472" w:author="user" w:date="2012-02-29T14:47:00Z">
        <w:r w:rsidRPr="00C101D8">
          <w:rPr>
            <w:rFonts w:ascii="Calibri" w:hAnsi="Calibri" w:cs="Arial"/>
            <w:sz w:val="22"/>
            <w:szCs w:val="22"/>
          </w:rPr>
          <w:t>The following definitions will be applied in the Resettlement Action Plan for the project:</w:t>
        </w:r>
      </w:ins>
    </w:p>
    <w:p w:rsidR="007A3470" w:rsidRPr="00C101D8" w:rsidRDefault="007A3470" w:rsidP="007A3470">
      <w:pPr>
        <w:widowControl w:val="0"/>
        <w:numPr>
          <w:ilvl w:val="0"/>
          <w:numId w:val="7"/>
        </w:numPr>
        <w:tabs>
          <w:tab w:val="clear" w:pos="720"/>
        </w:tabs>
        <w:adjustRightInd w:val="0"/>
        <w:spacing w:before="120" w:after="120" w:line="300" w:lineRule="auto"/>
        <w:ind w:left="360"/>
        <w:jc w:val="both"/>
        <w:textAlignment w:val="baseline"/>
        <w:rPr>
          <w:ins w:id="473" w:author="user" w:date="2012-02-29T14:47:00Z"/>
          <w:rFonts w:ascii="Calibri" w:hAnsi="Calibri" w:cs="Arial"/>
          <w:sz w:val="22"/>
          <w:szCs w:val="22"/>
        </w:rPr>
      </w:pPr>
      <w:ins w:id="474" w:author="user" w:date="2012-02-29T14:47:00Z">
        <w:r w:rsidRPr="00C101D8">
          <w:rPr>
            <w:rFonts w:ascii="Calibri" w:hAnsi="Calibri" w:cs="Arial"/>
            <w:b/>
            <w:sz w:val="22"/>
            <w:szCs w:val="22"/>
          </w:rPr>
          <w:t xml:space="preserve">Compensation: </w:t>
        </w:r>
        <w:r w:rsidRPr="00C101D8">
          <w:rPr>
            <w:rFonts w:ascii="Calibri" w:hAnsi="Calibri" w:cs="Arial"/>
            <w:sz w:val="22"/>
            <w:szCs w:val="22"/>
          </w:rPr>
          <w:t>The payment in cash or kind for private property acquired by the project at replacement value as defined by the Compensation Determination Committee (CDC) based on the RAP guidelines and framework.</w:t>
        </w:r>
      </w:ins>
    </w:p>
    <w:p w:rsidR="007A3470" w:rsidRPr="00C101D8" w:rsidRDefault="007A3470" w:rsidP="007A3470">
      <w:pPr>
        <w:widowControl w:val="0"/>
        <w:numPr>
          <w:ilvl w:val="0"/>
          <w:numId w:val="7"/>
        </w:numPr>
        <w:tabs>
          <w:tab w:val="clear" w:pos="720"/>
        </w:tabs>
        <w:adjustRightInd w:val="0"/>
        <w:spacing w:before="120" w:after="120" w:line="300" w:lineRule="auto"/>
        <w:ind w:left="360"/>
        <w:jc w:val="both"/>
        <w:textAlignment w:val="baseline"/>
        <w:rPr>
          <w:ins w:id="475" w:author="user" w:date="2012-02-29T14:47:00Z"/>
          <w:rFonts w:ascii="Calibri" w:hAnsi="Calibri" w:cs="Arial"/>
          <w:sz w:val="22"/>
          <w:szCs w:val="22"/>
        </w:rPr>
      </w:pPr>
      <w:ins w:id="476" w:author="user" w:date="2012-02-29T14:47:00Z">
        <w:r w:rsidRPr="00C101D8">
          <w:rPr>
            <w:rFonts w:ascii="Calibri" w:hAnsi="Calibri" w:cs="Arial"/>
            <w:b/>
            <w:sz w:val="22"/>
            <w:szCs w:val="22"/>
          </w:rPr>
          <w:t xml:space="preserve">Compensation Determination Committee (CDC): </w:t>
        </w:r>
        <w:r w:rsidRPr="00C101D8">
          <w:rPr>
            <w:rFonts w:ascii="Calibri" w:hAnsi="Calibri" w:cs="Arial"/>
            <w:sz w:val="22"/>
            <w:szCs w:val="22"/>
          </w:rPr>
          <w:t>The district-level committee established under Section 13 (2) of the Land Acquisition Act, 2034 (1977) to determine replacement value and compensation rates for property acquired under the Act.</w:t>
        </w:r>
      </w:ins>
    </w:p>
    <w:p w:rsidR="007A3470" w:rsidRPr="00C101D8" w:rsidRDefault="007A3470" w:rsidP="007A3470">
      <w:pPr>
        <w:widowControl w:val="0"/>
        <w:numPr>
          <w:ilvl w:val="0"/>
          <w:numId w:val="7"/>
        </w:numPr>
        <w:tabs>
          <w:tab w:val="clear" w:pos="720"/>
        </w:tabs>
        <w:adjustRightInd w:val="0"/>
        <w:spacing w:before="120" w:after="120" w:line="300" w:lineRule="auto"/>
        <w:ind w:left="360"/>
        <w:jc w:val="both"/>
        <w:textAlignment w:val="baseline"/>
        <w:rPr>
          <w:ins w:id="477" w:author="user" w:date="2012-02-29T14:47:00Z"/>
          <w:rFonts w:ascii="Calibri" w:hAnsi="Calibri" w:cs="Arial"/>
          <w:b/>
          <w:sz w:val="22"/>
          <w:szCs w:val="22"/>
        </w:rPr>
      </w:pPr>
      <w:ins w:id="478" w:author="user" w:date="2012-02-29T14:47:00Z">
        <w:r w:rsidRPr="00C101D8">
          <w:rPr>
            <w:rFonts w:ascii="Calibri" w:hAnsi="Calibri" w:cs="Arial"/>
            <w:b/>
            <w:sz w:val="22"/>
            <w:szCs w:val="22"/>
          </w:rPr>
          <w:t xml:space="preserve">Cut-off Date for Eligibility to Entitlement: </w:t>
        </w:r>
        <w:r w:rsidRPr="00C101D8">
          <w:rPr>
            <w:rFonts w:ascii="Calibri" w:hAnsi="Calibri" w:cs="Arial"/>
            <w:sz w:val="22"/>
            <w:szCs w:val="22"/>
          </w:rPr>
          <w:t>The cut-off date for eligibility to compensation and assistance will be the date of notification by the CDC/Hetauda- Bharatpur Project, NEA for land acquisition and compensation of affected households/assets.</w:t>
        </w:r>
      </w:ins>
    </w:p>
    <w:p w:rsidR="007A3470" w:rsidRPr="00C101D8" w:rsidRDefault="007A3470" w:rsidP="007A3470">
      <w:pPr>
        <w:widowControl w:val="0"/>
        <w:numPr>
          <w:ilvl w:val="0"/>
          <w:numId w:val="7"/>
        </w:numPr>
        <w:tabs>
          <w:tab w:val="clear" w:pos="720"/>
        </w:tabs>
        <w:adjustRightInd w:val="0"/>
        <w:spacing w:line="300" w:lineRule="auto"/>
        <w:ind w:left="360"/>
        <w:jc w:val="both"/>
        <w:textAlignment w:val="baseline"/>
        <w:rPr>
          <w:ins w:id="479" w:author="user" w:date="2012-02-29T14:47:00Z"/>
          <w:rFonts w:ascii="Calibri" w:hAnsi="Calibri" w:cs="Arial"/>
          <w:sz w:val="22"/>
          <w:szCs w:val="22"/>
        </w:rPr>
      </w:pPr>
      <w:ins w:id="480" w:author="user" w:date="2012-02-29T14:47:00Z">
        <w:r w:rsidRPr="00C101D8">
          <w:rPr>
            <w:rFonts w:ascii="Calibri" w:hAnsi="Calibri" w:cs="Arial"/>
            <w:b/>
            <w:sz w:val="22"/>
            <w:szCs w:val="22"/>
          </w:rPr>
          <w:t>Entitled Person:</w:t>
        </w:r>
        <w:r w:rsidRPr="00C101D8">
          <w:rPr>
            <w:rFonts w:ascii="Calibri" w:hAnsi="Calibri" w:cs="Arial"/>
            <w:sz w:val="22"/>
            <w:szCs w:val="22"/>
          </w:rPr>
          <w:t xml:space="preserve"> Any person who is entitled to compensation due to loss of privately owned assets and other rehabilitation assistance.</w:t>
        </w:r>
      </w:ins>
    </w:p>
    <w:p w:rsidR="007A3470" w:rsidRPr="00C101D8" w:rsidRDefault="007A3470" w:rsidP="007A3470">
      <w:pPr>
        <w:widowControl w:val="0"/>
        <w:numPr>
          <w:ilvl w:val="0"/>
          <w:numId w:val="7"/>
        </w:numPr>
        <w:tabs>
          <w:tab w:val="clear" w:pos="720"/>
        </w:tabs>
        <w:adjustRightInd w:val="0"/>
        <w:spacing w:line="300" w:lineRule="auto"/>
        <w:ind w:left="360"/>
        <w:jc w:val="both"/>
        <w:textAlignment w:val="baseline"/>
        <w:rPr>
          <w:ins w:id="481" w:author="user" w:date="2012-02-29T14:47:00Z"/>
          <w:rFonts w:ascii="Calibri" w:hAnsi="Calibri" w:cs="Arial"/>
          <w:sz w:val="22"/>
          <w:szCs w:val="22"/>
        </w:rPr>
      </w:pPr>
      <w:ins w:id="482" w:author="user" w:date="2012-02-29T14:47:00Z">
        <w:r w:rsidRPr="00C101D8">
          <w:rPr>
            <w:rFonts w:ascii="Calibri" w:hAnsi="Calibri" w:cs="Arial"/>
            <w:b/>
            <w:sz w:val="22"/>
            <w:szCs w:val="22"/>
          </w:rPr>
          <w:t>Project Affected Person:</w:t>
        </w:r>
        <w:r w:rsidRPr="00C101D8">
          <w:rPr>
            <w:rFonts w:ascii="Calibri" w:hAnsi="Calibri" w:cs="Arial"/>
            <w:sz w:val="22"/>
            <w:szCs w:val="22"/>
          </w:rPr>
          <w:t xml:space="preserve"> Any person directly affected by the project through the acquisition of assets belonging to him/her of his/her household or community. This includes any person whose rights, standard of living, subsistence and income-generating capacity are adversely affected through the acquisition of assets, whether full/partial, or permanent/temporary.</w:t>
        </w:r>
      </w:ins>
    </w:p>
    <w:p w:rsidR="007A3470" w:rsidRPr="00C101D8" w:rsidRDefault="007A3470" w:rsidP="007A3470">
      <w:pPr>
        <w:widowControl w:val="0"/>
        <w:numPr>
          <w:ilvl w:val="0"/>
          <w:numId w:val="7"/>
        </w:numPr>
        <w:tabs>
          <w:tab w:val="clear" w:pos="720"/>
        </w:tabs>
        <w:adjustRightInd w:val="0"/>
        <w:spacing w:line="300" w:lineRule="auto"/>
        <w:ind w:left="360"/>
        <w:jc w:val="both"/>
        <w:textAlignment w:val="baseline"/>
        <w:rPr>
          <w:ins w:id="483" w:author="user" w:date="2012-02-29T14:47:00Z"/>
          <w:rFonts w:ascii="Calibri" w:hAnsi="Calibri" w:cs="Arial"/>
          <w:sz w:val="22"/>
          <w:szCs w:val="22"/>
        </w:rPr>
      </w:pPr>
      <w:ins w:id="484" w:author="user" w:date="2012-02-29T14:47:00Z">
        <w:r w:rsidRPr="00C101D8">
          <w:rPr>
            <w:rFonts w:ascii="Calibri" w:hAnsi="Calibri" w:cs="Arial"/>
            <w:b/>
            <w:sz w:val="22"/>
            <w:szCs w:val="22"/>
          </w:rPr>
          <w:t xml:space="preserve">Project Affected Household: </w:t>
        </w:r>
        <w:r w:rsidRPr="00C101D8">
          <w:rPr>
            <w:rFonts w:ascii="Calibri" w:hAnsi="Calibri" w:cs="Arial"/>
            <w:sz w:val="22"/>
            <w:szCs w:val="22"/>
          </w:rPr>
          <w:t xml:space="preserve">Family members living together and sharing a single kitchen affected by acquisition of their assets, will be entitled for compensation, resettlement and rehabilitation measures.  </w:t>
        </w:r>
      </w:ins>
    </w:p>
    <w:p w:rsidR="007A3470" w:rsidRPr="00C101D8" w:rsidRDefault="007A3470" w:rsidP="007A3470">
      <w:pPr>
        <w:widowControl w:val="0"/>
        <w:numPr>
          <w:ilvl w:val="0"/>
          <w:numId w:val="7"/>
        </w:numPr>
        <w:tabs>
          <w:tab w:val="clear" w:pos="720"/>
        </w:tabs>
        <w:adjustRightInd w:val="0"/>
        <w:spacing w:line="300" w:lineRule="auto"/>
        <w:ind w:left="360"/>
        <w:jc w:val="both"/>
        <w:textAlignment w:val="baseline"/>
        <w:rPr>
          <w:ins w:id="485" w:author="user" w:date="2012-02-29T14:47:00Z"/>
          <w:rFonts w:ascii="Calibri" w:hAnsi="Calibri" w:cs="Arial"/>
          <w:b/>
          <w:sz w:val="22"/>
          <w:szCs w:val="22"/>
        </w:rPr>
      </w:pPr>
      <w:ins w:id="486" w:author="user" w:date="2012-02-29T14:47:00Z">
        <w:r w:rsidRPr="00C101D8">
          <w:rPr>
            <w:rFonts w:ascii="Calibri" w:hAnsi="Calibri" w:cs="Arial"/>
            <w:b/>
            <w:sz w:val="22"/>
            <w:szCs w:val="22"/>
          </w:rPr>
          <w:t xml:space="preserve">Project Affected Group: </w:t>
        </w:r>
        <w:r w:rsidRPr="00C101D8">
          <w:rPr>
            <w:rFonts w:ascii="Calibri" w:hAnsi="Calibri" w:cs="Arial"/>
            <w:sz w:val="22"/>
            <w:szCs w:val="22"/>
          </w:rPr>
          <w:t xml:space="preserve">Communities or groups, that loses community resources due to the project. </w:t>
        </w:r>
      </w:ins>
    </w:p>
    <w:p w:rsidR="007A3470" w:rsidRPr="00C101D8" w:rsidRDefault="007A3470" w:rsidP="007A3470">
      <w:pPr>
        <w:widowControl w:val="0"/>
        <w:numPr>
          <w:ilvl w:val="0"/>
          <w:numId w:val="7"/>
        </w:numPr>
        <w:tabs>
          <w:tab w:val="clear" w:pos="720"/>
        </w:tabs>
        <w:adjustRightInd w:val="0"/>
        <w:spacing w:line="300" w:lineRule="auto"/>
        <w:ind w:left="360"/>
        <w:jc w:val="both"/>
        <w:textAlignment w:val="baseline"/>
        <w:rPr>
          <w:ins w:id="487" w:author="user" w:date="2012-02-29T14:47:00Z"/>
          <w:rFonts w:ascii="Calibri" w:hAnsi="Calibri" w:cs="Arial"/>
          <w:sz w:val="22"/>
          <w:szCs w:val="22"/>
        </w:rPr>
      </w:pPr>
      <w:ins w:id="488" w:author="user" w:date="2012-02-29T14:47:00Z">
        <w:r w:rsidRPr="00C101D8">
          <w:rPr>
            <w:rFonts w:ascii="Calibri" w:hAnsi="Calibri" w:cs="Arial"/>
            <w:b/>
            <w:sz w:val="22"/>
            <w:szCs w:val="22"/>
          </w:rPr>
          <w:t>Rehabilitation:</w:t>
        </w:r>
        <w:r w:rsidRPr="00C101D8">
          <w:rPr>
            <w:rFonts w:ascii="Calibri" w:hAnsi="Calibri" w:cs="Arial"/>
            <w:sz w:val="22"/>
            <w:szCs w:val="22"/>
          </w:rPr>
          <w:t xml:space="preserve"> The measures taken to mitigate identified social impacts, including compensation, resettlement, rehabilitation and transition allowances where required. </w:t>
        </w:r>
      </w:ins>
    </w:p>
    <w:p w:rsidR="007A3470" w:rsidRPr="00C101D8" w:rsidRDefault="007A3470" w:rsidP="007A3470">
      <w:pPr>
        <w:widowControl w:val="0"/>
        <w:numPr>
          <w:ilvl w:val="0"/>
          <w:numId w:val="7"/>
        </w:numPr>
        <w:tabs>
          <w:tab w:val="clear" w:pos="720"/>
        </w:tabs>
        <w:adjustRightInd w:val="0"/>
        <w:spacing w:line="300" w:lineRule="auto"/>
        <w:ind w:left="360"/>
        <w:jc w:val="both"/>
        <w:textAlignment w:val="baseline"/>
        <w:rPr>
          <w:ins w:id="489" w:author="user" w:date="2012-02-29T14:47:00Z"/>
          <w:rFonts w:ascii="Calibri" w:hAnsi="Calibri" w:cs="Arial"/>
          <w:bCs/>
          <w:sz w:val="22"/>
          <w:szCs w:val="22"/>
        </w:rPr>
      </w:pPr>
      <w:ins w:id="490" w:author="user" w:date="2012-02-29T14:47:00Z">
        <w:r w:rsidRPr="00C101D8">
          <w:rPr>
            <w:rFonts w:ascii="Calibri" w:hAnsi="Calibri" w:cs="Arial"/>
            <w:b/>
            <w:sz w:val="22"/>
            <w:szCs w:val="22"/>
          </w:rPr>
          <w:t xml:space="preserve">Replacement Cost: </w:t>
        </w:r>
        <w:r w:rsidRPr="00C101D8">
          <w:rPr>
            <w:rFonts w:ascii="Calibri" w:hAnsi="Calibri" w:cs="Arial"/>
            <w:bCs/>
            <w:sz w:val="22"/>
            <w:szCs w:val="22"/>
          </w:rPr>
          <w:t xml:space="preserve">With regard to land and structures, “replacement cost” is defined as follows: </w:t>
        </w:r>
      </w:ins>
    </w:p>
    <w:p w:rsidR="007A3470" w:rsidRPr="00C101D8" w:rsidRDefault="007A3470" w:rsidP="007A3470">
      <w:pPr>
        <w:widowControl w:val="0"/>
        <w:numPr>
          <w:ilvl w:val="0"/>
          <w:numId w:val="8"/>
        </w:numPr>
        <w:adjustRightInd w:val="0"/>
        <w:spacing w:line="288" w:lineRule="auto"/>
        <w:jc w:val="both"/>
        <w:textAlignment w:val="baseline"/>
        <w:rPr>
          <w:ins w:id="491" w:author="user" w:date="2012-02-29T14:47:00Z"/>
          <w:rFonts w:ascii="Calibri" w:hAnsi="Calibri" w:cs="Arial"/>
          <w:bCs/>
          <w:sz w:val="22"/>
          <w:szCs w:val="22"/>
        </w:rPr>
      </w:pPr>
      <w:ins w:id="492" w:author="user" w:date="2012-02-29T14:47:00Z">
        <w:r w:rsidRPr="00C101D8">
          <w:rPr>
            <w:rFonts w:ascii="Calibri" w:hAnsi="Calibri" w:cs="Arial"/>
            <w:sz w:val="22"/>
            <w:szCs w:val="22"/>
          </w:rPr>
          <w:t>For</w:t>
        </w:r>
        <w:r w:rsidRPr="00C101D8">
          <w:rPr>
            <w:rFonts w:ascii="Calibri" w:hAnsi="Calibri" w:cs="Arial"/>
            <w:bCs/>
            <w:sz w:val="22"/>
            <w:szCs w:val="22"/>
          </w:rPr>
          <w:t xml:space="preserve"> agricultural land, it is the pre-project or pre-displacement, whichever is higher, market value of land of equal productive potential or use located in the vicinity of the affected land, plus the cost of preparing the land to levels similar to those of the affected land, plus the cost of any registration and transfer taxes. </w:t>
        </w:r>
      </w:ins>
    </w:p>
    <w:p w:rsidR="007A3470" w:rsidRDefault="007A3470" w:rsidP="007A3470">
      <w:pPr>
        <w:widowControl w:val="0"/>
        <w:numPr>
          <w:ilvl w:val="0"/>
          <w:numId w:val="8"/>
        </w:numPr>
        <w:adjustRightInd w:val="0"/>
        <w:spacing w:line="288" w:lineRule="auto"/>
        <w:jc w:val="both"/>
        <w:textAlignment w:val="baseline"/>
        <w:rPr>
          <w:ins w:id="493" w:author="user" w:date="2012-02-29T14:47:00Z"/>
          <w:rFonts w:ascii="Calibri" w:hAnsi="Calibri" w:cs="Arial"/>
          <w:bCs/>
          <w:sz w:val="22"/>
          <w:szCs w:val="22"/>
        </w:rPr>
      </w:pPr>
      <w:ins w:id="494" w:author="user" w:date="2012-02-29T14:47:00Z">
        <w:r w:rsidRPr="00C101D8">
          <w:rPr>
            <w:rFonts w:ascii="Calibri" w:hAnsi="Calibri" w:cs="Arial"/>
            <w:bCs/>
            <w:sz w:val="22"/>
            <w:szCs w:val="22"/>
          </w:rPr>
          <w:t xml:space="preserve">For houses and other structures, it is the market cost of the materials to build a replacement structure with an area and quality similar to or better than those of the affected structures </w:t>
        </w:r>
        <w:r w:rsidRPr="00C101D8">
          <w:rPr>
            <w:rFonts w:ascii="Calibri" w:hAnsi="Calibri" w:cs="Arial"/>
            <w:bCs/>
            <w:sz w:val="22"/>
            <w:szCs w:val="22"/>
          </w:rPr>
          <w:lastRenderedPageBreak/>
          <w:t>or to repair a partially affected structure, plus the cost of transporting building materials to the construction site, plus the cost of any labor and contractors’ fees, plus the cost of any registration and transfer taxes.</w:t>
        </w:r>
      </w:ins>
    </w:p>
    <w:p w:rsidR="007A3470" w:rsidRPr="00C101D8" w:rsidRDefault="007A3470" w:rsidP="007A3470">
      <w:pPr>
        <w:widowControl w:val="0"/>
        <w:adjustRightInd w:val="0"/>
        <w:spacing w:line="288" w:lineRule="auto"/>
        <w:ind w:left="360"/>
        <w:jc w:val="both"/>
        <w:textAlignment w:val="baseline"/>
        <w:rPr>
          <w:ins w:id="495" w:author="user" w:date="2012-02-29T14:47:00Z"/>
          <w:rFonts w:ascii="Calibri" w:hAnsi="Calibri" w:cs="Arial"/>
          <w:bCs/>
          <w:sz w:val="22"/>
          <w:szCs w:val="22"/>
        </w:rPr>
      </w:pPr>
    </w:p>
    <w:p w:rsidR="007A3470" w:rsidRPr="00C101D8" w:rsidRDefault="007A3470" w:rsidP="007A3470">
      <w:pPr>
        <w:widowControl w:val="0"/>
        <w:numPr>
          <w:ilvl w:val="0"/>
          <w:numId w:val="7"/>
        </w:numPr>
        <w:tabs>
          <w:tab w:val="clear" w:pos="720"/>
        </w:tabs>
        <w:adjustRightInd w:val="0"/>
        <w:spacing w:before="120" w:after="120" w:line="300" w:lineRule="auto"/>
        <w:ind w:left="360"/>
        <w:jc w:val="both"/>
        <w:textAlignment w:val="baseline"/>
        <w:rPr>
          <w:ins w:id="496" w:author="user" w:date="2012-02-29T14:47:00Z"/>
          <w:rFonts w:ascii="Calibri" w:hAnsi="Calibri" w:cs="Arial"/>
          <w:sz w:val="22"/>
          <w:szCs w:val="22"/>
        </w:rPr>
      </w:pPr>
      <w:ins w:id="497" w:author="user" w:date="2012-02-29T14:47:00Z">
        <w:r w:rsidRPr="00C101D8">
          <w:rPr>
            <w:rFonts w:ascii="Calibri" w:hAnsi="Calibri" w:cs="Arial"/>
            <w:b/>
            <w:sz w:val="22"/>
            <w:szCs w:val="22"/>
          </w:rPr>
          <w:t>Titleholder:</w:t>
        </w:r>
        <w:r w:rsidRPr="00C101D8">
          <w:rPr>
            <w:rFonts w:ascii="Calibri" w:hAnsi="Calibri" w:cs="Arial"/>
            <w:sz w:val="22"/>
            <w:szCs w:val="22"/>
          </w:rPr>
          <w:t xml:space="preserve"> The person in whose name the project-affected land and/or building is registered and the person who is authorized by law to receive the compensation provided for the acquisition of land and/or building. </w:t>
        </w:r>
      </w:ins>
    </w:p>
    <w:p w:rsidR="007A3470" w:rsidRPr="00C101D8" w:rsidRDefault="007A3470" w:rsidP="007A3470">
      <w:pPr>
        <w:widowControl w:val="0"/>
        <w:numPr>
          <w:ilvl w:val="0"/>
          <w:numId w:val="7"/>
        </w:numPr>
        <w:tabs>
          <w:tab w:val="clear" w:pos="720"/>
        </w:tabs>
        <w:adjustRightInd w:val="0"/>
        <w:spacing w:before="120" w:after="120" w:line="300" w:lineRule="auto"/>
        <w:ind w:left="360"/>
        <w:jc w:val="both"/>
        <w:textAlignment w:val="baseline"/>
        <w:rPr>
          <w:ins w:id="498" w:author="user" w:date="2012-02-29T14:47:00Z"/>
          <w:rFonts w:ascii="Calibri" w:hAnsi="Calibri" w:cs="Arial"/>
          <w:sz w:val="22"/>
          <w:szCs w:val="22"/>
        </w:rPr>
      </w:pPr>
      <w:ins w:id="499" w:author="user" w:date="2012-02-29T14:47:00Z">
        <w:r w:rsidRPr="00C101D8">
          <w:rPr>
            <w:rFonts w:ascii="Calibri" w:hAnsi="Calibri" w:cs="Arial"/>
            <w:b/>
            <w:sz w:val="22"/>
            <w:szCs w:val="22"/>
          </w:rPr>
          <w:t>Tenant:</w:t>
        </w:r>
        <w:r w:rsidRPr="00C101D8">
          <w:rPr>
            <w:rFonts w:ascii="Calibri" w:hAnsi="Calibri" w:cs="Arial"/>
            <w:sz w:val="22"/>
            <w:szCs w:val="22"/>
          </w:rPr>
          <w:t xml:space="preserve"> A person occupying/using land of a titleholder according to the stipulations of the Land Act, 2021 (1964).</w:t>
        </w:r>
      </w:ins>
    </w:p>
    <w:p w:rsidR="007A3470" w:rsidRPr="00C101D8" w:rsidRDefault="007A3470" w:rsidP="007A3470">
      <w:pPr>
        <w:pStyle w:val="Heading2"/>
        <w:spacing w:line="300" w:lineRule="auto"/>
        <w:rPr>
          <w:ins w:id="500" w:author="user" w:date="2012-02-29T14:47:00Z"/>
          <w:rFonts w:ascii="Calibri" w:hAnsi="Calibri"/>
          <w:sz w:val="22"/>
          <w:szCs w:val="22"/>
        </w:rPr>
      </w:pPr>
      <w:bookmarkStart w:id="501" w:name="_Toc283484543"/>
      <w:ins w:id="502" w:author="user" w:date="2012-02-29T14:47:00Z">
        <w:r w:rsidRPr="00C101D8">
          <w:rPr>
            <w:rFonts w:ascii="Calibri" w:hAnsi="Calibri"/>
            <w:sz w:val="22"/>
            <w:szCs w:val="22"/>
          </w:rPr>
          <w:t>3.1</w:t>
        </w:r>
        <w:r>
          <w:rPr>
            <w:rFonts w:ascii="Calibri" w:hAnsi="Calibri"/>
            <w:sz w:val="22"/>
            <w:szCs w:val="22"/>
          </w:rPr>
          <w:t>7</w:t>
        </w:r>
        <w:r w:rsidRPr="00C101D8">
          <w:rPr>
            <w:rFonts w:ascii="Calibri" w:hAnsi="Calibri"/>
            <w:sz w:val="22"/>
            <w:szCs w:val="22"/>
          </w:rPr>
          <w:tab/>
          <w:t>Team Composition</w:t>
        </w:r>
        <w:bookmarkEnd w:id="501"/>
      </w:ins>
    </w:p>
    <w:p w:rsidR="007A3470" w:rsidRPr="00C101D8" w:rsidRDefault="007A3470" w:rsidP="007A3470">
      <w:pPr>
        <w:spacing w:line="300" w:lineRule="auto"/>
        <w:jc w:val="both"/>
        <w:rPr>
          <w:ins w:id="503" w:author="user" w:date="2012-02-29T14:47:00Z"/>
          <w:rFonts w:ascii="Calibri" w:hAnsi="Calibri" w:cs="Arial"/>
          <w:sz w:val="22"/>
          <w:szCs w:val="22"/>
        </w:rPr>
      </w:pPr>
      <w:ins w:id="504" w:author="user" w:date="2012-02-29T14:47:00Z">
        <w:r w:rsidRPr="00C101D8">
          <w:rPr>
            <w:rFonts w:ascii="Calibri" w:hAnsi="Calibri" w:cs="Arial"/>
            <w:sz w:val="22"/>
            <w:szCs w:val="22"/>
          </w:rPr>
          <w:t xml:space="preserve">The RAP is prepared by team of professionals specialized in field of social science, resettlement and rehabilitation and community development with the help of field support team. </w:t>
        </w:r>
      </w:ins>
    </w:p>
    <w:p w:rsidR="007A3470" w:rsidRPr="00C101D8" w:rsidRDefault="007A3470" w:rsidP="007A3470">
      <w:pPr>
        <w:numPr>
          <w:ilvl w:val="0"/>
          <w:numId w:val="10"/>
        </w:numPr>
        <w:spacing w:line="300" w:lineRule="auto"/>
        <w:ind w:left="360" w:firstLine="0"/>
        <w:jc w:val="both"/>
        <w:rPr>
          <w:ins w:id="505" w:author="user" w:date="2012-02-29T14:47:00Z"/>
          <w:rFonts w:ascii="Calibri" w:hAnsi="Calibri" w:cs="Arial"/>
          <w:sz w:val="22"/>
          <w:szCs w:val="22"/>
        </w:rPr>
      </w:pPr>
      <w:ins w:id="506" w:author="user" w:date="2012-02-29T14:47:00Z">
        <w:r w:rsidRPr="00C101D8">
          <w:rPr>
            <w:rFonts w:ascii="Calibri" w:hAnsi="Calibri" w:cs="Arial"/>
            <w:sz w:val="22"/>
            <w:szCs w:val="22"/>
          </w:rPr>
          <w:t>Team Coordinator- Rabindra Chaudhary</w:t>
        </w:r>
      </w:ins>
    </w:p>
    <w:p w:rsidR="007A3470" w:rsidRPr="00C101D8" w:rsidRDefault="007A3470" w:rsidP="007A3470">
      <w:pPr>
        <w:pStyle w:val="BodyText3"/>
        <w:widowControl w:val="0"/>
        <w:numPr>
          <w:ilvl w:val="0"/>
          <w:numId w:val="9"/>
        </w:numPr>
        <w:adjustRightInd w:val="0"/>
        <w:spacing w:after="0" w:line="300" w:lineRule="auto"/>
        <w:jc w:val="both"/>
        <w:textAlignment w:val="baseline"/>
        <w:rPr>
          <w:ins w:id="507" w:author="user" w:date="2012-02-29T14:47:00Z"/>
          <w:rFonts w:ascii="Calibri" w:hAnsi="Calibri" w:cs="Arial"/>
          <w:sz w:val="22"/>
          <w:szCs w:val="22"/>
        </w:rPr>
      </w:pPr>
      <w:ins w:id="508" w:author="user" w:date="2012-02-29T14:47:00Z">
        <w:r w:rsidRPr="00C101D8">
          <w:rPr>
            <w:rFonts w:ascii="Calibri" w:hAnsi="Calibri" w:cs="Arial"/>
            <w:sz w:val="22"/>
            <w:szCs w:val="22"/>
          </w:rPr>
          <w:t>Resettlement &amp; Rehabilitation Expert-Bhakti Timsina</w:t>
        </w:r>
      </w:ins>
    </w:p>
    <w:p w:rsidR="007A3470" w:rsidRPr="00C101D8" w:rsidRDefault="007A3470" w:rsidP="007A3470">
      <w:pPr>
        <w:pStyle w:val="BodyText3"/>
        <w:widowControl w:val="0"/>
        <w:numPr>
          <w:ilvl w:val="0"/>
          <w:numId w:val="9"/>
        </w:numPr>
        <w:adjustRightInd w:val="0"/>
        <w:spacing w:after="0" w:line="300" w:lineRule="auto"/>
        <w:jc w:val="both"/>
        <w:textAlignment w:val="baseline"/>
        <w:rPr>
          <w:ins w:id="509" w:author="user" w:date="2012-02-29T14:47:00Z"/>
          <w:rFonts w:ascii="Calibri" w:hAnsi="Calibri" w:cs="Arial"/>
          <w:sz w:val="22"/>
          <w:szCs w:val="22"/>
        </w:rPr>
      </w:pPr>
      <w:ins w:id="510" w:author="user" w:date="2012-02-29T14:47:00Z">
        <w:r w:rsidRPr="00C101D8">
          <w:rPr>
            <w:rFonts w:ascii="Calibri" w:hAnsi="Calibri" w:cs="Arial"/>
            <w:sz w:val="22"/>
            <w:szCs w:val="22"/>
          </w:rPr>
          <w:t>Community Dev. Expert- Devi P. Adhikari</w:t>
        </w:r>
      </w:ins>
    </w:p>
    <w:p w:rsidR="007A3470" w:rsidRPr="00C101D8" w:rsidRDefault="007A3470" w:rsidP="007A3470">
      <w:pPr>
        <w:pStyle w:val="BodyText3"/>
        <w:widowControl w:val="0"/>
        <w:numPr>
          <w:ilvl w:val="0"/>
          <w:numId w:val="9"/>
        </w:numPr>
        <w:adjustRightInd w:val="0"/>
        <w:spacing w:after="0" w:line="300" w:lineRule="auto"/>
        <w:jc w:val="both"/>
        <w:textAlignment w:val="baseline"/>
        <w:rPr>
          <w:ins w:id="511" w:author="user" w:date="2012-02-29T14:47:00Z"/>
          <w:rFonts w:ascii="Calibri" w:hAnsi="Calibri" w:cs="Arial"/>
          <w:sz w:val="22"/>
          <w:szCs w:val="22"/>
        </w:rPr>
      </w:pPr>
      <w:ins w:id="512" w:author="user" w:date="2012-02-29T14:47:00Z">
        <w:r w:rsidRPr="00C101D8">
          <w:rPr>
            <w:rFonts w:ascii="Calibri" w:hAnsi="Calibri" w:cs="Arial"/>
            <w:sz w:val="22"/>
            <w:szCs w:val="22"/>
          </w:rPr>
          <w:t>Socio-economist- Achut Dawadi</w:t>
        </w:r>
      </w:ins>
    </w:p>
    <w:p w:rsidR="007A3470" w:rsidRPr="00C101D8" w:rsidRDefault="007A3470" w:rsidP="007A3470">
      <w:pPr>
        <w:pStyle w:val="BodyText3"/>
        <w:widowControl w:val="0"/>
        <w:numPr>
          <w:ilvl w:val="0"/>
          <w:numId w:val="9"/>
        </w:numPr>
        <w:adjustRightInd w:val="0"/>
        <w:spacing w:after="0" w:line="300" w:lineRule="auto"/>
        <w:jc w:val="both"/>
        <w:textAlignment w:val="baseline"/>
        <w:rPr>
          <w:ins w:id="513" w:author="user" w:date="2012-02-29T14:47:00Z"/>
          <w:rFonts w:ascii="Calibri" w:hAnsi="Calibri" w:cs="Arial"/>
          <w:sz w:val="22"/>
          <w:szCs w:val="22"/>
        </w:rPr>
      </w:pPr>
      <w:ins w:id="514" w:author="user" w:date="2012-02-29T14:47:00Z">
        <w:r w:rsidRPr="00C101D8">
          <w:rPr>
            <w:rFonts w:ascii="Calibri" w:hAnsi="Calibri" w:cs="Arial"/>
            <w:sz w:val="22"/>
            <w:szCs w:val="22"/>
          </w:rPr>
          <w:t xml:space="preserve">Database Expert - </w:t>
        </w:r>
        <w:smartTag w:uri="urn:schemas-microsoft-com:office:smarttags" w:element="place">
          <w:r>
            <w:rPr>
              <w:rFonts w:ascii="Calibri" w:hAnsi="Calibri" w:cs="Arial"/>
              <w:sz w:val="22"/>
              <w:szCs w:val="22"/>
            </w:rPr>
            <w:t>Krishna</w:t>
          </w:r>
        </w:smartTag>
        <w:r>
          <w:rPr>
            <w:rFonts w:ascii="Calibri" w:hAnsi="Calibri" w:cs="Arial"/>
            <w:sz w:val="22"/>
            <w:szCs w:val="22"/>
          </w:rPr>
          <w:t xml:space="preserve"> Prasad Joshi</w:t>
        </w:r>
      </w:ins>
    </w:p>
    <w:p w:rsidR="007A3470" w:rsidRPr="00C101D8" w:rsidRDefault="007A3470" w:rsidP="007A3470">
      <w:pPr>
        <w:pStyle w:val="BodyText3"/>
        <w:widowControl w:val="0"/>
        <w:adjustRightInd w:val="0"/>
        <w:spacing w:line="300" w:lineRule="auto"/>
        <w:ind w:left="360"/>
        <w:jc w:val="both"/>
        <w:textAlignment w:val="baseline"/>
        <w:rPr>
          <w:ins w:id="515" w:author="user" w:date="2012-02-29T14:47:00Z"/>
          <w:rFonts w:ascii="Calibri" w:hAnsi="Calibri" w:cs="Arial"/>
          <w:i/>
          <w:sz w:val="22"/>
          <w:szCs w:val="22"/>
        </w:rPr>
      </w:pPr>
    </w:p>
    <w:p w:rsidR="007A3470" w:rsidRPr="00C101D8" w:rsidRDefault="007A3470" w:rsidP="007A3470">
      <w:pPr>
        <w:spacing w:line="300" w:lineRule="auto"/>
        <w:rPr>
          <w:ins w:id="516" w:author="user" w:date="2012-02-29T14:47:00Z"/>
          <w:rFonts w:ascii="Calibri" w:hAnsi="Calibri"/>
          <w:sz w:val="22"/>
          <w:szCs w:val="22"/>
        </w:rPr>
      </w:pPr>
    </w:p>
    <w:p w:rsidR="00824D45" w:rsidRDefault="007A3470" w:rsidP="00824D45">
      <w:pPr>
        <w:pStyle w:val="Heading1"/>
        <w:spacing w:line="300" w:lineRule="auto"/>
        <w:jc w:val="center"/>
        <w:rPr>
          <w:ins w:id="517" w:author="user" w:date="2012-02-29T14:48:00Z"/>
          <w:rFonts w:ascii="Calibri" w:hAnsi="Calibri"/>
          <w:sz w:val="28"/>
          <w:szCs w:val="28"/>
        </w:rPr>
      </w:pPr>
      <w:ins w:id="518" w:author="user" w:date="2012-02-29T14:47:00Z">
        <w:r>
          <w:rPr>
            <w:rFonts w:ascii="Calibri" w:hAnsi="Calibri"/>
            <w:sz w:val="22"/>
            <w:szCs w:val="22"/>
          </w:rPr>
          <w:br w:type="page"/>
        </w:r>
      </w:ins>
      <w:bookmarkStart w:id="519" w:name="_Toc283484544"/>
      <w:ins w:id="520" w:author="user" w:date="2012-02-29T14:48:00Z">
        <w:r w:rsidR="00824D45">
          <w:rPr>
            <w:rFonts w:ascii="Calibri" w:hAnsi="Calibri"/>
            <w:sz w:val="28"/>
            <w:szCs w:val="28"/>
          </w:rPr>
          <w:lastRenderedPageBreak/>
          <w:t>CHAPTER-IV</w:t>
        </w:r>
        <w:r w:rsidR="00824D45" w:rsidRPr="00462AEC">
          <w:rPr>
            <w:rFonts w:ascii="Calibri" w:hAnsi="Calibri"/>
            <w:sz w:val="28"/>
            <w:szCs w:val="28"/>
          </w:rPr>
          <w:t xml:space="preserve"> </w:t>
        </w:r>
        <w:r w:rsidR="00824D45" w:rsidRPr="00462AEC">
          <w:rPr>
            <w:rFonts w:ascii="Calibri" w:hAnsi="Calibri"/>
            <w:sz w:val="28"/>
            <w:szCs w:val="28"/>
          </w:rPr>
          <w:tab/>
        </w:r>
      </w:ins>
    </w:p>
    <w:p w:rsidR="00824D45" w:rsidRPr="00462AEC" w:rsidRDefault="00824D45" w:rsidP="00824D45">
      <w:pPr>
        <w:pStyle w:val="Heading1"/>
        <w:spacing w:line="300" w:lineRule="auto"/>
        <w:jc w:val="center"/>
        <w:rPr>
          <w:ins w:id="521" w:author="user" w:date="2012-02-29T14:48:00Z"/>
          <w:rFonts w:ascii="Calibri" w:hAnsi="Calibri"/>
          <w:sz w:val="28"/>
          <w:szCs w:val="28"/>
        </w:rPr>
      </w:pPr>
      <w:ins w:id="522" w:author="user" w:date="2012-02-29T14:48:00Z">
        <w:r w:rsidRPr="00462AEC">
          <w:rPr>
            <w:rFonts w:ascii="Calibri" w:hAnsi="Calibri"/>
            <w:sz w:val="28"/>
            <w:szCs w:val="28"/>
          </w:rPr>
          <w:t>Review of Relevant Policies, Acts, Regulations, Guidelines and Conventions</w:t>
        </w:r>
        <w:bookmarkEnd w:id="519"/>
      </w:ins>
    </w:p>
    <w:p w:rsidR="00824D45" w:rsidRPr="009632BD" w:rsidRDefault="00824D45" w:rsidP="00824D45">
      <w:pPr>
        <w:pStyle w:val="Heading2"/>
        <w:spacing w:line="300" w:lineRule="auto"/>
        <w:rPr>
          <w:ins w:id="523" w:author="user" w:date="2012-02-29T14:48:00Z"/>
          <w:rFonts w:ascii="Calibri" w:hAnsi="Calibri"/>
          <w:sz w:val="22"/>
          <w:szCs w:val="22"/>
        </w:rPr>
      </w:pPr>
      <w:bookmarkStart w:id="524" w:name="_Toc283484545"/>
      <w:ins w:id="525" w:author="user" w:date="2012-02-29T14:48:00Z">
        <w:r w:rsidRPr="009632BD">
          <w:rPr>
            <w:rFonts w:ascii="Calibri" w:hAnsi="Calibri"/>
            <w:sz w:val="22"/>
            <w:szCs w:val="22"/>
          </w:rPr>
          <w:t>4.1</w:t>
        </w:r>
        <w:r w:rsidRPr="009632BD">
          <w:rPr>
            <w:rFonts w:ascii="Calibri" w:hAnsi="Calibri"/>
            <w:sz w:val="22"/>
            <w:szCs w:val="22"/>
          </w:rPr>
          <w:tab/>
          <w:t>General</w:t>
        </w:r>
        <w:bookmarkEnd w:id="524"/>
      </w:ins>
    </w:p>
    <w:p w:rsidR="00824D45" w:rsidRPr="009632BD" w:rsidRDefault="00824D45" w:rsidP="00824D45">
      <w:pPr>
        <w:pStyle w:val="BodyText"/>
        <w:spacing w:line="300" w:lineRule="auto"/>
        <w:rPr>
          <w:ins w:id="526" w:author="user" w:date="2012-02-29T14:48:00Z"/>
          <w:rFonts w:ascii="Calibri" w:hAnsi="Calibri" w:cs="Arial"/>
          <w:sz w:val="22"/>
          <w:szCs w:val="22"/>
        </w:rPr>
      </w:pPr>
      <w:ins w:id="527" w:author="user" w:date="2012-02-29T14:48:00Z">
        <w:r w:rsidRPr="009632BD">
          <w:rPr>
            <w:rFonts w:ascii="Calibri" w:hAnsi="Calibri"/>
            <w:sz w:val="22"/>
            <w:szCs w:val="22"/>
          </w:rPr>
          <w:t xml:space="preserve">The current policies of GoN stress the importance of environmentally sound economic development and growth through economic liberalization. </w:t>
        </w:r>
        <w:r w:rsidRPr="009632BD">
          <w:rPr>
            <w:rFonts w:ascii="Calibri" w:hAnsi="Calibri" w:cs="Arial"/>
            <w:sz w:val="22"/>
            <w:szCs w:val="22"/>
          </w:rPr>
          <w:t>This chapter focuses on brief description of the policy, legal and administrative framework within which Hetauda-</w:t>
        </w:r>
        <w:r w:rsidRPr="009632BD" w:rsidDel="00462AEC">
          <w:rPr>
            <w:rFonts w:ascii="Calibri" w:hAnsi="Calibri" w:cs="Arial"/>
            <w:sz w:val="22"/>
            <w:szCs w:val="22"/>
          </w:rPr>
          <w:t xml:space="preserve"> </w:t>
        </w:r>
        <w:r w:rsidRPr="009632BD">
          <w:rPr>
            <w:rFonts w:ascii="Calibri" w:hAnsi="Calibri" w:cs="Arial"/>
            <w:sz w:val="22"/>
            <w:szCs w:val="22"/>
          </w:rPr>
          <w:t>Bharatpur 220 kV Transmission Line Project will be implemented</w:t>
        </w:r>
        <w:r>
          <w:rPr>
            <w:rFonts w:ascii="Calibri" w:hAnsi="Calibri" w:cs="Arial"/>
            <w:sz w:val="22"/>
            <w:szCs w:val="22"/>
          </w:rPr>
          <w:t>.</w:t>
        </w:r>
        <w:r w:rsidRPr="009632BD">
          <w:rPr>
            <w:rFonts w:ascii="Calibri" w:hAnsi="Calibri" w:cs="Arial"/>
            <w:sz w:val="22"/>
            <w:szCs w:val="22"/>
          </w:rPr>
          <w:t xml:space="preserve"> The proponent will fulfill the legal requirement of Government of Nepal (GoN) as well as </w:t>
        </w:r>
        <w:r>
          <w:rPr>
            <w:rFonts w:ascii="Calibri" w:hAnsi="Calibri" w:cs="Arial"/>
            <w:sz w:val="22"/>
            <w:szCs w:val="22"/>
          </w:rPr>
          <w:t>t</w:t>
        </w:r>
        <w:r w:rsidRPr="009632BD">
          <w:rPr>
            <w:rFonts w:ascii="Calibri" w:hAnsi="Calibri" w:cs="Arial"/>
            <w:sz w:val="22"/>
            <w:szCs w:val="22"/>
          </w:rPr>
          <w:t>he World Bank Environmental and Social Safeguard Policies while implementing the project.</w:t>
        </w:r>
      </w:ins>
    </w:p>
    <w:p w:rsidR="00824D45" w:rsidRPr="009619DB" w:rsidRDefault="00824D45" w:rsidP="00824D45">
      <w:pPr>
        <w:pStyle w:val="BodyText"/>
        <w:spacing w:line="300" w:lineRule="auto"/>
        <w:rPr>
          <w:ins w:id="528" w:author="user" w:date="2012-02-29T14:48:00Z"/>
          <w:rFonts w:ascii="Calibri" w:hAnsi="Calibri" w:cs="Arial"/>
          <w:sz w:val="10"/>
          <w:szCs w:val="10"/>
        </w:rPr>
      </w:pPr>
    </w:p>
    <w:p w:rsidR="00824D45" w:rsidRPr="009632BD" w:rsidRDefault="00824D45" w:rsidP="00824D45">
      <w:pPr>
        <w:pStyle w:val="BodyText"/>
        <w:spacing w:line="300" w:lineRule="auto"/>
        <w:rPr>
          <w:ins w:id="529" w:author="user" w:date="2012-02-29T14:48:00Z"/>
          <w:rFonts w:ascii="Calibri" w:hAnsi="Calibri" w:cs="Arial"/>
          <w:sz w:val="22"/>
          <w:szCs w:val="22"/>
        </w:rPr>
      </w:pPr>
      <w:ins w:id="530" w:author="user" w:date="2012-02-29T14:48:00Z">
        <w:r w:rsidRPr="009632BD">
          <w:rPr>
            <w:rFonts w:ascii="Calibri" w:hAnsi="Calibri" w:cs="Arial"/>
            <w:sz w:val="22"/>
            <w:szCs w:val="22"/>
          </w:rPr>
          <w:t xml:space="preserve">Some of these national and international policies, acts, rules, guidelines and conventions relevant to the proposed project regarding </w:t>
        </w:r>
        <w:r>
          <w:rPr>
            <w:rFonts w:ascii="Calibri" w:hAnsi="Calibri" w:cs="Arial"/>
            <w:sz w:val="22"/>
            <w:szCs w:val="22"/>
          </w:rPr>
          <w:t>SIA</w:t>
        </w:r>
        <w:r w:rsidRPr="009632BD">
          <w:rPr>
            <w:rFonts w:ascii="Calibri" w:hAnsi="Calibri" w:cs="Arial"/>
            <w:sz w:val="22"/>
            <w:szCs w:val="22"/>
          </w:rPr>
          <w:t xml:space="preserve"> are described below. The proponent will obey and follow if any other legal provisions besides those already mentioned in this chapter are attracted due to various activities that will be undertaken as part of the project. </w:t>
        </w:r>
      </w:ins>
    </w:p>
    <w:p w:rsidR="00824D45" w:rsidRPr="009632BD" w:rsidRDefault="00824D45" w:rsidP="00824D45">
      <w:pPr>
        <w:pStyle w:val="Heading2"/>
        <w:spacing w:line="300" w:lineRule="auto"/>
        <w:rPr>
          <w:ins w:id="531" w:author="user" w:date="2012-02-29T14:48:00Z"/>
          <w:rFonts w:ascii="Calibri" w:hAnsi="Calibri"/>
          <w:sz w:val="22"/>
          <w:szCs w:val="22"/>
        </w:rPr>
      </w:pPr>
      <w:bookmarkStart w:id="532" w:name="_Toc283484546"/>
      <w:ins w:id="533" w:author="user" w:date="2012-02-29T14:48:00Z">
        <w:r w:rsidRPr="009632BD">
          <w:rPr>
            <w:rFonts w:ascii="Calibri" w:hAnsi="Calibri"/>
            <w:sz w:val="22"/>
            <w:szCs w:val="22"/>
          </w:rPr>
          <w:t>4.2</w:t>
        </w:r>
        <w:r w:rsidRPr="009632BD">
          <w:rPr>
            <w:rFonts w:ascii="Calibri" w:hAnsi="Calibri"/>
            <w:sz w:val="22"/>
            <w:szCs w:val="22"/>
          </w:rPr>
          <w:tab/>
          <w:t>Constitution, National Plan/Policies, Acts, Rules and Guidelines</w:t>
        </w:r>
        <w:bookmarkEnd w:id="532"/>
      </w:ins>
    </w:p>
    <w:p w:rsidR="00824D45" w:rsidRPr="009632BD" w:rsidRDefault="00824D45" w:rsidP="00824D45">
      <w:pPr>
        <w:pStyle w:val="Heading3"/>
        <w:spacing w:line="300" w:lineRule="auto"/>
        <w:rPr>
          <w:ins w:id="534" w:author="user" w:date="2012-02-29T14:48:00Z"/>
          <w:rFonts w:ascii="Calibri" w:hAnsi="Calibri"/>
          <w:sz w:val="22"/>
          <w:szCs w:val="22"/>
        </w:rPr>
      </w:pPr>
      <w:bookmarkStart w:id="535" w:name="_Toc283484547"/>
      <w:ins w:id="536" w:author="user" w:date="2012-02-29T14:48:00Z">
        <w:r w:rsidRPr="009632BD">
          <w:rPr>
            <w:rFonts w:ascii="Calibri" w:hAnsi="Calibri"/>
            <w:sz w:val="22"/>
            <w:szCs w:val="22"/>
          </w:rPr>
          <w:t>4.2.1</w:t>
        </w:r>
        <w:r w:rsidRPr="009632BD">
          <w:rPr>
            <w:rFonts w:ascii="Calibri" w:hAnsi="Calibri"/>
            <w:sz w:val="22"/>
            <w:szCs w:val="22"/>
          </w:rPr>
          <w:tab/>
          <w:t>Constitution and Policy</w:t>
        </w:r>
        <w:bookmarkEnd w:id="535"/>
      </w:ins>
    </w:p>
    <w:p w:rsidR="00824D45" w:rsidRPr="009632BD" w:rsidRDefault="00824D45" w:rsidP="00824D45">
      <w:pPr>
        <w:pStyle w:val="Heading4"/>
        <w:spacing w:line="300" w:lineRule="auto"/>
        <w:ind w:left="935" w:hanging="935"/>
        <w:rPr>
          <w:ins w:id="537" w:author="user" w:date="2012-02-29T14:48:00Z"/>
          <w:rFonts w:cs="Arial"/>
          <w:b w:val="0"/>
          <w:szCs w:val="22"/>
        </w:rPr>
      </w:pPr>
      <w:ins w:id="538" w:author="user" w:date="2012-02-29T14:48:00Z">
        <w:r w:rsidRPr="009632BD">
          <w:rPr>
            <w:rFonts w:cs="Arial"/>
            <w:b w:val="0"/>
            <w:szCs w:val="22"/>
          </w:rPr>
          <w:t>4.2.1.1</w:t>
        </w:r>
        <w:r w:rsidRPr="009632BD">
          <w:rPr>
            <w:rFonts w:cs="Arial"/>
            <w:b w:val="0"/>
            <w:szCs w:val="22"/>
          </w:rPr>
          <w:tab/>
          <w:t xml:space="preserve">Interim Constitution of </w:t>
        </w:r>
        <w:smartTag w:uri="urn:schemas-microsoft-com:office:smarttags" w:element="country-region">
          <w:smartTag w:uri="urn:schemas-microsoft-com:office:smarttags" w:element="place">
            <w:r w:rsidRPr="009632BD">
              <w:rPr>
                <w:rFonts w:cs="Arial"/>
                <w:b w:val="0"/>
                <w:szCs w:val="22"/>
              </w:rPr>
              <w:t>Nepal</w:t>
            </w:r>
          </w:smartTag>
        </w:smartTag>
        <w:r w:rsidRPr="009632BD">
          <w:rPr>
            <w:rFonts w:cs="Arial"/>
            <w:b w:val="0"/>
            <w:szCs w:val="22"/>
          </w:rPr>
          <w:t>, 2006</w:t>
        </w:r>
      </w:ins>
    </w:p>
    <w:p w:rsidR="00824D45" w:rsidRPr="009632BD" w:rsidRDefault="00824D45" w:rsidP="00824D45">
      <w:pPr>
        <w:pStyle w:val="BodyText"/>
        <w:spacing w:line="300" w:lineRule="auto"/>
        <w:rPr>
          <w:ins w:id="539" w:author="user" w:date="2012-02-29T14:48:00Z"/>
          <w:rFonts w:ascii="Calibri" w:hAnsi="Calibri" w:cs="Arial"/>
          <w:sz w:val="22"/>
          <w:szCs w:val="22"/>
        </w:rPr>
      </w:pPr>
      <w:ins w:id="540" w:author="user" w:date="2012-02-29T14:48:00Z">
        <w:r w:rsidRPr="009632BD">
          <w:rPr>
            <w:rFonts w:ascii="Calibri" w:hAnsi="Calibri" w:cs="Arial"/>
            <w:sz w:val="22"/>
            <w:szCs w:val="22"/>
          </w:rPr>
          <w:t xml:space="preserve">Article 13 (3) stated that discrimination shall not be conducted based on color, origin, caste and language. Article 13 (4) mentioned that equal wages shall be given to female for same kind of work. Article 19 (2) mentioned that that the state shall acquire legal private property only for public interest and Article 19 (3) mentioned that compensation shall be provided for such acquired property as prescribed by law. Article 35 (5) of the Interim Constitution mentioned about environmental awareness to general public, minimization/avoidance of the impact of physical development works on environment and rare species with due emphasis of conservation. This article also deals with the biodiversity conservation, sustainable use of natural resources and equal distribution of benefits.  </w:t>
        </w:r>
      </w:ins>
    </w:p>
    <w:p w:rsidR="00824D45" w:rsidRPr="009632BD" w:rsidRDefault="00824D45" w:rsidP="00824D45">
      <w:pPr>
        <w:pStyle w:val="Heading3"/>
        <w:spacing w:line="300" w:lineRule="auto"/>
        <w:rPr>
          <w:ins w:id="541" w:author="user" w:date="2012-02-29T14:48:00Z"/>
          <w:rFonts w:ascii="Calibri" w:hAnsi="Calibri"/>
          <w:sz w:val="22"/>
          <w:szCs w:val="22"/>
        </w:rPr>
      </w:pPr>
      <w:bookmarkStart w:id="542" w:name="_Toc283484548"/>
      <w:ins w:id="543" w:author="user" w:date="2012-02-29T14:48:00Z">
        <w:r w:rsidRPr="009632BD">
          <w:rPr>
            <w:rFonts w:ascii="Calibri" w:hAnsi="Calibri"/>
            <w:sz w:val="22"/>
            <w:szCs w:val="22"/>
          </w:rPr>
          <w:t>4.2.2</w:t>
        </w:r>
        <w:r w:rsidRPr="009632BD">
          <w:rPr>
            <w:rFonts w:ascii="Calibri" w:hAnsi="Calibri"/>
            <w:sz w:val="22"/>
            <w:szCs w:val="22"/>
          </w:rPr>
          <w:tab/>
          <w:t>Acts</w:t>
        </w:r>
        <w:bookmarkEnd w:id="542"/>
      </w:ins>
    </w:p>
    <w:p w:rsidR="00824D45" w:rsidRPr="009632BD" w:rsidRDefault="00824D45" w:rsidP="00824D45">
      <w:pPr>
        <w:pStyle w:val="Heading4"/>
        <w:spacing w:line="300" w:lineRule="auto"/>
        <w:ind w:left="935" w:hanging="935"/>
        <w:rPr>
          <w:ins w:id="544" w:author="user" w:date="2012-02-29T14:48:00Z"/>
          <w:rFonts w:cs="Arial"/>
          <w:b w:val="0"/>
          <w:szCs w:val="22"/>
        </w:rPr>
      </w:pPr>
      <w:ins w:id="545" w:author="user" w:date="2012-02-29T14:48:00Z">
        <w:r w:rsidRPr="009632BD">
          <w:rPr>
            <w:rFonts w:cs="Arial"/>
            <w:b w:val="0"/>
            <w:szCs w:val="22"/>
          </w:rPr>
          <w:t>4.2.2.1</w:t>
        </w:r>
        <w:r w:rsidRPr="009632BD">
          <w:rPr>
            <w:rFonts w:cs="Arial"/>
            <w:b w:val="0"/>
            <w:szCs w:val="22"/>
          </w:rPr>
          <w:tab/>
          <w:t xml:space="preserve">Land Acquisition Act, 1977 </w:t>
        </w:r>
      </w:ins>
    </w:p>
    <w:p w:rsidR="00824D45" w:rsidRPr="009632BD" w:rsidRDefault="00824D45" w:rsidP="00824D45">
      <w:pPr>
        <w:spacing w:line="300" w:lineRule="auto"/>
        <w:jc w:val="both"/>
        <w:rPr>
          <w:ins w:id="546" w:author="user" w:date="2012-02-29T14:48:00Z"/>
          <w:rFonts w:ascii="Calibri" w:hAnsi="Calibri" w:cs="Arial"/>
          <w:sz w:val="22"/>
          <w:szCs w:val="22"/>
        </w:rPr>
      </w:pPr>
      <w:ins w:id="547" w:author="user" w:date="2012-02-29T14:48:00Z">
        <w:r w:rsidRPr="009632BD">
          <w:rPr>
            <w:rFonts w:ascii="Calibri" w:hAnsi="Calibri" w:cs="Arial"/>
            <w:sz w:val="22"/>
            <w:szCs w:val="22"/>
          </w:rPr>
          <w:t xml:space="preserve">It is the main legislation to guide the land acquisition process in the country. Government can acquire land at any place in any quantity by giving the compensation pursuant to the act for the land required for any public purpose or for the operation of any development project initiated by government institution (sections 3 and 4). </w:t>
        </w:r>
      </w:ins>
    </w:p>
    <w:p w:rsidR="00824D45" w:rsidRPr="009632BD" w:rsidRDefault="00824D45" w:rsidP="00824D45">
      <w:pPr>
        <w:autoSpaceDE w:val="0"/>
        <w:autoSpaceDN w:val="0"/>
        <w:adjustRightInd w:val="0"/>
        <w:spacing w:line="300" w:lineRule="auto"/>
        <w:jc w:val="both"/>
        <w:rPr>
          <w:ins w:id="548" w:author="user" w:date="2012-02-29T14:48:00Z"/>
          <w:rFonts w:ascii="Calibri" w:hAnsi="Calibri" w:cs="GillSansMT"/>
          <w:sz w:val="22"/>
          <w:szCs w:val="22"/>
        </w:rPr>
      </w:pPr>
      <w:ins w:id="549" w:author="user" w:date="2012-02-29T14:48:00Z">
        <w:r w:rsidRPr="009632BD">
          <w:rPr>
            <w:rFonts w:ascii="Calibri" w:hAnsi="Calibri" w:cs="GillSansMT"/>
            <w:sz w:val="22"/>
            <w:szCs w:val="22"/>
          </w:rPr>
          <w:t>Section 3:  GoN must be notified and requested about lands that need to be acquired.</w:t>
        </w:r>
      </w:ins>
    </w:p>
    <w:p w:rsidR="00824D45" w:rsidRPr="009632BD" w:rsidRDefault="00824D45" w:rsidP="00824D45">
      <w:pPr>
        <w:autoSpaceDE w:val="0"/>
        <w:autoSpaceDN w:val="0"/>
        <w:adjustRightInd w:val="0"/>
        <w:spacing w:line="300" w:lineRule="auto"/>
        <w:jc w:val="both"/>
        <w:rPr>
          <w:ins w:id="550" w:author="user" w:date="2012-02-29T14:48:00Z"/>
          <w:rFonts w:ascii="Calibri" w:hAnsi="Calibri" w:cs="GillSansMT"/>
          <w:sz w:val="22"/>
          <w:szCs w:val="22"/>
        </w:rPr>
      </w:pPr>
      <w:ins w:id="551" w:author="user" w:date="2012-02-29T14:48:00Z">
        <w:r w:rsidRPr="009632BD">
          <w:rPr>
            <w:rFonts w:ascii="Calibri" w:hAnsi="Calibri" w:cs="GillSansMT"/>
            <w:sz w:val="22"/>
            <w:szCs w:val="22"/>
          </w:rPr>
          <w:lastRenderedPageBreak/>
          <w:t>Section 4: The project may acquire lands for the implementation of project works but the developer has to bear all expenses incurred in acquiring land.</w:t>
        </w:r>
      </w:ins>
    </w:p>
    <w:p w:rsidR="00824D45" w:rsidRPr="009632BD" w:rsidRDefault="00824D45" w:rsidP="00824D45">
      <w:pPr>
        <w:autoSpaceDE w:val="0"/>
        <w:autoSpaceDN w:val="0"/>
        <w:adjustRightInd w:val="0"/>
        <w:spacing w:line="300" w:lineRule="auto"/>
        <w:jc w:val="both"/>
        <w:rPr>
          <w:ins w:id="552" w:author="user" w:date="2012-02-29T14:48:00Z"/>
          <w:rFonts w:ascii="Calibri" w:hAnsi="Calibri"/>
          <w:sz w:val="22"/>
          <w:szCs w:val="22"/>
        </w:rPr>
      </w:pPr>
      <w:ins w:id="553" w:author="user" w:date="2012-02-29T14:48:00Z">
        <w:r w:rsidRPr="009632BD">
          <w:rPr>
            <w:rFonts w:ascii="Calibri" w:hAnsi="Calibri" w:cs="GillSansMT"/>
            <w:sz w:val="22"/>
            <w:szCs w:val="22"/>
          </w:rPr>
          <w:t>Section 7: The Developer will have to pay fair compensation to the landowners.</w:t>
        </w:r>
      </w:ins>
    </w:p>
    <w:p w:rsidR="00824D45" w:rsidRPr="009619DB" w:rsidRDefault="00824D45" w:rsidP="00824D45">
      <w:pPr>
        <w:spacing w:line="300" w:lineRule="auto"/>
        <w:jc w:val="both"/>
        <w:rPr>
          <w:ins w:id="554" w:author="user" w:date="2012-02-29T14:48:00Z"/>
          <w:rFonts w:ascii="Calibri" w:hAnsi="Calibri" w:cs="Arial"/>
          <w:sz w:val="10"/>
          <w:szCs w:val="10"/>
        </w:rPr>
      </w:pPr>
    </w:p>
    <w:p w:rsidR="00824D45" w:rsidRPr="009632BD" w:rsidRDefault="00824D45" w:rsidP="00824D45">
      <w:pPr>
        <w:spacing w:line="300" w:lineRule="auto"/>
        <w:jc w:val="both"/>
        <w:rPr>
          <w:ins w:id="555" w:author="user" w:date="2012-02-29T14:48:00Z"/>
          <w:rFonts w:ascii="Calibri" w:hAnsi="Calibri" w:cs="Arial"/>
          <w:sz w:val="22"/>
          <w:szCs w:val="22"/>
        </w:rPr>
      </w:pPr>
      <w:ins w:id="556" w:author="user" w:date="2012-02-29T14:48:00Z">
        <w:r w:rsidRPr="009632BD">
          <w:rPr>
            <w:rFonts w:ascii="Calibri" w:hAnsi="Calibri" w:cs="Arial"/>
            <w:sz w:val="22"/>
            <w:szCs w:val="22"/>
          </w:rPr>
          <w:t>The compensation paid under this act will be given in cash. To decide about the amount of compensation the act has made provision for the constitution of Compensation Determination Committee (CDC). This act is silent about the payment of compensation at market rate, which pose difficulty for the payment of compensation at present value.</w:t>
        </w:r>
      </w:ins>
    </w:p>
    <w:p w:rsidR="00824D45" w:rsidRPr="009619DB" w:rsidRDefault="00824D45" w:rsidP="00824D45">
      <w:pPr>
        <w:autoSpaceDE w:val="0"/>
        <w:autoSpaceDN w:val="0"/>
        <w:adjustRightInd w:val="0"/>
        <w:spacing w:line="300" w:lineRule="auto"/>
        <w:jc w:val="both"/>
        <w:rPr>
          <w:ins w:id="557" w:author="user" w:date="2012-02-29T14:48:00Z"/>
          <w:rFonts w:ascii="Calibri" w:hAnsi="Calibri" w:cs="GillSansMT"/>
          <w:sz w:val="10"/>
          <w:szCs w:val="10"/>
        </w:rPr>
      </w:pPr>
    </w:p>
    <w:p w:rsidR="00824D45" w:rsidRPr="009632BD" w:rsidRDefault="00824D45" w:rsidP="00824D45">
      <w:pPr>
        <w:pStyle w:val="Heading4"/>
        <w:spacing w:line="300" w:lineRule="auto"/>
        <w:ind w:left="935" w:hanging="935"/>
        <w:rPr>
          <w:ins w:id="558" w:author="user" w:date="2012-02-29T14:48:00Z"/>
          <w:rFonts w:cs="Arial"/>
          <w:b w:val="0"/>
          <w:szCs w:val="22"/>
        </w:rPr>
      </w:pPr>
      <w:ins w:id="559" w:author="user" w:date="2012-02-29T14:48:00Z">
        <w:r w:rsidRPr="009632BD">
          <w:rPr>
            <w:rFonts w:cs="Arial"/>
            <w:b w:val="0"/>
            <w:szCs w:val="22"/>
          </w:rPr>
          <w:t xml:space="preserve">4.2.2. </w:t>
        </w:r>
        <w:r>
          <w:rPr>
            <w:rFonts w:cs="Arial"/>
            <w:b w:val="0"/>
            <w:szCs w:val="22"/>
          </w:rPr>
          <w:t>2</w:t>
        </w:r>
        <w:r w:rsidRPr="009632BD">
          <w:rPr>
            <w:rFonts w:cs="Arial"/>
            <w:b w:val="0"/>
            <w:szCs w:val="22"/>
          </w:rPr>
          <w:tab/>
          <w:t xml:space="preserve">Local Self Governance Act, 1999 </w:t>
        </w:r>
      </w:ins>
    </w:p>
    <w:p w:rsidR="00824D45" w:rsidRPr="009632BD" w:rsidRDefault="00824D45" w:rsidP="00824D45">
      <w:pPr>
        <w:pStyle w:val="BodyText"/>
        <w:spacing w:line="300" w:lineRule="auto"/>
        <w:rPr>
          <w:ins w:id="560" w:author="user" w:date="2012-02-29T14:48:00Z"/>
          <w:sz w:val="22"/>
          <w:szCs w:val="22"/>
        </w:rPr>
      </w:pPr>
      <w:ins w:id="561" w:author="user" w:date="2012-02-29T14:48:00Z">
        <w:r w:rsidRPr="009632BD">
          <w:rPr>
            <w:rFonts w:ascii="Calibri" w:hAnsi="Calibri" w:cs="Arial"/>
            <w:sz w:val="22"/>
            <w:szCs w:val="22"/>
          </w:rPr>
          <w:t xml:space="preserve">Local self Governance Act, 1999 empowers the local authorities and makes them more responsible towards local development. Article - 6 of </w:t>
        </w:r>
        <w:smartTag w:uri="urn:schemas-microsoft-com:office:smarttags" w:element="stockticker">
          <w:r w:rsidRPr="009632BD">
            <w:rPr>
              <w:rFonts w:ascii="Calibri" w:hAnsi="Calibri" w:cs="Arial"/>
              <w:sz w:val="22"/>
              <w:szCs w:val="22"/>
            </w:rPr>
            <w:t>VDC</w:t>
          </w:r>
        </w:smartTag>
        <w:r w:rsidRPr="009632BD">
          <w:rPr>
            <w:rFonts w:ascii="Calibri" w:hAnsi="Calibri" w:cs="Arial"/>
            <w:sz w:val="22"/>
            <w:szCs w:val="22"/>
          </w:rPr>
          <w:t xml:space="preserve"> deals with the environment conservation and management while design the project/program. Article - 8 deals with penalty if any body/person/institution is found polluting the environment. The act empowers municipality to control and manage different type of pollution, forest resources and other natural resources. </w:t>
        </w:r>
        <w:r w:rsidRPr="009619DB">
          <w:rPr>
            <w:rFonts w:ascii="Calibri" w:hAnsi="Calibri" w:cs="Arial"/>
            <w:sz w:val="22"/>
            <w:szCs w:val="22"/>
          </w:rPr>
          <w:t>This act is relevant for the social management in coordination with local VDCs during the project implementation</w:t>
        </w:r>
        <w:r w:rsidRPr="009632BD">
          <w:rPr>
            <w:sz w:val="22"/>
            <w:szCs w:val="22"/>
          </w:rPr>
          <w:t>.</w:t>
        </w:r>
      </w:ins>
    </w:p>
    <w:p w:rsidR="00824D45" w:rsidRPr="009619DB" w:rsidRDefault="00824D45" w:rsidP="00824D45">
      <w:pPr>
        <w:spacing w:line="300" w:lineRule="auto"/>
        <w:jc w:val="both"/>
        <w:rPr>
          <w:ins w:id="562" w:author="user" w:date="2012-02-29T14:48:00Z"/>
          <w:rFonts w:ascii="Calibri" w:hAnsi="Calibri" w:cs="Arial"/>
          <w:sz w:val="10"/>
          <w:szCs w:val="10"/>
        </w:rPr>
      </w:pPr>
    </w:p>
    <w:p w:rsidR="00824D45" w:rsidRPr="009632BD" w:rsidRDefault="00824D45" w:rsidP="00824D45">
      <w:pPr>
        <w:pStyle w:val="Heading4"/>
        <w:spacing w:line="300" w:lineRule="auto"/>
        <w:ind w:left="935" w:hanging="935"/>
        <w:rPr>
          <w:ins w:id="563" w:author="user" w:date="2012-02-29T14:48:00Z"/>
          <w:rFonts w:cs="Arial"/>
          <w:b w:val="0"/>
          <w:szCs w:val="22"/>
        </w:rPr>
      </w:pPr>
      <w:ins w:id="564" w:author="user" w:date="2012-02-29T14:48:00Z">
        <w:r w:rsidRPr="009632BD">
          <w:rPr>
            <w:rFonts w:cs="Arial"/>
            <w:b w:val="0"/>
            <w:szCs w:val="22"/>
          </w:rPr>
          <w:t xml:space="preserve">4.2.2. </w:t>
        </w:r>
        <w:r>
          <w:rPr>
            <w:rFonts w:cs="Arial"/>
            <w:b w:val="0"/>
            <w:szCs w:val="22"/>
          </w:rPr>
          <w:t>3</w:t>
        </w:r>
        <w:r w:rsidRPr="009632BD">
          <w:rPr>
            <w:rFonts w:cs="Arial"/>
            <w:b w:val="0"/>
            <w:szCs w:val="22"/>
          </w:rPr>
          <w:tab/>
          <w:t>Labor Act 1992</w:t>
        </w:r>
      </w:ins>
    </w:p>
    <w:p w:rsidR="00824D45" w:rsidRPr="009632BD" w:rsidRDefault="00824D45" w:rsidP="00824D45">
      <w:pPr>
        <w:spacing w:line="300" w:lineRule="auto"/>
        <w:jc w:val="both"/>
        <w:rPr>
          <w:ins w:id="565" w:author="user" w:date="2012-02-29T14:48:00Z"/>
          <w:rFonts w:ascii="Calibri" w:hAnsi="Calibri" w:cs="Arial"/>
          <w:sz w:val="22"/>
          <w:szCs w:val="22"/>
        </w:rPr>
      </w:pPr>
      <w:ins w:id="566" w:author="user" w:date="2012-02-29T14:48:00Z">
        <w:r w:rsidRPr="009632BD">
          <w:rPr>
            <w:rFonts w:ascii="Calibri" w:hAnsi="Calibri" w:cs="Arial"/>
            <w:sz w:val="22"/>
            <w:szCs w:val="22"/>
          </w:rPr>
          <w:t xml:space="preserve">This act has been enforced by GoN in May 15. This act classified people below 15 years as child and minor </w:t>
        </w:r>
        <w:r w:rsidRPr="009632BD">
          <w:rPr>
            <w:rFonts w:ascii="Calibri" w:hAnsi="Calibri" w:cs="Arial"/>
            <w:i/>
            <w:sz w:val="22"/>
            <w:szCs w:val="22"/>
          </w:rPr>
          <w:t>‘’Nabalik’’</w:t>
        </w:r>
        <w:r w:rsidRPr="009632BD">
          <w:rPr>
            <w:rFonts w:ascii="Calibri" w:hAnsi="Calibri" w:cs="Arial"/>
            <w:sz w:val="22"/>
            <w:szCs w:val="22"/>
          </w:rPr>
          <w:t xml:space="preserve"> for the age group of above 14 years and below 18 years. The act has also made provision of labor court and Department of Labor. The act clearly mentioned that appointment letter should be issued for all the employees, which include their working hours, working time, wages and other benefits. The act allows for the time bond contract for the manpower required for development work. The act specifies that working hours for the </w:t>
        </w:r>
        <w:r w:rsidRPr="009632BD">
          <w:rPr>
            <w:rFonts w:ascii="Calibri" w:hAnsi="Calibri" w:cs="Arial"/>
            <w:i/>
            <w:sz w:val="22"/>
            <w:szCs w:val="22"/>
          </w:rPr>
          <w:t>Nabalik</w:t>
        </w:r>
        <w:r w:rsidRPr="009632BD">
          <w:rPr>
            <w:rFonts w:ascii="Calibri" w:hAnsi="Calibri" w:cs="Arial"/>
            <w:sz w:val="22"/>
            <w:szCs w:val="22"/>
          </w:rPr>
          <w:t xml:space="preserve"> and women must be within the period of </w:t>
        </w:r>
        <w:smartTag w:uri="urn:schemas-microsoft-com:office:smarttags" w:element="time">
          <w:smartTagPr>
            <w:attr w:name="Minute" w:val="0"/>
            <w:attr w:name="Hour" w:val="6"/>
          </w:smartTagPr>
          <w:r w:rsidRPr="009632BD">
            <w:rPr>
              <w:rFonts w:ascii="Calibri" w:hAnsi="Calibri" w:cs="Arial"/>
              <w:sz w:val="22"/>
              <w:szCs w:val="22"/>
            </w:rPr>
            <w:t>6 AM to 6 PM</w:t>
          </w:r>
        </w:smartTag>
        <w:r w:rsidRPr="009632BD">
          <w:rPr>
            <w:rFonts w:ascii="Calibri" w:hAnsi="Calibri" w:cs="Arial"/>
            <w:sz w:val="22"/>
            <w:szCs w:val="22"/>
          </w:rPr>
          <w:t xml:space="preserve"> that clearly restrict to deploy women in night works. The act also stated that equal opportunity shall be given to women as man. Similarly, working period of other employees must not exceed 8 hours a day and 48 hours in a week. According to this act wages rate of the employees shall not be less than rate fixed by the GoN.</w:t>
        </w:r>
      </w:ins>
    </w:p>
    <w:p w:rsidR="00824D45" w:rsidRPr="009619DB" w:rsidRDefault="00824D45" w:rsidP="00824D45">
      <w:pPr>
        <w:autoSpaceDE w:val="0"/>
        <w:autoSpaceDN w:val="0"/>
        <w:adjustRightInd w:val="0"/>
        <w:spacing w:line="300" w:lineRule="auto"/>
        <w:jc w:val="both"/>
        <w:rPr>
          <w:ins w:id="567" w:author="user" w:date="2012-02-29T14:48:00Z"/>
          <w:rFonts w:ascii="Calibri" w:hAnsi="Calibri" w:cs="Arial"/>
          <w:sz w:val="10"/>
          <w:szCs w:val="10"/>
        </w:rPr>
      </w:pPr>
    </w:p>
    <w:p w:rsidR="00824D45" w:rsidRPr="009632BD" w:rsidRDefault="00824D45" w:rsidP="00824D45">
      <w:pPr>
        <w:autoSpaceDE w:val="0"/>
        <w:autoSpaceDN w:val="0"/>
        <w:adjustRightInd w:val="0"/>
        <w:spacing w:line="300" w:lineRule="auto"/>
        <w:jc w:val="both"/>
        <w:rPr>
          <w:ins w:id="568" w:author="user" w:date="2012-02-29T14:48:00Z"/>
          <w:rFonts w:ascii="Calibri" w:hAnsi="Calibri" w:cs="GillSansMT"/>
          <w:sz w:val="22"/>
          <w:szCs w:val="22"/>
        </w:rPr>
      </w:pPr>
      <w:ins w:id="569" w:author="user" w:date="2012-02-29T14:48:00Z">
        <w:r w:rsidRPr="009632BD">
          <w:rPr>
            <w:rFonts w:ascii="Calibri" w:hAnsi="Calibri" w:cs="GillSansMT"/>
            <w:sz w:val="22"/>
            <w:szCs w:val="22"/>
          </w:rPr>
          <w:t>This Act strictly prohibits the concerned parties who hire manpower to over utilize the manpower during its different activities. Section 27 of the Act has made the provision relating to health and safety. It is the duty of the management to maintain cleanness in the enterprises. Other provisions of this Act are outlined below:</w:t>
        </w:r>
      </w:ins>
    </w:p>
    <w:p w:rsidR="00824D45" w:rsidRPr="009632BD" w:rsidRDefault="00824D45" w:rsidP="00824D45">
      <w:pPr>
        <w:autoSpaceDE w:val="0"/>
        <w:autoSpaceDN w:val="0"/>
        <w:adjustRightInd w:val="0"/>
        <w:spacing w:line="300" w:lineRule="auto"/>
        <w:jc w:val="both"/>
        <w:rPr>
          <w:ins w:id="570" w:author="user" w:date="2012-02-29T14:48:00Z"/>
          <w:rFonts w:ascii="Calibri" w:hAnsi="Calibri" w:cs="GillSansMT"/>
          <w:sz w:val="22"/>
          <w:szCs w:val="22"/>
        </w:rPr>
      </w:pPr>
    </w:p>
    <w:p w:rsidR="00824D45" w:rsidRPr="009632BD" w:rsidRDefault="00824D45" w:rsidP="00824D45">
      <w:pPr>
        <w:autoSpaceDE w:val="0"/>
        <w:autoSpaceDN w:val="0"/>
        <w:adjustRightInd w:val="0"/>
        <w:spacing w:line="300" w:lineRule="auto"/>
        <w:jc w:val="both"/>
        <w:rPr>
          <w:ins w:id="571" w:author="user" w:date="2012-02-29T14:48:00Z"/>
          <w:rFonts w:ascii="Calibri" w:hAnsi="Calibri" w:cs="GillSansMT"/>
          <w:sz w:val="22"/>
          <w:szCs w:val="22"/>
        </w:rPr>
      </w:pPr>
      <w:ins w:id="572" w:author="user" w:date="2012-02-29T14:48:00Z">
        <w:r w:rsidRPr="009632BD">
          <w:rPr>
            <w:rFonts w:ascii="Calibri" w:eastAsia="SymbolMT" w:hAnsi="Calibri" w:cs="SymbolMT"/>
            <w:sz w:val="22"/>
            <w:szCs w:val="22"/>
          </w:rPr>
          <w:t>•</w:t>
        </w:r>
        <w:r w:rsidRPr="009632BD">
          <w:rPr>
            <w:rFonts w:ascii="Calibri" w:hAnsi="Calibri" w:cs="GillSansMT"/>
            <w:sz w:val="22"/>
            <w:szCs w:val="22"/>
          </w:rPr>
          <w:t>Section 4 states that prior work permit is required to Non-Nepali citizens and they are</w:t>
        </w:r>
        <w:r>
          <w:rPr>
            <w:rFonts w:ascii="Calibri" w:hAnsi="Calibri" w:cs="GillSansMT"/>
            <w:sz w:val="22"/>
            <w:szCs w:val="22"/>
          </w:rPr>
          <w:t xml:space="preserve"> </w:t>
        </w:r>
        <w:r w:rsidRPr="009632BD">
          <w:rPr>
            <w:rFonts w:ascii="Calibri" w:hAnsi="Calibri" w:cs="GillSansMT"/>
            <w:sz w:val="22"/>
            <w:szCs w:val="22"/>
          </w:rPr>
          <w:t xml:space="preserve">allowed to work in </w:t>
        </w:r>
        <w:smartTag w:uri="urn:schemas-microsoft-com:office:smarttags" w:element="place">
          <w:smartTag w:uri="urn:schemas-microsoft-com:office:smarttags" w:element="country-region">
            <w:r w:rsidRPr="009632BD">
              <w:rPr>
                <w:rFonts w:ascii="Calibri" w:hAnsi="Calibri" w:cs="GillSansMT"/>
                <w:sz w:val="22"/>
                <w:szCs w:val="22"/>
              </w:rPr>
              <w:t>Nepal</w:t>
            </w:r>
          </w:smartTag>
        </w:smartTag>
        <w:r w:rsidRPr="009632BD">
          <w:rPr>
            <w:rFonts w:ascii="Calibri" w:hAnsi="Calibri" w:cs="GillSansMT"/>
            <w:sz w:val="22"/>
            <w:szCs w:val="22"/>
          </w:rPr>
          <w:t xml:space="preserve"> for certain period only in the area where Nepalese man power is</w:t>
        </w:r>
      </w:ins>
    </w:p>
    <w:p w:rsidR="00824D45" w:rsidRPr="009632BD" w:rsidRDefault="00824D45" w:rsidP="00824D45">
      <w:pPr>
        <w:autoSpaceDE w:val="0"/>
        <w:autoSpaceDN w:val="0"/>
        <w:adjustRightInd w:val="0"/>
        <w:spacing w:line="300" w:lineRule="auto"/>
        <w:jc w:val="both"/>
        <w:rPr>
          <w:ins w:id="573" w:author="user" w:date="2012-02-29T14:48:00Z"/>
          <w:rFonts w:ascii="Calibri" w:hAnsi="Calibri" w:cs="GillSansMT"/>
          <w:sz w:val="22"/>
          <w:szCs w:val="22"/>
        </w:rPr>
      </w:pPr>
      <w:ins w:id="574" w:author="user" w:date="2012-02-29T14:48:00Z">
        <w:r w:rsidRPr="009632BD">
          <w:rPr>
            <w:rFonts w:ascii="Calibri" w:hAnsi="Calibri" w:cs="GillSansMT"/>
            <w:sz w:val="22"/>
            <w:szCs w:val="22"/>
          </w:rPr>
          <w:t>not available or not competent.</w:t>
        </w:r>
      </w:ins>
    </w:p>
    <w:p w:rsidR="00824D45" w:rsidRPr="009632BD" w:rsidRDefault="00824D45" w:rsidP="00824D45">
      <w:pPr>
        <w:numPr>
          <w:ilvl w:val="0"/>
          <w:numId w:val="12"/>
        </w:numPr>
        <w:autoSpaceDE w:val="0"/>
        <w:autoSpaceDN w:val="0"/>
        <w:adjustRightInd w:val="0"/>
        <w:spacing w:line="300" w:lineRule="auto"/>
        <w:jc w:val="both"/>
        <w:rPr>
          <w:ins w:id="575" w:author="user" w:date="2012-02-29T14:48:00Z"/>
          <w:rFonts w:ascii="Calibri" w:hAnsi="Calibri" w:cs="GillSansMT"/>
          <w:sz w:val="22"/>
          <w:szCs w:val="22"/>
        </w:rPr>
      </w:pPr>
      <w:ins w:id="576" w:author="user" w:date="2012-02-29T14:48:00Z">
        <w:r w:rsidRPr="009632BD">
          <w:rPr>
            <w:rFonts w:ascii="Calibri" w:hAnsi="Calibri" w:cs="GillSansMT"/>
            <w:sz w:val="22"/>
            <w:szCs w:val="22"/>
          </w:rPr>
          <w:t>Section 5 states that child labour i.e. under 14 years of age is prohibited.</w:t>
        </w:r>
      </w:ins>
    </w:p>
    <w:p w:rsidR="00824D45" w:rsidRPr="009632BD" w:rsidRDefault="00824D45" w:rsidP="00824D45">
      <w:pPr>
        <w:numPr>
          <w:ilvl w:val="0"/>
          <w:numId w:val="12"/>
        </w:numPr>
        <w:autoSpaceDE w:val="0"/>
        <w:autoSpaceDN w:val="0"/>
        <w:adjustRightInd w:val="0"/>
        <w:spacing w:line="300" w:lineRule="auto"/>
        <w:jc w:val="both"/>
        <w:rPr>
          <w:ins w:id="577" w:author="user" w:date="2012-02-29T14:48:00Z"/>
          <w:rFonts w:ascii="Calibri" w:hAnsi="Calibri" w:cs="GillSansMT"/>
          <w:sz w:val="22"/>
          <w:szCs w:val="22"/>
        </w:rPr>
      </w:pPr>
      <w:ins w:id="578" w:author="user" w:date="2012-02-29T14:48:00Z">
        <w:r w:rsidRPr="009632BD">
          <w:rPr>
            <w:rFonts w:ascii="Calibri" w:hAnsi="Calibri" w:cs="GillSansMT"/>
            <w:sz w:val="22"/>
            <w:szCs w:val="22"/>
          </w:rPr>
          <w:t>Section 18 states that thirty minutes must be allowed for rest and/or refreshments for every</w:t>
        </w:r>
      </w:ins>
    </w:p>
    <w:p w:rsidR="00824D45" w:rsidRPr="009632BD" w:rsidRDefault="00824D45" w:rsidP="00824D45">
      <w:pPr>
        <w:numPr>
          <w:ilvl w:val="0"/>
          <w:numId w:val="12"/>
        </w:numPr>
        <w:autoSpaceDE w:val="0"/>
        <w:autoSpaceDN w:val="0"/>
        <w:adjustRightInd w:val="0"/>
        <w:spacing w:line="300" w:lineRule="auto"/>
        <w:jc w:val="both"/>
        <w:rPr>
          <w:ins w:id="579" w:author="user" w:date="2012-02-29T14:48:00Z"/>
          <w:rFonts w:ascii="Calibri" w:hAnsi="Calibri" w:cs="GillSansMT"/>
          <w:sz w:val="22"/>
          <w:szCs w:val="22"/>
        </w:rPr>
      </w:pPr>
      <w:ins w:id="580" w:author="user" w:date="2012-02-29T14:48:00Z">
        <w:r w:rsidRPr="009632BD">
          <w:rPr>
            <w:rFonts w:ascii="Calibri" w:hAnsi="Calibri" w:cs="GillSansMT"/>
            <w:sz w:val="22"/>
            <w:szCs w:val="22"/>
          </w:rPr>
          <w:t>five hours of work.</w:t>
        </w:r>
      </w:ins>
    </w:p>
    <w:p w:rsidR="00824D45" w:rsidRPr="009632BD" w:rsidRDefault="00824D45" w:rsidP="00824D45">
      <w:pPr>
        <w:numPr>
          <w:ilvl w:val="0"/>
          <w:numId w:val="12"/>
        </w:numPr>
        <w:autoSpaceDE w:val="0"/>
        <w:autoSpaceDN w:val="0"/>
        <w:adjustRightInd w:val="0"/>
        <w:spacing w:line="300" w:lineRule="auto"/>
        <w:jc w:val="both"/>
        <w:rPr>
          <w:ins w:id="581" w:author="user" w:date="2012-02-29T14:48:00Z"/>
          <w:rFonts w:ascii="Calibri" w:hAnsi="Calibri" w:cs="GillSansMT"/>
          <w:sz w:val="22"/>
          <w:szCs w:val="22"/>
        </w:rPr>
      </w:pPr>
      <w:ins w:id="582" w:author="user" w:date="2012-02-29T14:48:00Z">
        <w:r w:rsidRPr="009632BD">
          <w:rPr>
            <w:rFonts w:ascii="Calibri" w:hAnsi="Calibri" w:cs="GillSansMT"/>
            <w:sz w:val="22"/>
            <w:szCs w:val="22"/>
          </w:rPr>
          <w:lastRenderedPageBreak/>
          <w:t>Section 18 states that over-time payment must be given at 1.5 times the normal wage if</w:t>
        </w:r>
      </w:ins>
    </w:p>
    <w:p w:rsidR="00824D45" w:rsidRPr="009632BD" w:rsidRDefault="00824D45" w:rsidP="00824D45">
      <w:pPr>
        <w:pStyle w:val="BodyText"/>
        <w:spacing w:line="300" w:lineRule="auto"/>
        <w:rPr>
          <w:ins w:id="583" w:author="user" w:date="2012-02-29T14:48:00Z"/>
          <w:rFonts w:ascii="Calibri" w:hAnsi="Calibri"/>
          <w:sz w:val="22"/>
          <w:szCs w:val="22"/>
        </w:rPr>
      </w:pPr>
      <w:ins w:id="584" w:author="user" w:date="2012-02-29T14:48:00Z">
        <w:r w:rsidRPr="009632BD">
          <w:rPr>
            <w:rFonts w:ascii="Calibri" w:hAnsi="Calibri" w:cs="GillSansMT"/>
            <w:sz w:val="22"/>
            <w:szCs w:val="22"/>
          </w:rPr>
          <w:t>employees are required to work more than normal working hours i.e. 8 hours/day.</w:t>
        </w:r>
      </w:ins>
    </w:p>
    <w:p w:rsidR="00824D45" w:rsidRPr="009632BD" w:rsidRDefault="00824D45" w:rsidP="00824D45">
      <w:pPr>
        <w:pStyle w:val="BodyText"/>
        <w:spacing w:line="300" w:lineRule="auto"/>
        <w:rPr>
          <w:ins w:id="585" w:author="user" w:date="2012-02-29T14:48:00Z"/>
          <w:rFonts w:ascii="Calibri" w:hAnsi="Calibri"/>
          <w:sz w:val="22"/>
          <w:szCs w:val="22"/>
        </w:rPr>
      </w:pPr>
      <w:ins w:id="586" w:author="user" w:date="2012-02-29T14:48:00Z">
        <w:r w:rsidRPr="009632BD">
          <w:rPr>
            <w:rFonts w:ascii="Calibri" w:hAnsi="Calibri"/>
            <w:sz w:val="22"/>
            <w:szCs w:val="22"/>
          </w:rPr>
          <w:t xml:space="preserve"> The act is relevant for project implementation especially the labor management in terms of working hour, wages and prohibition of child labor. </w:t>
        </w:r>
      </w:ins>
    </w:p>
    <w:p w:rsidR="00824D45" w:rsidRPr="009619DB" w:rsidRDefault="00824D45" w:rsidP="00824D45">
      <w:pPr>
        <w:spacing w:line="300" w:lineRule="auto"/>
        <w:jc w:val="both"/>
        <w:outlineLvl w:val="0"/>
        <w:rPr>
          <w:ins w:id="587" w:author="user" w:date="2012-02-29T14:48:00Z"/>
          <w:rFonts w:ascii="Calibri" w:hAnsi="Calibri" w:cs="Arial"/>
          <w:sz w:val="10"/>
          <w:szCs w:val="10"/>
        </w:rPr>
      </w:pPr>
    </w:p>
    <w:p w:rsidR="00824D45" w:rsidRPr="009632BD" w:rsidRDefault="00824D45" w:rsidP="00824D45">
      <w:pPr>
        <w:pStyle w:val="Heading4"/>
        <w:spacing w:line="300" w:lineRule="auto"/>
        <w:ind w:left="935" w:hanging="935"/>
        <w:rPr>
          <w:ins w:id="588" w:author="user" w:date="2012-02-29T14:48:00Z"/>
          <w:rFonts w:cs="Arial"/>
          <w:b w:val="0"/>
          <w:szCs w:val="22"/>
        </w:rPr>
      </w:pPr>
      <w:ins w:id="589" w:author="user" w:date="2012-02-29T14:48:00Z">
        <w:r w:rsidRPr="009632BD">
          <w:rPr>
            <w:rFonts w:cs="Arial"/>
            <w:b w:val="0"/>
            <w:szCs w:val="22"/>
          </w:rPr>
          <w:t>4.2.2.</w:t>
        </w:r>
        <w:r>
          <w:rPr>
            <w:rFonts w:cs="Arial"/>
            <w:b w:val="0"/>
            <w:szCs w:val="22"/>
          </w:rPr>
          <w:t>4</w:t>
        </w:r>
        <w:r w:rsidRPr="009632BD">
          <w:rPr>
            <w:rFonts w:cs="Arial"/>
            <w:b w:val="0"/>
            <w:szCs w:val="22"/>
          </w:rPr>
          <w:tab/>
          <w:t>Land Reform Act, 2021 (1964)</w:t>
        </w:r>
      </w:ins>
    </w:p>
    <w:p w:rsidR="00824D45" w:rsidRPr="009632BD" w:rsidRDefault="00824D45" w:rsidP="00824D45">
      <w:pPr>
        <w:spacing w:line="300" w:lineRule="auto"/>
        <w:jc w:val="both"/>
        <w:rPr>
          <w:ins w:id="590" w:author="user" w:date="2012-02-29T14:48:00Z"/>
          <w:rFonts w:ascii="Calibri" w:hAnsi="Calibri" w:cs="Arial"/>
          <w:sz w:val="22"/>
          <w:szCs w:val="22"/>
        </w:rPr>
      </w:pPr>
      <w:ins w:id="591" w:author="user" w:date="2012-02-29T14:48:00Z">
        <w:r w:rsidRPr="009632BD">
          <w:rPr>
            <w:rFonts w:ascii="Calibri" w:hAnsi="Calibri" w:cs="Arial"/>
            <w:sz w:val="22"/>
            <w:szCs w:val="22"/>
          </w:rPr>
          <w:t>The Land Reform Act, 1964 is considered as a revolutionary step towards changing the existing system of land tenure by establishing rights of tenants and providing ownership rights to actual Tiller. To date it has been amended five times. Article sets ceiling on land ownership according to geographical zones. Article 25 (1) of this act deals with tenancy rights that also exists.</w:t>
        </w:r>
      </w:ins>
    </w:p>
    <w:p w:rsidR="00824D45" w:rsidRPr="009632BD" w:rsidRDefault="00824D45" w:rsidP="00824D45">
      <w:pPr>
        <w:pStyle w:val="Heading3"/>
        <w:spacing w:line="300" w:lineRule="auto"/>
        <w:rPr>
          <w:ins w:id="592" w:author="user" w:date="2012-02-29T14:48:00Z"/>
          <w:rFonts w:ascii="Calibri" w:hAnsi="Calibri"/>
          <w:sz w:val="22"/>
          <w:szCs w:val="22"/>
        </w:rPr>
      </w:pPr>
      <w:bookmarkStart w:id="593" w:name="_Toc283484549"/>
      <w:ins w:id="594" w:author="user" w:date="2012-02-29T14:48:00Z">
        <w:r w:rsidRPr="009632BD">
          <w:rPr>
            <w:rFonts w:ascii="Calibri" w:hAnsi="Calibri"/>
            <w:sz w:val="22"/>
            <w:szCs w:val="22"/>
          </w:rPr>
          <w:t>4.2.3</w:t>
        </w:r>
        <w:r w:rsidRPr="009632BD">
          <w:rPr>
            <w:rFonts w:ascii="Calibri" w:hAnsi="Calibri"/>
            <w:sz w:val="22"/>
            <w:szCs w:val="22"/>
          </w:rPr>
          <w:tab/>
          <w:t>Rules/ Regulations</w:t>
        </w:r>
        <w:bookmarkEnd w:id="593"/>
      </w:ins>
    </w:p>
    <w:p w:rsidR="00824D45" w:rsidRPr="009632BD" w:rsidRDefault="00824D45" w:rsidP="00824D45">
      <w:pPr>
        <w:pStyle w:val="Heading4"/>
        <w:spacing w:line="300" w:lineRule="auto"/>
        <w:ind w:left="935" w:hanging="935"/>
        <w:rPr>
          <w:ins w:id="595" w:author="user" w:date="2012-02-29T14:48:00Z"/>
          <w:rFonts w:cs="Arial"/>
          <w:b w:val="0"/>
          <w:szCs w:val="22"/>
        </w:rPr>
      </w:pPr>
      <w:ins w:id="596" w:author="user" w:date="2012-02-29T14:48:00Z">
        <w:r w:rsidRPr="009632BD">
          <w:rPr>
            <w:rFonts w:cs="Arial"/>
            <w:b w:val="0"/>
            <w:szCs w:val="22"/>
          </w:rPr>
          <w:t>4.2.3.1</w:t>
        </w:r>
        <w:r w:rsidRPr="009632BD">
          <w:rPr>
            <w:rFonts w:cs="Arial"/>
            <w:b w:val="0"/>
            <w:szCs w:val="22"/>
          </w:rPr>
          <w:tab/>
          <w:t>Electricity Regulations, 1992</w:t>
        </w:r>
      </w:ins>
    </w:p>
    <w:p w:rsidR="00824D45" w:rsidRPr="009632BD" w:rsidRDefault="00824D45" w:rsidP="00824D45">
      <w:pPr>
        <w:spacing w:line="300" w:lineRule="auto"/>
        <w:jc w:val="both"/>
        <w:rPr>
          <w:ins w:id="597" w:author="user" w:date="2012-02-29T14:48:00Z"/>
          <w:rFonts w:ascii="Calibri" w:hAnsi="Calibri" w:cs="GillSansMT"/>
          <w:sz w:val="22"/>
          <w:szCs w:val="22"/>
        </w:rPr>
      </w:pPr>
      <w:ins w:id="598" w:author="user" w:date="2012-02-29T14:48:00Z">
        <w:r w:rsidRPr="009632BD">
          <w:rPr>
            <w:rFonts w:ascii="Calibri" w:hAnsi="Calibri" w:cs="GillSansMT"/>
            <w:sz w:val="22"/>
            <w:szCs w:val="22"/>
          </w:rPr>
          <w:t>The Rules 12 and 13 state that the proponent willing to produce and transmit electricity should analyze environmental impacts of the proposed projects and include impact mitigation measures and environmental measures including arrangements for the settlement of the displaced people. Rule 88 states that any person or corporate body desiring to produce or transmit electricity shall submit an application requesting for the use of such land. However, such land, if regulated, should be compensated (Rule 87) as determined by the Compensation Fixation Committee. This rule is applicable for study as well as project construction.</w:t>
        </w:r>
      </w:ins>
    </w:p>
    <w:p w:rsidR="00824D45" w:rsidRPr="009619DB" w:rsidRDefault="00824D45" w:rsidP="00824D45">
      <w:pPr>
        <w:spacing w:line="300" w:lineRule="auto"/>
        <w:jc w:val="both"/>
        <w:rPr>
          <w:ins w:id="599" w:author="user" w:date="2012-02-29T14:48:00Z"/>
          <w:rFonts w:ascii="Calibri" w:hAnsi="Calibri" w:cs="Arial"/>
          <w:sz w:val="10"/>
          <w:szCs w:val="10"/>
        </w:rPr>
      </w:pPr>
    </w:p>
    <w:p w:rsidR="00824D45" w:rsidRPr="009632BD" w:rsidRDefault="00824D45" w:rsidP="00824D45">
      <w:pPr>
        <w:pStyle w:val="Heading4"/>
        <w:spacing w:line="300" w:lineRule="auto"/>
        <w:ind w:left="935" w:hanging="935"/>
        <w:rPr>
          <w:ins w:id="600" w:author="user" w:date="2012-02-29T14:48:00Z"/>
          <w:rFonts w:cs="Arial"/>
          <w:b w:val="0"/>
          <w:szCs w:val="22"/>
        </w:rPr>
      </w:pPr>
      <w:ins w:id="601" w:author="user" w:date="2012-02-29T14:48:00Z">
        <w:r w:rsidRPr="009632BD">
          <w:rPr>
            <w:rFonts w:cs="Arial"/>
            <w:b w:val="0"/>
            <w:szCs w:val="22"/>
          </w:rPr>
          <w:t>4.2.3.2</w:t>
        </w:r>
        <w:r w:rsidRPr="009632BD">
          <w:rPr>
            <w:rFonts w:cs="Arial"/>
            <w:b w:val="0"/>
            <w:szCs w:val="22"/>
          </w:rPr>
          <w:tab/>
          <w:t>Local Self Governance Regulation, 2000</w:t>
        </w:r>
      </w:ins>
    </w:p>
    <w:p w:rsidR="00824D45" w:rsidRPr="009632BD" w:rsidRDefault="00824D45" w:rsidP="00824D45">
      <w:pPr>
        <w:pStyle w:val="BodyText21"/>
        <w:spacing w:line="300" w:lineRule="auto"/>
        <w:rPr>
          <w:ins w:id="602" w:author="user" w:date="2012-02-29T14:48:00Z"/>
          <w:rFonts w:ascii="Calibri" w:hAnsi="Calibri"/>
        </w:rPr>
      </w:pPr>
      <w:ins w:id="603" w:author="user" w:date="2012-02-29T14:48:00Z">
        <w:r w:rsidRPr="009632BD">
          <w:rPr>
            <w:rFonts w:ascii="Calibri" w:hAnsi="Calibri"/>
          </w:rPr>
          <w:t xml:space="preserve">Local Self-Governance Regulation empowers the local bodies to coordinate and implement development programs and for rationale utilization of local natural resources. Article -7 (69) empowers the VDCs for monitoring and supervision of development work implemented in the </w:t>
        </w:r>
        <w:smartTag w:uri="urn:schemas-microsoft-com:office:smarttags" w:element="stockticker">
          <w:r w:rsidRPr="009632BD">
            <w:rPr>
              <w:rFonts w:ascii="Calibri" w:hAnsi="Calibri"/>
            </w:rPr>
            <w:t>VDC</w:t>
          </w:r>
        </w:smartTag>
        <w:r w:rsidRPr="009632BD">
          <w:rPr>
            <w:rFonts w:ascii="Calibri" w:hAnsi="Calibri"/>
          </w:rPr>
          <w:t xml:space="preserve">. The Article - 4 of DDC has provision of three members (Agriculture, </w:t>
        </w:r>
        <w:smartTag w:uri="urn:schemas-microsoft-com:office:smarttags" w:element="place">
          <w:r w:rsidRPr="009632BD">
            <w:rPr>
              <w:rFonts w:ascii="Calibri" w:hAnsi="Calibri"/>
            </w:rPr>
            <w:t>Forest</w:t>
          </w:r>
        </w:smartTag>
        <w:r w:rsidRPr="009632BD">
          <w:rPr>
            <w:rFonts w:ascii="Calibri" w:hAnsi="Calibri"/>
          </w:rPr>
          <w:t xml:space="preserve">, and Environment) committee to look after the concerned issues. </w:t>
        </w:r>
      </w:ins>
    </w:p>
    <w:p w:rsidR="00824D45" w:rsidRPr="009632BD" w:rsidRDefault="00824D45" w:rsidP="00824D45">
      <w:pPr>
        <w:pStyle w:val="ListParagraph"/>
        <w:numPr>
          <w:ilvl w:val="0"/>
          <w:numId w:val="11"/>
        </w:numPr>
        <w:autoSpaceDE w:val="0"/>
        <w:autoSpaceDN w:val="0"/>
        <w:adjustRightInd w:val="0"/>
        <w:spacing w:after="0" w:line="300" w:lineRule="auto"/>
        <w:jc w:val="both"/>
        <w:rPr>
          <w:ins w:id="604" w:author="user" w:date="2012-02-29T14:48:00Z"/>
          <w:rFonts w:eastAsia="Times New Roman" w:cs="GillSansMT"/>
        </w:rPr>
      </w:pPr>
      <w:ins w:id="605" w:author="user" w:date="2012-02-29T14:48:00Z">
        <w:r w:rsidRPr="009632BD">
          <w:rPr>
            <w:rFonts w:eastAsia="Times New Roman" w:cs="GillSansMT"/>
          </w:rPr>
          <w:t>Rule 211 of the regulation provides provision to share benefits of the revenue generated</w:t>
        </w:r>
        <w:r>
          <w:rPr>
            <w:rFonts w:eastAsia="Times New Roman" w:cs="GillSansMT"/>
          </w:rPr>
          <w:t xml:space="preserve"> </w:t>
        </w:r>
        <w:r w:rsidRPr="009632BD">
          <w:rPr>
            <w:rFonts w:eastAsia="Times New Roman" w:cs="GillSansMT"/>
          </w:rPr>
          <w:t>from the hydropower projects with the DDC.</w:t>
        </w:r>
      </w:ins>
    </w:p>
    <w:p w:rsidR="00824D45" w:rsidRPr="009632BD" w:rsidRDefault="00824D45" w:rsidP="00824D45">
      <w:pPr>
        <w:pStyle w:val="ListParagraph"/>
        <w:numPr>
          <w:ilvl w:val="0"/>
          <w:numId w:val="11"/>
        </w:numPr>
        <w:autoSpaceDE w:val="0"/>
        <w:autoSpaceDN w:val="0"/>
        <w:adjustRightInd w:val="0"/>
        <w:spacing w:after="0" w:line="300" w:lineRule="auto"/>
        <w:jc w:val="both"/>
        <w:rPr>
          <w:ins w:id="606" w:author="user" w:date="2012-02-29T14:48:00Z"/>
        </w:rPr>
      </w:pPr>
      <w:ins w:id="607" w:author="user" w:date="2012-02-29T14:48:00Z">
        <w:r w:rsidRPr="009632BD">
          <w:rPr>
            <w:rFonts w:eastAsia="Times New Roman" w:cs="GillSansMT"/>
          </w:rPr>
          <w:t>Schedule 26 mentions that GoN should provide 50 percent of the total revenue obtained from the sale of produced hydropower to the DDC. The DDC having the powerhouse will receive 12 percent of this revenue and the remaining 38 percent should be shared amongst the DDCs of that development region where the hydropower has been generated</w:t>
        </w:r>
      </w:ins>
    </w:p>
    <w:p w:rsidR="00824D45" w:rsidRPr="009632BD" w:rsidRDefault="00824D45" w:rsidP="00824D45">
      <w:pPr>
        <w:pStyle w:val="Heading3"/>
        <w:spacing w:line="300" w:lineRule="auto"/>
        <w:rPr>
          <w:ins w:id="608" w:author="user" w:date="2012-02-29T14:48:00Z"/>
          <w:rFonts w:ascii="Calibri" w:hAnsi="Calibri"/>
          <w:sz w:val="22"/>
          <w:szCs w:val="22"/>
        </w:rPr>
      </w:pPr>
      <w:bookmarkStart w:id="609" w:name="_Toc283484550"/>
      <w:ins w:id="610" w:author="user" w:date="2012-02-29T14:48:00Z">
        <w:r w:rsidRPr="009632BD">
          <w:rPr>
            <w:rFonts w:ascii="Calibri" w:hAnsi="Calibri"/>
            <w:sz w:val="22"/>
            <w:szCs w:val="22"/>
          </w:rPr>
          <w:lastRenderedPageBreak/>
          <w:t>4.2.4 Guidelines</w:t>
        </w:r>
        <w:bookmarkEnd w:id="609"/>
      </w:ins>
    </w:p>
    <w:p w:rsidR="00824D45" w:rsidRPr="009632BD" w:rsidRDefault="00824D45" w:rsidP="00824D45">
      <w:pPr>
        <w:pStyle w:val="Heading4"/>
        <w:spacing w:line="300" w:lineRule="auto"/>
        <w:ind w:left="935" w:hanging="935"/>
        <w:rPr>
          <w:ins w:id="611" w:author="user" w:date="2012-02-29T14:48:00Z"/>
          <w:rFonts w:cs="Arial"/>
          <w:b w:val="0"/>
          <w:szCs w:val="22"/>
        </w:rPr>
      </w:pPr>
      <w:ins w:id="612" w:author="user" w:date="2012-02-29T14:48:00Z">
        <w:r w:rsidRPr="009632BD">
          <w:rPr>
            <w:rFonts w:cs="Arial"/>
            <w:b w:val="0"/>
            <w:szCs w:val="22"/>
          </w:rPr>
          <w:t>4.2.4.1</w:t>
        </w:r>
        <w:r w:rsidRPr="009632BD">
          <w:rPr>
            <w:rFonts w:cs="Arial"/>
            <w:b w:val="0"/>
            <w:szCs w:val="22"/>
          </w:rPr>
          <w:tab/>
          <w:t xml:space="preserve">National Environmental Impact Assessment Guidelines, 1993 </w:t>
        </w:r>
      </w:ins>
    </w:p>
    <w:p w:rsidR="00824D45" w:rsidRPr="009632BD" w:rsidRDefault="00824D45" w:rsidP="00CC175F">
      <w:pPr>
        <w:pStyle w:val="BodyTextIndent2"/>
        <w:spacing w:line="300" w:lineRule="auto"/>
        <w:ind w:left="0"/>
        <w:jc w:val="both"/>
        <w:rPr>
          <w:ins w:id="613" w:author="user" w:date="2012-02-29T14:48:00Z"/>
          <w:rFonts w:ascii="Calibri" w:hAnsi="Calibri" w:cs="Arial"/>
          <w:sz w:val="22"/>
          <w:szCs w:val="22"/>
        </w:rPr>
        <w:pPrChange w:id="614" w:author="user" w:date="2012-03-01T11:48:00Z">
          <w:pPr>
            <w:pStyle w:val="BodyTextIndent2"/>
            <w:spacing w:line="300" w:lineRule="auto"/>
            <w:jc w:val="both"/>
          </w:pPr>
        </w:pPrChange>
      </w:pPr>
      <w:ins w:id="615" w:author="user" w:date="2012-02-29T14:48:00Z">
        <w:r w:rsidRPr="009632BD">
          <w:rPr>
            <w:rFonts w:ascii="Calibri" w:hAnsi="Calibri" w:cs="Arial"/>
            <w:sz w:val="22"/>
            <w:szCs w:val="22"/>
          </w:rPr>
          <w:t xml:space="preserve">According to the guidelines, IEE is mandatory for hydroelectric projects with generating capacities up to 5 MW. This guideline is frequently used and quite helpful right from making terms of reference to preparing impact assessment matrix and assigning values on impacts ranking. The other important feature of the guideline is description on community participation. Clause 49 deals with the methods to involve the public. </w:t>
        </w:r>
      </w:ins>
    </w:p>
    <w:p w:rsidR="00824D45" w:rsidRPr="009632BD" w:rsidRDefault="00824D45" w:rsidP="00824D45">
      <w:pPr>
        <w:pStyle w:val="Heading4"/>
        <w:spacing w:line="300" w:lineRule="auto"/>
        <w:ind w:left="935" w:hanging="935"/>
        <w:rPr>
          <w:ins w:id="616" w:author="user" w:date="2012-02-29T14:48:00Z"/>
          <w:rFonts w:cs="Arial"/>
          <w:b w:val="0"/>
          <w:szCs w:val="22"/>
        </w:rPr>
      </w:pPr>
      <w:ins w:id="617" w:author="user" w:date="2012-02-29T14:48:00Z">
        <w:r w:rsidRPr="009632BD">
          <w:rPr>
            <w:rFonts w:cs="Arial"/>
            <w:b w:val="0"/>
            <w:szCs w:val="22"/>
          </w:rPr>
          <w:t>4.2.4.2</w:t>
        </w:r>
        <w:r w:rsidRPr="009632BD">
          <w:rPr>
            <w:rFonts w:cs="Arial"/>
            <w:b w:val="0"/>
            <w:szCs w:val="22"/>
          </w:rPr>
          <w:tab/>
          <w:t>EIA Guideline for Agriculture Sector 2003</w:t>
        </w:r>
      </w:ins>
    </w:p>
    <w:p w:rsidR="00824D45" w:rsidRPr="009632BD" w:rsidRDefault="00824D45" w:rsidP="00824D45">
      <w:pPr>
        <w:spacing w:line="300" w:lineRule="auto"/>
        <w:jc w:val="both"/>
        <w:rPr>
          <w:ins w:id="618" w:author="user" w:date="2012-02-29T14:48:00Z"/>
          <w:rFonts w:ascii="Calibri" w:hAnsi="Calibri" w:cs="Arial"/>
          <w:sz w:val="22"/>
          <w:szCs w:val="22"/>
        </w:rPr>
      </w:pPr>
      <w:ins w:id="619" w:author="user" w:date="2012-02-29T14:48:00Z">
        <w:r w:rsidRPr="009632BD">
          <w:rPr>
            <w:rFonts w:ascii="Calibri" w:hAnsi="Calibri" w:cs="Arial"/>
            <w:sz w:val="22"/>
            <w:szCs w:val="22"/>
          </w:rPr>
          <w:t>The EIA Guideline for Agriculture Sector 2003 was developed to minimize impacts on the agriculture sector due to increase in agricultural products and production and the activities of projects implemented by other organizations. Schedule 2 of the Guideline discusses the screening process for environmental studies, Schedule 4 relates to EIA scoping and Schedule 5 describes the requirements for the EIA TOR.</w:t>
        </w:r>
      </w:ins>
    </w:p>
    <w:p w:rsidR="00824D45" w:rsidRPr="009619DB" w:rsidRDefault="00824D45" w:rsidP="00824D45">
      <w:pPr>
        <w:spacing w:line="300" w:lineRule="auto"/>
        <w:jc w:val="both"/>
        <w:rPr>
          <w:ins w:id="620" w:author="user" w:date="2012-02-29T14:48:00Z"/>
          <w:rFonts w:ascii="Calibri" w:hAnsi="Calibri" w:cs="Arial"/>
          <w:sz w:val="10"/>
          <w:szCs w:val="10"/>
        </w:rPr>
      </w:pPr>
    </w:p>
    <w:p w:rsidR="00824D45" w:rsidRPr="009632BD" w:rsidRDefault="00824D45" w:rsidP="00824D45">
      <w:pPr>
        <w:spacing w:line="300" w:lineRule="auto"/>
        <w:jc w:val="both"/>
        <w:rPr>
          <w:ins w:id="621" w:author="user" w:date="2012-02-29T14:48:00Z"/>
          <w:rFonts w:ascii="Calibri" w:hAnsi="Calibri" w:cs="Arial"/>
          <w:sz w:val="22"/>
          <w:szCs w:val="22"/>
        </w:rPr>
      </w:pPr>
      <w:ins w:id="622" w:author="user" w:date="2012-02-29T14:48:00Z">
        <w:r w:rsidRPr="009632BD">
          <w:rPr>
            <w:rFonts w:ascii="Calibri" w:hAnsi="Calibri" w:cs="Arial"/>
            <w:sz w:val="22"/>
            <w:szCs w:val="22"/>
          </w:rPr>
          <w:t>The construction of the transmission line will involve the acquisition of cultivated land for tower sites and may involve the leasing of cultivated land for temporary construction sites, thus standing crops may be affected and therefore the provisions of this Guideline are relevant to the project.</w:t>
        </w:r>
      </w:ins>
    </w:p>
    <w:p w:rsidR="00824D45" w:rsidRPr="009632BD" w:rsidRDefault="00824D45" w:rsidP="00824D45">
      <w:pPr>
        <w:pStyle w:val="Heading2"/>
        <w:spacing w:line="300" w:lineRule="auto"/>
        <w:rPr>
          <w:ins w:id="623" w:author="user" w:date="2012-02-29T14:48:00Z"/>
          <w:rFonts w:ascii="Calibri" w:hAnsi="Calibri"/>
          <w:sz w:val="22"/>
          <w:szCs w:val="22"/>
        </w:rPr>
      </w:pPr>
      <w:bookmarkStart w:id="624" w:name="_Toc283484551"/>
      <w:ins w:id="625" w:author="user" w:date="2012-02-29T14:48:00Z">
        <w:r w:rsidRPr="009632BD">
          <w:rPr>
            <w:rFonts w:ascii="Calibri" w:hAnsi="Calibri"/>
            <w:sz w:val="22"/>
            <w:szCs w:val="22"/>
          </w:rPr>
          <w:t>4.3</w:t>
        </w:r>
        <w:r w:rsidRPr="009632BD">
          <w:rPr>
            <w:rFonts w:ascii="Calibri" w:hAnsi="Calibri"/>
            <w:sz w:val="22"/>
            <w:szCs w:val="22"/>
          </w:rPr>
          <w:tab/>
          <w:t>ILO Convention on Indigenous and Tribal Peoples, 1989 (No.169)</w:t>
        </w:r>
        <w:bookmarkEnd w:id="624"/>
      </w:ins>
    </w:p>
    <w:p w:rsidR="00824D45" w:rsidRPr="009632BD" w:rsidRDefault="00824D45" w:rsidP="00824D45">
      <w:pPr>
        <w:autoSpaceDE w:val="0"/>
        <w:autoSpaceDN w:val="0"/>
        <w:adjustRightInd w:val="0"/>
        <w:spacing w:line="300" w:lineRule="auto"/>
        <w:jc w:val="both"/>
        <w:rPr>
          <w:ins w:id="626" w:author="user" w:date="2012-02-29T14:48:00Z"/>
          <w:rFonts w:ascii="Calibri" w:hAnsi="Calibri" w:cs="GillSansMT"/>
          <w:sz w:val="22"/>
          <w:szCs w:val="22"/>
        </w:rPr>
      </w:pPr>
      <w:ins w:id="627" w:author="user" w:date="2012-02-29T14:48:00Z">
        <w:r w:rsidRPr="009632BD">
          <w:rPr>
            <w:rFonts w:ascii="Calibri" w:hAnsi="Calibri" w:cs="GillSansMT"/>
            <w:sz w:val="22"/>
            <w:szCs w:val="22"/>
          </w:rPr>
          <w:t xml:space="preserve">Convention No. 169 was adopted in 1989 by the General Conference of the International Labour Organization at its seventy-sixth session. It was ratified by the Legislative Parliament of Nepal in </w:t>
        </w:r>
        <w:smartTag w:uri="urn:schemas-microsoft-com:office:smarttags" w:element="date">
          <w:smartTagPr>
            <w:attr w:name="Year" w:val="2007"/>
            <w:attr w:name="Day" w:val="14"/>
            <w:attr w:name="Month" w:val="9"/>
          </w:smartTagPr>
          <w:r w:rsidRPr="009632BD">
            <w:rPr>
              <w:rFonts w:ascii="Calibri" w:hAnsi="Calibri"/>
              <w:sz w:val="22"/>
              <w:szCs w:val="22"/>
            </w:rPr>
            <w:t xml:space="preserve">September 14, </w:t>
          </w:r>
          <w:r w:rsidRPr="009632BD">
            <w:rPr>
              <w:rFonts w:ascii="Calibri" w:hAnsi="Calibri" w:cs="GillSansMT"/>
              <w:sz w:val="22"/>
              <w:szCs w:val="22"/>
            </w:rPr>
            <w:t>2007</w:t>
          </w:r>
        </w:smartTag>
        <w:r w:rsidRPr="009632BD">
          <w:rPr>
            <w:rFonts w:ascii="Calibri" w:hAnsi="Calibri" w:cs="GillSansMT"/>
            <w:sz w:val="22"/>
            <w:szCs w:val="22"/>
          </w:rPr>
          <w:t>. Convention No. 169 aimed at the protection of indigenous and tribal peoples and their rights. It is the foremost international legal instrument which deals specifically with the rights of indigenous and tribal peoples, and whose influence extends beyond the number of actual ratifications. The</w:t>
        </w:r>
        <w:r>
          <w:rPr>
            <w:rFonts w:ascii="Calibri" w:hAnsi="Calibri" w:cs="GillSansMT"/>
            <w:sz w:val="22"/>
            <w:szCs w:val="22"/>
          </w:rPr>
          <w:t xml:space="preserve"> </w:t>
        </w:r>
        <w:r w:rsidRPr="009632BD">
          <w:rPr>
            <w:rFonts w:ascii="Calibri" w:hAnsi="Calibri" w:cs="GillSansMT"/>
            <w:sz w:val="22"/>
            <w:szCs w:val="22"/>
          </w:rPr>
          <w:t>convention has 40 Articles. Some of them related to our study are given below:</w:t>
        </w:r>
      </w:ins>
    </w:p>
    <w:p w:rsidR="00824D45" w:rsidRPr="009619DB" w:rsidRDefault="00824D45" w:rsidP="00824D45">
      <w:pPr>
        <w:autoSpaceDE w:val="0"/>
        <w:autoSpaceDN w:val="0"/>
        <w:adjustRightInd w:val="0"/>
        <w:spacing w:line="300" w:lineRule="auto"/>
        <w:jc w:val="both"/>
        <w:rPr>
          <w:ins w:id="628" w:author="user" w:date="2012-02-29T14:48:00Z"/>
          <w:rFonts w:ascii="Calibri" w:hAnsi="Calibri" w:cs="GillSansMT"/>
          <w:b/>
          <w:bCs/>
          <w:sz w:val="10"/>
          <w:szCs w:val="10"/>
        </w:rPr>
      </w:pPr>
    </w:p>
    <w:p w:rsidR="00824D45" w:rsidRPr="009632BD" w:rsidRDefault="00824D45" w:rsidP="00824D45">
      <w:pPr>
        <w:autoSpaceDE w:val="0"/>
        <w:autoSpaceDN w:val="0"/>
        <w:adjustRightInd w:val="0"/>
        <w:spacing w:line="300" w:lineRule="auto"/>
        <w:jc w:val="both"/>
        <w:rPr>
          <w:ins w:id="629" w:author="user" w:date="2012-02-29T14:48:00Z"/>
          <w:rFonts w:ascii="Calibri" w:hAnsi="Calibri" w:cs="Arial"/>
          <w:sz w:val="22"/>
          <w:szCs w:val="22"/>
        </w:rPr>
      </w:pPr>
      <w:ins w:id="630" w:author="user" w:date="2012-02-29T14:48:00Z">
        <w:r w:rsidRPr="009619DB">
          <w:rPr>
            <w:rFonts w:ascii="Calibri" w:hAnsi="Calibri" w:cs="Arial"/>
            <w:b/>
            <w:bCs/>
            <w:sz w:val="22"/>
            <w:szCs w:val="22"/>
          </w:rPr>
          <w:t>Article -1</w:t>
        </w:r>
        <w:r w:rsidRPr="009632BD">
          <w:rPr>
            <w:rFonts w:ascii="Calibri" w:hAnsi="Calibri" w:cs="Arial"/>
            <w:sz w:val="22"/>
            <w:szCs w:val="22"/>
          </w:rPr>
          <w:t xml:space="preserve"> of the convention provides definition of the tribal and indigenous people.</w:t>
        </w:r>
      </w:ins>
    </w:p>
    <w:p w:rsidR="00824D45" w:rsidRPr="009619DB" w:rsidRDefault="00824D45" w:rsidP="00824D45">
      <w:pPr>
        <w:autoSpaceDE w:val="0"/>
        <w:autoSpaceDN w:val="0"/>
        <w:adjustRightInd w:val="0"/>
        <w:spacing w:line="300" w:lineRule="auto"/>
        <w:jc w:val="both"/>
        <w:rPr>
          <w:ins w:id="631" w:author="user" w:date="2012-02-29T14:48:00Z"/>
          <w:rFonts w:ascii="Calibri" w:hAnsi="Calibri"/>
          <w:sz w:val="10"/>
          <w:szCs w:val="10"/>
        </w:rPr>
      </w:pPr>
    </w:p>
    <w:p w:rsidR="00824D45" w:rsidRPr="009632BD" w:rsidRDefault="00824D45" w:rsidP="00824D45">
      <w:pPr>
        <w:autoSpaceDE w:val="0"/>
        <w:autoSpaceDN w:val="0"/>
        <w:adjustRightInd w:val="0"/>
        <w:spacing w:line="300" w:lineRule="auto"/>
        <w:jc w:val="both"/>
        <w:rPr>
          <w:ins w:id="632" w:author="user" w:date="2012-02-29T14:48:00Z"/>
          <w:rFonts w:ascii="Calibri" w:hAnsi="Calibri" w:cs="GillSansMT"/>
          <w:sz w:val="22"/>
          <w:szCs w:val="22"/>
        </w:rPr>
      </w:pPr>
      <w:ins w:id="633" w:author="user" w:date="2012-02-29T14:48:00Z">
        <w:r w:rsidRPr="009632BD">
          <w:rPr>
            <w:rFonts w:ascii="Calibri" w:hAnsi="Calibri" w:cs="GillSansMT-Bold"/>
            <w:b/>
            <w:bCs/>
            <w:sz w:val="22"/>
            <w:szCs w:val="22"/>
          </w:rPr>
          <w:t xml:space="preserve">ARTICLE 4.1: </w:t>
        </w:r>
        <w:r w:rsidRPr="009632BD">
          <w:rPr>
            <w:rFonts w:ascii="Calibri" w:hAnsi="Calibri" w:cs="GillSansMT"/>
            <w:sz w:val="22"/>
            <w:szCs w:val="22"/>
          </w:rPr>
          <w:t>Special measures shall be adopted as appropriate for safeguarding the persons, institutions, property, labour, cultures and environment of the peoples concerned.</w:t>
        </w:r>
      </w:ins>
    </w:p>
    <w:p w:rsidR="00824D45" w:rsidRPr="009632BD" w:rsidRDefault="00824D45" w:rsidP="00824D45">
      <w:pPr>
        <w:autoSpaceDE w:val="0"/>
        <w:autoSpaceDN w:val="0"/>
        <w:adjustRightInd w:val="0"/>
        <w:spacing w:line="300" w:lineRule="auto"/>
        <w:jc w:val="both"/>
        <w:rPr>
          <w:ins w:id="634" w:author="user" w:date="2012-02-29T14:48:00Z"/>
          <w:rFonts w:ascii="Calibri" w:hAnsi="Calibri" w:cs="GillSansMT-Bold"/>
          <w:b/>
          <w:bCs/>
          <w:sz w:val="22"/>
          <w:szCs w:val="22"/>
        </w:rPr>
      </w:pPr>
    </w:p>
    <w:p w:rsidR="00824D45" w:rsidRPr="009632BD" w:rsidRDefault="00824D45" w:rsidP="00824D45">
      <w:pPr>
        <w:autoSpaceDE w:val="0"/>
        <w:autoSpaceDN w:val="0"/>
        <w:adjustRightInd w:val="0"/>
        <w:spacing w:line="300" w:lineRule="auto"/>
        <w:jc w:val="both"/>
        <w:rPr>
          <w:ins w:id="635" w:author="user" w:date="2012-02-29T14:48:00Z"/>
          <w:rFonts w:ascii="Calibri" w:hAnsi="Calibri" w:cs="GillSansMT"/>
          <w:sz w:val="22"/>
          <w:szCs w:val="22"/>
        </w:rPr>
      </w:pPr>
      <w:ins w:id="636" w:author="user" w:date="2012-02-29T14:48:00Z">
        <w:r w:rsidRPr="009632BD">
          <w:rPr>
            <w:rFonts w:ascii="Calibri" w:hAnsi="Calibri" w:cs="GillSansMT-Bold"/>
            <w:b/>
            <w:bCs/>
            <w:sz w:val="22"/>
            <w:szCs w:val="22"/>
          </w:rPr>
          <w:t xml:space="preserve">ARTICLE 6.1: </w:t>
        </w:r>
        <w:r w:rsidRPr="009632BD">
          <w:rPr>
            <w:rFonts w:ascii="Calibri" w:hAnsi="Calibri" w:cs="GillSansMT"/>
            <w:sz w:val="22"/>
            <w:szCs w:val="22"/>
          </w:rPr>
          <w:t>In applying the provisions of this Convention, governments shall: a) Consult the peoples concerned, through appropriate procedures and in particular through their representative institutions, whenever consideration is being given to legislative or administrative measures which may affect them directly;</w:t>
        </w:r>
      </w:ins>
    </w:p>
    <w:p w:rsidR="00824D45" w:rsidRPr="009619DB" w:rsidRDefault="00824D45" w:rsidP="00824D45">
      <w:pPr>
        <w:autoSpaceDE w:val="0"/>
        <w:autoSpaceDN w:val="0"/>
        <w:adjustRightInd w:val="0"/>
        <w:spacing w:line="300" w:lineRule="auto"/>
        <w:jc w:val="both"/>
        <w:rPr>
          <w:ins w:id="637" w:author="user" w:date="2012-02-29T14:48:00Z"/>
          <w:rFonts w:ascii="Calibri" w:hAnsi="Calibri" w:cs="GillSansMT-Bold"/>
          <w:b/>
          <w:bCs/>
          <w:sz w:val="10"/>
          <w:szCs w:val="10"/>
        </w:rPr>
      </w:pPr>
    </w:p>
    <w:p w:rsidR="00824D45" w:rsidRPr="009632BD" w:rsidRDefault="00824D45" w:rsidP="00824D45">
      <w:pPr>
        <w:autoSpaceDE w:val="0"/>
        <w:autoSpaceDN w:val="0"/>
        <w:adjustRightInd w:val="0"/>
        <w:spacing w:line="300" w:lineRule="auto"/>
        <w:jc w:val="both"/>
        <w:rPr>
          <w:ins w:id="638" w:author="user" w:date="2012-02-29T14:48:00Z"/>
          <w:rFonts w:ascii="Calibri" w:hAnsi="Calibri" w:cs="GillSansMT"/>
          <w:sz w:val="22"/>
          <w:szCs w:val="22"/>
        </w:rPr>
      </w:pPr>
      <w:ins w:id="639" w:author="user" w:date="2012-02-29T14:48:00Z">
        <w:r w:rsidRPr="009632BD">
          <w:rPr>
            <w:rFonts w:ascii="Calibri" w:hAnsi="Calibri" w:cs="GillSansMT-Bold"/>
            <w:b/>
            <w:bCs/>
            <w:sz w:val="22"/>
            <w:szCs w:val="22"/>
          </w:rPr>
          <w:t xml:space="preserve">ARTICLE 6.2: </w:t>
        </w:r>
        <w:r w:rsidRPr="009632BD">
          <w:rPr>
            <w:rFonts w:ascii="Calibri" w:hAnsi="Calibri" w:cs="GillSansMT"/>
            <w:sz w:val="22"/>
            <w:szCs w:val="22"/>
          </w:rPr>
          <w:t>The consultations carried out in application of this Convention shall be undertaken, in good faith and in a form appropriate to the circumstances, with the objective of achieving agreement or consent to the proposed measures.</w:t>
        </w:r>
      </w:ins>
    </w:p>
    <w:p w:rsidR="00824D45" w:rsidRPr="009619DB" w:rsidRDefault="00824D45" w:rsidP="00824D45">
      <w:pPr>
        <w:autoSpaceDE w:val="0"/>
        <w:autoSpaceDN w:val="0"/>
        <w:adjustRightInd w:val="0"/>
        <w:spacing w:line="300" w:lineRule="auto"/>
        <w:jc w:val="both"/>
        <w:rPr>
          <w:ins w:id="640" w:author="user" w:date="2012-02-29T14:48:00Z"/>
          <w:rFonts w:ascii="Calibri" w:hAnsi="Calibri" w:cs="GillSansMT-Bold"/>
          <w:b/>
          <w:bCs/>
          <w:sz w:val="10"/>
          <w:szCs w:val="10"/>
        </w:rPr>
      </w:pPr>
    </w:p>
    <w:p w:rsidR="00824D45" w:rsidRPr="009632BD" w:rsidRDefault="00824D45" w:rsidP="00824D45">
      <w:pPr>
        <w:autoSpaceDE w:val="0"/>
        <w:autoSpaceDN w:val="0"/>
        <w:adjustRightInd w:val="0"/>
        <w:spacing w:line="300" w:lineRule="auto"/>
        <w:jc w:val="both"/>
        <w:rPr>
          <w:ins w:id="641" w:author="user" w:date="2012-02-29T14:48:00Z"/>
          <w:rFonts w:ascii="Calibri" w:hAnsi="Calibri" w:cs="GillSansMT"/>
          <w:sz w:val="22"/>
          <w:szCs w:val="22"/>
        </w:rPr>
      </w:pPr>
      <w:ins w:id="642" w:author="user" w:date="2012-02-29T14:48:00Z">
        <w:r w:rsidRPr="009632BD">
          <w:rPr>
            <w:rFonts w:ascii="Calibri" w:hAnsi="Calibri" w:cs="GillSansMT-Bold"/>
            <w:b/>
            <w:bCs/>
            <w:sz w:val="22"/>
            <w:szCs w:val="22"/>
          </w:rPr>
          <w:t xml:space="preserve">ARTICLE 7.1: </w:t>
        </w:r>
        <w:r w:rsidRPr="009632BD">
          <w:rPr>
            <w:rFonts w:ascii="Calibri" w:hAnsi="Calibri" w:cs="GillSansMT"/>
            <w:sz w:val="22"/>
            <w:szCs w:val="22"/>
          </w:rPr>
          <w:t xml:space="preserve">The peoples concerned shall have the right to decide their own priorities for the process of development as it affects their lives, beliefs, institutions and spiritual well-being and the </w:t>
        </w:r>
        <w:r w:rsidRPr="009632BD">
          <w:rPr>
            <w:rFonts w:ascii="Calibri" w:hAnsi="Calibri" w:cs="GillSansMT"/>
            <w:sz w:val="22"/>
            <w:szCs w:val="22"/>
          </w:rPr>
          <w:lastRenderedPageBreak/>
          <w:t>lands they occupy or otherwise use, and to exercise control, to the extent possible, over their own economic, social and cultural development.</w:t>
        </w:r>
      </w:ins>
    </w:p>
    <w:p w:rsidR="00824D45" w:rsidRPr="009619DB" w:rsidRDefault="00824D45" w:rsidP="00824D45">
      <w:pPr>
        <w:autoSpaceDE w:val="0"/>
        <w:autoSpaceDN w:val="0"/>
        <w:adjustRightInd w:val="0"/>
        <w:spacing w:line="300" w:lineRule="auto"/>
        <w:jc w:val="both"/>
        <w:rPr>
          <w:ins w:id="643" w:author="user" w:date="2012-02-29T14:48:00Z"/>
          <w:rFonts w:ascii="Calibri" w:hAnsi="Calibri" w:cs="GillSansMT"/>
          <w:sz w:val="10"/>
          <w:szCs w:val="10"/>
        </w:rPr>
      </w:pPr>
    </w:p>
    <w:p w:rsidR="00824D45" w:rsidRPr="009632BD" w:rsidRDefault="00824D45" w:rsidP="00824D45">
      <w:pPr>
        <w:pStyle w:val="BodyText"/>
        <w:spacing w:line="300" w:lineRule="auto"/>
        <w:rPr>
          <w:ins w:id="644" w:author="user" w:date="2012-02-29T14:48:00Z"/>
          <w:rFonts w:ascii="Calibri" w:hAnsi="Calibri" w:cs="GillSansMT"/>
          <w:sz w:val="22"/>
          <w:szCs w:val="22"/>
        </w:rPr>
      </w:pPr>
      <w:ins w:id="645" w:author="user" w:date="2012-02-29T14:48:00Z">
        <w:r w:rsidRPr="009632BD">
          <w:rPr>
            <w:rFonts w:ascii="Calibri" w:hAnsi="Calibri" w:cs="GillSansMT-Bold"/>
            <w:b/>
            <w:bCs/>
            <w:sz w:val="22"/>
            <w:szCs w:val="22"/>
          </w:rPr>
          <w:t xml:space="preserve">ARTICLE 7.3: </w:t>
        </w:r>
        <w:r w:rsidRPr="009632BD">
          <w:rPr>
            <w:rFonts w:ascii="Calibri" w:hAnsi="Calibri" w:cs="GillSansMT"/>
            <w:sz w:val="22"/>
            <w:szCs w:val="22"/>
          </w:rPr>
          <w:t>Governments shall ensure that, whenever appropriate, studies are carried out, in cooperation with the peoples concerned, to assess the social, spiritual, cultural and environmental impact on them of planned development activities. The results of these studies shall be considered as fundamental criteria for the implementation of these activities.</w:t>
        </w:r>
      </w:ins>
    </w:p>
    <w:p w:rsidR="00824D45" w:rsidRPr="009619DB" w:rsidRDefault="00824D45" w:rsidP="00824D45">
      <w:pPr>
        <w:spacing w:line="300" w:lineRule="auto"/>
        <w:jc w:val="both"/>
        <w:rPr>
          <w:ins w:id="646" w:author="user" w:date="2012-02-29T14:48:00Z"/>
          <w:rFonts w:ascii="Calibri" w:hAnsi="Calibri" w:cs="Arial"/>
          <w:sz w:val="10"/>
          <w:szCs w:val="10"/>
        </w:rPr>
      </w:pPr>
    </w:p>
    <w:p w:rsidR="00824D45" w:rsidRPr="009632BD" w:rsidRDefault="00824D45" w:rsidP="00824D45">
      <w:pPr>
        <w:spacing w:line="300" w:lineRule="auto"/>
        <w:jc w:val="both"/>
        <w:rPr>
          <w:ins w:id="647" w:author="user" w:date="2012-02-29T14:48:00Z"/>
          <w:rFonts w:ascii="Calibri" w:hAnsi="Calibri" w:cs="Arial"/>
          <w:sz w:val="22"/>
          <w:szCs w:val="22"/>
        </w:rPr>
      </w:pPr>
      <w:ins w:id="648" w:author="user" w:date="2012-02-29T14:48:00Z">
        <w:r w:rsidRPr="009619DB">
          <w:rPr>
            <w:rFonts w:ascii="Calibri" w:hAnsi="Calibri" w:cs="Arial"/>
            <w:b/>
            <w:bCs/>
            <w:sz w:val="22"/>
            <w:szCs w:val="22"/>
          </w:rPr>
          <w:t>ARTICLE 15:</w:t>
        </w:r>
        <w:r w:rsidRPr="009632BD">
          <w:rPr>
            <w:rFonts w:ascii="Calibri" w:hAnsi="Calibri" w:cs="Arial"/>
            <w:sz w:val="22"/>
            <w:szCs w:val="22"/>
          </w:rPr>
          <w:t xml:space="preserve"> Rights of the peoples concerned to the natural resources pertaining to their lands shall be specifically safeguarded. These rights include the right of these people to participate in the use, management and conservation of these resources. The peoples concerned wherever possible shall participate in the benefits of such activities and shall receive fair compensation for any damages that they may sustain as a result of such activities.</w:t>
        </w:r>
      </w:ins>
    </w:p>
    <w:p w:rsidR="00824D45" w:rsidRPr="009619DB" w:rsidRDefault="00824D45" w:rsidP="00824D45">
      <w:pPr>
        <w:spacing w:line="300" w:lineRule="auto"/>
        <w:jc w:val="both"/>
        <w:rPr>
          <w:ins w:id="649" w:author="user" w:date="2012-02-29T14:48:00Z"/>
          <w:rFonts w:ascii="Calibri" w:hAnsi="Calibri" w:cs="Arial"/>
          <w:sz w:val="10"/>
          <w:szCs w:val="10"/>
        </w:rPr>
      </w:pPr>
    </w:p>
    <w:p w:rsidR="00824D45" w:rsidRPr="009632BD" w:rsidRDefault="00824D45" w:rsidP="00824D45">
      <w:pPr>
        <w:spacing w:line="300" w:lineRule="auto"/>
        <w:jc w:val="both"/>
        <w:rPr>
          <w:ins w:id="650" w:author="user" w:date="2012-02-29T14:48:00Z"/>
          <w:rFonts w:ascii="Calibri" w:hAnsi="Calibri" w:cs="Arial"/>
          <w:sz w:val="22"/>
          <w:szCs w:val="22"/>
        </w:rPr>
      </w:pPr>
      <w:ins w:id="651" w:author="user" w:date="2012-02-29T14:48:00Z">
        <w:r w:rsidRPr="009619DB">
          <w:rPr>
            <w:rFonts w:ascii="Calibri" w:hAnsi="Calibri" w:cs="Arial"/>
            <w:b/>
            <w:bCs/>
            <w:sz w:val="22"/>
            <w:szCs w:val="22"/>
          </w:rPr>
          <w:t>ARTICLE</w:t>
        </w:r>
        <w:r w:rsidRPr="009619DB" w:rsidDel="0091298C">
          <w:rPr>
            <w:rFonts w:ascii="Calibri" w:hAnsi="Calibri" w:cs="Arial"/>
            <w:b/>
            <w:bCs/>
            <w:sz w:val="22"/>
            <w:szCs w:val="22"/>
          </w:rPr>
          <w:t xml:space="preserve"> </w:t>
        </w:r>
        <w:r w:rsidRPr="009619DB">
          <w:rPr>
            <w:rFonts w:ascii="Calibri" w:hAnsi="Calibri" w:cs="Arial"/>
            <w:b/>
            <w:bCs/>
            <w:sz w:val="22"/>
            <w:szCs w:val="22"/>
          </w:rPr>
          <w:t>16</w:t>
        </w:r>
        <w:r w:rsidRPr="009632BD">
          <w:rPr>
            <w:rFonts w:ascii="Calibri" w:hAnsi="Calibri" w:cs="Arial"/>
            <w:sz w:val="22"/>
            <w:szCs w:val="22"/>
          </w:rPr>
          <w:t xml:space="preserve"> </w:t>
        </w:r>
        <w:r w:rsidRPr="009619DB">
          <w:rPr>
            <w:rFonts w:ascii="Calibri" w:hAnsi="Calibri" w:cs="Arial"/>
            <w:b/>
            <w:bCs/>
            <w:sz w:val="22"/>
            <w:szCs w:val="22"/>
          </w:rPr>
          <w:t>(2)</w:t>
        </w:r>
        <w:r w:rsidRPr="009632BD">
          <w:rPr>
            <w:rFonts w:ascii="Calibri" w:hAnsi="Calibri" w:cs="Arial"/>
            <w:sz w:val="22"/>
            <w:szCs w:val="22"/>
          </w:rPr>
          <w:t xml:space="preserve"> clearly mention that where the relocation of these peoples is considered necessary  as an exceptional measures such relocation shall take place only with their free and inform consent. Where their consent cannot be obtained, such relocation shall take place only following appropriate procedures established by national laws and regulations, including public inquiries where appropriate, which provide the opportunity for effective representation of the peoples concerned. </w:t>
        </w:r>
      </w:ins>
    </w:p>
    <w:p w:rsidR="00824D45" w:rsidRPr="009619DB" w:rsidRDefault="00824D45" w:rsidP="00824D45">
      <w:pPr>
        <w:spacing w:line="300" w:lineRule="auto"/>
        <w:jc w:val="both"/>
        <w:rPr>
          <w:ins w:id="652" w:author="user" w:date="2012-02-29T14:48:00Z"/>
          <w:rFonts w:ascii="Calibri" w:hAnsi="Calibri" w:cs="Arial"/>
          <w:b/>
          <w:bCs/>
          <w:sz w:val="10"/>
          <w:szCs w:val="10"/>
        </w:rPr>
      </w:pPr>
    </w:p>
    <w:p w:rsidR="00824D45" w:rsidRPr="009632BD" w:rsidRDefault="00824D45" w:rsidP="00824D45">
      <w:pPr>
        <w:spacing w:line="300" w:lineRule="auto"/>
        <w:jc w:val="both"/>
        <w:rPr>
          <w:ins w:id="653" w:author="user" w:date="2012-02-29T14:48:00Z"/>
          <w:rFonts w:ascii="Calibri" w:hAnsi="Calibri" w:cs="Arial"/>
          <w:sz w:val="22"/>
          <w:szCs w:val="22"/>
        </w:rPr>
      </w:pPr>
      <w:ins w:id="654" w:author="user" w:date="2012-02-29T14:48:00Z">
        <w:r w:rsidRPr="009619DB">
          <w:rPr>
            <w:rFonts w:ascii="Calibri" w:hAnsi="Calibri" w:cs="Arial"/>
            <w:b/>
            <w:bCs/>
            <w:sz w:val="22"/>
            <w:szCs w:val="22"/>
          </w:rPr>
          <w:t>ARTICLE 16 (3)</w:t>
        </w:r>
        <w:r w:rsidRPr="009632BD">
          <w:rPr>
            <w:rFonts w:ascii="Calibri" w:hAnsi="Calibri" w:cs="Arial"/>
            <w:sz w:val="22"/>
            <w:szCs w:val="22"/>
          </w:rPr>
          <w:t xml:space="preserve"> mention that whenever possible these peoples shall have the right to return their traditional land as soon as the grounds for relocation cease to exist. Article 16(5) elaborated the persons thus relocated shall be fully compensated for any resulting loss or injury.</w:t>
        </w:r>
      </w:ins>
    </w:p>
    <w:p w:rsidR="00824D45" w:rsidRPr="009632BD" w:rsidRDefault="00824D45" w:rsidP="00824D45">
      <w:pPr>
        <w:pStyle w:val="Heading2"/>
        <w:spacing w:line="300" w:lineRule="auto"/>
        <w:rPr>
          <w:ins w:id="655" w:author="user" w:date="2012-02-29T14:48:00Z"/>
          <w:rFonts w:ascii="Calibri" w:hAnsi="Calibri"/>
          <w:sz w:val="22"/>
          <w:szCs w:val="22"/>
        </w:rPr>
      </w:pPr>
      <w:bookmarkStart w:id="656" w:name="_Toc283484552"/>
      <w:ins w:id="657" w:author="user" w:date="2012-02-29T14:48:00Z">
        <w:r w:rsidRPr="009632BD">
          <w:rPr>
            <w:rFonts w:ascii="Calibri" w:hAnsi="Calibri"/>
            <w:sz w:val="22"/>
            <w:szCs w:val="22"/>
          </w:rPr>
          <w:t>4.4</w:t>
        </w:r>
        <w:r w:rsidRPr="009632BD">
          <w:rPr>
            <w:rFonts w:ascii="Calibri" w:hAnsi="Calibri"/>
            <w:sz w:val="22"/>
            <w:szCs w:val="22"/>
          </w:rPr>
          <w:tab/>
          <w:t>The World Bank Safeguard Policies</w:t>
        </w:r>
        <w:bookmarkEnd w:id="656"/>
      </w:ins>
    </w:p>
    <w:p w:rsidR="00824D45" w:rsidRPr="009632BD" w:rsidRDefault="00824D45" w:rsidP="00824D45">
      <w:pPr>
        <w:spacing w:line="300" w:lineRule="auto"/>
        <w:jc w:val="both"/>
        <w:rPr>
          <w:ins w:id="658" w:author="user" w:date="2012-02-29T14:48:00Z"/>
          <w:rFonts w:ascii="Calibri" w:hAnsi="Calibri" w:cs="Arial"/>
          <w:sz w:val="22"/>
          <w:szCs w:val="22"/>
        </w:rPr>
      </w:pPr>
      <w:ins w:id="659" w:author="user" w:date="2012-02-29T14:48:00Z">
        <w:r w:rsidRPr="009632BD">
          <w:rPr>
            <w:rFonts w:ascii="Calibri" w:hAnsi="Calibri" w:cs="Arial"/>
            <w:sz w:val="22"/>
            <w:szCs w:val="22"/>
          </w:rPr>
          <w:t>The World Bank has ten safeguard policies mainly environmental assessment, natural habitats, forest, pest management, safety of dams, involuntary resettlement, indigenous people, cultural property, projects involving international waters, projects in disputed area etc. The objectives of Safeguard policies are to integrate environmental and social issues in to decision making, to support Participatory approaches and transparency, to effective implementation of project for achieve sustainable development etc.</w:t>
        </w:r>
      </w:ins>
    </w:p>
    <w:p w:rsidR="00824D45" w:rsidRPr="009619DB" w:rsidRDefault="00824D45" w:rsidP="00824D45">
      <w:pPr>
        <w:spacing w:line="300" w:lineRule="auto"/>
        <w:jc w:val="both"/>
        <w:rPr>
          <w:ins w:id="660" w:author="user" w:date="2012-02-29T14:48:00Z"/>
          <w:rFonts w:ascii="Calibri" w:hAnsi="Calibri" w:cs="Arial"/>
          <w:sz w:val="10"/>
          <w:szCs w:val="10"/>
        </w:rPr>
      </w:pPr>
    </w:p>
    <w:p w:rsidR="00824D45" w:rsidRPr="009632BD" w:rsidRDefault="00824D45" w:rsidP="00824D45">
      <w:pPr>
        <w:spacing w:line="300" w:lineRule="auto"/>
        <w:jc w:val="both"/>
        <w:rPr>
          <w:ins w:id="661" w:author="user" w:date="2012-02-29T14:48:00Z"/>
          <w:rFonts w:ascii="Calibri" w:hAnsi="Calibri" w:cs="Arial"/>
          <w:sz w:val="22"/>
          <w:szCs w:val="22"/>
        </w:rPr>
      </w:pPr>
      <w:ins w:id="662" w:author="user" w:date="2012-02-29T14:48:00Z">
        <w:r w:rsidRPr="009632BD">
          <w:rPr>
            <w:rFonts w:ascii="Calibri" w:hAnsi="Calibri" w:cs="Arial"/>
            <w:sz w:val="22"/>
            <w:szCs w:val="22"/>
          </w:rPr>
          <w:t>The objective of these policies is to prevent and mitigate undue harm to people and their environment in the development process. These policies provide guidelines for bank and borrower staffs in the identification, preparation, and implementation of programs and projects. Safeguard policies have often provided a platform for the participation of stakeholders in project design, and have been an important instrument for building ownership among local populations.</w:t>
        </w:r>
      </w:ins>
    </w:p>
    <w:p w:rsidR="00824D45" w:rsidRPr="009632BD" w:rsidRDefault="00824D45" w:rsidP="00824D45">
      <w:pPr>
        <w:pStyle w:val="Heading3"/>
        <w:spacing w:line="300" w:lineRule="auto"/>
        <w:rPr>
          <w:ins w:id="663" w:author="user" w:date="2012-02-29T14:48:00Z"/>
          <w:rFonts w:ascii="Calibri" w:hAnsi="Calibri"/>
          <w:sz w:val="22"/>
          <w:szCs w:val="22"/>
        </w:rPr>
      </w:pPr>
      <w:bookmarkStart w:id="664" w:name="_Toc283484553"/>
      <w:ins w:id="665" w:author="user" w:date="2012-02-29T14:48:00Z">
        <w:r w:rsidRPr="009632BD">
          <w:rPr>
            <w:rFonts w:ascii="Calibri" w:hAnsi="Calibri"/>
            <w:sz w:val="22"/>
            <w:szCs w:val="22"/>
          </w:rPr>
          <w:t>4.4.1</w:t>
        </w:r>
        <w:r w:rsidRPr="009632BD">
          <w:rPr>
            <w:rFonts w:ascii="Calibri" w:hAnsi="Calibri"/>
            <w:sz w:val="22"/>
            <w:szCs w:val="22"/>
          </w:rPr>
          <w:tab/>
          <w:t>Involuntary Resettlement</w:t>
        </w:r>
        <w:bookmarkEnd w:id="664"/>
        <w:r w:rsidRPr="009632BD">
          <w:rPr>
            <w:rFonts w:ascii="Calibri" w:hAnsi="Calibri"/>
            <w:sz w:val="22"/>
            <w:szCs w:val="22"/>
          </w:rPr>
          <w:t xml:space="preserve"> </w:t>
        </w:r>
      </w:ins>
    </w:p>
    <w:p w:rsidR="00824D45" w:rsidRPr="009632BD" w:rsidRDefault="00824D45" w:rsidP="00824D45">
      <w:pPr>
        <w:spacing w:line="300" w:lineRule="auto"/>
        <w:jc w:val="both"/>
        <w:rPr>
          <w:ins w:id="666" w:author="user" w:date="2012-02-29T14:48:00Z"/>
          <w:rFonts w:ascii="Calibri" w:hAnsi="Calibri" w:cs="Arial"/>
          <w:sz w:val="22"/>
          <w:szCs w:val="22"/>
        </w:rPr>
      </w:pPr>
      <w:ins w:id="667" w:author="user" w:date="2012-02-29T14:48:00Z">
        <w:r w:rsidRPr="009632BD">
          <w:rPr>
            <w:rFonts w:ascii="Calibri" w:hAnsi="Calibri" w:cs="Arial"/>
            <w:sz w:val="22"/>
            <w:szCs w:val="22"/>
          </w:rPr>
          <w:t xml:space="preserve">Involuntary resettlement may cause severe long-term hardship, impoverishment, and environmental damage unless appropriate measures are carefully planned and carried out. The basic principle of  Involuntary Resettlement Policy are;  avoid, minimize and mitigate involuntary resettlement impacts, payment of compensation before taking possession of the property, compensation at replacement </w:t>
        </w:r>
        <w:r w:rsidRPr="009632BD">
          <w:rPr>
            <w:rFonts w:ascii="Calibri" w:hAnsi="Calibri" w:cs="Arial"/>
            <w:sz w:val="22"/>
            <w:szCs w:val="22"/>
          </w:rPr>
          <w:lastRenderedPageBreak/>
          <w:t>cost and carry out consultation from beginning to end of the project. For these reasons, the overall objectives of the Bank's policy on involuntary resettlement are the following:</w:t>
        </w:r>
      </w:ins>
    </w:p>
    <w:p w:rsidR="00824D45" w:rsidRPr="009632BD" w:rsidRDefault="00824D45" w:rsidP="00824D45">
      <w:pPr>
        <w:spacing w:line="300" w:lineRule="auto"/>
        <w:jc w:val="both"/>
        <w:rPr>
          <w:ins w:id="668" w:author="user" w:date="2012-02-29T14:48:00Z"/>
          <w:rFonts w:ascii="Calibri" w:hAnsi="Calibri" w:cs="Arial"/>
          <w:sz w:val="22"/>
          <w:szCs w:val="22"/>
        </w:rPr>
      </w:pPr>
    </w:p>
    <w:p w:rsidR="00824D45" w:rsidRPr="009632BD" w:rsidRDefault="00824D45" w:rsidP="00824D45">
      <w:pPr>
        <w:spacing w:line="300" w:lineRule="auto"/>
        <w:ind w:left="374" w:hanging="374"/>
        <w:jc w:val="both"/>
        <w:rPr>
          <w:ins w:id="669" w:author="user" w:date="2012-02-29T14:48:00Z"/>
          <w:rFonts w:ascii="Calibri" w:hAnsi="Calibri" w:cs="Arial"/>
          <w:sz w:val="22"/>
          <w:szCs w:val="22"/>
        </w:rPr>
      </w:pPr>
      <w:ins w:id="670" w:author="user" w:date="2012-02-29T14:48:00Z">
        <w:r w:rsidRPr="009632BD">
          <w:rPr>
            <w:rFonts w:ascii="Calibri" w:hAnsi="Calibri" w:cs="Arial"/>
            <w:sz w:val="22"/>
            <w:szCs w:val="22"/>
          </w:rPr>
          <w:t>(a) Involuntary resettlement should be avoided where feasible, or minimized, exploring all viable alternative project designs.</w:t>
        </w:r>
      </w:ins>
    </w:p>
    <w:p w:rsidR="00824D45" w:rsidRPr="009619DB" w:rsidRDefault="00824D45" w:rsidP="00824D45">
      <w:pPr>
        <w:spacing w:line="300" w:lineRule="auto"/>
        <w:jc w:val="both"/>
        <w:rPr>
          <w:ins w:id="671" w:author="user" w:date="2012-02-29T14:48:00Z"/>
          <w:rFonts w:ascii="Calibri" w:hAnsi="Calibri" w:cs="Arial"/>
          <w:sz w:val="10"/>
          <w:szCs w:val="10"/>
        </w:rPr>
      </w:pPr>
    </w:p>
    <w:p w:rsidR="00824D45" w:rsidRPr="009632BD" w:rsidRDefault="00824D45" w:rsidP="00824D45">
      <w:pPr>
        <w:spacing w:line="300" w:lineRule="auto"/>
        <w:ind w:left="374" w:hanging="374"/>
        <w:jc w:val="both"/>
        <w:rPr>
          <w:ins w:id="672" w:author="user" w:date="2012-02-29T14:48:00Z"/>
          <w:rFonts w:ascii="Calibri" w:hAnsi="Calibri" w:cs="Arial"/>
          <w:sz w:val="22"/>
          <w:szCs w:val="22"/>
        </w:rPr>
      </w:pPr>
      <w:ins w:id="673" w:author="user" w:date="2012-02-29T14:48:00Z">
        <w:r w:rsidRPr="009632BD">
          <w:rPr>
            <w:rFonts w:ascii="Calibri" w:hAnsi="Calibri" w:cs="Arial"/>
            <w:sz w:val="22"/>
            <w:szCs w:val="22"/>
          </w:rPr>
          <w:t xml:space="preserve">(b) Where it is not feasible to avoid involuntary resettlement, resettlement activities should be conceived and executed as sustainable development programs, providing sufficient investment resources to enable the persons displaced by the project to share in project benefits. </w:t>
        </w:r>
      </w:ins>
    </w:p>
    <w:p w:rsidR="00824D45" w:rsidRPr="009619DB" w:rsidRDefault="00824D45" w:rsidP="00824D45">
      <w:pPr>
        <w:spacing w:line="300" w:lineRule="auto"/>
        <w:jc w:val="both"/>
        <w:rPr>
          <w:ins w:id="674" w:author="user" w:date="2012-02-29T14:48:00Z"/>
          <w:rFonts w:ascii="Calibri" w:hAnsi="Calibri" w:cs="Arial"/>
          <w:sz w:val="10"/>
          <w:szCs w:val="10"/>
        </w:rPr>
      </w:pPr>
    </w:p>
    <w:p w:rsidR="00824D45" w:rsidRPr="009632BD" w:rsidRDefault="00824D45" w:rsidP="00824D45">
      <w:pPr>
        <w:spacing w:line="300" w:lineRule="auto"/>
        <w:ind w:left="374" w:hanging="374"/>
        <w:jc w:val="both"/>
        <w:rPr>
          <w:ins w:id="675" w:author="user" w:date="2012-02-29T14:48:00Z"/>
          <w:rFonts w:ascii="Calibri" w:hAnsi="Calibri" w:cs="Arial"/>
          <w:sz w:val="22"/>
          <w:szCs w:val="22"/>
        </w:rPr>
      </w:pPr>
      <w:ins w:id="676" w:author="user" w:date="2012-02-29T14:48:00Z">
        <w:r w:rsidRPr="009632BD">
          <w:rPr>
            <w:rFonts w:ascii="Calibri" w:hAnsi="Calibri" w:cs="Arial"/>
            <w:sz w:val="22"/>
            <w:szCs w:val="22"/>
          </w:rPr>
          <w:t>(c) Displaced persons should be meaningfully consulted and should have opportunities to participate in planning and implementing resettlement programs.</w:t>
        </w:r>
      </w:ins>
    </w:p>
    <w:p w:rsidR="00824D45" w:rsidRPr="009619DB" w:rsidRDefault="00824D45" w:rsidP="00824D45">
      <w:pPr>
        <w:spacing w:line="300" w:lineRule="auto"/>
        <w:ind w:left="374" w:hanging="374"/>
        <w:jc w:val="both"/>
        <w:rPr>
          <w:ins w:id="677" w:author="user" w:date="2012-02-29T14:48:00Z"/>
          <w:rFonts w:ascii="Calibri" w:hAnsi="Calibri" w:cs="Arial"/>
          <w:sz w:val="10"/>
          <w:szCs w:val="10"/>
        </w:rPr>
      </w:pPr>
    </w:p>
    <w:p w:rsidR="00824D45" w:rsidRPr="009632BD" w:rsidRDefault="00824D45" w:rsidP="00824D45">
      <w:pPr>
        <w:spacing w:line="300" w:lineRule="auto"/>
        <w:ind w:left="374" w:hanging="374"/>
        <w:jc w:val="both"/>
        <w:rPr>
          <w:ins w:id="678" w:author="user" w:date="2012-02-29T14:48:00Z"/>
          <w:rFonts w:ascii="Calibri" w:hAnsi="Calibri" w:cs="Arial"/>
          <w:sz w:val="22"/>
          <w:szCs w:val="22"/>
        </w:rPr>
      </w:pPr>
      <w:ins w:id="679" w:author="user" w:date="2012-02-29T14:48:00Z">
        <w:r w:rsidRPr="009632BD">
          <w:rPr>
            <w:rFonts w:ascii="Calibri" w:hAnsi="Calibri" w:cs="Arial"/>
            <w:sz w:val="22"/>
            <w:szCs w:val="22"/>
          </w:rPr>
          <w:t>(d) Displaced persons should be assisted in their efforts to improve their livelihoods and standards of living or at least to restore them, in real terms, to pre-displacement levels or to levels prevailing prior to the beginning of project implementation, whichever is higher.</w:t>
        </w:r>
      </w:ins>
    </w:p>
    <w:p w:rsidR="00824D45" w:rsidRPr="009619DB" w:rsidRDefault="00824D45" w:rsidP="00824D45">
      <w:pPr>
        <w:spacing w:line="300" w:lineRule="auto"/>
        <w:jc w:val="both"/>
        <w:rPr>
          <w:ins w:id="680" w:author="user" w:date="2012-02-29T14:48:00Z"/>
          <w:rFonts w:ascii="Calibri" w:hAnsi="Calibri" w:cs="Arial"/>
          <w:sz w:val="10"/>
          <w:szCs w:val="10"/>
        </w:rPr>
      </w:pPr>
    </w:p>
    <w:p w:rsidR="00824D45" w:rsidRPr="009632BD" w:rsidRDefault="00824D45" w:rsidP="00824D45">
      <w:pPr>
        <w:spacing w:line="300" w:lineRule="auto"/>
        <w:jc w:val="both"/>
        <w:rPr>
          <w:ins w:id="681" w:author="user" w:date="2012-02-29T14:48:00Z"/>
          <w:rFonts w:ascii="Calibri" w:hAnsi="Calibri" w:cs="Arial"/>
          <w:sz w:val="22"/>
          <w:szCs w:val="22"/>
        </w:rPr>
      </w:pPr>
      <w:ins w:id="682" w:author="user" w:date="2012-02-29T14:48:00Z">
        <w:r w:rsidRPr="009632BD">
          <w:rPr>
            <w:rFonts w:ascii="Calibri" w:hAnsi="Calibri" w:cs="Arial"/>
            <w:sz w:val="22"/>
            <w:szCs w:val="22"/>
          </w:rPr>
          <w:t>To address the impacts covered of this policy, the borrower must prepare a resettlement plan or a resettlement policy framework. The framework shall include consultation process, alternatives, compensation at full replacement cost for losses of asset, assistance (such as moving allowances) during relocation, residential housing, or housing sites, or, as required, agricultural sites, offered support after displacement for a transition period to restore their livelihood and standards of living and  provide with development assistance such  as land preparation, credit facilities, training, or job opportunities in addition to compensation measures.</w:t>
        </w:r>
      </w:ins>
    </w:p>
    <w:p w:rsidR="00824D45" w:rsidRPr="009632BD" w:rsidRDefault="00824D45" w:rsidP="00824D45">
      <w:pPr>
        <w:pStyle w:val="Heading3"/>
        <w:spacing w:line="300" w:lineRule="auto"/>
        <w:rPr>
          <w:ins w:id="683" w:author="user" w:date="2012-02-29T14:48:00Z"/>
          <w:rFonts w:ascii="Calibri" w:hAnsi="Calibri"/>
          <w:sz w:val="22"/>
          <w:szCs w:val="22"/>
        </w:rPr>
      </w:pPr>
      <w:bookmarkStart w:id="684" w:name="_Toc283484554"/>
      <w:ins w:id="685" w:author="user" w:date="2012-02-29T14:48:00Z">
        <w:r w:rsidRPr="009632BD">
          <w:rPr>
            <w:rFonts w:ascii="Calibri" w:hAnsi="Calibri"/>
            <w:sz w:val="22"/>
            <w:szCs w:val="22"/>
          </w:rPr>
          <w:t>4.4.2</w:t>
        </w:r>
        <w:r w:rsidRPr="009632BD">
          <w:rPr>
            <w:rFonts w:ascii="Calibri" w:hAnsi="Calibri"/>
            <w:sz w:val="22"/>
            <w:szCs w:val="22"/>
          </w:rPr>
          <w:tab/>
          <w:t>Indigenous People</w:t>
        </w:r>
        <w:bookmarkEnd w:id="684"/>
      </w:ins>
    </w:p>
    <w:p w:rsidR="00824D45" w:rsidRPr="009632BD" w:rsidRDefault="00824D45" w:rsidP="00824D45">
      <w:pPr>
        <w:spacing w:line="300" w:lineRule="auto"/>
        <w:jc w:val="both"/>
        <w:rPr>
          <w:ins w:id="686" w:author="user" w:date="2012-02-29T14:48:00Z"/>
          <w:rFonts w:ascii="Calibri" w:hAnsi="Calibri" w:cs="Arial"/>
          <w:sz w:val="22"/>
          <w:szCs w:val="22"/>
        </w:rPr>
      </w:pPr>
      <w:ins w:id="687" w:author="user" w:date="2012-02-29T14:48:00Z">
        <w:r w:rsidRPr="009632BD">
          <w:rPr>
            <w:rFonts w:ascii="Calibri" w:hAnsi="Calibri" w:cs="Arial"/>
            <w:sz w:val="22"/>
            <w:szCs w:val="22"/>
          </w:rPr>
          <w:t xml:space="preserve">The World Bank defines indigenous people, as the people, who have their self-identification, collective attachment to ancestral lands, customary culture, economic, social, political institution and indigenous language. The World Bank recognizes that the identities and cultures of indigenous peoples are inextricably linked to the lands on which they live and the natural resources on which they depend. These distinct circumstances expose indigenous people to different types of risks and levels of impacts from development projects, including loss of identity, culture, and customary livelihoods, as well as exposure to disease. </w:t>
        </w:r>
      </w:ins>
    </w:p>
    <w:p w:rsidR="00824D45" w:rsidRPr="009619DB" w:rsidRDefault="00824D45" w:rsidP="00824D45">
      <w:pPr>
        <w:spacing w:line="300" w:lineRule="auto"/>
        <w:jc w:val="both"/>
        <w:rPr>
          <w:ins w:id="688" w:author="user" w:date="2012-02-29T14:48:00Z"/>
          <w:rFonts w:ascii="Calibri" w:hAnsi="Calibri" w:cs="Arial"/>
          <w:sz w:val="10"/>
          <w:szCs w:val="10"/>
        </w:rPr>
      </w:pPr>
    </w:p>
    <w:p w:rsidR="00824D45" w:rsidRPr="009632BD" w:rsidRDefault="00824D45" w:rsidP="00824D45">
      <w:pPr>
        <w:spacing w:line="300" w:lineRule="auto"/>
        <w:jc w:val="both"/>
        <w:rPr>
          <w:ins w:id="689" w:author="user" w:date="2012-02-29T14:48:00Z"/>
          <w:rFonts w:ascii="Calibri" w:hAnsi="Calibri" w:cs="Arial"/>
          <w:sz w:val="22"/>
          <w:szCs w:val="22"/>
        </w:rPr>
      </w:pPr>
      <w:ins w:id="690" w:author="user" w:date="2012-02-29T14:48:00Z">
        <w:r w:rsidRPr="009632BD">
          <w:rPr>
            <w:rFonts w:ascii="Calibri" w:hAnsi="Calibri" w:cs="Arial"/>
            <w:sz w:val="22"/>
            <w:szCs w:val="22"/>
          </w:rPr>
          <w:t>As social groups with identities that are often distinct from dominant groups in their national societies, indigenous peoples are frequently among the most marginalized and vulnerable segments of the population. As a result, their economic, social, and legal status often limits their capacity to defend their interests in and rights to lands, territories, and other productive resources, and/or restricts their ability to participate in and benefit from development. At the same time, The World Bank recognizes that indigenous people play a vital role in planning and implementation of development projects and their continued consultation, participation and cooperation are of profound significance in all projects.</w:t>
        </w:r>
      </w:ins>
    </w:p>
    <w:p w:rsidR="00824D45" w:rsidRPr="009632BD" w:rsidRDefault="00824D45" w:rsidP="00824D45">
      <w:pPr>
        <w:autoSpaceDE w:val="0"/>
        <w:autoSpaceDN w:val="0"/>
        <w:adjustRightInd w:val="0"/>
        <w:spacing w:line="300" w:lineRule="auto"/>
        <w:ind w:left="741"/>
        <w:jc w:val="both"/>
        <w:rPr>
          <w:ins w:id="691" w:author="user" w:date="2012-02-29T14:48:00Z"/>
          <w:rFonts w:ascii="Calibri" w:hAnsi="Calibri" w:cs="Arial"/>
          <w:sz w:val="22"/>
          <w:szCs w:val="22"/>
        </w:rPr>
      </w:pPr>
    </w:p>
    <w:p w:rsidR="006E7F60" w:rsidRPr="00845742" w:rsidDel="00DE570D" w:rsidRDefault="006E7F60" w:rsidP="00DE570D">
      <w:pPr>
        <w:autoSpaceDE w:val="0"/>
        <w:autoSpaceDN w:val="0"/>
        <w:adjustRightInd w:val="0"/>
        <w:spacing w:line="300" w:lineRule="auto"/>
        <w:jc w:val="both"/>
        <w:rPr>
          <w:del w:id="692" w:author="HP" w:date="2012-01-19T12:24:00Z"/>
          <w:rFonts w:ascii="Calibri" w:hAnsi="Calibri" w:cs="Arial"/>
          <w:sz w:val="22"/>
          <w:szCs w:val="22"/>
        </w:rPr>
      </w:pPr>
    </w:p>
    <w:p w:rsidR="00AF608D" w:rsidRPr="00845742" w:rsidDel="00DE570D" w:rsidRDefault="00AF608D" w:rsidP="00D65048">
      <w:pPr>
        <w:pStyle w:val="Heading1"/>
        <w:spacing w:line="300" w:lineRule="auto"/>
        <w:rPr>
          <w:del w:id="693" w:author="HP" w:date="2012-01-19T12:24:00Z"/>
          <w:rFonts w:ascii="Arial" w:hAnsi="Arial"/>
          <w:sz w:val="22"/>
          <w:szCs w:val="22"/>
        </w:rPr>
      </w:pPr>
    </w:p>
    <w:p w:rsidR="002B6273" w:rsidRPr="00E5171A" w:rsidRDefault="002B6273" w:rsidP="002B6273">
      <w:pPr>
        <w:pStyle w:val="Heading1"/>
        <w:jc w:val="center"/>
        <w:rPr>
          <w:ins w:id="694" w:author="user" w:date="2012-02-29T14:49:00Z"/>
          <w:rFonts w:ascii="Calibri" w:hAnsi="Calibri" w:cs="Calibri"/>
          <w:sz w:val="28"/>
          <w:szCs w:val="28"/>
        </w:rPr>
      </w:pPr>
      <w:ins w:id="695" w:author="user" w:date="2012-02-29T14:49:00Z">
        <w:r w:rsidRPr="00E5171A">
          <w:rPr>
            <w:rFonts w:ascii="Calibri" w:hAnsi="Calibri" w:cs="Calibri"/>
            <w:sz w:val="28"/>
            <w:szCs w:val="28"/>
          </w:rPr>
          <w:t>CHAPTER-V</w:t>
        </w:r>
      </w:ins>
    </w:p>
    <w:p w:rsidR="002B6273" w:rsidRPr="00412BC6" w:rsidRDefault="002B6273" w:rsidP="002B6273">
      <w:pPr>
        <w:pStyle w:val="Heading1"/>
        <w:spacing w:before="0" w:after="0" w:line="360" w:lineRule="auto"/>
        <w:jc w:val="center"/>
        <w:rPr>
          <w:ins w:id="696" w:author="user" w:date="2012-02-29T14:49:00Z"/>
          <w:rFonts w:ascii="Calibri" w:hAnsi="Calibri" w:cs="Calibri"/>
          <w:caps/>
          <w:sz w:val="26"/>
          <w:szCs w:val="26"/>
        </w:rPr>
      </w:pPr>
      <w:ins w:id="697" w:author="user" w:date="2012-02-29T14:49:00Z">
        <w:r w:rsidRPr="00412BC6">
          <w:rPr>
            <w:rFonts w:ascii="Calibri" w:hAnsi="Calibri" w:cs="Calibri"/>
            <w:sz w:val="26"/>
            <w:szCs w:val="26"/>
          </w:rPr>
          <w:t xml:space="preserve">COMMUNITY CONSULTATION AND </w:t>
        </w:r>
        <w:r w:rsidRPr="00412BC6">
          <w:rPr>
            <w:rFonts w:ascii="Calibri" w:hAnsi="Calibri" w:cs="Calibri"/>
            <w:caps/>
            <w:sz w:val="26"/>
            <w:szCs w:val="26"/>
          </w:rPr>
          <w:t>Grievance Redressal Mechanism</w:t>
        </w:r>
      </w:ins>
    </w:p>
    <w:p w:rsidR="002B6273" w:rsidRPr="00145B40" w:rsidRDefault="002B6273" w:rsidP="002B6273">
      <w:pPr>
        <w:rPr>
          <w:ins w:id="698" w:author="user" w:date="2012-02-29T14:49:00Z"/>
          <w:rFonts w:ascii="Calibri" w:hAnsi="Calibri" w:cs="Calibri"/>
          <w:sz w:val="20"/>
          <w:szCs w:val="20"/>
        </w:rPr>
      </w:pPr>
    </w:p>
    <w:p w:rsidR="002B6273" w:rsidRPr="00592367" w:rsidRDefault="002B6273" w:rsidP="002B6273">
      <w:pPr>
        <w:spacing w:line="300" w:lineRule="auto"/>
        <w:jc w:val="both"/>
        <w:rPr>
          <w:ins w:id="699" w:author="user" w:date="2012-02-29T14:49:00Z"/>
          <w:rFonts w:ascii="Calibri" w:hAnsi="Calibri" w:cs="Calibri"/>
          <w:sz w:val="22"/>
          <w:szCs w:val="22"/>
        </w:rPr>
      </w:pPr>
      <w:ins w:id="700" w:author="user" w:date="2012-02-29T14:49:00Z">
        <w:r w:rsidRPr="00592367">
          <w:rPr>
            <w:rFonts w:ascii="Calibri" w:hAnsi="Calibri" w:cs="Arial"/>
            <w:sz w:val="22"/>
            <w:szCs w:val="22"/>
          </w:rPr>
          <w:t>The public, as the citizens of a republic country and key stakeholders in development have the right to know and to be involved in information exchange and decision-making that affects their lives, resources and properties from the beginning of a project.</w:t>
        </w:r>
        <w:r>
          <w:rPr>
            <w:rFonts w:ascii="Calibri" w:hAnsi="Calibri" w:cs="Arial"/>
            <w:sz w:val="22"/>
            <w:szCs w:val="22"/>
          </w:rPr>
          <w:t xml:space="preserve"> </w:t>
        </w:r>
        <w:r w:rsidRPr="00592367">
          <w:rPr>
            <w:rFonts w:ascii="Calibri" w:hAnsi="Calibri" w:cs="Calibri"/>
            <w:sz w:val="22"/>
            <w:szCs w:val="22"/>
          </w:rPr>
          <w:t>Community participation and consultation from the beginning is crucial to reduce misunder</w:t>
        </w:r>
        <w:r w:rsidRPr="00592367">
          <w:rPr>
            <w:rFonts w:ascii="Calibri" w:hAnsi="Calibri" w:cs="Calibri"/>
            <w:sz w:val="22"/>
            <w:szCs w:val="22"/>
          </w:rPr>
          <w:softHyphen/>
          <w:t xml:space="preserve">standings and successful implementation of a project and it is also a legal provision. When the public is well informed and motivated, project implementation could be relatively trouble-free. Considering this, the project has given emphasis to community participation and consultation throughout the preparation of this </w:t>
        </w:r>
        <w:r>
          <w:rPr>
            <w:rFonts w:ascii="Calibri" w:hAnsi="Calibri" w:cs="Calibri"/>
            <w:sz w:val="22"/>
            <w:szCs w:val="22"/>
          </w:rPr>
          <w:t>SIA</w:t>
        </w:r>
        <w:r w:rsidRPr="00592367">
          <w:rPr>
            <w:rFonts w:ascii="Calibri" w:hAnsi="Calibri" w:cs="Calibri"/>
            <w:sz w:val="22"/>
            <w:szCs w:val="22"/>
          </w:rPr>
          <w:t>.</w:t>
        </w:r>
      </w:ins>
    </w:p>
    <w:p w:rsidR="002B6273" w:rsidRPr="00145B40" w:rsidRDefault="002B6273" w:rsidP="002B6273">
      <w:pPr>
        <w:jc w:val="both"/>
        <w:rPr>
          <w:ins w:id="701" w:author="user" w:date="2012-02-29T14:49:00Z"/>
          <w:rFonts w:ascii="Calibri" w:hAnsi="Calibri" w:cs="Calibri"/>
          <w:sz w:val="20"/>
          <w:szCs w:val="20"/>
        </w:rPr>
      </w:pPr>
    </w:p>
    <w:p w:rsidR="002B6273" w:rsidRPr="00412BC6" w:rsidRDefault="002B6273" w:rsidP="002B6273">
      <w:pPr>
        <w:pStyle w:val="Heading2"/>
        <w:spacing w:before="0" w:after="0" w:line="360" w:lineRule="auto"/>
        <w:rPr>
          <w:ins w:id="702" w:author="user" w:date="2012-02-29T14:49:00Z"/>
          <w:rFonts w:ascii="Calibri" w:hAnsi="Calibri" w:cs="Calibri"/>
          <w:sz w:val="22"/>
          <w:szCs w:val="22"/>
        </w:rPr>
      </w:pPr>
      <w:bookmarkStart w:id="703" w:name="_Toc283484556"/>
      <w:ins w:id="704" w:author="user" w:date="2012-02-29T14:49:00Z">
        <w:r w:rsidRPr="00412BC6">
          <w:rPr>
            <w:rFonts w:ascii="Calibri" w:hAnsi="Calibri" w:cs="Calibri"/>
            <w:sz w:val="22"/>
            <w:szCs w:val="22"/>
          </w:rPr>
          <w:t>5.1</w:t>
        </w:r>
        <w:r w:rsidRPr="00412BC6">
          <w:rPr>
            <w:rFonts w:ascii="Calibri" w:hAnsi="Calibri" w:cs="Calibri"/>
            <w:sz w:val="22"/>
            <w:szCs w:val="22"/>
          </w:rPr>
          <w:tab/>
          <w:t>Procedure for Consultation and Participation</w:t>
        </w:r>
        <w:bookmarkEnd w:id="703"/>
      </w:ins>
    </w:p>
    <w:p w:rsidR="002B6273" w:rsidRPr="00B961BC" w:rsidRDefault="002B6273" w:rsidP="002B6273">
      <w:pPr>
        <w:spacing w:line="300" w:lineRule="auto"/>
        <w:jc w:val="both"/>
        <w:rPr>
          <w:ins w:id="705" w:author="user" w:date="2012-02-29T14:49:00Z"/>
          <w:rFonts w:ascii="Calibri" w:hAnsi="Calibri" w:cs="Calibri"/>
          <w:sz w:val="22"/>
          <w:szCs w:val="22"/>
        </w:rPr>
      </w:pPr>
      <w:ins w:id="706" w:author="user" w:date="2012-02-29T14:49:00Z">
        <w:r>
          <w:rPr>
            <w:rFonts w:ascii="Calibri" w:hAnsi="Calibri" w:cs="Calibri"/>
            <w:sz w:val="22"/>
            <w:szCs w:val="22"/>
          </w:rPr>
          <w:t>Participatory Rural Appraisal (</w:t>
        </w:r>
        <w:r w:rsidRPr="00B961BC">
          <w:rPr>
            <w:rFonts w:ascii="Calibri" w:hAnsi="Calibri" w:cs="Calibri"/>
            <w:sz w:val="22"/>
            <w:szCs w:val="22"/>
          </w:rPr>
          <w:t>PRA</w:t>
        </w:r>
        <w:r>
          <w:rPr>
            <w:rFonts w:ascii="Calibri" w:hAnsi="Calibri" w:cs="Calibri"/>
            <w:sz w:val="22"/>
            <w:szCs w:val="22"/>
          </w:rPr>
          <w:t>)</w:t>
        </w:r>
        <w:r w:rsidRPr="00B961BC">
          <w:rPr>
            <w:rFonts w:ascii="Calibri" w:hAnsi="Calibri" w:cs="Calibri"/>
            <w:sz w:val="22"/>
            <w:szCs w:val="22"/>
          </w:rPr>
          <w:t xml:space="preserve"> was used as main tool for community consultation and participation for the preparation of </w:t>
        </w:r>
        <w:r>
          <w:rPr>
            <w:rFonts w:ascii="Calibri" w:hAnsi="Calibri" w:cs="Calibri"/>
            <w:sz w:val="22"/>
            <w:szCs w:val="22"/>
          </w:rPr>
          <w:t>SIA</w:t>
        </w:r>
        <w:r w:rsidRPr="00B961BC">
          <w:rPr>
            <w:rFonts w:ascii="Calibri" w:hAnsi="Calibri" w:cs="Calibri"/>
            <w:sz w:val="22"/>
            <w:szCs w:val="22"/>
          </w:rPr>
          <w:t>. During the consultation the participants were requested to express their concerns/issued regarding the project as well as they were informed regarding the project and its activities. Information such as project purpose, project type, impact area, likely impacts and potential opportunities due to project implementation were provided to the people during the consultation. In addition  households’ survey and market survey on agricultural commodities was also conducted to collect baseline data of the project area. During the household survey the affected households were informed about the ongoing project activities, likely impacts and possible mitigation measures.</w:t>
        </w:r>
      </w:ins>
    </w:p>
    <w:p w:rsidR="002B6273" w:rsidRDefault="002B6273" w:rsidP="002B6273">
      <w:pPr>
        <w:rPr>
          <w:ins w:id="707" w:author="user" w:date="2012-02-29T14:49:00Z"/>
          <w:rFonts w:ascii="Calibri" w:hAnsi="Calibri" w:cs="Calibri"/>
          <w:b/>
          <w:sz w:val="20"/>
          <w:szCs w:val="20"/>
        </w:rPr>
      </w:pPr>
    </w:p>
    <w:p w:rsidR="002B6273" w:rsidRPr="00412BC6" w:rsidRDefault="002B6273" w:rsidP="002B6273">
      <w:pPr>
        <w:rPr>
          <w:ins w:id="708" w:author="user" w:date="2012-02-29T14:49:00Z"/>
          <w:rFonts w:ascii="Calibri" w:hAnsi="Calibri" w:cs="Calibri"/>
          <w:b/>
          <w:sz w:val="20"/>
          <w:szCs w:val="20"/>
        </w:rPr>
      </w:pPr>
      <w:ins w:id="709" w:author="user" w:date="2012-02-29T14:49:00Z">
        <w:r w:rsidRPr="00412BC6">
          <w:rPr>
            <w:rFonts w:ascii="Calibri" w:hAnsi="Calibri" w:cs="Calibri"/>
            <w:b/>
            <w:sz w:val="20"/>
            <w:szCs w:val="20"/>
          </w:rPr>
          <w:t>Table -5.1: Stakeholder Consultation in Project Area</w:t>
        </w:r>
      </w:ins>
    </w:p>
    <w:tbl>
      <w:tblPr>
        <w:tblW w:w="6039" w:type="dxa"/>
        <w:tblInd w:w="99" w:type="dxa"/>
        <w:tblLook w:val="04A0"/>
      </w:tblPr>
      <w:tblGrid>
        <w:gridCol w:w="2620"/>
        <w:gridCol w:w="1840"/>
        <w:gridCol w:w="1579"/>
      </w:tblGrid>
      <w:tr w:rsidR="002B6273" w:rsidRPr="00145B40" w:rsidTr="0074335E">
        <w:trPr>
          <w:trHeight w:val="300"/>
          <w:ins w:id="710" w:author="user" w:date="2012-02-29T14:49:00Z"/>
        </w:trPr>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6273" w:rsidRPr="00145B40" w:rsidRDefault="002B6273" w:rsidP="0074335E">
            <w:pPr>
              <w:jc w:val="center"/>
              <w:rPr>
                <w:ins w:id="711" w:author="user" w:date="2012-02-29T14:49:00Z"/>
                <w:rFonts w:ascii="Calibri" w:hAnsi="Calibri" w:cs="Calibri"/>
                <w:b/>
                <w:bCs/>
                <w:sz w:val="18"/>
                <w:szCs w:val="18"/>
                <w:lang w:bidi="ne-NP"/>
              </w:rPr>
            </w:pPr>
            <w:ins w:id="712" w:author="user" w:date="2012-02-29T14:49:00Z">
              <w:r w:rsidRPr="00145B40">
                <w:rPr>
                  <w:rFonts w:ascii="Calibri" w:hAnsi="Calibri" w:cs="Arial"/>
                  <w:b/>
                  <w:bCs/>
                  <w:sz w:val="18"/>
                  <w:szCs w:val="18"/>
                  <w:lang w:bidi="ne-NP"/>
                </w:rPr>
                <w:t>VDCs/Municipalities</w:t>
              </w:r>
            </w:ins>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2B6273" w:rsidRPr="00145B40" w:rsidRDefault="002B6273" w:rsidP="0074335E">
            <w:pPr>
              <w:jc w:val="center"/>
              <w:rPr>
                <w:ins w:id="713" w:author="user" w:date="2012-02-29T14:49:00Z"/>
                <w:rFonts w:ascii="Calibri" w:hAnsi="Calibri" w:cs="Calibri"/>
                <w:b/>
                <w:bCs/>
                <w:sz w:val="18"/>
                <w:szCs w:val="18"/>
                <w:lang w:bidi="ne-NP"/>
              </w:rPr>
            </w:pPr>
            <w:ins w:id="714" w:author="user" w:date="2012-02-29T14:49:00Z">
              <w:r w:rsidRPr="00145B40">
                <w:rPr>
                  <w:rFonts w:ascii="Calibri" w:hAnsi="Calibri" w:cs="Arial"/>
                  <w:b/>
                  <w:bCs/>
                  <w:sz w:val="18"/>
                  <w:szCs w:val="18"/>
                  <w:lang w:bidi="ne-NP"/>
                </w:rPr>
                <w:t>Market Survey</w:t>
              </w:r>
            </w:ins>
          </w:p>
        </w:tc>
        <w:tc>
          <w:tcPr>
            <w:tcW w:w="1579" w:type="dxa"/>
            <w:tcBorders>
              <w:top w:val="single" w:sz="4" w:space="0" w:color="auto"/>
              <w:left w:val="nil"/>
              <w:bottom w:val="single" w:sz="4" w:space="0" w:color="auto"/>
              <w:right w:val="single" w:sz="4" w:space="0" w:color="auto"/>
            </w:tcBorders>
            <w:shd w:val="clear" w:color="auto" w:fill="auto"/>
            <w:noWrap/>
            <w:vAlign w:val="bottom"/>
          </w:tcPr>
          <w:p w:rsidR="002B6273" w:rsidRPr="00145B40" w:rsidRDefault="002B6273" w:rsidP="0074335E">
            <w:pPr>
              <w:jc w:val="center"/>
              <w:rPr>
                <w:ins w:id="715" w:author="user" w:date="2012-02-29T14:49:00Z"/>
                <w:rFonts w:ascii="Calibri" w:hAnsi="Calibri" w:cs="Calibri"/>
                <w:b/>
                <w:bCs/>
                <w:sz w:val="18"/>
                <w:szCs w:val="18"/>
                <w:lang w:bidi="ne-NP"/>
              </w:rPr>
            </w:pPr>
            <w:ins w:id="716" w:author="user" w:date="2012-02-29T14:49:00Z">
              <w:r w:rsidRPr="00145B40">
                <w:rPr>
                  <w:rFonts w:ascii="Calibri" w:hAnsi="Calibri" w:cs="Arial"/>
                  <w:b/>
                  <w:bCs/>
                  <w:sz w:val="18"/>
                  <w:szCs w:val="18"/>
                  <w:lang w:bidi="ne-NP"/>
                </w:rPr>
                <w:t>PRA Meetings</w:t>
              </w:r>
            </w:ins>
          </w:p>
        </w:tc>
      </w:tr>
      <w:tr w:rsidR="002B6273" w:rsidRPr="00145B40" w:rsidTr="0074335E">
        <w:trPr>
          <w:trHeight w:val="300"/>
          <w:ins w:id="717" w:author="user" w:date="2012-02-29T14:49:00Z"/>
        </w:trPr>
        <w:tc>
          <w:tcPr>
            <w:tcW w:w="2620" w:type="dxa"/>
            <w:tcBorders>
              <w:top w:val="nil"/>
              <w:left w:val="single" w:sz="4" w:space="0" w:color="auto"/>
              <w:bottom w:val="single" w:sz="4" w:space="0" w:color="auto"/>
              <w:right w:val="single" w:sz="4" w:space="0" w:color="auto"/>
            </w:tcBorders>
            <w:shd w:val="clear" w:color="auto" w:fill="auto"/>
            <w:noWrap/>
            <w:vAlign w:val="bottom"/>
          </w:tcPr>
          <w:p w:rsidR="002B6273" w:rsidRPr="00145B40" w:rsidRDefault="002B6273" w:rsidP="0074335E">
            <w:pPr>
              <w:rPr>
                <w:ins w:id="718" w:author="user" w:date="2012-02-29T14:49:00Z"/>
                <w:rFonts w:ascii="Calibri" w:hAnsi="Calibri" w:cs="Calibri"/>
                <w:sz w:val="18"/>
                <w:szCs w:val="18"/>
                <w:lang w:bidi="ne-NP"/>
              </w:rPr>
            </w:pPr>
            <w:smartTag w:uri="urn:schemas-microsoft-com:office:smarttags" w:element="place">
              <w:smartTag w:uri="urn:schemas-microsoft-com:office:smarttags" w:element="PlaceName">
                <w:ins w:id="719" w:author="user" w:date="2012-02-29T14:49:00Z">
                  <w:r w:rsidRPr="00145B40">
                    <w:rPr>
                      <w:rFonts w:ascii="Calibri" w:hAnsi="Calibri" w:cs="Arial"/>
                      <w:sz w:val="18"/>
                      <w:szCs w:val="18"/>
                      <w:lang w:bidi="ne-NP"/>
                    </w:rPr>
                    <w:t>Hetauda</w:t>
                  </w:r>
                </w:ins>
              </w:smartTag>
              <w:ins w:id="720" w:author="user" w:date="2012-02-29T14:49:00Z">
                <w:r w:rsidRPr="00145B40">
                  <w:rPr>
                    <w:rFonts w:ascii="Calibri" w:hAnsi="Calibri" w:cs="Arial"/>
                    <w:sz w:val="18"/>
                    <w:szCs w:val="18"/>
                    <w:lang w:bidi="ne-NP"/>
                  </w:rPr>
                  <w:t xml:space="preserve"> </w:t>
                </w:r>
                <w:smartTag w:uri="urn:schemas-microsoft-com:office:smarttags" w:element="PlaceType">
                  <w:r w:rsidRPr="00145B40">
                    <w:rPr>
                      <w:rFonts w:ascii="Calibri" w:hAnsi="Calibri" w:cs="Arial"/>
                      <w:sz w:val="18"/>
                      <w:szCs w:val="18"/>
                      <w:lang w:bidi="ne-NP"/>
                    </w:rPr>
                    <w:t>Municipality</w:t>
                  </w:r>
                </w:smartTag>
              </w:ins>
            </w:smartTag>
            <w:ins w:id="721" w:author="user" w:date="2012-02-29T14:49:00Z">
              <w:r w:rsidRPr="00145B40">
                <w:rPr>
                  <w:rFonts w:ascii="Calibri" w:hAnsi="Calibri" w:cs="Arial"/>
                  <w:sz w:val="18"/>
                  <w:szCs w:val="18"/>
                  <w:lang w:bidi="ne-NP"/>
                </w:rPr>
                <w:t xml:space="preserve"> </w:t>
              </w:r>
            </w:ins>
          </w:p>
        </w:tc>
        <w:tc>
          <w:tcPr>
            <w:tcW w:w="1840" w:type="dxa"/>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center"/>
              <w:rPr>
                <w:ins w:id="722" w:author="user" w:date="2012-02-29T14:49:00Z"/>
                <w:rFonts w:ascii="Calibri" w:hAnsi="Calibri" w:cs="Calibri"/>
                <w:sz w:val="18"/>
                <w:szCs w:val="18"/>
                <w:lang w:bidi="ne-NP"/>
              </w:rPr>
            </w:pPr>
            <w:ins w:id="723" w:author="user" w:date="2012-02-29T14:49:00Z">
              <w:r w:rsidRPr="00145B40">
                <w:rPr>
                  <w:rFonts w:ascii="Calibri" w:hAnsi="Calibri" w:cs="Arial"/>
                  <w:sz w:val="18"/>
                  <w:szCs w:val="18"/>
                  <w:lang w:bidi="ne-NP"/>
                </w:rPr>
                <w:t>1</w:t>
              </w:r>
            </w:ins>
          </w:p>
        </w:tc>
        <w:tc>
          <w:tcPr>
            <w:tcW w:w="1579" w:type="dxa"/>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center"/>
              <w:rPr>
                <w:ins w:id="724" w:author="user" w:date="2012-02-29T14:49:00Z"/>
                <w:rFonts w:ascii="Calibri" w:hAnsi="Calibri" w:cs="Calibri"/>
                <w:sz w:val="18"/>
                <w:szCs w:val="18"/>
                <w:lang w:bidi="ne-NP"/>
              </w:rPr>
            </w:pPr>
            <w:ins w:id="725" w:author="user" w:date="2012-02-29T14:49:00Z">
              <w:r w:rsidRPr="00145B40">
                <w:rPr>
                  <w:rFonts w:ascii="Calibri" w:hAnsi="Calibri" w:cs="Arial"/>
                  <w:sz w:val="18"/>
                  <w:szCs w:val="18"/>
                  <w:lang w:bidi="ne-NP"/>
                </w:rPr>
                <w:t>1</w:t>
              </w:r>
            </w:ins>
          </w:p>
        </w:tc>
      </w:tr>
      <w:tr w:rsidR="002B6273" w:rsidRPr="00145B40" w:rsidTr="0074335E">
        <w:trPr>
          <w:trHeight w:val="300"/>
          <w:ins w:id="726" w:author="user" w:date="2012-02-29T14:49:00Z"/>
        </w:trPr>
        <w:tc>
          <w:tcPr>
            <w:tcW w:w="2620" w:type="dxa"/>
            <w:tcBorders>
              <w:top w:val="nil"/>
              <w:left w:val="single" w:sz="4" w:space="0" w:color="auto"/>
              <w:bottom w:val="single" w:sz="4" w:space="0" w:color="auto"/>
              <w:right w:val="single" w:sz="4" w:space="0" w:color="auto"/>
            </w:tcBorders>
            <w:shd w:val="clear" w:color="auto" w:fill="auto"/>
            <w:noWrap/>
            <w:vAlign w:val="bottom"/>
          </w:tcPr>
          <w:p w:rsidR="002B6273" w:rsidRPr="00145B40" w:rsidRDefault="002B6273" w:rsidP="0074335E">
            <w:pPr>
              <w:rPr>
                <w:ins w:id="727" w:author="user" w:date="2012-02-29T14:49:00Z"/>
                <w:rFonts w:ascii="Calibri" w:hAnsi="Calibri" w:cs="Calibri"/>
                <w:sz w:val="18"/>
                <w:szCs w:val="18"/>
                <w:lang w:bidi="ne-NP"/>
              </w:rPr>
            </w:pPr>
            <w:ins w:id="728" w:author="user" w:date="2012-02-29T14:49:00Z">
              <w:r w:rsidRPr="00145B40">
                <w:rPr>
                  <w:rFonts w:ascii="Calibri" w:hAnsi="Calibri" w:cs="Calibri"/>
                  <w:sz w:val="18"/>
                  <w:szCs w:val="18"/>
                  <w:lang w:bidi="ne-NP"/>
                </w:rPr>
                <w:t>Basamadi</w:t>
              </w:r>
            </w:ins>
          </w:p>
        </w:tc>
        <w:tc>
          <w:tcPr>
            <w:tcW w:w="1840" w:type="dxa"/>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center"/>
              <w:rPr>
                <w:ins w:id="729" w:author="user" w:date="2012-02-29T14:49:00Z"/>
                <w:rFonts w:ascii="Calibri" w:hAnsi="Calibri" w:cs="Calibri"/>
                <w:sz w:val="18"/>
                <w:szCs w:val="18"/>
                <w:lang w:bidi="ne-NP"/>
              </w:rPr>
            </w:pPr>
            <w:ins w:id="730" w:author="user" w:date="2012-02-29T14:49:00Z">
              <w:r w:rsidRPr="00145B40">
                <w:rPr>
                  <w:rFonts w:ascii="Calibri" w:hAnsi="Calibri" w:cs="Arial"/>
                  <w:sz w:val="18"/>
                  <w:szCs w:val="18"/>
                  <w:lang w:bidi="ne-NP"/>
                </w:rPr>
                <w:t>1</w:t>
              </w:r>
            </w:ins>
          </w:p>
        </w:tc>
        <w:tc>
          <w:tcPr>
            <w:tcW w:w="1579" w:type="dxa"/>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center"/>
              <w:rPr>
                <w:ins w:id="731" w:author="user" w:date="2012-02-29T14:49:00Z"/>
                <w:rFonts w:ascii="Calibri" w:hAnsi="Calibri" w:cs="Calibri"/>
                <w:sz w:val="18"/>
                <w:szCs w:val="18"/>
                <w:lang w:bidi="ne-NP"/>
              </w:rPr>
            </w:pPr>
            <w:ins w:id="732" w:author="user" w:date="2012-02-29T14:49:00Z">
              <w:r w:rsidRPr="00145B40">
                <w:rPr>
                  <w:rFonts w:ascii="Calibri" w:hAnsi="Calibri" w:cs="Arial"/>
                  <w:sz w:val="18"/>
                  <w:szCs w:val="18"/>
                  <w:lang w:bidi="ne-NP"/>
                </w:rPr>
                <w:t>1</w:t>
              </w:r>
            </w:ins>
          </w:p>
        </w:tc>
      </w:tr>
      <w:tr w:rsidR="002B6273" w:rsidRPr="00145B40" w:rsidTr="0074335E">
        <w:trPr>
          <w:trHeight w:val="300"/>
          <w:ins w:id="733" w:author="user" w:date="2012-02-29T14:49:00Z"/>
        </w:trPr>
        <w:tc>
          <w:tcPr>
            <w:tcW w:w="2620" w:type="dxa"/>
            <w:tcBorders>
              <w:top w:val="nil"/>
              <w:left w:val="single" w:sz="4" w:space="0" w:color="auto"/>
              <w:bottom w:val="single" w:sz="4" w:space="0" w:color="auto"/>
              <w:right w:val="single" w:sz="4" w:space="0" w:color="auto"/>
            </w:tcBorders>
            <w:shd w:val="clear" w:color="auto" w:fill="auto"/>
            <w:noWrap/>
            <w:vAlign w:val="bottom"/>
          </w:tcPr>
          <w:p w:rsidR="002B6273" w:rsidRPr="00145B40" w:rsidRDefault="002B6273" w:rsidP="0074335E">
            <w:pPr>
              <w:rPr>
                <w:ins w:id="734" w:author="user" w:date="2012-02-29T14:49:00Z"/>
                <w:rFonts w:ascii="Calibri" w:hAnsi="Calibri" w:cs="Calibri"/>
                <w:sz w:val="18"/>
                <w:szCs w:val="18"/>
                <w:lang w:bidi="ne-NP"/>
              </w:rPr>
            </w:pPr>
            <w:ins w:id="735" w:author="user" w:date="2012-02-29T14:49:00Z">
              <w:r w:rsidRPr="00145B40">
                <w:rPr>
                  <w:rFonts w:ascii="Calibri" w:hAnsi="Calibri" w:cs="Calibri"/>
                  <w:sz w:val="18"/>
                  <w:szCs w:val="18"/>
                  <w:lang w:bidi="ne-NP"/>
                </w:rPr>
                <w:t>Manahari</w:t>
              </w:r>
            </w:ins>
          </w:p>
        </w:tc>
        <w:tc>
          <w:tcPr>
            <w:tcW w:w="1840" w:type="dxa"/>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center"/>
              <w:rPr>
                <w:ins w:id="736" w:author="user" w:date="2012-02-29T14:49:00Z"/>
                <w:rFonts w:ascii="Calibri" w:hAnsi="Calibri" w:cs="Calibri"/>
                <w:sz w:val="18"/>
                <w:szCs w:val="18"/>
                <w:lang w:bidi="ne-NP"/>
              </w:rPr>
            </w:pPr>
            <w:ins w:id="737" w:author="user" w:date="2012-02-29T14:49:00Z">
              <w:r w:rsidRPr="00145B40">
                <w:rPr>
                  <w:rFonts w:ascii="Calibri" w:hAnsi="Calibri" w:cs="Arial"/>
                  <w:sz w:val="18"/>
                  <w:szCs w:val="18"/>
                  <w:lang w:bidi="ne-NP"/>
                </w:rPr>
                <w:t>1</w:t>
              </w:r>
            </w:ins>
          </w:p>
        </w:tc>
        <w:tc>
          <w:tcPr>
            <w:tcW w:w="1579" w:type="dxa"/>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center"/>
              <w:rPr>
                <w:ins w:id="738" w:author="user" w:date="2012-02-29T14:49:00Z"/>
                <w:rFonts w:ascii="Calibri" w:hAnsi="Calibri" w:cs="Calibri"/>
                <w:sz w:val="18"/>
                <w:szCs w:val="18"/>
                <w:lang w:bidi="ne-NP"/>
              </w:rPr>
            </w:pPr>
            <w:ins w:id="739" w:author="user" w:date="2012-02-29T14:49:00Z">
              <w:r w:rsidRPr="00145B40">
                <w:rPr>
                  <w:rFonts w:ascii="Calibri" w:hAnsi="Calibri" w:cs="Arial"/>
                  <w:sz w:val="18"/>
                  <w:szCs w:val="18"/>
                  <w:lang w:bidi="ne-NP"/>
                </w:rPr>
                <w:t>1</w:t>
              </w:r>
            </w:ins>
          </w:p>
        </w:tc>
      </w:tr>
      <w:tr w:rsidR="002B6273" w:rsidRPr="00145B40" w:rsidTr="0074335E">
        <w:trPr>
          <w:trHeight w:val="300"/>
          <w:ins w:id="740" w:author="user" w:date="2012-02-29T14:49:00Z"/>
        </w:trPr>
        <w:tc>
          <w:tcPr>
            <w:tcW w:w="2620" w:type="dxa"/>
            <w:tcBorders>
              <w:top w:val="nil"/>
              <w:left w:val="single" w:sz="4" w:space="0" w:color="auto"/>
              <w:bottom w:val="single" w:sz="4" w:space="0" w:color="auto"/>
              <w:right w:val="single" w:sz="4" w:space="0" w:color="auto"/>
            </w:tcBorders>
            <w:shd w:val="clear" w:color="auto" w:fill="auto"/>
            <w:noWrap/>
            <w:vAlign w:val="bottom"/>
          </w:tcPr>
          <w:p w:rsidR="002B6273" w:rsidRPr="00145B40" w:rsidRDefault="002B6273" w:rsidP="0074335E">
            <w:pPr>
              <w:rPr>
                <w:ins w:id="741" w:author="user" w:date="2012-02-29T14:49:00Z"/>
                <w:rFonts w:ascii="Calibri" w:hAnsi="Calibri" w:cs="Calibri"/>
                <w:sz w:val="18"/>
                <w:szCs w:val="18"/>
                <w:lang w:bidi="ne-NP"/>
              </w:rPr>
            </w:pPr>
            <w:ins w:id="742" w:author="user" w:date="2012-02-29T14:49:00Z">
              <w:r w:rsidRPr="00145B40">
                <w:rPr>
                  <w:rFonts w:ascii="Calibri" w:hAnsi="Calibri" w:cs="Arial"/>
                  <w:sz w:val="18"/>
                  <w:szCs w:val="18"/>
                  <w:lang w:bidi="ne-NP"/>
                </w:rPr>
                <w:t>Piple</w:t>
              </w:r>
            </w:ins>
          </w:p>
        </w:tc>
        <w:tc>
          <w:tcPr>
            <w:tcW w:w="1840" w:type="dxa"/>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center"/>
              <w:rPr>
                <w:ins w:id="743" w:author="user" w:date="2012-02-29T14:49:00Z"/>
                <w:rFonts w:ascii="Calibri" w:hAnsi="Calibri" w:cs="Calibri"/>
                <w:sz w:val="18"/>
                <w:szCs w:val="18"/>
                <w:lang w:bidi="ne-NP"/>
              </w:rPr>
            </w:pPr>
            <w:ins w:id="744" w:author="user" w:date="2012-02-29T14:49:00Z">
              <w:r w:rsidRPr="00145B40">
                <w:rPr>
                  <w:rFonts w:ascii="Calibri" w:hAnsi="Calibri" w:cs="Arial"/>
                  <w:sz w:val="18"/>
                  <w:szCs w:val="18"/>
                  <w:lang w:bidi="ne-NP"/>
                </w:rPr>
                <w:t>1</w:t>
              </w:r>
            </w:ins>
          </w:p>
        </w:tc>
        <w:tc>
          <w:tcPr>
            <w:tcW w:w="1579" w:type="dxa"/>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center"/>
              <w:rPr>
                <w:ins w:id="745" w:author="user" w:date="2012-02-29T14:49:00Z"/>
                <w:rFonts w:ascii="Calibri" w:hAnsi="Calibri" w:cs="Calibri"/>
                <w:sz w:val="18"/>
                <w:szCs w:val="18"/>
                <w:lang w:bidi="ne-NP"/>
              </w:rPr>
            </w:pPr>
            <w:ins w:id="746" w:author="user" w:date="2012-02-29T14:49:00Z">
              <w:r w:rsidRPr="00145B40">
                <w:rPr>
                  <w:rFonts w:ascii="Calibri" w:hAnsi="Calibri" w:cs="Arial"/>
                  <w:sz w:val="18"/>
                  <w:szCs w:val="18"/>
                  <w:lang w:bidi="ne-NP"/>
                </w:rPr>
                <w:t>1</w:t>
              </w:r>
            </w:ins>
          </w:p>
        </w:tc>
      </w:tr>
      <w:tr w:rsidR="002B6273" w:rsidRPr="00145B40" w:rsidTr="0074335E">
        <w:trPr>
          <w:trHeight w:val="300"/>
          <w:ins w:id="747" w:author="user" w:date="2012-02-29T14:49:00Z"/>
        </w:trPr>
        <w:tc>
          <w:tcPr>
            <w:tcW w:w="2620" w:type="dxa"/>
            <w:tcBorders>
              <w:top w:val="nil"/>
              <w:left w:val="single" w:sz="4" w:space="0" w:color="auto"/>
              <w:bottom w:val="single" w:sz="4" w:space="0" w:color="auto"/>
              <w:right w:val="single" w:sz="4" w:space="0" w:color="auto"/>
            </w:tcBorders>
            <w:shd w:val="clear" w:color="auto" w:fill="auto"/>
            <w:noWrap/>
            <w:vAlign w:val="bottom"/>
          </w:tcPr>
          <w:p w:rsidR="002B6273" w:rsidRPr="00145B40" w:rsidRDefault="002B6273" w:rsidP="0074335E">
            <w:pPr>
              <w:rPr>
                <w:ins w:id="748" w:author="user" w:date="2012-02-29T14:49:00Z"/>
                <w:rFonts w:ascii="Calibri" w:hAnsi="Calibri" w:cs="Calibri"/>
                <w:sz w:val="18"/>
                <w:szCs w:val="18"/>
                <w:lang w:bidi="ne-NP"/>
              </w:rPr>
            </w:pPr>
            <w:ins w:id="749" w:author="user" w:date="2012-02-29T14:49:00Z">
              <w:r w:rsidRPr="00145B40">
                <w:rPr>
                  <w:rFonts w:ascii="Calibri" w:hAnsi="Calibri" w:cs="Arial"/>
                  <w:sz w:val="18"/>
                  <w:szCs w:val="18"/>
                  <w:lang w:bidi="ne-NP"/>
                </w:rPr>
                <w:t>Bhandara</w:t>
              </w:r>
            </w:ins>
          </w:p>
        </w:tc>
        <w:tc>
          <w:tcPr>
            <w:tcW w:w="1840" w:type="dxa"/>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center"/>
              <w:rPr>
                <w:ins w:id="750" w:author="user" w:date="2012-02-29T14:49:00Z"/>
                <w:rFonts w:ascii="Calibri" w:hAnsi="Calibri" w:cs="Calibri"/>
                <w:sz w:val="18"/>
                <w:szCs w:val="18"/>
                <w:lang w:bidi="ne-NP"/>
              </w:rPr>
            </w:pPr>
            <w:ins w:id="751" w:author="user" w:date="2012-02-29T14:49:00Z">
              <w:r w:rsidRPr="00145B40">
                <w:rPr>
                  <w:rFonts w:ascii="Calibri" w:hAnsi="Calibri" w:cs="Arial"/>
                  <w:sz w:val="18"/>
                  <w:szCs w:val="18"/>
                  <w:lang w:bidi="ne-NP"/>
                </w:rPr>
                <w:t>1</w:t>
              </w:r>
            </w:ins>
          </w:p>
        </w:tc>
        <w:tc>
          <w:tcPr>
            <w:tcW w:w="1579" w:type="dxa"/>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center"/>
              <w:rPr>
                <w:ins w:id="752" w:author="user" w:date="2012-02-29T14:49:00Z"/>
                <w:rFonts w:ascii="Calibri" w:hAnsi="Calibri" w:cs="Calibri"/>
                <w:sz w:val="18"/>
                <w:szCs w:val="18"/>
                <w:lang w:bidi="ne-NP"/>
              </w:rPr>
            </w:pPr>
            <w:ins w:id="753" w:author="user" w:date="2012-02-29T14:49:00Z">
              <w:r w:rsidRPr="00145B40">
                <w:rPr>
                  <w:rFonts w:ascii="Calibri" w:hAnsi="Calibri" w:cs="Arial"/>
                  <w:sz w:val="18"/>
                  <w:szCs w:val="18"/>
                  <w:lang w:bidi="ne-NP"/>
                </w:rPr>
                <w:t>1</w:t>
              </w:r>
            </w:ins>
          </w:p>
        </w:tc>
      </w:tr>
      <w:tr w:rsidR="002B6273" w:rsidRPr="00145B40" w:rsidTr="0074335E">
        <w:trPr>
          <w:trHeight w:val="300"/>
          <w:ins w:id="754" w:author="user" w:date="2012-02-29T14:49:00Z"/>
        </w:trPr>
        <w:tc>
          <w:tcPr>
            <w:tcW w:w="2620" w:type="dxa"/>
            <w:tcBorders>
              <w:top w:val="nil"/>
              <w:left w:val="single" w:sz="4" w:space="0" w:color="auto"/>
              <w:bottom w:val="single" w:sz="4" w:space="0" w:color="auto"/>
              <w:right w:val="single" w:sz="4" w:space="0" w:color="auto"/>
            </w:tcBorders>
            <w:shd w:val="clear" w:color="auto" w:fill="auto"/>
            <w:noWrap/>
            <w:vAlign w:val="bottom"/>
          </w:tcPr>
          <w:p w:rsidR="002B6273" w:rsidRPr="00145B40" w:rsidRDefault="002B6273" w:rsidP="0074335E">
            <w:pPr>
              <w:rPr>
                <w:ins w:id="755" w:author="user" w:date="2012-02-29T14:49:00Z"/>
                <w:rFonts w:ascii="Calibri" w:hAnsi="Calibri" w:cs="Calibri"/>
                <w:sz w:val="18"/>
                <w:szCs w:val="18"/>
                <w:lang w:bidi="ne-NP"/>
              </w:rPr>
            </w:pPr>
            <w:ins w:id="756" w:author="user" w:date="2012-02-29T14:49:00Z">
              <w:r w:rsidRPr="00145B40">
                <w:rPr>
                  <w:rFonts w:ascii="Calibri" w:hAnsi="Calibri" w:cs="Arial"/>
                  <w:sz w:val="18"/>
                  <w:szCs w:val="18"/>
                  <w:lang w:bidi="ne-NP"/>
                </w:rPr>
                <w:t>Birendranagar</w:t>
              </w:r>
            </w:ins>
          </w:p>
        </w:tc>
        <w:tc>
          <w:tcPr>
            <w:tcW w:w="1840" w:type="dxa"/>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center"/>
              <w:rPr>
                <w:ins w:id="757" w:author="user" w:date="2012-02-29T14:49:00Z"/>
                <w:rFonts w:ascii="Calibri" w:hAnsi="Calibri" w:cs="Calibri"/>
                <w:sz w:val="18"/>
                <w:szCs w:val="18"/>
                <w:lang w:bidi="ne-NP"/>
              </w:rPr>
            </w:pPr>
            <w:ins w:id="758" w:author="user" w:date="2012-02-29T14:49:00Z">
              <w:r w:rsidRPr="00145B40">
                <w:rPr>
                  <w:rFonts w:ascii="Calibri" w:hAnsi="Calibri" w:cs="Arial"/>
                  <w:sz w:val="18"/>
                  <w:szCs w:val="18"/>
                  <w:lang w:bidi="ne-NP"/>
                </w:rPr>
                <w:t>1</w:t>
              </w:r>
            </w:ins>
          </w:p>
        </w:tc>
        <w:tc>
          <w:tcPr>
            <w:tcW w:w="1579" w:type="dxa"/>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center"/>
              <w:rPr>
                <w:ins w:id="759" w:author="user" w:date="2012-02-29T14:49:00Z"/>
                <w:rFonts w:ascii="Calibri" w:hAnsi="Calibri" w:cs="Calibri"/>
                <w:sz w:val="18"/>
                <w:szCs w:val="18"/>
                <w:lang w:bidi="ne-NP"/>
              </w:rPr>
            </w:pPr>
            <w:ins w:id="760" w:author="user" w:date="2012-02-29T14:49:00Z">
              <w:r w:rsidRPr="00145B40">
                <w:rPr>
                  <w:rFonts w:ascii="Calibri" w:hAnsi="Calibri" w:cs="Arial"/>
                  <w:sz w:val="18"/>
                  <w:szCs w:val="18"/>
                  <w:lang w:bidi="ne-NP"/>
                </w:rPr>
                <w:t>1</w:t>
              </w:r>
            </w:ins>
          </w:p>
        </w:tc>
      </w:tr>
      <w:tr w:rsidR="002B6273" w:rsidRPr="00145B40" w:rsidTr="0074335E">
        <w:trPr>
          <w:trHeight w:val="300"/>
          <w:ins w:id="761" w:author="user" w:date="2012-02-29T14:49:00Z"/>
        </w:trPr>
        <w:tc>
          <w:tcPr>
            <w:tcW w:w="2620" w:type="dxa"/>
            <w:tcBorders>
              <w:top w:val="nil"/>
              <w:left w:val="single" w:sz="4" w:space="0" w:color="auto"/>
              <w:bottom w:val="single" w:sz="4" w:space="0" w:color="auto"/>
              <w:right w:val="single" w:sz="4" w:space="0" w:color="auto"/>
            </w:tcBorders>
            <w:shd w:val="clear" w:color="auto" w:fill="auto"/>
            <w:noWrap/>
            <w:vAlign w:val="bottom"/>
          </w:tcPr>
          <w:p w:rsidR="002B6273" w:rsidRPr="00145B40" w:rsidRDefault="002B6273" w:rsidP="0074335E">
            <w:pPr>
              <w:rPr>
                <w:ins w:id="762" w:author="user" w:date="2012-02-29T14:49:00Z"/>
                <w:rFonts w:ascii="Calibri" w:hAnsi="Calibri" w:cs="Calibri"/>
                <w:sz w:val="18"/>
                <w:szCs w:val="18"/>
                <w:lang w:bidi="ne-NP"/>
              </w:rPr>
            </w:pPr>
            <w:ins w:id="763" w:author="user" w:date="2012-02-29T14:49:00Z">
              <w:r w:rsidRPr="00145B40">
                <w:rPr>
                  <w:rFonts w:ascii="Calibri" w:hAnsi="Calibri" w:cs="Arial"/>
                  <w:sz w:val="18"/>
                  <w:szCs w:val="18"/>
                  <w:lang w:bidi="ne-NP"/>
                </w:rPr>
                <w:t>Chainpur</w:t>
              </w:r>
            </w:ins>
          </w:p>
        </w:tc>
        <w:tc>
          <w:tcPr>
            <w:tcW w:w="1840" w:type="dxa"/>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center"/>
              <w:rPr>
                <w:ins w:id="764" w:author="user" w:date="2012-02-29T14:49:00Z"/>
                <w:rFonts w:ascii="Calibri" w:hAnsi="Calibri" w:cs="Calibri"/>
                <w:sz w:val="18"/>
                <w:szCs w:val="18"/>
                <w:lang w:bidi="ne-NP"/>
              </w:rPr>
            </w:pPr>
            <w:ins w:id="765" w:author="user" w:date="2012-02-29T14:49:00Z">
              <w:r w:rsidRPr="00145B40">
                <w:rPr>
                  <w:rFonts w:ascii="Calibri" w:hAnsi="Calibri" w:cs="Arial"/>
                  <w:sz w:val="18"/>
                  <w:szCs w:val="18"/>
                  <w:lang w:bidi="ne-NP"/>
                </w:rPr>
                <w:t>1</w:t>
              </w:r>
            </w:ins>
          </w:p>
        </w:tc>
        <w:tc>
          <w:tcPr>
            <w:tcW w:w="1579" w:type="dxa"/>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center"/>
              <w:rPr>
                <w:ins w:id="766" w:author="user" w:date="2012-02-29T14:49:00Z"/>
                <w:rFonts w:ascii="Calibri" w:hAnsi="Calibri" w:cs="Calibri"/>
                <w:sz w:val="18"/>
                <w:szCs w:val="18"/>
                <w:lang w:bidi="ne-NP"/>
              </w:rPr>
            </w:pPr>
            <w:ins w:id="767" w:author="user" w:date="2012-02-29T14:49:00Z">
              <w:r w:rsidRPr="00145B40">
                <w:rPr>
                  <w:rFonts w:ascii="Calibri" w:hAnsi="Calibri" w:cs="Arial"/>
                  <w:sz w:val="18"/>
                  <w:szCs w:val="18"/>
                  <w:lang w:bidi="ne-NP"/>
                </w:rPr>
                <w:t>1</w:t>
              </w:r>
            </w:ins>
          </w:p>
        </w:tc>
      </w:tr>
      <w:tr w:rsidR="002B6273" w:rsidRPr="00145B40" w:rsidTr="0074335E">
        <w:trPr>
          <w:trHeight w:val="300"/>
          <w:ins w:id="768" w:author="user" w:date="2012-02-29T14:49:00Z"/>
        </w:trPr>
        <w:tc>
          <w:tcPr>
            <w:tcW w:w="2620" w:type="dxa"/>
            <w:tcBorders>
              <w:top w:val="nil"/>
              <w:left w:val="single" w:sz="4" w:space="0" w:color="auto"/>
              <w:bottom w:val="single" w:sz="4" w:space="0" w:color="auto"/>
              <w:right w:val="single" w:sz="4" w:space="0" w:color="auto"/>
            </w:tcBorders>
            <w:shd w:val="clear" w:color="auto" w:fill="auto"/>
            <w:noWrap/>
            <w:vAlign w:val="bottom"/>
          </w:tcPr>
          <w:p w:rsidR="002B6273" w:rsidRPr="00145B40" w:rsidRDefault="002B6273" w:rsidP="0074335E">
            <w:pPr>
              <w:rPr>
                <w:ins w:id="769" w:author="user" w:date="2012-02-29T14:49:00Z"/>
                <w:rFonts w:ascii="Calibri" w:hAnsi="Calibri" w:cs="Calibri"/>
                <w:sz w:val="18"/>
                <w:szCs w:val="18"/>
                <w:lang w:bidi="ne-NP"/>
              </w:rPr>
            </w:pPr>
            <w:ins w:id="770" w:author="user" w:date="2012-02-29T14:49:00Z">
              <w:r w:rsidRPr="00145B40">
                <w:rPr>
                  <w:rFonts w:ascii="Calibri" w:hAnsi="Calibri" w:cs="Arial"/>
                  <w:sz w:val="18"/>
                  <w:szCs w:val="18"/>
                  <w:lang w:bidi="ne-NP"/>
                </w:rPr>
                <w:t>Jutpani</w:t>
              </w:r>
            </w:ins>
          </w:p>
        </w:tc>
        <w:tc>
          <w:tcPr>
            <w:tcW w:w="1840" w:type="dxa"/>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center"/>
              <w:rPr>
                <w:ins w:id="771" w:author="user" w:date="2012-02-29T14:49:00Z"/>
                <w:rFonts w:ascii="Calibri" w:hAnsi="Calibri" w:cs="Calibri"/>
                <w:sz w:val="18"/>
                <w:szCs w:val="18"/>
                <w:lang w:bidi="ne-NP"/>
              </w:rPr>
            </w:pPr>
            <w:ins w:id="772" w:author="user" w:date="2012-02-29T14:49:00Z">
              <w:r w:rsidRPr="00145B40">
                <w:rPr>
                  <w:rFonts w:ascii="Calibri" w:hAnsi="Calibri" w:cs="Arial"/>
                  <w:sz w:val="18"/>
                  <w:szCs w:val="18"/>
                  <w:lang w:bidi="ne-NP"/>
                </w:rPr>
                <w:t>1</w:t>
              </w:r>
            </w:ins>
          </w:p>
        </w:tc>
        <w:tc>
          <w:tcPr>
            <w:tcW w:w="1579" w:type="dxa"/>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center"/>
              <w:rPr>
                <w:ins w:id="773" w:author="user" w:date="2012-02-29T14:49:00Z"/>
                <w:rFonts w:ascii="Calibri" w:hAnsi="Calibri" w:cs="Calibri"/>
                <w:sz w:val="18"/>
                <w:szCs w:val="18"/>
                <w:lang w:bidi="ne-NP"/>
              </w:rPr>
            </w:pPr>
            <w:ins w:id="774" w:author="user" w:date="2012-02-29T14:49:00Z">
              <w:r w:rsidRPr="00145B40">
                <w:rPr>
                  <w:rFonts w:ascii="Calibri" w:hAnsi="Calibri" w:cs="Arial"/>
                  <w:sz w:val="18"/>
                  <w:szCs w:val="18"/>
                  <w:lang w:bidi="ne-NP"/>
                </w:rPr>
                <w:t>1</w:t>
              </w:r>
            </w:ins>
          </w:p>
        </w:tc>
      </w:tr>
      <w:tr w:rsidR="002B6273" w:rsidRPr="00145B40" w:rsidTr="0074335E">
        <w:trPr>
          <w:trHeight w:val="300"/>
          <w:ins w:id="775" w:author="user" w:date="2012-02-29T14:49:00Z"/>
        </w:trPr>
        <w:tc>
          <w:tcPr>
            <w:tcW w:w="2620" w:type="dxa"/>
            <w:tcBorders>
              <w:top w:val="nil"/>
              <w:left w:val="single" w:sz="4" w:space="0" w:color="auto"/>
              <w:bottom w:val="single" w:sz="4" w:space="0" w:color="auto"/>
              <w:right w:val="single" w:sz="4" w:space="0" w:color="auto"/>
            </w:tcBorders>
            <w:shd w:val="clear" w:color="auto" w:fill="auto"/>
            <w:noWrap/>
            <w:vAlign w:val="bottom"/>
          </w:tcPr>
          <w:p w:rsidR="002B6273" w:rsidRPr="00145B40" w:rsidRDefault="002B6273" w:rsidP="0074335E">
            <w:pPr>
              <w:rPr>
                <w:ins w:id="776" w:author="user" w:date="2012-02-29T14:49:00Z"/>
                <w:rFonts w:ascii="Calibri" w:hAnsi="Calibri" w:cs="Calibri"/>
                <w:sz w:val="18"/>
                <w:szCs w:val="18"/>
                <w:lang w:bidi="ne-NP"/>
              </w:rPr>
            </w:pPr>
            <w:ins w:id="777" w:author="user" w:date="2012-02-29T14:49:00Z">
              <w:r w:rsidRPr="00145B40">
                <w:rPr>
                  <w:rFonts w:ascii="Calibri" w:hAnsi="Calibri" w:cs="Calibri"/>
                  <w:sz w:val="18"/>
                  <w:szCs w:val="18"/>
                  <w:lang w:bidi="ne-NP"/>
                </w:rPr>
                <w:t>Saktikhor</w:t>
              </w:r>
            </w:ins>
          </w:p>
        </w:tc>
        <w:tc>
          <w:tcPr>
            <w:tcW w:w="1840" w:type="dxa"/>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center"/>
              <w:rPr>
                <w:ins w:id="778" w:author="user" w:date="2012-02-29T14:49:00Z"/>
                <w:rFonts w:ascii="Calibri" w:hAnsi="Calibri" w:cs="Calibri"/>
                <w:sz w:val="18"/>
                <w:szCs w:val="18"/>
                <w:lang w:bidi="ne-NP"/>
              </w:rPr>
            </w:pPr>
            <w:ins w:id="779" w:author="user" w:date="2012-02-29T14:49:00Z">
              <w:r w:rsidRPr="00145B40">
                <w:rPr>
                  <w:rFonts w:ascii="Calibri" w:hAnsi="Calibri" w:cs="Arial"/>
                  <w:sz w:val="18"/>
                  <w:szCs w:val="18"/>
                  <w:lang w:bidi="ne-NP"/>
                </w:rPr>
                <w:t>1</w:t>
              </w:r>
            </w:ins>
          </w:p>
        </w:tc>
        <w:tc>
          <w:tcPr>
            <w:tcW w:w="1579" w:type="dxa"/>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center"/>
              <w:rPr>
                <w:ins w:id="780" w:author="user" w:date="2012-02-29T14:49:00Z"/>
                <w:rFonts w:ascii="Calibri" w:hAnsi="Calibri" w:cs="Calibri"/>
                <w:sz w:val="18"/>
                <w:szCs w:val="18"/>
                <w:lang w:bidi="ne-NP"/>
              </w:rPr>
            </w:pPr>
            <w:ins w:id="781" w:author="user" w:date="2012-02-29T14:49:00Z">
              <w:r w:rsidRPr="00145B40">
                <w:rPr>
                  <w:rFonts w:ascii="Calibri" w:hAnsi="Calibri" w:cs="Arial"/>
                  <w:sz w:val="18"/>
                  <w:szCs w:val="18"/>
                  <w:lang w:bidi="ne-NP"/>
                </w:rPr>
                <w:t>1</w:t>
              </w:r>
            </w:ins>
          </w:p>
        </w:tc>
      </w:tr>
      <w:tr w:rsidR="002B6273" w:rsidRPr="00145B40" w:rsidTr="0074335E">
        <w:trPr>
          <w:trHeight w:val="300"/>
          <w:ins w:id="782" w:author="user" w:date="2012-02-29T14:49:00Z"/>
        </w:trPr>
        <w:tc>
          <w:tcPr>
            <w:tcW w:w="2620" w:type="dxa"/>
            <w:tcBorders>
              <w:top w:val="nil"/>
              <w:left w:val="single" w:sz="4" w:space="0" w:color="auto"/>
              <w:bottom w:val="single" w:sz="4" w:space="0" w:color="auto"/>
              <w:right w:val="single" w:sz="4" w:space="0" w:color="auto"/>
            </w:tcBorders>
            <w:shd w:val="clear" w:color="auto" w:fill="auto"/>
            <w:noWrap/>
            <w:vAlign w:val="bottom"/>
          </w:tcPr>
          <w:p w:rsidR="002B6273" w:rsidRPr="00D01CD6" w:rsidRDefault="002B6273" w:rsidP="0074335E">
            <w:pPr>
              <w:rPr>
                <w:ins w:id="783" w:author="user" w:date="2012-02-29T14:49:00Z"/>
                <w:rFonts w:ascii="Calibri" w:hAnsi="Calibri" w:cs="Calibri"/>
                <w:bCs/>
                <w:sz w:val="18"/>
                <w:szCs w:val="18"/>
                <w:lang w:bidi="ne-NP"/>
              </w:rPr>
            </w:pPr>
            <w:smartTag w:uri="urn:schemas-microsoft-com:office:smarttags" w:element="place">
              <w:smartTag w:uri="urn:schemas-microsoft-com:office:smarttags" w:element="PlaceName">
                <w:ins w:id="784" w:author="user" w:date="2012-02-29T14:49:00Z">
                  <w:r w:rsidRPr="00D01CD6">
                    <w:rPr>
                      <w:rFonts w:ascii="Calibri" w:hAnsi="Calibri" w:cs="Calibri"/>
                      <w:bCs/>
                      <w:sz w:val="18"/>
                      <w:szCs w:val="18"/>
                      <w:lang w:bidi="ne-NP"/>
                    </w:rPr>
                    <w:t>Bharatpur</w:t>
                  </w:r>
                </w:ins>
              </w:smartTag>
              <w:ins w:id="785" w:author="user" w:date="2012-02-29T14:49:00Z">
                <w:r w:rsidRPr="00D01CD6">
                  <w:rPr>
                    <w:rFonts w:ascii="Calibri" w:hAnsi="Calibri" w:cs="Calibri"/>
                    <w:bCs/>
                    <w:sz w:val="18"/>
                    <w:szCs w:val="18"/>
                    <w:lang w:bidi="ne-NP"/>
                  </w:rPr>
                  <w:t xml:space="preserve"> </w:t>
                </w:r>
                <w:smartTag w:uri="urn:schemas-microsoft-com:office:smarttags" w:element="PlaceType">
                  <w:r w:rsidRPr="00D01CD6">
                    <w:rPr>
                      <w:rFonts w:ascii="Calibri" w:hAnsi="Calibri" w:cs="Calibri"/>
                      <w:bCs/>
                      <w:sz w:val="18"/>
                      <w:szCs w:val="18"/>
                      <w:lang w:bidi="ne-NP"/>
                    </w:rPr>
                    <w:t>Municipality</w:t>
                  </w:r>
                </w:smartTag>
              </w:ins>
            </w:smartTag>
          </w:p>
        </w:tc>
        <w:tc>
          <w:tcPr>
            <w:tcW w:w="1840" w:type="dxa"/>
            <w:tcBorders>
              <w:top w:val="nil"/>
              <w:left w:val="nil"/>
              <w:bottom w:val="single" w:sz="4" w:space="0" w:color="auto"/>
              <w:right w:val="single" w:sz="4" w:space="0" w:color="auto"/>
            </w:tcBorders>
            <w:shd w:val="clear" w:color="auto" w:fill="auto"/>
            <w:noWrap/>
            <w:vAlign w:val="bottom"/>
          </w:tcPr>
          <w:p w:rsidR="002B6273" w:rsidRPr="00D01CD6" w:rsidRDefault="002B6273" w:rsidP="0074335E">
            <w:pPr>
              <w:jc w:val="center"/>
              <w:rPr>
                <w:ins w:id="786" w:author="user" w:date="2012-02-29T14:49:00Z"/>
                <w:rFonts w:ascii="Calibri" w:hAnsi="Calibri" w:cs="Calibri"/>
                <w:bCs/>
                <w:sz w:val="18"/>
                <w:szCs w:val="18"/>
                <w:lang w:bidi="ne-NP"/>
              </w:rPr>
            </w:pPr>
            <w:ins w:id="787" w:author="user" w:date="2012-02-29T14:49:00Z">
              <w:r w:rsidRPr="00D01CD6">
                <w:rPr>
                  <w:rFonts w:ascii="Calibri" w:hAnsi="Calibri" w:cs="Calibri"/>
                  <w:bCs/>
                  <w:sz w:val="18"/>
                  <w:szCs w:val="18"/>
                  <w:lang w:bidi="ne-NP"/>
                </w:rPr>
                <w:t>1</w:t>
              </w:r>
            </w:ins>
          </w:p>
        </w:tc>
        <w:tc>
          <w:tcPr>
            <w:tcW w:w="1579" w:type="dxa"/>
            <w:tcBorders>
              <w:top w:val="nil"/>
              <w:left w:val="nil"/>
              <w:bottom w:val="single" w:sz="4" w:space="0" w:color="auto"/>
              <w:right w:val="single" w:sz="4" w:space="0" w:color="auto"/>
            </w:tcBorders>
            <w:shd w:val="clear" w:color="auto" w:fill="auto"/>
            <w:noWrap/>
            <w:vAlign w:val="bottom"/>
          </w:tcPr>
          <w:p w:rsidR="002B6273" w:rsidRPr="00D01CD6" w:rsidRDefault="002B6273" w:rsidP="0074335E">
            <w:pPr>
              <w:jc w:val="center"/>
              <w:rPr>
                <w:ins w:id="788" w:author="user" w:date="2012-02-29T14:49:00Z"/>
                <w:rFonts w:ascii="Calibri" w:hAnsi="Calibri" w:cs="Calibri"/>
                <w:sz w:val="18"/>
                <w:szCs w:val="18"/>
                <w:lang w:bidi="ne-NP"/>
              </w:rPr>
            </w:pPr>
            <w:ins w:id="789" w:author="user" w:date="2012-02-29T14:49:00Z">
              <w:r w:rsidRPr="00D01CD6">
                <w:rPr>
                  <w:rFonts w:ascii="Calibri" w:hAnsi="Calibri" w:cs="Calibri"/>
                  <w:sz w:val="18"/>
                  <w:szCs w:val="18"/>
                  <w:lang w:bidi="ne-NP"/>
                </w:rPr>
                <w:t>1</w:t>
              </w:r>
            </w:ins>
          </w:p>
        </w:tc>
      </w:tr>
      <w:tr w:rsidR="002B6273" w:rsidRPr="00145B40" w:rsidTr="0074335E">
        <w:trPr>
          <w:trHeight w:val="300"/>
          <w:ins w:id="790" w:author="user" w:date="2012-02-29T14:49:00Z"/>
        </w:trPr>
        <w:tc>
          <w:tcPr>
            <w:tcW w:w="2620" w:type="dxa"/>
            <w:tcBorders>
              <w:top w:val="nil"/>
              <w:left w:val="single" w:sz="4" w:space="0" w:color="auto"/>
              <w:bottom w:val="single" w:sz="4" w:space="0" w:color="auto"/>
              <w:right w:val="single" w:sz="4" w:space="0" w:color="auto"/>
            </w:tcBorders>
            <w:shd w:val="clear" w:color="auto" w:fill="auto"/>
            <w:noWrap/>
            <w:vAlign w:val="bottom"/>
          </w:tcPr>
          <w:p w:rsidR="002B6273" w:rsidRPr="00145B40" w:rsidRDefault="002B6273" w:rsidP="0074335E">
            <w:pPr>
              <w:rPr>
                <w:ins w:id="791" w:author="user" w:date="2012-02-29T14:49:00Z"/>
                <w:rFonts w:ascii="Calibri" w:hAnsi="Calibri" w:cs="Calibri"/>
                <w:b/>
                <w:bCs/>
                <w:sz w:val="18"/>
                <w:szCs w:val="18"/>
                <w:lang w:bidi="ne-NP"/>
              </w:rPr>
            </w:pPr>
            <w:ins w:id="792" w:author="user" w:date="2012-02-29T14:49:00Z">
              <w:r w:rsidRPr="00145B40">
                <w:rPr>
                  <w:rFonts w:ascii="Calibri" w:hAnsi="Calibri" w:cs="Calibri"/>
                  <w:b/>
                  <w:bCs/>
                  <w:sz w:val="18"/>
                  <w:szCs w:val="18"/>
                  <w:lang w:bidi="ne-NP"/>
                </w:rPr>
                <w:t>Total</w:t>
              </w:r>
            </w:ins>
          </w:p>
        </w:tc>
        <w:tc>
          <w:tcPr>
            <w:tcW w:w="1840" w:type="dxa"/>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center"/>
              <w:rPr>
                <w:ins w:id="793" w:author="user" w:date="2012-02-29T14:49:00Z"/>
                <w:rFonts w:ascii="Calibri" w:hAnsi="Calibri" w:cs="Calibri"/>
                <w:b/>
                <w:bCs/>
                <w:sz w:val="18"/>
                <w:szCs w:val="18"/>
                <w:lang w:bidi="ne-NP"/>
              </w:rPr>
            </w:pPr>
            <w:ins w:id="794" w:author="user" w:date="2012-02-29T14:49:00Z">
              <w:r w:rsidRPr="00145B40">
                <w:rPr>
                  <w:rFonts w:ascii="Calibri" w:hAnsi="Calibri" w:cs="Calibri"/>
                  <w:b/>
                  <w:bCs/>
                  <w:sz w:val="18"/>
                  <w:szCs w:val="18"/>
                  <w:lang w:bidi="ne-NP"/>
                </w:rPr>
                <w:t>10</w:t>
              </w:r>
            </w:ins>
          </w:p>
        </w:tc>
        <w:tc>
          <w:tcPr>
            <w:tcW w:w="1579" w:type="dxa"/>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center"/>
              <w:rPr>
                <w:ins w:id="795" w:author="user" w:date="2012-02-29T14:49:00Z"/>
                <w:rFonts w:ascii="Calibri" w:hAnsi="Calibri" w:cs="Calibri"/>
                <w:b/>
                <w:bCs/>
                <w:sz w:val="18"/>
                <w:szCs w:val="18"/>
                <w:lang w:bidi="ne-NP"/>
              </w:rPr>
            </w:pPr>
            <w:ins w:id="796" w:author="user" w:date="2012-02-29T14:49:00Z">
              <w:r w:rsidRPr="00145B40">
                <w:rPr>
                  <w:rFonts w:ascii="Calibri" w:hAnsi="Calibri" w:cs="Calibri"/>
                  <w:b/>
                  <w:bCs/>
                  <w:sz w:val="18"/>
                  <w:szCs w:val="18"/>
                  <w:lang w:bidi="ne-NP"/>
                </w:rPr>
                <w:t>10</w:t>
              </w:r>
            </w:ins>
          </w:p>
        </w:tc>
      </w:tr>
    </w:tbl>
    <w:p w:rsidR="002B6273" w:rsidRPr="00145B40" w:rsidRDefault="002B6273" w:rsidP="002B6273">
      <w:pPr>
        <w:rPr>
          <w:ins w:id="797" w:author="user" w:date="2012-02-29T14:49:00Z"/>
          <w:rFonts w:ascii="Calibri" w:hAnsi="Calibri" w:cs="Calibri"/>
          <w:b/>
          <w:sz w:val="18"/>
          <w:szCs w:val="18"/>
        </w:rPr>
      </w:pPr>
    </w:p>
    <w:p w:rsidR="002B6273" w:rsidRDefault="002B6273" w:rsidP="002B6273">
      <w:pPr>
        <w:spacing w:line="300" w:lineRule="auto"/>
        <w:jc w:val="both"/>
        <w:rPr>
          <w:ins w:id="798" w:author="user" w:date="2012-02-29T14:49:00Z"/>
          <w:rFonts w:ascii="Calibri" w:hAnsi="Calibri" w:cs="Calibri"/>
          <w:sz w:val="22"/>
          <w:szCs w:val="22"/>
        </w:rPr>
      </w:pPr>
      <w:ins w:id="799" w:author="user" w:date="2012-02-29T14:49:00Z">
        <w:r w:rsidRPr="00B961BC">
          <w:rPr>
            <w:rFonts w:ascii="Calibri" w:hAnsi="Calibri" w:cs="Calibri"/>
            <w:sz w:val="22"/>
            <w:szCs w:val="22"/>
          </w:rPr>
          <w:t>Altogether, 176 people participated in PRA meetings held in different project VDCs. Of the total participants 111 (63.07%) were male and 65 (36.93%) were female. Hill-Brahmin/Chhetri, Tamang, Chepang, Newar, Dalit, Gurung, Rai, Darai and Magar are the major caste/ethnic groups participated in the meetings. The detail of PRA conducted during the field survey is presented below.</w:t>
        </w:r>
      </w:ins>
    </w:p>
    <w:p w:rsidR="002B6273" w:rsidRDefault="002B6273" w:rsidP="002B6273">
      <w:pPr>
        <w:spacing w:line="300" w:lineRule="auto"/>
        <w:jc w:val="both"/>
        <w:rPr>
          <w:ins w:id="800" w:author="user" w:date="2012-02-29T14:49:00Z"/>
          <w:rFonts w:ascii="Calibri" w:hAnsi="Calibri" w:cs="Calibri"/>
          <w:sz w:val="22"/>
          <w:szCs w:val="22"/>
        </w:rPr>
      </w:pPr>
    </w:p>
    <w:p w:rsidR="002B6273" w:rsidRPr="00B961BC" w:rsidRDefault="002B6273" w:rsidP="002B6273">
      <w:pPr>
        <w:spacing w:line="300" w:lineRule="auto"/>
        <w:jc w:val="both"/>
        <w:rPr>
          <w:ins w:id="801" w:author="user" w:date="2012-02-29T14:49:00Z"/>
          <w:rFonts w:ascii="Calibri" w:hAnsi="Calibri" w:cs="Calibri"/>
          <w:sz w:val="22"/>
          <w:szCs w:val="22"/>
        </w:rPr>
      </w:pPr>
    </w:p>
    <w:p w:rsidR="002B6273" w:rsidRPr="00412BC6" w:rsidRDefault="002B6273" w:rsidP="002B6273">
      <w:pPr>
        <w:spacing w:line="360" w:lineRule="auto"/>
        <w:jc w:val="both"/>
        <w:rPr>
          <w:ins w:id="802" w:author="user" w:date="2012-02-29T14:49:00Z"/>
          <w:rFonts w:ascii="Calibri" w:hAnsi="Calibri" w:cs="Calibri"/>
          <w:sz w:val="10"/>
          <w:szCs w:val="10"/>
        </w:rPr>
      </w:pPr>
    </w:p>
    <w:p w:rsidR="002B6273" w:rsidRPr="00412BC6" w:rsidRDefault="002B6273" w:rsidP="002B6273">
      <w:pPr>
        <w:spacing w:line="360" w:lineRule="auto"/>
        <w:jc w:val="both"/>
        <w:rPr>
          <w:ins w:id="803" w:author="user" w:date="2012-02-29T14:49:00Z"/>
          <w:rFonts w:ascii="Calibri" w:hAnsi="Calibri" w:cs="Calibri"/>
          <w:b/>
          <w:sz w:val="20"/>
          <w:szCs w:val="20"/>
        </w:rPr>
      </w:pPr>
      <w:ins w:id="804" w:author="user" w:date="2012-02-29T14:49:00Z">
        <w:r w:rsidRPr="00412BC6">
          <w:rPr>
            <w:rFonts w:ascii="Calibri" w:hAnsi="Calibri" w:cs="Calibri"/>
            <w:b/>
            <w:sz w:val="20"/>
            <w:szCs w:val="20"/>
          </w:rPr>
          <w:lastRenderedPageBreak/>
          <w:t xml:space="preserve">Table-5.2: Location of PRA, number of participants and dominants caste/ethnic groups </w:t>
        </w:r>
      </w:ins>
    </w:p>
    <w:tbl>
      <w:tblPr>
        <w:tblW w:w="5132" w:type="pct"/>
        <w:tblLayout w:type="fixed"/>
        <w:tblLook w:val="04A0"/>
      </w:tblPr>
      <w:tblGrid>
        <w:gridCol w:w="350"/>
        <w:gridCol w:w="1199"/>
        <w:gridCol w:w="1445"/>
        <w:gridCol w:w="1220"/>
        <w:gridCol w:w="1203"/>
        <w:gridCol w:w="886"/>
        <w:gridCol w:w="560"/>
        <w:gridCol w:w="560"/>
        <w:gridCol w:w="643"/>
        <w:gridCol w:w="1423"/>
      </w:tblGrid>
      <w:tr w:rsidR="002B6273" w:rsidRPr="00145B40" w:rsidTr="0074335E">
        <w:trPr>
          <w:trHeight w:val="600"/>
          <w:ins w:id="805" w:author="user" w:date="2012-02-29T14:49:00Z"/>
        </w:trPr>
        <w:tc>
          <w:tcPr>
            <w:tcW w:w="184" w:type="pct"/>
            <w:vMerge w:val="restart"/>
            <w:tcBorders>
              <w:top w:val="single" w:sz="4" w:space="0" w:color="auto"/>
              <w:left w:val="single" w:sz="4" w:space="0" w:color="auto"/>
              <w:right w:val="single" w:sz="4" w:space="0" w:color="auto"/>
            </w:tcBorders>
            <w:shd w:val="clear" w:color="auto" w:fill="auto"/>
            <w:noWrap/>
            <w:vAlign w:val="center"/>
          </w:tcPr>
          <w:p w:rsidR="002B6273" w:rsidRPr="00B961BC" w:rsidRDefault="002B6273" w:rsidP="0074335E">
            <w:pPr>
              <w:jc w:val="center"/>
              <w:rPr>
                <w:ins w:id="806" w:author="user" w:date="2012-02-29T14:49:00Z"/>
                <w:rFonts w:ascii="Calibri" w:hAnsi="Calibri" w:cs="Calibri"/>
                <w:b/>
                <w:bCs/>
                <w:sz w:val="14"/>
                <w:szCs w:val="14"/>
              </w:rPr>
            </w:pPr>
            <w:ins w:id="807" w:author="user" w:date="2012-02-29T14:49:00Z">
              <w:r w:rsidRPr="00B961BC">
                <w:rPr>
                  <w:rFonts w:ascii="Calibri" w:hAnsi="Calibri" w:cs="Calibri"/>
                  <w:b/>
                  <w:bCs/>
                  <w:sz w:val="14"/>
                  <w:szCs w:val="14"/>
                </w:rPr>
                <w:t>SN</w:t>
              </w:r>
            </w:ins>
          </w:p>
          <w:p w:rsidR="002B6273" w:rsidRPr="00B961BC" w:rsidRDefault="002B6273" w:rsidP="0074335E">
            <w:pPr>
              <w:jc w:val="center"/>
              <w:rPr>
                <w:ins w:id="808" w:author="user" w:date="2012-02-29T14:49:00Z"/>
                <w:rFonts w:ascii="Calibri" w:hAnsi="Calibri" w:cs="Calibri"/>
                <w:b/>
                <w:bCs/>
                <w:sz w:val="14"/>
                <w:szCs w:val="14"/>
              </w:rPr>
            </w:pPr>
          </w:p>
        </w:tc>
        <w:tc>
          <w:tcPr>
            <w:tcW w:w="631" w:type="pct"/>
            <w:vMerge w:val="restart"/>
            <w:tcBorders>
              <w:top w:val="single" w:sz="4" w:space="0" w:color="auto"/>
              <w:left w:val="nil"/>
              <w:right w:val="single" w:sz="4" w:space="0" w:color="auto"/>
            </w:tcBorders>
            <w:shd w:val="clear" w:color="auto" w:fill="auto"/>
            <w:vAlign w:val="center"/>
          </w:tcPr>
          <w:p w:rsidR="002B6273" w:rsidRPr="00B961BC" w:rsidRDefault="002B6273" w:rsidP="0074335E">
            <w:pPr>
              <w:jc w:val="center"/>
              <w:rPr>
                <w:ins w:id="809" w:author="user" w:date="2012-02-29T14:49:00Z"/>
                <w:rFonts w:ascii="Calibri" w:hAnsi="Calibri" w:cs="Calibri"/>
                <w:b/>
                <w:bCs/>
                <w:sz w:val="14"/>
                <w:szCs w:val="14"/>
              </w:rPr>
            </w:pPr>
            <w:ins w:id="810" w:author="user" w:date="2012-02-29T14:49:00Z">
              <w:r w:rsidRPr="00B961BC">
                <w:rPr>
                  <w:rFonts w:ascii="Calibri" w:hAnsi="Calibri" w:cs="Calibri"/>
                  <w:b/>
                  <w:bCs/>
                  <w:sz w:val="14"/>
                  <w:szCs w:val="14"/>
                </w:rPr>
                <w:t>Date of Public Meeting</w:t>
              </w:r>
            </w:ins>
          </w:p>
          <w:p w:rsidR="002B6273" w:rsidRPr="00B961BC" w:rsidRDefault="002B6273" w:rsidP="0074335E">
            <w:pPr>
              <w:jc w:val="center"/>
              <w:rPr>
                <w:ins w:id="811" w:author="user" w:date="2012-02-29T14:49:00Z"/>
                <w:rFonts w:ascii="Calibri" w:hAnsi="Calibri" w:cs="Calibri"/>
                <w:b/>
                <w:bCs/>
                <w:sz w:val="14"/>
                <w:szCs w:val="14"/>
              </w:rPr>
            </w:pPr>
          </w:p>
        </w:tc>
        <w:tc>
          <w:tcPr>
            <w:tcW w:w="2505" w:type="pct"/>
            <w:gridSpan w:val="4"/>
            <w:tcBorders>
              <w:top w:val="single" w:sz="4" w:space="0" w:color="auto"/>
              <w:left w:val="nil"/>
              <w:bottom w:val="single" w:sz="4" w:space="0" w:color="auto"/>
              <w:right w:val="single" w:sz="4" w:space="0" w:color="auto"/>
            </w:tcBorders>
            <w:shd w:val="clear" w:color="auto" w:fill="auto"/>
            <w:noWrap/>
            <w:vAlign w:val="center"/>
          </w:tcPr>
          <w:p w:rsidR="002B6273" w:rsidRPr="00B961BC" w:rsidRDefault="002B6273" w:rsidP="0074335E">
            <w:pPr>
              <w:jc w:val="center"/>
              <w:rPr>
                <w:ins w:id="812" w:author="user" w:date="2012-02-29T14:49:00Z"/>
                <w:rFonts w:ascii="Calibri" w:hAnsi="Calibri" w:cs="Calibri"/>
                <w:b/>
                <w:bCs/>
                <w:sz w:val="14"/>
                <w:szCs w:val="14"/>
              </w:rPr>
            </w:pPr>
            <w:ins w:id="813" w:author="user" w:date="2012-02-29T14:49:00Z">
              <w:r w:rsidRPr="00B961BC">
                <w:rPr>
                  <w:rFonts w:ascii="Calibri" w:hAnsi="Calibri" w:cs="Calibri"/>
                  <w:b/>
                  <w:bCs/>
                  <w:sz w:val="14"/>
                  <w:szCs w:val="14"/>
                </w:rPr>
                <w:t>Location of public meeting</w:t>
              </w:r>
            </w:ins>
          </w:p>
        </w:tc>
        <w:tc>
          <w:tcPr>
            <w:tcW w:w="929" w:type="pct"/>
            <w:gridSpan w:val="3"/>
            <w:tcBorders>
              <w:top w:val="single" w:sz="4" w:space="0" w:color="auto"/>
              <w:left w:val="nil"/>
              <w:bottom w:val="single" w:sz="4" w:space="0" w:color="auto"/>
              <w:right w:val="single" w:sz="4" w:space="0" w:color="auto"/>
            </w:tcBorders>
            <w:shd w:val="clear" w:color="auto" w:fill="auto"/>
            <w:noWrap/>
            <w:vAlign w:val="center"/>
          </w:tcPr>
          <w:p w:rsidR="002B6273" w:rsidRPr="00B961BC" w:rsidRDefault="002B6273" w:rsidP="0074335E">
            <w:pPr>
              <w:jc w:val="center"/>
              <w:rPr>
                <w:ins w:id="814" w:author="user" w:date="2012-02-29T14:49:00Z"/>
                <w:rFonts w:ascii="Calibri" w:hAnsi="Calibri" w:cs="Calibri"/>
                <w:b/>
                <w:bCs/>
                <w:sz w:val="14"/>
                <w:szCs w:val="14"/>
              </w:rPr>
            </w:pPr>
            <w:ins w:id="815" w:author="user" w:date="2012-02-29T14:49:00Z">
              <w:r w:rsidRPr="00B961BC">
                <w:rPr>
                  <w:rFonts w:ascii="Calibri" w:hAnsi="Calibri" w:cs="Calibri"/>
                  <w:b/>
                  <w:bCs/>
                  <w:sz w:val="14"/>
                  <w:szCs w:val="14"/>
                </w:rPr>
                <w:t>No. of Participant</w:t>
              </w:r>
            </w:ins>
          </w:p>
        </w:tc>
        <w:tc>
          <w:tcPr>
            <w:tcW w:w="750" w:type="pct"/>
            <w:vMerge w:val="restart"/>
            <w:tcBorders>
              <w:top w:val="single" w:sz="4" w:space="0" w:color="auto"/>
              <w:left w:val="nil"/>
              <w:right w:val="single" w:sz="4" w:space="0" w:color="auto"/>
            </w:tcBorders>
            <w:shd w:val="clear" w:color="auto" w:fill="auto"/>
            <w:vAlign w:val="center"/>
          </w:tcPr>
          <w:p w:rsidR="002B6273" w:rsidRPr="00B961BC" w:rsidRDefault="002B6273" w:rsidP="0074335E">
            <w:pPr>
              <w:jc w:val="center"/>
              <w:rPr>
                <w:ins w:id="816" w:author="user" w:date="2012-02-29T14:49:00Z"/>
                <w:rFonts w:ascii="Calibri" w:hAnsi="Calibri" w:cs="Calibri"/>
                <w:b/>
                <w:bCs/>
                <w:sz w:val="14"/>
                <w:szCs w:val="14"/>
              </w:rPr>
            </w:pPr>
            <w:ins w:id="817" w:author="user" w:date="2012-02-29T14:49:00Z">
              <w:r w:rsidRPr="00B961BC">
                <w:rPr>
                  <w:rFonts w:ascii="Calibri" w:hAnsi="Calibri" w:cs="Calibri"/>
                  <w:b/>
                  <w:bCs/>
                  <w:sz w:val="14"/>
                  <w:szCs w:val="14"/>
                </w:rPr>
                <w:t>Name of caste/ethnic group</w:t>
              </w:r>
            </w:ins>
          </w:p>
          <w:p w:rsidR="002B6273" w:rsidRPr="00B961BC" w:rsidRDefault="002B6273" w:rsidP="0074335E">
            <w:pPr>
              <w:rPr>
                <w:ins w:id="818" w:author="user" w:date="2012-02-29T14:49:00Z"/>
                <w:rFonts w:ascii="Calibri" w:hAnsi="Calibri" w:cs="Calibri"/>
                <w:sz w:val="14"/>
                <w:szCs w:val="14"/>
              </w:rPr>
            </w:pPr>
            <w:ins w:id="819" w:author="user" w:date="2012-02-29T14:49:00Z">
              <w:r w:rsidRPr="00B961BC">
                <w:rPr>
                  <w:rFonts w:ascii="Calibri" w:hAnsi="Calibri" w:cs="Calibri"/>
                  <w:sz w:val="14"/>
                  <w:szCs w:val="14"/>
                </w:rPr>
                <w:t> </w:t>
              </w:r>
            </w:ins>
          </w:p>
        </w:tc>
      </w:tr>
      <w:tr w:rsidR="002B6273" w:rsidRPr="00145B40" w:rsidTr="0074335E">
        <w:trPr>
          <w:trHeight w:val="300"/>
          <w:ins w:id="820" w:author="user" w:date="2012-02-29T14:49:00Z"/>
        </w:trPr>
        <w:tc>
          <w:tcPr>
            <w:tcW w:w="184" w:type="pct"/>
            <w:vMerge/>
            <w:tcBorders>
              <w:left w:val="single" w:sz="4" w:space="0" w:color="auto"/>
              <w:bottom w:val="single" w:sz="4" w:space="0" w:color="auto"/>
              <w:right w:val="single" w:sz="4" w:space="0" w:color="auto"/>
            </w:tcBorders>
            <w:shd w:val="clear" w:color="auto" w:fill="auto"/>
            <w:noWrap/>
            <w:vAlign w:val="bottom"/>
          </w:tcPr>
          <w:p w:rsidR="002B6273" w:rsidRPr="00B961BC" w:rsidRDefault="002B6273" w:rsidP="0074335E">
            <w:pPr>
              <w:rPr>
                <w:ins w:id="821" w:author="user" w:date="2012-02-29T14:49:00Z"/>
                <w:rFonts w:ascii="Calibri" w:hAnsi="Calibri" w:cs="Calibri"/>
                <w:b/>
                <w:bCs/>
                <w:sz w:val="14"/>
                <w:szCs w:val="14"/>
              </w:rPr>
            </w:pPr>
          </w:p>
        </w:tc>
        <w:tc>
          <w:tcPr>
            <w:tcW w:w="631" w:type="pct"/>
            <w:vMerge/>
            <w:tcBorders>
              <w:left w:val="nil"/>
              <w:bottom w:val="single" w:sz="4" w:space="0" w:color="auto"/>
              <w:right w:val="single" w:sz="4" w:space="0" w:color="auto"/>
            </w:tcBorders>
            <w:shd w:val="clear" w:color="auto" w:fill="auto"/>
            <w:noWrap/>
            <w:vAlign w:val="bottom"/>
          </w:tcPr>
          <w:p w:rsidR="002B6273" w:rsidRPr="00B961BC" w:rsidRDefault="002B6273" w:rsidP="0074335E">
            <w:pPr>
              <w:rPr>
                <w:ins w:id="822" w:author="user" w:date="2012-02-29T14:49:00Z"/>
                <w:rFonts w:ascii="Calibri" w:hAnsi="Calibri" w:cs="Calibri"/>
                <w:b/>
                <w:bCs/>
                <w:sz w:val="14"/>
                <w:szCs w:val="14"/>
              </w:rPr>
            </w:pPr>
          </w:p>
        </w:tc>
        <w:tc>
          <w:tcPr>
            <w:tcW w:w="761" w:type="pct"/>
            <w:tcBorders>
              <w:top w:val="nil"/>
              <w:left w:val="nil"/>
              <w:bottom w:val="single" w:sz="4" w:space="0" w:color="auto"/>
              <w:right w:val="single" w:sz="4" w:space="0" w:color="auto"/>
            </w:tcBorders>
            <w:shd w:val="clear" w:color="auto" w:fill="auto"/>
            <w:noWrap/>
            <w:vAlign w:val="center"/>
          </w:tcPr>
          <w:p w:rsidR="002B6273" w:rsidRPr="00B961BC" w:rsidRDefault="002B6273" w:rsidP="0074335E">
            <w:pPr>
              <w:jc w:val="center"/>
              <w:rPr>
                <w:ins w:id="823" w:author="user" w:date="2012-02-29T14:49:00Z"/>
                <w:rFonts w:ascii="Calibri" w:hAnsi="Calibri" w:cs="Calibri"/>
                <w:b/>
                <w:bCs/>
                <w:sz w:val="14"/>
                <w:szCs w:val="14"/>
              </w:rPr>
            </w:pPr>
            <w:ins w:id="824" w:author="user" w:date="2012-02-29T14:49:00Z">
              <w:r w:rsidRPr="00B961BC">
                <w:rPr>
                  <w:rFonts w:ascii="Calibri" w:hAnsi="Calibri" w:cs="Calibri"/>
                  <w:b/>
                  <w:bCs/>
                  <w:sz w:val="14"/>
                  <w:szCs w:val="14"/>
                </w:rPr>
                <w:t>AP section</w:t>
              </w:r>
            </w:ins>
          </w:p>
        </w:tc>
        <w:tc>
          <w:tcPr>
            <w:tcW w:w="643" w:type="pct"/>
            <w:tcBorders>
              <w:top w:val="nil"/>
              <w:left w:val="nil"/>
              <w:bottom w:val="single" w:sz="4" w:space="0" w:color="auto"/>
              <w:right w:val="single" w:sz="4" w:space="0" w:color="auto"/>
            </w:tcBorders>
            <w:shd w:val="clear" w:color="auto" w:fill="auto"/>
            <w:noWrap/>
            <w:vAlign w:val="center"/>
          </w:tcPr>
          <w:p w:rsidR="002B6273" w:rsidRPr="00B961BC" w:rsidRDefault="002B6273" w:rsidP="0074335E">
            <w:pPr>
              <w:jc w:val="center"/>
              <w:rPr>
                <w:ins w:id="825" w:author="user" w:date="2012-02-29T14:49:00Z"/>
                <w:rFonts w:ascii="Calibri" w:hAnsi="Calibri" w:cs="Calibri"/>
                <w:b/>
                <w:bCs/>
                <w:sz w:val="14"/>
                <w:szCs w:val="14"/>
              </w:rPr>
            </w:pPr>
            <w:ins w:id="826" w:author="user" w:date="2012-02-29T14:49:00Z">
              <w:r w:rsidRPr="00B961BC">
                <w:rPr>
                  <w:rFonts w:ascii="Calibri" w:hAnsi="Calibri" w:cs="Calibri"/>
                  <w:b/>
                  <w:bCs/>
                  <w:sz w:val="14"/>
                  <w:szCs w:val="14"/>
                </w:rPr>
                <w:t>District</w:t>
              </w:r>
            </w:ins>
          </w:p>
        </w:tc>
        <w:tc>
          <w:tcPr>
            <w:tcW w:w="634" w:type="pct"/>
            <w:tcBorders>
              <w:top w:val="nil"/>
              <w:left w:val="nil"/>
              <w:bottom w:val="single" w:sz="4" w:space="0" w:color="auto"/>
              <w:right w:val="single" w:sz="4" w:space="0" w:color="auto"/>
            </w:tcBorders>
            <w:shd w:val="clear" w:color="auto" w:fill="auto"/>
            <w:noWrap/>
            <w:vAlign w:val="center"/>
          </w:tcPr>
          <w:p w:rsidR="002B6273" w:rsidRPr="00B961BC" w:rsidRDefault="002B6273" w:rsidP="0074335E">
            <w:pPr>
              <w:jc w:val="center"/>
              <w:rPr>
                <w:ins w:id="827" w:author="user" w:date="2012-02-29T14:49:00Z"/>
                <w:rFonts w:ascii="Calibri" w:hAnsi="Calibri" w:cs="Calibri"/>
                <w:b/>
                <w:bCs/>
                <w:sz w:val="14"/>
                <w:szCs w:val="14"/>
              </w:rPr>
            </w:pPr>
            <w:ins w:id="828" w:author="user" w:date="2012-02-29T14:49:00Z">
              <w:r w:rsidRPr="00B961BC">
                <w:rPr>
                  <w:rFonts w:ascii="Calibri" w:hAnsi="Calibri" w:cs="Calibri"/>
                  <w:b/>
                  <w:bCs/>
                  <w:sz w:val="14"/>
                  <w:szCs w:val="14"/>
                </w:rPr>
                <w:t>VDC/wards</w:t>
              </w:r>
            </w:ins>
          </w:p>
        </w:tc>
        <w:tc>
          <w:tcPr>
            <w:tcW w:w="467" w:type="pct"/>
            <w:tcBorders>
              <w:top w:val="nil"/>
              <w:left w:val="nil"/>
              <w:bottom w:val="single" w:sz="4" w:space="0" w:color="auto"/>
              <w:right w:val="single" w:sz="4" w:space="0" w:color="auto"/>
            </w:tcBorders>
            <w:shd w:val="clear" w:color="auto" w:fill="auto"/>
            <w:noWrap/>
            <w:vAlign w:val="center"/>
          </w:tcPr>
          <w:p w:rsidR="002B6273" w:rsidRPr="00B961BC" w:rsidRDefault="002B6273" w:rsidP="0074335E">
            <w:pPr>
              <w:jc w:val="center"/>
              <w:rPr>
                <w:ins w:id="829" w:author="user" w:date="2012-02-29T14:49:00Z"/>
                <w:rFonts w:ascii="Calibri" w:hAnsi="Calibri" w:cs="Calibri"/>
                <w:b/>
                <w:bCs/>
                <w:sz w:val="14"/>
                <w:szCs w:val="14"/>
              </w:rPr>
            </w:pPr>
            <w:ins w:id="830" w:author="user" w:date="2012-02-29T14:49:00Z">
              <w:r w:rsidRPr="00B961BC">
                <w:rPr>
                  <w:rFonts w:ascii="Calibri" w:hAnsi="Calibri" w:cs="Calibri"/>
                  <w:b/>
                  <w:bCs/>
                  <w:sz w:val="14"/>
                  <w:szCs w:val="14"/>
                </w:rPr>
                <w:t>Village/Tole</w:t>
              </w:r>
            </w:ins>
          </w:p>
        </w:tc>
        <w:tc>
          <w:tcPr>
            <w:tcW w:w="295" w:type="pct"/>
            <w:tcBorders>
              <w:top w:val="nil"/>
              <w:left w:val="nil"/>
              <w:bottom w:val="single" w:sz="4" w:space="0" w:color="auto"/>
              <w:right w:val="single" w:sz="4" w:space="0" w:color="auto"/>
            </w:tcBorders>
            <w:shd w:val="clear" w:color="auto" w:fill="auto"/>
            <w:noWrap/>
            <w:vAlign w:val="center"/>
          </w:tcPr>
          <w:p w:rsidR="002B6273" w:rsidRPr="00B961BC" w:rsidRDefault="002B6273" w:rsidP="0074335E">
            <w:pPr>
              <w:jc w:val="center"/>
              <w:rPr>
                <w:ins w:id="831" w:author="user" w:date="2012-02-29T14:49:00Z"/>
                <w:rFonts w:ascii="Calibri" w:hAnsi="Calibri" w:cs="Calibri"/>
                <w:b/>
                <w:bCs/>
                <w:sz w:val="14"/>
                <w:szCs w:val="14"/>
              </w:rPr>
            </w:pPr>
            <w:ins w:id="832" w:author="user" w:date="2012-02-29T14:49:00Z">
              <w:r w:rsidRPr="00B961BC">
                <w:rPr>
                  <w:rFonts w:ascii="Calibri" w:hAnsi="Calibri" w:cs="Calibri"/>
                  <w:b/>
                  <w:bCs/>
                  <w:sz w:val="14"/>
                  <w:szCs w:val="14"/>
                </w:rPr>
                <w:t>Total</w:t>
              </w:r>
            </w:ins>
          </w:p>
        </w:tc>
        <w:tc>
          <w:tcPr>
            <w:tcW w:w="295" w:type="pct"/>
            <w:tcBorders>
              <w:top w:val="nil"/>
              <w:left w:val="nil"/>
              <w:bottom w:val="single" w:sz="4" w:space="0" w:color="auto"/>
              <w:right w:val="single" w:sz="4" w:space="0" w:color="auto"/>
            </w:tcBorders>
            <w:shd w:val="clear" w:color="auto" w:fill="auto"/>
            <w:noWrap/>
            <w:vAlign w:val="center"/>
          </w:tcPr>
          <w:p w:rsidR="002B6273" w:rsidRPr="00B961BC" w:rsidRDefault="002B6273" w:rsidP="0074335E">
            <w:pPr>
              <w:jc w:val="center"/>
              <w:rPr>
                <w:ins w:id="833" w:author="user" w:date="2012-02-29T14:49:00Z"/>
                <w:rFonts w:ascii="Calibri" w:hAnsi="Calibri" w:cs="Calibri"/>
                <w:b/>
                <w:bCs/>
                <w:sz w:val="14"/>
                <w:szCs w:val="14"/>
              </w:rPr>
            </w:pPr>
            <w:ins w:id="834" w:author="user" w:date="2012-02-29T14:49:00Z">
              <w:r w:rsidRPr="00B961BC">
                <w:rPr>
                  <w:rFonts w:ascii="Calibri" w:hAnsi="Calibri" w:cs="Calibri"/>
                  <w:b/>
                  <w:bCs/>
                  <w:sz w:val="14"/>
                  <w:szCs w:val="14"/>
                </w:rPr>
                <w:t>Male</w:t>
              </w:r>
            </w:ins>
          </w:p>
        </w:tc>
        <w:tc>
          <w:tcPr>
            <w:tcW w:w="339" w:type="pct"/>
            <w:tcBorders>
              <w:top w:val="nil"/>
              <w:left w:val="nil"/>
              <w:bottom w:val="single" w:sz="4" w:space="0" w:color="auto"/>
              <w:right w:val="single" w:sz="4" w:space="0" w:color="auto"/>
            </w:tcBorders>
            <w:shd w:val="clear" w:color="auto" w:fill="auto"/>
            <w:noWrap/>
            <w:vAlign w:val="center"/>
          </w:tcPr>
          <w:p w:rsidR="002B6273" w:rsidRPr="00B961BC" w:rsidRDefault="002B6273" w:rsidP="0074335E">
            <w:pPr>
              <w:jc w:val="center"/>
              <w:rPr>
                <w:ins w:id="835" w:author="user" w:date="2012-02-29T14:49:00Z"/>
                <w:rFonts w:ascii="Calibri" w:hAnsi="Calibri" w:cs="Calibri"/>
                <w:b/>
                <w:bCs/>
                <w:sz w:val="14"/>
                <w:szCs w:val="14"/>
              </w:rPr>
            </w:pPr>
            <w:ins w:id="836" w:author="user" w:date="2012-02-29T14:49:00Z">
              <w:r w:rsidRPr="00B961BC">
                <w:rPr>
                  <w:rFonts w:ascii="Calibri" w:hAnsi="Calibri" w:cs="Calibri"/>
                  <w:b/>
                  <w:bCs/>
                  <w:sz w:val="14"/>
                  <w:szCs w:val="14"/>
                </w:rPr>
                <w:t>Female</w:t>
              </w:r>
            </w:ins>
          </w:p>
        </w:tc>
        <w:tc>
          <w:tcPr>
            <w:tcW w:w="750" w:type="pct"/>
            <w:vMerge/>
            <w:tcBorders>
              <w:left w:val="nil"/>
              <w:bottom w:val="single" w:sz="4" w:space="0" w:color="auto"/>
              <w:right w:val="single" w:sz="4" w:space="0" w:color="auto"/>
            </w:tcBorders>
            <w:shd w:val="clear" w:color="auto" w:fill="auto"/>
            <w:noWrap/>
            <w:vAlign w:val="bottom"/>
          </w:tcPr>
          <w:p w:rsidR="002B6273" w:rsidRPr="00B961BC" w:rsidRDefault="002B6273" w:rsidP="0074335E">
            <w:pPr>
              <w:rPr>
                <w:ins w:id="837" w:author="user" w:date="2012-02-29T14:49:00Z"/>
                <w:rFonts w:ascii="Calibri" w:hAnsi="Calibri" w:cs="Calibri"/>
                <w:sz w:val="14"/>
                <w:szCs w:val="14"/>
              </w:rPr>
            </w:pPr>
          </w:p>
        </w:tc>
      </w:tr>
      <w:tr w:rsidR="002B6273" w:rsidRPr="00145B40" w:rsidTr="0074335E">
        <w:trPr>
          <w:trHeight w:val="495"/>
          <w:ins w:id="838" w:author="user" w:date="2012-02-29T14:49:00Z"/>
        </w:trPr>
        <w:tc>
          <w:tcPr>
            <w:tcW w:w="184" w:type="pct"/>
            <w:tcBorders>
              <w:top w:val="nil"/>
              <w:left w:val="single" w:sz="4" w:space="0" w:color="auto"/>
              <w:bottom w:val="single" w:sz="4" w:space="0" w:color="auto"/>
              <w:right w:val="single" w:sz="4" w:space="0" w:color="auto"/>
            </w:tcBorders>
            <w:shd w:val="clear" w:color="auto" w:fill="auto"/>
            <w:noWrap/>
            <w:vAlign w:val="bottom"/>
          </w:tcPr>
          <w:p w:rsidR="002B6273" w:rsidRPr="00145B40" w:rsidRDefault="002B6273" w:rsidP="0074335E">
            <w:pPr>
              <w:jc w:val="center"/>
              <w:rPr>
                <w:ins w:id="839" w:author="user" w:date="2012-02-29T14:49:00Z"/>
                <w:rFonts w:ascii="Calibri" w:hAnsi="Calibri" w:cs="Calibri"/>
                <w:sz w:val="14"/>
                <w:szCs w:val="14"/>
              </w:rPr>
            </w:pPr>
            <w:ins w:id="840" w:author="user" w:date="2012-02-29T14:49:00Z">
              <w:r w:rsidRPr="00145B40">
                <w:rPr>
                  <w:rFonts w:ascii="Calibri" w:hAnsi="Calibri" w:cs="Calibri"/>
                  <w:sz w:val="14"/>
                  <w:szCs w:val="14"/>
                </w:rPr>
                <w:t>1</w:t>
              </w:r>
            </w:ins>
          </w:p>
        </w:tc>
        <w:tc>
          <w:tcPr>
            <w:tcW w:w="631"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right"/>
              <w:rPr>
                <w:ins w:id="841" w:author="user" w:date="2012-02-29T14:49:00Z"/>
                <w:rFonts w:ascii="Calibri" w:hAnsi="Calibri" w:cs="Calibri"/>
                <w:sz w:val="14"/>
                <w:szCs w:val="14"/>
              </w:rPr>
            </w:pPr>
            <w:smartTag w:uri="urn:schemas-microsoft-com:office:smarttags" w:element="date">
              <w:smartTagPr>
                <w:attr w:name="Month" w:val="12"/>
                <w:attr w:name="Day" w:val="25"/>
                <w:attr w:name="Year" w:val="2067"/>
              </w:smartTagPr>
              <w:ins w:id="842" w:author="user" w:date="2012-02-29T14:49:00Z">
                <w:r w:rsidRPr="00145B40">
                  <w:rPr>
                    <w:rFonts w:ascii="Calibri" w:hAnsi="Calibri" w:cs="Calibri"/>
                    <w:sz w:val="14"/>
                    <w:szCs w:val="14"/>
                  </w:rPr>
                  <w:t>12/25/2067</w:t>
                </w:r>
              </w:ins>
            </w:smartTag>
          </w:p>
        </w:tc>
        <w:tc>
          <w:tcPr>
            <w:tcW w:w="761"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rPr>
                <w:ins w:id="843" w:author="user" w:date="2012-02-29T14:49:00Z"/>
                <w:rFonts w:ascii="Calibri" w:hAnsi="Calibri" w:cs="Calibri"/>
                <w:sz w:val="14"/>
                <w:szCs w:val="14"/>
              </w:rPr>
            </w:pPr>
            <w:ins w:id="844" w:author="user" w:date="2012-02-29T14:49:00Z">
              <w:r w:rsidRPr="00145B40">
                <w:rPr>
                  <w:rFonts w:ascii="Calibri" w:hAnsi="Calibri" w:cs="Calibri"/>
                  <w:sz w:val="14"/>
                  <w:szCs w:val="14"/>
                </w:rPr>
                <w:t>AP-18 to AP-18B/0</w:t>
              </w:r>
            </w:ins>
          </w:p>
        </w:tc>
        <w:tc>
          <w:tcPr>
            <w:tcW w:w="643"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rPr>
                <w:ins w:id="845" w:author="user" w:date="2012-02-29T14:49:00Z"/>
                <w:rFonts w:ascii="Calibri" w:hAnsi="Calibri" w:cs="Calibri"/>
                <w:sz w:val="14"/>
                <w:szCs w:val="14"/>
              </w:rPr>
            </w:pPr>
            <w:ins w:id="846" w:author="user" w:date="2012-02-29T14:49:00Z">
              <w:r w:rsidRPr="00145B40">
                <w:rPr>
                  <w:rFonts w:ascii="Calibri" w:hAnsi="Calibri" w:cs="Calibri"/>
                  <w:sz w:val="14"/>
                  <w:szCs w:val="14"/>
                </w:rPr>
                <w:t xml:space="preserve">Chitwan </w:t>
              </w:r>
            </w:ins>
          </w:p>
        </w:tc>
        <w:tc>
          <w:tcPr>
            <w:tcW w:w="634"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rPr>
                <w:ins w:id="847" w:author="user" w:date="2012-02-29T14:49:00Z"/>
                <w:rFonts w:ascii="Calibri" w:hAnsi="Calibri" w:cs="Calibri"/>
                <w:sz w:val="14"/>
                <w:szCs w:val="14"/>
              </w:rPr>
            </w:pPr>
            <w:ins w:id="848" w:author="user" w:date="2012-02-29T14:49:00Z">
              <w:r w:rsidRPr="00145B40">
                <w:rPr>
                  <w:rFonts w:ascii="Calibri" w:hAnsi="Calibri" w:cs="Calibri"/>
                  <w:sz w:val="14"/>
                  <w:szCs w:val="14"/>
                </w:rPr>
                <w:t>Jutpani VDC-3</w:t>
              </w:r>
            </w:ins>
          </w:p>
        </w:tc>
        <w:tc>
          <w:tcPr>
            <w:tcW w:w="467"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rPr>
                <w:ins w:id="849" w:author="user" w:date="2012-02-29T14:49:00Z"/>
                <w:rFonts w:ascii="Calibri" w:hAnsi="Calibri" w:cs="Calibri"/>
                <w:sz w:val="14"/>
                <w:szCs w:val="14"/>
              </w:rPr>
            </w:pPr>
            <w:ins w:id="850" w:author="user" w:date="2012-02-29T14:49:00Z">
              <w:r w:rsidRPr="00145B40">
                <w:rPr>
                  <w:rFonts w:ascii="Calibri" w:hAnsi="Calibri" w:cs="Calibri"/>
                  <w:sz w:val="14"/>
                  <w:szCs w:val="14"/>
                </w:rPr>
                <w:t>Jutpani Bazaar</w:t>
              </w:r>
            </w:ins>
          </w:p>
        </w:tc>
        <w:tc>
          <w:tcPr>
            <w:tcW w:w="295"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right"/>
              <w:rPr>
                <w:ins w:id="851" w:author="user" w:date="2012-02-29T14:49:00Z"/>
                <w:rFonts w:ascii="Calibri" w:hAnsi="Calibri" w:cs="Calibri"/>
                <w:sz w:val="14"/>
                <w:szCs w:val="14"/>
              </w:rPr>
            </w:pPr>
            <w:ins w:id="852" w:author="user" w:date="2012-02-29T14:49:00Z">
              <w:r w:rsidRPr="00145B40">
                <w:rPr>
                  <w:rFonts w:ascii="Calibri" w:hAnsi="Calibri" w:cs="Calibri"/>
                  <w:sz w:val="14"/>
                  <w:szCs w:val="14"/>
                </w:rPr>
                <w:t>27</w:t>
              </w:r>
            </w:ins>
          </w:p>
        </w:tc>
        <w:tc>
          <w:tcPr>
            <w:tcW w:w="295"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right"/>
              <w:rPr>
                <w:ins w:id="853" w:author="user" w:date="2012-02-29T14:49:00Z"/>
                <w:rFonts w:ascii="Calibri" w:hAnsi="Calibri" w:cs="Calibri"/>
                <w:sz w:val="14"/>
                <w:szCs w:val="14"/>
              </w:rPr>
            </w:pPr>
            <w:ins w:id="854" w:author="user" w:date="2012-02-29T14:49:00Z">
              <w:r w:rsidRPr="00145B40">
                <w:rPr>
                  <w:rFonts w:ascii="Calibri" w:hAnsi="Calibri" w:cs="Calibri"/>
                  <w:sz w:val="14"/>
                  <w:szCs w:val="14"/>
                </w:rPr>
                <w:t>22</w:t>
              </w:r>
            </w:ins>
          </w:p>
        </w:tc>
        <w:tc>
          <w:tcPr>
            <w:tcW w:w="339"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right"/>
              <w:rPr>
                <w:ins w:id="855" w:author="user" w:date="2012-02-29T14:49:00Z"/>
                <w:rFonts w:ascii="Calibri" w:hAnsi="Calibri" w:cs="Calibri"/>
                <w:sz w:val="14"/>
                <w:szCs w:val="14"/>
              </w:rPr>
            </w:pPr>
            <w:ins w:id="856" w:author="user" w:date="2012-02-29T14:49:00Z">
              <w:r w:rsidRPr="00145B40">
                <w:rPr>
                  <w:rFonts w:ascii="Calibri" w:hAnsi="Calibri" w:cs="Calibri"/>
                  <w:sz w:val="14"/>
                  <w:szCs w:val="14"/>
                </w:rPr>
                <w:t>5</w:t>
              </w:r>
            </w:ins>
          </w:p>
        </w:tc>
        <w:tc>
          <w:tcPr>
            <w:tcW w:w="750" w:type="pct"/>
            <w:tcBorders>
              <w:top w:val="nil"/>
              <w:left w:val="nil"/>
              <w:bottom w:val="single" w:sz="4" w:space="0" w:color="auto"/>
              <w:right w:val="single" w:sz="4" w:space="0" w:color="auto"/>
            </w:tcBorders>
            <w:shd w:val="clear" w:color="auto" w:fill="auto"/>
            <w:vAlign w:val="bottom"/>
          </w:tcPr>
          <w:p w:rsidR="002B6273" w:rsidRPr="00145B40" w:rsidRDefault="002B6273" w:rsidP="0074335E">
            <w:pPr>
              <w:rPr>
                <w:ins w:id="857" w:author="user" w:date="2012-02-29T14:49:00Z"/>
                <w:rFonts w:ascii="Calibri" w:hAnsi="Calibri" w:cs="Calibri"/>
                <w:sz w:val="14"/>
                <w:szCs w:val="14"/>
              </w:rPr>
            </w:pPr>
            <w:ins w:id="858" w:author="user" w:date="2012-02-29T14:49:00Z">
              <w:r w:rsidRPr="00145B40">
                <w:rPr>
                  <w:rFonts w:ascii="Calibri" w:hAnsi="Calibri" w:cs="Calibri"/>
                  <w:sz w:val="14"/>
                  <w:szCs w:val="14"/>
                </w:rPr>
                <w:t>Magar, Brahmin/ Chhetri, Tamang/ Dalit, Newar</w:t>
              </w:r>
            </w:ins>
          </w:p>
        </w:tc>
      </w:tr>
      <w:tr w:rsidR="002B6273" w:rsidRPr="00145B40" w:rsidTr="0074335E">
        <w:trPr>
          <w:trHeight w:val="495"/>
          <w:ins w:id="859" w:author="user" w:date="2012-02-29T14:49:00Z"/>
        </w:trPr>
        <w:tc>
          <w:tcPr>
            <w:tcW w:w="184" w:type="pct"/>
            <w:tcBorders>
              <w:top w:val="nil"/>
              <w:left w:val="single" w:sz="4" w:space="0" w:color="auto"/>
              <w:bottom w:val="single" w:sz="4" w:space="0" w:color="auto"/>
              <w:right w:val="single" w:sz="4" w:space="0" w:color="auto"/>
            </w:tcBorders>
            <w:shd w:val="clear" w:color="auto" w:fill="auto"/>
            <w:noWrap/>
            <w:vAlign w:val="bottom"/>
          </w:tcPr>
          <w:p w:rsidR="002B6273" w:rsidRPr="00145B40" w:rsidRDefault="002B6273" w:rsidP="0074335E">
            <w:pPr>
              <w:jc w:val="center"/>
              <w:rPr>
                <w:ins w:id="860" w:author="user" w:date="2012-02-29T14:49:00Z"/>
                <w:rFonts w:ascii="Calibri" w:hAnsi="Calibri" w:cs="Calibri"/>
                <w:sz w:val="14"/>
                <w:szCs w:val="14"/>
              </w:rPr>
            </w:pPr>
            <w:ins w:id="861" w:author="user" w:date="2012-02-29T14:49:00Z">
              <w:r w:rsidRPr="00145B40">
                <w:rPr>
                  <w:rFonts w:ascii="Calibri" w:hAnsi="Calibri" w:cs="Calibri"/>
                  <w:sz w:val="14"/>
                  <w:szCs w:val="14"/>
                </w:rPr>
                <w:t>2</w:t>
              </w:r>
            </w:ins>
          </w:p>
        </w:tc>
        <w:tc>
          <w:tcPr>
            <w:tcW w:w="631"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right"/>
              <w:rPr>
                <w:ins w:id="862" w:author="user" w:date="2012-02-29T14:49:00Z"/>
                <w:rFonts w:ascii="Calibri" w:hAnsi="Calibri" w:cs="Calibri"/>
                <w:sz w:val="14"/>
                <w:szCs w:val="14"/>
              </w:rPr>
            </w:pPr>
            <w:smartTag w:uri="urn:schemas-microsoft-com:office:smarttags" w:element="date">
              <w:smartTagPr>
                <w:attr w:name="Month" w:val="12"/>
                <w:attr w:name="Day" w:val="25"/>
                <w:attr w:name="Year" w:val="2067"/>
              </w:smartTagPr>
              <w:ins w:id="863" w:author="user" w:date="2012-02-29T14:49:00Z">
                <w:r w:rsidRPr="00145B40">
                  <w:rPr>
                    <w:rFonts w:ascii="Calibri" w:hAnsi="Calibri" w:cs="Calibri"/>
                    <w:sz w:val="14"/>
                    <w:szCs w:val="14"/>
                  </w:rPr>
                  <w:t>12/25/2067</w:t>
                </w:r>
              </w:ins>
            </w:smartTag>
          </w:p>
        </w:tc>
        <w:tc>
          <w:tcPr>
            <w:tcW w:w="761"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rPr>
                <w:ins w:id="864" w:author="user" w:date="2012-02-29T14:49:00Z"/>
                <w:rFonts w:ascii="Calibri" w:hAnsi="Calibri" w:cs="Calibri"/>
                <w:sz w:val="14"/>
                <w:szCs w:val="14"/>
              </w:rPr>
            </w:pPr>
            <w:ins w:id="865" w:author="user" w:date="2012-02-29T14:49:00Z">
              <w:r w:rsidRPr="00145B40">
                <w:rPr>
                  <w:rFonts w:ascii="Calibri" w:hAnsi="Calibri" w:cs="Calibri"/>
                  <w:sz w:val="14"/>
                  <w:szCs w:val="14"/>
                </w:rPr>
                <w:t>Substation area</w:t>
              </w:r>
            </w:ins>
          </w:p>
        </w:tc>
        <w:tc>
          <w:tcPr>
            <w:tcW w:w="643"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rPr>
                <w:ins w:id="866" w:author="user" w:date="2012-02-29T14:49:00Z"/>
                <w:rFonts w:ascii="Calibri" w:hAnsi="Calibri" w:cs="Calibri"/>
                <w:sz w:val="14"/>
                <w:szCs w:val="14"/>
              </w:rPr>
            </w:pPr>
            <w:ins w:id="867" w:author="user" w:date="2012-02-29T14:49:00Z">
              <w:r w:rsidRPr="00145B40">
                <w:rPr>
                  <w:rFonts w:ascii="Calibri" w:hAnsi="Calibri" w:cs="Calibri"/>
                  <w:sz w:val="14"/>
                  <w:szCs w:val="14"/>
                </w:rPr>
                <w:t xml:space="preserve">Chitwan </w:t>
              </w:r>
            </w:ins>
          </w:p>
        </w:tc>
        <w:tc>
          <w:tcPr>
            <w:tcW w:w="634" w:type="pct"/>
            <w:tcBorders>
              <w:top w:val="nil"/>
              <w:left w:val="nil"/>
              <w:bottom w:val="single" w:sz="4" w:space="0" w:color="auto"/>
              <w:right w:val="single" w:sz="4" w:space="0" w:color="auto"/>
            </w:tcBorders>
            <w:shd w:val="clear" w:color="auto" w:fill="auto"/>
            <w:vAlign w:val="bottom"/>
          </w:tcPr>
          <w:p w:rsidR="002B6273" w:rsidRPr="00145B40" w:rsidRDefault="002B6273" w:rsidP="0074335E">
            <w:pPr>
              <w:rPr>
                <w:ins w:id="868" w:author="user" w:date="2012-02-29T14:49:00Z"/>
                <w:rFonts w:ascii="Calibri" w:hAnsi="Calibri" w:cs="Calibri"/>
                <w:sz w:val="14"/>
                <w:szCs w:val="14"/>
              </w:rPr>
            </w:pPr>
            <w:ins w:id="869" w:author="user" w:date="2012-02-29T14:49:00Z">
              <w:r w:rsidRPr="00145B40">
                <w:rPr>
                  <w:rFonts w:ascii="Calibri" w:hAnsi="Calibri" w:cs="Calibri"/>
                  <w:sz w:val="14"/>
                  <w:szCs w:val="14"/>
                </w:rPr>
                <w:t>Bharatpur Municipality-11</w:t>
              </w:r>
            </w:ins>
          </w:p>
        </w:tc>
        <w:tc>
          <w:tcPr>
            <w:tcW w:w="467"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rPr>
                <w:ins w:id="870" w:author="user" w:date="2012-02-29T14:49:00Z"/>
                <w:rFonts w:ascii="Calibri" w:hAnsi="Calibri" w:cs="Calibri"/>
                <w:sz w:val="14"/>
                <w:szCs w:val="14"/>
              </w:rPr>
            </w:pPr>
            <w:ins w:id="871" w:author="user" w:date="2012-02-29T14:49:00Z">
              <w:r w:rsidRPr="00145B40">
                <w:rPr>
                  <w:rFonts w:ascii="Calibri" w:hAnsi="Calibri" w:cs="Calibri"/>
                  <w:sz w:val="14"/>
                  <w:szCs w:val="14"/>
                </w:rPr>
                <w:t xml:space="preserve">Kailash Tole </w:t>
              </w:r>
            </w:ins>
          </w:p>
        </w:tc>
        <w:tc>
          <w:tcPr>
            <w:tcW w:w="295"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right"/>
              <w:rPr>
                <w:ins w:id="872" w:author="user" w:date="2012-02-29T14:49:00Z"/>
                <w:rFonts w:ascii="Calibri" w:hAnsi="Calibri" w:cs="Calibri"/>
                <w:sz w:val="14"/>
                <w:szCs w:val="14"/>
              </w:rPr>
            </w:pPr>
            <w:ins w:id="873" w:author="user" w:date="2012-02-29T14:49:00Z">
              <w:r w:rsidRPr="00145B40">
                <w:rPr>
                  <w:rFonts w:ascii="Calibri" w:hAnsi="Calibri" w:cs="Calibri"/>
                  <w:sz w:val="14"/>
                  <w:szCs w:val="14"/>
                </w:rPr>
                <w:t>9</w:t>
              </w:r>
            </w:ins>
          </w:p>
        </w:tc>
        <w:tc>
          <w:tcPr>
            <w:tcW w:w="295"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right"/>
              <w:rPr>
                <w:ins w:id="874" w:author="user" w:date="2012-02-29T14:49:00Z"/>
                <w:rFonts w:ascii="Calibri" w:hAnsi="Calibri" w:cs="Calibri"/>
                <w:sz w:val="14"/>
                <w:szCs w:val="14"/>
              </w:rPr>
            </w:pPr>
            <w:ins w:id="875" w:author="user" w:date="2012-02-29T14:49:00Z">
              <w:r w:rsidRPr="00145B40">
                <w:rPr>
                  <w:rFonts w:ascii="Calibri" w:hAnsi="Calibri" w:cs="Calibri"/>
                  <w:sz w:val="14"/>
                  <w:szCs w:val="14"/>
                </w:rPr>
                <w:t>8</w:t>
              </w:r>
            </w:ins>
          </w:p>
        </w:tc>
        <w:tc>
          <w:tcPr>
            <w:tcW w:w="339"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right"/>
              <w:rPr>
                <w:ins w:id="876" w:author="user" w:date="2012-02-29T14:49:00Z"/>
                <w:rFonts w:ascii="Calibri" w:hAnsi="Calibri" w:cs="Calibri"/>
                <w:sz w:val="14"/>
                <w:szCs w:val="14"/>
              </w:rPr>
            </w:pPr>
            <w:ins w:id="877" w:author="user" w:date="2012-02-29T14:49:00Z">
              <w:r w:rsidRPr="00145B40">
                <w:rPr>
                  <w:rFonts w:ascii="Calibri" w:hAnsi="Calibri" w:cs="Calibri"/>
                  <w:sz w:val="14"/>
                  <w:szCs w:val="14"/>
                </w:rPr>
                <w:t>1</w:t>
              </w:r>
            </w:ins>
          </w:p>
        </w:tc>
        <w:tc>
          <w:tcPr>
            <w:tcW w:w="750" w:type="pct"/>
            <w:tcBorders>
              <w:top w:val="nil"/>
              <w:left w:val="nil"/>
              <w:bottom w:val="single" w:sz="4" w:space="0" w:color="auto"/>
              <w:right w:val="single" w:sz="4" w:space="0" w:color="auto"/>
            </w:tcBorders>
            <w:shd w:val="clear" w:color="auto" w:fill="auto"/>
            <w:vAlign w:val="bottom"/>
          </w:tcPr>
          <w:p w:rsidR="002B6273" w:rsidRPr="00145B40" w:rsidRDefault="002B6273" w:rsidP="0074335E">
            <w:pPr>
              <w:rPr>
                <w:ins w:id="878" w:author="user" w:date="2012-02-29T14:49:00Z"/>
                <w:rFonts w:ascii="Calibri" w:hAnsi="Calibri" w:cs="Calibri"/>
                <w:sz w:val="14"/>
                <w:szCs w:val="14"/>
              </w:rPr>
            </w:pPr>
            <w:ins w:id="879" w:author="user" w:date="2012-02-29T14:49:00Z">
              <w:r w:rsidRPr="00145B40">
                <w:rPr>
                  <w:rFonts w:ascii="Calibri" w:hAnsi="Calibri" w:cs="Calibri"/>
                  <w:sz w:val="14"/>
                  <w:szCs w:val="14"/>
                </w:rPr>
                <w:t>Brahmin/ Chhetri, Newar</w:t>
              </w:r>
            </w:ins>
          </w:p>
        </w:tc>
      </w:tr>
      <w:tr w:rsidR="002B6273" w:rsidRPr="00145B40" w:rsidTr="0074335E">
        <w:trPr>
          <w:trHeight w:val="300"/>
          <w:ins w:id="880" w:author="user" w:date="2012-02-29T14:49:00Z"/>
        </w:trPr>
        <w:tc>
          <w:tcPr>
            <w:tcW w:w="184" w:type="pct"/>
            <w:tcBorders>
              <w:top w:val="nil"/>
              <w:left w:val="single" w:sz="4" w:space="0" w:color="auto"/>
              <w:bottom w:val="single" w:sz="4" w:space="0" w:color="auto"/>
              <w:right w:val="single" w:sz="4" w:space="0" w:color="auto"/>
            </w:tcBorders>
            <w:shd w:val="clear" w:color="auto" w:fill="auto"/>
            <w:noWrap/>
            <w:vAlign w:val="bottom"/>
          </w:tcPr>
          <w:p w:rsidR="002B6273" w:rsidRPr="00145B40" w:rsidRDefault="002B6273" w:rsidP="0074335E">
            <w:pPr>
              <w:jc w:val="center"/>
              <w:rPr>
                <w:ins w:id="881" w:author="user" w:date="2012-02-29T14:49:00Z"/>
                <w:rFonts w:ascii="Calibri" w:hAnsi="Calibri" w:cs="Calibri"/>
                <w:sz w:val="14"/>
                <w:szCs w:val="14"/>
              </w:rPr>
            </w:pPr>
            <w:ins w:id="882" w:author="user" w:date="2012-02-29T14:49:00Z">
              <w:r w:rsidRPr="00145B40">
                <w:rPr>
                  <w:rFonts w:ascii="Calibri" w:hAnsi="Calibri" w:cs="Calibri"/>
                  <w:sz w:val="14"/>
                  <w:szCs w:val="14"/>
                </w:rPr>
                <w:t>3</w:t>
              </w:r>
            </w:ins>
          </w:p>
        </w:tc>
        <w:tc>
          <w:tcPr>
            <w:tcW w:w="631"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right"/>
              <w:rPr>
                <w:ins w:id="883" w:author="user" w:date="2012-02-29T14:49:00Z"/>
                <w:rFonts w:ascii="Calibri" w:hAnsi="Calibri" w:cs="Calibri"/>
                <w:sz w:val="14"/>
                <w:szCs w:val="14"/>
              </w:rPr>
            </w:pPr>
            <w:smartTag w:uri="urn:schemas-microsoft-com:office:smarttags" w:element="date">
              <w:smartTagPr>
                <w:attr w:name="Month" w:val="12"/>
                <w:attr w:name="Day" w:val="26"/>
                <w:attr w:name="Year" w:val="2067"/>
              </w:smartTagPr>
              <w:ins w:id="884" w:author="user" w:date="2012-02-29T14:49:00Z">
                <w:r w:rsidRPr="00145B40">
                  <w:rPr>
                    <w:rFonts w:ascii="Calibri" w:hAnsi="Calibri" w:cs="Calibri"/>
                    <w:sz w:val="14"/>
                    <w:szCs w:val="14"/>
                  </w:rPr>
                  <w:t>12/26/2067</w:t>
                </w:r>
              </w:ins>
            </w:smartTag>
          </w:p>
        </w:tc>
        <w:tc>
          <w:tcPr>
            <w:tcW w:w="761"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rPr>
                <w:ins w:id="885" w:author="user" w:date="2012-02-29T14:49:00Z"/>
                <w:rFonts w:ascii="Calibri" w:hAnsi="Calibri" w:cs="Calibri"/>
                <w:sz w:val="14"/>
                <w:szCs w:val="14"/>
              </w:rPr>
            </w:pPr>
            <w:ins w:id="886" w:author="user" w:date="2012-02-29T14:49:00Z">
              <w:r w:rsidRPr="00145B40">
                <w:rPr>
                  <w:rFonts w:ascii="Calibri" w:hAnsi="Calibri" w:cs="Calibri"/>
                  <w:sz w:val="14"/>
                  <w:szCs w:val="14"/>
                </w:rPr>
                <w:t>AP-18D/0 to AP 18/E</w:t>
              </w:r>
            </w:ins>
          </w:p>
        </w:tc>
        <w:tc>
          <w:tcPr>
            <w:tcW w:w="643"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rPr>
                <w:ins w:id="887" w:author="user" w:date="2012-02-29T14:49:00Z"/>
                <w:rFonts w:ascii="Calibri" w:hAnsi="Calibri" w:cs="Calibri"/>
                <w:sz w:val="14"/>
                <w:szCs w:val="14"/>
              </w:rPr>
            </w:pPr>
            <w:ins w:id="888" w:author="user" w:date="2012-02-29T14:49:00Z">
              <w:r w:rsidRPr="00145B40">
                <w:rPr>
                  <w:rFonts w:ascii="Calibri" w:hAnsi="Calibri" w:cs="Calibri"/>
                  <w:sz w:val="14"/>
                  <w:szCs w:val="14"/>
                </w:rPr>
                <w:t xml:space="preserve">Chitwan </w:t>
              </w:r>
            </w:ins>
          </w:p>
        </w:tc>
        <w:tc>
          <w:tcPr>
            <w:tcW w:w="634"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rPr>
                <w:ins w:id="889" w:author="user" w:date="2012-02-29T14:49:00Z"/>
                <w:rFonts w:ascii="Calibri" w:hAnsi="Calibri" w:cs="Calibri"/>
                <w:sz w:val="14"/>
                <w:szCs w:val="14"/>
              </w:rPr>
            </w:pPr>
            <w:ins w:id="890" w:author="user" w:date="2012-02-29T14:49:00Z">
              <w:r w:rsidRPr="00145B40">
                <w:rPr>
                  <w:rFonts w:ascii="Calibri" w:hAnsi="Calibri" w:cs="Calibri"/>
                  <w:sz w:val="14"/>
                  <w:szCs w:val="14"/>
                </w:rPr>
                <w:t>Saktikhor VDC-9</w:t>
              </w:r>
            </w:ins>
          </w:p>
        </w:tc>
        <w:tc>
          <w:tcPr>
            <w:tcW w:w="467"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rPr>
                <w:ins w:id="891" w:author="user" w:date="2012-02-29T14:49:00Z"/>
                <w:rFonts w:ascii="Calibri" w:hAnsi="Calibri" w:cs="Calibri"/>
                <w:sz w:val="14"/>
                <w:szCs w:val="14"/>
              </w:rPr>
            </w:pPr>
            <w:ins w:id="892" w:author="user" w:date="2012-02-29T14:49:00Z">
              <w:r w:rsidRPr="00145B40">
                <w:rPr>
                  <w:rFonts w:ascii="Calibri" w:hAnsi="Calibri" w:cs="Calibri"/>
                  <w:sz w:val="14"/>
                  <w:szCs w:val="14"/>
                </w:rPr>
                <w:t xml:space="preserve">Majhuwa Tole </w:t>
              </w:r>
            </w:ins>
          </w:p>
        </w:tc>
        <w:tc>
          <w:tcPr>
            <w:tcW w:w="295"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right"/>
              <w:rPr>
                <w:ins w:id="893" w:author="user" w:date="2012-02-29T14:49:00Z"/>
                <w:rFonts w:ascii="Calibri" w:hAnsi="Calibri" w:cs="Calibri"/>
                <w:sz w:val="14"/>
                <w:szCs w:val="14"/>
              </w:rPr>
            </w:pPr>
            <w:ins w:id="894" w:author="user" w:date="2012-02-29T14:49:00Z">
              <w:r w:rsidRPr="00145B40">
                <w:rPr>
                  <w:rFonts w:ascii="Calibri" w:hAnsi="Calibri" w:cs="Calibri"/>
                  <w:sz w:val="14"/>
                  <w:szCs w:val="14"/>
                </w:rPr>
                <w:t>11</w:t>
              </w:r>
            </w:ins>
          </w:p>
        </w:tc>
        <w:tc>
          <w:tcPr>
            <w:tcW w:w="295"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right"/>
              <w:rPr>
                <w:ins w:id="895" w:author="user" w:date="2012-02-29T14:49:00Z"/>
                <w:rFonts w:ascii="Calibri" w:hAnsi="Calibri" w:cs="Calibri"/>
                <w:sz w:val="14"/>
                <w:szCs w:val="14"/>
              </w:rPr>
            </w:pPr>
            <w:ins w:id="896" w:author="user" w:date="2012-02-29T14:49:00Z">
              <w:r w:rsidRPr="00145B40">
                <w:rPr>
                  <w:rFonts w:ascii="Calibri" w:hAnsi="Calibri" w:cs="Calibri"/>
                  <w:sz w:val="14"/>
                  <w:szCs w:val="14"/>
                </w:rPr>
                <w:t>5</w:t>
              </w:r>
            </w:ins>
          </w:p>
        </w:tc>
        <w:tc>
          <w:tcPr>
            <w:tcW w:w="339"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right"/>
              <w:rPr>
                <w:ins w:id="897" w:author="user" w:date="2012-02-29T14:49:00Z"/>
                <w:rFonts w:ascii="Calibri" w:hAnsi="Calibri" w:cs="Calibri"/>
                <w:sz w:val="14"/>
                <w:szCs w:val="14"/>
              </w:rPr>
            </w:pPr>
            <w:ins w:id="898" w:author="user" w:date="2012-02-29T14:49:00Z">
              <w:r w:rsidRPr="00145B40">
                <w:rPr>
                  <w:rFonts w:ascii="Calibri" w:hAnsi="Calibri" w:cs="Calibri"/>
                  <w:sz w:val="14"/>
                  <w:szCs w:val="14"/>
                </w:rPr>
                <w:t>6</w:t>
              </w:r>
            </w:ins>
          </w:p>
        </w:tc>
        <w:tc>
          <w:tcPr>
            <w:tcW w:w="750" w:type="pct"/>
            <w:tcBorders>
              <w:top w:val="nil"/>
              <w:left w:val="nil"/>
              <w:bottom w:val="single" w:sz="4" w:space="0" w:color="auto"/>
              <w:right w:val="single" w:sz="4" w:space="0" w:color="auto"/>
            </w:tcBorders>
            <w:shd w:val="clear" w:color="auto" w:fill="auto"/>
            <w:vAlign w:val="bottom"/>
          </w:tcPr>
          <w:p w:rsidR="002B6273" w:rsidRPr="00145B40" w:rsidRDefault="002B6273" w:rsidP="0074335E">
            <w:pPr>
              <w:rPr>
                <w:ins w:id="899" w:author="user" w:date="2012-02-29T14:49:00Z"/>
                <w:rFonts w:ascii="Calibri" w:hAnsi="Calibri" w:cs="Calibri"/>
                <w:sz w:val="14"/>
                <w:szCs w:val="14"/>
              </w:rPr>
            </w:pPr>
            <w:ins w:id="900" w:author="user" w:date="2012-02-29T14:49:00Z">
              <w:r w:rsidRPr="00145B40">
                <w:rPr>
                  <w:rFonts w:ascii="Calibri" w:hAnsi="Calibri" w:cs="Calibri"/>
                  <w:sz w:val="14"/>
                  <w:szCs w:val="14"/>
                </w:rPr>
                <w:t xml:space="preserve">Tamang, Magar, Dalit </w:t>
              </w:r>
            </w:ins>
          </w:p>
        </w:tc>
      </w:tr>
      <w:tr w:rsidR="002B6273" w:rsidRPr="00145B40" w:rsidTr="0074335E">
        <w:trPr>
          <w:trHeight w:val="465"/>
          <w:ins w:id="901" w:author="user" w:date="2012-02-29T14:49:00Z"/>
        </w:trPr>
        <w:tc>
          <w:tcPr>
            <w:tcW w:w="184" w:type="pct"/>
            <w:tcBorders>
              <w:top w:val="nil"/>
              <w:left w:val="single" w:sz="4" w:space="0" w:color="auto"/>
              <w:bottom w:val="single" w:sz="4" w:space="0" w:color="auto"/>
              <w:right w:val="single" w:sz="4" w:space="0" w:color="auto"/>
            </w:tcBorders>
            <w:shd w:val="clear" w:color="auto" w:fill="auto"/>
            <w:noWrap/>
            <w:vAlign w:val="bottom"/>
          </w:tcPr>
          <w:p w:rsidR="002B6273" w:rsidRPr="00145B40" w:rsidRDefault="002B6273" w:rsidP="0074335E">
            <w:pPr>
              <w:jc w:val="center"/>
              <w:rPr>
                <w:ins w:id="902" w:author="user" w:date="2012-02-29T14:49:00Z"/>
                <w:rFonts w:ascii="Calibri" w:hAnsi="Calibri" w:cs="Calibri"/>
                <w:sz w:val="14"/>
                <w:szCs w:val="14"/>
              </w:rPr>
            </w:pPr>
            <w:ins w:id="903" w:author="user" w:date="2012-02-29T14:49:00Z">
              <w:r w:rsidRPr="00145B40">
                <w:rPr>
                  <w:rFonts w:ascii="Calibri" w:hAnsi="Calibri" w:cs="Calibri"/>
                  <w:sz w:val="14"/>
                  <w:szCs w:val="14"/>
                </w:rPr>
                <w:t>4</w:t>
              </w:r>
            </w:ins>
          </w:p>
        </w:tc>
        <w:tc>
          <w:tcPr>
            <w:tcW w:w="631"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right"/>
              <w:rPr>
                <w:ins w:id="904" w:author="user" w:date="2012-02-29T14:49:00Z"/>
                <w:rFonts w:ascii="Calibri" w:hAnsi="Calibri" w:cs="Calibri"/>
                <w:sz w:val="14"/>
                <w:szCs w:val="14"/>
              </w:rPr>
            </w:pPr>
            <w:smartTag w:uri="urn:schemas-microsoft-com:office:smarttags" w:element="date">
              <w:smartTagPr>
                <w:attr w:name="Month" w:val="12"/>
                <w:attr w:name="Day" w:val="23"/>
                <w:attr w:name="Year" w:val="2067"/>
              </w:smartTagPr>
              <w:ins w:id="905" w:author="user" w:date="2012-02-29T14:49:00Z">
                <w:r w:rsidRPr="00145B40">
                  <w:rPr>
                    <w:rFonts w:ascii="Calibri" w:hAnsi="Calibri" w:cs="Calibri"/>
                    <w:sz w:val="14"/>
                    <w:szCs w:val="14"/>
                  </w:rPr>
                  <w:t>12/23/2067</w:t>
                </w:r>
              </w:ins>
            </w:smartTag>
          </w:p>
        </w:tc>
        <w:tc>
          <w:tcPr>
            <w:tcW w:w="761"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rPr>
                <w:ins w:id="906" w:author="user" w:date="2012-02-29T14:49:00Z"/>
                <w:rFonts w:ascii="Calibri" w:hAnsi="Calibri" w:cs="Calibri"/>
                <w:sz w:val="14"/>
                <w:szCs w:val="14"/>
              </w:rPr>
            </w:pPr>
            <w:ins w:id="907" w:author="user" w:date="2012-02-29T14:49:00Z">
              <w:r w:rsidRPr="00145B40">
                <w:rPr>
                  <w:rFonts w:ascii="Calibri" w:hAnsi="Calibri" w:cs="Calibri"/>
                  <w:sz w:val="14"/>
                  <w:szCs w:val="14"/>
                </w:rPr>
                <w:t>AP-15/1 to AP-15/2</w:t>
              </w:r>
            </w:ins>
          </w:p>
        </w:tc>
        <w:tc>
          <w:tcPr>
            <w:tcW w:w="643"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rPr>
                <w:ins w:id="908" w:author="user" w:date="2012-02-29T14:49:00Z"/>
                <w:rFonts w:ascii="Calibri" w:hAnsi="Calibri" w:cs="Calibri"/>
                <w:sz w:val="14"/>
                <w:szCs w:val="14"/>
              </w:rPr>
            </w:pPr>
            <w:ins w:id="909" w:author="user" w:date="2012-02-29T14:49:00Z">
              <w:r w:rsidRPr="00145B40">
                <w:rPr>
                  <w:rFonts w:ascii="Calibri" w:hAnsi="Calibri" w:cs="Calibri"/>
                  <w:sz w:val="14"/>
                  <w:szCs w:val="14"/>
                </w:rPr>
                <w:t xml:space="preserve">Chitwan </w:t>
              </w:r>
            </w:ins>
          </w:p>
        </w:tc>
        <w:tc>
          <w:tcPr>
            <w:tcW w:w="634" w:type="pct"/>
            <w:tcBorders>
              <w:top w:val="nil"/>
              <w:left w:val="nil"/>
              <w:bottom w:val="single" w:sz="4" w:space="0" w:color="auto"/>
              <w:right w:val="single" w:sz="4" w:space="0" w:color="auto"/>
            </w:tcBorders>
            <w:shd w:val="clear" w:color="auto" w:fill="auto"/>
            <w:vAlign w:val="bottom"/>
          </w:tcPr>
          <w:p w:rsidR="002B6273" w:rsidRPr="00145B40" w:rsidRDefault="002B6273" w:rsidP="0074335E">
            <w:pPr>
              <w:rPr>
                <w:ins w:id="910" w:author="user" w:date="2012-02-29T14:49:00Z"/>
                <w:rFonts w:ascii="Calibri" w:hAnsi="Calibri" w:cs="Calibri"/>
                <w:sz w:val="14"/>
                <w:szCs w:val="14"/>
              </w:rPr>
            </w:pPr>
            <w:ins w:id="911" w:author="user" w:date="2012-02-29T14:49:00Z">
              <w:r w:rsidRPr="00145B40">
                <w:rPr>
                  <w:rFonts w:ascii="Calibri" w:hAnsi="Calibri" w:cs="Calibri"/>
                  <w:sz w:val="14"/>
                  <w:szCs w:val="14"/>
                </w:rPr>
                <w:t>Birendranagar VDC-1</w:t>
              </w:r>
            </w:ins>
          </w:p>
        </w:tc>
        <w:tc>
          <w:tcPr>
            <w:tcW w:w="467" w:type="pct"/>
            <w:tcBorders>
              <w:top w:val="nil"/>
              <w:left w:val="nil"/>
              <w:bottom w:val="single" w:sz="4" w:space="0" w:color="auto"/>
              <w:right w:val="single" w:sz="4" w:space="0" w:color="auto"/>
            </w:tcBorders>
            <w:shd w:val="clear" w:color="auto" w:fill="auto"/>
            <w:vAlign w:val="bottom"/>
          </w:tcPr>
          <w:p w:rsidR="002B6273" w:rsidRPr="00145B40" w:rsidRDefault="002B6273" w:rsidP="0074335E">
            <w:pPr>
              <w:rPr>
                <w:ins w:id="912" w:author="user" w:date="2012-02-29T14:49:00Z"/>
                <w:rFonts w:ascii="Calibri" w:hAnsi="Calibri" w:cs="Calibri"/>
                <w:sz w:val="14"/>
                <w:szCs w:val="14"/>
              </w:rPr>
            </w:pPr>
            <w:ins w:id="913" w:author="user" w:date="2012-02-29T14:49:00Z">
              <w:r w:rsidRPr="00145B40">
                <w:rPr>
                  <w:rFonts w:ascii="Calibri" w:hAnsi="Calibri" w:cs="Calibri"/>
                  <w:sz w:val="14"/>
                  <w:szCs w:val="14"/>
                </w:rPr>
                <w:t xml:space="preserve">Six Group, Gharedi Tole </w:t>
              </w:r>
            </w:ins>
          </w:p>
        </w:tc>
        <w:tc>
          <w:tcPr>
            <w:tcW w:w="295"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right"/>
              <w:rPr>
                <w:ins w:id="914" w:author="user" w:date="2012-02-29T14:49:00Z"/>
                <w:rFonts w:ascii="Calibri" w:hAnsi="Calibri" w:cs="Calibri"/>
                <w:sz w:val="14"/>
                <w:szCs w:val="14"/>
              </w:rPr>
            </w:pPr>
            <w:ins w:id="915" w:author="user" w:date="2012-02-29T14:49:00Z">
              <w:r w:rsidRPr="00145B40">
                <w:rPr>
                  <w:rFonts w:ascii="Calibri" w:hAnsi="Calibri" w:cs="Calibri"/>
                  <w:sz w:val="14"/>
                  <w:szCs w:val="14"/>
                </w:rPr>
                <w:t>18</w:t>
              </w:r>
            </w:ins>
          </w:p>
        </w:tc>
        <w:tc>
          <w:tcPr>
            <w:tcW w:w="295"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right"/>
              <w:rPr>
                <w:ins w:id="916" w:author="user" w:date="2012-02-29T14:49:00Z"/>
                <w:rFonts w:ascii="Calibri" w:hAnsi="Calibri" w:cs="Calibri"/>
                <w:sz w:val="14"/>
                <w:szCs w:val="14"/>
              </w:rPr>
            </w:pPr>
            <w:ins w:id="917" w:author="user" w:date="2012-02-29T14:49:00Z">
              <w:r w:rsidRPr="00145B40">
                <w:rPr>
                  <w:rFonts w:ascii="Calibri" w:hAnsi="Calibri" w:cs="Calibri"/>
                  <w:sz w:val="14"/>
                  <w:szCs w:val="14"/>
                </w:rPr>
                <w:t>10</w:t>
              </w:r>
            </w:ins>
          </w:p>
        </w:tc>
        <w:tc>
          <w:tcPr>
            <w:tcW w:w="339"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right"/>
              <w:rPr>
                <w:ins w:id="918" w:author="user" w:date="2012-02-29T14:49:00Z"/>
                <w:rFonts w:ascii="Calibri" w:hAnsi="Calibri" w:cs="Calibri"/>
                <w:sz w:val="14"/>
                <w:szCs w:val="14"/>
              </w:rPr>
            </w:pPr>
            <w:ins w:id="919" w:author="user" w:date="2012-02-29T14:49:00Z">
              <w:r w:rsidRPr="00145B40">
                <w:rPr>
                  <w:rFonts w:ascii="Calibri" w:hAnsi="Calibri" w:cs="Calibri"/>
                  <w:sz w:val="14"/>
                  <w:szCs w:val="14"/>
                </w:rPr>
                <w:t>8</w:t>
              </w:r>
            </w:ins>
          </w:p>
        </w:tc>
        <w:tc>
          <w:tcPr>
            <w:tcW w:w="750" w:type="pct"/>
            <w:tcBorders>
              <w:top w:val="nil"/>
              <w:left w:val="nil"/>
              <w:bottom w:val="single" w:sz="4" w:space="0" w:color="auto"/>
              <w:right w:val="single" w:sz="4" w:space="0" w:color="auto"/>
            </w:tcBorders>
            <w:shd w:val="clear" w:color="auto" w:fill="auto"/>
            <w:vAlign w:val="bottom"/>
          </w:tcPr>
          <w:p w:rsidR="002B6273" w:rsidRPr="00145B40" w:rsidRDefault="002B6273" w:rsidP="0074335E">
            <w:pPr>
              <w:rPr>
                <w:ins w:id="920" w:author="user" w:date="2012-02-29T14:49:00Z"/>
                <w:rFonts w:ascii="Calibri" w:hAnsi="Calibri" w:cs="Calibri"/>
                <w:sz w:val="14"/>
                <w:szCs w:val="14"/>
              </w:rPr>
            </w:pPr>
            <w:ins w:id="921" w:author="user" w:date="2012-02-29T14:49:00Z">
              <w:r w:rsidRPr="00145B40">
                <w:rPr>
                  <w:rFonts w:ascii="Calibri" w:hAnsi="Calibri" w:cs="Calibri"/>
                  <w:sz w:val="14"/>
                  <w:szCs w:val="14"/>
                </w:rPr>
                <w:t xml:space="preserve">Tamang, Dalit </w:t>
              </w:r>
            </w:ins>
          </w:p>
        </w:tc>
      </w:tr>
      <w:tr w:rsidR="002B6273" w:rsidRPr="00145B40" w:rsidTr="0074335E">
        <w:trPr>
          <w:trHeight w:val="300"/>
          <w:ins w:id="922" w:author="user" w:date="2012-02-29T14:49:00Z"/>
        </w:trPr>
        <w:tc>
          <w:tcPr>
            <w:tcW w:w="184" w:type="pct"/>
            <w:tcBorders>
              <w:top w:val="nil"/>
              <w:left w:val="single" w:sz="4" w:space="0" w:color="auto"/>
              <w:bottom w:val="single" w:sz="4" w:space="0" w:color="auto"/>
              <w:right w:val="single" w:sz="4" w:space="0" w:color="auto"/>
            </w:tcBorders>
            <w:shd w:val="clear" w:color="auto" w:fill="auto"/>
            <w:noWrap/>
            <w:vAlign w:val="bottom"/>
          </w:tcPr>
          <w:p w:rsidR="002B6273" w:rsidRPr="00145B40" w:rsidRDefault="002B6273" w:rsidP="0074335E">
            <w:pPr>
              <w:jc w:val="center"/>
              <w:rPr>
                <w:ins w:id="923" w:author="user" w:date="2012-02-29T14:49:00Z"/>
                <w:rFonts w:ascii="Calibri" w:hAnsi="Calibri" w:cs="Calibri"/>
                <w:sz w:val="14"/>
                <w:szCs w:val="14"/>
              </w:rPr>
            </w:pPr>
            <w:ins w:id="924" w:author="user" w:date="2012-02-29T14:49:00Z">
              <w:r w:rsidRPr="00145B40">
                <w:rPr>
                  <w:rFonts w:ascii="Calibri" w:hAnsi="Calibri" w:cs="Calibri"/>
                  <w:sz w:val="14"/>
                  <w:szCs w:val="14"/>
                </w:rPr>
                <w:t>5</w:t>
              </w:r>
            </w:ins>
          </w:p>
        </w:tc>
        <w:tc>
          <w:tcPr>
            <w:tcW w:w="631"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right"/>
              <w:rPr>
                <w:ins w:id="925" w:author="user" w:date="2012-02-29T14:49:00Z"/>
                <w:rFonts w:ascii="Calibri" w:hAnsi="Calibri" w:cs="Calibri"/>
                <w:sz w:val="14"/>
                <w:szCs w:val="14"/>
              </w:rPr>
            </w:pPr>
            <w:smartTag w:uri="urn:schemas-microsoft-com:office:smarttags" w:element="date">
              <w:smartTagPr>
                <w:attr w:name="Month" w:val="12"/>
                <w:attr w:name="Day" w:val="24"/>
                <w:attr w:name="Year" w:val="2067"/>
              </w:smartTagPr>
              <w:ins w:id="926" w:author="user" w:date="2012-02-29T14:49:00Z">
                <w:r w:rsidRPr="00145B40">
                  <w:rPr>
                    <w:rFonts w:ascii="Calibri" w:hAnsi="Calibri" w:cs="Calibri"/>
                    <w:sz w:val="14"/>
                    <w:szCs w:val="14"/>
                  </w:rPr>
                  <w:t>12/24/2067</w:t>
                </w:r>
              </w:ins>
            </w:smartTag>
          </w:p>
        </w:tc>
        <w:tc>
          <w:tcPr>
            <w:tcW w:w="761"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rPr>
                <w:ins w:id="927" w:author="user" w:date="2012-02-29T14:49:00Z"/>
                <w:rFonts w:ascii="Calibri" w:hAnsi="Calibri" w:cs="Calibri"/>
                <w:sz w:val="14"/>
                <w:szCs w:val="14"/>
              </w:rPr>
            </w:pPr>
            <w:ins w:id="928" w:author="user" w:date="2012-02-29T14:49:00Z">
              <w:r w:rsidRPr="00145B40">
                <w:rPr>
                  <w:rFonts w:ascii="Calibri" w:hAnsi="Calibri" w:cs="Calibri"/>
                  <w:sz w:val="14"/>
                  <w:szCs w:val="14"/>
                </w:rPr>
                <w:t>AP-17/10 to AP18/0</w:t>
              </w:r>
            </w:ins>
          </w:p>
        </w:tc>
        <w:tc>
          <w:tcPr>
            <w:tcW w:w="643"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rPr>
                <w:ins w:id="929" w:author="user" w:date="2012-02-29T14:49:00Z"/>
                <w:rFonts w:ascii="Calibri" w:hAnsi="Calibri" w:cs="Calibri"/>
                <w:sz w:val="14"/>
                <w:szCs w:val="14"/>
              </w:rPr>
            </w:pPr>
            <w:ins w:id="930" w:author="user" w:date="2012-02-29T14:49:00Z">
              <w:r w:rsidRPr="00145B40">
                <w:rPr>
                  <w:rFonts w:ascii="Calibri" w:hAnsi="Calibri" w:cs="Calibri"/>
                  <w:sz w:val="14"/>
                  <w:szCs w:val="14"/>
                </w:rPr>
                <w:t xml:space="preserve">Chitwan </w:t>
              </w:r>
            </w:ins>
          </w:p>
        </w:tc>
        <w:tc>
          <w:tcPr>
            <w:tcW w:w="634"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rPr>
                <w:ins w:id="931" w:author="user" w:date="2012-02-29T14:49:00Z"/>
                <w:rFonts w:ascii="Calibri" w:hAnsi="Calibri" w:cs="Calibri"/>
                <w:sz w:val="14"/>
                <w:szCs w:val="14"/>
              </w:rPr>
            </w:pPr>
            <w:ins w:id="932" w:author="user" w:date="2012-02-29T14:49:00Z">
              <w:r w:rsidRPr="00145B40">
                <w:rPr>
                  <w:rFonts w:ascii="Calibri" w:hAnsi="Calibri" w:cs="Calibri"/>
                  <w:sz w:val="14"/>
                  <w:szCs w:val="14"/>
                </w:rPr>
                <w:t>Chainpur VDC-9</w:t>
              </w:r>
            </w:ins>
          </w:p>
        </w:tc>
        <w:tc>
          <w:tcPr>
            <w:tcW w:w="467"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rPr>
                <w:ins w:id="933" w:author="user" w:date="2012-02-29T14:49:00Z"/>
                <w:rFonts w:ascii="Calibri" w:hAnsi="Calibri" w:cs="Calibri"/>
                <w:sz w:val="14"/>
                <w:szCs w:val="14"/>
              </w:rPr>
            </w:pPr>
            <w:ins w:id="934" w:author="user" w:date="2012-02-29T14:49:00Z">
              <w:r w:rsidRPr="00145B40">
                <w:rPr>
                  <w:rFonts w:ascii="Calibri" w:hAnsi="Calibri" w:cs="Calibri"/>
                  <w:sz w:val="14"/>
                  <w:szCs w:val="14"/>
                </w:rPr>
                <w:t>Gaindahal</w:t>
              </w:r>
            </w:ins>
          </w:p>
        </w:tc>
        <w:tc>
          <w:tcPr>
            <w:tcW w:w="295"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right"/>
              <w:rPr>
                <w:ins w:id="935" w:author="user" w:date="2012-02-29T14:49:00Z"/>
                <w:rFonts w:ascii="Calibri" w:hAnsi="Calibri" w:cs="Calibri"/>
                <w:sz w:val="14"/>
                <w:szCs w:val="14"/>
              </w:rPr>
            </w:pPr>
            <w:ins w:id="936" w:author="user" w:date="2012-02-29T14:49:00Z">
              <w:r w:rsidRPr="00145B40">
                <w:rPr>
                  <w:rFonts w:ascii="Calibri" w:hAnsi="Calibri" w:cs="Calibri"/>
                  <w:sz w:val="14"/>
                  <w:szCs w:val="14"/>
                </w:rPr>
                <w:t>22</w:t>
              </w:r>
            </w:ins>
          </w:p>
        </w:tc>
        <w:tc>
          <w:tcPr>
            <w:tcW w:w="295"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right"/>
              <w:rPr>
                <w:ins w:id="937" w:author="user" w:date="2012-02-29T14:49:00Z"/>
                <w:rFonts w:ascii="Calibri" w:hAnsi="Calibri" w:cs="Calibri"/>
                <w:sz w:val="14"/>
                <w:szCs w:val="14"/>
              </w:rPr>
            </w:pPr>
            <w:ins w:id="938" w:author="user" w:date="2012-02-29T14:49:00Z">
              <w:r w:rsidRPr="00145B40">
                <w:rPr>
                  <w:rFonts w:ascii="Calibri" w:hAnsi="Calibri" w:cs="Calibri"/>
                  <w:sz w:val="14"/>
                  <w:szCs w:val="14"/>
                </w:rPr>
                <w:t>12</w:t>
              </w:r>
            </w:ins>
          </w:p>
        </w:tc>
        <w:tc>
          <w:tcPr>
            <w:tcW w:w="339"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right"/>
              <w:rPr>
                <w:ins w:id="939" w:author="user" w:date="2012-02-29T14:49:00Z"/>
                <w:rFonts w:ascii="Calibri" w:hAnsi="Calibri" w:cs="Calibri"/>
                <w:sz w:val="14"/>
                <w:szCs w:val="14"/>
              </w:rPr>
            </w:pPr>
            <w:ins w:id="940" w:author="user" w:date="2012-02-29T14:49:00Z">
              <w:r w:rsidRPr="00145B40">
                <w:rPr>
                  <w:rFonts w:ascii="Calibri" w:hAnsi="Calibri" w:cs="Calibri"/>
                  <w:sz w:val="14"/>
                  <w:szCs w:val="14"/>
                </w:rPr>
                <w:t>10</w:t>
              </w:r>
            </w:ins>
          </w:p>
        </w:tc>
        <w:tc>
          <w:tcPr>
            <w:tcW w:w="750"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rPr>
                <w:ins w:id="941" w:author="user" w:date="2012-02-29T14:49:00Z"/>
                <w:rFonts w:ascii="Calibri" w:hAnsi="Calibri" w:cs="Calibri"/>
                <w:sz w:val="14"/>
                <w:szCs w:val="14"/>
              </w:rPr>
            </w:pPr>
            <w:ins w:id="942" w:author="user" w:date="2012-02-29T14:49:00Z">
              <w:r w:rsidRPr="00145B40">
                <w:rPr>
                  <w:rFonts w:ascii="Calibri" w:hAnsi="Calibri" w:cs="Calibri"/>
                  <w:sz w:val="14"/>
                  <w:szCs w:val="14"/>
                </w:rPr>
                <w:t>Gurung, Tamang, Dalit, Newar</w:t>
              </w:r>
            </w:ins>
          </w:p>
        </w:tc>
      </w:tr>
      <w:tr w:rsidR="002B6273" w:rsidRPr="00145B40" w:rsidTr="0074335E">
        <w:trPr>
          <w:trHeight w:val="495"/>
          <w:ins w:id="943" w:author="user" w:date="2012-02-29T14:49:00Z"/>
        </w:trPr>
        <w:tc>
          <w:tcPr>
            <w:tcW w:w="184" w:type="pct"/>
            <w:tcBorders>
              <w:top w:val="nil"/>
              <w:left w:val="single" w:sz="4" w:space="0" w:color="auto"/>
              <w:bottom w:val="single" w:sz="4" w:space="0" w:color="auto"/>
              <w:right w:val="single" w:sz="4" w:space="0" w:color="auto"/>
            </w:tcBorders>
            <w:shd w:val="clear" w:color="auto" w:fill="auto"/>
            <w:noWrap/>
            <w:vAlign w:val="bottom"/>
          </w:tcPr>
          <w:p w:rsidR="002B6273" w:rsidRPr="00145B40" w:rsidRDefault="002B6273" w:rsidP="0074335E">
            <w:pPr>
              <w:jc w:val="center"/>
              <w:rPr>
                <w:ins w:id="944" w:author="user" w:date="2012-02-29T14:49:00Z"/>
                <w:rFonts w:ascii="Calibri" w:hAnsi="Calibri" w:cs="Calibri"/>
                <w:sz w:val="14"/>
                <w:szCs w:val="14"/>
              </w:rPr>
            </w:pPr>
            <w:ins w:id="945" w:author="user" w:date="2012-02-29T14:49:00Z">
              <w:r w:rsidRPr="00145B40">
                <w:rPr>
                  <w:rFonts w:ascii="Calibri" w:hAnsi="Calibri" w:cs="Calibri"/>
                  <w:sz w:val="14"/>
                  <w:szCs w:val="14"/>
                </w:rPr>
                <w:t>6</w:t>
              </w:r>
            </w:ins>
          </w:p>
        </w:tc>
        <w:tc>
          <w:tcPr>
            <w:tcW w:w="631"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right"/>
              <w:rPr>
                <w:ins w:id="946" w:author="user" w:date="2012-02-29T14:49:00Z"/>
                <w:rFonts w:ascii="Calibri" w:hAnsi="Calibri" w:cs="Calibri"/>
                <w:sz w:val="14"/>
                <w:szCs w:val="14"/>
              </w:rPr>
            </w:pPr>
            <w:smartTag w:uri="urn:schemas-microsoft-com:office:smarttags" w:element="date">
              <w:smartTagPr>
                <w:attr w:name="Month" w:val="12"/>
                <w:attr w:name="Day" w:val="21"/>
                <w:attr w:name="Year" w:val="2067"/>
              </w:smartTagPr>
              <w:ins w:id="947" w:author="user" w:date="2012-02-29T14:49:00Z">
                <w:r w:rsidRPr="00145B40">
                  <w:rPr>
                    <w:rFonts w:ascii="Calibri" w:hAnsi="Calibri" w:cs="Calibri"/>
                    <w:sz w:val="14"/>
                    <w:szCs w:val="14"/>
                  </w:rPr>
                  <w:t>12/21/2067</w:t>
                </w:r>
              </w:ins>
            </w:smartTag>
          </w:p>
        </w:tc>
        <w:tc>
          <w:tcPr>
            <w:tcW w:w="761"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rPr>
                <w:ins w:id="948" w:author="user" w:date="2012-02-29T14:49:00Z"/>
                <w:rFonts w:ascii="Calibri" w:hAnsi="Calibri" w:cs="Calibri"/>
                <w:sz w:val="14"/>
                <w:szCs w:val="14"/>
              </w:rPr>
            </w:pPr>
            <w:ins w:id="949" w:author="user" w:date="2012-02-29T14:49:00Z">
              <w:r w:rsidRPr="00145B40">
                <w:rPr>
                  <w:rFonts w:ascii="Calibri" w:hAnsi="Calibri" w:cs="Calibri"/>
                  <w:sz w:val="14"/>
                  <w:szCs w:val="14"/>
                </w:rPr>
                <w:t>AP-9/2 to AP-10/0</w:t>
              </w:r>
            </w:ins>
          </w:p>
        </w:tc>
        <w:tc>
          <w:tcPr>
            <w:tcW w:w="643"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rPr>
                <w:ins w:id="950" w:author="user" w:date="2012-02-29T14:49:00Z"/>
                <w:rFonts w:ascii="Calibri" w:hAnsi="Calibri" w:cs="Calibri"/>
                <w:sz w:val="14"/>
                <w:szCs w:val="14"/>
              </w:rPr>
            </w:pPr>
            <w:ins w:id="951" w:author="user" w:date="2012-02-29T14:49:00Z">
              <w:r w:rsidRPr="00145B40">
                <w:rPr>
                  <w:rFonts w:ascii="Calibri" w:hAnsi="Calibri" w:cs="Calibri"/>
                  <w:sz w:val="14"/>
                  <w:szCs w:val="14"/>
                </w:rPr>
                <w:t>Makwanpur</w:t>
              </w:r>
            </w:ins>
          </w:p>
        </w:tc>
        <w:tc>
          <w:tcPr>
            <w:tcW w:w="634"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rPr>
                <w:ins w:id="952" w:author="user" w:date="2012-02-29T14:49:00Z"/>
                <w:rFonts w:ascii="Calibri" w:hAnsi="Calibri" w:cs="Calibri"/>
                <w:sz w:val="14"/>
                <w:szCs w:val="14"/>
              </w:rPr>
            </w:pPr>
            <w:ins w:id="953" w:author="user" w:date="2012-02-29T14:49:00Z">
              <w:r w:rsidRPr="00145B40">
                <w:rPr>
                  <w:rFonts w:ascii="Calibri" w:hAnsi="Calibri" w:cs="Calibri"/>
                  <w:sz w:val="14"/>
                  <w:szCs w:val="14"/>
                </w:rPr>
                <w:t>Manahari VDC-3</w:t>
              </w:r>
            </w:ins>
          </w:p>
        </w:tc>
        <w:tc>
          <w:tcPr>
            <w:tcW w:w="467" w:type="pct"/>
            <w:tcBorders>
              <w:top w:val="nil"/>
              <w:left w:val="nil"/>
              <w:bottom w:val="single" w:sz="4" w:space="0" w:color="auto"/>
              <w:right w:val="single" w:sz="4" w:space="0" w:color="auto"/>
            </w:tcBorders>
            <w:shd w:val="clear" w:color="auto" w:fill="auto"/>
            <w:vAlign w:val="bottom"/>
          </w:tcPr>
          <w:p w:rsidR="002B6273" w:rsidRPr="00145B40" w:rsidRDefault="002B6273" w:rsidP="0074335E">
            <w:pPr>
              <w:rPr>
                <w:ins w:id="954" w:author="user" w:date="2012-02-29T14:49:00Z"/>
                <w:rFonts w:ascii="Calibri" w:hAnsi="Calibri" w:cs="Calibri"/>
                <w:sz w:val="14"/>
                <w:szCs w:val="14"/>
              </w:rPr>
            </w:pPr>
            <w:ins w:id="955" w:author="user" w:date="2012-02-29T14:49:00Z">
              <w:r w:rsidRPr="00145B40">
                <w:rPr>
                  <w:rFonts w:ascii="Calibri" w:hAnsi="Calibri" w:cs="Calibri"/>
                  <w:sz w:val="14"/>
                  <w:szCs w:val="14"/>
                </w:rPr>
                <w:t>Chainpur road, Penche</w:t>
              </w:r>
            </w:ins>
          </w:p>
        </w:tc>
        <w:tc>
          <w:tcPr>
            <w:tcW w:w="295"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right"/>
              <w:rPr>
                <w:ins w:id="956" w:author="user" w:date="2012-02-29T14:49:00Z"/>
                <w:rFonts w:ascii="Calibri" w:hAnsi="Calibri" w:cs="Calibri"/>
                <w:sz w:val="14"/>
                <w:szCs w:val="14"/>
              </w:rPr>
            </w:pPr>
            <w:ins w:id="957" w:author="user" w:date="2012-02-29T14:49:00Z">
              <w:r w:rsidRPr="00145B40">
                <w:rPr>
                  <w:rFonts w:ascii="Calibri" w:hAnsi="Calibri" w:cs="Calibri"/>
                  <w:sz w:val="14"/>
                  <w:szCs w:val="14"/>
                </w:rPr>
                <w:t>23</w:t>
              </w:r>
            </w:ins>
          </w:p>
        </w:tc>
        <w:tc>
          <w:tcPr>
            <w:tcW w:w="295"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right"/>
              <w:rPr>
                <w:ins w:id="958" w:author="user" w:date="2012-02-29T14:49:00Z"/>
                <w:rFonts w:ascii="Calibri" w:hAnsi="Calibri" w:cs="Calibri"/>
                <w:sz w:val="14"/>
                <w:szCs w:val="14"/>
              </w:rPr>
            </w:pPr>
            <w:ins w:id="959" w:author="user" w:date="2012-02-29T14:49:00Z">
              <w:r w:rsidRPr="00145B40">
                <w:rPr>
                  <w:rFonts w:ascii="Calibri" w:hAnsi="Calibri" w:cs="Calibri"/>
                  <w:sz w:val="14"/>
                  <w:szCs w:val="14"/>
                </w:rPr>
                <w:t>12</w:t>
              </w:r>
            </w:ins>
          </w:p>
        </w:tc>
        <w:tc>
          <w:tcPr>
            <w:tcW w:w="339"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right"/>
              <w:rPr>
                <w:ins w:id="960" w:author="user" w:date="2012-02-29T14:49:00Z"/>
                <w:rFonts w:ascii="Calibri" w:hAnsi="Calibri" w:cs="Calibri"/>
                <w:sz w:val="14"/>
                <w:szCs w:val="14"/>
              </w:rPr>
            </w:pPr>
            <w:ins w:id="961" w:author="user" w:date="2012-02-29T14:49:00Z">
              <w:r w:rsidRPr="00145B40">
                <w:rPr>
                  <w:rFonts w:ascii="Calibri" w:hAnsi="Calibri" w:cs="Calibri"/>
                  <w:sz w:val="14"/>
                  <w:szCs w:val="14"/>
                </w:rPr>
                <w:t>11</w:t>
              </w:r>
            </w:ins>
          </w:p>
        </w:tc>
        <w:tc>
          <w:tcPr>
            <w:tcW w:w="750" w:type="pct"/>
            <w:tcBorders>
              <w:top w:val="nil"/>
              <w:left w:val="nil"/>
              <w:bottom w:val="single" w:sz="4" w:space="0" w:color="auto"/>
              <w:right w:val="single" w:sz="4" w:space="0" w:color="auto"/>
            </w:tcBorders>
            <w:shd w:val="clear" w:color="auto" w:fill="auto"/>
            <w:vAlign w:val="bottom"/>
          </w:tcPr>
          <w:p w:rsidR="002B6273" w:rsidRPr="00145B40" w:rsidRDefault="002B6273" w:rsidP="0074335E">
            <w:pPr>
              <w:rPr>
                <w:ins w:id="962" w:author="user" w:date="2012-02-29T14:49:00Z"/>
                <w:rFonts w:ascii="Calibri" w:hAnsi="Calibri" w:cs="Calibri"/>
                <w:sz w:val="14"/>
                <w:szCs w:val="14"/>
              </w:rPr>
            </w:pPr>
            <w:ins w:id="963" w:author="user" w:date="2012-02-29T14:49:00Z">
              <w:r w:rsidRPr="00145B40">
                <w:rPr>
                  <w:rFonts w:ascii="Calibri" w:hAnsi="Calibri" w:cs="Calibri"/>
                  <w:sz w:val="14"/>
                  <w:szCs w:val="14"/>
                </w:rPr>
                <w:t>Chepang, Tamang, Chhetri</w:t>
              </w:r>
            </w:ins>
          </w:p>
        </w:tc>
      </w:tr>
      <w:tr w:rsidR="002B6273" w:rsidRPr="00145B40" w:rsidTr="0074335E">
        <w:trPr>
          <w:trHeight w:val="495"/>
          <w:ins w:id="964" w:author="user" w:date="2012-02-29T14:49:00Z"/>
        </w:trPr>
        <w:tc>
          <w:tcPr>
            <w:tcW w:w="184" w:type="pct"/>
            <w:tcBorders>
              <w:top w:val="nil"/>
              <w:left w:val="single" w:sz="4" w:space="0" w:color="auto"/>
              <w:bottom w:val="single" w:sz="4" w:space="0" w:color="auto"/>
              <w:right w:val="single" w:sz="4" w:space="0" w:color="auto"/>
            </w:tcBorders>
            <w:shd w:val="clear" w:color="auto" w:fill="auto"/>
            <w:noWrap/>
            <w:vAlign w:val="bottom"/>
          </w:tcPr>
          <w:p w:rsidR="002B6273" w:rsidRPr="00145B40" w:rsidRDefault="002B6273" w:rsidP="0074335E">
            <w:pPr>
              <w:jc w:val="center"/>
              <w:rPr>
                <w:ins w:id="965" w:author="user" w:date="2012-02-29T14:49:00Z"/>
                <w:rFonts w:ascii="Calibri" w:hAnsi="Calibri" w:cs="Calibri"/>
                <w:sz w:val="14"/>
                <w:szCs w:val="14"/>
              </w:rPr>
            </w:pPr>
            <w:ins w:id="966" w:author="user" w:date="2012-02-29T14:49:00Z">
              <w:r w:rsidRPr="00145B40">
                <w:rPr>
                  <w:rFonts w:ascii="Calibri" w:hAnsi="Calibri" w:cs="Calibri"/>
                  <w:sz w:val="14"/>
                  <w:szCs w:val="14"/>
                </w:rPr>
                <w:t>7</w:t>
              </w:r>
            </w:ins>
          </w:p>
        </w:tc>
        <w:tc>
          <w:tcPr>
            <w:tcW w:w="631"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right"/>
              <w:rPr>
                <w:ins w:id="967" w:author="user" w:date="2012-02-29T14:49:00Z"/>
                <w:rFonts w:ascii="Calibri" w:hAnsi="Calibri" w:cs="Calibri"/>
                <w:sz w:val="14"/>
                <w:szCs w:val="14"/>
              </w:rPr>
            </w:pPr>
            <w:smartTag w:uri="urn:schemas-microsoft-com:office:smarttags" w:element="date">
              <w:smartTagPr>
                <w:attr w:name="Month" w:val="12"/>
                <w:attr w:name="Day" w:val="18"/>
                <w:attr w:name="Year" w:val="2067"/>
              </w:smartTagPr>
              <w:ins w:id="968" w:author="user" w:date="2012-02-29T14:49:00Z">
                <w:r w:rsidRPr="00145B40">
                  <w:rPr>
                    <w:rFonts w:ascii="Calibri" w:hAnsi="Calibri" w:cs="Calibri"/>
                    <w:sz w:val="14"/>
                    <w:szCs w:val="14"/>
                  </w:rPr>
                  <w:t>12/18/2067</w:t>
                </w:r>
              </w:ins>
            </w:smartTag>
          </w:p>
        </w:tc>
        <w:tc>
          <w:tcPr>
            <w:tcW w:w="761"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rPr>
                <w:ins w:id="969" w:author="user" w:date="2012-02-29T14:49:00Z"/>
                <w:rFonts w:ascii="Calibri" w:hAnsi="Calibri" w:cs="Calibri"/>
                <w:sz w:val="14"/>
                <w:szCs w:val="14"/>
              </w:rPr>
            </w:pPr>
            <w:ins w:id="970" w:author="user" w:date="2012-02-29T14:49:00Z">
              <w:r w:rsidRPr="00145B40">
                <w:rPr>
                  <w:rFonts w:ascii="Calibri" w:hAnsi="Calibri" w:cs="Calibri"/>
                  <w:sz w:val="14"/>
                  <w:szCs w:val="14"/>
                </w:rPr>
                <w:t>AP-2/1 to AP-2/2</w:t>
              </w:r>
            </w:ins>
          </w:p>
        </w:tc>
        <w:tc>
          <w:tcPr>
            <w:tcW w:w="643"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rPr>
                <w:ins w:id="971" w:author="user" w:date="2012-02-29T14:49:00Z"/>
                <w:rFonts w:ascii="Calibri" w:hAnsi="Calibri" w:cs="Calibri"/>
                <w:sz w:val="14"/>
                <w:szCs w:val="14"/>
              </w:rPr>
            </w:pPr>
            <w:ins w:id="972" w:author="user" w:date="2012-02-29T14:49:00Z">
              <w:r w:rsidRPr="00145B40">
                <w:rPr>
                  <w:rFonts w:ascii="Calibri" w:hAnsi="Calibri" w:cs="Calibri"/>
                  <w:sz w:val="14"/>
                  <w:szCs w:val="14"/>
                </w:rPr>
                <w:t xml:space="preserve">Chitwan </w:t>
              </w:r>
            </w:ins>
          </w:p>
        </w:tc>
        <w:tc>
          <w:tcPr>
            <w:tcW w:w="634"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rPr>
                <w:ins w:id="973" w:author="user" w:date="2012-02-29T14:49:00Z"/>
                <w:rFonts w:ascii="Calibri" w:hAnsi="Calibri" w:cs="Calibri"/>
                <w:sz w:val="14"/>
                <w:szCs w:val="14"/>
              </w:rPr>
            </w:pPr>
            <w:ins w:id="974" w:author="user" w:date="2012-02-29T14:49:00Z">
              <w:r w:rsidRPr="00145B40">
                <w:rPr>
                  <w:rFonts w:ascii="Calibri" w:hAnsi="Calibri" w:cs="Calibri"/>
                  <w:sz w:val="14"/>
                  <w:szCs w:val="14"/>
                </w:rPr>
                <w:t>Basamadi VDC-3</w:t>
              </w:r>
            </w:ins>
          </w:p>
        </w:tc>
        <w:tc>
          <w:tcPr>
            <w:tcW w:w="467"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rPr>
                <w:ins w:id="975" w:author="user" w:date="2012-02-29T14:49:00Z"/>
                <w:rFonts w:ascii="Calibri" w:hAnsi="Calibri" w:cs="Calibri"/>
                <w:sz w:val="14"/>
                <w:szCs w:val="14"/>
              </w:rPr>
            </w:pPr>
            <w:ins w:id="976" w:author="user" w:date="2012-02-29T14:49:00Z">
              <w:r w:rsidRPr="00145B40">
                <w:rPr>
                  <w:rFonts w:ascii="Calibri" w:hAnsi="Calibri" w:cs="Calibri"/>
                  <w:sz w:val="14"/>
                  <w:szCs w:val="14"/>
                </w:rPr>
                <w:t>Magar Tole, Lewat</w:t>
              </w:r>
            </w:ins>
          </w:p>
        </w:tc>
        <w:tc>
          <w:tcPr>
            <w:tcW w:w="295"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right"/>
              <w:rPr>
                <w:ins w:id="977" w:author="user" w:date="2012-02-29T14:49:00Z"/>
                <w:rFonts w:ascii="Calibri" w:hAnsi="Calibri" w:cs="Calibri"/>
                <w:sz w:val="14"/>
                <w:szCs w:val="14"/>
              </w:rPr>
            </w:pPr>
            <w:ins w:id="978" w:author="user" w:date="2012-02-29T14:49:00Z">
              <w:r w:rsidRPr="00145B40">
                <w:rPr>
                  <w:rFonts w:ascii="Calibri" w:hAnsi="Calibri" w:cs="Calibri"/>
                  <w:sz w:val="14"/>
                  <w:szCs w:val="14"/>
                </w:rPr>
                <w:t>20</w:t>
              </w:r>
            </w:ins>
          </w:p>
        </w:tc>
        <w:tc>
          <w:tcPr>
            <w:tcW w:w="295"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right"/>
              <w:rPr>
                <w:ins w:id="979" w:author="user" w:date="2012-02-29T14:49:00Z"/>
                <w:rFonts w:ascii="Calibri" w:hAnsi="Calibri" w:cs="Calibri"/>
                <w:sz w:val="14"/>
                <w:szCs w:val="14"/>
              </w:rPr>
            </w:pPr>
            <w:ins w:id="980" w:author="user" w:date="2012-02-29T14:49:00Z">
              <w:r w:rsidRPr="00145B40">
                <w:rPr>
                  <w:rFonts w:ascii="Calibri" w:hAnsi="Calibri" w:cs="Calibri"/>
                  <w:sz w:val="14"/>
                  <w:szCs w:val="14"/>
                </w:rPr>
                <w:t>11</w:t>
              </w:r>
            </w:ins>
          </w:p>
        </w:tc>
        <w:tc>
          <w:tcPr>
            <w:tcW w:w="339"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right"/>
              <w:rPr>
                <w:ins w:id="981" w:author="user" w:date="2012-02-29T14:49:00Z"/>
                <w:rFonts w:ascii="Calibri" w:hAnsi="Calibri" w:cs="Calibri"/>
                <w:sz w:val="14"/>
                <w:szCs w:val="14"/>
              </w:rPr>
            </w:pPr>
            <w:ins w:id="982" w:author="user" w:date="2012-02-29T14:49:00Z">
              <w:r w:rsidRPr="00145B40">
                <w:rPr>
                  <w:rFonts w:ascii="Calibri" w:hAnsi="Calibri" w:cs="Calibri"/>
                  <w:sz w:val="14"/>
                  <w:szCs w:val="14"/>
                </w:rPr>
                <w:t>9</w:t>
              </w:r>
            </w:ins>
          </w:p>
        </w:tc>
        <w:tc>
          <w:tcPr>
            <w:tcW w:w="750" w:type="pct"/>
            <w:tcBorders>
              <w:top w:val="nil"/>
              <w:left w:val="nil"/>
              <w:bottom w:val="single" w:sz="4" w:space="0" w:color="auto"/>
              <w:right w:val="single" w:sz="4" w:space="0" w:color="auto"/>
            </w:tcBorders>
            <w:shd w:val="clear" w:color="auto" w:fill="auto"/>
            <w:vAlign w:val="bottom"/>
          </w:tcPr>
          <w:p w:rsidR="002B6273" w:rsidRPr="00145B40" w:rsidRDefault="002B6273" w:rsidP="0074335E">
            <w:pPr>
              <w:rPr>
                <w:ins w:id="983" w:author="user" w:date="2012-02-29T14:49:00Z"/>
                <w:rFonts w:ascii="Calibri" w:hAnsi="Calibri" w:cs="Calibri"/>
                <w:sz w:val="14"/>
                <w:szCs w:val="14"/>
              </w:rPr>
            </w:pPr>
            <w:ins w:id="984" w:author="user" w:date="2012-02-29T14:49:00Z">
              <w:r w:rsidRPr="00145B40">
                <w:rPr>
                  <w:rFonts w:ascii="Calibri" w:hAnsi="Calibri" w:cs="Calibri"/>
                  <w:sz w:val="14"/>
                  <w:szCs w:val="14"/>
                </w:rPr>
                <w:t>Magar, Tamang, Brahmin/Chhetri</w:t>
              </w:r>
            </w:ins>
          </w:p>
        </w:tc>
      </w:tr>
      <w:tr w:rsidR="002B6273" w:rsidRPr="00145B40" w:rsidTr="0074335E">
        <w:trPr>
          <w:trHeight w:val="495"/>
          <w:ins w:id="985" w:author="user" w:date="2012-02-29T14:49:00Z"/>
        </w:trPr>
        <w:tc>
          <w:tcPr>
            <w:tcW w:w="184" w:type="pct"/>
            <w:tcBorders>
              <w:top w:val="nil"/>
              <w:left w:val="single" w:sz="4" w:space="0" w:color="auto"/>
              <w:bottom w:val="single" w:sz="4" w:space="0" w:color="auto"/>
              <w:right w:val="single" w:sz="4" w:space="0" w:color="auto"/>
            </w:tcBorders>
            <w:shd w:val="clear" w:color="auto" w:fill="auto"/>
            <w:noWrap/>
            <w:vAlign w:val="bottom"/>
          </w:tcPr>
          <w:p w:rsidR="002B6273" w:rsidRPr="00145B40" w:rsidRDefault="002B6273" w:rsidP="0074335E">
            <w:pPr>
              <w:jc w:val="center"/>
              <w:rPr>
                <w:ins w:id="986" w:author="user" w:date="2012-02-29T14:49:00Z"/>
                <w:rFonts w:ascii="Calibri" w:hAnsi="Calibri" w:cs="Calibri"/>
                <w:sz w:val="14"/>
                <w:szCs w:val="14"/>
              </w:rPr>
            </w:pPr>
            <w:ins w:id="987" w:author="user" w:date="2012-02-29T14:49:00Z">
              <w:r w:rsidRPr="00145B40">
                <w:rPr>
                  <w:rFonts w:ascii="Calibri" w:hAnsi="Calibri" w:cs="Calibri"/>
                  <w:sz w:val="14"/>
                  <w:szCs w:val="14"/>
                </w:rPr>
                <w:t>8</w:t>
              </w:r>
            </w:ins>
          </w:p>
        </w:tc>
        <w:tc>
          <w:tcPr>
            <w:tcW w:w="631"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right"/>
              <w:rPr>
                <w:ins w:id="988" w:author="user" w:date="2012-02-29T14:49:00Z"/>
                <w:rFonts w:ascii="Calibri" w:hAnsi="Calibri" w:cs="Calibri"/>
                <w:sz w:val="14"/>
                <w:szCs w:val="14"/>
              </w:rPr>
            </w:pPr>
            <w:smartTag w:uri="urn:schemas-microsoft-com:office:smarttags" w:element="date">
              <w:smartTagPr>
                <w:attr w:name="Month" w:val="12"/>
                <w:attr w:name="Day" w:val="18"/>
                <w:attr w:name="Year" w:val="2067"/>
              </w:smartTagPr>
              <w:ins w:id="989" w:author="user" w:date="2012-02-29T14:49:00Z">
                <w:r w:rsidRPr="00145B40">
                  <w:rPr>
                    <w:rFonts w:ascii="Calibri" w:hAnsi="Calibri" w:cs="Calibri"/>
                    <w:sz w:val="14"/>
                    <w:szCs w:val="14"/>
                  </w:rPr>
                  <w:t>12/18/2067</w:t>
                </w:r>
              </w:ins>
            </w:smartTag>
          </w:p>
        </w:tc>
        <w:tc>
          <w:tcPr>
            <w:tcW w:w="761"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rPr>
                <w:ins w:id="990" w:author="user" w:date="2012-02-29T14:49:00Z"/>
                <w:rFonts w:ascii="Calibri" w:hAnsi="Calibri" w:cs="Calibri"/>
                <w:sz w:val="14"/>
                <w:szCs w:val="14"/>
              </w:rPr>
            </w:pPr>
            <w:ins w:id="991" w:author="user" w:date="2012-02-29T14:49:00Z">
              <w:r w:rsidRPr="00145B40">
                <w:rPr>
                  <w:rFonts w:ascii="Calibri" w:hAnsi="Calibri" w:cs="Calibri"/>
                  <w:sz w:val="14"/>
                  <w:szCs w:val="14"/>
                </w:rPr>
                <w:t>AP-0/1 to AP-0/2</w:t>
              </w:r>
            </w:ins>
          </w:p>
        </w:tc>
        <w:tc>
          <w:tcPr>
            <w:tcW w:w="643"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rPr>
                <w:ins w:id="992" w:author="user" w:date="2012-02-29T14:49:00Z"/>
                <w:rFonts w:ascii="Calibri" w:hAnsi="Calibri" w:cs="Calibri"/>
                <w:sz w:val="14"/>
                <w:szCs w:val="14"/>
              </w:rPr>
            </w:pPr>
            <w:ins w:id="993" w:author="user" w:date="2012-02-29T14:49:00Z">
              <w:r w:rsidRPr="00145B40">
                <w:rPr>
                  <w:rFonts w:ascii="Calibri" w:hAnsi="Calibri" w:cs="Calibri"/>
                  <w:sz w:val="14"/>
                  <w:szCs w:val="14"/>
                </w:rPr>
                <w:t>Makwanpur</w:t>
              </w:r>
            </w:ins>
          </w:p>
        </w:tc>
        <w:tc>
          <w:tcPr>
            <w:tcW w:w="634" w:type="pct"/>
            <w:tcBorders>
              <w:top w:val="nil"/>
              <w:left w:val="nil"/>
              <w:bottom w:val="single" w:sz="4" w:space="0" w:color="auto"/>
              <w:right w:val="single" w:sz="4" w:space="0" w:color="auto"/>
            </w:tcBorders>
            <w:shd w:val="clear" w:color="auto" w:fill="auto"/>
            <w:vAlign w:val="bottom"/>
          </w:tcPr>
          <w:p w:rsidR="002B6273" w:rsidRPr="00145B40" w:rsidRDefault="002B6273" w:rsidP="0074335E">
            <w:pPr>
              <w:rPr>
                <w:ins w:id="994" w:author="user" w:date="2012-02-29T14:49:00Z"/>
                <w:rFonts w:ascii="Calibri" w:hAnsi="Calibri" w:cs="Calibri"/>
                <w:sz w:val="14"/>
                <w:szCs w:val="14"/>
              </w:rPr>
            </w:pPr>
            <w:ins w:id="995" w:author="user" w:date="2012-02-29T14:49:00Z">
              <w:r w:rsidRPr="00145B40">
                <w:rPr>
                  <w:rFonts w:ascii="Calibri" w:hAnsi="Calibri" w:cs="Calibri"/>
                  <w:sz w:val="14"/>
                  <w:szCs w:val="14"/>
                </w:rPr>
                <w:t>Hetauda Municipality-1</w:t>
              </w:r>
            </w:ins>
          </w:p>
        </w:tc>
        <w:tc>
          <w:tcPr>
            <w:tcW w:w="467"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rPr>
                <w:ins w:id="996" w:author="user" w:date="2012-02-29T14:49:00Z"/>
                <w:rFonts w:ascii="Calibri" w:hAnsi="Calibri" w:cs="Calibri"/>
                <w:sz w:val="14"/>
                <w:szCs w:val="14"/>
              </w:rPr>
            </w:pPr>
            <w:ins w:id="997" w:author="user" w:date="2012-02-29T14:49:00Z">
              <w:r w:rsidRPr="00145B40">
                <w:rPr>
                  <w:rFonts w:ascii="Calibri" w:hAnsi="Calibri" w:cs="Calibri"/>
                  <w:sz w:val="14"/>
                  <w:szCs w:val="14"/>
                </w:rPr>
                <w:t>Bhairab Danda</w:t>
              </w:r>
            </w:ins>
          </w:p>
        </w:tc>
        <w:tc>
          <w:tcPr>
            <w:tcW w:w="295"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right"/>
              <w:rPr>
                <w:ins w:id="998" w:author="user" w:date="2012-02-29T14:49:00Z"/>
                <w:rFonts w:ascii="Calibri" w:hAnsi="Calibri" w:cs="Calibri"/>
                <w:sz w:val="14"/>
                <w:szCs w:val="14"/>
              </w:rPr>
            </w:pPr>
            <w:ins w:id="999" w:author="user" w:date="2012-02-29T14:49:00Z">
              <w:r w:rsidRPr="00145B40">
                <w:rPr>
                  <w:rFonts w:ascii="Calibri" w:hAnsi="Calibri" w:cs="Calibri"/>
                  <w:sz w:val="14"/>
                  <w:szCs w:val="14"/>
                </w:rPr>
                <w:t>13</w:t>
              </w:r>
            </w:ins>
          </w:p>
        </w:tc>
        <w:tc>
          <w:tcPr>
            <w:tcW w:w="295"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right"/>
              <w:rPr>
                <w:ins w:id="1000" w:author="user" w:date="2012-02-29T14:49:00Z"/>
                <w:rFonts w:ascii="Calibri" w:hAnsi="Calibri" w:cs="Calibri"/>
                <w:sz w:val="14"/>
                <w:szCs w:val="14"/>
              </w:rPr>
            </w:pPr>
            <w:ins w:id="1001" w:author="user" w:date="2012-02-29T14:49:00Z">
              <w:r w:rsidRPr="00145B40">
                <w:rPr>
                  <w:rFonts w:ascii="Calibri" w:hAnsi="Calibri" w:cs="Calibri"/>
                  <w:sz w:val="14"/>
                  <w:szCs w:val="14"/>
                </w:rPr>
                <w:t>13</w:t>
              </w:r>
            </w:ins>
          </w:p>
        </w:tc>
        <w:tc>
          <w:tcPr>
            <w:tcW w:w="339"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right"/>
              <w:rPr>
                <w:ins w:id="1002" w:author="user" w:date="2012-02-29T14:49:00Z"/>
                <w:rFonts w:ascii="Calibri" w:hAnsi="Calibri" w:cs="Calibri"/>
                <w:sz w:val="14"/>
                <w:szCs w:val="14"/>
              </w:rPr>
            </w:pPr>
            <w:ins w:id="1003" w:author="user" w:date="2012-02-29T14:49:00Z">
              <w:r w:rsidRPr="00145B40">
                <w:rPr>
                  <w:rFonts w:ascii="Calibri" w:hAnsi="Calibri" w:cs="Calibri"/>
                  <w:sz w:val="14"/>
                  <w:szCs w:val="14"/>
                </w:rPr>
                <w:t>0</w:t>
              </w:r>
            </w:ins>
          </w:p>
        </w:tc>
        <w:tc>
          <w:tcPr>
            <w:tcW w:w="750" w:type="pct"/>
            <w:tcBorders>
              <w:top w:val="nil"/>
              <w:left w:val="nil"/>
              <w:bottom w:val="single" w:sz="4" w:space="0" w:color="auto"/>
              <w:right w:val="single" w:sz="4" w:space="0" w:color="auto"/>
            </w:tcBorders>
            <w:shd w:val="clear" w:color="auto" w:fill="auto"/>
            <w:vAlign w:val="bottom"/>
          </w:tcPr>
          <w:p w:rsidR="002B6273" w:rsidRPr="00145B40" w:rsidRDefault="002B6273" w:rsidP="0074335E">
            <w:pPr>
              <w:rPr>
                <w:ins w:id="1004" w:author="user" w:date="2012-02-29T14:49:00Z"/>
                <w:rFonts w:ascii="Calibri" w:hAnsi="Calibri" w:cs="Calibri"/>
                <w:sz w:val="14"/>
                <w:szCs w:val="14"/>
              </w:rPr>
            </w:pPr>
            <w:ins w:id="1005" w:author="user" w:date="2012-02-29T14:49:00Z">
              <w:r w:rsidRPr="00145B40">
                <w:rPr>
                  <w:rFonts w:ascii="Calibri" w:hAnsi="Calibri" w:cs="Calibri"/>
                  <w:sz w:val="14"/>
                  <w:szCs w:val="14"/>
                </w:rPr>
                <w:t>Brahmin</w:t>
              </w:r>
            </w:ins>
          </w:p>
        </w:tc>
      </w:tr>
      <w:tr w:rsidR="002B6273" w:rsidRPr="00145B40" w:rsidTr="0074335E">
        <w:trPr>
          <w:trHeight w:val="300"/>
          <w:ins w:id="1006" w:author="user" w:date="2012-02-29T14:49:00Z"/>
        </w:trPr>
        <w:tc>
          <w:tcPr>
            <w:tcW w:w="184" w:type="pct"/>
            <w:tcBorders>
              <w:top w:val="nil"/>
              <w:left w:val="single" w:sz="4" w:space="0" w:color="auto"/>
              <w:bottom w:val="single" w:sz="4" w:space="0" w:color="auto"/>
              <w:right w:val="single" w:sz="4" w:space="0" w:color="auto"/>
            </w:tcBorders>
            <w:shd w:val="clear" w:color="auto" w:fill="auto"/>
            <w:noWrap/>
            <w:vAlign w:val="bottom"/>
          </w:tcPr>
          <w:p w:rsidR="002B6273" w:rsidRPr="00145B40" w:rsidRDefault="002B6273" w:rsidP="0074335E">
            <w:pPr>
              <w:jc w:val="center"/>
              <w:rPr>
                <w:ins w:id="1007" w:author="user" w:date="2012-02-29T14:49:00Z"/>
                <w:rFonts w:ascii="Calibri" w:hAnsi="Calibri" w:cs="Calibri"/>
                <w:sz w:val="14"/>
                <w:szCs w:val="14"/>
              </w:rPr>
            </w:pPr>
            <w:ins w:id="1008" w:author="user" w:date="2012-02-29T14:49:00Z">
              <w:r w:rsidRPr="00145B40">
                <w:rPr>
                  <w:rFonts w:ascii="Calibri" w:hAnsi="Calibri" w:cs="Calibri"/>
                  <w:sz w:val="14"/>
                  <w:szCs w:val="14"/>
                </w:rPr>
                <w:t>9</w:t>
              </w:r>
            </w:ins>
          </w:p>
        </w:tc>
        <w:tc>
          <w:tcPr>
            <w:tcW w:w="631"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right"/>
              <w:rPr>
                <w:ins w:id="1009" w:author="user" w:date="2012-02-29T14:49:00Z"/>
                <w:rFonts w:ascii="Calibri" w:hAnsi="Calibri" w:cs="Calibri"/>
                <w:sz w:val="14"/>
                <w:szCs w:val="14"/>
              </w:rPr>
            </w:pPr>
            <w:smartTag w:uri="urn:schemas-microsoft-com:office:smarttags" w:element="date">
              <w:smartTagPr>
                <w:attr w:name="Month" w:val="12"/>
                <w:attr w:name="Day" w:val="22"/>
                <w:attr w:name="Year" w:val="2067"/>
              </w:smartTagPr>
              <w:ins w:id="1010" w:author="user" w:date="2012-02-29T14:49:00Z">
                <w:r w:rsidRPr="00145B40">
                  <w:rPr>
                    <w:rFonts w:ascii="Calibri" w:hAnsi="Calibri" w:cs="Calibri"/>
                    <w:sz w:val="14"/>
                    <w:szCs w:val="14"/>
                  </w:rPr>
                  <w:t>12/22/2067</w:t>
                </w:r>
              </w:ins>
            </w:smartTag>
          </w:p>
        </w:tc>
        <w:tc>
          <w:tcPr>
            <w:tcW w:w="761"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rPr>
                <w:ins w:id="1011" w:author="user" w:date="2012-02-29T14:49:00Z"/>
                <w:rFonts w:ascii="Calibri" w:hAnsi="Calibri" w:cs="Calibri"/>
                <w:sz w:val="14"/>
                <w:szCs w:val="14"/>
              </w:rPr>
            </w:pPr>
            <w:ins w:id="1012" w:author="user" w:date="2012-02-29T14:49:00Z">
              <w:r w:rsidRPr="00145B40">
                <w:rPr>
                  <w:rFonts w:ascii="Calibri" w:hAnsi="Calibri" w:cs="Calibri"/>
                  <w:sz w:val="14"/>
                  <w:szCs w:val="14"/>
                </w:rPr>
                <w:t>AP-13/3 to AP 13/4</w:t>
              </w:r>
            </w:ins>
          </w:p>
        </w:tc>
        <w:tc>
          <w:tcPr>
            <w:tcW w:w="643"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rPr>
                <w:ins w:id="1013" w:author="user" w:date="2012-02-29T14:49:00Z"/>
                <w:rFonts w:ascii="Calibri" w:hAnsi="Calibri" w:cs="Calibri"/>
                <w:sz w:val="14"/>
                <w:szCs w:val="14"/>
              </w:rPr>
            </w:pPr>
            <w:ins w:id="1014" w:author="user" w:date="2012-02-29T14:49:00Z">
              <w:r w:rsidRPr="00145B40">
                <w:rPr>
                  <w:rFonts w:ascii="Calibri" w:hAnsi="Calibri" w:cs="Calibri"/>
                  <w:sz w:val="14"/>
                  <w:szCs w:val="14"/>
                </w:rPr>
                <w:t xml:space="preserve">Chitwan </w:t>
              </w:r>
            </w:ins>
          </w:p>
        </w:tc>
        <w:tc>
          <w:tcPr>
            <w:tcW w:w="634"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rPr>
                <w:ins w:id="1015" w:author="user" w:date="2012-02-29T14:49:00Z"/>
                <w:rFonts w:ascii="Calibri" w:hAnsi="Calibri" w:cs="Calibri"/>
                <w:sz w:val="14"/>
                <w:szCs w:val="14"/>
              </w:rPr>
            </w:pPr>
            <w:ins w:id="1016" w:author="user" w:date="2012-02-29T14:49:00Z">
              <w:r w:rsidRPr="00145B40">
                <w:rPr>
                  <w:rFonts w:ascii="Calibri" w:hAnsi="Calibri" w:cs="Calibri"/>
                  <w:sz w:val="14"/>
                  <w:szCs w:val="14"/>
                </w:rPr>
                <w:t>Piple VDC-6</w:t>
              </w:r>
            </w:ins>
          </w:p>
        </w:tc>
        <w:tc>
          <w:tcPr>
            <w:tcW w:w="467"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rPr>
                <w:ins w:id="1017" w:author="user" w:date="2012-02-29T14:49:00Z"/>
                <w:rFonts w:ascii="Calibri" w:hAnsi="Calibri" w:cs="Calibri"/>
                <w:sz w:val="14"/>
                <w:szCs w:val="14"/>
              </w:rPr>
            </w:pPr>
            <w:ins w:id="1018" w:author="user" w:date="2012-02-29T14:49:00Z">
              <w:r w:rsidRPr="00145B40">
                <w:rPr>
                  <w:rFonts w:ascii="Calibri" w:hAnsi="Calibri" w:cs="Calibri"/>
                  <w:sz w:val="14"/>
                  <w:szCs w:val="14"/>
                </w:rPr>
                <w:t>Raigaun</w:t>
              </w:r>
            </w:ins>
          </w:p>
        </w:tc>
        <w:tc>
          <w:tcPr>
            <w:tcW w:w="295"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right"/>
              <w:rPr>
                <w:ins w:id="1019" w:author="user" w:date="2012-02-29T14:49:00Z"/>
                <w:rFonts w:ascii="Calibri" w:hAnsi="Calibri" w:cs="Calibri"/>
                <w:sz w:val="14"/>
                <w:szCs w:val="14"/>
              </w:rPr>
            </w:pPr>
            <w:ins w:id="1020" w:author="user" w:date="2012-02-29T14:49:00Z">
              <w:r w:rsidRPr="00145B40">
                <w:rPr>
                  <w:rFonts w:ascii="Calibri" w:hAnsi="Calibri" w:cs="Calibri"/>
                  <w:sz w:val="14"/>
                  <w:szCs w:val="14"/>
                </w:rPr>
                <w:t>18</w:t>
              </w:r>
            </w:ins>
          </w:p>
        </w:tc>
        <w:tc>
          <w:tcPr>
            <w:tcW w:w="295"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right"/>
              <w:rPr>
                <w:ins w:id="1021" w:author="user" w:date="2012-02-29T14:49:00Z"/>
                <w:rFonts w:ascii="Calibri" w:hAnsi="Calibri" w:cs="Calibri"/>
                <w:sz w:val="14"/>
                <w:szCs w:val="14"/>
              </w:rPr>
            </w:pPr>
            <w:ins w:id="1022" w:author="user" w:date="2012-02-29T14:49:00Z">
              <w:r w:rsidRPr="00145B40">
                <w:rPr>
                  <w:rFonts w:ascii="Calibri" w:hAnsi="Calibri" w:cs="Calibri"/>
                  <w:sz w:val="14"/>
                  <w:szCs w:val="14"/>
                </w:rPr>
                <w:t>8</w:t>
              </w:r>
            </w:ins>
          </w:p>
        </w:tc>
        <w:tc>
          <w:tcPr>
            <w:tcW w:w="339"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right"/>
              <w:rPr>
                <w:ins w:id="1023" w:author="user" w:date="2012-02-29T14:49:00Z"/>
                <w:rFonts w:ascii="Calibri" w:hAnsi="Calibri" w:cs="Calibri"/>
                <w:sz w:val="14"/>
                <w:szCs w:val="14"/>
              </w:rPr>
            </w:pPr>
            <w:ins w:id="1024" w:author="user" w:date="2012-02-29T14:49:00Z">
              <w:r w:rsidRPr="00145B40">
                <w:rPr>
                  <w:rFonts w:ascii="Calibri" w:hAnsi="Calibri" w:cs="Calibri"/>
                  <w:sz w:val="14"/>
                  <w:szCs w:val="14"/>
                </w:rPr>
                <w:t>10</w:t>
              </w:r>
            </w:ins>
          </w:p>
        </w:tc>
        <w:tc>
          <w:tcPr>
            <w:tcW w:w="750" w:type="pct"/>
            <w:tcBorders>
              <w:top w:val="nil"/>
              <w:left w:val="nil"/>
              <w:bottom w:val="single" w:sz="4" w:space="0" w:color="auto"/>
              <w:right w:val="single" w:sz="4" w:space="0" w:color="auto"/>
            </w:tcBorders>
            <w:shd w:val="clear" w:color="auto" w:fill="auto"/>
            <w:vAlign w:val="bottom"/>
          </w:tcPr>
          <w:p w:rsidR="002B6273" w:rsidRPr="00145B40" w:rsidRDefault="002B6273" w:rsidP="0074335E">
            <w:pPr>
              <w:rPr>
                <w:ins w:id="1025" w:author="user" w:date="2012-02-29T14:49:00Z"/>
                <w:rFonts w:ascii="Calibri" w:hAnsi="Calibri" w:cs="Calibri"/>
                <w:sz w:val="14"/>
                <w:szCs w:val="14"/>
              </w:rPr>
            </w:pPr>
            <w:ins w:id="1026" w:author="user" w:date="2012-02-29T14:49:00Z">
              <w:r w:rsidRPr="00145B40">
                <w:rPr>
                  <w:rFonts w:ascii="Calibri" w:hAnsi="Calibri" w:cs="Calibri"/>
                  <w:sz w:val="14"/>
                  <w:szCs w:val="14"/>
                </w:rPr>
                <w:t>Rai</w:t>
              </w:r>
            </w:ins>
          </w:p>
        </w:tc>
      </w:tr>
      <w:tr w:rsidR="002B6273" w:rsidRPr="00B543B8" w:rsidTr="0074335E">
        <w:trPr>
          <w:trHeight w:val="495"/>
          <w:ins w:id="1027" w:author="user" w:date="2012-02-29T14:49:00Z"/>
        </w:trPr>
        <w:tc>
          <w:tcPr>
            <w:tcW w:w="184" w:type="pct"/>
            <w:tcBorders>
              <w:top w:val="nil"/>
              <w:left w:val="single" w:sz="4" w:space="0" w:color="auto"/>
              <w:bottom w:val="single" w:sz="4" w:space="0" w:color="auto"/>
              <w:right w:val="single" w:sz="4" w:space="0" w:color="auto"/>
            </w:tcBorders>
            <w:shd w:val="clear" w:color="auto" w:fill="auto"/>
            <w:noWrap/>
            <w:vAlign w:val="bottom"/>
          </w:tcPr>
          <w:p w:rsidR="002B6273" w:rsidRPr="00145B40" w:rsidRDefault="002B6273" w:rsidP="0074335E">
            <w:pPr>
              <w:jc w:val="center"/>
              <w:rPr>
                <w:ins w:id="1028" w:author="user" w:date="2012-02-29T14:49:00Z"/>
                <w:rFonts w:ascii="Calibri" w:hAnsi="Calibri" w:cs="Calibri"/>
                <w:sz w:val="14"/>
                <w:szCs w:val="14"/>
              </w:rPr>
            </w:pPr>
            <w:ins w:id="1029" w:author="user" w:date="2012-02-29T14:49:00Z">
              <w:r w:rsidRPr="00145B40">
                <w:rPr>
                  <w:rFonts w:ascii="Calibri" w:hAnsi="Calibri" w:cs="Calibri"/>
                  <w:sz w:val="14"/>
                  <w:szCs w:val="14"/>
                </w:rPr>
                <w:t>10</w:t>
              </w:r>
            </w:ins>
          </w:p>
        </w:tc>
        <w:tc>
          <w:tcPr>
            <w:tcW w:w="631"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right"/>
              <w:rPr>
                <w:ins w:id="1030" w:author="user" w:date="2012-02-29T14:49:00Z"/>
                <w:rFonts w:ascii="Calibri" w:hAnsi="Calibri" w:cs="Calibri"/>
                <w:sz w:val="14"/>
                <w:szCs w:val="14"/>
              </w:rPr>
            </w:pPr>
            <w:smartTag w:uri="urn:schemas-microsoft-com:office:smarttags" w:element="date">
              <w:smartTagPr>
                <w:attr w:name="Month" w:val="12"/>
                <w:attr w:name="Day" w:val="22"/>
                <w:attr w:name="Year" w:val="2067"/>
              </w:smartTagPr>
              <w:ins w:id="1031" w:author="user" w:date="2012-02-29T14:49:00Z">
                <w:r w:rsidRPr="00145B40">
                  <w:rPr>
                    <w:rFonts w:ascii="Calibri" w:hAnsi="Calibri" w:cs="Calibri"/>
                    <w:sz w:val="14"/>
                    <w:szCs w:val="14"/>
                  </w:rPr>
                  <w:t>12/22/2067</w:t>
                </w:r>
              </w:ins>
            </w:smartTag>
          </w:p>
        </w:tc>
        <w:tc>
          <w:tcPr>
            <w:tcW w:w="761" w:type="pct"/>
            <w:tcBorders>
              <w:top w:val="nil"/>
              <w:left w:val="nil"/>
              <w:bottom w:val="nil"/>
              <w:right w:val="single" w:sz="4" w:space="0" w:color="auto"/>
            </w:tcBorders>
            <w:shd w:val="clear" w:color="auto" w:fill="auto"/>
            <w:noWrap/>
            <w:vAlign w:val="bottom"/>
          </w:tcPr>
          <w:p w:rsidR="002B6273" w:rsidRPr="00145B40" w:rsidRDefault="002B6273" w:rsidP="0074335E">
            <w:pPr>
              <w:rPr>
                <w:ins w:id="1032" w:author="user" w:date="2012-02-29T14:49:00Z"/>
                <w:rFonts w:ascii="Calibri" w:hAnsi="Calibri" w:cs="Calibri"/>
                <w:sz w:val="14"/>
                <w:szCs w:val="14"/>
              </w:rPr>
            </w:pPr>
            <w:ins w:id="1033" w:author="user" w:date="2012-02-29T14:49:00Z">
              <w:r w:rsidRPr="00145B40">
                <w:rPr>
                  <w:rFonts w:ascii="Calibri" w:hAnsi="Calibri" w:cs="Calibri"/>
                  <w:sz w:val="14"/>
                  <w:szCs w:val="14"/>
                </w:rPr>
                <w:t>AP-14/0 to AP-14/1</w:t>
              </w:r>
            </w:ins>
          </w:p>
        </w:tc>
        <w:tc>
          <w:tcPr>
            <w:tcW w:w="643"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rPr>
                <w:ins w:id="1034" w:author="user" w:date="2012-02-29T14:49:00Z"/>
                <w:rFonts w:ascii="Calibri" w:hAnsi="Calibri" w:cs="Calibri"/>
                <w:sz w:val="14"/>
                <w:szCs w:val="14"/>
              </w:rPr>
            </w:pPr>
            <w:ins w:id="1035" w:author="user" w:date="2012-02-29T14:49:00Z">
              <w:r w:rsidRPr="00145B40">
                <w:rPr>
                  <w:rFonts w:ascii="Calibri" w:hAnsi="Calibri" w:cs="Calibri"/>
                  <w:sz w:val="14"/>
                  <w:szCs w:val="14"/>
                </w:rPr>
                <w:t xml:space="preserve">Chitwan </w:t>
              </w:r>
            </w:ins>
          </w:p>
        </w:tc>
        <w:tc>
          <w:tcPr>
            <w:tcW w:w="634"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rPr>
                <w:ins w:id="1036" w:author="user" w:date="2012-02-29T14:49:00Z"/>
                <w:rFonts w:ascii="Calibri" w:hAnsi="Calibri" w:cs="Calibri"/>
                <w:sz w:val="14"/>
                <w:szCs w:val="14"/>
              </w:rPr>
            </w:pPr>
            <w:ins w:id="1037" w:author="user" w:date="2012-02-29T14:49:00Z">
              <w:r w:rsidRPr="00145B40">
                <w:rPr>
                  <w:rFonts w:ascii="Calibri" w:hAnsi="Calibri" w:cs="Calibri"/>
                  <w:sz w:val="14"/>
                  <w:szCs w:val="14"/>
                </w:rPr>
                <w:t>Bhandara VDC-8</w:t>
              </w:r>
            </w:ins>
          </w:p>
        </w:tc>
        <w:tc>
          <w:tcPr>
            <w:tcW w:w="467" w:type="pct"/>
            <w:tcBorders>
              <w:top w:val="nil"/>
              <w:left w:val="nil"/>
              <w:bottom w:val="single" w:sz="4" w:space="0" w:color="auto"/>
              <w:right w:val="single" w:sz="4" w:space="0" w:color="auto"/>
            </w:tcBorders>
            <w:shd w:val="clear" w:color="auto" w:fill="auto"/>
            <w:vAlign w:val="bottom"/>
          </w:tcPr>
          <w:p w:rsidR="002B6273" w:rsidRPr="00145B40" w:rsidRDefault="002B6273" w:rsidP="0074335E">
            <w:pPr>
              <w:rPr>
                <w:ins w:id="1038" w:author="user" w:date="2012-02-29T14:49:00Z"/>
                <w:rFonts w:ascii="Calibri" w:hAnsi="Calibri" w:cs="Calibri"/>
                <w:sz w:val="14"/>
                <w:szCs w:val="14"/>
              </w:rPr>
            </w:pPr>
            <w:ins w:id="1039" w:author="user" w:date="2012-02-29T14:49:00Z">
              <w:r w:rsidRPr="00145B40">
                <w:rPr>
                  <w:rFonts w:ascii="Calibri" w:hAnsi="Calibri" w:cs="Calibri"/>
                  <w:sz w:val="14"/>
                  <w:szCs w:val="14"/>
                </w:rPr>
                <w:t>Sundar Basti, Dhaduwa</w:t>
              </w:r>
            </w:ins>
          </w:p>
        </w:tc>
        <w:tc>
          <w:tcPr>
            <w:tcW w:w="295"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right"/>
              <w:rPr>
                <w:ins w:id="1040" w:author="user" w:date="2012-02-29T14:49:00Z"/>
                <w:rFonts w:ascii="Calibri" w:hAnsi="Calibri" w:cs="Calibri"/>
                <w:sz w:val="14"/>
                <w:szCs w:val="14"/>
              </w:rPr>
            </w:pPr>
            <w:ins w:id="1041" w:author="user" w:date="2012-02-29T14:49:00Z">
              <w:r w:rsidRPr="00145B40">
                <w:rPr>
                  <w:rFonts w:ascii="Calibri" w:hAnsi="Calibri" w:cs="Calibri"/>
                  <w:sz w:val="14"/>
                  <w:szCs w:val="14"/>
                </w:rPr>
                <w:t>15</w:t>
              </w:r>
            </w:ins>
          </w:p>
        </w:tc>
        <w:tc>
          <w:tcPr>
            <w:tcW w:w="295"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right"/>
              <w:rPr>
                <w:ins w:id="1042" w:author="user" w:date="2012-02-29T14:49:00Z"/>
                <w:rFonts w:ascii="Calibri" w:hAnsi="Calibri" w:cs="Calibri"/>
                <w:sz w:val="14"/>
                <w:szCs w:val="14"/>
              </w:rPr>
            </w:pPr>
            <w:ins w:id="1043" w:author="user" w:date="2012-02-29T14:49:00Z">
              <w:r w:rsidRPr="00145B40">
                <w:rPr>
                  <w:rFonts w:ascii="Calibri" w:hAnsi="Calibri" w:cs="Calibri"/>
                  <w:sz w:val="14"/>
                  <w:szCs w:val="14"/>
                </w:rPr>
                <w:t>10</w:t>
              </w:r>
            </w:ins>
          </w:p>
        </w:tc>
        <w:tc>
          <w:tcPr>
            <w:tcW w:w="339"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right"/>
              <w:rPr>
                <w:ins w:id="1044" w:author="user" w:date="2012-02-29T14:49:00Z"/>
                <w:rFonts w:ascii="Calibri" w:hAnsi="Calibri" w:cs="Calibri"/>
                <w:sz w:val="14"/>
                <w:szCs w:val="14"/>
              </w:rPr>
            </w:pPr>
            <w:ins w:id="1045" w:author="user" w:date="2012-02-29T14:49:00Z">
              <w:r w:rsidRPr="00145B40">
                <w:rPr>
                  <w:rFonts w:ascii="Calibri" w:hAnsi="Calibri" w:cs="Calibri"/>
                  <w:sz w:val="14"/>
                  <w:szCs w:val="14"/>
                </w:rPr>
                <w:t>5</w:t>
              </w:r>
            </w:ins>
          </w:p>
        </w:tc>
        <w:tc>
          <w:tcPr>
            <w:tcW w:w="750" w:type="pct"/>
            <w:tcBorders>
              <w:top w:val="nil"/>
              <w:left w:val="nil"/>
              <w:bottom w:val="single" w:sz="4" w:space="0" w:color="auto"/>
              <w:right w:val="single" w:sz="4" w:space="0" w:color="auto"/>
            </w:tcBorders>
            <w:shd w:val="clear" w:color="auto" w:fill="auto"/>
            <w:vAlign w:val="bottom"/>
          </w:tcPr>
          <w:p w:rsidR="002B6273" w:rsidRPr="00B543B8" w:rsidRDefault="002B6273" w:rsidP="0074335E">
            <w:pPr>
              <w:rPr>
                <w:ins w:id="1046" w:author="user" w:date="2012-02-29T14:49:00Z"/>
                <w:rFonts w:ascii="Calibri" w:hAnsi="Calibri" w:cs="Calibri"/>
                <w:sz w:val="14"/>
                <w:szCs w:val="14"/>
                <w:lang w:val="fr-FR"/>
              </w:rPr>
            </w:pPr>
            <w:ins w:id="1047" w:author="user" w:date="2012-02-29T14:49:00Z">
              <w:r w:rsidRPr="00B543B8">
                <w:rPr>
                  <w:rFonts w:ascii="Calibri" w:hAnsi="Calibri" w:cs="Calibri"/>
                  <w:sz w:val="14"/>
                  <w:szCs w:val="14"/>
                  <w:lang w:val="fr-FR"/>
                </w:rPr>
                <w:t>Tamang, Chepang, Rai, Newar, Darai, Brahmin</w:t>
              </w:r>
            </w:ins>
          </w:p>
        </w:tc>
      </w:tr>
      <w:tr w:rsidR="002B6273" w:rsidRPr="00145B40" w:rsidTr="0074335E">
        <w:trPr>
          <w:trHeight w:val="300"/>
          <w:ins w:id="1048" w:author="user" w:date="2012-02-29T14:49:00Z"/>
        </w:trPr>
        <w:tc>
          <w:tcPr>
            <w:tcW w:w="184" w:type="pct"/>
            <w:tcBorders>
              <w:top w:val="nil"/>
              <w:left w:val="single" w:sz="4" w:space="0" w:color="auto"/>
              <w:bottom w:val="single" w:sz="4" w:space="0" w:color="auto"/>
              <w:right w:val="single" w:sz="4" w:space="0" w:color="auto"/>
            </w:tcBorders>
            <w:shd w:val="clear" w:color="auto" w:fill="auto"/>
            <w:noWrap/>
            <w:vAlign w:val="bottom"/>
          </w:tcPr>
          <w:p w:rsidR="002B6273" w:rsidRPr="00B543B8" w:rsidRDefault="002B6273" w:rsidP="0074335E">
            <w:pPr>
              <w:rPr>
                <w:ins w:id="1049" w:author="user" w:date="2012-02-29T14:49:00Z"/>
                <w:rFonts w:ascii="Calibri" w:hAnsi="Calibri" w:cs="Calibri"/>
                <w:b/>
                <w:bCs/>
                <w:sz w:val="14"/>
                <w:szCs w:val="14"/>
                <w:lang w:val="fr-FR"/>
              </w:rPr>
            </w:pPr>
            <w:ins w:id="1050" w:author="user" w:date="2012-02-29T14:49:00Z">
              <w:r w:rsidRPr="00B543B8">
                <w:rPr>
                  <w:rFonts w:ascii="Calibri" w:hAnsi="Calibri" w:cs="Calibri"/>
                  <w:b/>
                  <w:bCs/>
                  <w:sz w:val="14"/>
                  <w:szCs w:val="14"/>
                  <w:lang w:val="fr-FR"/>
                </w:rPr>
                <w:t> </w:t>
              </w:r>
            </w:ins>
          </w:p>
        </w:tc>
        <w:tc>
          <w:tcPr>
            <w:tcW w:w="631" w:type="pct"/>
            <w:tcBorders>
              <w:top w:val="nil"/>
              <w:left w:val="nil"/>
              <w:bottom w:val="single" w:sz="4" w:space="0" w:color="auto"/>
              <w:right w:val="single" w:sz="4" w:space="0" w:color="auto"/>
            </w:tcBorders>
            <w:shd w:val="clear" w:color="auto" w:fill="auto"/>
            <w:noWrap/>
            <w:vAlign w:val="bottom"/>
          </w:tcPr>
          <w:p w:rsidR="002B6273" w:rsidRPr="00412BC6" w:rsidRDefault="002B6273" w:rsidP="0074335E">
            <w:pPr>
              <w:rPr>
                <w:ins w:id="1051" w:author="user" w:date="2012-02-29T14:49:00Z"/>
                <w:rFonts w:ascii="Calibri" w:hAnsi="Calibri" w:cs="Calibri"/>
                <w:b/>
                <w:bCs/>
                <w:sz w:val="14"/>
                <w:szCs w:val="14"/>
              </w:rPr>
            </w:pPr>
            <w:ins w:id="1052" w:author="user" w:date="2012-02-29T14:49:00Z">
              <w:r w:rsidRPr="00412BC6">
                <w:rPr>
                  <w:rFonts w:ascii="Calibri" w:hAnsi="Calibri" w:cs="Calibri"/>
                  <w:b/>
                  <w:bCs/>
                  <w:sz w:val="14"/>
                  <w:szCs w:val="14"/>
                </w:rPr>
                <w:t xml:space="preserve">Total </w:t>
              </w:r>
            </w:ins>
          </w:p>
        </w:tc>
        <w:tc>
          <w:tcPr>
            <w:tcW w:w="761" w:type="pct"/>
            <w:tcBorders>
              <w:top w:val="single" w:sz="4" w:space="0" w:color="auto"/>
              <w:left w:val="nil"/>
              <w:bottom w:val="single" w:sz="4" w:space="0" w:color="auto"/>
              <w:right w:val="single" w:sz="4" w:space="0" w:color="auto"/>
            </w:tcBorders>
            <w:shd w:val="clear" w:color="auto" w:fill="auto"/>
            <w:noWrap/>
            <w:vAlign w:val="bottom"/>
          </w:tcPr>
          <w:p w:rsidR="002B6273" w:rsidRPr="00412BC6" w:rsidRDefault="002B6273" w:rsidP="0074335E">
            <w:pPr>
              <w:rPr>
                <w:ins w:id="1053" w:author="user" w:date="2012-02-29T14:49:00Z"/>
                <w:rFonts w:ascii="Calibri" w:hAnsi="Calibri" w:cs="Calibri"/>
                <w:b/>
                <w:bCs/>
                <w:sz w:val="14"/>
                <w:szCs w:val="14"/>
              </w:rPr>
            </w:pPr>
            <w:ins w:id="1054" w:author="user" w:date="2012-02-29T14:49:00Z">
              <w:r w:rsidRPr="00412BC6">
                <w:rPr>
                  <w:rFonts w:ascii="Calibri" w:hAnsi="Calibri" w:cs="Calibri"/>
                  <w:b/>
                  <w:bCs/>
                  <w:sz w:val="14"/>
                  <w:szCs w:val="14"/>
                </w:rPr>
                <w:t> </w:t>
              </w:r>
            </w:ins>
          </w:p>
        </w:tc>
        <w:tc>
          <w:tcPr>
            <w:tcW w:w="643" w:type="pct"/>
            <w:tcBorders>
              <w:top w:val="nil"/>
              <w:left w:val="nil"/>
              <w:bottom w:val="single" w:sz="4" w:space="0" w:color="auto"/>
              <w:right w:val="single" w:sz="4" w:space="0" w:color="auto"/>
            </w:tcBorders>
            <w:shd w:val="clear" w:color="auto" w:fill="auto"/>
            <w:noWrap/>
            <w:vAlign w:val="bottom"/>
          </w:tcPr>
          <w:p w:rsidR="002B6273" w:rsidRPr="00412BC6" w:rsidRDefault="002B6273" w:rsidP="0074335E">
            <w:pPr>
              <w:rPr>
                <w:ins w:id="1055" w:author="user" w:date="2012-02-29T14:49:00Z"/>
                <w:rFonts w:ascii="Calibri" w:hAnsi="Calibri" w:cs="Calibri"/>
                <w:b/>
                <w:bCs/>
                <w:sz w:val="14"/>
                <w:szCs w:val="14"/>
              </w:rPr>
            </w:pPr>
            <w:ins w:id="1056" w:author="user" w:date="2012-02-29T14:49:00Z">
              <w:r w:rsidRPr="00412BC6">
                <w:rPr>
                  <w:rFonts w:ascii="Calibri" w:hAnsi="Calibri" w:cs="Calibri"/>
                  <w:b/>
                  <w:bCs/>
                  <w:sz w:val="14"/>
                  <w:szCs w:val="14"/>
                </w:rPr>
                <w:t> </w:t>
              </w:r>
            </w:ins>
          </w:p>
        </w:tc>
        <w:tc>
          <w:tcPr>
            <w:tcW w:w="634" w:type="pct"/>
            <w:tcBorders>
              <w:top w:val="nil"/>
              <w:left w:val="nil"/>
              <w:bottom w:val="single" w:sz="4" w:space="0" w:color="auto"/>
              <w:right w:val="single" w:sz="4" w:space="0" w:color="auto"/>
            </w:tcBorders>
            <w:shd w:val="clear" w:color="auto" w:fill="auto"/>
            <w:noWrap/>
            <w:vAlign w:val="bottom"/>
          </w:tcPr>
          <w:p w:rsidR="002B6273" w:rsidRPr="00412BC6" w:rsidRDefault="002B6273" w:rsidP="0074335E">
            <w:pPr>
              <w:rPr>
                <w:ins w:id="1057" w:author="user" w:date="2012-02-29T14:49:00Z"/>
                <w:rFonts w:ascii="Calibri" w:hAnsi="Calibri" w:cs="Calibri"/>
                <w:b/>
                <w:bCs/>
                <w:sz w:val="14"/>
                <w:szCs w:val="14"/>
              </w:rPr>
            </w:pPr>
            <w:ins w:id="1058" w:author="user" w:date="2012-02-29T14:49:00Z">
              <w:r w:rsidRPr="00412BC6">
                <w:rPr>
                  <w:rFonts w:ascii="Calibri" w:hAnsi="Calibri" w:cs="Calibri"/>
                  <w:b/>
                  <w:bCs/>
                  <w:sz w:val="14"/>
                  <w:szCs w:val="14"/>
                </w:rPr>
                <w:t> </w:t>
              </w:r>
            </w:ins>
          </w:p>
        </w:tc>
        <w:tc>
          <w:tcPr>
            <w:tcW w:w="467" w:type="pct"/>
            <w:tcBorders>
              <w:top w:val="nil"/>
              <w:left w:val="nil"/>
              <w:bottom w:val="single" w:sz="4" w:space="0" w:color="auto"/>
              <w:right w:val="single" w:sz="4" w:space="0" w:color="auto"/>
            </w:tcBorders>
            <w:shd w:val="clear" w:color="auto" w:fill="auto"/>
            <w:noWrap/>
            <w:vAlign w:val="bottom"/>
          </w:tcPr>
          <w:p w:rsidR="002B6273" w:rsidRPr="00412BC6" w:rsidRDefault="002B6273" w:rsidP="0074335E">
            <w:pPr>
              <w:rPr>
                <w:ins w:id="1059" w:author="user" w:date="2012-02-29T14:49:00Z"/>
                <w:rFonts w:ascii="Calibri" w:hAnsi="Calibri" w:cs="Calibri"/>
                <w:b/>
                <w:bCs/>
                <w:sz w:val="14"/>
                <w:szCs w:val="14"/>
              </w:rPr>
            </w:pPr>
            <w:ins w:id="1060" w:author="user" w:date="2012-02-29T14:49:00Z">
              <w:r w:rsidRPr="00412BC6">
                <w:rPr>
                  <w:rFonts w:ascii="Calibri" w:hAnsi="Calibri" w:cs="Calibri"/>
                  <w:b/>
                  <w:bCs/>
                  <w:sz w:val="14"/>
                  <w:szCs w:val="14"/>
                </w:rPr>
                <w:t> </w:t>
              </w:r>
            </w:ins>
          </w:p>
        </w:tc>
        <w:tc>
          <w:tcPr>
            <w:tcW w:w="295" w:type="pct"/>
            <w:tcBorders>
              <w:top w:val="nil"/>
              <w:left w:val="nil"/>
              <w:bottom w:val="single" w:sz="4" w:space="0" w:color="auto"/>
              <w:right w:val="single" w:sz="4" w:space="0" w:color="auto"/>
            </w:tcBorders>
            <w:shd w:val="clear" w:color="auto" w:fill="auto"/>
            <w:noWrap/>
            <w:vAlign w:val="bottom"/>
          </w:tcPr>
          <w:p w:rsidR="002B6273" w:rsidRPr="00412BC6" w:rsidRDefault="002B6273" w:rsidP="0074335E">
            <w:pPr>
              <w:jc w:val="right"/>
              <w:rPr>
                <w:ins w:id="1061" w:author="user" w:date="2012-02-29T14:49:00Z"/>
                <w:rFonts w:ascii="Calibri" w:hAnsi="Calibri" w:cs="Calibri"/>
                <w:b/>
                <w:bCs/>
                <w:sz w:val="14"/>
                <w:szCs w:val="14"/>
              </w:rPr>
            </w:pPr>
            <w:ins w:id="1062" w:author="user" w:date="2012-02-29T14:49:00Z">
              <w:r w:rsidRPr="00412BC6">
                <w:rPr>
                  <w:rFonts w:ascii="Calibri" w:hAnsi="Calibri" w:cs="Calibri"/>
                  <w:b/>
                  <w:bCs/>
                  <w:sz w:val="14"/>
                  <w:szCs w:val="14"/>
                </w:rPr>
                <w:t>176</w:t>
              </w:r>
            </w:ins>
          </w:p>
        </w:tc>
        <w:tc>
          <w:tcPr>
            <w:tcW w:w="295" w:type="pct"/>
            <w:tcBorders>
              <w:top w:val="nil"/>
              <w:left w:val="nil"/>
              <w:bottom w:val="single" w:sz="4" w:space="0" w:color="auto"/>
              <w:right w:val="single" w:sz="4" w:space="0" w:color="auto"/>
            </w:tcBorders>
            <w:shd w:val="clear" w:color="auto" w:fill="auto"/>
            <w:noWrap/>
            <w:vAlign w:val="bottom"/>
          </w:tcPr>
          <w:p w:rsidR="002B6273" w:rsidRPr="00412BC6" w:rsidRDefault="002B6273" w:rsidP="0074335E">
            <w:pPr>
              <w:jc w:val="right"/>
              <w:rPr>
                <w:ins w:id="1063" w:author="user" w:date="2012-02-29T14:49:00Z"/>
                <w:rFonts w:ascii="Calibri" w:hAnsi="Calibri" w:cs="Calibri"/>
                <w:b/>
                <w:bCs/>
                <w:sz w:val="14"/>
                <w:szCs w:val="14"/>
              </w:rPr>
            </w:pPr>
            <w:ins w:id="1064" w:author="user" w:date="2012-02-29T14:49:00Z">
              <w:r w:rsidRPr="00412BC6">
                <w:rPr>
                  <w:rFonts w:ascii="Calibri" w:hAnsi="Calibri" w:cs="Calibri"/>
                  <w:b/>
                  <w:bCs/>
                  <w:sz w:val="14"/>
                  <w:szCs w:val="14"/>
                </w:rPr>
                <w:t>111</w:t>
              </w:r>
            </w:ins>
          </w:p>
        </w:tc>
        <w:tc>
          <w:tcPr>
            <w:tcW w:w="339" w:type="pct"/>
            <w:tcBorders>
              <w:top w:val="nil"/>
              <w:left w:val="nil"/>
              <w:bottom w:val="single" w:sz="4" w:space="0" w:color="auto"/>
              <w:right w:val="single" w:sz="4" w:space="0" w:color="auto"/>
            </w:tcBorders>
            <w:shd w:val="clear" w:color="auto" w:fill="auto"/>
            <w:noWrap/>
            <w:vAlign w:val="bottom"/>
          </w:tcPr>
          <w:p w:rsidR="002B6273" w:rsidRPr="00412BC6" w:rsidRDefault="002B6273" w:rsidP="0074335E">
            <w:pPr>
              <w:jc w:val="right"/>
              <w:rPr>
                <w:ins w:id="1065" w:author="user" w:date="2012-02-29T14:49:00Z"/>
                <w:rFonts w:ascii="Calibri" w:hAnsi="Calibri" w:cs="Calibri"/>
                <w:b/>
                <w:bCs/>
                <w:sz w:val="14"/>
                <w:szCs w:val="14"/>
              </w:rPr>
            </w:pPr>
            <w:ins w:id="1066" w:author="user" w:date="2012-02-29T14:49:00Z">
              <w:r w:rsidRPr="00412BC6">
                <w:rPr>
                  <w:rFonts w:ascii="Calibri" w:hAnsi="Calibri" w:cs="Calibri"/>
                  <w:b/>
                  <w:bCs/>
                  <w:sz w:val="14"/>
                  <w:szCs w:val="14"/>
                </w:rPr>
                <w:t>65</w:t>
              </w:r>
            </w:ins>
          </w:p>
        </w:tc>
        <w:tc>
          <w:tcPr>
            <w:tcW w:w="750" w:type="pct"/>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rPr>
                <w:ins w:id="1067" w:author="user" w:date="2012-02-29T14:49:00Z"/>
                <w:rFonts w:ascii="Calibri" w:hAnsi="Calibri" w:cs="Calibri"/>
                <w:b/>
                <w:bCs/>
                <w:sz w:val="14"/>
                <w:szCs w:val="14"/>
              </w:rPr>
            </w:pPr>
            <w:ins w:id="1068" w:author="user" w:date="2012-02-29T14:49:00Z">
              <w:r w:rsidRPr="00145B40">
                <w:rPr>
                  <w:rFonts w:ascii="Calibri" w:hAnsi="Calibri" w:cs="Calibri"/>
                  <w:b/>
                  <w:bCs/>
                  <w:sz w:val="14"/>
                  <w:szCs w:val="14"/>
                </w:rPr>
                <w:t> </w:t>
              </w:r>
            </w:ins>
          </w:p>
        </w:tc>
      </w:tr>
    </w:tbl>
    <w:p w:rsidR="002B6273" w:rsidRPr="00412BC6" w:rsidRDefault="002B6273" w:rsidP="002B6273">
      <w:pPr>
        <w:spacing w:line="360" w:lineRule="auto"/>
        <w:jc w:val="both"/>
        <w:rPr>
          <w:ins w:id="1069" w:author="user" w:date="2012-02-29T14:49:00Z"/>
          <w:rFonts w:ascii="Calibri" w:hAnsi="Calibri" w:cs="Calibri"/>
          <w:sz w:val="10"/>
          <w:szCs w:val="10"/>
        </w:rPr>
      </w:pPr>
    </w:p>
    <w:p w:rsidR="002B6273" w:rsidRPr="00145B40" w:rsidRDefault="002B6273" w:rsidP="002B6273">
      <w:pPr>
        <w:spacing w:line="300" w:lineRule="auto"/>
        <w:jc w:val="both"/>
        <w:rPr>
          <w:ins w:id="1070" w:author="user" w:date="2012-02-29T14:49:00Z"/>
          <w:rFonts w:ascii="Calibri" w:hAnsi="Calibri" w:cs="Calibri"/>
          <w:sz w:val="22"/>
          <w:szCs w:val="22"/>
        </w:rPr>
      </w:pPr>
      <w:ins w:id="1071" w:author="user" w:date="2012-02-29T14:49:00Z">
        <w:r w:rsidRPr="00145B40">
          <w:rPr>
            <w:rFonts w:ascii="Calibri" w:hAnsi="Calibri" w:cs="Calibri"/>
            <w:sz w:val="22"/>
            <w:szCs w:val="22"/>
          </w:rPr>
          <w:t xml:space="preserve">During the consultation, the participants and the affected households were requested to express their problem, attitude and knowledge regarding the project. Similarly, information such as project purpose, project type, impact area, likely impacts and potential opportunities were </w:t>
        </w:r>
        <w:r>
          <w:rPr>
            <w:rFonts w:ascii="Calibri" w:hAnsi="Calibri" w:cs="Calibri"/>
            <w:sz w:val="22"/>
            <w:szCs w:val="22"/>
          </w:rPr>
          <w:t>given to</w:t>
        </w:r>
        <w:r w:rsidRPr="00145B40">
          <w:rPr>
            <w:rFonts w:ascii="Calibri" w:hAnsi="Calibri" w:cs="Calibri"/>
            <w:sz w:val="22"/>
            <w:szCs w:val="22"/>
          </w:rPr>
          <w:t xml:space="preserve"> the local people during the </w:t>
        </w:r>
        <w:r>
          <w:rPr>
            <w:rFonts w:ascii="Calibri" w:hAnsi="Calibri" w:cs="Calibri"/>
            <w:sz w:val="22"/>
            <w:szCs w:val="22"/>
          </w:rPr>
          <w:t>stakeholder</w:t>
        </w:r>
        <w:r w:rsidRPr="00145B40">
          <w:rPr>
            <w:rFonts w:ascii="Calibri" w:hAnsi="Calibri" w:cs="Calibri"/>
            <w:sz w:val="22"/>
            <w:szCs w:val="22"/>
          </w:rPr>
          <w:t xml:space="preserve"> consultation. </w:t>
        </w:r>
      </w:ins>
    </w:p>
    <w:p w:rsidR="002B6273" w:rsidRPr="00412BC6" w:rsidRDefault="002B6273" w:rsidP="002B6273">
      <w:pPr>
        <w:spacing w:line="300" w:lineRule="auto"/>
        <w:jc w:val="both"/>
        <w:rPr>
          <w:ins w:id="1072" w:author="user" w:date="2012-02-29T14:49:00Z"/>
          <w:rFonts w:ascii="Calibri" w:hAnsi="Calibri" w:cs="Calibri"/>
          <w:sz w:val="10"/>
          <w:szCs w:val="10"/>
          <w:lang w:val="en-GB"/>
        </w:rPr>
      </w:pPr>
    </w:p>
    <w:p w:rsidR="002B6273" w:rsidRDefault="002B6273" w:rsidP="002B6273">
      <w:pPr>
        <w:spacing w:line="300" w:lineRule="auto"/>
        <w:jc w:val="both"/>
        <w:rPr>
          <w:ins w:id="1073" w:author="user" w:date="2012-02-29T14:49:00Z"/>
          <w:rFonts w:ascii="Calibri" w:hAnsi="Calibri" w:cs="Calibri"/>
          <w:sz w:val="22"/>
          <w:szCs w:val="22"/>
          <w:lang w:val="en-GB"/>
        </w:rPr>
      </w:pPr>
      <w:ins w:id="1074" w:author="user" w:date="2012-02-29T14:49:00Z">
        <w:r w:rsidRPr="00145B40">
          <w:rPr>
            <w:rFonts w:ascii="Calibri" w:hAnsi="Calibri" w:cs="Calibri"/>
            <w:sz w:val="22"/>
            <w:szCs w:val="22"/>
            <w:lang w:val="en-GB"/>
          </w:rPr>
          <w:t xml:space="preserve">Household survey indicates that about </w:t>
        </w:r>
        <w:r w:rsidRPr="00145B40">
          <w:rPr>
            <w:rFonts w:ascii="Calibri" w:hAnsi="Calibri" w:cs="Calibri"/>
            <w:sz w:val="22"/>
            <w:szCs w:val="22"/>
            <w:lang w:bidi="ne-NP"/>
          </w:rPr>
          <w:t>88.44</w:t>
        </w:r>
        <w:r w:rsidRPr="00145B40">
          <w:rPr>
            <w:rFonts w:ascii="Calibri" w:hAnsi="Calibri" w:cs="Calibri"/>
            <w:sz w:val="22"/>
            <w:szCs w:val="22"/>
            <w:lang w:val="en-GB"/>
          </w:rPr>
          <w:t xml:space="preserve">% of surveyed households </w:t>
        </w:r>
        <w:r>
          <w:rPr>
            <w:rFonts w:ascii="Calibri" w:hAnsi="Calibri" w:cs="Calibri"/>
            <w:sz w:val="22"/>
            <w:szCs w:val="22"/>
            <w:lang w:val="en-GB"/>
          </w:rPr>
          <w:t>have</w:t>
        </w:r>
        <w:r w:rsidRPr="00145B40">
          <w:rPr>
            <w:rFonts w:ascii="Calibri" w:hAnsi="Calibri" w:cs="Calibri"/>
            <w:sz w:val="22"/>
            <w:szCs w:val="22"/>
            <w:lang w:val="en-GB"/>
          </w:rPr>
          <w:t xml:space="preserve"> positive attitude towards the implementation of the project while </w:t>
        </w:r>
        <w:r w:rsidRPr="00145B40">
          <w:rPr>
            <w:rFonts w:ascii="Calibri" w:hAnsi="Calibri" w:cs="Calibri"/>
            <w:sz w:val="22"/>
            <w:szCs w:val="22"/>
            <w:lang w:bidi="ne-NP"/>
          </w:rPr>
          <w:t>2.04</w:t>
        </w:r>
        <w:r w:rsidRPr="00145B40">
          <w:rPr>
            <w:rFonts w:ascii="Calibri" w:hAnsi="Calibri" w:cs="Calibri"/>
            <w:sz w:val="22"/>
            <w:szCs w:val="22"/>
            <w:lang w:val="en-GB"/>
          </w:rPr>
          <w:t xml:space="preserve">% is against the project’s implementation and </w:t>
        </w:r>
        <w:r w:rsidRPr="00145B40">
          <w:rPr>
            <w:rFonts w:ascii="Calibri" w:hAnsi="Calibri" w:cs="Calibri"/>
            <w:sz w:val="22"/>
            <w:szCs w:val="22"/>
            <w:lang w:bidi="ne-NP"/>
          </w:rPr>
          <w:t>9.52</w:t>
        </w:r>
        <w:r w:rsidRPr="00145B40">
          <w:rPr>
            <w:rFonts w:ascii="Calibri" w:hAnsi="Calibri" w:cs="Calibri"/>
            <w:sz w:val="22"/>
            <w:szCs w:val="22"/>
            <w:lang w:val="en-GB"/>
          </w:rPr>
          <w:t xml:space="preserve">% have shown neutrality. </w:t>
        </w:r>
        <w:r>
          <w:rPr>
            <w:rFonts w:ascii="Calibri" w:hAnsi="Calibri" w:cs="Calibri"/>
            <w:sz w:val="22"/>
            <w:szCs w:val="22"/>
            <w:lang w:val="en-GB"/>
          </w:rPr>
          <w:t xml:space="preserve">According to local people the region behind the support of the project is </w:t>
        </w:r>
        <w:r w:rsidRPr="00145B40">
          <w:rPr>
            <w:rFonts w:ascii="Calibri" w:hAnsi="Calibri" w:cs="Calibri"/>
            <w:sz w:val="22"/>
            <w:szCs w:val="22"/>
            <w:lang w:val="en-GB"/>
          </w:rPr>
          <w:t>need of transmission line for regular supply of electricity and solves the problem of electricity crisis in the country.</w:t>
        </w:r>
      </w:ins>
    </w:p>
    <w:p w:rsidR="002B6273" w:rsidRPr="00145B40" w:rsidRDefault="002B6273" w:rsidP="002B6273">
      <w:pPr>
        <w:spacing w:line="300" w:lineRule="auto"/>
        <w:jc w:val="both"/>
        <w:rPr>
          <w:ins w:id="1075" w:author="user" w:date="2012-02-29T14:49:00Z"/>
          <w:rFonts w:ascii="Calibri" w:hAnsi="Calibri" w:cs="Calibri"/>
          <w:b/>
          <w:bCs/>
          <w:sz w:val="22"/>
          <w:szCs w:val="22"/>
          <w:lang w:val="en-GB"/>
        </w:rPr>
      </w:pPr>
      <w:ins w:id="1076" w:author="user" w:date="2012-02-29T14:49:00Z">
        <w:r w:rsidRPr="00145B40">
          <w:rPr>
            <w:rFonts w:ascii="Calibri" w:hAnsi="Calibri" w:cs="Calibri"/>
            <w:bCs/>
            <w:sz w:val="22"/>
            <w:szCs w:val="22"/>
            <w:lang w:val="en-GB"/>
          </w:rPr>
          <w:t xml:space="preserve">Moreover, 3 households have suggested for shifting of transmission line alignment towards forest </w:t>
        </w:r>
        <w:r>
          <w:rPr>
            <w:rFonts w:ascii="Calibri" w:hAnsi="Calibri" w:cs="Calibri"/>
            <w:bCs/>
            <w:sz w:val="22"/>
            <w:szCs w:val="22"/>
            <w:lang w:val="en-GB"/>
          </w:rPr>
          <w:t xml:space="preserve">to reduce the project impacts on socio-economic and Cultural Environment. </w:t>
        </w:r>
      </w:ins>
    </w:p>
    <w:p w:rsidR="002B6273" w:rsidRPr="00412BC6" w:rsidRDefault="002B6273" w:rsidP="002B6273">
      <w:pPr>
        <w:pStyle w:val="ReportText"/>
        <w:spacing w:line="300" w:lineRule="auto"/>
        <w:rPr>
          <w:ins w:id="1077" w:author="user" w:date="2012-02-29T14:49:00Z"/>
          <w:rFonts w:ascii="Calibri" w:hAnsi="Calibri" w:cs="Calibri"/>
          <w:sz w:val="10"/>
          <w:szCs w:val="10"/>
          <w:lang w:val="en-US"/>
        </w:rPr>
      </w:pPr>
    </w:p>
    <w:p w:rsidR="002B6273" w:rsidRPr="00145B40" w:rsidRDefault="002B6273" w:rsidP="002B6273">
      <w:pPr>
        <w:spacing w:line="300" w:lineRule="auto"/>
        <w:jc w:val="both"/>
        <w:rPr>
          <w:ins w:id="1078" w:author="user" w:date="2012-02-29T14:49:00Z"/>
          <w:rFonts w:ascii="Calibri" w:hAnsi="Calibri" w:cs="Calibri"/>
          <w:sz w:val="22"/>
          <w:szCs w:val="22"/>
          <w:lang w:val="en-GB"/>
        </w:rPr>
      </w:pPr>
      <w:ins w:id="1079" w:author="user" w:date="2012-02-29T14:49:00Z">
        <w:r w:rsidRPr="00145B40">
          <w:rPr>
            <w:rFonts w:ascii="Calibri" w:hAnsi="Calibri" w:cs="Calibri"/>
            <w:sz w:val="22"/>
            <w:szCs w:val="22"/>
            <w:lang w:val="en-GB"/>
          </w:rPr>
          <w:t xml:space="preserve">Besides this informal meetings with key stakeholders of the project area, visit by the experts and interaction with local people were also the part of public consultation.  The concerns/issues of local people/institutions have been incorporated in relevant section of the RAP. </w:t>
        </w:r>
      </w:ins>
    </w:p>
    <w:p w:rsidR="002B6273" w:rsidRPr="00145B40" w:rsidRDefault="002B6273" w:rsidP="002B6273">
      <w:pPr>
        <w:pStyle w:val="Heading2"/>
        <w:spacing w:before="0" w:after="0" w:line="300" w:lineRule="auto"/>
        <w:rPr>
          <w:ins w:id="1080" w:author="user" w:date="2012-02-29T14:49:00Z"/>
          <w:rFonts w:ascii="Calibri" w:hAnsi="Calibri" w:cs="Calibri"/>
          <w:i/>
          <w:sz w:val="22"/>
          <w:szCs w:val="22"/>
        </w:rPr>
      </w:pPr>
      <w:bookmarkStart w:id="1081" w:name="_Toc283484557"/>
      <w:ins w:id="1082" w:author="user" w:date="2012-02-29T14:49:00Z">
        <w:r w:rsidRPr="00145B40">
          <w:rPr>
            <w:rFonts w:ascii="Calibri" w:hAnsi="Calibri" w:cs="Calibri"/>
            <w:i/>
            <w:sz w:val="22"/>
            <w:szCs w:val="22"/>
          </w:rPr>
          <w:t>5.2</w:t>
        </w:r>
        <w:r w:rsidRPr="00145B40">
          <w:rPr>
            <w:rFonts w:ascii="Calibri" w:hAnsi="Calibri" w:cs="Calibri"/>
            <w:i/>
            <w:sz w:val="22"/>
            <w:szCs w:val="22"/>
          </w:rPr>
          <w:tab/>
          <w:t>Key Issues/Concerns Raised During Community Consultation</w:t>
        </w:r>
        <w:bookmarkEnd w:id="1081"/>
      </w:ins>
    </w:p>
    <w:p w:rsidR="002B6273" w:rsidRPr="00145B40" w:rsidRDefault="002B6273" w:rsidP="002B6273">
      <w:pPr>
        <w:spacing w:line="300" w:lineRule="auto"/>
        <w:jc w:val="both"/>
        <w:rPr>
          <w:ins w:id="1083" w:author="user" w:date="2012-02-29T14:49:00Z"/>
          <w:rFonts w:ascii="Calibri" w:hAnsi="Calibri" w:cs="Calibri"/>
          <w:sz w:val="22"/>
          <w:szCs w:val="22"/>
          <w:lang w:val="en-GB"/>
        </w:rPr>
      </w:pPr>
      <w:ins w:id="1084" w:author="user" w:date="2012-02-29T14:49:00Z">
        <w:r w:rsidRPr="00145B40">
          <w:rPr>
            <w:rFonts w:ascii="Calibri" w:hAnsi="Calibri" w:cs="Calibri"/>
            <w:sz w:val="22"/>
            <w:szCs w:val="22"/>
            <w:lang w:val="en-GB"/>
          </w:rPr>
          <w:t xml:space="preserve">The local people have positive attitude regarding implementation of the project realizing the need of transmission line for regular supply of electricity and solve the problem of load shedding. During the community consultation several issues and concerns were raised by the people. The key issues and concerns raised by the local people are related to compensation, employment, </w:t>
        </w:r>
        <w:r>
          <w:rPr>
            <w:rFonts w:ascii="Calibri" w:hAnsi="Calibri" w:cs="Calibri"/>
            <w:sz w:val="22"/>
            <w:szCs w:val="22"/>
            <w:lang w:val="en-GB"/>
          </w:rPr>
          <w:t xml:space="preserve">re routing </w:t>
        </w:r>
        <w:r w:rsidRPr="00145B40">
          <w:rPr>
            <w:rFonts w:ascii="Calibri" w:hAnsi="Calibri" w:cs="Calibri"/>
            <w:sz w:val="22"/>
            <w:szCs w:val="22"/>
            <w:lang w:val="en-GB"/>
          </w:rPr>
          <w:t xml:space="preserve">of the transmission line, </w:t>
        </w:r>
        <w:r>
          <w:rPr>
            <w:rFonts w:ascii="Calibri" w:hAnsi="Calibri" w:cs="Calibri"/>
            <w:sz w:val="22"/>
            <w:szCs w:val="22"/>
            <w:lang w:val="en-GB"/>
          </w:rPr>
          <w:t xml:space="preserve">implementation of </w:t>
        </w:r>
        <w:r w:rsidRPr="00145B40">
          <w:rPr>
            <w:rFonts w:ascii="Calibri" w:hAnsi="Calibri" w:cs="Calibri"/>
            <w:sz w:val="22"/>
            <w:szCs w:val="22"/>
            <w:lang w:val="en-GB"/>
          </w:rPr>
          <w:t xml:space="preserve">mitigation and enhancement measures and community </w:t>
        </w:r>
        <w:r w:rsidRPr="00145B40">
          <w:rPr>
            <w:rFonts w:ascii="Calibri" w:hAnsi="Calibri" w:cs="Calibri"/>
            <w:sz w:val="22"/>
            <w:szCs w:val="22"/>
            <w:lang w:val="en-GB"/>
          </w:rPr>
          <w:lastRenderedPageBreak/>
          <w:t>participation in the project activities. The key issues/concern raised by the local people during community consultations are summarized in Table-5.</w:t>
        </w:r>
        <w:r>
          <w:rPr>
            <w:rFonts w:ascii="Calibri" w:hAnsi="Calibri" w:cs="Calibri"/>
            <w:sz w:val="22"/>
            <w:szCs w:val="22"/>
            <w:lang w:val="en-GB"/>
          </w:rPr>
          <w:t>3</w:t>
        </w:r>
        <w:r w:rsidRPr="00145B40">
          <w:rPr>
            <w:rFonts w:ascii="Calibri" w:hAnsi="Calibri" w:cs="Calibri"/>
            <w:sz w:val="22"/>
            <w:szCs w:val="22"/>
            <w:lang w:val="en-GB"/>
          </w:rPr>
          <w:t>.</w:t>
        </w:r>
      </w:ins>
    </w:p>
    <w:p w:rsidR="002B6273" w:rsidRPr="00412BC6" w:rsidRDefault="002B6273" w:rsidP="002B6273">
      <w:pPr>
        <w:spacing w:line="300" w:lineRule="auto"/>
        <w:jc w:val="both"/>
        <w:rPr>
          <w:ins w:id="1085" w:author="user" w:date="2012-02-29T14:49:00Z"/>
          <w:rFonts w:ascii="Calibri" w:hAnsi="Calibri" w:cs="Calibri"/>
          <w:sz w:val="10"/>
          <w:szCs w:val="10"/>
          <w:lang w:val="en-GB"/>
        </w:rPr>
      </w:pPr>
    </w:p>
    <w:p w:rsidR="002B6273" w:rsidRPr="00412BC6" w:rsidRDefault="002B6273" w:rsidP="002B6273">
      <w:pPr>
        <w:spacing w:line="300" w:lineRule="auto"/>
        <w:jc w:val="both"/>
        <w:rPr>
          <w:ins w:id="1086" w:author="user" w:date="2012-02-29T14:49:00Z"/>
          <w:rFonts w:ascii="Calibri" w:hAnsi="Calibri" w:cs="Calibri"/>
          <w:b/>
          <w:sz w:val="20"/>
          <w:szCs w:val="20"/>
        </w:rPr>
      </w:pPr>
      <w:ins w:id="1087" w:author="user" w:date="2012-02-29T14:49:00Z">
        <w:r w:rsidRPr="00412BC6">
          <w:rPr>
            <w:rFonts w:ascii="Calibri" w:hAnsi="Calibri" w:cs="Calibri"/>
            <w:b/>
            <w:sz w:val="20"/>
            <w:szCs w:val="20"/>
          </w:rPr>
          <w:t>Table 5.3: Summery of Key Issues and Concerns</w:t>
        </w:r>
      </w:ins>
    </w:p>
    <w:tbl>
      <w:tblPr>
        <w:tblW w:w="99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00"/>
        <w:gridCol w:w="7290"/>
      </w:tblGrid>
      <w:tr w:rsidR="002B6273" w:rsidRPr="00145B40" w:rsidTr="0074335E">
        <w:trPr>
          <w:trHeight w:val="269"/>
          <w:ins w:id="1088" w:author="user" w:date="2012-02-29T14:49:00Z"/>
        </w:trPr>
        <w:tc>
          <w:tcPr>
            <w:tcW w:w="2700" w:type="dxa"/>
          </w:tcPr>
          <w:p w:rsidR="002B6273" w:rsidRPr="00A62D66" w:rsidRDefault="002B6273" w:rsidP="0074335E">
            <w:pPr>
              <w:widowControl w:val="0"/>
              <w:adjustRightInd w:val="0"/>
              <w:spacing w:line="300" w:lineRule="auto"/>
              <w:jc w:val="both"/>
              <w:textAlignment w:val="baseline"/>
              <w:rPr>
                <w:ins w:id="1089" w:author="user" w:date="2012-02-29T14:49:00Z"/>
                <w:rFonts w:ascii="Calibri" w:hAnsi="Calibri" w:cs="Calibri"/>
                <w:b/>
                <w:sz w:val="20"/>
                <w:szCs w:val="20"/>
              </w:rPr>
            </w:pPr>
            <w:ins w:id="1090" w:author="user" w:date="2012-02-29T14:49:00Z">
              <w:r w:rsidRPr="00A62D66">
                <w:rPr>
                  <w:rFonts w:ascii="Calibri" w:hAnsi="Calibri" w:cs="Calibri"/>
                  <w:b/>
                  <w:sz w:val="20"/>
                  <w:szCs w:val="20"/>
                </w:rPr>
                <w:t>Key Areas of Concerns</w:t>
              </w:r>
            </w:ins>
          </w:p>
          <w:p w:rsidR="002B6273" w:rsidRPr="00A62D66" w:rsidRDefault="002B6273" w:rsidP="0074335E">
            <w:pPr>
              <w:widowControl w:val="0"/>
              <w:adjustRightInd w:val="0"/>
              <w:spacing w:line="300" w:lineRule="auto"/>
              <w:jc w:val="both"/>
              <w:textAlignment w:val="baseline"/>
              <w:rPr>
                <w:ins w:id="1091" w:author="user" w:date="2012-02-29T14:49:00Z"/>
                <w:rFonts w:ascii="Calibri" w:hAnsi="Calibri" w:cs="Calibri"/>
                <w:b/>
                <w:sz w:val="20"/>
                <w:szCs w:val="20"/>
              </w:rPr>
            </w:pPr>
          </w:p>
        </w:tc>
        <w:tc>
          <w:tcPr>
            <w:tcW w:w="7290" w:type="dxa"/>
          </w:tcPr>
          <w:p w:rsidR="002B6273" w:rsidRPr="00A62D66" w:rsidRDefault="002B6273" w:rsidP="0074335E">
            <w:pPr>
              <w:widowControl w:val="0"/>
              <w:adjustRightInd w:val="0"/>
              <w:spacing w:line="300" w:lineRule="auto"/>
              <w:jc w:val="both"/>
              <w:textAlignment w:val="baseline"/>
              <w:rPr>
                <w:ins w:id="1092" w:author="user" w:date="2012-02-29T14:49:00Z"/>
                <w:rFonts w:ascii="Calibri" w:hAnsi="Calibri" w:cs="Calibri"/>
                <w:b/>
                <w:sz w:val="20"/>
                <w:szCs w:val="20"/>
              </w:rPr>
            </w:pPr>
            <w:ins w:id="1093" w:author="user" w:date="2012-02-29T14:49:00Z">
              <w:r w:rsidRPr="00A62D66">
                <w:rPr>
                  <w:rFonts w:ascii="Calibri" w:hAnsi="Calibri" w:cs="Calibri"/>
                  <w:b/>
                  <w:sz w:val="20"/>
                  <w:szCs w:val="20"/>
                </w:rPr>
                <w:t xml:space="preserve">Details of Issues/Concerns </w:t>
              </w:r>
            </w:ins>
          </w:p>
        </w:tc>
      </w:tr>
      <w:tr w:rsidR="002B6273" w:rsidRPr="00145B40" w:rsidTr="0074335E">
        <w:trPr>
          <w:trHeight w:val="971"/>
          <w:ins w:id="1094" w:author="user" w:date="2012-02-29T14:49:00Z"/>
        </w:trPr>
        <w:tc>
          <w:tcPr>
            <w:tcW w:w="2700" w:type="dxa"/>
          </w:tcPr>
          <w:p w:rsidR="002B6273" w:rsidRPr="00A62D66" w:rsidRDefault="002B6273" w:rsidP="0074335E">
            <w:pPr>
              <w:widowControl w:val="0"/>
              <w:adjustRightInd w:val="0"/>
              <w:spacing w:line="300" w:lineRule="auto"/>
              <w:jc w:val="both"/>
              <w:textAlignment w:val="baseline"/>
              <w:rPr>
                <w:ins w:id="1095" w:author="user" w:date="2012-02-29T14:49:00Z"/>
                <w:rFonts w:ascii="Calibri" w:hAnsi="Calibri" w:cs="Calibri"/>
                <w:b/>
                <w:sz w:val="20"/>
                <w:szCs w:val="20"/>
              </w:rPr>
            </w:pPr>
            <w:ins w:id="1096" w:author="user" w:date="2012-02-29T14:49:00Z">
              <w:r w:rsidRPr="00A62D66">
                <w:rPr>
                  <w:rFonts w:ascii="Calibri" w:hAnsi="Calibri" w:cs="Calibri"/>
                  <w:b/>
                  <w:sz w:val="20"/>
                  <w:szCs w:val="20"/>
                </w:rPr>
                <w:t>Compensation</w:t>
              </w:r>
            </w:ins>
          </w:p>
        </w:tc>
        <w:tc>
          <w:tcPr>
            <w:tcW w:w="7290" w:type="dxa"/>
          </w:tcPr>
          <w:p w:rsidR="002B6273" w:rsidRPr="00A62D66" w:rsidRDefault="002B6273" w:rsidP="002B6273">
            <w:pPr>
              <w:widowControl w:val="0"/>
              <w:numPr>
                <w:ilvl w:val="0"/>
                <w:numId w:val="13"/>
              </w:numPr>
              <w:tabs>
                <w:tab w:val="clear" w:pos="665"/>
              </w:tabs>
              <w:adjustRightInd w:val="0"/>
              <w:spacing w:line="300" w:lineRule="auto"/>
              <w:ind w:left="319" w:hanging="319"/>
              <w:jc w:val="both"/>
              <w:textAlignment w:val="baseline"/>
              <w:rPr>
                <w:ins w:id="1097" w:author="user" w:date="2012-02-29T14:49:00Z"/>
                <w:rFonts w:ascii="Calibri" w:hAnsi="Calibri" w:cs="Calibri"/>
                <w:sz w:val="20"/>
                <w:szCs w:val="20"/>
              </w:rPr>
            </w:pPr>
            <w:ins w:id="1098" w:author="user" w:date="2012-02-29T14:49:00Z">
              <w:r w:rsidRPr="00A62D66">
                <w:rPr>
                  <w:rFonts w:ascii="Calibri" w:hAnsi="Calibri" w:cs="Calibri"/>
                  <w:sz w:val="20"/>
                  <w:szCs w:val="20"/>
                </w:rPr>
                <w:t>Appropriate compensation for land and private property</w:t>
              </w:r>
            </w:ins>
          </w:p>
          <w:p w:rsidR="002B6273" w:rsidRPr="00A62D66" w:rsidRDefault="002B6273" w:rsidP="002B6273">
            <w:pPr>
              <w:widowControl w:val="0"/>
              <w:numPr>
                <w:ilvl w:val="0"/>
                <w:numId w:val="13"/>
              </w:numPr>
              <w:tabs>
                <w:tab w:val="clear" w:pos="665"/>
              </w:tabs>
              <w:adjustRightInd w:val="0"/>
              <w:spacing w:line="300" w:lineRule="auto"/>
              <w:ind w:left="319" w:hanging="319"/>
              <w:jc w:val="both"/>
              <w:textAlignment w:val="baseline"/>
              <w:rPr>
                <w:ins w:id="1099" w:author="user" w:date="2012-02-29T14:49:00Z"/>
                <w:rFonts w:ascii="Calibri" w:hAnsi="Calibri" w:cs="Calibri"/>
                <w:sz w:val="20"/>
                <w:szCs w:val="20"/>
              </w:rPr>
            </w:pPr>
            <w:ins w:id="1100" w:author="user" w:date="2012-02-29T14:49:00Z">
              <w:r w:rsidRPr="00A62D66">
                <w:rPr>
                  <w:rFonts w:ascii="Calibri" w:hAnsi="Calibri" w:cs="Calibri"/>
                  <w:sz w:val="20"/>
                  <w:szCs w:val="20"/>
                </w:rPr>
                <w:t>Compensation of land/property</w:t>
              </w:r>
              <w:r>
                <w:rPr>
                  <w:rFonts w:ascii="Calibri" w:hAnsi="Calibri" w:cs="Calibri"/>
                  <w:sz w:val="20"/>
                  <w:szCs w:val="20"/>
                </w:rPr>
                <w:t xml:space="preserve"> should be</w:t>
              </w:r>
              <w:r w:rsidRPr="00A62D66">
                <w:rPr>
                  <w:rFonts w:ascii="Calibri" w:hAnsi="Calibri" w:cs="Calibri"/>
                  <w:sz w:val="20"/>
                  <w:szCs w:val="20"/>
                </w:rPr>
                <w:t xml:space="preserve"> as per the prevailing market rate.</w:t>
              </w:r>
            </w:ins>
          </w:p>
        </w:tc>
      </w:tr>
      <w:tr w:rsidR="002B6273" w:rsidRPr="00145B40" w:rsidTr="0074335E">
        <w:trPr>
          <w:ins w:id="1101" w:author="user" w:date="2012-02-29T14:49:00Z"/>
        </w:trPr>
        <w:tc>
          <w:tcPr>
            <w:tcW w:w="2700" w:type="dxa"/>
          </w:tcPr>
          <w:p w:rsidR="002B6273" w:rsidRPr="00A62D66" w:rsidRDefault="002B6273" w:rsidP="0074335E">
            <w:pPr>
              <w:widowControl w:val="0"/>
              <w:adjustRightInd w:val="0"/>
              <w:spacing w:line="300" w:lineRule="auto"/>
              <w:ind w:left="748" w:hanging="748"/>
              <w:jc w:val="both"/>
              <w:textAlignment w:val="baseline"/>
              <w:rPr>
                <w:ins w:id="1102" w:author="user" w:date="2012-02-29T14:49:00Z"/>
                <w:rFonts w:ascii="Calibri" w:hAnsi="Calibri" w:cs="Calibri"/>
                <w:b/>
                <w:sz w:val="20"/>
                <w:szCs w:val="20"/>
              </w:rPr>
            </w:pPr>
            <w:ins w:id="1103" w:author="user" w:date="2012-02-29T14:49:00Z">
              <w:r w:rsidRPr="00A62D66">
                <w:rPr>
                  <w:rFonts w:ascii="Calibri" w:hAnsi="Calibri" w:cs="Calibri"/>
                  <w:b/>
                  <w:sz w:val="20"/>
                  <w:szCs w:val="20"/>
                </w:rPr>
                <w:t>Livelihood</w:t>
              </w:r>
            </w:ins>
          </w:p>
          <w:p w:rsidR="002B6273" w:rsidRPr="00A62D66" w:rsidRDefault="002B6273" w:rsidP="0074335E">
            <w:pPr>
              <w:widowControl w:val="0"/>
              <w:adjustRightInd w:val="0"/>
              <w:spacing w:line="300" w:lineRule="auto"/>
              <w:jc w:val="both"/>
              <w:textAlignment w:val="baseline"/>
              <w:rPr>
                <w:ins w:id="1104" w:author="user" w:date="2012-02-29T14:49:00Z"/>
                <w:rFonts w:ascii="Calibri" w:hAnsi="Calibri" w:cs="Calibri"/>
                <w:b/>
                <w:sz w:val="20"/>
                <w:szCs w:val="20"/>
              </w:rPr>
            </w:pPr>
          </w:p>
        </w:tc>
        <w:tc>
          <w:tcPr>
            <w:tcW w:w="7290" w:type="dxa"/>
          </w:tcPr>
          <w:p w:rsidR="002B6273" w:rsidRPr="00A62D66" w:rsidRDefault="002B6273" w:rsidP="002B6273">
            <w:pPr>
              <w:widowControl w:val="0"/>
              <w:numPr>
                <w:ilvl w:val="0"/>
                <w:numId w:val="13"/>
              </w:numPr>
              <w:tabs>
                <w:tab w:val="clear" w:pos="665"/>
              </w:tabs>
              <w:adjustRightInd w:val="0"/>
              <w:spacing w:line="300" w:lineRule="auto"/>
              <w:ind w:left="319" w:hanging="319"/>
              <w:jc w:val="both"/>
              <w:textAlignment w:val="baseline"/>
              <w:rPr>
                <w:ins w:id="1105" w:author="user" w:date="2012-02-29T14:49:00Z"/>
                <w:rFonts w:ascii="Calibri" w:hAnsi="Calibri" w:cs="Calibri"/>
                <w:sz w:val="20"/>
                <w:szCs w:val="20"/>
              </w:rPr>
            </w:pPr>
            <w:ins w:id="1106" w:author="user" w:date="2012-02-29T14:49:00Z">
              <w:r w:rsidRPr="00A62D66">
                <w:rPr>
                  <w:rFonts w:ascii="Calibri" w:hAnsi="Calibri" w:cs="Calibri"/>
                  <w:sz w:val="20"/>
                  <w:szCs w:val="20"/>
                </w:rPr>
                <w:t xml:space="preserve">Employment to local people during the construction period </w:t>
              </w:r>
            </w:ins>
          </w:p>
          <w:p w:rsidR="002B6273" w:rsidRPr="00A62D66" w:rsidRDefault="002B6273" w:rsidP="002B6273">
            <w:pPr>
              <w:widowControl w:val="0"/>
              <w:numPr>
                <w:ilvl w:val="0"/>
                <w:numId w:val="13"/>
              </w:numPr>
              <w:tabs>
                <w:tab w:val="clear" w:pos="665"/>
              </w:tabs>
              <w:adjustRightInd w:val="0"/>
              <w:spacing w:line="300" w:lineRule="auto"/>
              <w:ind w:left="319" w:hanging="319"/>
              <w:jc w:val="both"/>
              <w:textAlignment w:val="baseline"/>
              <w:rPr>
                <w:ins w:id="1107" w:author="user" w:date="2012-02-29T14:49:00Z"/>
                <w:rFonts w:ascii="Calibri" w:hAnsi="Calibri" w:cs="Calibri"/>
                <w:sz w:val="20"/>
                <w:szCs w:val="20"/>
              </w:rPr>
            </w:pPr>
            <w:ins w:id="1108" w:author="user" w:date="2012-02-29T14:49:00Z">
              <w:r w:rsidRPr="00A62D66">
                <w:rPr>
                  <w:rFonts w:ascii="Calibri" w:hAnsi="Calibri" w:cs="Calibri"/>
                  <w:sz w:val="20"/>
                  <w:szCs w:val="20"/>
                </w:rPr>
                <w:t>Devaluation of RoW land.</w:t>
              </w:r>
            </w:ins>
          </w:p>
          <w:p w:rsidR="002B6273" w:rsidRPr="00A62D66" w:rsidRDefault="002B6273" w:rsidP="002B6273">
            <w:pPr>
              <w:widowControl w:val="0"/>
              <w:numPr>
                <w:ilvl w:val="0"/>
                <w:numId w:val="13"/>
              </w:numPr>
              <w:tabs>
                <w:tab w:val="clear" w:pos="665"/>
              </w:tabs>
              <w:adjustRightInd w:val="0"/>
              <w:spacing w:line="300" w:lineRule="auto"/>
              <w:ind w:left="319" w:hanging="319"/>
              <w:jc w:val="both"/>
              <w:textAlignment w:val="baseline"/>
              <w:rPr>
                <w:ins w:id="1109" w:author="user" w:date="2012-02-29T14:49:00Z"/>
                <w:rFonts w:ascii="Calibri" w:hAnsi="Calibri" w:cs="Calibri"/>
                <w:sz w:val="20"/>
                <w:szCs w:val="20"/>
              </w:rPr>
            </w:pPr>
            <w:ins w:id="1110" w:author="user" w:date="2012-02-29T14:49:00Z">
              <w:r w:rsidRPr="00A62D66">
                <w:rPr>
                  <w:rFonts w:ascii="Calibri" w:hAnsi="Calibri" w:cs="Calibri"/>
                  <w:sz w:val="20"/>
                  <w:szCs w:val="20"/>
                </w:rPr>
                <w:t xml:space="preserve">Most of families particularly in Basamadi and Manahari VDC are already displaced due  to construction of Kulekhani I and II HEP and natural disasters occur in Kankada area. The implementations of the proposed project will again displace the affected families. Therefore, special resettlement package should be developed. </w:t>
              </w:r>
            </w:ins>
          </w:p>
        </w:tc>
      </w:tr>
      <w:tr w:rsidR="002B6273" w:rsidRPr="00145B40" w:rsidTr="0074335E">
        <w:trPr>
          <w:ins w:id="1111" w:author="user" w:date="2012-02-29T14:49:00Z"/>
        </w:trPr>
        <w:tc>
          <w:tcPr>
            <w:tcW w:w="2700" w:type="dxa"/>
          </w:tcPr>
          <w:p w:rsidR="002B6273" w:rsidRPr="00A62D66" w:rsidRDefault="002B6273" w:rsidP="0074335E">
            <w:pPr>
              <w:widowControl w:val="0"/>
              <w:adjustRightInd w:val="0"/>
              <w:spacing w:line="300" w:lineRule="auto"/>
              <w:jc w:val="both"/>
              <w:textAlignment w:val="baseline"/>
              <w:rPr>
                <w:ins w:id="1112" w:author="user" w:date="2012-02-29T14:49:00Z"/>
                <w:rFonts w:ascii="Calibri" w:hAnsi="Calibri" w:cs="Calibri"/>
                <w:b/>
                <w:sz w:val="20"/>
                <w:szCs w:val="20"/>
              </w:rPr>
            </w:pPr>
            <w:ins w:id="1113" w:author="user" w:date="2012-02-29T14:49:00Z">
              <w:r w:rsidRPr="00A62D66">
                <w:rPr>
                  <w:rFonts w:ascii="Calibri" w:hAnsi="Calibri" w:cs="Calibri"/>
                  <w:b/>
                  <w:sz w:val="20"/>
                  <w:szCs w:val="20"/>
                </w:rPr>
                <w:t>Alignment of Transmission Line</w:t>
              </w:r>
            </w:ins>
          </w:p>
        </w:tc>
        <w:tc>
          <w:tcPr>
            <w:tcW w:w="7290" w:type="dxa"/>
          </w:tcPr>
          <w:p w:rsidR="002B6273" w:rsidRPr="004E6C0B" w:rsidRDefault="002B6273" w:rsidP="002B6273">
            <w:pPr>
              <w:widowControl w:val="0"/>
              <w:numPr>
                <w:ilvl w:val="0"/>
                <w:numId w:val="13"/>
              </w:numPr>
              <w:tabs>
                <w:tab w:val="clear" w:pos="665"/>
              </w:tabs>
              <w:adjustRightInd w:val="0"/>
              <w:spacing w:line="300" w:lineRule="auto"/>
              <w:ind w:left="319" w:hanging="319"/>
              <w:jc w:val="both"/>
              <w:textAlignment w:val="baseline"/>
              <w:rPr>
                <w:ins w:id="1114" w:author="user" w:date="2012-02-29T14:49:00Z"/>
                <w:rFonts w:ascii="Calibri" w:hAnsi="Calibri" w:cs="Calibri"/>
                <w:color w:val="FF0000"/>
                <w:sz w:val="20"/>
                <w:szCs w:val="20"/>
              </w:rPr>
            </w:pPr>
            <w:ins w:id="1115" w:author="user" w:date="2012-02-29T14:49:00Z">
              <w:r w:rsidRPr="00703EA2">
                <w:rPr>
                  <w:rFonts w:ascii="Calibri" w:hAnsi="Calibri" w:cs="Calibri"/>
                  <w:sz w:val="20"/>
                  <w:szCs w:val="20"/>
                </w:rPr>
                <w:t>Avoid settlements and market centers  while selecting final route alignment  (Note: local people suggested that AP-9/2 to AP-10/0 near Manahari Bazar, Manahari  VDC of Makwanpur district should be fixed at least 500 m away from the market otherwise they will oppose the project).</w:t>
              </w:r>
            </w:ins>
          </w:p>
          <w:p w:rsidR="002B6273" w:rsidRPr="00A62D66" w:rsidRDefault="002B6273" w:rsidP="0074335E">
            <w:pPr>
              <w:widowControl w:val="0"/>
              <w:adjustRightInd w:val="0"/>
              <w:spacing w:line="300" w:lineRule="auto"/>
              <w:jc w:val="both"/>
              <w:textAlignment w:val="baseline"/>
              <w:rPr>
                <w:ins w:id="1116" w:author="user" w:date="2012-02-29T14:49:00Z"/>
                <w:rFonts w:ascii="Calibri" w:hAnsi="Calibri" w:cs="Calibri"/>
                <w:sz w:val="20"/>
                <w:szCs w:val="20"/>
              </w:rPr>
            </w:pPr>
          </w:p>
        </w:tc>
      </w:tr>
      <w:tr w:rsidR="002B6273" w:rsidRPr="00145B40" w:rsidTr="0074335E">
        <w:trPr>
          <w:trHeight w:val="1556"/>
          <w:ins w:id="1117" w:author="user" w:date="2012-02-29T14:49:00Z"/>
        </w:trPr>
        <w:tc>
          <w:tcPr>
            <w:tcW w:w="2700" w:type="dxa"/>
          </w:tcPr>
          <w:p w:rsidR="002B6273" w:rsidRPr="00A62D66" w:rsidRDefault="002B6273" w:rsidP="0074335E">
            <w:pPr>
              <w:widowControl w:val="0"/>
              <w:adjustRightInd w:val="0"/>
              <w:spacing w:line="300" w:lineRule="auto"/>
              <w:jc w:val="both"/>
              <w:textAlignment w:val="baseline"/>
              <w:rPr>
                <w:ins w:id="1118" w:author="user" w:date="2012-02-29T14:49:00Z"/>
                <w:rFonts w:ascii="Calibri" w:hAnsi="Calibri" w:cs="Calibri"/>
                <w:b/>
                <w:sz w:val="20"/>
                <w:szCs w:val="20"/>
              </w:rPr>
            </w:pPr>
            <w:ins w:id="1119" w:author="user" w:date="2012-02-29T14:49:00Z">
              <w:r w:rsidRPr="00A62D66">
                <w:rPr>
                  <w:rFonts w:ascii="Calibri" w:hAnsi="Calibri" w:cs="Calibri"/>
                  <w:b/>
                  <w:sz w:val="20"/>
                  <w:szCs w:val="20"/>
                </w:rPr>
                <w:t>Community Support Programs</w:t>
              </w:r>
            </w:ins>
          </w:p>
        </w:tc>
        <w:tc>
          <w:tcPr>
            <w:tcW w:w="7290" w:type="dxa"/>
          </w:tcPr>
          <w:p w:rsidR="002B6273" w:rsidRPr="00A62D66" w:rsidRDefault="002B6273" w:rsidP="002B6273">
            <w:pPr>
              <w:widowControl w:val="0"/>
              <w:numPr>
                <w:ilvl w:val="0"/>
                <w:numId w:val="13"/>
              </w:numPr>
              <w:tabs>
                <w:tab w:val="clear" w:pos="665"/>
              </w:tabs>
              <w:adjustRightInd w:val="0"/>
              <w:spacing w:line="300" w:lineRule="auto"/>
              <w:ind w:left="319" w:hanging="319"/>
              <w:jc w:val="both"/>
              <w:textAlignment w:val="baseline"/>
              <w:rPr>
                <w:ins w:id="1120" w:author="user" w:date="2012-02-29T14:49:00Z"/>
                <w:rFonts w:ascii="Calibri" w:hAnsi="Calibri" w:cs="Calibri"/>
                <w:sz w:val="20"/>
                <w:szCs w:val="20"/>
              </w:rPr>
            </w:pPr>
            <w:ins w:id="1121" w:author="user" w:date="2012-02-29T14:49:00Z">
              <w:r w:rsidRPr="00A62D66">
                <w:rPr>
                  <w:rFonts w:ascii="Calibri" w:hAnsi="Calibri" w:cs="Calibri"/>
                  <w:sz w:val="20"/>
                  <w:szCs w:val="20"/>
                </w:rPr>
                <w:t>Support for health, education/school, irrigation, road/bridge and drinking water in the project affected area.</w:t>
              </w:r>
            </w:ins>
          </w:p>
          <w:p w:rsidR="002B6273" w:rsidRPr="00A62D66" w:rsidRDefault="002B6273" w:rsidP="002B6273">
            <w:pPr>
              <w:widowControl w:val="0"/>
              <w:numPr>
                <w:ilvl w:val="0"/>
                <w:numId w:val="13"/>
              </w:numPr>
              <w:tabs>
                <w:tab w:val="clear" w:pos="665"/>
              </w:tabs>
              <w:adjustRightInd w:val="0"/>
              <w:spacing w:line="300" w:lineRule="auto"/>
              <w:ind w:left="319" w:hanging="319"/>
              <w:jc w:val="both"/>
              <w:textAlignment w:val="baseline"/>
              <w:rPr>
                <w:ins w:id="1122" w:author="user" w:date="2012-02-29T14:49:00Z"/>
                <w:rFonts w:ascii="Calibri" w:hAnsi="Calibri" w:cs="Calibri"/>
                <w:sz w:val="20"/>
                <w:szCs w:val="20"/>
              </w:rPr>
            </w:pPr>
            <w:ins w:id="1123" w:author="user" w:date="2012-02-29T14:49:00Z">
              <w:r w:rsidRPr="00A62D66">
                <w:rPr>
                  <w:rFonts w:ascii="Calibri" w:hAnsi="Calibri" w:cs="Calibri"/>
                  <w:sz w:val="20"/>
                  <w:szCs w:val="20"/>
                </w:rPr>
                <w:t>Community support programs like skill development, women empowerment program, income generation program should be launched by the project.</w:t>
              </w:r>
            </w:ins>
          </w:p>
        </w:tc>
      </w:tr>
      <w:tr w:rsidR="002B6273" w:rsidRPr="00145B40" w:rsidTr="0074335E">
        <w:trPr>
          <w:ins w:id="1124" w:author="user" w:date="2012-02-29T14:49:00Z"/>
        </w:trPr>
        <w:tc>
          <w:tcPr>
            <w:tcW w:w="2700" w:type="dxa"/>
          </w:tcPr>
          <w:p w:rsidR="002B6273" w:rsidRPr="00A62D66" w:rsidRDefault="002B6273" w:rsidP="0074335E">
            <w:pPr>
              <w:widowControl w:val="0"/>
              <w:adjustRightInd w:val="0"/>
              <w:spacing w:line="300" w:lineRule="auto"/>
              <w:jc w:val="both"/>
              <w:textAlignment w:val="baseline"/>
              <w:rPr>
                <w:ins w:id="1125" w:author="user" w:date="2012-02-29T14:49:00Z"/>
                <w:rFonts w:ascii="Calibri" w:hAnsi="Calibri" w:cs="Calibri"/>
                <w:b/>
                <w:sz w:val="20"/>
                <w:szCs w:val="20"/>
              </w:rPr>
            </w:pPr>
            <w:ins w:id="1126" w:author="user" w:date="2012-02-29T14:49:00Z">
              <w:r w:rsidRPr="00A62D66">
                <w:rPr>
                  <w:rFonts w:ascii="Calibri" w:hAnsi="Calibri" w:cs="Calibri"/>
                  <w:b/>
                  <w:sz w:val="20"/>
                  <w:szCs w:val="20"/>
                </w:rPr>
                <w:t xml:space="preserve">Service facility </w:t>
              </w:r>
            </w:ins>
          </w:p>
        </w:tc>
        <w:tc>
          <w:tcPr>
            <w:tcW w:w="7290" w:type="dxa"/>
          </w:tcPr>
          <w:p w:rsidR="002B6273" w:rsidRPr="00A62D66" w:rsidRDefault="002B6273" w:rsidP="002B6273">
            <w:pPr>
              <w:widowControl w:val="0"/>
              <w:numPr>
                <w:ilvl w:val="0"/>
                <w:numId w:val="13"/>
              </w:numPr>
              <w:tabs>
                <w:tab w:val="clear" w:pos="665"/>
              </w:tabs>
              <w:adjustRightInd w:val="0"/>
              <w:spacing w:line="300" w:lineRule="auto"/>
              <w:ind w:left="319" w:hanging="319"/>
              <w:jc w:val="both"/>
              <w:textAlignment w:val="baseline"/>
              <w:rPr>
                <w:ins w:id="1127" w:author="user" w:date="2012-02-29T14:49:00Z"/>
                <w:rFonts w:ascii="Calibri" w:hAnsi="Calibri" w:cs="Calibri"/>
                <w:sz w:val="20"/>
                <w:szCs w:val="20"/>
              </w:rPr>
            </w:pPr>
            <w:ins w:id="1128" w:author="user" w:date="2012-02-29T14:49:00Z">
              <w:r w:rsidRPr="00A62D66">
                <w:rPr>
                  <w:rFonts w:ascii="Calibri" w:hAnsi="Calibri" w:cs="Calibri"/>
                  <w:sz w:val="20"/>
                  <w:szCs w:val="20"/>
                </w:rPr>
                <w:t xml:space="preserve">Electricity service should be regular and reliable </w:t>
              </w:r>
            </w:ins>
          </w:p>
          <w:p w:rsidR="002B6273" w:rsidRPr="00A62D66" w:rsidRDefault="002B6273" w:rsidP="002B6273">
            <w:pPr>
              <w:widowControl w:val="0"/>
              <w:numPr>
                <w:ilvl w:val="0"/>
                <w:numId w:val="13"/>
              </w:numPr>
              <w:tabs>
                <w:tab w:val="clear" w:pos="665"/>
              </w:tabs>
              <w:adjustRightInd w:val="0"/>
              <w:spacing w:line="300" w:lineRule="auto"/>
              <w:ind w:left="319" w:hanging="319"/>
              <w:jc w:val="both"/>
              <w:textAlignment w:val="baseline"/>
              <w:rPr>
                <w:ins w:id="1129" w:author="user" w:date="2012-02-29T14:49:00Z"/>
                <w:rFonts w:ascii="Calibri" w:hAnsi="Calibri" w:cs="Calibri"/>
                <w:sz w:val="20"/>
                <w:szCs w:val="20"/>
              </w:rPr>
            </w:pPr>
            <w:ins w:id="1130" w:author="user" w:date="2012-02-29T14:49:00Z">
              <w:r w:rsidRPr="00A62D66">
                <w:rPr>
                  <w:rFonts w:ascii="Calibri" w:hAnsi="Calibri" w:cs="Calibri"/>
                  <w:sz w:val="20"/>
                  <w:szCs w:val="20"/>
                </w:rPr>
                <w:t xml:space="preserve">Free of cost electricity service to the project affected families </w:t>
              </w:r>
            </w:ins>
          </w:p>
        </w:tc>
      </w:tr>
      <w:tr w:rsidR="002B6273" w:rsidRPr="00145B40" w:rsidTr="0074335E">
        <w:trPr>
          <w:ins w:id="1131" w:author="user" w:date="2012-02-29T14:49:00Z"/>
        </w:trPr>
        <w:tc>
          <w:tcPr>
            <w:tcW w:w="2700" w:type="dxa"/>
          </w:tcPr>
          <w:p w:rsidR="002B6273" w:rsidRPr="00A62D66" w:rsidRDefault="002B6273" w:rsidP="0074335E">
            <w:pPr>
              <w:widowControl w:val="0"/>
              <w:adjustRightInd w:val="0"/>
              <w:spacing w:line="300" w:lineRule="auto"/>
              <w:jc w:val="both"/>
              <w:textAlignment w:val="baseline"/>
              <w:rPr>
                <w:ins w:id="1132" w:author="user" w:date="2012-02-29T14:49:00Z"/>
                <w:rFonts w:ascii="Calibri" w:hAnsi="Calibri" w:cs="Calibri"/>
                <w:b/>
                <w:sz w:val="20"/>
                <w:szCs w:val="20"/>
              </w:rPr>
            </w:pPr>
            <w:ins w:id="1133" w:author="user" w:date="2012-02-29T14:49:00Z">
              <w:r w:rsidRPr="00A62D66">
                <w:rPr>
                  <w:rFonts w:ascii="Calibri" w:hAnsi="Calibri" w:cs="Calibri"/>
                  <w:b/>
                  <w:sz w:val="20"/>
                  <w:szCs w:val="20"/>
                </w:rPr>
                <w:t xml:space="preserve">Infrastructure </w:t>
              </w:r>
            </w:ins>
          </w:p>
        </w:tc>
        <w:tc>
          <w:tcPr>
            <w:tcW w:w="7290" w:type="dxa"/>
          </w:tcPr>
          <w:p w:rsidR="002B6273" w:rsidRPr="00A62D66" w:rsidRDefault="002B6273" w:rsidP="002B6273">
            <w:pPr>
              <w:widowControl w:val="0"/>
              <w:numPr>
                <w:ilvl w:val="0"/>
                <w:numId w:val="13"/>
              </w:numPr>
              <w:tabs>
                <w:tab w:val="clear" w:pos="665"/>
              </w:tabs>
              <w:adjustRightInd w:val="0"/>
              <w:spacing w:line="300" w:lineRule="auto"/>
              <w:ind w:left="319" w:hanging="319"/>
              <w:jc w:val="both"/>
              <w:textAlignment w:val="baseline"/>
              <w:rPr>
                <w:ins w:id="1134" w:author="user" w:date="2012-02-29T14:49:00Z"/>
                <w:rFonts w:ascii="Calibri" w:hAnsi="Calibri" w:cs="Calibri"/>
                <w:sz w:val="20"/>
                <w:szCs w:val="20"/>
              </w:rPr>
            </w:pPr>
            <w:ins w:id="1135" w:author="user" w:date="2012-02-29T14:49:00Z">
              <w:r w:rsidRPr="00A62D66">
                <w:rPr>
                  <w:rFonts w:ascii="Calibri" w:hAnsi="Calibri" w:cs="Calibri"/>
                  <w:sz w:val="20"/>
                  <w:szCs w:val="20"/>
                </w:rPr>
                <w:t>Public and private infrastructures should be protected during the construction of the project.</w:t>
              </w:r>
            </w:ins>
          </w:p>
          <w:p w:rsidR="002B6273" w:rsidRPr="00A62D66" w:rsidRDefault="002B6273" w:rsidP="002B6273">
            <w:pPr>
              <w:widowControl w:val="0"/>
              <w:numPr>
                <w:ilvl w:val="0"/>
                <w:numId w:val="13"/>
              </w:numPr>
              <w:tabs>
                <w:tab w:val="clear" w:pos="665"/>
              </w:tabs>
              <w:adjustRightInd w:val="0"/>
              <w:spacing w:line="300" w:lineRule="auto"/>
              <w:ind w:left="319" w:hanging="319"/>
              <w:jc w:val="both"/>
              <w:textAlignment w:val="baseline"/>
              <w:rPr>
                <w:ins w:id="1136" w:author="user" w:date="2012-02-29T14:49:00Z"/>
                <w:rFonts w:ascii="Calibri" w:hAnsi="Calibri" w:cs="Calibri"/>
                <w:sz w:val="20"/>
                <w:szCs w:val="20"/>
              </w:rPr>
            </w:pPr>
            <w:ins w:id="1137" w:author="user" w:date="2012-02-29T14:49:00Z">
              <w:r w:rsidRPr="00A62D66">
                <w:rPr>
                  <w:rFonts w:ascii="Calibri" w:hAnsi="Calibri" w:cs="Calibri"/>
                  <w:sz w:val="20"/>
                  <w:szCs w:val="20"/>
                </w:rPr>
                <w:t>Protection of religious and cultural sites.</w:t>
              </w:r>
            </w:ins>
          </w:p>
          <w:p w:rsidR="002B6273" w:rsidRPr="00A62D66" w:rsidRDefault="002B6273" w:rsidP="002B6273">
            <w:pPr>
              <w:widowControl w:val="0"/>
              <w:numPr>
                <w:ilvl w:val="0"/>
                <w:numId w:val="13"/>
              </w:numPr>
              <w:tabs>
                <w:tab w:val="clear" w:pos="665"/>
              </w:tabs>
              <w:adjustRightInd w:val="0"/>
              <w:spacing w:line="300" w:lineRule="auto"/>
              <w:ind w:left="319" w:hanging="319"/>
              <w:jc w:val="both"/>
              <w:textAlignment w:val="baseline"/>
              <w:rPr>
                <w:ins w:id="1138" w:author="user" w:date="2012-02-29T14:49:00Z"/>
                <w:rFonts w:ascii="Calibri" w:hAnsi="Calibri" w:cs="Calibri"/>
                <w:sz w:val="20"/>
                <w:szCs w:val="20"/>
              </w:rPr>
            </w:pPr>
            <w:ins w:id="1139" w:author="user" w:date="2012-02-29T14:49:00Z">
              <w:r w:rsidRPr="00A62D66">
                <w:rPr>
                  <w:rFonts w:ascii="Calibri" w:hAnsi="Calibri" w:cs="Calibri"/>
                  <w:sz w:val="20"/>
                  <w:szCs w:val="20"/>
                </w:rPr>
                <w:t>Avoid the infrastructures which fall in RoW. Radha Structures and Engineering Works (P) LTD is under construction industry, which is located at AP-4/9 to Ap4/10. The proprietor of the industry and local people requested that the proposed transmission line corridor should be shifted to the north at least more than 500 m away from the industry.</w:t>
              </w:r>
            </w:ins>
          </w:p>
          <w:p w:rsidR="002B6273" w:rsidRPr="00A62D66" w:rsidRDefault="002B6273" w:rsidP="002B6273">
            <w:pPr>
              <w:widowControl w:val="0"/>
              <w:numPr>
                <w:ilvl w:val="0"/>
                <w:numId w:val="13"/>
              </w:numPr>
              <w:tabs>
                <w:tab w:val="clear" w:pos="665"/>
              </w:tabs>
              <w:adjustRightInd w:val="0"/>
              <w:spacing w:line="300" w:lineRule="auto"/>
              <w:ind w:left="319" w:hanging="319"/>
              <w:jc w:val="both"/>
              <w:textAlignment w:val="baseline"/>
              <w:rPr>
                <w:ins w:id="1140" w:author="user" w:date="2012-02-29T14:49:00Z"/>
                <w:rFonts w:ascii="Calibri" w:hAnsi="Calibri" w:cs="Calibri"/>
                <w:sz w:val="20"/>
                <w:szCs w:val="20"/>
              </w:rPr>
            </w:pPr>
            <w:ins w:id="1141" w:author="user" w:date="2012-02-29T14:49:00Z">
              <w:r w:rsidRPr="00A62D66">
                <w:rPr>
                  <w:rFonts w:ascii="Calibri" w:hAnsi="Calibri" w:cs="Calibri"/>
                  <w:sz w:val="20"/>
                  <w:szCs w:val="20"/>
                </w:rPr>
                <w:t xml:space="preserve">School compound of </w:t>
              </w:r>
              <w:smartTag w:uri="urn:schemas-microsoft-com:office:smarttags" w:element="place">
                <w:smartTag w:uri="urn:schemas-microsoft-com:office:smarttags" w:element="PlaceName">
                  <w:r w:rsidRPr="00A62D66">
                    <w:rPr>
                      <w:rFonts w:ascii="Calibri" w:hAnsi="Calibri" w:cs="Calibri"/>
                      <w:sz w:val="20"/>
                      <w:szCs w:val="20"/>
                    </w:rPr>
                    <w:t>Shree</w:t>
                  </w:r>
                </w:smartTag>
                <w:r w:rsidRPr="00A62D66">
                  <w:rPr>
                    <w:rFonts w:ascii="Calibri" w:hAnsi="Calibri" w:cs="Calibri"/>
                    <w:sz w:val="20"/>
                    <w:szCs w:val="20"/>
                  </w:rPr>
                  <w:t xml:space="preserve"> </w:t>
                </w:r>
                <w:smartTag w:uri="urn:schemas-microsoft-com:office:smarttags" w:element="PlaceName">
                  <w:r w:rsidRPr="00A62D66">
                    <w:rPr>
                      <w:rFonts w:ascii="Calibri" w:hAnsi="Calibri" w:cs="Calibri"/>
                      <w:sz w:val="20"/>
                      <w:szCs w:val="20"/>
                    </w:rPr>
                    <w:t>Lower</w:t>
                  </w:r>
                </w:smartTag>
                <w:r w:rsidRPr="00A62D66">
                  <w:rPr>
                    <w:rFonts w:ascii="Calibri" w:hAnsi="Calibri" w:cs="Calibri"/>
                    <w:sz w:val="20"/>
                    <w:szCs w:val="20"/>
                  </w:rPr>
                  <w:t xml:space="preserve"> </w:t>
                </w:r>
                <w:smartTag w:uri="urn:schemas-microsoft-com:office:smarttags" w:element="PlaceType">
                  <w:r w:rsidRPr="00A62D66">
                    <w:rPr>
                      <w:rFonts w:ascii="Calibri" w:hAnsi="Calibri" w:cs="Calibri"/>
                      <w:sz w:val="20"/>
                      <w:szCs w:val="20"/>
                    </w:rPr>
                    <w:t>Secondary School</w:t>
                  </w:r>
                </w:smartTag>
              </w:smartTag>
              <w:r w:rsidRPr="00A62D66">
                <w:rPr>
                  <w:rFonts w:ascii="Calibri" w:hAnsi="Calibri" w:cs="Calibri"/>
                  <w:sz w:val="20"/>
                  <w:szCs w:val="20"/>
                </w:rPr>
                <w:t xml:space="preserve"> located at Jutpani VDC ward no 3 of Chitwan district falls in RoW (Ap-18D/0 to AP-18/E). The school management committee requested to shift the transmission line more than 500 m away from the school compound. </w:t>
              </w:r>
            </w:ins>
          </w:p>
        </w:tc>
      </w:tr>
      <w:tr w:rsidR="002B6273" w:rsidRPr="00145B40" w:rsidTr="0074335E">
        <w:trPr>
          <w:ins w:id="1142" w:author="user" w:date="2012-02-29T14:49:00Z"/>
        </w:trPr>
        <w:tc>
          <w:tcPr>
            <w:tcW w:w="2700" w:type="dxa"/>
            <w:tcBorders>
              <w:top w:val="single" w:sz="4" w:space="0" w:color="auto"/>
              <w:left w:val="single" w:sz="4" w:space="0" w:color="auto"/>
              <w:bottom w:val="single" w:sz="4" w:space="0" w:color="auto"/>
              <w:right w:val="single" w:sz="4" w:space="0" w:color="auto"/>
            </w:tcBorders>
          </w:tcPr>
          <w:p w:rsidR="002B6273" w:rsidRPr="00A62D66" w:rsidRDefault="002B6273" w:rsidP="0074335E">
            <w:pPr>
              <w:widowControl w:val="0"/>
              <w:adjustRightInd w:val="0"/>
              <w:spacing w:line="300" w:lineRule="auto"/>
              <w:jc w:val="both"/>
              <w:textAlignment w:val="baseline"/>
              <w:rPr>
                <w:ins w:id="1143" w:author="user" w:date="2012-02-29T14:49:00Z"/>
                <w:rFonts w:ascii="Calibri" w:hAnsi="Calibri" w:cs="Calibri"/>
                <w:b/>
                <w:sz w:val="20"/>
                <w:szCs w:val="20"/>
              </w:rPr>
            </w:pPr>
            <w:ins w:id="1144" w:author="user" w:date="2012-02-29T14:49:00Z">
              <w:r w:rsidRPr="00A62D66">
                <w:rPr>
                  <w:rFonts w:ascii="Calibri" w:hAnsi="Calibri" w:cs="Calibri"/>
                  <w:b/>
                  <w:sz w:val="20"/>
                  <w:szCs w:val="20"/>
                </w:rPr>
                <w:t xml:space="preserve">Other </w:t>
              </w:r>
            </w:ins>
          </w:p>
        </w:tc>
        <w:tc>
          <w:tcPr>
            <w:tcW w:w="7290" w:type="dxa"/>
            <w:tcBorders>
              <w:top w:val="single" w:sz="4" w:space="0" w:color="auto"/>
              <w:left w:val="single" w:sz="4" w:space="0" w:color="auto"/>
              <w:bottom w:val="single" w:sz="4" w:space="0" w:color="auto"/>
              <w:right w:val="single" w:sz="4" w:space="0" w:color="auto"/>
            </w:tcBorders>
          </w:tcPr>
          <w:p w:rsidR="002B6273" w:rsidRPr="00A62D66" w:rsidRDefault="002B6273" w:rsidP="002B6273">
            <w:pPr>
              <w:widowControl w:val="0"/>
              <w:numPr>
                <w:ilvl w:val="0"/>
                <w:numId w:val="13"/>
              </w:numPr>
              <w:tabs>
                <w:tab w:val="clear" w:pos="665"/>
              </w:tabs>
              <w:adjustRightInd w:val="0"/>
              <w:spacing w:line="300" w:lineRule="auto"/>
              <w:ind w:left="319" w:hanging="319"/>
              <w:jc w:val="both"/>
              <w:textAlignment w:val="baseline"/>
              <w:rPr>
                <w:ins w:id="1145" w:author="user" w:date="2012-02-29T14:49:00Z"/>
                <w:rFonts w:ascii="Calibri" w:hAnsi="Calibri" w:cs="Calibri"/>
                <w:sz w:val="20"/>
                <w:szCs w:val="20"/>
              </w:rPr>
            </w:pPr>
            <w:ins w:id="1146" w:author="user" w:date="2012-02-29T14:49:00Z">
              <w:r w:rsidRPr="00A62D66">
                <w:rPr>
                  <w:rFonts w:ascii="Calibri" w:hAnsi="Calibri" w:cs="Calibri"/>
                  <w:sz w:val="20"/>
                  <w:szCs w:val="20"/>
                </w:rPr>
                <w:t>Information about  adverse impact of high voltage transmission line should be provided for the local people prior to the construction of the project</w:t>
              </w:r>
            </w:ins>
          </w:p>
          <w:p w:rsidR="002B6273" w:rsidRPr="00A62D66" w:rsidRDefault="002B6273" w:rsidP="002B6273">
            <w:pPr>
              <w:widowControl w:val="0"/>
              <w:numPr>
                <w:ilvl w:val="0"/>
                <w:numId w:val="13"/>
              </w:numPr>
              <w:tabs>
                <w:tab w:val="clear" w:pos="665"/>
              </w:tabs>
              <w:adjustRightInd w:val="0"/>
              <w:spacing w:line="300" w:lineRule="auto"/>
              <w:ind w:left="319" w:hanging="319"/>
              <w:jc w:val="both"/>
              <w:textAlignment w:val="baseline"/>
              <w:rPr>
                <w:ins w:id="1147" w:author="user" w:date="2012-02-29T14:49:00Z"/>
                <w:rFonts w:ascii="Calibri" w:hAnsi="Calibri" w:cs="Calibri"/>
                <w:sz w:val="20"/>
                <w:szCs w:val="20"/>
              </w:rPr>
            </w:pPr>
            <w:ins w:id="1148" w:author="user" w:date="2012-02-29T14:49:00Z">
              <w:r w:rsidRPr="00A62D66">
                <w:rPr>
                  <w:rFonts w:ascii="Calibri" w:hAnsi="Calibri" w:cs="Calibri"/>
                  <w:sz w:val="20"/>
                  <w:szCs w:val="20"/>
                </w:rPr>
                <w:t>Resettlement and Rehabilitation assistance is required for all the displaced people.</w:t>
              </w:r>
            </w:ins>
          </w:p>
        </w:tc>
      </w:tr>
    </w:tbl>
    <w:p w:rsidR="002B6273" w:rsidRPr="00A62D66" w:rsidRDefault="002B6273" w:rsidP="002B6273">
      <w:pPr>
        <w:pStyle w:val="Heading2"/>
        <w:spacing w:before="0" w:after="0" w:line="300" w:lineRule="auto"/>
        <w:rPr>
          <w:ins w:id="1149" w:author="user" w:date="2012-02-29T14:49:00Z"/>
          <w:rFonts w:ascii="Calibri" w:hAnsi="Calibri" w:cs="Calibri"/>
          <w:i/>
          <w:sz w:val="22"/>
          <w:szCs w:val="22"/>
        </w:rPr>
      </w:pPr>
      <w:bookmarkStart w:id="1150" w:name="_Toc283484558"/>
      <w:ins w:id="1151" w:author="user" w:date="2012-02-29T14:49:00Z">
        <w:r w:rsidRPr="00A62D66">
          <w:rPr>
            <w:rFonts w:ascii="Calibri" w:hAnsi="Calibri" w:cs="Calibri"/>
            <w:i/>
            <w:sz w:val="22"/>
            <w:szCs w:val="22"/>
          </w:rPr>
          <w:lastRenderedPageBreak/>
          <w:t>5.3</w:t>
        </w:r>
        <w:r w:rsidRPr="00A62D66">
          <w:rPr>
            <w:rFonts w:ascii="Calibri" w:hAnsi="Calibri" w:cs="Calibri"/>
            <w:i/>
            <w:sz w:val="22"/>
            <w:szCs w:val="22"/>
          </w:rPr>
          <w:tab/>
          <w:t>Continuation of Consultation Process</w:t>
        </w:r>
        <w:bookmarkEnd w:id="1150"/>
      </w:ins>
    </w:p>
    <w:p w:rsidR="002B6273" w:rsidRPr="00A62D66" w:rsidRDefault="002B6273" w:rsidP="002B6273">
      <w:pPr>
        <w:spacing w:line="300" w:lineRule="auto"/>
        <w:jc w:val="both"/>
        <w:rPr>
          <w:ins w:id="1152" w:author="user" w:date="2012-02-29T14:49:00Z"/>
          <w:rFonts w:ascii="Calibri" w:hAnsi="Calibri" w:cs="Calibri"/>
          <w:sz w:val="22"/>
          <w:szCs w:val="22"/>
        </w:rPr>
      </w:pPr>
      <w:ins w:id="1153" w:author="user" w:date="2012-02-29T14:49:00Z">
        <w:r w:rsidRPr="00A62D66">
          <w:rPr>
            <w:rFonts w:ascii="Calibri" w:hAnsi="Calibri" w:cs="Calibri"/>
            <w:sz w:val="22"/>
            <w:szCs w:val="22"/>
            <w:lang w:val="en-GB"/>
          </w:rPr>
          <w:t>The major issues raised during consultation process will be addressed through different mechanism and support system to the affected people. Major areas of public concerns pertain to right amount of compensation for their lost assets, supports for their livelihood, selecting best transmission line alignment to avoid and minimize losses and enhanced participation of the people at different forums and levels of project implementation. In addition, the public have demanded several community support programs as a measure to improve their livelihood and it seems important for the project and public to sit together and come up with consensus regarding the areas of supports that they might be provided. Continued consultations with the public, therefore, seem to be the most strategic approach for the project to discuss and decide areas of supports at different stages of project cycle i.e. design, implementation and post implementation.</w:t>
        </w:r>
        <w:r w:rsidRPr="00A62D66">
          <w:rPr>
            <w:rFonts w:ascii="Calibri" w:hAnsi="Calibri" w:cs="Calibri"/>
            <w:sz w:val="22"/>
            <w:szCs w:val="22"/>
          </w:rPr>
          <w:t xml:space="preserve">  </w:t>
        </w:r>
      </w:ins>
    </w:p>
    <w:p w:rsidR="002B6273" w:rsidRPr="00412BC6" w:rsidRDefault="002B6273" w:rsidP="002B6273">
      <w:pPr>
        <w:spacing w:line="300" w:lineRule="auto"/>
        <w:jc w:val="both"/>
        <w:rPr>
          <w:ins w:id="1154" w:author="user" w:date="2012-02-29T14:49:00Z"/>
          <w:rFonts w:ascii="Calibri" w:hAnsi="Calibri" w:cs="Calibri"/>
          <w:sz w:val="10"/>
          <w:szCs w:val="10"/>
        </w:rPr>
      </w:pPr>
      <w:ins w:id="1155" w:author="user" w:date="2012-02-29T14:49:00Z">
        <w:r w:rsidRPr="00A62D66">
          <w:rPr>
            <w:rFonts w:ascii="Calibri" w:hAnsi="Calibri" w:cs="Calibri"/>
            <w:sz w:val="22"/>
            <w:szCs w:val="22"/>
          </w:rPr>
          <w:t xml:space="preserve"> </w:t>
        </w:r>
      </w:ins>
    </w:p>
    <w:p w:rsidR="002B6273" w:rsidRPr="00A62D66" w:rsidRDefault="002B6273" w:rsidP="002B6273">
      <w:pPr>
        <w:pStyle w:val="Heading2"/>
        <w:spacing w:before="0" w:after="0" w:line="300" w:lineRule="auto"/>
        <w:rPr>
          <w:ins w:id="1156" w:author="user" w:date="2012-02-29T14:49:00Z"/>
          <w:rFonts w:ascii="Calibri" w:hAnsi="Calibri" w:cs="Calibri"/>
          <w:i/>
          <w:sz w:val="22"/>
          <w:szCs w:val="22"/>
        </w:rPr>
      </w:pPr>
      <w:bookmarkStart w:id="1157" w:name="_Toc283484559"/>
      <w:ins w:id="1158" w:author="user" w:date="2012-02-29T14:49:00Z">
        <w:r w:rsidRPr="00A62D66">
          <w:rPr>
            <w:rFonts w:ascii="Calibri" w:hAnsi="Calibri" w:cs="Calibri"/>
            <w:i/>
            <w:sz w:val="22"/>
            <w:szCs w:val="22"/>
          </w:rPr>
          <w:t>5.4</w:t>
        </w:r>
        <w:r w:rsidRPr="00A62D66">
          <w:rPr>
            <w:rFonts w:ascii="Calibri" w:hAnsi="Calibri" w:cs="Calibri"/>
            <w:i/>
            <w:sz w:val="22"/>
            <w:szCs w:val="22"/>
          </w:rPr>
          <w:tab/>
          <w:t>Grievance Redress Mechanism</w:t>
        </w:r>
        <w:bookmarkEnd w:id="1157"/>
      </w:ins>
    </w:p>
    <w:p w:rsidR="002B6273" w:rsidRPr="00A62D66" w:rsidRDefault="002B6273" w:rsidP="002B6273">
      <w:pPr>
        <w:spacing w:line="300" w:lineRule="auto"/>
        <w:jc w:val="both"/>
        <w:rPr>
          <w:ins w:id="1159" w:author="user" w:date="2012-02-29T14:49:00Z"/>
          <w:rFonts w:ascii="Calibri" w:hAnsi="Calibri" w:cs="Calibri"/>
          <w:sz w:val="22"/>
          <w:szCs w:val="22"/>
          <w:lang w:val="en-GB"/>
        </w:rPr>
      </w:pPr>
      <w:ins w:id="1160" w:author="user" w:date="2012-02-29T14:49:00Z">
        <w:r w:rsidRPr="00A62D66">
          <w:rPr>
            <w:rFonts w:ascii="Calibri" w:hAnsi="Calibri" w:cs="Calibri"/>
            <w:sz w:val="22"/>
            <w:szCs w:val="22"/>
            <w:lang w:val="en-GB"/>
          </w:rPr>
          <w:t>Grievance redress mechanism will be established to allow project affected persons/households (PAPs/Hhs) to appeal any disagreeable decisions, practices and activities arising from compensation for land and assets. The PAPs/Hhs will be made fully aware of their rights and the procedures.</w:t>
        </w:r>
      </w:ins>
    </w:p>
    <w:p w:rsidR="002B6273" w:rsidRPr="00412BC6" w:rsidRDefault="002B6273" w:rsidP="002B6273">
      <w:pPr>
        <w:spacing w:line="300" w:lineRule="auto"/>
        <w:jc w:val="both"/>
        <w:rPr>
          <w:ins w:id="1161" w:author="user" w:date="2012-02-29T14:49:00Z"/>
          <w:rFonts w:ascii="Calibri" w:hAnsi="Calibri" w:cs="Calibri"/>
          <w:sz w:val="10"/>
          <w:szCs w:val="10"/>
          <w:lang w:val="en-GB"/>
        </w:rPr>
      </w:pPr>
    </w:p>
    <w:p w:rsidR="002B6273" w:rsidRPr="00A62D66" w:rsidRDefault="002B6273" w:rsidP="002B6273">
      <w:pPr>
        <w:spacing w:line="300" w:lineRule="auto"/>
        <w:jc w:val="both"/>
        <w:rPr>
          <w:ins w:id="1162" w:author="user" w:date="2012-02-29T14:49:00Z"/>
          <w:rFonts w:ascii="Calibri" w:hAnsi="Calibri" w:cs="Calibri"/>
          <w:sz w:val="22"/>
          <w:szCs w:val="22"/>
          <w:lang w:val="en-GB"/>
        </w:rPr>
      </w:pPr>
      <w:ins w:id="1163" w:author="user" w:date="2012-02-29T14:49:00Z">
        <w:r w:rsidRPr="00A62D66">
          <w:rPr>
            <w:rFonts w:ascii="Calibri" w:hAnsi="Calibri" w:cs="Calibri"/>
            <w:sz w:val="22"/>
            <w:szCs w:val="22"/>
            <w:lang w:val="en-GB"/>
          </w:rPr>
          <w:t>There is the potentiality for two types of grievances: grievances related to land acquisition and resettlement requirements, and grievances related to compensation or entitlement. The PAPs/HHs will have access to both locally constructed grievances redress committees specified i.e. local consultive forum and formal courts of appeal system. Under the latter system every PAP/Hhs can appeal to the court if they feel that they are not compensated appropriately. They may appeal to appellate court within 35 days of the public notice given to them.</w:t>
        </w:r>
      </w:ins>
    </w:p>
    <w:p w:rsidR="002B6273" w:rsidRPr="00412BC6" w:rsidRDefault="002B6273" w:rsidP="002B6273">
      <w:pPr>
        <w:spacing w:line="300" w:lineRule="auto"/>
        <w:jc w:val="both"/>
        <w:rPr>
          <w:ins w:id="1164" w:author="user" w:date="2012-02-29T14:49:00Z"/>
          <w:rFonts w:ascii="Calibri" w:hAnsi="Calibri" w:cs="Calibri"/>
          <w:sz w:val="10"/>
          <w:szCs w:val="10"/>
          <w:lang w:val="en-GB"/>
        </w:rPr>
      </w:pPr>
    </w:p>
    <w:p w:rsidR="002B6273" w:rsidRPr="00A62D66" w:rsidRDefault="002B6273" w:rsidP="002B6273">
      <w:pPr>
        <w:spacing w:line="300" w:lineRule="auto"/>
        <w:jc w:val="both"/>
        <w:rPr>
          <w:ins w:id="1165" w:author="user" w:date="2012-02-29T14:49:00Z"/>
          <w:rFonts w:ascii="Calibri" w:hAnsi="Calibri" w:cs="Calibri"/>
          <w:sz w:val="22"/>
          <w:szCs w:val="22"/>
          <w:lang w:val="en-GB"/>
        </w:rPr>
      </w:pPr>
      <w:ins w:id="1166" w:author="user" w:date="2012-02-29T14:49:00Z">
        <w:r w:rsidRPr="00A62D66">
          <w:rPr>
            <w:rFonts w:ascii="Calibri" w:hAnsi="Calibri" w:cs="Calibri"/>
            <w:sz w:val="22"/>
            <w:szCs w:val="22"/>
            <w:lang w:val="en-GB"/>
          </w:rPr>
          <w:t>Grievance recording register will be maintained at Hetauda-Bharatupur Environment and Social Management Unit (HB</w:t>
        </w:r>
        <w:r>
          <w:rPr>
            <w:rFonts w:ascii="Calibri" w:hAnsi="Calibri" w:cs="Calibri"/>
            <w:sz w:val="22"/>
            <w:szCs w:val="22"/>
            <w:lang w:val="en-GB"/>
          </w:rPr>
          <w:t>-</w:t>
        </w:r>
        <w:r w:rsidRPr="00A62D66">
          <w:rPr>
            <w:rFonts w:ascii="Calibri" w:hAnsi="Calibri" w:cs="Calibri"/>
            <w:sz w:val="22"/>
            <w:szCs w:val="22"/>
            <w:lang w:val="en-GB"/>
          </w:rPr>
          <w:t>ESMU) established at site. Project affected people as well as local people can lodge their complaints at HB</w:t>
        </w:r>
        <w:r>
          <w:rPr>
            <w:rFonts w:ascii="Calibri" w:hAnsi="Calibri" w:cs="Calibri"/>
            <w:sz w:val="22"/>
            <w:szCs w:val="22"/>
            <w:lang w:val="en-GB"/>
          </w:rPr>
          <w:t>-</w:t>
        </w:r>
        <w:r w:rsidRPr="00A62D66">
          <w:rPr>
            <w:rFonts w:ascii="Calibri" w:hAnsi="Calibri" w:cs="Calibri"/>
            <w:sz w:val="22"/>
            <w:szCs w:val="22"/>
            <w:lang w:val="en-GB"/>
          </w:rPr>
          <w:t xml:space="preserve">ESMU office related to assets acquisition and construction related activities. </w:t>
        </w:r>
      </w:ins>
    </w:p>
    <w:p w:rsidR="002B6273" w:rsidRDefault="002B6273" w:rsidP="002B6273">
      <w:pPr>
        <w:tabs>
          <w:tab w:val="left" w:pos="0"/>
        </w:tabs>
        <w:spacing w:line="300" w:lineRule="auto"/>
        <w:jc w:val="both"/>
        <w:rPr>
          <w:ins w:id="1167" w:author="user" w:date="2012-02-29T14:49:00Z"/>
          <w:rFonts w:ascii="Calibri" w:hAnsi="Calibri" w:cs="Calibri"/>
          <w:sz w:val="22"/>
          <w:szCs w:val="22"/>
          <w:lang w:val="en-GB"/>
        </w:rPr>
      </w:pPr>
      <w:ins w:id="1168" w:author="user" w:date="2012-02-29T14:49:00Z">
        <w:r w:rsidRPr="00A62D66">
          <w:rPr>
            <w:rFonts w:ascii="Calibri" w:hAnsi="Calibri" w:cs="Calibri"/>
            <w:sz w:val="22"/>
            <w:szCs w:val="22"/>
            <w:lang w:val="en-GB"/>
          </w:rPr>
          <w:t xml:space="preserve">Special project grievance mechanisms such as on site provision of complain hearings allows project affected persons/HHs and communities to interface and get fair treatment on time. The project authority will ensure that funds are delivered on time to CDC and the implementing partners for timely preparation and implementation of social activities, as applicable. The compensation issues and rehabilitation measures </w:t>
        </w:r>
        <w:r>
          <w:rPr>
            <w:rFonts w:ascii="Calibri" w:hAnsi="Calibri" w:cs="Calibri"/>
            <w:sz w:val="22"/>
            <w:szCs w:val="22"/>
            <w:lang w:val="en-GB"/>
          </w:rPr>
          <w:t xml:space="preserve">for the private land affected for tower pads </w:t>
        </w:r>
        <w:r w:rsidRPr="00A62D66">
          <w:rPr>
            <w:rFonts w:ascii="Calibri" w:hAnsi="Calibri" w:cs="Calibri"/>
            <w:sz w:val="22"/>
            <w:szCs w:val="22"/>
            <w:lang w:val="en-GB"/>
          </w:rPr>
          <w:t xml:space="preserve">will be completed before civil work starts. </w:t>
        </w:r>
      </w:ins>
    </w:p>
    <w:p w:rsidR="002B6273" w:rsidRPr="00412BC6" w:rsidRDefault="002B6273" w:rsidP="002B6273">
      <w:pPr>
        <w:tabs>
          <w:tab w:val="left" w:pos="0"/>
        </w:tabs>
        <w:spacing w:line="300" w:lineRule="auto"/>
        <w:jc w:val="both"/>
        <w:rPr>
          <w:ins w:id="1169" w:author="user" w:date="2012-02-29T14:49:00Z"/>
          <w:rFonts w:ascii="Calibri" w:hAnsi="Calibri" w:cs="Calibri"/>
          <w:sz w:val="10"/>
          <w:szCs w:val="10"/>
          <w:lang w:val="en-GB"/>
        </w:rPr>
      </w:pPr>
    </w:p>
    <w:p w:rsidR="002B6273" w:rsidRPr="00A62D66" w:rsidRDefault="002B6273" w:rsidP="002B6273">
      <w:pPr>
        <w:spacing w:line="300" w:lineRule="auto"/>
        <w:jc w:val="both"/>
        <w:rPr>
          <w:ins w:id="1170" w:author="user" w:date="2012-02-29T14:49:00Z"/>
          <w:rFonts w:ascii="Calibri" w:hAnsi="Calibri" w:cs="Calibri"/>
          <w:sz w:val="22"/>
          <w:szCs w:val="22"/>
          <w:lang w:val="en-GB"/>
        </w:rPr>
      </w:pPr>
      <w:ins w:id="1171" w:author="user" w:date="2012-02-29T14:49:00Z">
        <w:r w:rsidRPr="00A62D66">
          <w:rPr>
            <w:rFonts w:ascii="Calibri" w:hAnsi="Calibri" w:cs="Calibri"/>
            <w:sz w:val="22"/>
            <w:szCs w:val="22"/>
            <w:lang w:val="en-GB"/>
          </w:rPr>
          <w:t>PAPs/Hhs and community will be exempted from all administrative fees incurred, pursuant to the grievance redressed procedures except for cases filed in court. Proposed mechanism for grievance resolution is given below:</w:t>
        </w:r>
      </w:ins>
    </w:p>
    <w:p w:rsidR="002B6273" w:rsidRPr="00412BC6" w:rsidRDefault="002B6273" w:rsidP="002B6273">
      <w:pPr>
        <w:spacing w:line="300" w:lineRule="auto"/>
        <w:jc w:val="both"/>
        <w:rPr>
          <w:ins w:id="1172" w:author="user" w:date="2012-02-29T14:49:00Z"/>
          <w:rFonts w:ascii="Calibri" w:hAnsi="Calibri" w:cs="Calibri"/>
          <w:sz w:val="10"/>
          <w:szCs w:val="10"/>
          <w:highlight w:val="yellow"/>
        </w:rPr>
      </w:pPr>
    </w:p>
    <w:p w:rsidR="002B6273" w:rsidRPr="00A62D66" w:rsidRDefault="002B6273" w:rsidP="002B6273">
      <w:pPr>
        <w:spacing w:line="300" w:lineRule="auto"/>
        <w:ind w:left="965" w:hanging="965"/>
        <w:jc w:val="both"/>
        <w:rPr>
          <w:ins w:id="1173" w:author="user" w:date="2012-02-29T14:49:00Z"/>
          <w:rFonts w:ascii="Calibri" w:hAnsi="Calibri" w:cs="Calibri"/>
          <w:b/>
          <w:sz w:val="22"/>
          <w:szCs w:val="22"/>
        </w:rPr>
      </w:pPr>
      <w:ins w:id="1174" w:author="user" w:date="2012-02-29T14:49:00Z">
        <w:r w:rsidRPr="00A62D66">
          <w:rPr>
            <w:rFonts w:ascii="Calibri" w:hAnsi="Calibri" w:cs="Calibri"/>
            <w:b/>
            <w:sz w:val="22"/>
            <w:szCs w:val="22"/>
          </w:rPr>
          <w:t xml:space="preserve">Step-1 </w:t>
        </w:r>
      </w:ins>
    </w:p>
    <w:p w:rsidR="002B6273" w:rsidRPr="00412BC6" w:rsidRDefault="002B6273" w:rsidP="002B6273">
      <w:pPr>
        <w:spacing w:line="300" w:lineRule="auto"/>
        <w:jc w:val="both"/>
        <w:rPr>
          <w:ins w:id="1175" w:author="user" w:date="2012-02-29T14:49:00Z"/>
          <w:rFonts w:ascii="Calibri" w:hAnsi="Calibri" w:cs="Calibri"/>
          <w:sz w:val="10"/>
          <w:szCs w:val="10"/>
        </w:rPr>
      </w:pPr>
    </w:p>
    <w:p w:rsidR="002B6273" w:rsidRPr="00A62D66" w:rsidRDefault="002B6273" w:rsidP="002B6273">
      <w:pPr>
        <w:pStyle w:val="BodyText"/>
        <w:spacing w:line="300" w:lineRule="auto"/>
        <w:jc w:val="both"/>
        <w:rPr>
          <w:ins w:id="1176" w:author="user" w:date="2012-02-29T14:49:00Z"/>
          <w:rFonts w:ascii="Calibri" w:hAnsi="Calibri" w:cs="Calibri"/>
          <w:sz w:val="22"/>
          <w:szCs w:val="22"/>
          <w:lang w:val="en-GB"/>
        </w:rPr>
      </w:pPr>
      <w:ins w:id="1177" w:author="user" w:date="2012-02-29T14:49:00Z">
        <w:r w:rsidRPr="00A62D66">
          <w:rPr>
            <w:rFonts w:ascii="Calibri" w:hAnsi="Calibri" w:cs="Calibri"/>
            <w:sz w:val="22"/>
            <w:szCs w:val="22"/>
            <w:lang w:val="en-GB"/>
          </w:rPr>
          <w:t xml:space="preserve">Complaints of PAPs/Hhs and community on any aspect of compensation, relocation, or unaddressed losses of private and community property will in first instance be settled verbally or in written form in field based project office on sites. The complaint can be discussed in an informal meeting with the PAPs/Hhs and project Land Acquisition and Rehabilitation Unit. The land Acquisition and </w:t>
        </w:r>
        <w:r w:rsidRPr="00A62D66">
          <w:rPr>
            <w:rFonts w:ascii="Calibri" w:hAnsi="Calibri" w:cs="Calibri"/>
            <w:sz w:val="22"/>
            <w:szCs w:val="22"/>
            <w:lang w:val="en-GB"/>
          </w:rPr>
          <w:lastRenderedPageBreak/>
          <w:t>Rehabilitation Officer will be responsible to handle the grievances at this stage. This Unit will be created within the Project Manager Office with vertical linkage with ESSD of NEA. The Unit will be solely responsible to be in close contact with all affected people and public and hear record and formally file their complaints in the registers on a regular basis.  The Unit will make necessary inquiry and verification regarding the complain address the issue within 7 days of complain registered.</w:t>
        </w:r>
      </w:ins>
    </w:p>
    <w:p w:rsidR="002B6273" w:rsidRPr="00412BC6" w:rsidRDefault="002B6273" w:rsidP="002B6273">
      <w:pPr>
        <w:spacing w:line="300" w:lineRule="auto"/>
        <w:jc w:val="both"/>
        <w:rPr>
          <w:ins w:id="1178" w:author="user" w:date="2012-02-29T14:49:00Z"/>
          <w:rFonts w:ascii="Calibri" w:hAnsi="Calibri" w:cs="Calibri"/>
          <w:sz w:val="10"/>
          <w:szCs w:val="10"/>
        </w:rPr>
      </w:pPr>
    </w:p>
    <w:p w:rsidR="002B6273" w:rsidRPr="00A62D66" w:rsidRDefault="002B6273" w:rsidP="002B6273">
      <w:pPr>
        <w:spacing w:line="300" w:lineRule="auto"/>
        <w:ind w:left="965" w:hanging="965"/>
        <w:jc w:val="both"/>
        <w:rPr>
          <w:ins w:id="1179" w:author="user" w:date="2012-02-29T14:49:00Z"/>
          <w:rFonts w:ascii="Calibri" w:hAnsi="Calibri" w:cs="Calibri"/>
          <w:b/>
          <w:sz w:val="22"/>
          <w:szCs w:val="22"/>
        </w:rPr>
      </w:pPr>
      <w:ins w:id="1180" w:author="user" w:date="2012-02-29T14:49:00Z">
        <w:r w:rsidRPr="00A62D66">
          <w:rPr>
            <w:rFonts w:ascii="Calibri" w:hAnsi="Calibri" w:cs="Calibri"/>
            <w:b/>
            <w:sz w:val="22"/>
            <w:szCs w:val="22"/>
          </w:rPr>
          <w:t>Step-2</w:t>
        </w:r>
      </w:ins>
    </w:p>
    <w:p w:rsidR="002B6273" w:rsidRPr="00412BC6" w:rsidRDefault="002B6273" w:rsidP="002B6273">
      <w:pPr>
        <w:spacing w:line="300" w:lineRule="auto"/>
        <w:ind w:left="965" w:hanging="965"/>
        <w:jc w:val="both"/>
        <w:rPr>
          <w:ins w:id="1181" w:author="user" w:date="2012-02-29T14:49:00Z"/>
          <w:rFonts w:ascii="Calibri" w:hAnsi="Calibri" w:cs="Calibri"/>
          <w:b/>
          <w:sz w:val="10"/>
          <w:szCs w:val="10"/>
        </w:rPr>
      </w:pPr>
    </w:p>
    <w:p w:rsidR="002B6273" w:rsidRDefault="002B6273" w:rsidP="002B6273">
      <w:pPr>
        <w:pStyle w:val="BodyText"/>
        <w:spacing w:line="300" w:lineRule="auto"/>
        <w:jc w:val="both"/>
        <w:rPr>
          <w:ins w:id="1182" w:author="user" w:date="2012-02-29T14:49:00Z"/>
          <w:rFonts w:ascii="Calibri" w:hAnsi="Calibri" w:cs="Calibri"/>
          <w:sz w:val="22"/>
          <w:szCs w:val="22"/>
          <w:lang w:val="en-GB"/>
        </w:rPr>
      </w:pPr>
      <w:ins w:id="1183" w:author="user" w:date="2012-02-29T14:49:00Z">
        <w:r w:rsidRPr="00A62D66">
          <w:rPr>
            <w:rFonts w:ascii="Calibri" w:hAnsi="Calibri" w:cs="Calibri"/>
            <w:sz w:val="22"/>
            <w:szCs w:val="22"/>
            <w:lang w:val="en-GB"/>
          </w:rPr>
          <w:t>If issue is not addressed within 7 days of written application to the satisfaction of PAPs/Hhs they can file formal type written complain to HB</w:t>
        </w:r>
        <w:r>
          <w:rPr>
            <w:rFonts w:ascii="Calibri" w:hAnsi="Calibri" w:cs="Calibri"/>
            <w:sz w:val="22"/>
            <w:szCs w:val="22"/>
            <w:lang w:val="en-GB"/>
          </w:rPr>
          <w:t>-</w:t>
        </w:r>
        <w:r w:rsidRPr="00A62D66">
          <w:rPr>
            <w:rFonts w:ascii="Calibri" w:hAnsi="Calibri" w:cs="Calibri"/>
            <w:sz w:val="22"/>
            <w:szCs w:val="22"/>
            <w:lang w:val="en-GB"/>
          </w:rPr>
          <w:t xml:space="preserve">ESMU. While lodging the complaint, the PAP/Hhs and community must produce documents to support their claim. The Social Development/ Resettlement Expert of the Unit will made field observation and discuss the issue with Project Manager through the </w:t>
        </w:r>
        <w:r>
          <w:rPr>
            <w:rFonts w:ascii="Calibri" w:hAnsi="Calibri" w:cs="Calibri"/>
            <w:sz w:val="22"/>
            <w:szCs w:val="22"/>
            <w:lang w:val="en-GB"/>
          </w:rPr>
          <w:t>Unit chief</w:t>
        </w:r>
        <w:r w:rsidRPr="00A62D66">
          <w:rPr>
            <w:rFonts w:ascii="Calibri" w:hAnsi="Calibri" w:cs="Calibri"/>
            <w:sz w:val="22"/>
            <w:szCs w:val="22"/>
            <w:lang w:val="en-GB"/>
          </w:rPr>
          <w:t xml:space="preserve">. If issue is still not resolve to the satisfaction of both the parties the issue will be discussed in Local Consultative Forums (LCFs). </w:t>
        </w:r>
      </w:ins>
    </w:p>
    <w:p w:rsidR="002B6273" w:rsidRDefault="002B6273" w:rsidP="002B6273">
      <w:pPr>
        <w:pStyle w:val="BodyText"/>
        <w:spacing w:line="300" w:lineRule="auto"/>
        <w:jc w:val="both"/>
        <w:rPr>
          <w:ins w:id="1184" w:author="user" w:date="2012-02-29T14:49:00Z"/>
          <w:rFonts w:ascii="Calibri" w:hAnsi="Calibri" w:cs="Calibri"/>
          <w:sz w:val="22"/>
          <w:szCs w:val="22"/>
          <w:lang w:val="en-GB"/>
        </w:rPr>
      </w:pPr>
      <w:ins w:id="1185" w:author="user" w:date="2012-02-29T14:49:00Z">
        <w:r w:rsidRPr="00A62D66">
          <w:rPr>
            <w:rFonts w:ascii="Calibri" w:hAnsi="Calibri" w:cs="Calibri"/>
            <w:sz w:val="22"/>
            <w:szCs w:val="22"/>
            <w:lang w:val="en-GB"/>
          </w:rPr>
          <w:t xml:space="preserve">The LCF will be </w:t>
        </w:r>
        <w:r>
          <w:rPr>
            <w:rFonts w:ascii="Calibri" w:hAnsi="Calibri" w:cs="Calibri"/>
            <w:sz w:val="22"/>
            <w:szCs w:val="22"/>
            <w:lang w:val="en-GB"/>
          </w:rPr>
          <w:t>coordinated by</w:t>
        </w:r>
        <w:r w:rsidRPr="00736602">
          <w:rPr>
            <w:rFonts w:ascii="Calibri" w:hAnsi="Calibri" w:cs="Calibri"/>
            <w:sz w:val="22"/>
            <w:szCs w:val="22"/>
            <w:lang w:val="en-GB"/>
          </w:rPr>
          <w:t xml:space="preserve"> </w:t>
        </w:r>
        <w:r w:rsidRPr="00A62D66">
          <w:rPr>
            <w:rFonts w:ascii="Calibri" w:hAnsi="Calibri" w:cs="Calibri"/>
            <w:sz w:val="22"/>
            <w:szCs w:val="22"/>
            <w:lang w:val="en-GB"/>
          </w:rPr>
          <w:t>Social Development/ Resettlement Expert</w:t>
        </w:r>
        <w:r>
          <w:rPr>
            <w:rFonts w:ascii="Calibri" w:hAnsi="Calibri" w:cs="Calibri"/>
            <w:sz w:val="22"/>
            <w:szCs w:val="22"/>
            <w:lang w:val="en-GB"/>
          </w:rPr>
          <w:t xml:space="preserve"> of the HB-ESMU and will be inclusive in nature. Former VDC chairman, VDC secretary, </w:t>
        </w:r>
        <w:r w:rsidRPr="00A62D66">
          <w:rPr>
            <w:rFonts w:ascii="Calibri" w:hAnsi="Calibri" w:cs="Calibri"/>
            <w:sz w:val="22"/>
            <w:szCs w:val="22"/>
            <w:lang w:val="en-GB"/>
          </w:rPr>
          <w:t>representatives PAF</w:t>
        </w:r>
        <w:r>
          <w:rPr>
            <w:rFonts w:ascii="Calibri" w:hAnsi="Calibri" w:cs="Calibri"/>
            <w:sz w:val="22"/>
            <w:szCs w:val="22"/>
            <w:lang w:val="en-GB"/>
          </w:rPr>
          <w:t xml:space="preserve">, </w:t>
        </w:r>
        <w:r w:rsidRPr="00A62D66">
          <w:rPr>
            <w:rFonts w:ascii="Calibri" w:hAnsi="Calibri" w:cs="Calibri"/>
            <w:sz w:val="22"/>
            <w:szCs w:val="22"/>
            <w:lang w:val="en-GB"/>
          </w:rPr>
          <w:t>female, Dalits, Janajati</w:t>
        </w:r>
        <w:r>
          <w:rPr>
            <w:rFonts w:ascii="Calibri" w:hAnsi="Calibri" w:cs="Calibri"/>
            <w:sz w:val="22"/>
            <w:szCs w:val="22"/>
            <w:lang w:val="en-GB"/>
          </w:rPr>
          <w:t xml:space="preserve"> will be the member of the community. </w:t>
        </w:r>
        <w:r w:rsidRPr="00A62D66">
          <w:rPr>
            <w:rFonts w:ascii="Calibri" w:hAnsi="Calibri" w:cs="Calibri"/>
            <w:sz w:val="22"/>
            <w:szCs w:val="22"/>
            <w:lang w:val="en-GB"/>
          </w:rPr>
          <w:t>The LCF will play key roles in public consultations, grievance handling/ managing at local level, participate proactively in planning and implementation process and key decision making matters that contribute to better outcomes and performances, especially in RAP implementation.</w:t>
        </w:r>
      </w:ins>
    </w:p>
    <w:p w:rsidR="002B6273" w:rsidRDefault="002B6273" w:rsidP="002B6273">
      <w:pPr>
        <w:pStyle w:val="BodyText"/>
        <w:spacing w:line="300" w:lineRule="auto"/>
        <w:jc w:val="both"/>
        <w:rPr>
          <w:ins w:id="1186" w:author="user" w:date="2012-02-29T14:49:00Z"/>
          <w:rFonts w:ascii="Calibri" w:hAnsi="Calibri" w:cs="Calibri"/>
          <w:sz w:val="22"/>
          <w:szCs w:val="22"/>
          <w:lang w:val="en-GB"/>
        </w:rPr>
      </w:pPr>
      <w:ins w:id="1187" w:author="user" w:date="2012-02-29T14:49:00Z">
        <w:r w:rsidRPr="00A62D66">
          <w:rPr>
            <w:rFonts w:ascii="Calibri" w:hAnsi="Calibri" w:cs="Calibri"/>
            <w:sz w:val="22"/>
            <w:szCs w:val="22"/>
            <w:lang w:val="en-GB"/>
          </w:rPr>
          <w:t>The HBESMU will coordinate the meetings with LCF and will attempt to make a decision acceptable to all parties. The issue</w:t>
        </w:r>
        <w:r>
          <w:rPr>
            <w:rFonts w:ascii="Calibri" w:hAnsi="Calibri" w:cs="Calibri"/>
            <w:sz w:val="22"/>
            <w:szCs w:val="22"/>
            <w:lang w:val="en-GB"/>
          </w:rPr>
          <w:t xml:space="preserve"> rather than compensation of the land and structure</w:t>
        </w:r>
        <w:r w:rsidRPr="00A62D66">
          <w:rPr>
            <w:rFonts w:ascii="Calibri" w:hAnsi="Calibri" w:cs="Calibri"/>
            <w:sz w:val="22"/>
            <w:szCs w:val="22"/>
            <w:lang w:val="en-GB"/>
          </w:rPr>
          <w:t xml:space="preserve"> thus brought to LCF will be resolved within 15 days from the date of the complaint received. </w:t>
        </w:r>
        <w:r>
          <w:rPr>
            <w:rFonts w:ascii="Calibri" w:hAnsi="Calibri" w:cs="Calibri"/>
            <w:sz w:val="22"/>
            <w:szCs w:val="22"/>
            <w:lang w:val="en-GB"/>
          </w:rPr>
          <w:t xml:space="preserve">The issue related to compensation will be forwarded to CDC along with recommendation of LCF for further consideration on this issue. A joint meeting of the CDC and LCF will be conducted to discuss on this issue and a decision will be taken acceptable to both parties. </w:t>
        </w:r>
        <w:r w:rsidRPr="00A62D66">
          <w:rPr>
            <w:rFonts w:ascii="Calibri" w:hAnsi="Calibri" w:cs="Calibri"/>
            <w:sz w:val="22"/>
            <w:szCs w:val="22"/>
            <w:lang w:val="en-GB"/>
          </w:rPr>
          <w:t xml:space="preserve">The community liaison officer and Social Development/ Resettlement Expert will play active role to resolve the issues. </w:t>
        </w:r>
      </w:ins>
    </w:p>
    <w:p w:rsidR="002B6273" w:rsidRDefault="002B6273" w:rsidP="002B6273">
      <w:pPr>
        <w:pStyle w:val="BodyText"/>
        <w:spacing w:line="300" w:lineRule="auto"/>
        <w:jc w:val="both"/>
        <w:rPr>
          <w:ins w:id="1188" w:author="user" w:date="2012-02-29T14:49:00Z"/>
          <w:rFonts w:ascii="Calibri" w:hAnsi="Calibri" w:cs="Calibri"/>
          <w:sz w:val="22"/>
          <w:szCs w:val="22"/>
          <w:lang w:val="en-GB"/>
        </w:rPr>
      </w:pPr>
      <w:ins w:id="1189" w:author="user" w:date="2012-02-29T14:49:00Z">
        <w:r>
          <w:rPr>
            <w:rFonts w:ascii="Calibri" w:hAnsi="Calibri" w:cs="Calibri"/>
            <w:sz w:val="22"/>
            <w:szCs w:val="22"/>
            <w:lang w:val="en-GB"/>
          </w:rPr>
          <w:t xml:space="preserve">For the loss </w:t>
        </w:r>
        <w:r w:rsidRPr="00A62D66">
          <w:rPr>
            <w:rFonts w:ascii="Calibri" w:hAnsi="Calibri" w:cs="Calibri"/>
            <w:sz w:val="22"/>
            <w:szCs w:val="22"/>
            <w:lang w:val="en-GB"/>
          </w:rPr>
          <w:t>of private assets and compensation</w:t>
        </w:r>
        <w:r>
          <w:rPr>
            <w:rFonts w:ascii="Calibri" w:hAnsi="Calibri" w:cs="Calibri"/>
            <w:sz w:val="22"/>
            <w:szCs w:val="22"/>
            <w:lang w:val="en-GB"/>
          </w:rPr>
          <w:t xml:space="preserve"> the affected household can lodge their complain directly to CDC</w:t>
        </w:r>
        <w:r w:rsidRPr="00A62D66">
          <w:rPr>
            <w:rFonts w:ascii="Calibri" w:hAnsi="Calibri" w:cs="Calibri"/>
            <w:sz w:val="22"/>
            <w:szCs w:val="22"/>
            <w:lang w:val="en-GB"/>
          </w:rPr>
          <w:t>. While lodging the complaint, the PAP/HH and community must produce documents to support their claim. The CDC will provide the decision within 15 days of registering the appeal.</w:t>
        </w:r>
        <w:r>
          <w:rPr>
            <w:rFonts w:ascii="Calibri" w:hAnsi="Calibri" w:cs="Calibri"/>
            <w:sz w:val="22"/>
            <w:szCs w:val="22"/>
            <w:lang w:val="en-GB"/>
          </w:rPr>
          <w:t xml:space="preserve"> </w:t>
        </w:r>
      </w:ins>
    </w:p>
    <w:p w:rsidR="002B6273" w:rsidRPr="00A62D66" w:rsidRDefault="002B6273" w:rsidP="002B6273">
      <w:pPr>
        <w:spacing w:line="300" w:lineRule="auto"/>
        <w:ind w:left="965" w:hanging="965"/>
        <w:jc w:val="both"/>
        <w:rPr>
          <w:ins w:id="1190" w:author="user" w:date="2012-02-29T14:49:00Z"/>
          <w:rFonts w:ascii="Calibri" w:hAnsi="Calibri" w:cs="Calibri"/>
          <w:b/>
          <w:sz w:val="22"/>
          <w:szCs w:val="22"/>
        </w:rPr>
      </w:pPr>
      <w:ins w:id="1191" w:author="user" w:date="2012-02-29T14:49:00Z">
        <w:r w:rsidRPr="00A62D66">
          <w:rPr>
            <w:rFonts w:ascii="Calibri" w:hAnsi="Calibri" w:cs="Calibri"/>
            <w:b/>
            <w:sz w:val="22"/>
            <w:szCs w:val="22"/>
          </w:rPr>
          <w:t xml:space="preserve">Step-3  </w:t>
        </w:r>
      </w:ins>
    </w:p>
    <w:p w:rsidR="002B6273" w:rsidRDefault="002B6273" w:rsidP="002B6273">
      <w:pPr>
        <w:pStyle w:val="BodyText"/>
        <w:spacing w:line="300" w:lineRule="auto"/>
        <w:jc w:val="both"/>
        <w:rPr>
          <w:ins w:id="1192" w:author="user" w:date="2012-02-29T14:49:00Z"/>
          <w:rFonts w:ascii="Calibri" w:hAnsi="Calibri" w:cs="Calibri"/>
          <w:sz w:val="22"/>
          <w:szCs w:val="22"/>
          <w:lang w:val="en-GB"/>
        </w:rPr>
      </w:pPr>
      <w:ins w:id="1193" w:author="user" w:date="2012-02-29T14:49:00Z">
        <w:r w:rsidRPr="00A62D66">
          <w:rPr>
            <w:rFonts w:ascii="Calibri" w:hAnsi="Calibri" w:cs="Calibri"/>
            <w:sz w:val="22"/>
            <w:szCs w:val="22"/>
            <w:lang w:val="en-GB"/>
          </w:rPr>
          <w:t>If the PAP/Hhs and local community are not satisfied with the decision of CDC/</w:t>
        </w:r>
        <w:r>
          <w:rPr>
            <w:rFonts w:ascii="Calibri" w:hAnsi="Calibri" w:cs="Calibri"/>
            <w:sz w:val="22"/>
            <w:szCs w:val="22"/>
            <w:lang w:val="en-GB"/>
          </w:rPr>
          <w:t xml:space="preserve"> LCF</w:t>
        </w:r>
        <w:r w:rsidRPr="00B46C24">
          <w:rPr>
            <w:rFonts w:ascii="Calibri" w:hAnsi="Calibri" w:cs="Calibri"/>
            <w:sz w:val="22"/>
            <w:szCs w:val="22"/>
            <w:lang w:val="en-GB"/>
          </w:rPr>
          <w:t xml:space="preserve"> </w:t>
        </w:r>
        <w:r w:rsidRPr="00A62D66">
          <w:rPr>
            <w:rFonts w:ascii="Calibri" w:hAnsi="Calibri" w:cs="Calibri"/>
            <w:sz w:val="22"/>
            <w:szCs w:val="22"/>
            <w:lang w:val="en-GB"/>
          </w:rPr>
          <w:t>or in absence of any response of its representatives, within 35 days of the complaint, the PAP/Hhs and community may submit its case to the District Court</w:t>
        </w:r>
        <w:r>
          <w:rPr>
            <w:rFonts w:ascii="Calibri" w:hAnsi="Calibri" w:cs="Calibri"/>
            <w:sz w:val="22"/>
            <w:szCs w:val="22"/>
            <w:lang w:val="en-GB"/>
          </w:rPr>
          <w:t xml:space="preserve"> for the issues related to acquisition and compensation. </w:t>
        </w:r>
        <w:r w:rsidRPr="00A62D66">
          <w:rPr>
            <w:rFonts w:ascii="Calibri" w:hAnsi="Calibri" w:cs="Calibri"/>
            <w:sz w:val="22"/>
            <w:szCs w:val="22"/>
            <w:lang w:val="en-GB"/>
          </w:rPr>
          <w:t>The decision of the court will be acceptable to both parties.</w:t>
        </w:r>
        <w:r>
          <w:rPr>
            <w:rFonts w:ascii="Calibri" w:hAnsi="Calibri" w:cs="Calibri"/>
            <w:sz w:val="22"/>
            <w:szCs w:val="22"/>
            <w:lang w:val="en-GB"/>
          </w:rPr>
          <w:t xml:space="preserve"> Regarding the issues of implementation of social mitigation and enhancement programs, social impacts and other community development work agreed in project documents they can place application to line ministries (Ministry of Energy or Ministry of Environment).</w:t>
        </w:r>
        <w:r w:rsidRPr="00FB6E12">
          <w:rPr>
            <w:rFonts w:ascii="Calibri" w:hAnsi="Calibri" w:cs="Calibri"/>
            <w:sz w:val="22"/>
            <w:szCs w:val="22"/>
            <w:lang w:val="en-GB"/>
          </w:rPr>
          <w:t xml:space="preserve"> </w:t>
        </w:r>
        <w:r w:rsidRPr="00A62D66">
          <w:rPr>
            <w:rFonts w:ascii="Calibri" w:hAnsi="Calibri" w:cs="Calibri"/>
            <w:sz w:val="22"/>
            <w:szCs w:val="22"/>
            <w:lang w:val="en-GB"/>
          </w:rPr>
          <w:t>The Ministry may address the issues as per the Environment Protection Rules (clause 17), 1997.</w:t>
        </w:r>
      </w:ins>
    </w:p>
    <w:p w:rsidR="009D16FA" w:rsidRDefault="009D16FA" w:rsidP="002B6273">
      <w:pPr>
        <w:pStyle w:val="BodyText21"/>
        <w:spacing w:line="360" w:lineRule="auto"/>
        <w:jc w:val="center"/>
        <w:rPr>
          <w:ins w:id="1194" w:author="user" w:date="2012-03-01T11:50:00Z"/>
          <w:rFonts w:ascii="Calibri" w:hAnsi="Calibri" w:cs="Calibri"/>
          <w:b/>
          <w:sz w:val="24"/>
          <w:szCs w:val="24"/>
        </w:rPr>
      </w:pPr>
    </w:p>
    <w:p w:rsidR="002B6273" w:rsidRPr="00145B40" w:rsidRDefault="002B6273" w:rsidP="002B6273">
      <w:pPr>
        <w:pStyle w:val="BodyText21"/>
        <w:spacing w:line="360" w:lineRule="auto"/>
        <w:jc w:val="center"/>
        <w:rPr>
          <w:ins w:id="1195" w:author="user" w:date="2012-02-29T14:49:00Z"/>
          <w:rFonts w:ascii="Calibri" w:hAnsi="Calibri" w:cs="Calibri"/>
          <w:b/>
          <w:sz w:val="24"/>
          <w:szCs w:val="24"/>
        </w:rPr>
      </w:pPr>
      <w:ins w:id="1196" w:author="user" w:date="2012-02-29T14:49:00Z">
        <w:r w:rsidRPr="00145B40">
          <w:rPr>
            <w:rFonts w:ascii="Calibri" w:hAnsi="Calibri" w:cs="Calibri"/>
            <w:b/>
            <w:sz w:val="24"/>
            <w:szCs w:val="24"/>
          </w:rPr>
          <w:lastRenderedPageBreak/>
          <w:t>CHAPTER-VI</w:t>
        </w:r>
      </w:ins>
    </w:p>
    <w:p w:rsidR="002B6273" w:rsidRPr="00145B40" w:rsidRDefault="002B6273" w:rsidP="002B6273">
      <w:pPr>
        <w:pStyle w:val="BodyText21"/>
        <w:spacing w:line="360" w:lineRule="auto"/>
        <w:jc w:val="center"/>
        <w:rPr>
          <w:ins w:id="1197" w:author="user" w:date="2012-02-29T14:49:00Z"/>
          <w:rFonts w:ascii="Calibri" w:hAnsi="Calibri" w:cs="Calibri"/>
          <w:b/>
          <w:sz w:val="24"/>
          <w:szCs w:val="24"/>
        </w:rPr>
      </w:pPr>
      <w:ins w:id="1198" w:author="user" w:date="2012-02-29T14:49:00Z">
        <w:r w:rsidRPr="00145B40">
          <w:rPr>
            <w:rFonts w:ascii="Calibri" w:hAnsi="Calibri" w:cs="Calibri"/>
            <w:b/>
            <w:sz w:val="24"/>
            <w:szCs w:val="24"/>
          </w:rPr>
          <w:t xml:space="preserve">BASELINE SOCIO-ECONOMIC CONDITION  </w:t>
        </w:r>
      </w:ins>
    </w:p>
    <w:p w:rsidR="002B6273" w:rsidRDefault="002B6273" w:rsidP="002B6273">
      <w:pPr>
        <w:rPr>
          <w:ins w:id="1199" w:author="user" w:date="2012-02-29T14:49:00Z"/>
          <w:rFonts w:ascii="Calibri" w:hAnsi="Calibri" w:cs="Calibri"/>
          <w:b/>
        </w:rPr>
      </w:pPr>
    </w:p>
    <w:p w:rsidR="002B6273" w:rsidRPr="00145B40" w:rsidRDefault="002B6273" w:rsidP="002B6273">
      <w:pPr>
        <w:pStyle w:val="BodyText21"/>
        <w:spacing w:line="300" w:lineRule="auto"/>
        <w:rPr>
          <w:ins w:id="1200" w:author="user" w:date="2012-02-29T14:49:00Z"/>
          <w:rFonts w:ascii="Calibri" w:hAnsi="Calibri" w:cs="Calibri"/>
          <w:b/>
          <w:sz w:val="20"/>
          <w:szCs w:val="20"/>
        </w:rPr>
      </w:pPr>
      <w:ins w:id="1201" w:author="user" w:date="2012-02-29T14:49:00Z">
        <w:r w:rsidRPr="00145B40">
          <w:rPr>
            <w:rFonts w:ascii="Calibri" w:hAnsi="Calibri" w:cs="Calibri"/>
            <w:lang w:val="en-GB"/>
          </w:rPr>
          <w:t xml:space="preserve">This section presents the socio-economic profile of the </w:t>
        </w:r>
        <w:r>
          <w:rPr>
            <w:rFonts w:ascii="Calibri" w:hAnsi="Calibri" w:cs="Calibri"/>
            <w:lang w:val="en-GB"/>
          </w:rPr>
          <w:t xml:space="preserve">project districts, project area and </w:t>
        </w:r>
        <w:r w:rsidRPr="00145B40">
          <w:rPr>
            <w:rFonts w:ascii="Calibri" w:hAnsi="Calibri" w:cs="Calibri"/>
            <w:lang w:val="en-GB"/>
          </w:rPr>
          <w:t>project affected households</w:t>
        </w:r>
        <w:r>
          <w:rPr>
            <w:rFonts w:ascii="Calibri" w:hAnsi="Calibri" w:cs="Calibri"/>
            <w:lang w:val="en-GB"/>
          </w:rPr>
          <w:t>.</w:t>
        </w:r>
        <w:r w:rsidRPr="00145B40">
          <w:rPr>
            <w:rFonts w:ascii="Calibri" w:hAnsi="Calibri" w:cs="Calibri"/>
            <w:lang w:val="en-GB"/>
          </w:rPr>
          <w:t xml:space="preserve"> </w:t>
        </w:r>
      </w:ins>
    </w:p>
    <w:p w:rsidR="002B6273" w:rsidRPr="001B6B71" w:rsidRDefault="002B6273" w:rsidP="002B6273">
      <w:pPr>
        <w:pStyle w:val="BodyText21"/>
        <w:spacing w:line="300" w:lineRule="auto"/>
        <w:rPr>
          <w:ins w:id="1202" w:author="user" w:date="2012-02-29T14:49:00Z"/>
          <w:rFonts w:ascii="Calibri" w:hAnsi="Calibri" w:cs="Calibri"/>
          <w:b/>
          <w:sz w:val="10"/>
          <w:szCs w:val="10"/>
        </w:rPr>
      </w:pPr>
    </w:p>
    <w:p w:rsidR="002B6273" w:rsidRDefault="002B6273" w:rsidP="002B6273">
      <w:pPr>
        <w:pStyle w:val="BodyText21"/>
        <w:spacing w:line="300" w:lineRule="auto"/>
        <w:rPr>
          <w:ins w:id="1203" w:author="user" w:date="2012-02-29T14:49:00Z"/>
          <w:rFonts w:ascii="Calibri" w:hAnsi="Calibri" w:cs="Calibri"/>
          <w:b/>
        </w:rPr>
      </w:pPr>
      <w:ins w:id="1204" w:author="user" w:date="2012-02-29T14:49:00Z">
        <w:r w:rsidRPr="00145B40">
          <w:rPr>
            <w:rFonts w:ascii="Calibri" w:hAnsi="Calibri" w:cs="Calibri"/>
            <w:b/>
          </w:rPr>
          <w:t>6.</w:t>
        </w:r>
        <w:r>
          <w:rPr>
            <w:rFonts w:ascii="Calibri" w:hAnsi="Calibri" w:cs="Calibri"/>
            <w:b/>
          </w:rPr>
          <w:t>1</w:t>
        </w:r>
        <w:r w:rsidRPr="00145B40">
          <w:rPr>
            <w:rFonts w:ascii="Calibri" w:hAnsi="Calibri" w:cs="Calibri"/>
            <w:b/>
          </w:rPr>
          <w:t xml:space="preserve"> Socio-economic </w:t>
        </w:r>
        <w:r>
          <w:rPr>
            <w:rFonts w:ascii="Calibri" w:hAnsi="Calibri" w:cs="Calibri"/>
            <w:b/>
          </w:rPr>
          <w:t>Information of the Project Districts</w:t>
        </w:r>
      </w:ins>
    </w:p>
    <w:p w:rsidR="002B6273" w:rsidRPr="001B6B71" w:rsidRDefault="002B6273" w:rsidP="002B6273">
      <w:pPr>
        <w:pStyle w:val="BodyText21"/>
        <w:spacing w:line="300" w:lineRule="auto"/>
        <w:rPr>
          <w:ins w:id="1205" w:author="user" w:date="2012-02-29T14:49:00Z"/>
          <w:rFonts w:ascii="Calibri" w:hAnsi="Calibri" w:cs="Calibri"/>
          <w:b/>
          <w:sz w:val="10"/>
          <w:szCs w:val="10"/>
          <w:lang w:val="en-GB"/>
        </w:rPr>
      </w:pPr>
    </w:p>
    <w:p w:rsidR="002B6273" w:rsidRPr="00145B40" w:rsidRDefault="002B6273" w:rsidP="002B6273">
      <w:pPr>
        <w:pStyle w:val="BodyText21"/>
        <w:spacing w:line="300" w:lineRule="auto"/>
        <w:rPr>
          <w:ins w:id="1206" w:author="user" w:date="2012-02-29T14:49:00Z"/>
          <w:rFonts w:ascii="Calibri" w:hAnsi="Calibri" w:cs="Calibri"/>
        </w:rPr>
      </w:pPr>
      <w:ins w:id="1207" w:author="user" w:date="2012-02-29T14:49:00Z">
        <w:r w:rsidRPr="00145B40">
          <w:rPr>
            <w:rFonts w:ascii="Calibri" w:hAnsi="Calibri" w:cs="Calibri"/>
          </w:rPr>
          <w:t xml:space="preserve">The Hetauda-Bharatpur 220 kV Transmission Line Project is located in two districts namely Makwanpur and Chitwan of Narayani Zone of Central Development Region of </w:t>
        </w:r>
        <w:smartTag w:uri="urn:schemas-microsoft-com:office:smarttags" w:element="country-region">
          <w:smartTag w:uri="urn:schemas-microsoft-com:office:smarttags" w:element="place">
            <w:r w:rsidRPr="00145B40">
              <w:rPr>
                <w:rFonts w:ascii="Calibri" w:hAnsi="Calibri" w:cs="Calibri"/>
              </w:rPr>
              <w:t>Nepal</w:t>
            </w:r>
          </w:smartTag>
        </w:smartTag>
        <w:r w:rsidRPr="00145B40">
          <w:rPr>
            <w:rFonts w:ascii="Calibri" w:hAnsi="Calibri" w:cs="Calibri"/>
          </w:rPr>
          <w:t xml:space="preserve">. The </w:t>
        </w:r>
        <w:r>
          <w:rPr>
            <w:rFonts w:ascii="Calibri" w:hAnsi="Calibri" w:cs="Calibri"/>
          </w:rPr>
          <w:t xml:space="preserve">project </w:t>
        </w:r>
        <w:r w:rsidRPr="00145B40">
          <w:rPr>
            <w:rFonts w:ascii="Calibri" w:hAnsi="Calibri" w:cs="Calibri"/>
          </w:rPr>
          <w:t xml:space="preserve">districts encompass 79 VDCs and 3 municipalities (43 VDCs and 1 Municipality in Makwanpur district &amp; 36 VDCs and 2 municipalities in Chitwan district). According to the Statistical Bulletin, 2064 published by CBS, the total population of the </w:t>
        </w:r>
        <w:r>
          <w:rPr>
            <w:rFonts w:ascii="Calibri" w:hAnsi="Calibri" w:cs="Calibri"/>
          </w:rPr>
          <w:t>project</w:t>
        </w:r>
        <w:r w:rsidRPr="00145B40">
          <w:rPr>
            <w:rFonts w:ascii="Calibri" w:hAnsi="Calibri" w:cs="Calibri"/>
          </w:rPr>
          <w:t xml:space="preserve"> districts is 8, 64,652 with 4, 34,228 male and 4, 30,424 female. The population distribution between male and female is 50.22 percent and 49.78 percent respectively. </w:t>
        </w:r>
        <w:r w:rsidRPr="001765B5">
          <w:rPr>
            <w:rFonts w:ascii="Calibri" w:hAnsi="Calibri" w:cs="Calibri"/>
          </w:rPr>
          <w:t>The population figure indicates that the project affected districts represent 3.73% of the total population of the country. The average population density of two districts is 187.5 persons /sq. km. Similarly, there are 1, 63,975 households with an average household size 5.3. The average annual population growth rate of the two districts is 2.54% (between the census periods 1991 to 2001). The dependent population (below 15 years and 60+years) of Makwanpur and Chitwan district is 70.56% and 11.39% respectively.</w:t>
        </w:r>
      </w:ins>
    </w:p>
    <w:p w:rsidR="002B6273" w:rsidRPr="00261758" w:rsidRDefault="002B6273" w:rsidP="002B6273">
      <w:pPr>
        <w:widowControl w:val="0"/>
        <w:autoSpaceDE w:val="0"/>
        <w:autoSpaceDN w:val="0"/>
        <w:adjustRightInd w:val="0"/>
        <w:spacing w:before="264" w:line="360" w:lineRule="auto"/>
        <w:jc w:val="both"/>
        <w:rPr>
          <w:ins w:id="1208" w:author="user" w:date="2012-02-29T14:49:00Z"/>
          <w:rFonts w:ascii="Calibri" w:hAnsi="Calibri" w:cs="Calibri"/>
          <w:b/>
          <w:sz w:val="20"/>
          <w:szCs w:val="20"/>
        </w:rPr>
      </w:pPr>
      <w:ins w:id="1209" w:author="user" w:date="2012-02-29T14:49:00Z">
        <w:r w:rsidRPr="00261758">
          <w:rPr>
            <w:rFonts w:ascii="Calibri" w:hAnsi="Calibri" w:cs="Calibri"/>
            <w:b/>
            <w:sz w:val="20"/>
            <w:szCs w:val="20"/>
          </w:rPr>
          <w:t xml:space="preserve">Table- 6.1: Demographic </w:t>
        </w:r>
        <w:r w:rsidRPr="00261758">
          <w:rPr>
            <w:rFonts w:ascii="Calibri" w:hAnsi="Calibri" w:cs="Calibri"/>
            <w:b/>
            <w:bCs/>
            <w:sz w:val="20"/>
            <w:szCs w:val="20"/>
            <w:lang w:bidi="ne-NP"/>
          </w:rPr>
          <w:t>Characteristics</w:t>
        </w:r>
        <w:r w:rsidRPr="00261758">
          <w:rPr>
            <w:rFonts w:ascii="Calibri" w:hAnsi="Calibri" w:cs="Calibri"/>
            <w:bCs/>
            <w:sz w:val="20"/>
            <w:szCs w:val="20"/>
            <w:lang w:bidi="ne-NP"/>
          </w:rPr>
          <w:t xml:space="preserve"> </w:t>
        </w:r>
        <w:r w:rsidRPr="00261758">
          <w:rPr>
            <w:rFonts w:ascii="Calibri" w:hAnsi="Calibri" w:cs="Calibri"/>
            <w:b/>
            <w:sz w:val="20"/>
            <w:szCs w:val="20"/>
          </w:rPr>
          <w:t>the Project districts</w:t>
        </w:r>
      </w:ins>
    </w:p>
    <w:tbl>
      <w:tblPr>
        <w:tblW w:w="9001" w:type="dxa"/>
        <w:tblInd w:w="91" w:type="dxa"/>
        <w:tblLook w:val="0000"/>
      </w:tblPr>
      <w:tblGrid>
        <w:gridCol w:w="4360"/>
        <w:gridCol w:w="1597"/>
        <w:gridCol w:w="1440"/>
        <w:gridCol w:w="1604"/>
      </w:tblGrid>
      <w:tr w:rsidR="002B6273" w:rsidRPr="00B7375D" w:rsidTr="0074335E">
        <w:trPr>
          <w:trHeight w:val="255"/>
          <w:ins w:id="1210" w:author="user" w:date="2012-02-29T14:49:00Z"/>
        </w:trPr>
        <w:tc>
          <w:tcPr>
            <w:tcW w:w="43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6273" w:rsidRPr="00B7375D" w:rsidRDefault="002B6273" w:rsidP="0074335E">
            <w:pPr>
              <w:jc w:val="center"/>
              <w:rPr>
                <w:ins w:id="1211" w:author="user" w:date="2012-02-29T14:49:00Z"/>
                <w:rFonts w:ascii="Calibri" w:hAnsi="Calibri" w:cs="Calibri"/>
                <w:b/>
                <w:bCs/>
                <w:sz w:val="20"/>
                <w:szCs w:val="20"/>
              </w:rPr>
            </w:pPr>
            <w:ins w:id="1212" w:author="user" w:date="2012-02-29T14:49:00Z">
              <w:r w:rsidRPr="00B7375D">
                <w:rPr>
                  <w:rFonts w:ascii="Calibri" w:hAnsi="Calibri" w:cs="Calibri"/>
                  <w:b/>
                  <w:bCs/>
                  <w:sz w:val="20"/>
                  <w:szCs w:val="20"/>
                </w:rPr>
                <w:t>Descriptions</w:t>
              </w:r>
            </w:ins>
          </w:p>
        </w:tc>
        <w:tc>
          <w:tcPr>
            <w:tcW w:w="1597" w:type="dxa"/>
            <w:tcBorders>
              <w:top w:val="single" w:sz="4" w:space="0" w:color="auto"/>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213" w:author="user" w:date="2012-02-29T14:49:00Z"/>
                <w:rFonts w:ascii="Calibri" w:hAnsi="Calibri" w:cs="Calibri"/>
                <w:b/>
                <w:bCs/>
                <w:sz w:val="20"/>
                <w:szCs w:val="20"/>
              </w:rPr>
            </w:pPr>
            <w:ins w:id="1214" w:author="user" w:date="2012-02-29T14:49:00Z">
              <w:r w:rsidRPr="00B7375D">
                <w:rPr>
                  <w:rFonts w:ascii="Calibri" w:hAnsi="Calibri" w:cs="Calibri"/>
                  <w:b/>
                  <w:bCs/>
                  <w:sz w:val="20"/>
                  <w:szCs w:val="20"/>
                </w:rPr>
                <w:t xml:space="preserve">Makwanpur </w:t>
              </w:r>
            </w:ins>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215" w:author="user" w:date="2012-02-29T14:49:00Z"/>
                <w:rFonts w:ascii="Calibri" w:hAnsi="Calibri" w:cs="Calibri"/>
                <w:b/>
                <w:bCs/>
                <w:sz w:val="20"/>
                <w:szCs w:val="20"/>
              </w:rPr>
            </w:pPr>
            <w:ins w:id="1216" w:author="user" w:date="2012-02-29T14:49:00Z">
              <w:r w:rsidRPr="00B7375D">
                <w:rPr>
                  <w:rFonts w:ascii="Calibri" w:hAnsi="Calibri" w:cs="Calibri"/>
                  <w:b/>
                  <w:bCs/>
                  <w:sz w:val="20"/>
                  <w:szCs w:val="20"/>
                </w:rPr>
                <w:t>Chitwan</w:t>
              </w:r>
            </w:ins>
          </w:p>
        </w:tc>
        <w:tc>
          <w:tcPr>
            <w:tcW w:w="1604" w:type="dxa"/>
            <w:tcBorders>
              <w:top w:val="single" w:sz="4" w:space="0" w:color="auto"/>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217" w:author="user" w:date="2012-02-29T14:49:00Z"/>
                <w:rFonts w:ascii="Calibri" w:hAnsi="Calibri" w:cs="Calibri"/>
                <w:b/>
                <w:bCs/>
                <w:sz w:val="20"/>
                <w:szCs w:val="20"/>
              </w:rPr>
            </w:pPr>
            <w:ins w:id="1218" w:author="user" w:date="2012-02-29T14:49:00Z">
              <w:r w:rsidRPr="00B7375D">
                <w:rPr>
                  <w:rFonts w:ascii="Calibri" w:hAnsi="Calibri" w:cs="Calibri"/>
                  <w:b/>
                  <w:bCs/>
                  <w:sz w:val="20"/>
                  <w:szCs w:val="20"/>
                </w:rPr>
                <w:t>Total/Average</w:t>
              </w:r>
            </w:ins>
          </w:p>
        </w:tc>
      </w:tr>
      <w:tr w:rsidR="002B6273" w:rsidRPr="00B7375D" w:rsidTr="0074335E">
        <w:trPr>
          <w:trHeight w:val="255"/>
          <w:ins w:id="1219" w:author="user" w:date="2012-02-29T14:49:00Z"/>
        </w:trPr>
        <w:tc>
          <w:tcPr>
            <w:tcW w:w="4360" w:type="dxa"/>
            <w:tcBorders>
              <w:top w:val="nil"/>
              <w:left w:val="single" w:sz="4" w:space="0" w:color="auto"/>
              <w:bottom w:val="single" w:sz="4" w:space="0" w:color="auto"/>
              <w:right w:val="single" w:sz="4" w:space="0" w:color="auto"/>
            </w:tcBorders>
            <w:shd w:val="clear" w:color="auto" w:fill="auto"/>
            <w:noWrap/>
            <w:vAlign w:val="bottom"/>
          </w:tcPr>
          <w:p w:rsidR="002B6273" w:rsidRPr="00B7375D" w:rsidRDefault="002B6273" w:rsidP="0074335E">
            <w:pPr>
              <w:rPr>
                <w:ins w:id="1220" w:author="user" w:date="2012-02-29T14:49:00Z"/>
                <w:rFonts w:ascii="Calibri" w:hAnsi="Calibri" w:cs="Calibri"/>
                <w:sz w:val="20"/>
                <w:szCs w:val="20"/>
              </w:rPr>
            </w:pPr>
            <w:ins w:id="1221" w:author="user" w:date="2012-02-29T14:49:00Z">
              <w:r w:rsidRPr="00B7375D">
                <w:rPr>
                  <w:rFonts w:ascii="Calibri" w:hAnsi="Calibri" w:cs="Calibri"/>
                  <w:sz w:val="20"/>
                  <w:szCs w:val="20"/>
                </w:rPr>
                <w:t>Total Population</w:t>
              </w:r>
            </w:ins>
          </w:p>
        </w:tc>
        <w:tc>
          <w:tcPr>
            <w:tcW w:w="1597"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222" w:author="user" w:date="2012-02-29T14:49:00Z"/>
                <w:rFonts w:ascii="Calibri" w:hAnsi="Calibri" w:cs="Calibri"/>
                <w:sz w:val="20"/>
                <w:szCs w:val="20"/>
              </w:rPr>
            </w:pPr>
            <w:ins w:id="1223" w:author="user" w:date="2012-02-29T14:49:00Z">
              <w:r w:rsidRPr="00B7375D">
                <w:rPr>
                  <w:rFonts w:ascii="Calibri" w:hAnsi="Calibri" w:cs="Calibri"/>
                  <w:sz w:val="20"/>
                  <w:szCs w:val="20"/>
                </w:rPr>
                <w:t>392604</w:t>
              </w:r>
            </w:ins>
          </w:p>
        </w:tc>
        <w:tc>
          <w:tcPr>
            <w:tcW w:w="1440"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224" w:author="user" w:date="2012-02-29T14:49:00Z"/>
                <w:rFonts w:ascii="Calibri" w:hAnsi="Calibri" w:cs="Calibri"/>
                <w:sz w:val="20"/>
                <w:szCs w:val="20"/>
              </w:rPr>
            </w:pPr>
            <w:ins w:id="1225" w:author="user" w:date="2012-02-29T14:49:00Z">
              <w:r w:rsidRPr="00B7375D">
                <w:rPr>
                  <w:rFonts w:ascii="Calibri" w:hAnsi="Calibri" w:cs="Calibri"/>
                  <w:sz w:val="20"/>
                  <w:szCs w:val="20"/>
                </w:rPr>
                <w:t>472048</w:t>
              </w:r>
            </w:ins>
          </w:p>
        </w:tc>
        <w:tc>
          <w:tcPr>
            <w:tcW w:w="1604"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226" w:author="user" w:date="2012-02-29T14:49:00Z"/>
                <w:rFonts w:ascii="Calibri" w:hAnsi="Calibri" w:cs="Calibri"/>
                <w:sz w:val="20"/>
                <w:szCs w:val="20"/>
              </w:rPr>
            </w:pPr>
            <w:ins w:id="1227" w:author="user" w:date="2012-02-29T14:49:00Z">
              <w:r w:rsidRPr="00B7375D">
                <w:rPr>
                  <w:rFonts w:ascii="Calibri" w:hAnsi="Calibri" w:cs="Calibri"/>
                  <w:sz w:val="20"/>
                  <w:szCs w:val="20"/>
                </w:rPr>
                <w:t>864652</w:t>
              </w:r>
            </w:ins>
          </w:p>
        </w:tc>
      </w:tr>
      <w:tr w:rsidR="002B6273" w:rsidRPr="00B7375D" w:rsidTr="0074335E">
        <w:trPr>
          <w:trHeight w:val="255"/>
          <w:ins w:id="1228" w:author="user" w:date="2012-02-29T14:49:00Z"/>
        </w:trPr>
        <w:tc>
          <w:tcPr>
            <w:tcW w:w="4360" w:type="dxa"/>
            <w:tcBorders>
              <w:top w:val="nil"/>
              <w:left w:val="single" w:sz="4" w:space="0" w:color="auto"/>
              <w:bottom w:val="single" w:sz="4" w:space="0" w:color="auto"/>
              <w:right w:val="single" w:sz="4" w:space="0" w:color="auto"/>
            </w:tcBorders>
            <w:shd w:val="clear" w:color="auto" w:fill="auto"/>
            <w:noWrap/>
            <w:vAlign w:val="bottom"/>
          </w:tcPr>
          <w:p w:rsidR="002B6273" w:rsidRPr="00B7375D" w:rsidRDefault="002B6273" w:rsidP="0074335E">
            <w:pPr>
              <w:rPr>
                <w:ins w:id="1229" w:author="user" w:date="2012-02-29T14:49:00Z"/>
                <w:rFonts w:ascii="Calibri" w:hAnsi="Calibri" w:cs="Calibri"/>
                <w:sz w:val="20"/>
                <w:szCs w:val="20"/>
              </w:rPr>
            </w:pPr>
            <w:ins w:id="1230" w:author="user" w:date="2012-02-29T14:49:00Z">
              <w:r w:rsidRPr="00B7375D">
                <w:rPr>
                  <w:rFonts w:ascii="Calibri" w:hAnsi="Calibri" w:cs="Calibri"/>
                  <w:sz w:val="20"/>
                  <w:szCs w:val="20"/>
                </w:rPr>
                <w:t>Male</w:t>
              </w:r>
            </w:ins>
          </w:p>
        </w:tc>
        <w:tc>
          <w:tcPr>
            <w:tcW w:w="1597"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231" w:author="user" w:date="2012-02-29T14:49:00Z"/>
                <w:rFonts w:ascii="Calibri" w:hAnsi="Calibri" w:cs="Calibri"/>
                <w:sz w:val="20"/>
                <w:szCs w:val="20"/>
              </w:rPr>
            </w:pPr>
            <w:ins w:id="1232" w:author="user" w:date="2012-02-29T14:49:00Z">
              <w:r w:rsidRPr="00B7375D">
                <w:rPr>
                  <w:rFonts w:ascii="Calibri" w:hAnsi="Calibri" w:cs="Calibri"/>
                  <w:sz w:val="20"/>
                  <w:szCs w:val="20"/>
                </w:rPr>
                <w:t>199144</w:t>
              </w:r>
            </w:ins>
          </w:p>
        </w:tc>
        <w:tc>
          <w:tcPr>
            <w:tcW w:w="1440"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233" w:author="user" w:date="2012-02-29T14:49:00Z"/>
                <w:rFonts w:ascii="Calibri" w:hAnsi="Calibri" w:cs="Calibri"/>
                <w:sz w:val="20"/>
                <w:szCs w:val="20"/>
              </w:rPr>
            </w:pPr>
            <w:ins w:id="1234" w:author="user" w:date="2012-02-29T14:49:00Z">
              <w:r w:rsidRPr="00B7375D">
                <w:rPr>
                  <w:rFonts w:ascii="Calibri" w:hAnsi="Calibri" w:cs="Calibri"/>
                  <w:sz w:val="20"/>
                  <w:szCs w:val="20"/>
                </w:rPr>
                <w:t>235084</w:t>
              </w:r>
            </w:ins>
          </w:p>
        </w:tc>
        <w:tc>
          <w:tcPr>
            <w:tcW w:w="1604"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235" w:author="user" w:date="2012-02-29T14:49:00Z"/>
                <w:rFonts w:ascii="Calibri" w:hAnsi="Calibri" w:cs="Calibri"/>
                <w:sz w:val="20"/>
                <w:szCs w:val="20"/>
              </w:rPr>
            </w:pPr>
            <w:ins w:id="1236" w:author="user" w:date="2012-02-29T14:49:00Z">
              <w:r w:rsidRPr="00B7375D">
                <w:rPr>
                  <w:rFonts w:ascii="Calibri" w:hAnsi="Calibri" w:cs="Calibri"/>
                  <w:sz w:val="20"/>
                  <w:szCs w:val="20"/>
                </w:rPr>
                <w:t>434228</w:t>
              </w:r>
            </w:ins>
          </w:p>
        </w:tc>
      </w:tr>
      <w:tr w:rsidR="002B6273" w:rsidRPr="00B7375D" w:rsidTr="0074335E">
        <w:trPr>
          <w:trHeight w:val="255"/>
          <w:ins w:id="1237" w:author="user" w:date="2012-02-29T14:49:00Z"/>
        </w:trPr>
        <w:tc>
          <w:tcPr>
            <w:tcW w:w="4360" w:type="dxa"/>
            <w:tcBorders>
              <w:top w:val="nil"/>
              <w:left w:val="single" w:sz="4" w:space="0" w:color="auto"/>
              <w:bottom w:val="single" w:sz="4" w:space="0" w:color="auto"/>
              <w:right w:val="single" w:sz="4" w:space="0" w:color="auto"/>
            </w:tcBorders>
            <w:shd w:val="clear" w:color="auto" w:fill="auto"/>
            <w:noWrap/>
            <w:vAlign w:val="bottom"/>
          </w:tcPr>
          <w:p w:rsidR="002B6273" w:rsidRPr="00B7375D" w:rsidRDefault="002B6273" w:rsidP="0074335E">
            <w:pPr>
              <w:rPr>
                <w:ins w:id="1238" w:author="user" w:date="2012-02-29T14:49:00Z"/>
                <w:rFonts w:ascii="Calibri" w:hAnsi="Calibri" w:cs="Calibri"/>
                <w:sz w:val="20"/>
                <w:szCs w:val="20"/>
              </w:rPr>
            </w:pPr>
            <w:ins w:id="1239" w:author="user" w:date="2012-02-29T14:49:00Z">
              <w:r w:rsidRPr="00B7375D">
                <w:rPr>
                  <w:rFonts w:ascii="Calibri" w:hAnsi="Calibri" w:cs="Calibri"/>
                  <w:sz w:val="20"/>
                  <w:szCs w:val="20"/>
                </w:rPr>
                <w:t>Female</w:t>
              </w:r>
            </w:ins>
          </w:p>
        </w:tc>
        <w:tc>
          <w:tcPr>
            <w:tcW w:w="1597"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240" w:author="user" w:date="2012-02-29T14:49:00Z"/>
                <w:rFonts w:ascii="Calibri" w:hAnsi="Calibri" w:cs="Calibri"/>
                <w:sz w:val="20"/>
                <w:szCs w:val="20"/>
              </w:rPr>
            </w:pPr>
            <w:ins w:id="1241" w:author="user" w:date="2012-02-29T14:49:00Z">
              <w:r w:rsidRPr="00B7375D">
                <w:rPr>
                  <w:rFonts w:ascii="Calibri" w:hAnsi="Calibri" w:cs="Calibri"/>
                  <w:sz w:val="20"/>
                  <w:szCs w:val="20"/>
                </w:rPr>
                <w:t>193460</w:t>
              </w:r>
            </w:ins>
          </w:p>
        </w:tc>
        <w:tc>
          <w:tcPr>
            <w:tcW w:w="1440"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242" w:author="user" w:date="2012-02-29T14:49:00Z"/>
                <w:rFonts w:ascii="Calibri" w:hAnsi="Calibri" w:cs="Calibri"/>
                <w:sz w:val="20"/>
                <w:szCs w:val="20"/>
              </w:rPr>
            </w:pPr>
            <w:ins w:id="1243" w:author="user" w:date="2012-02-29T14:49:00Z">
              <w:r w:rsidRPr="00B7375D">
                <w:rPr>
                  <w:rFonts w:ascii="Calibri" w:hAnsi="Calibri" w:cs="Calibri"/>
                  <w:sz w:val="20"/>
                  <w:szCs w:val="20"/>
                </w:rPr>
                <w:t>236964</w:t>
              </w:r>
            </w:ins>
          </w:p>
        </w:tc>
        <w:tc>
          <w:tcPr>
            <w:tcW w:w="1604"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244" w:author="user" w:date="2012-02-29T14:49:00Z"/>
                <w:rFonts w:ascii="Calibri" w:hAnsi="Calibri" w:cs="Calibri"/>
                <w:sz w:val="20"/>
                <w:szCs w:val="20"/>
              </w:rPr>
            </w:pPr>
            <w:ins w:id="1245" w:author="user" w:date="2012-02-29T14:49:00Z">
              <w:r w:rsidRPr="00B7375D">
                <w:rPr>
                  <w:rFonts w:ascii="Calibri" w:hAnsi="Calibri" w:cs="Calibri"/>
                  <w:sz w:val="20"/>
                  <w:szCs w:val="20"/>
                </w:rPr>
                <w:t>430424</w:t>
              </w:r>
            </w:ins>
          </w:p>
        </w:tc>
      </w:tr>
      <w:tr w:rsidR="002B6273" w:rsidRPr="00B7375D" w:rsidTr="0074335E">
        <w:trPr>
          <w:trHeight w:val="255"/>
          <w:ins w:id="1246" w:author="user" w:date="2012-02-29T14:49:00Z"/>
        </w:trPr>
        <w:tc>
          <w:tcPr>
            <w:tcW w:w="4360" w:type="dxa"/>
            <w:tcBorders>
              <w:top w:val="nil"/>
              <w:left w:val="single" w:sz="4" w:space="0" w:color="auto"/>
              <w:bottom w:val="single" w:sz="4" w:space="0" w:color="auto"/>
              <w:right w:val="single" w:sz="4" w:space="0" w:color="auto"/>
            </w:tcBorders>
            <w:shd w:val="clear" w:color="auto" w:fill="auto"/>
            <w:noWrap/>
            <w:vAlign w:val="bottom"/>
          </w:tcPr>
          <w:p w:rsidR="002B6273" w:rsidRPr="00B7375D" w:rsidRDefault="002B6273" w:rsidP="0074335E">
            <w:pPr>
              <w:rPr>
                <w:ins w:id="1247" w:author="user" w:date="2012-02-29T14:49:00Z"/>
                <w:rFonts w:ascii="Calibri" w:hAnsi="Calibri" w:cs="Calibri"/>
                <w:sz w:val="20"/>
                <w:szCs w:val="20"/>
              </w:rPr>
            </w:pPr>
            <w:ins w:id="1248" w:author="user" w:date="2012-02-29T14:49:00Z">
              <w:r w:rsidRPr="00B7375D">
                <w:rPr>
                  <w:rFonts w:ascii="Calibri" w:hAnsi="Calibri" w:cs="Calibri"/>
                  <w:sz w:val="20"/>
                  <w:szCs w:val="20"/>
                </w:rPr>
                <w:t>Total  Numbers of Households</w:t>
              </w:r>
            </w:ins>
          </w:p>
        </w:tc>
        <w:tc>
          <w:tcPr>
            <w:tcW w:w="1597"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249" w:author="user" w:date="2012-02-29T14:49:00Z"/>
                <w:rFonts w:ascii="Calibri" w:hAnsi="Calibri" w:cs="Calibri"/>
                <w:sz w:val="20"/>
                <w:szCs w:val="20"/>
              </w:rPr>
            </w:pPr>
            <w:ins w:id="1250" w:author="user" w:date="2012-02-29T14:49:00Z">
              <w:r w:rsidRPr="00B7375D">
                <w:rPr>
                  <w:rFonts w:ascii="Calibri" w:hAnsi="Calibri" w:cs="Calibri"/>
                  <w:sz w:val="20"/>
                  <w:szCs w:val="20"/>
                </w:rPr>
                <w:t>71112</w:t>
              </w:r>
            </w:ins>
          </w:p>
        </w:tc>
        <w:tc>
          <w:tcPr>
            <w:tcW w:w="1440"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251" w:author="user" w:date="2012-02-29T14:49:00Z"/>
                <w:rFonts w:ascii="Calibri" w:hAnsi="Calibri" w:cs="Calibri"/>
                <w:sz w:val="20"/>
                <w:szCs w:val="20"/>
              </w:rPr>
            </w:pPr>
            <w:ins w:id="1252" w:author="user" w:date="2012-02-29T14:49:00Z">
              <w:r w:rsidRPr="00B7375D">
                <w:rPr>
                  <w:rFonts w:ascii="Calibri" w:hAnsi="Calibri" w:cs="Calibri"/>
                  <w:sz w:val="20"/>
                  <w:szCs w:val="20"/>
                </w:rPr>
                <w:t>92863</w:t>
              </w:r>
            </w:ins>
          </w:p>
        </w:tc>
        <w:tc>
          <w:tcPr>
            <w:tcW w:w="1604"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253" w:author="user" w:date="2012-02-29T14:49:00Z"/>
                <w:rFonts w:ascii="Calibri" w:hAnsi="Calibri" w:cs="Calibri"/>
                <w:sz w:val="20"/>
                <w:szCs w:val="20"/>
              </w:rPr>
            </w:pPr>
            <w:ins w:id="1254" w:author="user" w:date="2012-02-29T14:49:00Z">
              <w:r w:rsidRPr="00B7375D">
                <w:rPr>
                  <w:rFonts w:ascii="Calibri" w:hAnsi="Calibri" w:cs="Calibri"/>
                  <w:sz w:val="20"/>
                  <w:szCs w:val="20"/>
                </w:rPr>
                <w:t>163975</w:t>
              </w:r>
            </w:ins>
          </w:p>
        </w:tc>
      </w:tr>
      <w:tr w:rsidR="002B6273" w:rsidRPr="00B7375D" w:rsidTr="0074335E">
        <w:trPr>
          <w:trHeight w:val="255"/>
          <w:ins w:id="1255" w:author="user" w:date="2012-02-29T14:49:00Z"/>
        </w:trPr>
        <w:tc>
          <w:tcPr>
            <w:tcW w:w="4360" w:type="dxa"/>
            <w:tcBorders>
              <w:top w:val="nil"/>
              <w:left w:val="single" w:sz="4" w:space="0" w:color="auto"/>
              <w:bottom w:val="single" w:sz="4" w:space="0" w:color="auto"/>
              <w:right w:val="single" w:sz="4" w:space="0" w:color="auto"/>
            </w:tcBorders>
            <w:shd w:val="clear" w:color="auto" w:fill="auto"/>
            <w:noWrap/>
            <w:vAlign w:val="bottom"/>
          </w:tcPr>
          <w:p w:rsidR="002B6273" w:rsidRPr="00B7375D" w:rsidRDefault="002B6273" w:rsidP="0074335E">
            <w:pPr>
              <w:rPr>
                <w:ins w:id="1256" w:author="user" w:date="2012-02-29T14:49:00Z"/>
                <w:rFonts w:ascii="Calibri" w:hAnsi="Calibri" w:cs="Calibri"/>
                <w:sz w:val="20"/>
                <w:szCs w:val="20"/>
              </w:rPr>
            </w:pPr>
            <w:ins w:id="1257" w:author="user" w:date="2012-02-29T14:49:00Z">
              <w:r w:rsidRPr="00B7375D">
                <w:rPr>
                  <w:rFonts w:ascii="Calibri" w:hAnsi="Calibri" w:cs="Calibri"/>
                  <w:sz w:val="20"/>
                  <w:szCs w:val="20"/>
                </w:rPr>
                <w:t>Average Households Size</w:t>
              </w:r>
            </w:ins>
          </w:p>
        </w:tc>
        <w:tc>
          <w:tcPr>
            <w:tcW w:w="1597"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258" w:author="user" w:date="2012-02-29T14:49:00Z"/>
                <w:rFonts w:ascii="Calibri" w:hAnsi="Calibri" w:cs="Calibri"/>
                <w:sz w:val="20"/>
                <w:szCs w:val="20"/>
              </w:rPr>
            </w:pPr>
            <w:ins w:id="1259" w:author="user" w:date="2012-02-29T14:49:00Z">
              <w:r w:rsidRPr="00B7375D">
                <w:rPr>
                  <w:rFonts w:ascii="Calibri" w:hAnsi="Calibri" w:cs="Calibri"/>
                  <w:sz w:val="20"/>
                  <w:szCs w:val="20"/>
                </w:rPr>
                <w:t>5.52</w:t>
              </w:r>
            </w:ins>
          </w:p>
        </w:tc>
        <w:tc>
          <w:tcPr>
            <w:tcW w:w="1440"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260" w:author="user" w:date="2012-02-29T14:49:00Z"/>
                <w:rFonts w:ascii="Calibri" w:hAnsi="Calibri" w:cs="Calibri"/>
                <w:sz w:val="20"/>
                <w:szCs w:val="20"/>
              </w:rPr>
            </w:pPr>
            <w:ins w:id="1261" w:author="user" w:date="2012-02-29T14:49:00Z">
              <w:r w:rsidRPr="00B7375D">
                <w:rPr>
                  <w:rFonts w:ascii="Calibri" w:hAnsi="Calibri" w:cs="Calibri"/>
                  <w:sz w:val="20"/>
                  <w:szCs w:val="20"/>
                </w:rPr>
                <w:t>5.08</w:t>
              </w:r>
            </w:ins>
          </w:p>
        </w:tc>
        <w:tc>
          <w:tcPr>
            <w:tcW w:w="1604"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262" w:author="user" w:date="2012-02-29T14:49:00Z"/>
                <w:rFonts w:ascii="Calibri" w:hAnsi="Calibri" w:cs="Calibri"/>
                <w:sz w:val="20"/>
                <w:szCs w:val="20"/>
              </w:rPr>
            </w:pPr>
            <w:ins w:id="1263" w:author="user" w:date="2012-02-29T14:49:00Z">
              <w:r w:rsidRPr="00B7375D">
                <w:rPr>
                  <w:rFonts w:ascii="Calibri" w:hAnsi="Calibri" w:cs="Calibri"/>
                  <w:sz w:val="20"/>
                  <w:szCs w:val="20"/>
                </w:rPr>
                <w:t>5.3</w:t>
              </w:r>
            </w:ins>
          </w:p>
        </w:tc>
      </w:tr>
      <w:tr w:rsidR="002B6273" w:rsidRPr="00B7375D" w:rsidTr="0074335E">
        <w:trPr>
          <w:trHeight w:val="255"/>
          <w:ins w:id="1264" w:author="user" w:date="2012-02-29T14:49:00Z"/>
        </w:trPr>
        <w:tc>
          <w:tcPr>
            <w:tcW w:w="4360" w:type="dxa"/>
            <w:tcBorders>
              <w:top w:val="nil"/>
              <w:left w:val="single" w:sz="4" w:space="0" w:color="auto"/>
              <w:bottom w:val="single" w:sz="4" w:space="0" w:color="auto"/>
              <w:right w:val="single" w:sz="4" w:space="0" w:color="auto"/>
            </w:tcBorders>
            <w:shd w:val="clear" w:color="auto" w:fill="auto"/>
            <w:noWrap/>
            <w:vAlign w:val="bottom"/>
          </w:tcPr>
          <w:p w:rsidR="002B6273" w:rsidRPr="00B7375D" w:rsidRDefault="002B6273" w:rsidP="0074335E">
            <w:pPr>
              <w:rPr>
                <w:ins w:id="1265" w:author="user" w:date="2012-02-29T14:49:00Z"/>
                <w:rFonts w:ascii="Calibri" w:hAnsi="Calibri" w:cs="Calibri"/>
                <w:sz w:val="20"/>
                <w:szCs w:val="20"/>
              </w:rPr>
            </w:pPr>
            <w:ins w:id="1266" w:author="user" w:date="2012-02-29T14:49:00Z">
              <w:r w:rsidRPr="00B7375D">
                <w:rPr>
                  <w:rFonts w:ascii="Calibri" w:hAnsi="Calibri" w:cs="Calibri"/>
                  <w:sz w:val="20"/>
                  <w:szCs w:val="20"/>
                </w:rPr>
                <w:t>Population Density( Persons/ Sq. km)</w:t>
              </w:r>
            </w:ins>
          </w:p>
        </w:tc>
        <w:tc>
          <w:tcPr>
            <w:tcW w:w="1597"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267" w:author="user" w:date="2012-02-29T14:49:00Z"/>
                <w:rFonts w:ascii="Calibri" w:hAnsi="Calibri" w:cs="Calibri"/>
                <w:sz w:val="20"/>
                <w:szCs w:val="20"/>
              </w:rPr>
            </w:pPr>
            <w:ins w:id="1268" w:author="user" w:date="2012-02-29T14:49:00Z">
              <w:r w:rsidRPr="00B7375D">
                <w:rPr>
                  <w:rFonts w:ascii="Calibri" w:hAnsi="Calibri" w:cs="Calibri"/>
                  <w:sz w:val="20"/>
                  <w:szCs w:val="20"/>
                </w:rPr>
                <w:t>162</w:t>
              </w:r>
            </w:ins>
          </w:p>
        </w:tc>
        <w:tc>
          <w:tcPr>
            <w:tcW w:w="1440"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269" w:author="user" w:date="2012-02-29T14:49:00Z"/>
                <w:rFonts w:ascii="Calibri" w:hAnsi="Calibri" w:cs="Calibri"/>
                <w:sz w:val="20"/>
                <w:szCs w:val="20"/>
              </w:rPr>
            </w:pPr>
            <w:ins w:id="1270" w:author="user" w:date="2012-02-29T14:49:00Z">
              <w:r w:rsidRPr="00B7375D">
                <w:rPr>
                  <w:rFonts w:ascii="Calibri" w:hAnsi="Calibri" w:cs="Calibri"/>
                  <w:sz w:val="20"/>
                  <w:szCs w:val="20"/>
                </w:rPr>
                <w:t>213</w:t>
              </w:r>
            </w:ins>
          </w:p>
        </w:tc>
        <w:tc>
          <w:tcPr>
            <w:tcW w:w="1604"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271" w:author="user" w:date="2012-02-29T14:49:00Z"/>
                <w:rFonts w:ascii="Calibri" w:hAnsi="Calibri" w:cs="Calibri"/>
                <w:sz w:val="20"/>
                <w:szCs w:val="20"/>
              </w:rPr>
            </w:pPr>
            <w:ins w:id="1272" w:author="user" w:date="2012-02-29T14:49:00Z">
              <w:r w:rsidRPr="00B7375D">
                <w:rPr>
                  <w:rFonts w:ascii="Calibri" w:hAnsi="Calibri" w:cs="Calibri"/>
                  <w:sz w:val="20"/>
                  <w:szCs w:val="20"/>
                </w:rPr>
                <w:t>187.5</w:t>
              </w:r>
            </w:ins>
          </w:p>
        </w:tc>
      </w:tr>
      <w:tr w:rsidR="002B6273" w:rsidRPr="00B7375D" w:rsidTr="0074335E">
        <w:trPr>
          <w:trHeight w:val="255"/>
          <w:ins w:id="1273" w:author="user" w:date="2012-02-29T14:49:00Z"/>
        </w:trPr>
        <w:tc>
          <w:tcPr>
            <w:tcW w:w="4360" w:type="dxa"/>
            <w:tcBorders>
              <w:top w:val="nil"/>
              <w:left w:val="single" w:sz="4" w:space="0" w:color="auto"/>
              <w:bottom w:val="single" w:sz="4" w:space="0" w:color="auto"/>
              <w:right w:val="single" w:sz="4" w:space="0" w:color="auto"/>
            </w:tcBorders>
            <w:shd w:val="clear" w:color="auto" w:fill="auto"/>
            <w:noWrap/>
            <w:vAlign w:val="bottom"/>
          </w:tcPr>
          <w:p w:rsidR="002B6273" w:rsidRPr="00B7375D" w:rsidRDefault="002B6273" w:rsidP="0074335E">
            <w:pPr>
              <w:rPr>
                <w:ins w:id="1274" w:author="user" w:date="2012-02-29T14:49:00Z"/>
                <w:rFonts w:ascii="Calibri" w:hAnsi="Calibri" w:cs="Calibri"/>
                <w:sz w:val="20"/>
                <w:szCs w:val="20"/>
              </w:rPr>
            </w:pPr>
            <w:ins w:id="1275" w:author="user" w:date="2012-02-29T14:49:00Z">
              <w:r w:rsidRPr="00B7375D">
                <w:rPr>
                  <w:rFonts w:ascii="Calibri" w:hAnsi="Calibri" w:cs="Calibri"/>
                  <w:sz w:val="20"/>
                  <w:szCs w:val="20"/>
                </w:rPr>
                <w:t>Annual Population Growth Rate (%)</w:t>
              </w:r>
            </w:ins>
          </w:p>
        </w:tc>
        <w:tc>
          <w:tcPr>
            <w:tcW w:w="1597"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276" w:author="user" w:date="2012-02-29T14:49:00Z"/>
                <w:rFonts w:ascii="Calibri" w:hAnsi="Calibri" w:cs="Calibri"/>
                <w:sz w:val="20"/>
                <w:szCs w:val="20"/>
              </w:rPr>
            </w:pPr>
            <w:ins w:id="1277" w:author="user" w:date="2012-02-29T14:49:00Z">
              <w:r w:rsidRPr="00B7375D">
                <w:rPr>
                  <w:rFonts w:ascii="Calibri" w:hAnsi="Calibri" w:cs="Calibri"/>
                  <w:sz w:val="20"/>
                  <w:szCs w:val="20"/>
                </w:rPr>
                <w:t>2.22</w:t>
              </w:r>
            </w:ins>
          </w:p>
        </w:tc>
        <w:tc>
          <w:tcPr>
            <w:tcW w:w="1440"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278" w:author="user" w:date="2012-02-29T14:49:00Z"/>
                <w:rFonts w:ascii="Calibri" w:hAnsi="Calibri" w:cs="Calibri"/>
                <w:sz w:val="20"/>
                <w:szCs w:val="20"/>
              </w:rPr>
            </w:pPr>
            <w:ins w:id="1279" w:author="user" w:date="2012-02-29T14:49:00Z">
              <w:r w:rsidRPr="00B7375D">
                <w:rPr>
                  <w:rFonts w:ascii="Calibri" w:hAnsi="Calibri" w:cs="Calibri"/>
                  <w:sz w:val="20"/>
                  <w:szCs w:val="20"/>
                </w:rPr>
                <w:t>2.86</w:t>
              </w:r>
            </w:ins>
          </w:p>
        </w:tc>
        <w:tc>
          <w:tcPr>
            <w:tcW w:w="1604"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280" w:author="user" w:date="2012-02-29T14:49:00Z"/>
                <w:rFonts w:ascii="Calibri" w:hAnsi="Calibri" w:cs="Calibri"/>
                <w:sz w:val="20"/>
                <w:szCs w:val="20"/>
              </w:rPr>
            </w:pPr>
            <w:ins w:id="1281" w:author="user" w:date="2012-02-29T14:49:00Z">
              <w:r w:rsidRPr="00B7375D">
                <w:rPr>
                  <w:rFonts w:ascii="Calibri" w:hAnsi="Calibri" w:cs="Calibri"/>
                  <w:sz w:val="20"/>
                  <w:szCs w:val="20"/>
                </w:rPr>
                <w:t>2.54</w:t>
              </w:r>
            </w:ins>
          </w:p>
        </w:tc>
      </w:tr>
      <w:tr w:rsidR="002B6273" w:rsidRPr="00B7375D" w:rsidTr="0074335E">
        <w:trPr>
          <w:trHeight w:val="255"/>
          <w:ins w:id="1282" w:author="user" w:date="2012-02-29T14:49:00Z"/>
        </w:trPr>
        <w:tc>
          <w:tcPr>
            <w:tcW w:w="4360" w:type="dxa"/>
            <w:tcBorders>
              <w:top w:val="nil"/>
              <w:left w:val="single" w:sz="4" w:space="0" w:color="auto"/>
              <w:bottom w:val="single" w:sz="4" w:space="0" w:color="auto"/>
              <w:right w:val="single" w:sz="4" w:space="0" w:color="auto"/>
            </w:tcBorders>
            <w:shd w:val="clear" w:color="auto" w:fill="auto"/>
            <w:noWrap/>
            <w:vAlign w:val="bottom"/>
          </w:tcPr>
          <w:p w:rsidR="002B6273" w:rsidRPr="00B7375D" w:rsidRDefault="002B6273" w:rsidP="0074335E">
            <w:pPr>
              <w:rPr>
                <w:ins w:id="1283" w:author="user" w:date="2012-02-29T14:49:00Z"/>
                <w:rFonts w:ascii="Calibri" w:hAnsi="Calibri" w:cs="Calibri"/>
                <w:sz w:val="20"/>
                <w:szCs w:val="20"/>
              </w:rPr>
            </w:pPr>
            <w:ins w:id="1284" w:author="user" w:date="2012-02-29T14:49:00Z">
              <w:r w:rsidRPr="00B7375D">
                <w:rPr>
                  <w:rFonts w:ascii="Calibri" w:hAnsi="Calibri" w:cs="Calibri"/>
                  <w:sz w:val="20"/>
                  <w:szCs w:val="20"/>
                </w:rPr>
                <w:t>Sex Ratio(M/F)</w:t>
              </w:r>
            </w:ins>
          </w:p>
        </w:tc>
        <w:tc>
          <w:tcPr>
            <w:tcW w:w="1597"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285" w:author="user" w:date="2012-02-29T14:49:00Z"/>
                <w:rFonts w:ascii="Calibri" w:hAnsi="Calibri" w:cs="Calibri"/>
                <w:sz w:val="20"/>
                <w:szCs w:val="20"/>
              </w:rPr>
            </w:pPr>
            <w:ins w:id="1286" w:author="user" w:date="2012-02-29T14:49:00Z">
              <w:r w:rsidRPr="00B7375D">
                <w:rPr>
                  <w:rFonts w:ascii="Calibri" w:hAnsi="Calibri" w:cs="Calibri"/>
                  <w:sz w:val="20"/>
                  <w:szCs w:val="20"/>
                </w:rPr>
                <w:t>102.94</w:t>
              </w:r>
            </w:ins>
          </w:p>
        </w:tc>
        <w:tc>
          <w:tcPr>
            <w:tcW w:w="1440"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287" w:author="user" w:date="2012-02-29T14:49:00Z"/>
                <w:rFonts w:ascii="Calibri" w:hAnsi="Calibri" w:cs="Calibri"/>
                <w:sz w:val="20"/>
                <w:szCs w:val="20"/>
              </w:rPr>
            </w:pPr>
            <w:ins w:id="1288" w:author="user" w:date="2012-02-29T14:49:00Z">
              <w:r w:rsidRPr="00B7375D">
                <w:rPr>
                  <w:rFonts w:ascii="Calibri" w:hAnsi="Calibri" w:cs="Calibri"/>
                  <w:sz w:val="20"/>
                  <w:szCs w:val="20"/>
                </w:rPr>
                <w:t>99.21</w:t>
              </w:r>
            </w:ins>
          </w:p>
        </w:tc>
        <w:tc>
          <w:tcPr>
            <w:tcW w:w="1604"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289" w:author="user" w:date="2012-02-29T14:49:00Z"/>
                <w:rFonts w:ascii="Calibri" w:hAnsi="Calibri" w:cs="Calibri"/>
                <w:sz w:val="20"/>
                <w:szCs w:val="20"/>
              </w:rPr>
            </w:pPr>
            <w:ins w:id="1290" w:author="user" w:date="2012-02-29T14:49:00Z">
              <w:r w:rsidRPr="00B7375D">
                <w:rPr>
                  <w:rFonts w:ascii="Calibri" w:hAnsi="Calibri" w:cs="Calibri"/>
                  <w:sz w:val="20"/>
                  <w:szCs w:val="20"/>
                </w:rPr>
                <w:t>101.08</w:t>
              </w:r>
            </w:ins>
          </w:p>
        </w:tc>
      </w:tr>
      <w:tr w:rsidR="002B6273" w:rsidRPr="00B7375D" w:rsidTr="0074335E">
        <w:trPr>
          <w:trHeight w:val="255"/>
          <w:ins w:id="1291" w:author="user" w:date="2012-02-29T14:49:00Z"/>
        </w:trPr>
        <w:tc>
          <w:tcPr>
            <w:tcW w:w="4360" w:type="dxa"/>
            <w:tcBorders>
              <w:top w:val="nil"/>
              <w:left w:val="single" w:sz="4" w:space="0" w:color="auto"/>
              <w:bottom w:val="single" w:sz="4" w:space="0" w:color="auto"/>
              <w:right w:val="single" w:sz="4" w:space="0" w:color="auto"/>
            </w:tcBorders>
            <w:shd w:val="clear" w:color="auto" w:fill="auto"/>
            <w:noWrap/>
            <w:vAlign w:val="bottom"/>
          </w:tcPr>
          <w:p w:rsidR="002B6273" w:rsidRPr="00B7375D" w:rsidRDefault="002B6273" w:rsidP="0074335E">
            <w:pPr>
              <w:rPr>
                <w:ins w:id="1292" w:author="user" w:date="2012-02-29T14:49:00Z"/>
                <w:rFonts w:ascii="Calibri" w:hAnsi="Calibri" w:cs="Calibri"/>
                <w:sz w:val="20"/>
                <w:szCs w:val="20"/>
              </w:rPr>
            </w:pPr>
            <w:ins w:id="1293" w:author="user" w:date="2012-02-29T14:49:00Z">
              <w:r w:rsidRPr="00B7375D">
                <w:rPr>
                  <w:rFonts w:ascii="Calibri" w:hAnsi="Calibri" w:cs="Calibri"/>
                  <w:sz w:val="20"/>
                  <w:szCs w:val="20"/>
                </w:rPr>
                <w:t>Urban Population (%)</w:t>
              </w:r>
            </w:ins>
          </w:p>
        </w:tc>
        <w:tc>
          <w:tcPr>
            <w:tcW w:w="1597"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294" w:author="user" w:date="2012-02-29T14:49:00Z"/>
                <w:rFonts w:ascii="Calibri" w:hAnsi="Calibri" w:cs="Calibri"/>
                <w:sz w:val="20"/>
                <w:szCs w:val="20"/>
              </w:rPr>
            </w:pPr>
            <w:ins w:id="1295" w:author="user" w:date="2012-02-29T14:49:00Z">
              <w:r w:rsidRPr="00B7375D">
                <w:rPr>
                  <w:rFonts w:ascii="Calibri" w:hAnsi="Calibri" w:cs="Calibri"/>
                  <w:sz w:val="20"/>
                  <w:szCs w:val="20"/>
                </w:rPr>
                <w:t>17.44</w:t>
              </w:r>
            </w:ins>
          </w:p>
        </w:tc>
        <w:tc>
          <w:tcPr>
            <w:tcW w:w="1440"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296" w:author="user" w:date="2012-02-29T14:49:00Z"/>
                <w:rFonts w:ascii="Calibri" w:hAnsi="Calibri" w:cs="Calibri"/>
                <w:sz w:val="20"/>
                <w:szCs w:val="20"/>
              </w:rPr>
            </w:pPr>
            <w:ins w:id="1297" w:author="user" w:date="2012-02-29T14:49:00Z">
              <w:r w:rsidRPr="00B7375D">
                <w:rPr>
                  <w:rFonts w:ascii="Calibri" w:hAnsi="Calibri" w:cs="Calibri"/>
                  <w:sz w:val="20"/>
                  <w:szCs w:val="20"/>
                </w:rPr>
                <w:t>26.93</w:t>
              </w:r>
            </w:ins>
          </w:p>
        </w:tc>
        <w:tc>
          <w:tcPr>
            <w:tcW w:w="1604"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298" w:author="user" w:date="2012-02-29T14:49:00Z"/>
                <w:rFonts w:ascii="Calibri" w:hAnsi="Calibri" w:cs="Calibri"/>
                <w:sz w:val="20"/>
                <w:szCs w:val="20"/>
              </w:rPr>
            </w:pPr>
            <w:ins w:id="1299" w:author="user" w:date="2012-02-29T14:49:00Z">
              <w:r w:rsidRPr="00B7375D">
                <w:rPr>
                  <w:rFonts w:ascii="Calibri" w:hAnsi="Calibri" w:cs="Calibri"/>
                  <w:sz w:val="20"/>
                  <w:szCs w:val="20"/>
                </w:rPr>
                <w:t>22.19</w:t>
              </w:r>
            </w:ins>
          </w:p>
        </w:tc>
      </w:tr>
      <w:tr w:rsidR="002B6273" w:rsidRPr="00B7375D" w:rsidTr="0074335E">
        <w:trPr>
          <w:trHeight w:val="255"/>
          <w:ins w:id="1300" w:author="user" w:date="2012-02-29T14:49:00Z"/>
        </w:trPr>
        <w:tc>
          <w:tcPr>
            <w:tcW w:w="4360" w:type="dxa"/>
            <w:tcBorders>
              <w:top w:val="nil"/>
              <w:left w:val="single" w:sz="4" w:space="0" w:color="auto"/>
              <w:bottom w:val="single" w:sz="4" w:space="0" w:color="auto"/>
              <w:right w:val="single" w:sz="4" w:space="0" w:color="auto"/>
            </w:tcBorders>
            <w:shd w:val="clear" w:color="auto" w:fill="auto"/>
            <w:noWrap/>
            <w:vAlign w:val="bottom"/>
          </w:tcPr>
          <w:p w:rsidR="002B6273" w:rsidRPr="00B7375D" w:rsidRDefault="002B6273" w:rsidP="0074335E">
            <w:pPr>
              <w:rPr>
                <w:ins w:id="1301" w:author="user" w:date="2012-02-29T14:49:00Z"/>
                <w:rFonts w:ascii="Calibri" w:hAnsi="Calibri" w:cs="Calibri"/>
                <w:sz w:val="20"/>
                <w:szCs w:val="20"/>
              </w:rPr>
            </w:pPr>
            <w:ins w:id="1302" w:author="user" w:date="2012-02-29T14:49:00Z">
              <w:r w:rsidRPr="00B7375D">
                <w:rPr>
                  <w:rFonts w:ascii="Calibri" w:hAnsi="Calibri" w:cs="Calibri"/>
                  <w:sz w:val="20"/>
                  <w:szCs w:val="20"/>
                </w:rPr>
                <w:t>Population Below 15 Years (%)</w:t>
              </w:r>
            </w:ins>
          </w:p>
        </w:tc>
        <w:tc>
          <w:tcPr>
            <w:tcW w:w="1597"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303" w:author="user" w:date="2012-02-29T14:49:00Z"/>
                <w:rFonts w:ascii="Calibri" w:hAnsi="Calibri" w:cs="Calibri"/>
                <w:sz w:val="20"/>
                <w:szCs w:val="20"/>
              </w:rPr>
            </w:pPr>
            <w:ins w:id="1304" w:author="user" w:date="2012-02-29T14:49:00Z">
              <w:r w:rsidRPr="00B7375D">
                <w:rPr>
                  <w:rFonts w:ascii="Calibri" w:hAnsi="Calibri" w:cs="Calibri"/>
                  <w:sz w:val="20"/>
                  <w:szCs w:val="20"/>
                </w:rPr>
                <w:t>76.95</w:t>
              </w:r>
            </w:ins>
          </w:p>
        </w:tc>
        <w:tc>
          <w:tcPr>
            <w:tcW w:w="1440"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305" w:author="user" w:date="2012-02-29T14:49:00Z"/>
                <w:rFonts w:ascii="Calibri" w:hAnsi="Calibri" w:cs="Calibri"/>
                <w:sz w:val="20"/>
                <w:szCs w:val="20"/>
              </w:rPr>
            </w:pPr>
            <w:ins w:id="1306" w:author="user" w:date="2012-02-29T14:49:00Z">
              <w:r w:rsidRPr="00B7375D">
                <w:rPr>
                  <w:rFonts w:ascii="Calibri" w:hAnsi="Calibri" w:cs="Calibri"/>
                  <w:sz w:val="20"/>
                  <w:szCs w:val="20"/>
                </w:rPr>
                <w:t>64.16</w:t>
              </w:r>
            </w:ins>
          </w:p>
        </w:tc>
        <w:tc>
          <w:tcPr>
            <w:tcW w:w="1604"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307" w:author="user" w:date="2012-02-29T14:49:00Z"/>
                <w:rFonts w:ascii="Calibri" w:hAnsi="Calibri" w:cs="Calibri"/>
                <w:sz w:val="20"/>
                <w:szCs w:val="20"/>
              </w:rPr>
            </w:pPr>
            <w:ins w:id="1308" w:author="user" w:date="2012-02-29T14:49:00Z">
              <w:r w:rsidRPr="00B7375D">
                <w:rPr>
                  <w:rFonts w:ascii="Calibri" w:hAnsi="Calibri" w:cs="Calibri"/>
                  <w:sz w:val="20"/>
                  <w:szCs w:val="20"/>
                </w:rPr>
                <w:t>70.56</w:t>
              </w:r>
            </w:ins>
          </w:p>
        </w:tc>
      </w:tr>
      <w:tr w:rsidR="002B6273" w:rsidRPr="00B7375D" w:rsidTr="0074335E">
        <w:trPr>
          <w:trHeight w:val="255"/>
          <w:ins w:id="1309" w:author="user" w:date="2012-02-29T14:49:00Z"/>
        </w:trPr>
        <w:tc>
          <w:tcPr>
            <w:tcW w:w="4360" w:type="dxa"/>
            <w:tcBorders>
              <w:top w:val="nil"/>
              <w:left w:val="single" w:sz="4" w:space="0" w:color="auto"/>
              <w:bottom w:val="single" w:sz="4" w:space="0" w:color="auto"/>
              <w:right w:val="single" w:sz="4" w:space="0" w:color="auto"/>
            </w:tcBorders>
            <w:shd w:val="clear" w:color="auto" w:fill="auto"/>
            <w:noWrap/>
            <w:vAlign w:val="bottom"/>
          </w:tcPr>
          <w:p w:rsidR="002B6273" w:rsidRPr="00B7375D" w:rsidRDefault="002B6273" w:rsidP="0074335E">
            <w:pPr>
              <w:rPr>
                <w:ins w:id="1310" w:author="user" w:date="2012-02-29T14:49:00Z"/>
                <w:rFonts w:ascii="Calibri" w:hAnsi="Calibri" w:cs="Calibri"/>
                <w:sz w:val="20"/>
                <w:szCs w:val="20"/>
              </w:rPr>
            </w:pPr>
            <w:ins w:id="1311" w:author="user" w:date="2012-02-29T14:49:00Z">
              <w:r w:rsidRPr="00B7375D">
                <w:rPr>
                  <w:rFonts w:ascii="Calibri" w:hAnsi="Calibri" w:cs="Calibri"/>
                  <w:sz w:val="20"/>
                  <w:szCs w:val="20"/>
                </w:rPr>
                <w:t>Elderly Population 60+Years (%)</w:t>
              </w:r>
            </w:ins>
          </w:p>
        </w:tc>
        <w:tc>
          <w:tcPr>
            <w:tcW w:w="1597"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312" w:author="user" w:date="2012-02-29T14:49:00Z"/>
                <w:rFonts w:ascii="Calibri" w:hAnsi="Calibri" w:cs="Calibri"/>
                <w:sz w:val="20"/>
                <w:szCs w:val="20"/>
              </w:rPr>
            </w:pPr>
            <w:ins w:id="1313" w:author="user" w:date="2012-02-29T14:49:00Z">
              <w:r w:rsidRPr="00B7375D">
                <w:rPr>
                  <w:rFonts w:ascii="Calibri" w:hAnsi="Calibri" w:cs="Calibri"/>
                  <w:sz w:val="20"/>
                  <w:szCs w:val="20"/>
                </w:rPr>
                <w:t>11.6</w:t>
              </w:r>
            </w:ins>
          </w:p>
        </w:tc>
        <w:tc>
          <w:tcPr>
            <w:tcW w:w="1440"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314" w:author="user" w:date="2012-02-29T14:49:00Z"/>
                <w:rFonts w:ascii="Calibri" w:hAnsi="Calibri" w:cs="Calibri"/>
                <w:sz w:val="20"/>
                <w:szCs w:val="20"/>
              </w:rPr>
            </w:pPr>
            <w:ins w:id="1315" w:author="user" w:date="2012-02-29T14:49:00Z">
              <w:r w:rsidRPr="00B7375D">
                <w:rPr>
                  <w:rFonts w:ascii="Calibri" w:hAnsi="Calibri" w:cs="Calibri"/>
                  <w:sz w:val="20"/>
                  <w:szCs w:val="20"/>
                </w:rPr>
                <w:t>11.18</w:t>
              </w:r>
            </w:ins>
          </w:p>
        </w:tc>
        <w:tc>
          <w:tcPr>
            <w:tcW w:w="1604"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316" w:author="user" w:date="2012-02-29T14:49:00Z"/>
                <w:rFonts w:ascii="Calibri" w:hAnsi="Calibri" w:cs="Calibri"/>
                <w:sz w:val="20"/>
                <w:szCs w:val="20"/>
              </w:rPr>
            </w:pPr>
            <w:ins w:id="1317" w:author="user" w:date="2012-02-29T14:49:00Z">
              <w:r w:rsidRPr="00B7375D">
                <w:rPr>
                  <w:rFonts w:ascii="Calibri" w:hAnsi="Calibri" w:cs="Calibri"/>
                  <w:sz w:val="20"/>
                  <w:szCs w:val="20"/>
                </w:rPr>
                <w:t>11.39</w:t>
              </w:r>
            </w:ins>
          </w:p>
        </w:tc>
      </w:tr>
      <w:tr w:rsidR="002B6273" w:rsidRPr="00B7375D" w:rsidTr="0074335E">
        <w:trPr>
          <w:trHeight w:val="255"/>
          <w:ins w:id="1318" w:author="user" w:date="2012-02-29T14:49:00Z"/>
        </w:trPr>
        <w:tc>
          <w:tcPr>
            <w:tcW w:w="4360" w:type="dxa"/>
            <w:tcBorders>
              <w:top w:val="nil"/>
              <w:left w:val="single" w:sz="4" w:space="0" w:color="auto"/>
              <w:bottom w:val="single" w:sz="4" w:space="0" w:color="auto"/>
              <w:right w:val="single" w:sz="4" w:space="0" w:color="auto"/>
            </w:tcBorders>
            <w:shd w:val="clear" w:color="auto" w:fill="auto"/>
            <w:noWrap/>
            <w:vAlign w:val="bottom"/>
          </w:tcPr>
          <w:p w:rsidR="002B6273" w:rsidRPr="00B7375D" w:rsidRDefault="002B6273" w:rsidP="0074335E">
            <w:pPr>
              <w:rPr>
                <w:ins w:id="1319" w:author="user" w:date="2012-02-29T14:49:00Z"/>
                <w:rFonts w:ascii="Calibri" w:hAnsi="Calibri" w:cs="Calibri"/>
                <w:sz w:val="20"/>
                <w:szCs w:val="20"/>
              </w:rPr>
            </w:pPr>
            <w:ins w:id="1320" w:author="user" w:date="2012-02-29T14:49:00Z">
              <w:r w:rsidRPr="00B7375D">
                <w:rPr>
                  <w:rFonts w:ascii="Calibri" w:hAnsi="Calibri" w:cs="Calibri"/>
                  <w:sz w:val="20"/>
                  <w:szCs w:val="20"/>
                </w:rPr>
                <w:t>Literacy Rate (%)</w:t>
              </w:r>
            </w:ins>
          </w:p>
        </w:tc>
        <w:tc>
          <w:tcPr>
            <w:tcW w:w="1597"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321" w:author="user" w:date="2012-02-29T14:49:00Z"/>
                <w:rFonts w:ascii="Calibri" w:hAnsi="Calibri" w:cs="Calibri"/>
                <w:sz w:val="20"/>
                <w:szCs w:val="20"/>
              </w:rPr>
            </w:pPr>
            <w:ins w:id="1322" w:author="user" w:date="2012-02-29T14:49:00Z">
              <w:r w:rsidRPr="00B7375D">
                <w:rPr>
                  <w:rFonts w:ascii="Calibri" w:hAnsi="Calibri" w:cs="Calibri"/>
                  <w:sz w:val="20"/>
                  <w:szCs w:val="20"/>
                </w:rPr>
                <w:t>63.4</w:t>
              </w:r>
            </w:ins>
          </w:p>
        </w:tc>
        <w:tc>
          <w:tcPr>
            <w:tcW w:w="1440"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323" w:author="user" w:date="2012-02-29T14:49:00Z"/>
                <w:rFonts w:ascii="Calibri" w:hAnsi="Calibri" w:cs="Calibri"/>
                <w:sz w:val="20"/>
                <w:szCs w:val="20"/>
              </w:rPr>
            </w:pPr>
            <w:ins w:id="1324" w:author="user" w:date="2012-02-29T14:49:00Z">
              <w:r w:rsidRPr="00B7375D">
                <w:rPr>
                  <w:rFonts w:ascii="Calibri" w:hAnsi="Calibri" w:cs="Calibri"/>
                  <w:sz w:val="20"/>
                  <w:szCs w:val="20"/>
                </w:rPr>
                <w:t>71.1</w:t>
              </w:r>
            </w:ins>
          </w:p>
        </w:tc>
        <w:tc>
          <w:tcPr>
            <w:tcW w:w="1604"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325" w:author="user" w:date="2012-02-29T14:49:00Z"/>
                <w:rFonts w:ascii="Calibri" w:hAnsi="Calibri" w:cs="Calibri"/>
                <w:sz w:val="20"/>
                <w:szCs w:val="20"/>
              </w:rPr>
            </w:pPr>
            <w:ins w:id="1326" w:author="user" w:date="2012-02-29T14:49:00Z">
              <w:r w:rsidRPr="00B7375D">
                <w:rPr>
                  <w:rFonts w:ascii="Calibri" w:hAnsi="Calibri" w:cs="Calibri"/>
                  <w:sz w:val="20"/>
                  <w:szCs w:val="20"/>
                </w:rPr>
                <w:t>67.25</w:t>
              </w:r>
            </w:ins>
          </w:p>
        </w:tc>
      </w:tr>
      <w:tr w:rsidR="002B6273" w:rsidRPr="00B7375D" w:rsidTr="0074335E">
        <w:trPr>
          <w:trHeight w:val="255"/>
          <w:ins w:id="1327" w:author="user" w:date="2012-02-29T14:49:00Z"/>
        </w:trPr>
        <w:tc>
          <w:tcPr>
            <w:tcW w:w="4360" w:type="dxa"/>
            <w:tcBorders>
              <w:top w:val="nil"/>
              <w:left w:val="single" w:sz="4" w:space="0" w:color="auto"/>
              <w:bottom w:val="single" w:sz="4" w:space="0" w:color="auto"/>
              <w:right w:val="single" w:sz="4" w:space="0" w:color="auto"/>
            </w:tcBorders>
            <w:shd w:val="clear" w:color="auto" w:fill="auto"/>
            <w:noWrap/>
            <w:vAlign w:val="bottom"/>
          </w:tcPr>
          <w:p w:rsidR="002B6273" w:rsidRPr="00B7375D" w:rsidRDefault="002B6273" w:rsidP="0074335E">
            <w:pPr>
              <w:rPr>
                <w:ins w:id="1328" w:author="user" w:date="2012-02-29T14:49:00Z"/>
                <w:rFonts w:ascii="Calibri" w:hAnsi="Calibri" w:cs="Calibri"/>
                <w:sz w:val="20"/>
                <w:szCs w:val="20"/>
              </w:rPr>
            </w:pPr>
            <w:ins w:id="1329" w:author="user" w:date="2012-02-29T14:49:00Z">
              <w:r w:rsidRPr="00B7375D">
                <w:rPr>
                  <w:rFonts w:ascii="Calibri" w:hAnsi="Calibri" w:cs="Calibri"/>
                  <w:sz w:val="20"/>
                  <w:szCs w:val="20"/>
                </w:rPr>
                <w:t>Male Literacy Rate (%)</w:t>
              </w:r>
            </w:ins>
          </w:p>
        </w:tc>
        <w:tc>
          <w:tcPr>
            <w:tcW w:w="1597"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330" w:author="user" w:date="2012-02-29T14:49:00Z"/>
                <w:rFonts w:ascii="Calibri" w:hAnsi="Calibri" w:cs="Calibri"/>
                <w:sz w:val="20"/>
                <w:szCs w:val="20"/>
              </w:rPr>
            </w:pPr>
            <w:ins w:id="1331" w:author="user" w:date="2012-02-29T14:49:00Z">
              <w:r w:rsidRPr="00B7375D">
                <w:rPr>
                  <w:rFonts w:ascii="Calibri" w:hAnsi="Calibri" w:cs="Calibri"/>
                  <w:sz w:val="20"/>
                  <w:szCs w:val="20"/>
                </w:rPr>
                <w:t>72.72</w:t>
              </w:r>
            </w:ins>
          </w:p>
        </w:tc>
        <w:tc>
          <w:tcPr>
            <w:tcW w:w="1440"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332" w:author="user" w:date="2012-02-29T14:49:00Z"/>
                <w:rFonts w:ascii="Calibri" w:hAnsi="Calibri" w:cs="Calibri"/>
                <w:sz w:val="20"/>
                <w:szCs w:val="20"/>
              </w:rPr>
            </w:pPr>
            <w:ins w:id="1333" w:author="user" w:date="2012-02-29T14:49:00Z">
              <w:r w:rsidRPr="00B7375D">
                <w:rPr>
                  <w:rFonts w:ascii="Calibri" w:hAnsi="Calibri" w:cs="Calibri"/>
                  <w:sz w:val="20"/>
                  <w:szCs w:val="20"/>
                </w:rPr>
                <w:t>79.3</w:t>
              </w:r>
            </w:ins>
          </w:p>
        </w:tc>
        <w:tc>
          <w:tcPr>
            <w:tcW w:w="1604"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334" w:author="user" w:date="2012-02-29T14:49:00Z"/>
                <w:rFonts w:ascii="Calibri" w:hAnsi="Calibri" w:cs="Calibri"/>
                <w:sz w:val="20"/>
                <w:szCs w:val="20"/>
              </w:rPr>
            </w:pPr>
            <w:ins w:id="1335" w:author="user" w:date="2012-02-29T14:49:00Z">
              <w:r w:rsidRPr="00B7375D">
                <w:rPr>
                  <w:rFonts w:ascii="Calibri" w:hAnsi="Calibri" w:cs="Calibri"/>
                  <w:sz w:val="20"/>
                  <w:szCs w:val="20"/>
                </w:rPr>
                <w:t>76.01</w:t>
              </w:r>
            </w:ins>
          </w:p>
        </w:tc>
      </w:tr>
      <w:tr w:rsidR="002B6273" w:rsidRPr="00B7375D" w:rsidTr="0074335E">
        <w:trPr>
          <w:trHeight w:val="255"/>
          <w:ins w:id="1336" w:author="user" w:date="2012-02-29T14:49:00Z"/>
        </w:trPr>
        <w:tc>
          <w:tcPr>
            <w:tcW w:w="4360" w:type="dxa"/>
            <w:tcBorders>
              <w:top w:val="nil"/>
              <w:left w:val="single" w:sz="4" w:space="0" w:color="auto"/>
              <w:bottom w:val="single" w:sz="4" w:space="0" w:color="auto"/>
              <w:right w:val="single" w:sz="4" w:space="0" w:color="auto"/>
            </w:tcBorders>
            <w:shd w:val="clear" w:color="auto" w:fill="auto"/>
            <w:noWrap/>
            <w:vAlign w:val="bottom"/>
          </w:tcPr>
          <w:p w:rsidR="002B6273" w:rsidRPr="00B7375D" w:rsidRDefault="002B6273" w:rsidP="0074335E">
            <w:pPr>
              <w:rPr>
                <w:ins w:id="1337" w:author="user" w:date="2012-02-29T14:49:00Z"/>
                <w:rFonts w:ascii="Calibri" w:hAnsi="Calibri" w:cs="Calibri"/>
                <w:sz w:val="20"/>
                <w:szCs w:val="20"/>
              </w:rPr>
            </w:pPr>
            <w:ins w:id="1338" w:author="user" w:date="2012-02-29T14:49:00Z">
              <w:r w:rsidRPr="00B7375D">
                <w:rPr>
                  <w:rFonts w:ascii="Calibri" w:hAnsi="Calibri" w:cs="Calibri"/>
                  <w:sz w:val="20"/>
                  <w:szCs w:val="20"/>
                </w:rPr>
                <w:t>Female Literacy Rate (%)</w:t>
              </w:r>
            </w:ins>
          </w:p>
        </w:tc>
        <w:tc>
          <w:tcPr>
            <w:tcW w:w="1597"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339" w:author="user" w:date="2012-02-29T14:49:00Z"/>
                <w:rFonts w:ascii="Calibri" w:hAnsi="Calibri" w:cs="Calibri"/>
                <w:sz w:val="20"/>
                <w:szCs w:val="20"/>
              </w:rPr>
            </w:pPr>
            <w:ins w:id="1340" w:author="user" w:date="2012-02-29T14:49:00Z">
              <w:r w:rsidRPr="00B7375D">
                <w:rPr>
                  <w:rFonts w:ascii="Calibri" w:hAnsi="Calibri" w:cs="Calibri"/>
                  <w:sz w:val="20"/>
                  <w:szCs w:val="20"/>
                </w:rPr>
                <w:t>53.9</w:t>
              </w:r>
            </w:ins>
          </w:p>
        </w:tc>
        <w:tc>
          <w:tcPr>
            <w:tcW w:w="1440"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341" w:author="user" w:date="2012-02-29T14:49:00Z"/>
                <w:rFonts w:ascii="Calibri" w:hAnsi="Calibri" w:cs="Calibri"/>
                <w:sz w:val="20"/>
                <w:szCs w:val="20"/>
              </w:rPr>
            </w:pPr>
            <w:ins w:id="1342" w:author="user" w:date="2012-02-29T14:49:00Z">
              <w:r w:rsidRPr="00B7375D">
                <w:rPr>
                  <w:rFonts w:ascii="Calibri" w:hAnsi="Calibri" w:cs="Calibri"/>
                  <w:sz w:val="20"/>
                  <w:szCs w:val="20"/>
                </w:rPr>
                <w:t>63</w:t>
              </w:r>
            </w:ins>
          </w:p>
        </w:tc>
        <w:tc>
          <w:tcPr>
            <w:tcW w:w="1604"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343" w:author="user" w:date="2012-02-29T14:49:00Z"/>
                <w:rFonts w:ascii="Calibri" w:hAnsi="Calibri" w:cs="Calibri"/>
                <w:sz w:val="20"/>
                <w:szCs w:val="20"/>
              </w:rPr>
            </w:pPr>
            <w:ins w:id="1344" w:author="user" w:date="2012-02-29T14:49:00Z">
              <w:r w:rsidRPr="00B7375D">
                <w:rPr>
                  <w:rFonts w:ascii="Calibri" w:hAnsi="Calibri" w:cs="Calibri"/>
                  <w:sz w:val="20"/>
                  <w:szCs w:val="20"/>
                </w:rPr>
                <w:t>58.35</w:t>
              </w:r>
            </w:ins>
          </w:p>
        </w:tc>
      </w:tr>
      <w:tr w:rsidR="002B6273" w:rsidRPr="00B7375D" w:rsidTr="0074335E">
        <w:trPr>
          <w:trHeight w:val="255"/>
          <w:ins w:id="1345" w:author="user" w:date="2012-02-29T14:49:00Z"/>
        </w:trPr>
        <w:tc>
          <w:tcPr>
            <w:tcW w:w="4360" w:type="dxa"/>
            <w:tcBorders>
              <w:top w:val="nil"/>
              <w:left w:val="single" w:sz="4" w:space="0" w:color="auto"/>
              <w:bottom w:val="single" w:sz="4" w:space="0" w:color="auto"/>
              <w:right w:val="single" w:sz="4" w:space="0" w:color="auto"/>
            </w:tcBorders>
            <w:shd w:val="clear" w:color="auto" w:fill="auto"/>
            <w:noWrap/>
            <w:vAlign w:val="bottom"/>
          </w:tcPr>
          <w:p w:rsidR="002B6273" w:rsidRPr="00B7375D" w:rsidRDefault="002B6273" w:rsidP="0074335E">
            <w:pPr>
              <w:rPr>
                <w:ins w:id="1346" w:author="user" w:date="2012-02-29T14:49:00Z"/>
                <w:rFonts w:ascii="Calibri" w:hAnsi="Calibri" w:cs="Calibri"/>
                <w:sz w:val="20"/>
                <w:szCs w:val="20"/>
              </w:rPr>
            </w:pPr>
            <w:ins w:id="1347" w:author="user" w:date="2012-02-29T14:49:00Z">
              <w:r w:rsidRPr="00B7375D">
                <w:rPr>
                  <w:rFonts w:ascii="Calibri" w:hAnsi="Calibri" w:cs="Calibri"/>
                  <w:sz w:val="20"/>
                  <w:szCs w:val="20"/>
                </w:rPr>
                <w:t>Total area (sq. km)</w:t>
              </w:r>
            </w:ins>
          </w:p>
        </w:tc>
        <w:tc>
          <w:tcPr>
            <w:tcW w:w="1597"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348" w:author="user" w:date="2012-02-29T14:49:00Z"/>
                <w:rFonts w:ascii="Calibri" w:hAnsi="Calibri" w:cs="Calibri"/>
                <w:sz w:val="20"/>
                <w:szCs w:val="20"/>
              </w:rPr>
            </w:pPr>
            <w:ins w:id="1349" w:author="user" w:date="2012-02-29T14:49:00Z">
              <w:r w:rsidRPr="00B7375D">
                <w:rPr>
                  <w:rFonts w:ascii="Calibri" w:hAnsi="Calibri" w:cs="Calibri"/>
                  <w:sz w:val="20"/>
                  <w:szCs w:val="20"/>
                </w:rPr>
                <w:t>2426</w:t>
              </w:r>
            </w:ins>
          </w:p>
        </w:tc>
        <w:tc>
          <w:tcPr>
            <w:tcW w:w="1440"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350" w:author="user" w:date="2012-02-29T14:49:00Z"/>
                <w:rFonts w:ascii="Calibri" w:hAnsi="Calibri" w:cs="Calibri"/>
                <w:sz w:val="20"/>
                <w:szCs w:val="20"/>
              </w:rPr>
            </w:pPr>
            <w:ins w:id="1351" w:author="user" w:date="2012-02-29T14:49:00Z">
              <w:r w:rsidRPr="00B7375D">
                <w:rPr>
                  <w:rFonts w:ascii="Calibri" w:hAnsi="Calibri" w:cs="Calibri"/>
                  <w:sz w:val="20"/>
                  <w:szCs w:val="20"/>
                </w:rPr>
                <w:t>2218</w:t>
              </w:r>
            </w:ins>
          </w:p>
        </w:tc>
        <w:tc>
          <w:tcPr>
            <w:tcW w:w="1604"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352" w:author="user" w:date="2012-02-29T14:49:00Z"/>
                <w:rFonts w:ascii="Calibri" w:hAnsi="Calibri" w:cs="Calibri"/>
                <w:sz w:val="20"/>
                <w:szCs w:val="20"/>
              </w:rPr>
            </w:pPr>
            <w:ins w:id="1353" w:author="user" w:date="2012-02-29T14:49:00Z">
              <w:r w:rsidRPr="00B7375D">
                <w:rPr>
                  <w:rFonts w:ascii="Calibri" w:hAnsi="Calibri" w:cs="Calibri"/>
                  <w:sz w:val="20"/>
                  <w:szCs w:val="20"/>
                </w:rPr>
                <w:t>4644</w:t>
              </w:r>
            </w:ins>
          </w:p>
        </w:tc>
      </w:tr>
      <w:tr w:rsidR="002B6273" w:rsidRPr="00B7375D" w:rsidTr="0074335E">
        <w:trPr>
          <w:trHeight w:val="255"/>
          <w:ins w:id="1354" w:author="user" w:date="2012-02-29T14:49:00Z"/>
        </w:trPr>
        <w:tc>
          <w:tcPr>
            <w:tcW w:w="4360" w:type="dxa"/>
            <w:tcBorders>
              <w:top w:val="nil"/>
              <w:left w:val="single" w:sz="4" w:space="0" w:color="auto"/>
              <w:bottom w:val="single" w:sz="4" w:space="0" w:color="auto"/>
              <w:right w:val="single" w:sz="4" w:space="0" w:color="auto"/>
            </w:tcBorders>
            <w:shd w:val="clear" w:color="auto" w:fill="auto"/>
            <w:noWrap/>
            <w:vAlign w:val="bottom"/>
          </w:tcPr>
          <w:p w:rsidR="002B6273" w:rsidRPr="00B7375D" w:rsidRDefault="002B6273" w:rsidP="0074335E">
            <w:pPr>
              <w:rPr>
                <w:ins w:id="1355" w:author="user" w:date="2012-02-29T14:49:00Z"/>
                <w:rFonts w:ascii="Calibri" w:hAnsi="Calibri" w:cs="Calibri"/>
                <w:sz w:val="20"/>
                <w:szCs w:val="20"/>
              </w:rPr>
            </w:pPr>
            <w:ins w:id="1356" w:author="user" w:date="2012-02-29T14:49:00Z">
              <w:r w:rsidRPr="00B7375D">
                <w:rPr>
                  <w:rFonts w:ascii="Calibri" w:hAnsi="Calibri" w:cs="Calibri"/>
                  <w:sz w:val="20"/>
                  <w:szCs w:val="20"/>
                </w:rPr>
                <w:t>District Pop. Compared With Country's population</w:t>
              </w:r>
            </w:ins>
          </w:p>
        </w:tc>
        <w:tc>
          <w:tcPr>
            <w:tcW w:w="1597"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357" w:author="user" w:date="2012-02-29T14:49:00Z"/>
                <w:rFonts w:ascii="Calibri" w:hAnsi="Calibri" w:cs="Calibri"/>
                <w:sz w:val="20"/>
                <w:szCs w:val="20"/>
              </w:rPr>
            </w:pPr>
            <w:ins w:id="1358" w:author="user" w:date="2012-02-29T14:49:00Z">
              <w:r w:rsidRPr="00B7375D">
                <w:rPr>
                  <w:rFonts w:ascii="Calibri" w:hAnsi="Calibri" w:cs="Calibri"/>
                  <w:sz w:val="20"/>
                  <w:szCs w:val="20"/>
                </w:rPr>
                <w:t>1.7</w:t>
              </w:r>
            </w:ins>
          </w:p>
        </w:tc>
        <w:tc>
          <w:tcPr>
            <w:tcW w:w="1440"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359" w:author="user" w:date="2012-02-29T14:49:00Z"/>
                <w:rFonts w:ascii="Calibri" w:hAnsi="Calibri" w:cs="Calibri"/>
                <w:sz w:val="20"/>
                <w:szCs w:val="20"/>
              </w:rPr>
            </w:pPr>
            <w:ins w:id="1360" w:author="user" w:date="2012-02-29T14:49:00Z">
              <w:r w:rsidRPr="00B7375D">
                <w:rPr>
                  <w:rFonts w:ascii="Calibri" w:hAnsi="Calibri" w:cs="Calibri"/>
                  <w:sz w:val="20"/>
                  <w:szCs w:val="20"/>
                </w:rPr>
                <w:t>2.04</w:t>
              </w:r>
            </w:ins>
          </w:p>
        </w:tc>
        <w:tc>
          <w:tcPr>
            <w:tcW w:w="1604"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361" w:author="user" w:date="2012-02-29T14:49:00Z"/>
                <w:rFonts w:ascii="Calibri" w:hAnsi="Calibri" w:cs="Calibri"/>
                <w:sz w:val="20"/>
                <w:szCs w:val="20"/>
              </w:rPr>
            </w:pPr>
            <w:ins w:id="1362" w:author="user" w:date="2012-02-29T14:49:00Z">
              <w:r w:rsidRPr="00B7375D">
                <w:rPr>
                  <w:rFonts w:ascii="Calibri" w:hAnsi="Calibri" w:cs="Calibri"/>
                  <w:sz w:val="20"/>
                  <w:szCs w:val="20"/>
                </w:rPr>
                <w:t>1.87</w:t>
              </w:r>
            </w:ins>
          </w:p>
        </w:tc>
      </w:tr>
      <w:tr w:rsidR="002B6273" w:rsidRPr="00B7375D" w:rsidTr="0074335E">
        <w:trPr>
          <w:trHeight w:val="255"/>
          <w:ins w:id="1363" w:author="user" w:date="2012-02-29T14:49:00Z"/>
        </w:trPr>
        <w:tc>
          <w:tcPr>
            <w:tcW w:w="4360" w:type="dxa"/>
            <w:tcBorders>
              <w:top w:val="nil"/>
              <w:left w:val="single" w:sz="4" w:space="0" w:color="auto"/>
              <w:bottom w:val="single" w:sz="4" w:space="0" w:color="auto"/>
              <w:right w:val="single" w:sz="4" w:space="0" w:color="auto"/>
            </w:tcBorders>
            <w:shd w:val="clear" w:color="auto" w:fill="auto"/>
            <w:noWrap/>
            <w:vAlign w:val="bottom"/>
          </w:tcPr>
          <w:p w:rsidR="002B6273" w:rsidRPr="00B7375D" w:rsidRDefault="002B6273" w:rsidP="0074335E">
            <w:pPr>
              <w:rPr>
                <w:ins w:id="1364" w:author="user" w:date="2012-02-29T14:49:00Z"/>
                <w:rFonts w:ascii="Calibri" w:hAnsi="Calibri" w:cs="Calibri"/>
                <w:sz w:val="20"/>
                <w:szCs w:val="20"/>
              </w:rPr>
            </w:pPr>
            <w:ins w:id="1365" w:author="user" w:date="2012-02-29T14:49:00Z">
              <w:r w:rsidRPr="00B7375D">
                <w:rPr>
                  <w:rFonts w:ascii="Calibri" w:hAnsi="Calibri" w:cs="Calibri"/>
                  <w:sz w:val="20"/>
                  <w:szCs w:val="20"/>
                </w:rPr>
                <w:t>Total no of Municipalities</w:t>
              </w:r>
            </w:ins>
          </w:p>
        </w:tc>
        <w:tc>
          <w:tcPr>
            <w:tcW w:w="1597"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366" w:author="user" w:date="2012-02-29T14:49:00Z"/>
                <w:rFonts w:ascii="Calibri" w:hAnsi="Calibri" w:cs="Calibri"/>
                <w:sz w:val="20"/>
                <w:szCs w:val="20"/>
              </w:rPr>
            </w:pPr>
            <w:ins w:id="1367" w:author="user" w:date="2012-02-29T14:49:00Z">
              <w:r w:rsidRPr="00B7375D">
                <w:rPr>
                  <w:rFonts w:ascii="Calibri" w:hAnsi="Calibri" w:cs="Calibri"/>
                  <w:sz w:val="20"/>
                  <w:szCs w:val="20"/>
                </w:rPr>
                <w:t>1</w:t>
              </w:r>
            </w:ins>
          </w:p>
        </w:tc>
        <w:tc>
          <w:tcPr>
            <w:tcW w:w="1440"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368" w:author="user" w:date="2012-02-29T14:49:00Z"/>
                <w:rFonts w:ascii="Calibri" w:hAnsi="Calibri" w:cs="Calibri"/>
                <w:sz w:val="20"/>
                <w:szCs w:val="20"/>
              </w:rPr>
            </w:pPr>
            <w:ins w:id="1369" w:author="user" w:date="2012-02-29T14:49:00Z">
              <w:r w:rsidRPr="00B7375D">
                <w:rPr>
                  <w:rFonts w:ascii="Calibri" w:hAnsi="Calibri" w:cs="Calibri"/>
                  <w:sz w:val="20"/>
                  <w:szCs w:val="20"/>
                </w:rPr>
                <w:t>2</w:t>
              </w:r>
            </w:ins>
          </w:p>
        </w:tc>
        <w:tc>
          <w:tcPr>
            <w:tcW w:w="1604"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370" w:author="user" w:date="2012-02-29T14:49:00Z"/>
                <w:rFonts w:ascii="Calibri" w:hAnsi="Calibri" w:cs="Calibri"/>
                <w:sz w:val="20"/>
                <w:szCs w:val="20"/>
              </w:rPr>
            </w:pPr>
            <w:ins w:id="1371" w:author="user" w:date="2012-02-29T14:49:00Z">
              <w:r w:rsidRPr="00B7375D">
                <w:rPr>
                  <w:rFonts w:ascii="Calibri" w:hAnsi="Calibri" w:cs="Calibri"/>
                  <w:sz w:val="20"/>
                  <w:szCs w:val="20"/>
                </w:rPr>
                <w:t>3</w:t>
              </w:r>
            </w:ins>
          </w:p>
        </w:tc>
      </w:tr>
      <w:tr w:rsidR="002B6273" w:rsidRPr="00B7375D" w:rsidTr="0074335E">
        <w:trPr>
          <w:trHeight w:val="255"/>
          <w:ins w:id="1372" w:author="user" w:date="2012-02-29T14:49:00Z"/>
        </w:trPr>
        <w:tc>
          <w:tcPr>
            <w:tcW w:w="4360" w:type="dxa"/>
            <w:tcBorders>
              <w:top w:val="nil"/>
              <w:left w:val="single" w:sz="4" w:space="0" w:color="auto"/>
              <w:bottom w:val="single" w:sz="4" w:space="0" w:color="auto"/>
              <w:right w:val="single" w:sz="4" w:space="0" w:color="auto"/>
            </w:tcBorders>
            <w:shd w:val="clear" w:color="auto" w:fill="auto"/>
            <w:noWrap/>
            <w:vAlign w:val="bottom"/>
          </w:tcPr>
          <w:p w:rsidR="002B6273" w:rsidRPr="00B7375D" w:rsidRDefault="002B6273" w:rsidP="0074335E">
            <w:pPr>
              <w:rPr>
                <w:ins w:id="1373" w:author="user" w:date="2012-02-29T14:49:00Z"/>
                <w:rFonts w:ascii="Calibri" w:hAnsi="Calibri" w:cs="Calibri"/>
                <w:sz w:val="20"/>
                <w:szCs w:val="20"/>
              </w:rPr>
            </w:pPr>
            <w:ins w:id="1374" w:author="user" w:date="2012-02-29T14:49:00Z">
              <w:r w:rsidRPr="00B7375D">
                <w:rPr>
                  <w:rFonts w:ascii="Calibri" w:hAnsi="Calibri" w:cs="Calibri"/>
                  <w:sz w:val="20"/>
                  <w:szCs w:val="20"/>
                </w:rPr>
                <w:t>Total no of VDCs</w:t>
              </w:r>
            </w:ins>
          </w:p>
        </w:tc>
        <w:tc>
          <w:tcPr>
            <w:tcW w:w="1597"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375" w:author="user" w:date="2012-02-29T14:49:00Z"/>
                <w:rFonts w:ascii="Calibri" w:hAnsi="Calibri" w:cs="Calibri"/>
                <w:sz w:val="20"/>
                <w:szCs w:val="20"/>
              </w:rPr>
            </w:pPr>
            <w:ins w:id="1376" w:author="user" w:date="2012-02-29T14:49:00Z">
              <w:r w:rsidRPr="00B7375D">
                <w:rPr>
                  <w:rFonts w:ascii="Calibri" w:hAnsi="Calibri" w:cs="Calibri"/>
                  <w:sz w:val="20"/>
                  <w:szCs w:val="20"/>
                </w:rPr>
                <w:t>43</w:t>
              </w:r>
            </w:ins>
          </w:p>
        </w:tc>
        <w:tc>
          <w:tcPr>
            <w:tcW w:w="1440"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377" w:author="user" w:date="2012-02-29T14:49:00Z"/>
                <w:rFonts w:ascii="Calibri" w:hAnsi="Calibri" w:cs="Calibri"/>
                <w:sz w:val="20"/>
                <w:szCs w:val="20"/>
              </w:rPr>
            </w:pPr>
            <w:ins w:id="1378" w:author="user" w:date="2012-02-29T14:49:00Z">
              <w:r w:rsidRPr="00B7375D">
                <w:rPr>
                  <w:rFonts w:ascii="Calibri" w:hAnsi="Calibri" w:cs="Calibri"/>
                  <w:sz w:val="20"/>
                  <w:szCs w:val="20"/>
                </w:rPr>
                <w:t>36</w:t>
              </w:r>
            </w:ins>
          </w:p>
        </w:tc>
        <w:tc>
          <w:tcPr>
            <w:tcW w:w="1604" w:type="dxa"/>
            <w:tcBorders>
              <w:top w:val="nil"/>
              <w:left w:val="nil"/>
              <w:bottom w:val="single" w:sz="4" w:space="0" w:color="auto"/>
              <w:right w:val="single" w:sz="4" w:space="0" w:color="auto"/>
            </w:tcBorders>
            <w:shd w:val="clear" w:color="auto" w:fill="auto"/>
            <w:noWrap/>
            <w:vAlign w:val="bottom"/>
          </w:tcPr>
          <w:p w:rsidR="002B6273" w:rsidRPr="00B7375D" w:rsidRDefault="002B6273" w:rsidP="0074335E">
            <w:pPr>
              <w:jc w:val="center"/>
              <w:rPr>
                <w:ins w:id="1379" w:author="user" w:date="2012-02-29T14:49:00Z"/>
                <w:rFonts w:ascii="Calibri" w:hAnsi="Calibri" w:cs="Calibri"/>
                <w:sz w:val="20"/>
                <w:szCs w:val="20"/>
              </w:rPr>
            </w:pPr>
            <w:ins w:id="1380" w:author="user" w:date="2012-02-29T14:49:00Z">
              <w:r w:rsidRPr="00B7375D">
                <w:rPr>
                  <w:rFonts w:ascii="Calibri" w:hAnsi="Calibri" w:cs="Calibri"/>
                  <w:sz w:val="20"/>
                  <w:szCs w:val="20"/>
                </w:rPr>
                <w:t>79</w:t>
              </w:r>
            </w:ins>
          </w:p>
        </w:tc>
      </w:tr>
    </w:tbl>
    <w:p w:rsidR="002B6273" w:rsidRPr="00B7375D" w:rsidRDefault="002B6273" w:rsidP="002B6273">
      <w:pPr>
        <w:rPr>
          <w:ins w:id="1381" w:author="user" w:date="2012-02-29T14:49:00Z"/>
          <w:rFonts w:ascii="Calibri" w:hAnsi="Calibri" w:cs="Calibri"/>
          <w:i/>
          <w:iCs/>
          <w:sz w:val="18"/>
          <w:szCs w:val="18"/>
        </w:rPr>
      </w:pPr>
      <w:ins w:id="1382" w:author="user" w:date="2012-02-29T14:49:00Z">
        <w:r w:rsidRPr="00B7375D">
          <w:rPr>
            <w:rFonts w:ascii="Calibri" w:hAnsi="Calibri" w:cs="Calibri"/>
            <w:i/>
            <w:iCs/>
            <w:sz w:val="18"/>
            <w:szCs w:val="18"/>
          </w:rPr>
          <w:t>Source: Statistical Bulletin CBS, 2064</w:t>
        </w:r>
      </w:ins>
    </w:p>
    <w:p w:rsidR="002B6273" w:rsidRPr="001765B5" w:rsidRDefault="002B6273" w:rsidP="002B6273">
      <w:pPr>
        <w:spacing w:line="300" w:lineRule="auto"/>
        <w:jc w:val="both"/>
        <w:rPr>
          <w:ins w:id="1383" w:author="user" w:date="2012-02-29T14:49:00Z"/>
          <w:rFonts w:ascii="Calibri" w:hAnsi="Calibri" w:cs="Calibri"/>
          <w:sz w:val="22"/>
          <w:szCs w:val="22"/>
        </w:rPr>
      </w:pPr>
      <w:ins w:id="1384" w:author="user" w:date="2012-02-29T14:49:00Z">
        <w:r>
          <w:rPr>
            <w:rFonts w:ascii="Calibri" w:hAnsi="Calibri" w:cs="Calibri"/>
            <w:sz w:val="22"/>
            <w:szCs w:val="22"/>
          </w:rPr>
          <w:t>T</w:t>
        </w:r>
        <w:r w:rsidRPr="001765B5">
          <w:rPr>
            <w:rFonts w:ascii="Calibri" w:hAnsi="Calibri" w:cs="Calibri"/>
            <w:sz w:val="22"/>
            <w:szCs w:val="22"/>
          </w:rPr>
          <w:t xml:space="preserve">he average literacy rate of the project districts is 67.25% is higher than the National average (54.1%). According to Agricultural Profile of Makwanpur and Chitwan districts, the total area of the project  districts is 4, 64,400 ha out of which 61.56% covered by forest, 23.24% by cultivated land, </w:t>
        </w:r>
        <w:r w:rsidRPr="001765B5">
          <w:rPr>
            <w:rFonts w:ascii="Calibri" w:hAnsi="Calibri" w:cs="Calibri"/>
            <w:sz w:val="22"/>
            <w:szCs w:val="22"/>
          </w:rPr>
          <w:lastRenderedPageBreak/>
          <w:t>5.13% by grazing land, and by 10.08% other land</w:t>
        </w:r>
        <w:r>
          <w:rPr>
            <w:rFonts w:ascii="Calibri" w:hAnsi="Calibri" w:cs="Calibri"/>
            <w:sz w:val="22"/>
            <w:szCs w:val="22"/>
          </w:rPr>
          <w:t xml:space="preserve"> (Table 6.2)</w:t>
        </w:r>
        <w:r w:rsidRPr="001765B5">
          <w:rPr>
            <w:rFonts w:ascii="Calibri" w:hAnsi="Calibri" w:cs="Calibri"/>
            <w:sz w:val="22"/>
            <w:szCs w:val="22"/>
          </w:rPr>
          <w:t>. The other category of land includes river, river bed and government land, etc</w:t>
        </w:r>
        <w:r>
          <w:rPr>
            <w:rFonts w:ascii="Calibri" w:hAnsi="Calibri" w:cs="Calibri"/>
            <w:sz w:val="22"/>
            <w:szCs w:val="22"/>
          </w:rPr>
          <w:t>.</w:t>
        </w:r>
        <w:r w:rsidRPr="001765B5">
          <w:rPr>
            <w:rFonts w:ascii="Calibri" w:hAnsi="Calibri" w:cs="Calibri"/>
            <w:sz w:val="22"/>
            <w:szCs w:val="22"/>
          </w:rPr>
          <w:t xml:space="preserve"> </w:t>
        </w:r>
      </w:ins>
    </w:p>
    <w:p w:rsidR="002B6273" w:rsidRPr="001B6B71" w:rsidRDefault="002B6273" w:rsidP="002B6273">
      <w:pPr>
        <w:spacing w:line="360" w:lineRule="auto"/>
        <w:jc w:val="both"/>
        <w:rPr>
          <w:ins w:id="1385" w:author="user" w:date="2012-02-29T14:49:00Z"/>
          <w:rFonts w:ascii="Calibri" w:hAnsi="Calibri" w:cs="Calibri"/>
          <w:b/>
          <w:sz w:val="10"/>
          <w:szCs w:val="10"/>
        </w:rPr>
      </w:pPr>
    </w:p>
    <w:p w:rsidR="002B6273" w:rsidRPr="00261758" w:rsidRDefault="002B6273" w:rsidP="002B6273">
      <w:pPr>
        <w:spacing w:line="360" w:lineRule="auto"/>
        <w:jc w:val="both"/>
        <w:rPr>
          <w:ins w:id="1386" w:author="user" w:date="2012-02-29T14:49:00Z"/>
          <w:rFonts w:ascii="Calibri" w:hAnsi="Calibri" w:cs="Calibri"/>
          <w:b/>
          <w:sz w:val="20"/>
          <w:szCs w:val="20"/>
        </w:rPr>
      </w:pPr>
      <w:ins w:id="1387" w:author="user" w:date="2012-02-29T14:49:00Z">
        <w:r w:rsidRPr="00261758">
          <w:rPr>
            <w:rFonts w:ascii="Calibri" w:hAnsi="Calibri" w:cs="Calibri"/>
            <w:b/>
            <w:sz w:val="20"/>
            <w:szCs w:val="20"/>
          </w:rPr>
          <w:t>Table -6.2: Land Use Patterns of the Project Districts</w:t>
        </w:r>
      </w:ins>
    </w:p>
    <w:tbl>
      <w:tblPr>
        <w:tblW w:w="8515" w:type="dxa"/>
        <w:tblInd w:w="91" w:type="dxa"/>
        <w:tblLook w:val="0000"/>
      </w:tblPr>
      <w:tblGrid>
        <w:gridCol w:w="1296"/>
        <w:gridCol w:w="1527"/>
        <w:gridCol w:w="1514"/>
        <w:gridCol w:w="1680"/>
        <w:gridCol w:w="1271"/>
        <w:gridCol w:w="1227"/>
      </w:tblGrid>
      <w:tr w:rsidR="002B6273" w:rsidRPr="00261758" w:rsidTr="0074335E">
        <w:trPr>
          <w:trHeight w:val="255"/>
          <w:ins w:id="1388" w:author="user" w:date="2012-02-29T14:49:00Z"/>
        </w:trPr>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6273" w:rsidRPr="00261758" w:rsidRDefault="002B6273" w:rsidP="0074335E">
            <w:pPr>
              <w:jc w:val="center"/>
              <w:rPr>
                <w:ins w:id="1389" w:author="user" w:date="2012-02-29T14:49:00Z"/>
                <w:rFonts w:ascii="Calibri" w:hAnsi="Calibri" w:cs="Calibri"/>
                <w:b/>
                <w:bCs/>
                <w:sz w:val="20"/>
                <w:szCs w:val="20"/>
              </w:rPr>
            </w:pPr>
            <w:ins w:id="1390" w:author="user" w:date="2012-02-29T14:49:00Z">
              <w:r w:rsidRPr="00261758">
                <w:rPr>
                  <w:rFonts w:ascii="Calibri" w:hAnsi="Calibri" w:cs="Calibri"/>
                  <w:b/>
                  <w:bCs/>
                  <w:sz w:val="20"/>
                  <w:szCs w:val="20"/>
                </w:rPr>
                <w:t>Districts</w:t>
              </w:r>
            </w:ins>
          </w:p>
        </w:tc>
        <w:tc>
          <w:tcPr>
            <w:tcW w:w="1527" w:type="dxa"/>
            <w:tcBorders>
              <w:top w:val="single" w:sz="4" w:space="0" w:color="auto"/>
              <w:left w:val="nil"/>
              <w:bottom w:val="single" w:sz="4" w:space="0" w:color="auto"/>
              <w:right w:val="single" w:sz="4" w:space="0" w:color="auto"/>
            </w:tcBorders>
            <w:shd w:val="clear" w:color="auto" w:fill="auto"/>
            <w:noWrap/>
            <w:vAlign w:val="center"/>
          </w:tcPr>
          <w:p w:rsidR="002B6273" w:rsidRPr="00261758" w:rsidRDefault="002B6273" w:rsidP="0074335E">
            <w:pPr>
              <w:jc w:val="center"/>
              <w:rPr>
                <w:ins w:id="1391" w:author="user" w:date="2012-02-29T14:49:00Z"/>
                <w:rFonts w:ascii="Calibri" w:hAnsi="Calibri" w:cs="Calibri"/>
                <w:b/>
                <w:bCs/>
                <w:sz w:val="20"/>
                <w:szCs w:val="20"/>
              </w:rPr>
            </w:pPr>
            <w:ins w:id="1392" w:author="user" w:date="2012-02-29T14:49:00Z">
              <w:r w:rsidRPr="00261758">
                <w:rPr>
                  <w:rFonts w:ascii="Calibri" w:hAnsi="Calibri" w:cs="Calibri"/>
                  <w:b/>
                  <w:bCs/>
                  <w:sz w:val="20"/>
                  <w:szCs w:val="20"/>
                </w:rPr>
                <w:t>Total Area (ha)</w:t>
              </w:r>
            </w:ins>
          </w:p>
        </w:tc>
        <w:tc>
          <w:tcPr>
            <w:tcW w:w="1514" w:type="dxa"/>
            <w:tcBorders>
              <w:top w:val="single" w:sz="4" w:space="0" w:color="auto"/>
              <w:left w:val="nil"/>
              <w:bottom w:val="single" w:sz="4" w:space="0" w:color="auto"/>
              <w:right w:val="single" w:sz="4" w:space="0" w:color="auto"/>
            </w:tcBorders>
            <w:shd w:val="clear" w:color="auto" w:fill="auto"/>
            <w:noWrap/>
            <w:vAlign w:val="center"/>
          </w:tcPr>
          <w:p w:rsidR="002B6273" w:rsidRPr="00261758" w:rsidRDefault="002B6273" w:rsidP="0074335E">
            <w:pPr>
              <w:jc w:val="center"/>
              <w:rPr>
                <w:ins w:id="1393" w:author="user" w:date="2012-02-29T14:49:00Z"/>
                <w:rFonts w:ascii="Calibri" w:hAnsi="Calibri" w:cs="Calibri"/>
                <w:b/>
                <w:bCs/>
                <w:sz w:val="20"/>
                <w:szCs w:val="20"/>
              </w:rPr>
            </w:pPr>
            <w:ins w:id="1394" w:author="user" w:date="2012-02-29T14:49:00Z">
              <w:r w:rsidRPr="00261758">
                <w:rPr>
                  <w:rFonts w:ascii="Calibri" w:hAnsi="Calibri" w:cs="Calibri"/>
                  <w:b/>
                  <w:bCs/>
                  <w:sz w:val="20"/>
                  <w:szCs w:val="20"/>
                </w:rPr>
                <w:t>Forest(ha)</w:t>
              </w:r>
            </w:ins>
          </w:p>
        </w:tc>
        <w:tc>
          <w:tcPr>
            <w:tcW w:w="1680" w:type="dxa"/>
            <w:tcBorders>
              <w:top w:val="single" w:sz="4" w:space="0" w:color="auto"/>
              <w:left w:val="nil"/>
              <w:bottom w:val="single" w:sz="4" w:space="0" w:color="auto"/>
              <w:right w:val="single" w:sz="4" w:space="0" w:color="auto"/>
            </w:tcBorders>
            <w:shd w:val="clear" w:color="auto" w:fill="auto"/>
            <w:noWrap/>
            <w:vAlign w:val="center"/>
          </w:tcPr>
          <w:p w:rsidR="002B6273" w:rsidRPr="00261758" w:rsidRDefault="002B6273" w:rsidP="0074335E">
            <w:pPr>
              <w:jc w:val="center"/>
              <w:rPr>
                <w:ins w:id="1395" w:author="user" w:date="2012-02-29T14:49:00Z"/>
                <w:rFonts w:ascii="Calibri" w:hAnsi="Calibri" w:cs="Calibri"/>
                <w:b/>
                <w:bCs/>
                <w:sz w:val="20"/>
                <w:szCs w:val="20"/>
              </w:rPr>
            </w:pPr>
            <w:ins w:id="1396" w:author="user" w:date="2012-02-29T14:49:00Z">
              <w:r w:rsidRPr="00261758">
                <w:rPr>
                  <w:rFonts w:ascii="Calibri" w:hAnsi="Calibri" w:cs="Calibri"/>
                  <w:b/>
                  <w:bCs/>
                  <w:sz w:val="20"/>
                  <w:szCs w:val="20"/>
                </w:rPr>
                <w:t>Cultivated Land(ha)</w:t>
              </w:r>
            </w:ins>
          </w:p>
        </w:tc>
        <w:tc>
          <w:tcPr>
            <w:tcW w:w="1271" w:type="dxa"/>
            <w:tcBorders>
              <w:top w:val="single" w:sz="4" w:space="0" w:color="auto"/>
              <w:left w:val="nil"/>
              <w:bottom w:val="single" w:sz="4" w:space="0" w:color="auto"/>
              <w:right w:val="single" w:sz="4" w:space="0" w:color="auto"/>
            </w:tcBorders>
            <w:shd w:val="clear" w:color="auto" w:fill="auto"/>
            <w:noWrap/>
            <w:vAlign w:val="center"/>
          </w:tcPr>
          <w:p w:rsidR="002B6273" w:rsidRPr="00261758" w:rsidRDefault="002B6273" w:rsidP="0074335E">
            <w:pPr>
              <w:jc w:val="center"/>
              <w:rPr>
                <w:ins w:id="1397" w:author="user" w:date="2012-02-29T14:49:00Z"/>
                <w:rFonts w:ascii="Calibri" w:hAnsi="Calibri" w:cs="Calibri"/>
                <w:b/>
                <w:bCs/>
                <w:sz w:val="20"/>
                <w:szCs w:val="20"/>
              </w:rPr>
            </w:pPr>
            <w:ins w:id="1398" w:author="user" w:date="2012-02-29T14:49:00Z">
              <w:r w:rsidRPr="00261758">
                <w:rPr>
                  <w:rFonts w:ascii="Calibri" w:hAnsi="Calibri" w:cs="Calibri"/>
                  <w:b/>
                  <w:bCs/>
                  <w:sz w:val="20"/>
                  <w:szCs w:val="20"/>
                </w:rPr>
                <w:t>Grazing(ha)</w:t>
              </w:r>
            </w:ins>
          </w:p>
        </w:tc>
        <w:tc>
          <w:tcPr>
            <w:tcW w:w="1227" w:type="dxa"/>
            <w:tcBorders>
              <w:top w:val="single" w:sz="4" w:space="0" w:color="auto"/>
              <w:left w:val="nil"/>
              <w:bottom w:val="single" w:sz="4" w:space="0" w:color="auto"/>
              <w:right w:val="single" w:sz="4" w:space="0" w:color="auto"/>
            </w:tcBorders>
            <w:shd w:val="clear" w:color="auto" w:fill="auto"/>
            <w:noWrap/>
            <w:vAlign w:val="center"/>
          </w:tcPr>
          <w:p w:rsidR="002B6273" w:rsidRPr="00261758" w:rsidRDefault="002B6273" w:rsidP="0074335E">
            <w:pPr>
              <w:jc w:val="center"/>
              <w:rPr>
                <w:ins w:id="1399" w:author="user" w:date="2012-02-29T14:49:00Z"/>
                <w:rFonts w:ascii="Calibri" w:hAnsi="Calibri" w:cs="Calibri"/>
                <w:b/>
                <w:bCs/>
                <w:sz w:val="20"/>
                <w:szCs w:val="20"/>
              </w:rPr>
            </w:pPr>
            <w:ins w:id="1400" w:author="user" w:date="2012-02-29T14:49:00Z">
              <w:r w:rsidRPr="00261758">
                <w:rPr>
                  <w:rFonts w:ascii="Calibri" w:hAnsi="Calibri" w:cs="Calibri"/>
                  <w:b/>
                  <w:bCs/>
                  <w:sz w:val="20"/>
                  <w:szCs w:val="20"/>
                </w:rPr>
                <w:t>Others(ha)</w:t>
              </w:r>
            </w:ins>
          </w:p>
        </w:tc>
      </w:tr>
      <w:tr w:rsidR="002B6273" w:rsidRPr="00261758" w:rsidTr="0074335E">
        <w:trPr>
          <w:trHeight w:val="255"/>
          <w:ins w:id="1401" w:author="user" w:date="2012-02-29T14:49:00Z"/>
        </w:trPr>
        <w:tc>
          <w:tcPr>
            <w:tcW w:w="1296" w:type="dxa"/>
            <w:tcBorders>
              <w:top w:val="nil"/>
              <w:left w:val="single" w:sz="4" w:space="0" w:color="auto"/>
              <w:bottom w:val="single" w:sz="4" w:space="0" w:color="auto"/>
              <w:right w:val="single" w:sz="4" w:space="0" w:color="auto"/>
            </w:tcBorders>
            <w:shd w:val="clear" w:color="auto" w:fill="auto"/>
            <w:noWrap/>
            <w:vAlign w:val="bottom"/>
          </w:tcPr>
          <w:p w:rsidR="002B6273" w:rsidRPr="00261758" w:rsidRDefault="002B6273" w:rsidP="0074335E">
            <w:pPr>
              <w:rPr>
                <w:ins w:id="1402" w:author="user" w:date="2012-02-29T14:49:00Z"/>
                <w:rFonts w:ascii="Calibri" w:hAnsi="Calibri" w:cs="Calibri"/>
                <w:sz w:val="20"/>
                <w:szCs w:val="20"/>
              </w:rPr>
            </w:pPr>
            <w:ins w:id="1403" w:author="user" w:date="2012-02-29T14:49:00Z">
              <w:r w:rsidRPr="00261758">
                <w:rPr>
                  <w:rFonts w:ascii="Calibri" w:hAnsi="Calibri" w:cs="Calibri"/>
                  <w:sz w:val="20"/>
                  <w:szCs w:val="20"/>
                </w:rPr>
                <w:t>Makwanpur</w:t>
              </w:r>
            </w:ins>
          </w:p>
        </w:tc>
        <w:tc>
          <w:tcPr>
            <w:tcW w:w="1527" w:type="dxa"/>
            <w:tcBorders>
              <w:top w:val="nil"/>
              <w:left w:val="nil"/>
              <w:bottom w:val="single" w:sz="4" w:space="0" w:color="auto"/>
              <w:right w:val="single" w:sz="4" w:space="0" w:color="auto"/>
            </w:tcBorders>
            <w:shd w:val="clear" w:color="auto" w:fill="auto"/>
            <w:noWrap/>
            <w:vAlign w:val="bottom"/>
          </w:tcPr>
          <w:p w:rsidR="002B6273" w:rsidRPr="00261758" w:rsidRDefault="002B6273" w:rsidP="0074335E">
            <w:pPr>
              <w:jc w:val="center"/>
              <w:rPr>
                <w:ins w:id="1404" w:author="user" w:date="2012-02-29T14:49:00Z"/>
                <w:rFonts w:ascii="Calibri" w:hAnsi="Calibri" w:cs="Calibri"/>
                <w:sz w:val="20"/>
                <w:szCs w:val="20"/>
              </w:rPr>
            </w:pPr>
            <w:ins w:id="1405" w:author="user" w:date="2012-02-29T14:49:00Z">
              <w:r w:rsidRPr="00261758">
                <w:rPr>
                  <w:rFonts w:ascii="Calibri" w:hAnsi="Calibri" w:cs="Calibri"/>
                  <w:sz w:val="20"/>
                  <w:szCs w:val="20"/>
                </w:rPr>
                <w:t>242600</w:t>
              </w:r>
            </w:ins>
          </w:p>
        </w:tc>
        <w:tc>
          <w:tcPr>
            <w:tcW w:w="1514" w:type="dxa"/>
            <w:tcBorders>
              <w:top w:val="nil"/>
              <w:left w:val="nil"/>
              <w:bottom w:val="single" w:sz="4" w:space="0" w:color="auto"/>
              <w:right w:val="single" w:sz="4" w:space="0" w:color="auto"/>
            </w:tcBorders>
            <w:shd w:val="clear" w:color="auto" w:fill="auto"/>
            <w:noWrap/>
            <w:vAlign w:val="bottom"/>
          </w:tcPr>
          <w:p w:rsidR="002B6273" w:rsidRPr="00261758" w:rsidRDefault="002B6273" w:rsidP="0074335E">
            <w:pPr>
              <w:jc w:val="center"/>
              <w:rPr>
                <w:ins w:id="1406" w:author="user" w:date="2012-02-29T14:49:00Z"/>
                <w:rFonts w:ascii="Calibri" w:hAnsi="Calibri" w:cs="Calibri"/>
                <w:sz w:val="20"/>
                <w:szCs w:val="20"/>
              </w:rPr>
            </w:pPr>
            <w:ins w:id="1407" w:author="user" w:date="2012-02-29T14:49:00Z">
              <w:r w:rsidRPr="00261758">
                <w:rPr>
                  <w:rFonts w:ascii="Calibri" w:hAnsi="Calibri" w:cs="Calibri"/>
                  <w:sz w:val="20"/>
                  <w:szCs w:val="20"/>
                </w:rPr>
                <w:t>143473.6</w:t>
              </w:r>
            </w:ins>
          </w:p>
        </w:tc>
        <w:tc>
          <w:tcPr>
            <w:tcW w:w="1680" w:type="dxa"/>
            <w:tcBorders>
              <w:top w:val="nil"/>
              <w:left w:val="nil"/>
              <w:bottom w:val="single" w:sz="4" w:space="0" w:color="auto"/>
              <w:right w:val="single" w:sz="4" w:space="0" w:color="auto"/>
            </w:tcBorders>
            <w:shd w:val="clear" w:color="auto" w:fill="auto"/>
            <w:noWrap/>
            <w:vAlign w:val="bottom"/>
          </w:tcPr>
          <w:p w:rsidR="002B6273" w:rsidRPr="00261758" w:rsidRDefault="002B6273" w:rsidP="0074335E">
            <w:pPr>
              <w:jc w:val="center"/>
              <w:rPr>
                <w:ins w:id="1408" w:author="user" w:date="2012-02-29T14:49:00Z"/>
                <w:rFonts w:ascii="Calibri" w:hAnsi="Calibri" w:cs="Calibri"/>
                <w:sz w:val="20"/>
                <w:szCs w:val="20"/>
              </w:rPr>
            </w:pPr>
            <w:ins w:id="1409" w:author="user" w:date="2012-02-29T14:49:00Z">
              <w:r w:rsidRPr="00261758">
                <w:rPr>
                  <w:rFonts w:ascii="Calibri" w:hAnsi="Calibri" w:cs="Calibri"/>
                  <w:sz w:val="20"/>
                  <w:szCs w:val="20"/>
                </w:rPr>
                <w:t>61013.9</w:t>
              </w:r>
            </w:ins>
          </w:p>
        </w:tc>
        <w:tc>
          <w:tcPr>
            <w:tcW w:w="1271" w:type="dxa"/>
            <w:tcBorders>
              <w:top w:val="nil"/>
              <w:left w:val="nil"/>
              <w:bottom w:val="single" w:sz="4" w:space="0" w:color="auto"/>
              <w:right w:val="single" w:sz="4" w:space="0" w:color="auto"/>
            </w:tcBorders>
            <w:shd w:val="clear" w:color="auto" w:fill="auto"/>
            <w:noWrap/>
            <w:vAlign w:val="bottom"/>
          </w:tcPr>
          <w:p w:rsidR="002B6273" w:rsidRPr="00261758" w:rsidRDefault="002B6273" w:rsidP="0074335E">
            <w:pPr>
              <w:jc w:val="center"/>
              <w:rPr>
                <w:ins w:id="1410" w:author="user" w:date="2012-02-29T14:49:00Z"/>
                <w:rFonts w:ascii="Calibri" w:hAnsi="Calibri" w:cs="Calibri"/>
                <w:sz w:val="20"/>
                <w:szCs w:val="20"/>
              </w:rPr>
            </w:pPr>
            <w:ins w:id="1411" w:author="user" w:date="2012-02-29T14:49:00Z">
              <w:r w:rsidRPr="00261758">
                <w:rPr>
                  <w:rFonts w:ascii="Calibri" w:hAnsi="Calibri" w:cs="Calibri"/>
                  <w:sz w:val="20"/>
                  <w:szCs w:val="20"/>
                </w:rPr>
                <w:t>4924.78</w:t>
              </w:r>
            </w:ins>
          </w:p>
        </w:tc>
        <w:tc>
          <w:tcPr>
            <w:tcW w:w="1227" w:type="dxa"/>
            <w:tcBorders>
              <w:top w:val="nil"/>
              <w:left w:val="nil"/>
              <w:bottom w:val="single" w:sz="4" w:space="0" w:color="auto"/>
              <w:right w:val="single" w:sz="4" w:space="0" w:color="auto"/>
            </w:tcBorders>
            <w:shd w:val="clear" w:color="auto" w:fill="auto"/>
            <w:noWrap/>
            <w:vAlign w:val="bottom"/>
          </w:tcPr>
          <w:p w:rsidR="002B6273" w:rsidRPr="00261758" w:rsidRDefault="002B6273" w:rsidP="0074335E">
            <w:pPr>
              <w:jc w:val="center"/>
              <w:rPr>
                <w:ins w:id="1412" w:author="user" w:date="2012-02-29T14:49:00Z"/>
                <w:rFonts w:ascii="Calibri" w:hAnsi="Calibri" w:cs="Calibri"/>
                <w:sz w:val="20"/>
                <w:szCs w:val="20"/>
              </w:rPr>
            </w:pPr>
            <w:ins w:id="1413" w:author="user" w:date="2012-02-29T14:49:00Z">
              <w:r w:rsidRPr="00261758">
                <w:rPr>
                  <w:rFonts w:ascii="Calibri" w:hAnsi="Calibri" w:cs="Calibri"/>
                  <w:sz w:val="20"/>
                  <w:szCs w:val="20"/>
                </w:rPr>
                <w:t>33187.68</w:t>
              </w:r>
            </w:ins>
          </w:p>
        </w:tc>
      </w:tr>
      <w:tr w:rsidR="002B6273" w:rsidRPr="00261758" w:rsidTr="0074335E">
        <w:trPr>
          <w:trHeight w:val="255"/>
          <w:ins w:id="1414" w:author="user" w:date="2012-02-29T14:49:00Z"/>
        </w:trPr>
        <w:tc>
          <w:tcPr>
            <w:tcW w:w="1296" w:type="dxa"/>
            <w:tcBorders>
              <w:top w:val="nil"/>
              <w:left w:val="single" w:sz="4" w:space="0" w:color="auto"/>
              <w:bottom w:val="single" w:sz="4" w:space="0" w:color="auto"/>
              <w:right w:val="single" w:sz="4" w:space="0" w:color="auto"/>
            </w:tcBorders>
            <w:shd w:val="clear" w:color="auto" w:fill="auto"/>
            <w:noWrap/>
            <w:vAlign w:val="bottom"/>
          </w:tcPr>
          <w:p w:rsidR="002B6273" w:rsidRPr="00261758" w:rsidRDefault="002B6273" w:rsidP="0074335E">
            <w:pPr>
              <w:rPr>
                <w:ins w:id="1415" w:author="user" w:date="2012-02-29T14:49:00Z"/>
                <w:rFonts w:ascii="Calibri" w:hAnsi="Calibri" w:cs="Calibri"/>
                <w:sz w:val="20"/>
                <w:szCs w:val="20"/>
              </w:rPr>
            </w:pPr>
            <w:ins w:id="1416" w:author="user" w:date="2012-02-29T14:49:00Z">
              <w:r w:rsidRPr="00261758">
                <w:rPr>
                  <w:rFonts w:ascii="Calibri" w:hAnsi="Calibri" w:cs="Calibri"/>
                  <w:sz w:val="20"/>
                  <w:szCs w:val="20"/>
                </w:rPr>
                <w:t>Chitwan</w:t>
              </w:r>
            </w:ins>
          </w:p>
        </w:tc>
        <w:tc>
          <w:tcPr>
            <w:tcW w:w="1527" w:type="dxa"/>
            <w:tcBorders>
              <w:top w:val="nil"/>
              <w:left w:val="nil"/>
              <w:bottom w:val="single" w:sz="4" w:space="0" w:color="auto"/>
              <w:right w:val="single" w:sz="4" w:space="0" w:color="auto"/>
            </w:tcBorders>
            <w:shd w:val="clear" w:color="auto" w:fill="auto"/>
            <w:noWrap/>
            <w:vAlign w:val="bottom"/>
          </w:tcPr>
          <w:p w:rsidR="002B6273" w:rsidRPr="00261758" w:rsidRDefault="002B6273" w:rsidP="0074335E">
            <w:pPr>
              <w:jc w:val="center"/>
              <w:rPr>
                <w:ins w:id="1417" w:author="user" w:date="2012-02-29T14:49:00Z"/>
                <w:rFonts w:ascii="Calibri" w:hAnsi="Calibri" w:cs="Calibri"/>
                <w:sz w:val="20"/>
                <w:szCs w:val="20"/>
              </w:rPr>
            </w:pPr>
            <w:ins w:id="1418" w:author="user" w:date="2012-02-29T14:49:00Z">
              <w:r w:rsidRPr="00261758">
                <w:rPr>
                  <w:rFonts w:ascii="Calibri" w:hAnsi="Calibri" w:cs="Calibri"/>
                  <w:sz w:val="20"/>
                  <w:szCs w:val="20"/>
                </w:rPr>
                <w:t>221800</w:t>
              </w:r>
            </w:ins>
          </w:p>
        </w:tc>
        <w:tc>
          <w:tcPr>
            <w:tcW w:w="1514" w:type="dxa"/>
            <w:tcBorders>
              <w:top w:val="nil"/>
              <w:left w:val="nil"/>
              <w:bottom w:val="single" w:sz="4" w:space="0" w:color="auto"/>
              <w:right w:val="single" w:sz="4" w:space="0" w:color="auto"/>
            </w:tcBorders>
            <w:shd w:val="clear" w:color="auto" w:fill="auto"/>
            <w:noWrap/>
            <w:vAlign w:val="bottom"/>
          </w:tcPr>
          <w:p w:rsidR="002B6273" w:rsidRPr="00261758" w:rsidRDefault="002B6273" w:rsidP="0074335E">
            <w:pPr>
              <w:jc w:val="center"/>
              <w:rPr>
                <w:ins w:id="1419" w:author="user" w:date="2012-02-29T14:49:00Z"/>
                <w:rFonts w:ascii="Calibri" w:hAnsi="Calibri" w:cs="Calibri"/>
                <w:sz w:val="20"/>
                <w:szCs w:val="20"/>
              </w:rPr>
            </w:pPr>
            <w:ins w:id="1420" w:author="user" w:date="2012-02-29T14:49:00Z">
              <w:r w:rsidRPr="00261758">
                <w:rPr>
                  <w:rFonts w:ascii="Calibri" w:hAnsi="Calibri" w:cs="Calibri"/>
                  <w:sz w:val="20"/>
                  <w:szCs w:val="20"/>
                </w:rPr>
                <w:t>142422</w:t>
              </w:r>
            </w:ins>
          </w:p>
        </w:tc>
        <w:tc>
          <w:tcPr>
            <w:tcW w:w="1680" w:type="dxa"/>
            <w:tcBorders>
              <w:top w:val="nil"/>
              <w:left w:val="nil"/>
              <w:bottom w:val="single" w:sz="4" w:space="0" w:color="auto"/>
              <w:right w:val="single" w:sz="4" w:space="0" w:color="auto"/>
            </w:tcBorders>
            <w:shd w:val="clear" w:color="auto" w:fill="auto"/>
            <w:noWrap/>
            <w:vAlign w:val="bottom"/>
          </w:tcPr>
          <w:p w:rsidR="002B6273" w:rsidRPr="00261758" w:rsidRDefault="002B6273" w:rsidP="0074335E">
            <w:pPr>
              <w:jc w:val="center"/>
              <w:rPr>
                <w:ins w:id="1421" w:author="user" w:date="2012-02-29T14:49:00Z"/>
                <w:rFonts w:ascii="Calibri" w:hAnsi="Calibri" w:cs="Calibri"/>
                <w:sz w:val="20"/>
                <w:szCs w:val="20"/>
              </w:rPr>
            </w:pPr>
            <w:ins w:id="1422" w:author="user" w:date="2012-02-29T14:49:00Z">
              <w:r w:rsidRPr="00261758">
                <w:rPr>
                  <w:rFonts w:ascii="Calibri" w:hAnsi="Calibri" w:cs="Calibri"/>
                  <w:sz w:val="20"/>
                  <w:szCs w:val="20"/>
                </w:rPr>
                <w:t>46894</w:t>
              </w:r>
            </w:ins>
          </w:p>
        </w:tc>
        <w:tc>
          <w:tcPr>
            <w:tcW w:w="1271" w:type="dxa"/>
            <w:tcBorders>
              <w:top w:val="nil"/>
              <w:left w:val="nil"/>
              <w:bottom w:val="single" w:sz="4" w:space="0" w:color="auto"/>
              <w:right w:val="single" w:sz="4" w:space="0" w:color="auto"/>
            </w:tcBorders>
            <w:shd w:val="clear" w:color="auto" w:fill="auto"/>
            <w:noWrap/>
            <w:vAlign w:val="bottom"/>
          </w:tcPr>
          <w:p w:rsidR="002B6273" w:rsidRPr="00261758" w:rsidRDefault="002B6273" w:rsidP="0074335E">
            <w:pPr>
              <w:jc w:val="center"/>
              <w:rPr>
                <w:ins w:id="1423" w:author="user" w:date="2012-02-29T14:49:00Z"/>
                <w:rFonts w:ascii="Calibri" w:hAnsi="Calibri" w:cs="Calibri"/>
                <w:sz w:val="20"/>
                <w:szCs w:val="20"/>
              </w:rPr>
            </w:pPr>
            <w:ins w:id="1424" w:author="user" w:date="2012-02-29T14:49:00Z">
              <w:r w:rsidRPr="00261758">
                <w:rPr>
                  <w:rFonts w:ascii="Calibri" w:hAnsi="Calibri" w:cs="Calibri"/>
                  <w:sz w:val="20"/>
                  <w:szCs w:val="20"/>
                </w:rPr>
                <w:t>18882</w:t>
              </w:r>
            </w:ins>
          </w:p>
        </w:tc>
        <w:tc>
          <w:tcPr>
            <w:tcW w:w="1227" w:type="dxa"/>
            <w:tcBorders>
              <w:top w:val="nil"/>
              <w:left w:val="nil"/>
              <w:bottom w:val="single" w:sz="4" w:space="0" w:color="auto"/>
              <w:right w:val="single" w:sz="4" w:space="0" w:color="auto"/>
            </w:tcBorders>
            <w:shd w:val="clear" w:color="auto" w:fill="auto"/>
            <w:noWrap/>
            <w:vAlign w:val="bottom"/>
          </w:tcPr>
          <w:p w:rsidR="002B6273" w:rsidRPr="00261758" w:rsidRDefault="002B6273" w:rsidP="0074335E">
            <w:pPr>
              <w:jc w:val="center"/>
              <w:rPr>
                <w:ins w:id="1425" w:author="user" w:date="2012-02-29T14:49:00Z"/>
                <w:rFonts w:ascii="Calibri" w:hAnsi="Calibri" w:cs="Calibri"/>
                <w:sz w:val="20"/>
                <w:szCs w:val="20"/>
              </w:rPr>
            </w:pPr>
            <w:ins w:id="1426" w:author="user" w:date="2012-02-29T14:49:00Z">
              <w:r w:rsidRPr="00261758">
                <w:rPr>
                  <w:rFonts w:ascii="Calibri" w:hAnsi="Calibri" w:cs="Calibri"/>
                  <w:sz w:val="20"/>
                  <w:szCs w:val="20"/>
                </w:rPr>
                <w:t>13602</w:t>
              </w:r>
            </w:ins>
          </w:p>
        </w:tc>
      </w:tr>
      <w:tr w:rsidR="002B6273" w:rsidRPr="00261758" w:rsidTr="0074335E">
        <w:trPr>
          <w:trHeight w:val="255"/>
          <w:ins w:id="1427" w:author="user" w:date="2012-02-29T14:49:00Z"/>
        </w:trPr>
        <w:tc>
          <w:tcPr>
            <w:tcW w:w="1296" w:type="dxa"/>
            <w:tcBorders>
              <w:top w:val="nil"/>
              <w:left w:val="single" w:sz="4" w:space="0" w:color="auto"/>
              <w:bottom w:val="single" w:sz="4" w:space="0" w:color="auto"/>
              <w:right w:val="single" w:sz="4" w:space="0" w:color="auto"/>
            </w:tcBorders>
            <w:shd w:val="clear" w:color="auto" w:fill="auto"/>
            <w:noWrap/>
            <w:vAlign w:val="bottom"/>
          </w:tcPr>
          <w:p w:rsidR="002B6273" w:rsidRPr="00261758" w:rsidRDefault="002B6273" w:rsidP="0074335E">
            <w:pPr>
              <w:rPr>
                <w:ins w:id="1428" w:author="user" w:date="2012-02-29T14:49:00Z"/>
                <w:rFonts w:ascii="Calibri" w:hAnsi="Calibri" w:cs="Calibri"/>
                <w:b/>
                <w:bCs/>
                <w:sz w:val="20"/>
                <w:szCs w:val="20"/>
              </w:rPr>
            </w:pPr>
            <w:ins w:id="1429" w:author="user" w:date="2012-02-29T14:49:00Z">
              <w:r w:rsidRPr="00261758">
                <w:rPr>
                  <w:rFonts w:ascii="Calibri" w:hAnsi="Calibri" w:cs="Calibri"/>
                  <w:b/>
                  <w:bCs/>
                  <w:sz w:val="20"/>
                  <w:szCs w:val="20"/>
                </w:rPr>
                <w:t>Total</w:t>
              </w:r>
            </w:ins>
          </w:p>
        </w:tc>
        <w:tc>
          <w:tcPr>
            <w:tcW w:w="1527" w:type="dxa"/>
            <w:tcBorders>
              <w:top w:val="nil"/>
              <w:left w:val="nil"/>
              <w:bottom w:val="single" w:sz="4" w:space="0" w:color="auto"/>
              <w:right w:val="single" w:sz="4" w:space="0" w:color="auto"/>
            </w:tcBorders>
            <w:shd w:val="clear" w:color="auto" w:fill="auto"/>
            <w:noWrap/>
            <w:vAlign w:val="bottom"/>
          </w:tcPr>
          <w:p w:rsidR="002B6273" w:rsidRPr="00261758" w:rsidRDefault="002B6273" w:rsidP="0074335E">
            <w:pPr>
              <w:jc w:val="center"/>
              <w:rPr>
                <w:ins w:id="1430" w:author="user" w:date="2012-02-29T14:49:00Z"/>
                <w:rFonts w:ascii="Calibri" w:hAnsi="Calibri" w:cs="Calibri"/>
                <w:b/>
                <w:bCs/>
                <w:sz w:val="20"/>
                <w:szCs w:val="20"/>
              </w:rPr>
            </w:pPr>
            <w:ins w:id="1431" w:author="user" w:date="2012-02-29T14:49:00Z">
              <w:r w:rsidRPr="00261758">
                <w:rPr>
                  <w:rFonts w:ascii="Calibri" w:hAnsi="Calibri" w:cs="Calibri"/>
                  <w:b/>
                  <w:bCs/>
                  <w:sz w:val="20"/>
                  <w:szCs w:val="20"/>
                </w:rPr>
                <w:t>464400</w:t>
              </w:r>
            </w:ins>
          </w:p>
        </w:tc>
        <w:tc>
          <w:tcPr>
            <w:tcW w:w="1514" w:type="dxa"/>
            <w:tcBorders>
              <w:top w:val="nil"/>
              <w:left w:val="nil"/>
              <w:bottom w:val="single" w:sz="4" w:space="0" w:color="auto"/>
              <w:right w:val="single" w:sz="4" w:space="0" w:color="auto"/>
            </w:tcBorders>
            <w:shd w:val="clear" w:color="auto" w:fill="auto"/>
            <w:noWrap/>
            <w:vAlign w:val="bottom"/>
          </w:tcPr>
          <w:p w:rsidR="002B6273" w:rsidRPr="00261758" w:rsidRDefault="002B6273" w:rsidP="0074335E">
            <w:pPr>
              <w:jc w:val="center"/>
              <w:rPr>
                <w:ins w:id="1432" w:author="user" w:date="2012-02-29T14:49:00Z"/>
                <w:rFonts w:ascii="Calibri" w:hAnsi="Calibri" w:cs="Calibri"/>
                <w:b/>
                <w:bCs/>
                <w:sz w:val="20"/>
                <w:szCs w:val="20"/>
              </w:rPr>
            </w:pPr>
            <w:ins w:id="1433" w:author="user" w:date="2012-02-29T14:49:00Z">
              <w:r w:rsidRPr="00261758">
                <w:rPr>
                  <w:rFonts w:ascii="Calibri" w:hAnsi="Calibri" w:cs="Calibri"/>
                  <w:b/>
                  <w:bCs/>
                  <w:sz w:val="20"/>
                  <w:szCs w:val="20"/>
                </w:rPr>
                <w:t>285895.6</w:t>
              </w:r>
            </w:ins>
          </w:p>
        </w:tc>
        <w:tc>
          <w:tcPr>
            <w:tcW w:w="1680" w:type="dxa"/>
            <w:tcBorders>
              <w:top w:val="nil"/>
              <w:left w:val="nil"/>
              <w:bottom w:val="single" w:sz="4" w:space="0" w:color="auto"/>
              <w:right w:val="single" w:sz="4" w:space="0" w:color="auto"/>
            </w:tcBorders>
            <w:shd w:val="clear" w:color="auto" w:fill="auto"/>
            <w:noWrap/>
            <w:vAlign w:val="bottom"/>
          </w:tcPr>
          <w:p w:rsidR="002B6273" w:rsidRPr="00261758" w:rsidRDefault="002B6273" w:rsidP="0074335E">
            <w:pPr>
              <w:jc w:val="center"/>
              <w:rPr>
                <w:ins w:id="1434" w:author="user" w:date="2012-02-29T14:49:00Z"/>
                <w:rFonts w:ascii="Calibri" w:hAnsi="Calibri" w:cs="Calibri"/>
                <w:b/>
                <w:bCs/>
                <w:sz w:val="20"/>
                <w:szCs w:val="20"/>
              </w:rPr>
            </w:pPr>
            <w:ins w:id="1435" w:author="user" w:date="2012-02-29T14:49:00Z">
              <w:r w:rsidRPr="00261758">
                <w:rPr>
                  <w:rFonts w:ascii="Calibri" w:hAnsi="Calibri" w:cs="Calibri"/>
                  <w:b/>
                  <w:bCs/>
                  <w:sz w:val="20"/>
                  <w:szCs w:val="20"/>
                </w:rPr>
                <w:t>107907.9</w:t>
              </w:r>
            </w:ins>
          </w:p>
        </w:tc>
        <w:tc>
          <w:tcPr>
            <w:tcW w:w="1271" w:type="dxa"/>
            <w:tcBorders>
              <w:top w:val="nil"/>
              <w:left w:val="nil"/>
              <w:bottom w:val="single" w:sz="4" w:space="0" w:color="auto"/>
              <w:right w:val="single" w:sz="4" w:space="0" w:color="auto"/>
            </w:tcBorders>
            <w:shd w:val="clear" w:color="auto" w:fill="auto"/>
            <w:noWrap/>
            <w:vAlign w:val="bottom"/>
          </w:tcPr>
          <w:p w:rsidR="002B6273" w:rsidRPr="00261758" w:rsidRDefault="002B6273" w:rsidP="0074335E">
            <w:pPr>
              <w:jc w:val="center"/>
              <w:rPr>
                <w:ins w:id="1436" w:author="user" w:date="2012-02-29T14:49:00Z"/>
                <w:rFonts w:ascii="Calibri" w:hAnsi="Calibri" w:cs="Calibri"/>
                <w:b/>
                <w:bCs/>
                <w:sz w:val="20"/>
                <w:szCs w:val="20"/>
              </w:rPr>
            </w:pPr>
            <w:ins w:id="1437" w:author="user" w:date="2012-02-29T14:49:00Z">
              <w:r w:rsidRPr="00261758">
                <w:rPr>
                  <w:rFonts w:ascii="Calibri" w:hAnsi="Calibri" w:cs="Calibri"/>
                  <w:b/>
                  <w:bCs/>
                  <w:sz w:val="20"/>
                  <w:szCs w:val="20"/>
                </w:rPr>
                <w:t>23806.78</w:t>
              </w:r>
            </w:ins>
          </w:p>
        </w:tc>
        <w:tc>
          <w:tcPr>
            <w:tcW w:w="1227" w:type="dxa"/>
            <w:tcBorders>
              <w:top w:val="nil"/>
              <w:left w:val="nil"/>
              <w:bottom w:val="single" w:sz="4" w:space="0" w:color="auto"/>
              <w:right w:val="single" w:sz="4" w:space="0" w:color="auto"/>
            </w:tcBorders>
            <w:shd w:val="clear" w:color="auto" w:fill="auto"/>
            <w:noWrap/>
            <w:vAlign w:val="bottom"/>
          </w:tcPr>
          <w:p w:rsidR="002B6273" w:rsidRPr="00261758" w:rsidRDefault="002B6273" w:rsidP="0074335E">
            <w:pPr>
              <w:jc w:val="center"/>
              <w:rPr>
                <w:ins w:id="1438" w:author="user" w:date="2012-02-29T14:49:00Z"/>
                <w:rFonts w:ascii="Calibri" w:hAnsi="Calibri" w:cs="Calibri"/>
                <w:b/>
                <w:bCs/>
                <w:sz w:val="20"/>
                <w:szCs w:val="20"/>
              </w:rPr>
            </w:pPr>
            <w:ins w:id="1439" w:author="user" w:date="2012-02-29T14:49:00Z">
              <w:r w:rsidRPr="00261758">
                <w:rPr>
                  <w:rFonts w:ascii="Calibri" w:hAnsi="Calibri" w:cs="Calibri"/>
                  <w:b/>
                  <w:bCs/>
                  <w:sz w:val="20"/>
                  <w:szCs w:val="20"/>
                </w:rPr>
                <w:t>46789.68</w:t>
              </w:r>
            </w:ins>
          </w:p>
        </w:tc>
      </w:tr>
      <w:tr w:rsidR="002B6273" w:rsidRPr="00261758" w:rsidTr="0074335E">
        <w:trPr>
          <w:trHeight w:val="255"/>
          <w:ins w:id="1440" w:author="user" w:date="2012-02-29T14:49:00Z"/>
        </w:trPr>
        <w:tc>
          <w:tcPr>
            <w:tcW w:w="1296" w:type="dxa"/>
            <w:tcBorders>
              <w:top w:val="nil"/>
              <w:left w:val="single" w:sz="4" w:space="0" w:color="auto"/>
              <w:bottom w:val="single" w:sz="4" w:space="0" w:color="auto"/>
              <w:right w:val="single" w:sz="4" w:space="0" w:color="auto"/>
            </w:tcBorders>
            <w:shd w:val="clear" w:color="auto" w:fill="auto"/>
            <w:noWrap/>
            <w:vAlign w:val="bottom"/>
          </w:tcPr>
          <w:p w:rsidR="002B6273" w:rsidRPr="00261758" w:rsidRDefault="002B6273" w:rsidP="0074335E">
            <w:pPr>
              <w:rPr>
                <w:ins w:id="1441" w:author="user" w:date="2012-02-29T14:49:00Z"/>
                <w:rFonts w:ascii="Calibri" w:hAnsi="Calibri" w:cs="Calibri"/>
                <w:b/>
                <w:bCs/>
                <w:sz w:val="20"/>
                <w:szCs w:val="20"/>
              </w:rPr>
            </w:pPr>
            <w:ins w:id="1442" w:author="user" w:date="2012-02-29T14:49:00Z">
              <w:r w:rsidRPr="00261758">
                <w:rPr>
                  <w:rFonts w:ascii="Calibri" w:hAnsi="Calibri" w:cs="Calibri"/>
                  <w:b/>
                  <w:bCs/>
                  <w:sz w:val="20"/>
                  <w:szCs w:val="20"/>
                </w:rPr>
                <w:t>Percentage</w:t>
              </w:r>
            </w:ins>
          </w:p>
        </w:tc>
        <w:tc>
          <w:tcPr>
            <w:tcW w:w="1527" w:type="dxa"/>
            <w:tcBorders>
              <w:top w:val="nil"/>
              <w:left w:val="nil"/>
              <w:bottom w:val="single" w:sz="4" w:space="0" w:color="auto"/>
              <w:right w:val="single" w:sz="4" w:space="0" w:color="auto"/>
            </w:tcBorders>
            <w:shd w:val="clear" w:color="auto" w:fill="auto"/>
            <w:noWrap/>
            <w:vAlign w:val="bottom"/>
          </w:tcPr>
          <w:p w:rsidR="002B6273" w:rsidRPr="00261758" w:rsidRDefault="002B6273" w:rsidP="0074335E">
            <w:pPr>
              <w:jc w:val="center"/>
              <w:rPr>
                <w:ins w:id="1443" w:author="user" w:date="2012-02-29T14:49:00Z"/>
                <w:rFonts w:ascii="Calibri" w:hAnsi="Calibri" w:cs="Calibri"/>
                <w:b/>
                <w:bCs/>
                <w:sz w:val="20"/>
                <w:szCs w:val="20"/>
              </w:rPr>
            </w:pPr>
            <w:ins w:id="1444" w:author="user" w:date="2012-02-29T14:49:00Z">
              <w:r w:rsidRPr="00261758">
                <w:rPr>
                  <w:rFonts w:ascii="Calibri" w:hAnsi="Calibri" w:cs="Calibri"/>
                  <w:b/>
                  <w:bCs/>
                  <w:sz w:val="20"/>
                  <w:szCs w:val="20"/>
                </w:rPr>
                <w:t>100</w:t>
              </w:r>
            </w:ins>
          </w:p>
        </w:tc>
        <w:tc>
          <w:tcPr>
            <w:tcW w:w="1514" w:type="dxa"/>
            <w:tcBorders>
              <w:top w:val="nil"/>
              <w:left w:val="nil"/>
              <w:bottom w:val="single" w:sz="4" w:space="0" w:color="auto"/>
              <w:right w:val="single" w:sz="4" w:space="0" w:color="auto"/>
            </w:tcBorders>
            <w:shd w:val="clear" w:color="auto" w:fill="auto"/>
            <w:noWrap/>
            <w:vAlign w:val="bottom"/>
          </w:tcPr>
          <w:p w:rsidR="002B6273" w:rsidRPr="00261758" w:rsidRDefault="002B6273" w:rsidP="0074335E">
            <w:pPr>
              <w:jc w:val="center"/>
              <w:rPr>
                <w:ins w:id="1445" w:author="user" w:date="2012-02-29T14:49:00Z"/>
                <w:rFonts w:ascii="Calibri" w:hAnsi="Calibri" w:cs="Calibri"/>
                <w:b/>
                <w:bCs/>
                <w:sz w:val="20"/>
                <w:szCs w:val="20"/>
              </w:rPr>
            </w:pPr>
            <w:ins w:id="1446" w:author="user" w:date="2012-02-29T14:49:00Z">
              <w:r w:rsidRPr="00261758">
                <w:rPr>
                  <w:rFonts w:ascii="Calibri" w:hAnsi="Calibri" w:cs="Calibri"/>
                  <w:b/>
                  <w:bCs/>
                  <w:sz w:val="20"/>
                  <w:szCs w:val="20"/>
                </w:rPr>
                <w:t>61.56</w:t>
              </w:r>
            </w:ins>
          </w:p>
        </w:tc>
        <w:tc>
          <w:tcPr>
            <w:tcW w:w="1680" w:type="dxa"/>
            <w:tcBorders>
              <w:top w:val="nil"/>
              <w:left w:val="nil"/>
              <w:bottom w:val="single" w:sz="4" w:space="0" w:color="auto"/>
              <w:right w:val="single" w:sz="4" w:space="0" w:color="auto"/>
            </w:tcBorders>
            <w:shd w:val="clear" w:color="auto" w:fill="auto"/>
            <w:noWrap/>
            <w:vAlign w:val="bottom"/>
          </w:tcPr>
          <w:p w:rsidR="002B6273" w:rsidRPr="00261758" w:rsidRDefault="002B6273" w:rsidP="0074335E">
            <w:pPr>
              <w:jc w:val="center"/>
              <w:rPr>
                <w:ins w:id="1447" w:author="user" w:date="2012-02-29T14:49:00Z"/>
                <w:rFonts w:ascii="Calibri" w:hAnsi="Calibri" w:cs="Calibri"/>
                <w:b/>
                <w:bCs/>
                <w:sz w:val="20"/>
                <w:szCs w:val="20"/>
              </w:rPr>
            </w:pPr>
            <w:ins w:id="1448" w:author="user" w:date="2012-02-29T14:49:00Z">
              <w:r w:rsidRPr="00261758">
                <w:rPr>
                  <w:rFonts w:ascii="Calibri" w:hAnsi="Calibri" w:cs="Calibri"/>
                  <w:b/>
                  <w:bCs/>
                  <w:sz w:val="20"/>
                  <w:szCs w:val="20"/>
                </w:rPr>
                <w:t>23.24</w:t>
              </w:r>
            </w:ins>
          </w:p>
        </w:tc>
        <w:tc>
          <w:tcPr>
            <w:tcW w:w="1271" w:type="dxa"/>
            <w:tcBorders>
              <w:top w:val="nil"/>
              <w:left w:val="nil"/>
              <w:bottom w:val="single" w:sz="4" w:space="0" w:color="auto"/>
              <w:right w:val="single" w:sz="4" w:space="0" w:color="auto"/>
            </w:tcBorders>
            <w:shd w:val="clear" w:color="auto" w:fill="auto"/>
            <w:noWrap/>
            <w:vAlign w:val="bottom"/>
          </w:tcPr>
          <w:p w:rsidR="002B6273" w:rsidRPr="00261758" w:rsidRDefault="002B6273" w:rsidP="0074335E">
            <w:pPr>
              <w:jc w:val="center"/>
              <w:rPr>
                <w:ins w:id="1449" w:author="user" w:date="2012-02-29T14:49:00Z"/>
                <w:rFonts w:ascii="Calibri" w:hAnsi="Calibri" w:cs="Calibri"/>
                <w:b/>
                <w:bCs/>
                <w:sz w:val="20"/>
                <w:szCs w:val="20"/>
              </w:rPr>
            </w:pPr>
            <w:ins w:id="1450" w:author="user" w:date="2012-02-29T14:49:00Z">
              <w:r w:rsidRPr="00261758">
                <w:rPr>
                  <w:rFonts w:ascii="Calibri" w:hAnsi="Calibri" w:cs="Calibri"/>
                  <w:b/>
                  <w:bCs/>
                  <w:sz w:val="20"/>
                  <w:szCs w:val="20"/>
                </w:rPr>
                <w:t>5.13</w:t>
              </w:r>
            </w:ins>
          </w:p>
        </w:tc>
        <w:tc>
          <w:tcPr>
            <w:tcW w:w="1227" w:type="dxa"/>
            <w:tcBorders>
              <w:top w:val="nil"/>
              <w:left w:val="nil"/>
              <w:bottom w:val="single" w:sz="4" w:space="0" w:color="auto"/>
              <w:right w:val="single" w:sz="4" w:space="0" w:color="auto"/>
            </w:tcBorders>
            <w:shd w:val="clear" w:color="auto" w:fill="auto"/>
            <w:noWrap/>
            <w:vAlign w:val="bottom"/>
          </w:tcPr>
          <w:p w:rsidR="002B6273" w:rsidRPr="00261758" w:rsidRDefault="002B6273" w:rsidP="0074335E">
            <w:pPr>
              <w:jc w:val="center"/>
              <w:rPr>
                <w:ins w:id="1451" w:author="user" w:date="2012-02-29T14:49:00Z"/>
                <w:rFonts w:ascii="Calibri" w:hAnsi="Calibri" w:cs="Calibri"/>
                <w:b/>
                <w:bCs/>
                <w:sz w:val="20"/>
                <w:szCs w:val="20"/>
              </w:rPr>
            </w:pPr>
            <w:ins w:id="1452" w:author="user" w:date="2012-02-29T14:49:00Z">
              <w:r w:rsidRPr="00261758">
                <w:rPr>
                  <w:rFonts w:ascii="Calibri" w:hAnsi="Calibri" w:cs="Calibri"/>
                  <w:b/>
                  <w:bCs/>
                  <w:sz w:val="20"/>
                  <w:szCs w:val="20"/>
                </w:rPr>
                <w:t>10.08</w:t>
              </w:r>
            </w:ins>
          </w:p>
        </w:tc>
      </w:tr>
    </w:tbl>
    <w:p w:rsidR="002B6273" w:rsidRPr="00E163B8" w:rsidRDefault="002B6273" w:rsidP="002B6273">
      <w:pPr>
        <w:tabs>
          <w:tab w:val="left" w:pos="4860"/>
          <w:tab w:val="left" w:pos="10260"/>
        </w:tabs>
        <w:spacing w:line="360" w:lineRule="auto"/>
        <w:jc w:val="both"/>
        <w:rPr>
          <w:ins w:id="1453" w:author="user" w:date="2012-02-29T14:49:00Z"/>
          <w:rFonts w:ascii="Calibri" w:hAnsi="Calibri" w:cs="Calibri"/>
          <w:i/>
          <w:iCs/>
          <w:sz w:val="18"/>
          <w:szCs w:val="18"/>
        </w:rPr>
      </w:pPr>
      <w:ins w:id="1454" w:author="user" w:date="2012-02-29T14:49:00Z">
        <w:r w:rsidRPr="00E163B8">
          <w:rPr>
            <w:rFonts w:ascii="Calibri" w:hAnsi="Calibri" w:cs="Calibri"/>
            <w:i/>
            <w:iCs/>
            <w:sz w:val="18"/>
            <w:szCs w:val="18"/>
          </w:rPr>
          <w:t>Source: District Agricultural Profile 2065/066</w:t>
        </w:r>
      </w:ins>
    </w:p>
    <w:p w:rsidR="002B6273" w:rsidRPr="001B6B71" w:rsidRDefault="002B6273" w:rsidP="002B6273">
      <w:pPr>
        <w:spacing w:line="300" w:lineRule="auto"/>
        <w:jc w:val="both"/>
        <w:rPr>
          <w:ins w:id="1455" w:author="user" w:date="2012-02-29T14:49:00Z"/>
          <w:rFonts w:ascii="Calibri" w:hAnsi="Calibri" w:cs="Calibri"/>
          <w:b/>
          <w:bCs/>
          <w:sz w:val="10"/>
          <w:szCs w:val="10"/>
        </w:rPr>
      </w:pPr>
    </w:p>
    <w:p w:rsidR="002B6273" w:rsidRPr="005635AB" w:rsidRDefault="002B6273" w:rsidP="002B6273">
      <w:pPr>
        <w:spacing w:line="300" w:lineRule="auto"/>
        <w:jc w:val="both"/>
        <w:rPr>
          <w:ins w:id="1456" w:author="user" w:date="2012-02-29T14:49:00Z"/>
          <w:rFonts w:ascii="Calibri" w:hAnsi="Calibri" w:cs="Calibri"/>
          <w:b/>
          <w:bCs/>
          <w:sz w:val="22"/>
          <w:szCs w:val="22"/>
        </w:rPr>
      </w:pPr>
      <w:ins w:id="1457" w:author="user" w:date="2012-02-29T14:49:00Z">
        <w:r w:rsidRPr="005635AB">
          <w:rPr>
            <w:rFonts w:ascii="Calibri" w:hAnsi="Calibri" w:cs="Calibri"/>
            <w:b/>
            <w:bCs/>
            <w:sz w:val="22"/>
            <w:szCs w:val="22"/>
          </w:rPr>
          <w:t>6.2 Socio-economic Information of the Project Affected VDCs/Municipality</w:t>
        </w:r>
      </w:ins>
    </w:p>
    <w:p w:rsidR="002B6273" w:rsidRPr="001765B5" w:rsidRDefault="002B6273" w:rsidP="002B6273">
      <w:pPr>
        <w:spacing w:line="300" w:lineRule="auto"/>
        <w:jc w:val="both"/>
        <w:rPr>
          <w:ins w:id="1458" w:author="user" w:date="2012-02-29T14:49:00Z"/>
          <w:rFonts w:ascii="Calibri" w:hAnsi="Calibri" w:cs="Calibri"/>
          <w:sz w:val="22"/>
          <w:szCs w:val="22"/>
        </w:rPr>
      </w:pPr>
      <w:ins w:id="1459" w:author="user" w:date="2012-02-29T14:49:00Z">
        <w:r w:rsidRPr="001765B5">
          <w:rPr>
            <w:rFonts w:ascii="Calibri" w:hAnsi="Calibri" w:cs="Calibri"/>
            <w:sz w:val="22"/>
            <w:szCs w:val="22"/>
          </w:rPr>
          <w:t>The proposed alignment traverses through ten VDCs</w:t>
        </w:r>
        <w:r>
          <w:rPr>
            <w:rFonts w:ascii="Calibri" w:hAnsi="Calibri" w:cs="Calibri"/>
            <w:sz w:val="22"/>
            <w:szCs w:val="22"/>
          </w:rPr>
          <w:t xml:space="preserve"> and</w:t>
        </w:r>
        <w:r w:rsidRPr="001765B5">
          <w:rPr>
            <w:rFonts w:ascii="Calibri" w:hAnsi="Calibri" w:cs="Calibri"/>
            <w:sz w:val="22"/>
            <w:szCs w:val="22"/>
          </w:rPr>
          <w:t xml:space="preserve"> two municipalities</w:t>
        </w:r>
        <w:r>
          <w:rPr>
            <w:rFonts w:ascii="Calibri" w:hAnsi="Calibri" w:cs="Calibri"/>
            <w:sz w:val="22"/>
            <w:szCs w:val="22"/>
          </w:rPr>
          <w:t xml:space="preserve"> of</w:t>
        </w:r>
        <w:r w:rsidRPr="001765B5">
          <w:rPr>
            <w:rFonts w:ascii="Calibri" w:hAnsi="Calibri" w:cs="Calibri"/>
            <w:sz w:val="22"/>
            <w:szCs w:val="22"/>
          </w:rPr>
          <w:t xml:space="preserve"> two districts of Central Development Region of Nepal</w:t>
        </w:r>
        <w:r>
          <w:rPr>
            <w:rFonts w:ascii="Calibri" w:hAnsi="Calibri" w:cs="Calibri"/>
            <w:sz w:val="22"/>
            <w:szCs w:val="22"/>
          </w:rPr>
          <w:t xml:space="preserve"> (Table 6.3)</w:t>
        </w:r>
        <w:r w:rsidRPr="001765B5">
          <w:rPr>
            <w:rFonts w:ascii="Calibri" w:hAnsi="Calibri" w:cs="Calibri"/>
            <w:sz w:val="22"/>
            <w:szCs w:val="22"/>
          </w:rPr>
          <w:t xml:space="preserve">. The project affected VDCs and Municipalities are as follows: </w:t>
        </w:r>
      </w:ins>
    </w:p>
    <w:p w:rsidR="002B6273" w:rsidRPr="001B6B71" w:rsidRDefault="002B6273" w:rsidP="002B6273">
      <w:pPr>
        <w:spacing w:line="360" w:lineRule="auto"/>
        <w:jc w:val="both"/>
        <w:rPr>
          <w:ins w:id="1460" w:author="user" w:date="2012-02-29T14:49:00Z"/>
          <w:rFonts w:ascii="Calibri" w:hAnsi="Calibri" w:cs="Calibri"/>
          <w:b/>
          <w:sz w:val="10"/>
          <w:szCs w:val="10"/>
        </w:rPr>
      </w:pPr>
    </w:p>
    <w:p w:rsidR="002B6273" w:rsidRPr="00261758" w:rsidRDefault="002B6273" w:rsidP="002B6273">
      <w:pPr>
        <w:spacing w:line="360" w:lineRule="auto"/>
        <w:jc w:val="both"/>
        <w:rPr>
          <w:ins w:id="1461" w:author="user" w:date="2012-02-29T14:49:00Z"/>
          <w:rFonts w:ascii="Calibri" w:hAnsi="Calibri" w:cs="Calibri"/>
          <w:b/>
          <w:sz w:val="20"/>
          <w:szCs w:val="20"/>
        </w:rPr>
      </w:pPr>
      <w:ins w:id="1462" w:author="user" w:date="2012-02-29T14:49:00Z">
        <w:r w:rsidRPr="00261758">
          <w:rPr>
            <w:rFonts w:ascii="Calibri" w:hAnsi="Calibri" w:cs="Calibri"/>
            <w:b/>
            <w:sz w:val="20"/>
            <w:szCs w:val="20"/>
          </w:rPr>
          <w:t>Table-6.3: List of project affected districts and VDCs</w:t>
        </w:r>
      </w:ins>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80"/>
        <w:gridCol w:w="1650"/>
        <w:gridCol w:w="6770"/>
      </w:tblGrid>
      <w:tr w:rsidR="002B6273" w:rsidRPr="001765B5" w:rsidTr="0074335E">
        <w:trPr>
          <w:ins w:id="1463" w:author="user" w:date="2012-02-29T14:49:00Z"/>
        </w:trPr>
        <w:tc>
          <w:tcPr>
            <w:tcW w:w="580" w:type="dxa"/>
          </w:tcPr>
          <w:p w:rsidR="002B6273" w:rsidRPr="001765B5" w:rsidRDefault="002B6273" w:rsidP="0074335E">
            <w:pPr>
              <w:spacing w:line="360" w:lineRule="auto"/>
              <w:jc w:val="both"/>
              <w:rPr>
                <w:ins w:id="1464" w:author="user" w:date="2012-02-29T14:49:00Z"/>
                <w:rFonts w:ascii="Calibri" w:hAnsi="Calibri" w:cs="Calibri"/>
                <w:b/>
                <w:sz w:val="20"/>
                <w:szCs w:val="20"/>
              </w:rPr>
            </w:pPr>
            <w:ins w:id="1465" w:author="user" w:date="2012-02-29T14:49:00Z">
              <w:r w:rsidRPr="001765B5">
                <w:rPr>
                  <w:rFonts w:ascii="Calibri" w:hAnsi="Calibri" w:cs="Calibri"/>
                  <w:b/>
                  <w:sz w:val="20"/>
                  <w:szCs w:val="20"/>
                </w:rPr>
                <w:t>S.N.</w:t>
              </w:r>
            </w:ins>
          </w:p>
        </w:tc>
        <w:tc>
          <w:tcPr>
            <w:tcW w:w="1650" w:type="dxa"/>
          </w:tcPr>
          <w:p w:rsidR="002B6273" w:rsidRPr="001765B5" w:rsidRDefault="002B6273" w:rsidP="0074335E">
            <w:pPr>
              <w:spacing w:line="360" w:lineRule="auto"/>
              <w:jc w:val="both"/>
              <w:rPr>
                <w:ins w:id="1466" w:author="user" w:date="2012-02-29T14:49:00Z"/>
                <w:rFonts w:ascii="Calibri" w:hAnsi="Calibri" w:cs="Calibri"/>
                <w:b/>
                <w:sz w:val="20"/>
                <w:szCs w:val="20"/>
              </w:rPr>
            </w:pPr>
            <w:ins w:id="1467" w:author="user" w:date="2012-02-29T14:49:00Z">
              <w:r w:rsidRPr="001765B5">
                <w:rPr>
                  <w:rFonts w:ascii="Calibri" w:hAnsi="Calibri" w:cs="Calibri"/>
                  <w:b/>
                  <w:sz w:val="20"/>
                  <w:szCs w:val="20"/>
                </w:rPr>
                <w:t xml:space="preserve">District </w:t>
              </w:r>
            </w:ins>
          </w:p>
        </w:tc>
        <w:tc>
          <w:tcPr>
            <w:tcW w:w="6770" w:type="dxa"/>
          </w:tcPr>
          <w:p w:rsidR="002B6273" w:rsidRPr="001765B5" w:rsidRDefault="002B6273" w:rsidP="0074335E">
            <w:pPr>
              <w:spacing w:line="360" w:lineRule="auto"/>
              <w:jc w:val="both"/>
              <w:rPr>
                <w:ins w:id="1468" w:author="user" w:date="2012-02-29T14:49:00Z"/>
                <w:rFonts w:ascii="Calibri" w:hAnsi="Calibri" w:cs="Calibri"/>
                <w:b/>
                <w:sz w:val="20"/>
                <w:szCs w:val="20"/>
              </w:rPr>
            </w:pPr>
            <w:ins w:id="1469" w:author="user" w:date="2012-02-29T14:49:00Z">
              <w:r w:rsidRPr="001765B5">
                <w:rPr>
                  <w:rFonts w:ascii="Calibri" w:hAnsi="Calibri" w:cs="Calibri"/>
                  <w:b/>
                  <w:sz w:val="20"/>
                  <w:szCs w:val="20"/>
                </w:rPr>
                <w:t xml:space="preserve">VDC/Municipality </w:t>
              </w:r>
            </w:ins>
          </w:p>
        </w:tc>
      </w:tr>
      <w:tr w:rsidR="002B6273" w:rsidRPr="001765B5" w:rsidTr="0074335E">
        <w:trPr>
          <w:ins w:id="1470" w:author="user" w:date="2012-02-29T14:49:00Z"/>
        </w:trPr>
        <w:tc>
          <w:tcPr>
            <w:tcW w:w="580" w:type="dxa"/>
            <w:vMerge w:val="restart"/>
            <w:vAlign w:val="center"/>
          </w:tcPr>
          <w:p w:rsidR="002B6273" w:rsidRPr="001765B5" w:rsidRDefault="002B6273" w:rsidP="0074335E">
            <w:pPr>
              <w:spacing w:line="360" w:lineRule="auto"/>
              <w:jc w:val="center"/>
              <w:rPr>
                <w:ins w:id="1471" w:author="user" w:date="2012-02-29T14:49:00Z"/>
                <w:rFonts w:ascii="Calibri" w:hAnsi="Calibri" w:cs="Calibri"/>
                <w:sz w:val="20"/>
                <w:szCs w:val="20"/>
              </w:rPr>
            </w:pPr>
            <w:ins w:id="1472" w:author="user" w:date="2012-02-29T14:49:00Z">
              <w:r w:rsidRPr="001765B5">
                <w:rPr>
                  <w:rFonts w:ascii="Calibri" w:hAnsi="Calibri" w:cs="Calibri"/>
                  <w:sz w:val="20"/>
                  <w:szCs w:val="20"/>
                </w:rPr>
                <w:t>1</w:t>
              </w:r>
            </w:ins>
          </w:p>
        </w:tc>
        <w:tc>
          <w:tcPr>
            <w:tcW w:w="1650" w:type="dxa"/>
            <w:vMerge w:val="restart"/>
            <w:vAlign w:val="center"/>
          </w:tcPr>
          <w:p w:rsidR="002B6273" w:rsidRPr="001765B5" w:rsidRDefault="002B6273" w:rsidP="0074335E">
            <w:pPr>
              <w:spacing w:line="360" w:lineRule="auto"/>
              <w:jc w:val="center"/>
              <w:rPr>
                <w:ins w:id="1473" w:author="user" w:date="2012-02-29T14:49:00Z"/>
                <w:rFonts w:ascii="Calibri" w:hAnsi="Calibri" w:cs="Calibri"/>
                <w:sz w:val="20"/>
                <w:szCs w:val="20"/>
              </w:rPr>
            </w:pPr>
            <w:ins w:id="1474" w:author="user" w:date="2012-02-29T14:49:00Z">
              <w:r w:rsidRPr="001765B5">
                <w:rPr>
                  <w:rFonts w:ascii="Calibri" w:hAnsi="Calibri" w:cs="Calibri"/>
                  <w:sz w:val="20"/>
                  <w:szCs w:val="20"/>
                </w:rPr>
                <w:t>Makwanpur</w:t>
              </w:r>
            </w:ins>
          </w:p>
        </w:tc>
        <w:tc>
          <w:tcPr>
            <w:tcW w:w="6770" w:type="dxa"/>
          </w:tcPr>
          <w:p w:rsidR="002B6273" w:rsidRPr="001765B5" w:rsidRDefault="002B6273" w:rsidP="0074335E">
            <w:pPr>
              <w:spacing w:line="360" w:lineRule="auto"/>
              <w:jc w:val="both"/>
              <w:rPr>
                <w:ins w:id="1475" w:author="user" w:date="2012-02-29T14:49:00Z"/>
                <w:rFonts w:ascii="Calibri" w:hAnsi="Calibri" w:cs="Calibri"/>
                <w:sz w:val="20"/>
                <w:szCs w:val="20"/>
              </w:rPr>
            </w:pPr>
            <w:ins w:id="1476" w:author="user" w:date="2012-02-29T14:49:00Z">
              <w:r w:rsidRPr="001765B5">
                <w:rPr>
                  <w:rFonts w:ascii="Calibri" w:hAnsi="Calibri" w:cs="Calibri"/>
                  <w:sz w:val="20"/>
                  <w:szCs w:val="20"/>
                </w:rPr>
                <w:t xml:space="preserve">VDCs: Basamadi &amp; Manahari </w:t>
              </w:r>
            </w:ins>
          </w:p>
        </w:tc>
      </w:tr>
      <w:tr w:rsidR="002B6273" w:rsidRPr="001765B5" w:rsidTr="0074335E">
        <w:trPr>
          <w:ins w:id="1477" w:author="user" w:date="2012-02-29T14:49:00Z"/>
        </w:trPr>
        <w:tc>
          <w:tcPr>
            <w:tcW w:w="580" w:type="dxa"/>
            <w:vMerge/>
          </w:tcPr>
          <w:p w:rsidR="002B6273" w:rsidRPr="001765B5" w:rsidRDefault="002B6273" w:rsidP="0074335E">
            <w:pPr>
              <w:spacing w:line="360" w:lineRule="auto"/>
              <w:jc w:val="both"/>
              <w:rPr>
                <w:ins w:id="1478" w:author="user" w:date="2012-02-29T14:49:00Z"/>
                <w:rFonts w:ascii="Calibri" w:hAnsi="Calibri" w:cs="Calibri"/>
                <w:sz w:val="20"/>
                <w:szCs w:val="20"/>
              </w:rPr>
            </w:pPr>
          </w:p>
        </w:tc>
        <w:tc>
          <w:tcPr>
            <w:tcW w:w="1650" w:type="dxa"/>
            <w:vMerge/>
            <w:vAlign w:val="center"/>
          </w:tcPr>
          <w:p w:rsidR="002B6273" w:rsidRPr="001765B5" w:rsidRDefault="002B6273" w:rsidP="0074335E">
            <w:pPr>
              <w:spacing w:line="360" w:lineRule="auto"/>
              <w:jc w:val="center"/>
              <w:rPr>
                <w:ins w:id="1479" w:author="user" w:date="2012-02-29T14:49:00Z"/>
                <w:rFonts w:ascii="Calibri" w:hAnsi="Calibri" w:cs="Calibri"/>
                <w:sz w:val="20"/>
                <w:szCs w:val="20"/>
              </w:rPr>
            </w:pPr>
          </w:p>
        </w:tc>
        <w:tc>
          <w:tcPr>
            <w:tcW w:w="6770" w:type="dxa"/>
          </w:tcPr>
          <w:p w:rsidR="002B6273" w:rsidRPr="001765B5" w:rsidRDefault="002B6273" w:rsidP="0074335E">
            <w:pPr>
              <w:spacing w:line="360" w:lineRule="auto"/>
              <w:jc w:val="both"/>
              <w:rPr>
                <w:ins w:id="1480" w:author="user" w:date="2012-02-29T14:49:00Z"/>
                <w:rFonts w:ascii="Calibri" w:hAnsi="Calibri" w:cs="Calibri"/>
                <w:sz w:val="20"/>
                <w:szCs w:val="20"/>
              </w:rPr>
            </w:pPr>
            <w:ins w:id="1481" w:author="user" w:date="2012-02-29T14:49:00Z">
              <w:r w:rsidRPr="001765B5">
                <w:rPr>
                  <w:rFonts w:ascii="Calibri" w:hAnsi="Calibri" w:cs="Calibri"/>
                  <w:sz w:val="20"/>
                  <w:szCs w:val="20"/>
                </w:rPr>
                <w:t>Municipality: Hetauda</w:t>
              </w:r>
            </w:ins>
          </w:p>
        </w:tc>
      </w:tr>
      <w:tr w:rsidR="002B6273" w:rsidRPr="001765B5" w:rsidTr="0074335E">
        <w:trPr>
          <w:ins w:id="1482" w:author="user" w:date="2012-02-29T14:49:00Z"/>
        </w:trPr>
        <w:tc>
          <w:tcPr>
            <w:tcW w:w="580" w:type="dxa"/>
            <w:vAlign w:val="center"/>
          </w:tcPr>
          <w:p w:rsidR="002B6273" w:rsidRPr="001765B5" w:rsidRDefault="002B6273" w:rsidP="0074335E">
            <w:pPr>
              <w:spacing w:line="360" w:lineRule="auto"/>
              <w:jc w:val="center"/>
              <w:rPr>
                <w:ins w:id="1483" w:author="user" w:date="2012-02-29T14:49:00Z"/>
                <w:rFonts w:ascii="Calibri" w:hAnsi="Calibri" w:cs="Calibri"/>
                <w:sz w:val="20"/>
                <w:szCs w:val="20"/>
              </w:rPr>
            </w:pPr>
            <w:ins w:id="1484" w:author="user" w:date="2012-02-29T14:49:00Z">
              <w:r w:rsidRPr="001765B5">
                <w:rPr>
                  <w:rFonts w:ascii="Calibri" w:hAnsi="Calibri" w:cs="Calibri"/>
                  <w:sz w:val="20"/>
                  <w:szCs w:val="20"/>
                </w:rPr>
                <w:t>2</w:t>
              </w:r>
            </w:ins>
          </w:p>
        </w:tc>
        <w:tc>
          <w:tcPr>
            <w:tcW w:w="1650" w:type="dxa"/>
            <w:vAlign w:val="center"/>
          </w:tcPr>
          <w:p w:rsidR="002B6273" w:rsidRPr="001765B5" w:rsidRDefault="002B6273" w:rsidP="0074335E">
            <w:pPr>
              <w:spacing w:line="360" w:lineRule="auto"/>
              <w:jc w:val="center"/>
              <w:rPr>
                <w:ins w:id="1485" w:author="user" w:date="2012-02-29T14:49:00Z"/>
                <w:rFonts w:ascii="Calibri" w:hAnsi="Calibri" w:cs="Calibri"/>
                <w:sz w:val="20"/>
                <w:szCs w:val="20"/>
              </w:rPr>
            </w:pPr>
            <w:ins w:id="1486" w:author="user" w:date="2012-02-29T14:49:00Z">
              <w:r w:rsidRPr="001765B5">
                <w:rPr>
                  <w:rFonts w:ascii="Calibri" w:hAnsi="Calibri" w:cs="Calibri"/>
                  <w:sz w:val="20"/>
                  <w:szCs w:val="20"/>
                </w:rPr>
                <w:t>Chitwan</w:t>
              </w:r>
            </w:ins>
          </w:p>
        </w:tc>
        <w:tc>
          <w:tcPr>
            <w:tcW w:w="6770" w:type="dxa"/>
          </w:tcPr>
          <w:p w:rsidR="002B6273" w:rsidRPr="001765B5" w:rsidRDefault="002B6273" w:rsidP="0074335E">
            <w:pPr>
              <w:spacing w:line="360" w:lineRule="auto"/>
              <w:jc w:val="both"/>
              <w:rPr>
                <w:ins w:id="1487" w:author="user" w:date="2012-02-29T14:49:00Z"/>
                <w:rFonts w:ascii="Calibri" w:hAnsi="Calibri" w:cs="Calibri"/>
                <w:sz w:val="20"/>
                <w:szCs w:val="20"/>
              </w:rPr>
            </w:pPr>
            <w:ins w:id="1488" w:author="user" w:date="2012-02-29T14:49:00Z">
              <w:r w:rsidRPr="001765B5">
                <w:rPr>
                  <w:rFonts w:ascii="Calibri" w:hAnsi="Calibri" w:cs="Calibri"/>
                  <w:sz w:val="20"/>
                  <w:szCs w:val="20"/>
                </w:rPr>
                <w:t xml:space="preserve">VDCs: Piple, Bhandara, Birendranagar, Chainpur, Pithuwa, Jutpani, Shaktikhor, and Kabilas </w:t>
              </w:r>
            </w:ins>
          </w:p>
          <w:p w:rsidR="002B6273" w:rsidRPr="001765B5" w:rsidRDefault="002B6273" w:rsidP="0074335E">
            <w:pPr>
              <w:spacing w:line="360" w:lineRule="auto"/>
              <w:jc w:val="both"/>
              <w:rPr>
                <w:ins w:id="1489" w:author="user" w:date="2012-02-29T14:49:00Z"/>
                <w:rFonts w:ascii="Calibri" w:hAnsi="Calibri" w:cs="Calibri"/>
                <w:sz w:val="20"/>
                <w:szCs w:val="20"/>
              </w:rPr>
            </w:pPr>
            <w:ins w:id="1490" w:author="user" w:date="2012-02-29T14:49:00Z">
              <w:r w:rsidRPr="001765B5">
                <w:rPr>
                  <w:rFonts w:ascii="Calibri" w:hAnsi="Calibri" w:cs="Calibri"/>
                  <w:sz w:val="20"/>
                  <w:szCs w:val="20"/>
                </w:rPr>
                <w:t xml:space="preserve">Municipality: Bharatpur </w:t>
              </w:r>
            </w:ins>
          </w:p>
        </w:tc>
      </w:tr>
    </w:tbl>
    <w:p w:rsidR="002B6273" w:rsidRPr="001B6B71" w:rsidRDefault="002B6273" w:rsidP="002B6273">
      <w:pPr>
        <w:spacing w:line="360" w:lineRule="auto"/>
        <w:jc w:val="both"/>
        <w:rPr>
          <w:ins w:id="1491" w:author="user" w:date="2012-02-29T14:49:00Z"/>
          <w:rFonts w:ascii="Calibri" w:hAnsi="Calibri" w:cs="Calibri"/>
          <w:sz w:val="16"/>
          <w:szCs w:val="16"/>
        </w:rPr>
      </w:pPr>
    </w:p>
    <w:p w:rsidR="002B6273" w:rsidRPr="00261758" w:rsidRDefault="002B6273" w:rsidP="002B6273">
      <w:pPr>
        <w:spacing w:line="300" w:lineRule="auto"/>
        <w:jc w:val="both"/>
        <w:rPr>
          <w:ins w:id="1492" w:author="user" w:date="2012-02-29T14:49:00Z"/>
          <w:rFonts w:ascii="Calibri" w:hAnsi="Calibri" w:cs="Calibri"/>
          <w:b/>
          <w:bCs/>
          <w:sz w:val="22"/>
          <w:szCs w:val="22"/>
        </w:rPr>
      </w:pPr>
      <w:ins w:id="1493" w:author="user" w:date="2012-02-29T14:49:00Z">
        <w:r w:rsidRPr="00261758">
          <w:rPr>
            <w:rFonts w:ascii="Calibri" w:hAnsi="Calibri" w:cs="Calibri"/>
            <w:b/>
            <w:bCs/>
            <w:sz w:val="22"/>
            <w:szCs w:val="22"/>
          </w:rPr>
          <w:t>6.2.1 Demography</w:t>
        </w:r>
      </w:ins>
    </w:p>
    <w:p w:rsidR="002B6273" w:rsidRDefault="002B6273" w:rsidP="002B6273">
      <w:pPr>
        <w:spacing w:line="300" w:lineRule="auto"/>
        <w:jc w:val="both"/>
        <w:rPr>
          <w:ins w:id="1494" w:author="user" w:date="2012-02-29T14:49:00Z"/>
          <w:rFonts w:ascii="Calibri" w:hAnsi="Calibri" w:cs="Calibri"/>
          <w:sz w:val="22"/>
          <w:szCs w:val="22"/>
        </w:rPr>
      </w:pPr>
      <w:ins w:id="1495" w:author="user" w:date="2012-02-29T14:49:00Z">
        <w:r w:rsidRPr="001765B5">
          <w:rPr>
            <w:rFonts w:ascii="Calibri" w:hAnsi="Calibri" w:cs="Calibri"/>
            <w:sz w:val="22"/>
            <w:szCs w:val="22"/>
          </w:rPr>
          <w:t xml:space="preserve">According to the National Population Census 2001, the total population of the project VDCs/Municipalities is </w:t>
        </w:r>
        <w:r w:rsidRPr="003744A3">
          <w:rPr>
            <w:rFonts w:ascii="Calibri" w:hAnsi="Calibri" w:cs="Calibri"/>
            <w:sz w:val="22"/>
            <w:szCs w:val="22"/>
          </w:rPr>
          <w:t xml:space="preserve">277257 </w:t>
        </w:r>
        <w:r w:rsidRPr="001765B5">
          <w:rPr>
            <w:rFonts w:ascii="Calibri" w:hAnsi="Calibri" w:cs="Calibri"/>
            <w:sz w:val="22"/>
            <w:szCs w:val="22"/>
          </w:rPr>
          <w:t xml:space="preserve">with </w:t>
        </w:r>
        <w:r w:rsidRPr="003744A3">
          <w:rPr>
            <w:rFonts w:ascii="Calibri" w:hAnsi="Calibri" w:cs="Calibri"/>
            <w:sz w:val="22"/>
            <w:szCs w:val="22"/>
          </w:rPr>
          <w:t xml:space="preserve">140232 </w:t>
        </w:r>
        <w:r w:rsidRPr="001765B5">
          <w:rPr>
            <w:rFonts w:ascii="Calibri" w:hAnsi="Calibri" w:cs="Calibri"/>
            <w:sz w:val="22"/>
            <w:szCs w:val="22"/>
          </w:rPr>
          <w:t xml:space="preserve">male </w:t>
        </w:r>
        <w:r>
          <w:rPr>
            <w:rFonts w:ascii="Calibri" w:hAnsi="Calibri" w:cs="Calibri"/>
            <w:sz w:val="22"/>
            <w:szCs w:val="22"/>
          </w:rPr>
          <w:t>(</w:t>
        </w:r>
        <w:r w:rsidRPr="001765B5">
          <w:rPr>
            <w:rFonts w:ascii="Calibri" w:hAnsi="Calibri" w:cs="Calibri"/>
            <w:sz w:val="22"/>
            <w:szCs w:val="22"/>
          </w:rPr>
          <w:t xml:space="preserve">50.58 </w:t>
        </w:r>
        <w:r>
          <w:rPr>
            <w:rFonts w:ascii="Calibri" w:hAnsi="Calibri" w:cs="Calibri"/>
            <w:sz w:val="22"/>
            <w:szCs w:val="22"/>
          </w:rPr>
          <w:t>%) and</w:t>
        </w:r>
        <w:r w:rsidRPr="001765B5">
          <w:rPr>
            <w:rFonts w:ascii="Calibri" w:hAnsi="Calibri" w:cs="Calibri"/>
            <w:sz w:val="22"/>
            <w:szCs w:val="22"/>
          </w:rPr>
          <w:t xml:space="preserve"> </w:t>
        </w:r>
        <w:r w:rsidRPr="003744A3">
          <w:rPr>
            <w:rFonts w:ascii="Calibri" w:hAnsi="Calibri" w:cs="Calibri"/>
            <w:sz w:val="22"/>
            <w:szCs w:val="22"/>
          </w:rPr>
          <w:t>137025</w:t>
        </w:r>
        <w:r w:rsidRPr="001765B5">
          <w:rPr>
            <w:rFonts w:ascii="Calibri" w:hAnsi="Calibri" w:cs="Calibri"/>
            <w:sz w:val="22"/>
            <w:szCs w:val="22"/>
          </w:rPr>
          <w:t xml:space="preserve"> </w:t>
        </w:r>
        <w:r>
          <w:rPr>
            <w:rFonts w:ascii="Calibri" w:hAnsi="Calibri" w:cs="Calibri"/>
            <w:sz w:val="22"/>
            <w:szCs w:val="22"/>
          </w:rPr>
          <w:t>(</w:t>
        </w:r>
        <w:r w:rsidRPr="001765B5">
          <w:rPr>
            <w:rFonts w:ascii="Calibri" w:hAnsi="Calibri" w:cs="Calibri"/>
            <w:sz w:val="22"/>
            <w:szCs w:val="22"/>
          </w:rPr>
          <w:t>49.42</w:t>
        </w:r>
        <w:r>
          <w:rPr>
            <w:rFonts w:ascii="Calibri" w:hAnsi="Calibri" w:cs="Calibri"/>
            <w:sz w:val="22"/>
            <w:szCs w:val="22"/>
          </w:rPr>
          <w:t xml:space="preserve">%) </w:t>
        </w:r>
        <w:r w:rsidRPr="001765B5">
          <w:rPr>
            <w:rFonts w:ascii="Calibri" w:hAnsi="Calibri" w:cs="Calibri"/>
            <w:sz w:val="22"/>
            <w:szCs w:val="22"/>
          </w:rPr>
          <w:t xml:space="preserve">female. This implies that the population of the project affected VDCs/Municipalities represent 32.07% of the total population of the project districts. The total number of households is </w:t>
        </w:r>
        <w:r w:rsidRPr="003744A3">
          <w:rPr>
            <w:rFonts w:ascii="Calibri" w:hAnsi="Calibri" w:cs="Calibri"/>
            <w:sz w:val="22"/>
            <w:szCs w:val="22"/>
          </w:rPr>
          <w:t xml:space="preserve">56795 </w:t>
        </w:r>
        <w:r w:rsidRPr="001765B5">
          <w:rPr>
            <w:rFonts w:ascii="Calibri" w:hAnsi="Calibri" w:cs="Calibri"/>
            <w:sz w:val="22"/>
            <w:szCs w:val="22"/>
          </w:rPr>
          <w:t>with average household size 4.88</w:t>
        </w:r>
        <w:r>
          <w:rPr>
            <w:rFonts w:ascii="Calibri" w:hAnsi="Calibri" w:cs="Calibri"/>
            <w:sz w:val="22"/>
            <w:szCs w:val="22"/>
          </w:rPr>
          <w:t xml:space="preserve"> which is </w:t>
        </w:r>
        <w:r w:rsidRPr="001765B5">
          <w:rPr>
            <w:rFonts w:ascii="Calibri" w:hAnsi="Calibri" w:cs="Calibri"/>
            <w:sz w:val="22"/>
            <w:szCs w:val="22"/>
          </w:rPr>
          <w:t>lower than the average household size of the project districts (5.3)</w:t>
        </w:r>
        <w:r>
          <w:rPr>
            <w:rFonts w:ascii="Calibri" w:hAnsi="Calibri" w:cs="Calibri"/>
            <w:sz w:val="22"/>
            <w:szCs w:val="22"/>
          </w:rPr>
          <w:t>.</w:t>
        </w:r>
        <w:r w:rsidRPr="001765B5">
          <w:rPr>
            <w:rFonts w:ascii="Calibri" w:hAnsi="Calibri" w:cs="Calibri"/>
            <w:sz w:val="22"/>
            <w:szCs w:val="22"/>
          </w:rPr>
          <w:t xml:space="preserve">. The average population density of the project VDCs/Municipalities is </w:t>
        </w:r>
        <w:r w:rsidRPr="003744A3">
          <w:rPr>
            <w:rFonts w:ascii="Calibri" w:hAnsi="Calibri" w:cs="Calibri"/>
            <w:sz w:val="22"/>
            <w:szCs w:val="22"/>
          </w:rPr>
          <w:t>648.99</w:t>
        </w:r>
        <w:r w:rsidRPr="001765B5">
          <w:rPr>
            <w:rFonts w:ascii="Calibri" w:hAnsi="Calibri" w:cs="Calibri"/>
            <w:sz w:val="22"/>
            <w:szCs w:val="22"/>
          </w:rPr>
          <w:t xml:space="preserve"> (persons/sq. km), which is higher than the average population density 187.5 persons/sq.km) of the project districts. </w:t>
        </w:r>
      </w:ins>
    </w:p>
    <w:p w:rsidR="002B6273" w:rsidRDefault="002B6273" w:rsidP="002B6273">
      <w:pPr>
        <w:spacing w:line="300" w:lineRule="auto"/>
        <w:jc w:val="both"/>
        <w:rPr>
          <w:ins w:id="1496" w:author="user" w:date="2012-02-29T14:49:00Z"/>
          <w:rFonts w:ascii="Calibri" w:hAnsi="Calibri" w:cs="Calibri"/>
          <w:sz w:val="22"/>
          <w:szCs w:val="22"/>
        </w:rPr>
      </w:pPr>
    </w:p>
    <w:p w:rsidR="002B6273" w:rsidRDefault="002B6273" w:rsidP="002B6273">
      <w:pPr>
        <w:spacing w:line="300" w:lineRule="auto"/>
        <w:jc w:val="both"/>
        <w:rPr>
          <w:ins w:id="1497" w:author="user" w:date="2012-02-29T14:49:00Z"/>
          <w:rFonts w:ascii="Calibri" w:hAnsi="Calibri" w:cs="Calibri"/>
          <w:sz w:val="22"/>
          <w:szCs w:val="22"/>
        </w:rPr>
      </w:pPr>
    </w:p>
    <w:p w:rsidR="002B6273" w:rsidRDefault="002B6273" w:rsidP="002B6273">
      <w:pPr>
        <w:spacing w:line="300" w:lineRule="auto"/>
        <w:jc w:val="both"/>
        <w:rPr>
          <w:ins w:id="1498" w:author="user" w:date="2012-02-29T14:49:00Z"/>
          <w:rFonts w:ascii="Calibri" w:hAnsi="Calibri" w:cs="Calibri"/>
          <w:sz w:val="22"/>
          <w:szCs w:val="22"/>
        </w:rPr>
      </w:pPr>
    </w:p>
    <w:p w:rsidR="00106D28" w:rsidRDefault="00106D28">
      <w:pPr>
        <w:rPr>
          <w:ins w:id="1499" w:author="user" w:date="2012-03-01T11:50:00Z"/>
          <w:rFonts w:ascii="Calibri" w:hAnsi="Calibri" w:cs="Calibri"/>
          <w:sz w:val="22"/>
          <w:szCs w:val="22"/>
        </w:rPr>
      </w:pPr>
      <w:ins w:id="1500" w:author="user" w:date="2012-03-01T11:50:00Z">
        <w:r>
          <w:rPr>
            <w:rFonts w:ascii="Calibri" w:hAnsi="Calibri" w:cs="Calibri"/>
            <w:sz w:val="22"/>
            <w:szCs w:val="22"/>
          </w:rPr>
          <w:br w:type="page"/>
        </w:r>
      </w:ins>
    </w:p>
    <w:p w:rsidR="002B6273" w:rsidRPr="001765B5" w:rsidRDefault="002B6273" w:rsidP="002B6273">
      <w:pPr>
        <w:spacing w:line="360" w:lineRule="auto"/>
        <w:jc w:val="both"/>
        <w:rPr>
          <w:ins w:id="1501" w:author="user" w:date="2012-02-29T14:49:00Z"/>
          <w:rFonts w:ascii="Calibri" w:hAnsi="Calibri" w:cs="Calibri"/>
          <w:b/>
          <w:sz w:val="20"/>
          <w:szCs w:val="20"/>
        </w:rPr>
      </w:pPr>
      <w:ins w:id="1502" w:author="user" w:date="2012-02-29T14:49:00Z">
        <w:r>
          <w:rPr>
            <w:rFonts w:ascii="Calibri" w:hAnsi="Calibri" w:cs="Calibri"/>
            <w:b/>
            <w:sz w:val="20"/>
            <w:szCs w:val="20"/>
          </w:rPr>
          <w:lastRenderedPageBreak/>
          <w:t>T</w:t>
        </w:r>
        <w:r w:rsidRPr="001765B5">
          <w:rPr>
            <w:rFonts w:ascii="Calibri" w:hAnsi="Calibri" w:cs="Calibri"/>
            <w:b/>
            <w:sz w:val="20"/>
            <w:szCs w:val="20"/>
          </w:rPr>
          <w:t xml:space="preserve">able </w:t>
        </w:r>
        <w:r>
          <w:rPr>
            <w:rFonts w:ascii="Calibri" w:hAnsi="Calibri" w:cs="Calibri"/>
            <w:b/>
            <w:sz w:val="20"/>
            <w:szCs w:val="20"/>
          </w:rPr>
          <w:t>-6</w:t>
        </w:r>
        <w:r w:rsidRPr="001765B5">
          <w:rPr>
            <w:rFonts w:ascii="Calibri" w:hAnsi="Calibri" w:cs="Calibri"/>
            <w:b/>
            <w:sz w:val="20"/>
            <w:szCs w:val="20"/>
          </w:rPr>
          <w:t>.4: Demographic Characteristics of the Project Affected VDCs/Municipalities</w:t>
        </w:r>
      </w:ins>
    </w:p>
    <w:tbl>
      <w:tblPr>
        <w:tblW w:w="9875" w:type="dxa"/>
        <w:tblInd w:w="91" w:type="dxa"/>
        <w:tblLook w:val="0000"/>
      </w:tblPr>
      <w:tblGrid>
        <w:gridCol w:w="1997"/>
        <w:gridCol w:w="900"/>
        <w:gridCol w:w="900"/>
        <w:gridCol w:w="967"/>
        <w:gridCol w:w="1373"/>
        <w:gridCol w:w="1092"/>
        <w:gridCol w:w="1512"/>
        <w:gridCol w:w="1146"/>
      </w:tblGrid>
      <w:tr w:rsidR="002B6273" w:rsidRPr="001765B5" w:rsidTr="0074335E">
        <w:trPr>
          <w:trHeight w:val="255"/>
          <w:ins w:id="1503" w:author="user" w:date="2012-02-29T14:49:00Z"/>
        </w:trPr>
        <w:tc>
          <w:tcPr>
            <w:tcW w:w="1997" w:type="dxa"/>
            <w:vMerge w:val="restart"/>
            <w:tcBorders>
              <w:top w:val="single" w:sz="4" w:space="0" w:color="auto"/>
              <w:left w:val="single" w:sz="4" w:space="0" w:color="auto"/>
              <w:right w:val="single" w:sz="4" w:space="0" w:color="auto"/>
            </w:tcBorders>
            <w:shd w:val="clear" w:color="auto" w:fill="auto"/>
            <w:noWrap/>
          </w:tcPr>
          <w:p w:rsidR="002B6273" w:rsidRPr="001765B5" w:rsidRDefault="002B6273" w:rsidP="0074335E">
            <w:pPr>
              <w:jc w:val="center"/>
              <w:rPr>
                <w:ins w:id="1504" w:author="user" w:date="2012-02-29T14:49:00Z"/>
                <w:rFonts w:ascii="Calibri" w:hAnsi="Calibri" w:cs="Calibri"/>
                <w:b/>
                <w:bCs/>
                <w:sz w:val="18"/>
                <w:szCs w:val="18"/>
              </w:rPr>
            </w:pPr>
            <w:ins w:id="1505" w:author="user" w:date="2012-02-29T14:49:00Z">
              <w:r w:rsidRPr="001765B5">
                <w:rPr>
                  <w:rFonts w:ascii="Calibri" w:hAnsi="Calibri" w:cs="Calibri"/>
                  <w:b/>
                  <w:bCs/>
                  <w:sz w:val="18"/>
                  <w:szCs w:val="18"/>
                </w:rPr>
                <w:t>VDCs/Municipalities</w:t>
              </w:r>
            </w:ins>
          </w:p>
          <w:p w:rsidR="002B6273" w:rsidRPr="001765B5" w:rsidRDefault="002B6273" w:rsidP="0074335E">
            <w:pPr>
              <w:jc w:val="center"/>
              <w:rPr>
                <w:ins w:id="1506" w:author="user" w:date="2012-02-29T14:49:00Z"/>
                <w:rFonts w:ascii="Calibri" w:hAnsi="Calibri" w:cs="Calibri"/>
                <w:b/>
                <w:bCs/>
                <w:sz w:val="18"/>
                <w:szCs w:val="18"/>
              </w:rPr>
            </w:pPr>
          </w:p>
        </w:tc>
        <w:tc>
          <w:tcPr>
            <w:tcW w:w="2767" w:type="dxa"/>
            <w:gridSpan w:val="3"/>
            <w:tcBorders>
              <w:top w:val="single" w:sz="4" w:space="0" w:color="auto"/>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507" w:author="user" w:date="2012-02-29T14:49:00Z"/>
                <w:rFonts w:ascii="Calibri" w:hAnsi="Calibri" w:cs="Calibri"/>
                <w:b/>
                <w:bCs/>
                <w:sz w:val="18"/>
                <w:szCs w:val="18"/>
              </w:rPr>
            </w:pPr>
            <w:ins w:id="1508" w:author="user" w:date="2012-02-29T14:49:00Z">
              <w:r w:rsidRPr="001765B5">
                <w:rPr>
                  <w:rFonts w:ascii="Calibri" w:hAnsi="Calibri" w:cs="Calibri"/>
                  <w:b/>
                  <w:bCs/>
                  <w:sz w:val="18"/>
                  <w:szCs w:val="18"/>
                </w:rPr>
                <w:t>Population</w:t>
              </w:r>
            </w:ins>
          </w:p>
          <w:p w:rsidR="002B6273" w:rsidRPr="001765B5" w:rsidRDefault="002B6273" w:rsidP="0074335E">
            <w:pPr>
              <w:rPr>
                <w:ins w:id="1509" w:author="user" w:date="2012-02-29T14:49:00Z"/>
                <w:rFonts w:ascii="Calibri" w:hAnsi="Calibri" w:cs="Calibri"/>
                <w:b/>
                <w:bCs/>
                <w:sz w:val="18"/>
                <w:szCs w:val="18"/>
              </w:rPr>
            </w:pPr>
            <w:ins w:id="1510" w:author="user" w:date="2012-02-29T14:49:00Z">
              <w:r w:rsidRPr="001765B5">
                <w:rPr>
                  <w:rFonts w:ascii="Calibri" w:hAnsi="Calibri" w:cs="Calibri"/>
                  <w:b/>
                  <w:bCs/>
                  <w:sz w:val="18"/>
                  <w:szCs w:val="18"/>
                </w:rPr>
                <w:t> </w:t>
              </w:r>
            </w:ins>
          </w:p>
          <w:p w:rsidR="002B6273" w:rsidRPr="001765B5" w:rsidRDefault="002B6273" w:rsidP="0074335E">
            <w:pPr>
              <w:rPr>
                <w:ins w:id="1511" w:author="user" w:date="2012-02-29T14:49:00Z"/>
                <w:rFonts w:ascii="Calibri" w:hAnsi="Calibri" w:cs="Calibri"/>
                <w:b/>
                <w:bCs/>
                <w:sz w:val="18"/>
                <w:szCs w:val="18"/>
              </w:rPr>
            </w:pPr>
            <w:ins w:id="1512" w:author="user" w:date="2012-02-29T14:49:00Z">
              <w:r w:rsidRPr="001765B5">
                <w:rPr>
                  <w:rFonts w:ascii="Calibri" w:hAnsi="Calibri" w:cs="Calibri"/>
                  <w:b/>
                  <w:bCs/>
                  <w:sz w:val="18"/>
                  <w:szCs w:val="18"/>
                </w:rPr>
                <w:t> </w:t>
              </w:r>
            </w:ins>
          </w:p>
        </w:tc>
        <w:tc>
          <w:tcPr>
            <w:tcW w:w="1373" w:type="dxa"/>
            <w:vMerge w:val="restart"/>
            <w:tcBorders>
              <w:top w:val="single" w:sz="4" w:space="0" w:color="auto"/>
              <w:left w:val="nil"/>
              <w:right w:val="single" w:sz="4" w:space="0" w:color="auto"/>
            </w:tcBorders>
            <w:shd w:val="clear" w:color="auto" w:fill="auto"/>
            <w:noWrap/>
          </w:tcPr>
          <w:p w:rsidR="002B6273" w:rsidRPr="001765B5" w:rsidRDefault="002B6273" w:rsidP="0074335E">
            <w:pPr>
              <w:rPr>
                <w:ins w:id="1513" w:author="user" w:date="2012-02-29T14:49:00Z"/>
                <w:rFonts w:ascii="Calibri" w:hAnsi="Calibri" w:cs="Calibri"/>
                <w:b/>
                <w:bCs/>
                <w:sz w:val="18"/>
                <w:szCs w:val="18"/>
              </w:rPr>
            </w:pPr>
            <w:ins w:id="1514" w:author="user" w:date="2012-02-29T14:49:00Z">
              <w:r w:rsidRPr="001765B5">
                <w:rPr>
                  <w:rFonts w:ascii="Calibri" w:hAnsi="Calibri" w:cs="Calibri"/>
                  <w:b/>
                  <w:bCs/>
                  <w:sz w:val="18"/>
                  <w:szCs w:val="18"/>
                </w:rPr>
                <w:t>Area (Sq. km)</w:t>
              </w:r>
            </w:ins>
          </w:p>
          <w:p w:rsidR="002B6273" w:rsidRPr="001765B5" w:rsidRDefault="002B6273" w:rsidP="0074335E">
            <w:pPr>
              <w:rPr>
                <w:ins w:id="1515" w:author="user" w:date="2012-02-29T14:49:00Z"/>
                <w:rFonts w:ascii="Calibri" w:hAnsi="Calibri" w:cs="Calibri"/>
                <w:b/>
                <w:bCs/>
                <w:sz w:val="18"/>
                <w:szCs w:val="18"/>
              </w:rPr>
            </w:pPr>
            <w:ins w:id="1516" w:author="user" w:date="2012-02-29T14:49:00Z">
              <w:r w:rsidRPr="001765B5">
                <w:rPr>
                  <w:rFonts w:ascii="Calibri" w:hAnsi="Calibri" w:cs="Calibri"/>
                  <w:sz w:val="18"/>
                  <w:szCs w:val="18"/>
                </w:rPr>
                <w:t> </w:t>
              </w:r>
            </w:ins>
          </w:p>
        </w:tc>
        <w:tc>
          <w:tcPr>
            <w:tcW w:w="1080" w:type="dxa"/>
            <w:vMerge w:val="restart"/>
            <w:tcBorders>
              <w:top w:val="single" w:sz="4" w:space="0" w:color="auto"/>
              <w:left w:val="nil"/>
              <w:right w:val="single" w:sz="4" w:space="0" w:color="auto"/>
            </w:tcBorders>
            <w:shd w:val="clear" w:color="auto" w:fill="auto"/>
            <w:noWrap/>
          </w:tcPr>
          <w:p w:rsidR="002B6273" w:rsidRPr="001765B5" w:rsidRDefault="002B6273" w:rsidP="0074335E">
            <w:pPr>
              <w:rPr>
                <w:ins w:id="1517" w:author="user" w:date="2012-02-29T14:49:00Z"/>
                <w:rFonts w:ascii="Calibri" w:hAnsi="Calibri" w:cs="Calibri"/>
                <w:b/>
                <w:bCs/>
                <w:sz w:val="18"/>
                <w:szCs w:val="18"/>
              </w:rPr>
            </w:pPr>
            <w:ins w:id="1518" w:author="user" w:date="2012-02-29T14:49:00Z">
              <w:r w:rsidRPr="001765B5">
                <w:rPr>
                  <w:rFonts w:ascii="Calibri" w:hAnsi="Calibri" w:cs="Calibri"/>
                  <w:b/>
                  <w:bCs/>
                  <w:sz w:val="18"/>
                  <w:szCs w:val="18"/>
                </w:rPr>
                <w:t>Households</w:t>
              </w:r>
            </w:ins>
          </w:p>
          <w:p w:rsidR="002B6273" w:rsidRPr="001765B5" w:rsidRDefault="002B6273" w:rsidP="0074335E">
            <w:pPr>
              <w:rPr>
                <w:ins w:id="1519" w:author="user" w:date="2012-02-29T14:49:00Z"/>
                <w:rFonts w:ascii="Calibri" w:hAnsi="Calibri" w:cs="Calibri"/>
                <w:b/>
                <w:bCs/>
                <w:sz w:val="18"/>
                <w:szCs w:val="18"/>
              </w:rPr>
            </w:pPr>
            <w:ins w:id="1520" w:author="user" w:date="2012-02-29T14:49:00Z">
              <w:r w:rsidRPr="001765B5">
                <w:rPr>
                  <w:rFonts w:ascii="Calibri" w:hAnsi="Calibri" w:cs="Calibri"/>
                  <w:sz w:val="18"/>
                  <w:szCs w:val="18"/>
                </w:rPr>
                <w:t> </w:t>
              </w:r>
            </w:ins>
          </w:p>
        </w:tc>
        <w:tc>
          <w:tcPr>
            <w:tcW w:w="1512" w:type="dxa"/>
            <w:vMerge w:val="restart"/>
            <w:tcBorders>
              <w:top w:val="single" w:sz="4" w:space="0" w:color="auto"/>
              <w:left w:val="nil"/>
              <w:right w:val="single" w:sz="4" w:space="0" w:color="auto"/>
            </w:tcBorders>
            <w:shd w:val="clear" w:color="auto" w:fill="auto"/>
            <w:noWrap/>
          </w:tcPr>
          <w:p w:rsidR="002B6273" w:rsidRPr="001765B5" w:rsidRDefault="002B6273" w:rsidP="0074335E">
            <w:pPr>
              <w:rPr>
                <w:ins w:id="1521" w:author="user" w:date="2012-02-29T14:49:00Z"/>
                <w:rFonts w:ascii="Calibri" w:hAnsi="Calibri" w:cs="Calibri"/>
                <w:b/>
                <w:bCs/>
                <w:sz w:val="18"/>
                <w:szCs w:val="18"/>
              </w:rPr>
            </w:pPr>
            <w:ins w:id="1522" w:author="user" w:date="2012-02-29T14:49:00Z">
              <w:r w:rsidRPr="001765B5">
                <w:rPr>
                  <w:rFonts w:ascii="Calibri" w:hAnsi="Calibri" w:cs="Calibri"/>
                  <w:b/>
                  <w:bCs/>
                  <w:sz w:val="18"/>
                  <w:szCs w:val="18"/>
                </w:rPr>
                <w:t>Population Density</w:t>
              </w:r>
            </w:ins>
          </w:p>
          <w:p w:rsidR="002B6273" w:rsidRPr="001765B5" w:rsidRDefault="002B6273" w:rsidP="0074335E">
            <w:pPr>
              <w:rPr>
                <w:ins w:id="1523" w:author="user" w:date="2012-02-29T14:49:00Z"/>
                <w:rFonts w:ascii="Calibri" w:hAnsi="Calibri" w:cs="Calibri"/>
                <w:b/>
                <w:bCs/>
                <w:sz w:val="18"/>
                <w:szCs w:val="18"/>
              </w:rPr>
            </w:pPr>
            <w:ins w:id="1524" w:author="user" w:date="2012-02-29T14:49:00Z">
              <w:r w:rsidRPr="001765B5">
                <w:rPr>
                  <w:rFonts w:ascii="Calibri" w:hAnsi="Calibri" w:cs="Calibri"/>
                  <w:sz w:val="18"/>
                  <w:szCs w:val="18"/>
                </w:rPr>
                <w:t>(</w:t>
              </w:r>
              <w:r w:rsidRPr="001765B5">
                <w:rPr>
                  <w:rFonts w:ascii="Calibri" w:hAnsi="Calibri" w:cs="Calibri"/>
                  <w:b/>
                  <w:sz w:val="18"/>
                  <w:szCs w:val="18"/>
                </w:rPr>
                <w:t>Persons/ Sq .km)</w:t>
              </w:r>
              <w:r w:rsidRPr="001765B5">
                <w:rPr>
                  <w:rFonts w:ascii="Calibri" w:hAnsi="Calibri" w:cs="Calibri"/>
                  <w:sz w:val="18"/>
                  <w:szCs w:val="18"/>
                </w:rPr>
                <w:t> </w:t>
              </w:r>
            </w:ins>
          </w:p>
        </w:tc>
        <w:tc>
          <w:tcPr>
            <w:tcW w:w="1146" w:type="dxa"/>
            <w:vMerge w:val="restart"/>
            <w:tcBorders>
              <w:top w:val="single" w:sz="4" w:space="0" w:color="auto"/>
              <w:left w:val="nil"/>
              <w:right w:val="single" w:sz="4" w:space="0" w:color="auto"/>
            </w:tcBorders>
            <w:shd w:val="clear" w:color="auto" w:fill="auto"/>
            <w:noWrap/>
          </w:tcPr>
          <w:p w:rsidR="002B6273" w:rsidRPr="001765B5" w:rsidRDefault="002B6273" w:rsidP="0074335E">
            <w:pPr>
              <w:rPr>
                <w:ins w:id="1525" w:author="user" w:date="2012-02-29T14:49:00Z"/>
                <w:rFonts w:ascii="Calibri" w:hAnsi="Calibri" w:cs="Calibri"/>
                <w:b/>
                <w:bCs/>
                <w:sz w:val="18"/>
                <w:szCs w:val="18"/>
              </w:rPr>
            </w:pPr>
            <w:ins w:id="1526" w:author="user" w:date="2012-02-29T14:49:00Z">
              <w:r w:rsidRPr="001765B5">
                <w:rPr>
                  <w:rFonts w:ascii="Calibri" w:hAnsi="Calibri" w:cs="Calibri"/>
                  <w:b/>
                  <w:bCs/>
                  <w:sz w:val="18"/>
                  <w:szCs w:val="18"/>
                </w:rPr>
                <w:t>Household Size</w:t>
              </w:r>
            </w:ins>
          </w:p>
          <w:p w:rsidR="002B6273" w:rsidRPr="001765B5" w:rsidRDefault="002B6273" w:rsidP="0074335E">
            <w:pPr>
              <w:rPr>
                <w:ins w:id="1527" w:author="user" w:date="2012-02-29T14:49:00Z"/>
                <w:rFonts w:ascii="Calibri" w:hAnsi="Calibri" w:cs="Calibri"/>
                <w:b/>
                <w:bCs/>
                <w:sz w:val="18"/>
                <w:szCs w:val="18"/>
              </w:rPr>
            </w:pPr>
            <w:ins w:id="1528" w:author="user" w:date="2012-02-29T14:49:00Z">
              <w:r w:rsidRPr="001765B5">
                <w:rPr>
                  <w:rFonts w:ascii="Calibri" w:hAnsi="Calibri" w:cs="Calibri"/>
                  <w:sz w:val="18"/>
                  <w:szCs w:val="18"/>
                </w:rPr>
                <w:t> </w:t>
              </w:r>
            </w:ins>
          </w:p>
        </w:tc>
      </w:tr>
      <w:tr w:rsidR="002B6273" w:rsidRPr="001765B5" w:rsidTr="0074335E">
        <w:trPr>
          <w:trHeight w:val="255"/>
          <w:ins w:id="1529" w:author="user" w:date="2012-02-29T14:49:00Z"/>
        </w:trPr>
        <w:tc>
          <w:tcPr>
            <w:tcW w:w="1997" w:type="dxa"/>
            <w:vMerge/>
            <w:tcBorders>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1530" w:author="user" w:date="2012-02-29T14:49:00Z"/>
                <w:rFonts w:ascii="Calibri" w:hAnsi="Calibri" w:cs="Calibri"/>
                <w:sz w:val="18"/>
                <w:szCs w:val="18"/>
              </w:rPr>
            </w:pPr>
          </w:p>
        </w:tc>
        <w:tc>
          <w:tcPr>
            <w:tcW w:w="90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531" w:author="user" w:date="2012-02-29T14:49:00Z"/>
                <w:rFonts w:ascii="Calibri" w:hAnsi="Calibri" w:cs="Calibri"/>
                <w:b/>
                <w:sz w:val="18"/>
                <w:szCs w:val="18"/>
              </w:rPr>
            </w:pPr>
            <w:ins w:id="1532" w:author="user" w:date="2012-02-29T14:49:00Z">
              <w:r w:rsidRPr="001765B5">
                <w:rPr>
                  <w:rFonts w:ascii="Calibri" w:hAnsi="Calibri" w:cs="Calibri"/>
                  <w:b/>
                  <w:sz w:val="18"/>
                  <w:szCs w:val="18"/>
                </w:rPr>
                <w:t>Total</w:t>
              </w:r>
            </w:ins>
          </w:p>
        </w:tc>
        <w:tc>
          <w:tcPr>
            <w:tcW w:w="90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533" w:author="user" w:date="2012-02-29T14:49:00Z"/>
                <w:rFonts w:ascii="Calibri" w:hAnsi="Calibri" w:cs="Calibri"/>
                <w:b/>
                <w:sz w:val="18"/>
                <w:szCs w:val="18"/>
              </w:rPr>
            </w:pPr>
            <w:ins w:id="1534" w:author="user" w:date="2012-02-29T14:49:00Z">
              <w:r w:rsidRPr="001765B5">
                <w:rPr>
                  <w:rFonts w:ascii="Calibri" w:hAnsi="Calibri" w:cs="Calibri"/>
                  <w:b/>
                  <w:sz w:val="18"/>
                  <w:szCs w:val="18"/>
                </w:rPr>
                <w:t>Male</w:t>
              </w:r>
            </w:ins>
          </w:p>
        </w:tc>
        <w:tc>
          <w:tcPr>
            <w:tcW w:w="96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535" w:author="user" w:date="2012-02-29T14:49:00Z"/>
                <w:rFonts w:ascii="Calibri" w:hAnsi="Calibri" w:cs="Calibri"/>
                <w:b/>
                <w:sz w:val="18"/>
                <w:szCs w:val="18"/>
              </w:rPr>
            </w:pPr>
            <w:ins w:id="1536" w:author="user" w:date="2012-02-29T14:49:00Z">
              <w:r w:rsidRPr="001765B5">
                <w:rPr>
                  <w:rFonts w:ascii="Calibri" w:hAnsi="Calibri" w:cs="Calibri"/>
                  <w:b/>
                  <w:sz w:val="18"/>
                  <w:szCs w:val="18"/>
                </w:rPr>
                <w:t>Female</w:t>
              </w:r>
            </w:ins>
          </w:p>
        </w:tc>
        <w:tc>
          <w:tcPr>
            <w:tcW w:w="1373" w:type="dxa"/>
            <w:vMerge/>
            <w:tcBorders>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537" w:author="user" w:date="2012-02-29T14:49:00Z"/>
                <w:rFonts w:ascii="Calibri" w:hAnsi="Calibri" w:cs="Calibri"/>
                <w:sz w:val="18"/>
                <w:szCs w:val="18"/>
              </w:rPr>
            </w:pPr>
          </w:p>
        </w:tc>
        <w:tc>
          <w:tcPr>
            <w:tcW w:w="1080" w:type="dxa"/>
            <w:vMerge/>
            <w:tcBorders>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538" w:author="user" w:date="2012-02-29T14:49:00Z"/>
                <w:rFonts w:ascii="Calibri" w:hAnsi="Calibri" w:cs="Calibri"/>
                <w:sz w:val="18"/>
                <w:szCs w:val="18"/>
              </w:rPr>
            </w:pPr>
          </w:p>
        </w:tc>
        <w:tc>
          <w:tcPr>
            <w:tcW w:w="1512" w:type="dxa"/>
            <w:vMerge/>
            <w:tcBorders>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539" w:author="user" w:date="2012-02-29T14:49:00Z"/>
                <w:rFonts w:ascii="Calibri" w:hAnsi="Calibri" w:cs="Calibri"/>
                <w:sz w:val="18"/>
                <w:szCs w:val="18"/>
              </w:rPr>
            </w:pPr>
          </w:p>
        </w:tc>
        <w:tc>
          <w:tcPr>
            <w:tcW w:w="1146" w:type="dxa"/>
            <w:vMerge/>
            <w:tcBorders>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540" w:author="user" w:date="2012-02-29T14:49:00Z"/>
                <w:rFonts w:ascii="Calibri" w:hAnsi="Calibri" w:cs="Calibri"/>
                <w:sz w:val="18"/>
                <w:szCs w:val="18"/>
              </w:rPr>
            </w:pPr>
          </w:p>
        </w:tc>
      </w:tr>
      <w:tr w:rsidR="002B6273" w:rsidRPr="001765B5" w:rsidTr="0074335E">
        <w:trPr>
          <w:trHeight w:val="255"/>
          <w:ins w:id="1541" w:author="user" w:date="2012-02-29T14:49:00Z"/>
        </w:trPr>
        <w:tc>
          <w:tcPr>
            <w:tcW w:w="1997"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1542" w:author="user" w:date="2012-02-29T14:49:00Z"/>
                <w:rFonts w:ascii="Calibri" w:hAnsi="Calibri" w:cs="Calibri"/>
                <w:sz w:val="18"/>
                <w:szCs w:val="18"/>
              </w:rPr>
            </w:pPr>
            <w:smartTag w:uri="urn:schemas-microsoft-com:office:smarttags" w:element="place">
              <w:smartTag w:uri="urn:schemas-microsoft-com:office:smarttags" w:element="PlaceName">
                <w:ins w:id="1543" w:author="user" w:date="2012-02-29T14:49:00Z">
                  <w:r w:rsidRPr="001765B5">
                    <w:rPr>
                      <w:rFonts w:ascii="Calibri" w:hAnsi="Calibri" w:cs="Calibri"/>
                      <w:sz w:val="18"/>
                      <w:szCs w:val="18"/>
                    </w:rPr>
                    <w:t>Hetauda</w:t>
                  </w:r>
                </w:ins>
              </w:smartTag>
              <w:ins w:id="1544" w:author="user" w:date="2012-02-29T14:49:00Z">
                <w:r w:rsidRPr="001765B5">
                  <w:rPr>
                    <w:rFonts w:ascii="Calibri" w:hAnsi="Calibri" w:cs="Calibri"/>
                    <w:sz w:val="18"/>
                    <w:szCs w:val="18"/>
                  </w:rPr>
                  <w:t xml:space="preserve"> </w:t>
                </w:r>
                <w:smartTag w:uri="urn:schemas-microsoft-com:office:smarttags" w:element="PlaceType">
                  <w:r w:rsidRPr="001765B5">
                    <w:rPr>
                      <w:rFonts w:ascii="Calibri" w:hAnsi="Calibri" w:cs="Calibri"/>
                      <w:sz w:val="18"/>
                      <w:szCs w:val="18"/>
                    </w:rPr>
                    <w:t>Municipality</w:t>
                  </w:r>
                </w:smartTag>
              </w:ins>
            </w:smartTag>
          </w:p>
        </w:tc>
        <w:tc>
          <w:tcPr>
            <w:tcW w:w="90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545" w:author="user" w:date="2012-02-29T14:49:00Z"/>
                <w:rFonts w:ascii="Calibri" w:hAnsi="Calibri" w:cs="Calibri"/>
                <w:sz w:val="18"/>
                <w:szCs w:val="18"/>
              </w:rPr>
            </w:pPr>
            <w:ins w:id="1546" w:author="user" w:date="2012-02-29T14:49:00Z">
              <w:r w:rsidRPr="001765B5">
                <w:rPr>
                  <w:rFonts w:ascii="Calibri" w:hAnsi="Calibri" w:cs="Calibri"/>
                  <w:sz w:val="18"/>
                  <w:szCs w:val="18"/>
                </w:rPr>
                <w:t>68482</w:t>
              </w:r>
            </w:ins>
          </w:p>
        </w:tc>
        <w:tc>
          <w:tcPr>
            <w:tcW w:w="90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547" w:author="user" w:date="2012-02-29T14:49:00Z"/>
                <w:rFonts w:ascii="Calibri" w:hAnsi="Calibri" w:cs="Calibri"/>
                <w:sz w:val="18"/>
                <w:szCs w:val="18"/>
              </w:rPr>
            </w:pPr>
            <w:ins w:id="1548" w:author="user" w:date="2012-02-29T14:49:00Z">
              <w:r w:rsidRPr="001765B5">
                <w:rPr>
                  <w:rFonts w:ascii="Calibri" w:hAnsi="Calibri" w:cs="Calibri"/>
                  <w:sz w:val="18"/>
                  <w:szCs w:val="18"/>
                </w:rPr>
                <w:t>35320</w:t>
              </w:r>
            </w:ins>
          </w:p>
        </w:tc>
        <w:tc>
          <w:tcPr>
            <w:tcW w:w="96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549" w:author="user" w:date="2012-02-29T14:49:00Z"/>
                <w:rFonts w:ascii="Calibri" w:hAnsi="Calibri" w:cs="Calibri"/>
                <w:sz w:val="18"/>
                <w:szCs w:val="18"/>
              </w:rPr>
            </w:pPr>
            <w:ins w:id="1550" w:author="user" w:date="2012-02-29T14:49:00Z">
              <w:r w:rsidRPr="001765B5">
                <w:rPr>
                  <w:rFonts w:ascii="Calibri" w:hAnsi="Calibri" w:cs="Calibri"/>
                  <w:sz w:val="18"/>
                  <w:szCs w:val="18"/>
                </w:rPr>
                <w:t>33162</w:t>
              </w:r>
            </w:ins>
          </w:p>
        </w:tc>
        <w:tc>
          <w:tcPr>
            <w:tcW w:w="1373"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551" w:author="user" w:date="2012-02-29T14:49:00Z"/>
                <w:rFonts w:ascii="Calibri" w:hAnsi="Calibri" w:cs="Calibri"/>
                <w:sz w:val="18"/>
                <w:szCs w:val="18"/>
              </w:rPr>
            </w:pPr>
            <w:ins w:id="1552" w:author="user" w:date="2012-02-29T14:49:00Z">
              <w:r w:rsidRPr="001765B5">
                <w:rPr>
                  <w:rFonts w:ascii="Calibri" w:hAnsi="Calibri" w:cs="Calibri"/>
                  <w:sz w:val="18"/>
                  <w:szCs w:val="18"/>
                </w:rPr>
                <w:t>47.74</w:t>
              </w:r>
            </w:ins>
          </w:p>
        </w:tc>
        <w:tc>
          <w:tcPr>
            <w:tcW w:w="108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553" w:author="user" w:date="2012-02-29T14:49:00Z"/>
                <w:rFonts w:ascii="Calibri" w:hAnsi="Calibri" w:cs="Calibri"/>
                <w:sz w:val="18"/>
                <w:szCs w:val="18"/>
              </w:rPr>
            </w:pPr>
            <w:ins w:id="1554" w:author="user" w:date="2012-02-29T14:49:00Z">
              <w:r w:rsidRPr="001765B5">
                <w:rPr>
                  <w:rFonts w:ascii="Calibri" w:hAnsi="Calibri" w:cs="Calibri"/>
                  <w:sz w:val="18"/>
                  <w:szCs w:val="18"/>
                </w:rPr>
                <w:t>14271</w:t>
              </w:r>
            </w:ins>
          </w:p>
        </w:tc>
        <w:tc>
          <w:tcPr>
            <w:tcW w:w="1512"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555" w:author="user" w:date="2012-02-29T14:49:00Z"/>
                <w:rFonts w:ascii="Calibri" w:hAnsi="Calibri" w:cs="Calibri"/>
                <w:sz w:val="18"/>
                <w:szCs w:val="18"/>
              </w:rPr>
            </w:pPr>
            <w:ins w:id="1556" w:author="user" w:date="2012-02-29T14:49:00Z">
              <w:r w:rsidRPr="001765B5">
                <w:rPr>
                  <w:rFonts w:ascii="Calibri" w:hAnsi="Calibri" w:cs="Calibri"/>
                  <w:sz w:val="18"/>
                  <w:szCs w:val="18"/>
                </w:rPr>
                <w:t>1434.48</w:t>
              </w:r>
            </w:ins>
          </w:p>
        </w:tc>
        <w:tc>
          <w:tcPr>
            <w:tcW w:w="1146"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557" w:author="user" w:date="2012-02-29T14:49:00Z"/>
                <w:rFonts w:ascii="Calibri" w:hAnsi="Calibri" w:cs="Calibri"/>
                <w:sz w:val="18"/>
                <w:szCs w:val="18"/>
              </w:rPr>
            </w:pPr>
            <w:ins w:id="1558" w:author="user" w:date="2012-02-29T14:49:00Z">
              <w:r w:rsidRPr="001765B5">
                <w:rPr>
                  <w:rFonts w:ascii="Calibri" w:hAnsi="Calibri" w:cs="Calibri"/>
                  <w:sz w:val="18"/>
                  <w:szCs w:val="18"/>
                </w:rPr>
                <w:t>4.80</w:t>
              </w:r>
            </w:ins>
          </w:p>
        </w:tc>
      </w:tr>
      <w:tr w:rsidR="002B6273" w:rsidRPr="001765B5" w:rsidTr="0074335E">
        <w:trPr>
          <w:trHeight w:val="255"/>
          <w:ins w:id="1559" w:author="user" w:date="2012-02-29T14:49:00Z"/>
        </w:trPr>
        <w:tc>
          <w:tcPr>
            <w:tcW w:w="1997"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1560" w:author="user" w:date="2012-02-29T14:49:00Z"/>
                <w:rFonts w:ascii="Calibri" w:hAnsi="Calibri" w:cs="Calibri"/>
                <w:sz w:val="18"/>
                <w:szCs w:val="18"/>
              </w:rPr>
            </w:pPr>
            <w:ins w:id="1561" w:author="user" w:date="2012-02-29T14:49:00Z">
              <w:r w:rsidRPr="001765B5">
                <w:rPr>
                  <w:rFonts w:ascii="Calibri" w:hAnsi="Calibri" w:cs="Calibri"/>
                  <w:sz w:val="18"/>
                  <w:szCs w:val="18"/>
                </w:rPr>
                <w:t>Basamadi</w:t>
              </w:r>
            </w:ins>
          </w:p>
        </w:tc>
        <w:tc>
          <w:tcPr>
            <w:tcW w:w="90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562" w:author="user" w:date="2012-02-29T14:49:00Z"/>
                <w:rFonts w:ascii="Calibri" w:hAnsi="Calibri" w:cs="Calibri"/>
                <w:sz w:val="18"/>
                <w:szCs w:val="18"/>
              </w:rPr>
            </w:pPr>
            <w:ins w:id="1563" w:author="user" w:date="2012-02-29T14:49:00Z">
              <w:r w:rsidRPr="001765B5">
                <w:rPr>
                  <w:rFonts w:ascii="Calibri" w:hAnsi="Calibri" w:cs="Calibri"/>
                  <w:sz w:val="18"/>
                  <w:szCs w:val="18"/>
                </w:rPr>
                <w:t>14170</w:t>
              </w:r>
            </w:ins>
          </w:p>
        </w:tc>
        <w:tc>
          <w:tcPr>
            <w:tcW w:w="90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564" w:author="user" w:date="2012-02-29T14:49:00Z"/>
                <w:rFonts w:ascii="Calibri" w:hAnsi="Calibri" w:cs="Calibri"/>
                <w:sz w:val="18"/>
                <w:szCs w:val="18"/>
              </w:rPr>
            </w:pPr>
            <w:ins w:id="1565" w:author="user" w:date="2012-02-29T14:49:00Z">
              <w:r w:rsidRPr="001765B5">
                <w:rPr>
                  <w:rFonts w:ascii="Calibri" w:hAnsi="Calibri" w:cs="Calibri"/>
                  <w:sz w:val="18"/>
                  <w:szCs w:val="18"/>
                </w:rPr>
                <w:t>7213</w:t>
              </w:r>
            </w:ins>
          </w:p>
        </w:tc>
        <w:tc>
          <w:tcPr>
            <w:tcW w:w="96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566" w:author="user" w:date="2012-02-29T14:49:00Z"/>
                <w:rFonts w:ascii="Calibri" w:hAnsi="Calibri" w:cs="Calibri"/>
                <w:sz w:val="18"/>
                <w:szCs w:val="18"/>
              </w:rPr>
            </w:pPr>
            <w:ins w:id="1567" w:author="user" w:date="2012-02-29T14:49:00Z">
              <w:r w:rsidRPr="001765B5">
                <w:rPr>
                  <w:rFonts w:ascii="Calibri" w:hAnsi="Calibri" w:cs="Calibri"/>
                  <w:sz w:val="18"/>
                  <w:szCs w:val="18"/>
                </w:rPr>
                <w:t>6957</w:t>
              </w:r>
            </w:ins>
          </w:p>
        </w:tc>
        <w:tc>
          <w:tcPr>
            <w:tcW w:w="1373"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568" w:author="user" w:date="2012-02-29T14:49:00Z"/>
                <w:rFonts w:ascii="Calibri" w:hAnsi="Calibri" w:cs="Calibri"/>
                <w:sz w:val="18"/>
                <w:szCs w:val="18"/>
              </w:rPr>
            </w:pPr>
            <w:ins w:id="1569" w:author="user" w:date="2012-02-29T14:49:00Z">
              <w:r w:rsidRPr="001765B5">
                <w:rPr>
                  <w:rFonts w:ascii="Calibri" w:hAnsi="Calibri" w:cs="Calibri"/>
                  <w:sz w:val="18"/>
                  <w:szCs w:val="18"/>
                </w:rPr>
                <w:t>74.11</w:t>
              </w:r>
            </w:ins>
          </w:p>
        </w:tc>
        <w:tc>
          <w:tcPr>
            <w:tcW w:w="108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570" w:author="user" w:date="2012-02-29T14:49:00Z"/>
                <w:rFonts w:ascii="Calibri" w:hAnsi="Calibri" w:cs="Calibri"/>
                <w:sz w:val="18"/>
                <w:szCs w:val="18"/>
              </w:rPr>
            </w:pPr>
            <w:ins w:id="1571" w:author="user" w:date="2012-02-29T14:49:00Z">
              <w:r w:rsidRPr="001765B5">
                <w:rPr>
                  <w:rFonts w:ascii="Calibri" w:hAnsi="Calibri" w:cs="Calibri"/>
                  <w:sz w:val="18"/>
                  <w:szCs w:val="18"/>
                </w:rPr>
                <w:t>2545</w:t>
              </w:r>
            </w:ins>
          </w:p>
        </w:tc>
        <w:tc>
          <w:tcPr>
            <w:tcW w:w="1512"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572" w:author="user" w:date="2012-02-29T14:49:00Z"/>
                <w:rFonts w:ascii="Calibri" w:hAnsi="Calibri" w:cs="Calibri"/>
                <w:sz w:val="18"/>
                <w:szCs w:val="18"/>
              </w:rPr>
            </w:pPr>
            <w:ins w:id="1573" w:author="user" w:date="2012-02-29T14:49:00Z">
              <w:r w:rsidRPr="001765B5">
                <w:rPr>
                  <w:rFonts w:ascii="Calibri" w:hAnsi="Calibri" w:cs="Calibri"/>
                  <w:sz w:val="18"/>
                  <w:szCs w:val="18"/>
                </w:rPr>
                <w:t>191.20</w:t>
              </w:r>
            </w:ins>
          </w:p>
        </w:tc>
        <w:tc>
          <w:tcPr>
            <w:tcW w:w="1146"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574" w:author="user" w:date="2012-02-29T14:49:00Z"/>
                <w:rFonts w:ascii="Calibri" w:hAnsi="Calibri" w:cs="Calibri"/>
                <w:sz w:val="18"/>
                <w:szCs w:val="18"/>
              </w:rPr>
            </w:pPr>
            <w:ins w:id="1575" w:author="user" w:date="2012-02-29T14:49:00Z">
              <w:r w:rsidRPr="001765B5">
                <w:rPr>
                  <w:rFonts w:ascii="Calibri" w:hAnsi="Calibri" w:cs="Calibri"/>
                  <w:sz w:val="18"/>
                  <w:szCs w:val="18"/>
                </w:rPr>
                <w:t>5.57</w:t>
              </w:r>
            </w:ins>
          </w:p>
        </w:tc>
      </w:tr>
      <w:tr w:rsidR="002B6273" w:rsidRPr="001765B5" w:rsidTr="0074335E">
        <w:trPr>
          <w:trHeight w:val="255"/>
          <w:ins w:id="1576" w:author="user" w:date="2012-02-29T14:49:00Z"/>
        </w:trPr>
        <w:tc>
          <w:tcPr>
            <w:tcW w:w="1997"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1577" w:author="user" w:date="2012-02-29T14:49:00Z"/>
                <w:rFonts w:ascii="Calibri" w:hAnsi="Calibri" w:cs="Calibri"/>
                <w:sz w:val="18"/>
                <w:szCs w:val="18"/>
              </w:rPr>
            </w:pPr>
            <w:ins w:id="1578" w:author="user" w:date="2012-02-29T14:49:00Z">
              <w:r w:rsidRPr="001765B5">
                <w:rPr>
                  <w:rFonts w:ascii="Calibri" w:hAnsi="Calibri" w:cs="Calibri"/>
                  <w:sz w:val="18"/>
                  <w:szCs w:val="18"/>
                </w:rPr>
                <w:t>Manahari</w:t>
              </w:r>
            </w:ins>
          </w:p>
        </w:tc>
        <w:tc>
          <w:tcPr>
            <w:tcW w:w="90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579" w:author="user" w:date="2012-02-29T14:49:00Z"/>
                <w:rFonts w:ascii="Calibri" w:hAnsi="Calibri" w:cs="Calibri"/>
                <w:sz w:val="18"/>
                <w:szCs w:val="18"/>
              </w:rPr>
            </w:pPr>
            <w:ins w:id="1580" w:author="user" w:date="2012-02-29T14:49:00Z">
              <w:r w:rsidRPr="001765B5">
                <w:rPr>
                  <w:rFonts w:ascii="Calibri" w:hAnsi="Calibri" w:cs="Calibri"/>
                  <w:sz w:val="18"/>
                  <w:szCs w:val="18"/>
                </w:rPr>
                <w:t>13835</w:t>
              </w:r>
            </w:ins>
          </w:p>
        </w:tc>
        <w:tc>
          <w:tcPr>
            <w:tcW w:w="90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581" w:author="user" w:date="2012-02-29T14:49:00Z"/>
                <w:rFonts w:ascii="Calibri" w:hAnsi="Calibri" w:cs="Calibri"/>
                <w:sz w:val="18"/>
                <w:szCs w:val="18"/>
              </w:rPr>
            </w:pPr>
            <w:ins w:id="1582" w:author="user" w:date="2012-02-29T14:49:00Z">
              <w:r w:rsidRPr="001765B5">
                <w:rPr>
                  <w:rFonts w:ascii="Calibri" w:hAnsi="Calibri" w:cs="Calibri"/>
                  <w:sz w:val="18"/>
                  <w:szCs w:val="18"/>
                </w:rPr>
                <w:t>6986</w:t>
              </w:r>
            </w:ins>
          </w:p>
        </w:tc>
        <w:tc>
          <w:tcPr>
            <w:tcW w:w="96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583" w:author="user" w:date="2012-02-29T14:49:00Z"/>
                <w:rFonts w:ascii="Calibri" w:hAnsi="Calibri" w:cs="Calibri"/>
                <w:sz w:val="18"/>
                <w:szCs w:val="18"/>
              </w:rPr>
            </w:pPr>
            <w:ins w:id="1584" w:author="user" w:date="2012-02-29T14:49:00Z">
              <w:r w:rsidRPr="001765B5">
                <w:rPr>
                  <w:rFonts w:ascii="Calibri" w:hAnsi="Calibri" w:cs="Calibri"/>
                  <w:sz w:val="18"/>
                  <w:szCs w:val="18"/>
                </w:rPr>
                <w:t>6849</w:t>
              </w:r>
            </w:ins>
          </w:p>
        </w:tc>
        <w:tc>
          <w:tcPr>
            <w:tcW w:w="1373"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585" w:author="user" w:date="2012-02-29T14:49:00Z"/>
                <w:rFonts w:ascii="Calibri" w:hAnsi="Calibri" w:cs="Calibri"/>
                <w:sz w:val="18"/>
                <w:szCs w:val="18"/>
              </w:rPr>
            </w:pPr>
            <w:ins w:id="1586" w:author="user" w:date="2012-02-29T14:49:00Z">
              <w:r w:rsidRPr="001765B5">
                <w:rPr>
                  <w:rFonts w:ascii="Calibri" w:hAnsi="Calibri" w:cs="Calibri"/>
                  <w:sz w:val="18"/>
                  <w:szCs w:val="18"/>
                </w:rPr>
                <w:t>25.66</w:t>
              </w:r>
            </w:ins>
          </w:p>
        </w:tc>
        <w:tc>
          <w:tcPr>
            <w:tcW w:w="108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587" w:author="user" w:date="2012-02-29T14:49:00Z"/>
                <w:rFonts w:ascii="Calibri" w:hAnsi="Calibri" w:cs="Calibri"/>
                <w:sz w:val="18"/>
                <w:szCs w:val="18"/>
              </w:rPr>
            </w:pPr>
            <w:ins w:id="1588" w:author="user" w:date="2012-02-29T14:49:00Z">
              <w:r w:rsidRPr="001765B5">
                <w:rPr>
                  <w:rFonts w:ascii="Calibri" w:hAnsi="Calibri" w:cs="Calibri"/>
                  <w:sz w:val="18"/>
                  <w:szCs w:val="18"/>
                </w:rPr>
                <w:t>2620</w:t>
              </w:r>
            </w:ins>
          </w:p>
        </w:tc>
        <w:tc>
          <w:tcPr>
            <w:tcW w:w="1512"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589" w:author="user" w:date="2012-02-29T14:49:00Z"/>
                <w:rFonts w:ascii="Calibri" w:hAnsi="Calibri" w:cs="Calibri"/>
                <w:sz w:val="18"/>
                <w:szCs w:val="18"/>
              </w:rPr>
            </w:pPr>
            <w:ins w:id="1590" w:author="user" w:date="2012-02-29T14:49:00Z">
              <w:r w:rsidRPr="001765B5">
                <w:rPr>
                  <w:rFonts w:ascii="Calibri" w:hAnsi="Calibri" w:cs="Calibri"/>
                  <w:sz w:val="18"/>
                  <w:szCs w:val="18"/>
                </w:rPr>
                <w:t>539.17</w:t>
              </w:r>
            </w:ins>
          </w:p>
        </w:tc>
        <w:tc>
          <w:tcPr>
            <w:tcW w:w="1146"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591" w:author="user" w:date="2012-02-29T14:49:00Z"/>
                <w:rFonts w:ascii="Calibri" w:hAnsi="Calibri" w:cs="Calibri"/>
                <w:sz w:val="18"/>
                <w:szCs w:val="18"/>
              </w:rPr>
            </w:pPr>
            <w:ins w:id="1592" w:author="user" w:date="2012-02-29T14:49:00Z">
              <w:r w:rsidRPr="001765B5">
                <w:rPr>
                  <w:rFonts w:ascii="Calibri" w:hAnsi="Calibri" w:cs="Calibri"/>
                  <w:sz w:val="18"/>
                  <w:szCs w:val="18"/>
                </w:rPr>
                <w:t>5.28</w:t>
              </w:r>
            </w:ins>
          </w:p>
        </w:tc>
      </w:tr>
      <w:tr w:rsidR="002B6273" w:rsidRPr="001765B5" w:rsidTr="0074335E">
        <w:trPr>
          <w:trHeight w:val="255"/>
          <w:ins w:id="1593" w:author="user" w:date="2012-02-29T14:49:00Z"/>
        </w:trPr>
        <w:tc>
          <w:tcPr>
            <w:tcW w:w="1997"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1594" w:author="user" w:date="2012-02-29T14:49:00Z"/>
                <w:rFonts w:ascii="Calibri" w:hAnsi="Calibri" w:cs="Calibri"/>
                <w:sz w:val="18"/>
                <w:szCs w:val="18"/>
              </w:rPr>
            </w:pPr>
            <w:ins w:id="1595" w:author="user" w:date="2012-02-29T14:49:00Z">
              <w:r w:rsidRPr="001765B5">
                <w:rPr>
                  <w:rFonts w:ascii="Calibri" w:hAnsi="Calibri" w:cs="Calibri"/>
                  <w:sz w:val="18"/>
                  <w:szCs w:val="18"/>
                </w:rPr>
                <w:t>Piple</w:t>
              </w:r>
            </w:ins>
          </w:p>
        </w:tc>
        <w:tc>
          <w:tcPr>
            <w:tcW w:w="90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596" w:author="user" w:date="2012-02-29T14:49:00Z"/>
                <w:rFonts w:ascii="Calibri" w:hAnsi="Calibri" w:cs="Calibri"/>
                <w:sz w:val="18"/>
                <w:szCs w:val="18"/>
              </w:rPr>
            </w:pPr>
            <w:ins w:id="1597" w:author="user" w:date="2012-02-29T14:49:00Z">
              <w:r w:rsidRPr="001765B5">
                <w:rPr>
                  <w:rFonts w:ascii="Calibri" w:hAnsi="Calibri" w:cs="Calibri"/>
                  <w:sz w:val="18"/>
                  <w:szCs w:val="18"/>
                </w:rPr>
                <w:t>13082</w:t>
              </w:r>
            </w:ins>
          </w:p>
        </w:tc>
        <w:tc>
          <w:tcPr>
            <w:tcW w:w="90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598" w:author="user" w:date="2012-02-29T14:49:00Z"/>
                <w:rFonts w:ascii="Calibri" w:hAnsi="Calibri" w:cs="Calibri"/>
                <w:sz w:val="18"/>
                <w:szCs w:val="18"/>
              </w:rPr>
            </w:pPr>
            <w:ins w:id="1599" w:author="user" w:date="2012-02-29T14:49:00Z">
              <w:r w:rsidRPr="001765B5">
                <w:rPr>
                  <w:rFonts w:ascii="Calibri" w:hAnsi="Calibri" w:cs="Calibri"/>
                  <w:sz w:val="18"/>
                  <w:szCs w:val="18"/>
                </w:rPr>
                <w:t>6597</w:t>
              </w:r>
            </w:ins>
          </w:p>
        </w:tc>
        <w:tc>
          <w:tcPr>
            <w:tcW w:w="96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600" w:author="user" w:date="2012-02-29T14:49:00Z"/>
                <w:rFonts w:ascii="Calibri" w:hAnsi="Calibri" w:cs="Calibri"/>
                <w:sz w:val="18"/>
                <w:szCs w:val="18"/>
              </w:rPr>
            </w:pPr>
            <w:ins w:id="1601" w:author="user" w:date="2012-02-29T14:49:00Z">
              <w:r w:rsidRPr="001765B5">
                <w:rPr>
                  <w:rFonts w:ascii="Calibri" w:hAnsi="Calibri" w:cs="Calibri"/>
                  <w:sz w:val="18"/>
                  <w:szCs w:val="18"/>
                </w:rPr>
                <w:t>6485</w:t>
              </w:r>
            </w:ins>
          </w:p>
        </w:tc>
        <w:tc>
          <w:tcPr>
            <w:tcW w:w="1373"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602" w:author="user" w:date="2012-02-29T14:49:00Z"/>
                <w:rFonts w:ascii="Calibri" w:hAnsi="Calibri" w:cs="Calibri"/>
                <w:sz w:val="18"/>
                <w:szCs w:val="18"/>
              </w:rPr>
            </w:pPr>
            <w:ins w:id="1603" w:author="user" w:date="2012-02-29T14:49:00Z">
              <w:r w:rsidRPr="001765B5">
                <w:rPr>
                  <w:rFonts w:ascii="Calibri" w:hAnsi="Calibri" w:cs="Calibri"/>
                  <w:sz w:val="18"/>
                  <w:szCs w:val="18"/>
                </w:rPr>
                <w:t>44.82</w:t>
              </w:r>
            </w:ins>
          </w:p>
        </w:tc>
        <w:tc>
          <w:tcPr>
            <w:tcW w:w="108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604" w:author="user" w:date="2012-02-29T14:49:00Z"/>
                <w:rFonts w:ascii="Calibri" w:hAnsi="Calibri" w:cs="Calibri"/>
                <w:sz w:val="18"/>
                <w:szCs w:val="18"/>
              </w:rPr>
            </w:pPr>
            <w:ins w:id="1605" w:author="user" w:date="2012-02-29T14:49:00Z">
              <w:r w:rsidRPr="001765B5">
                <w:rPr>
                  <w:rFonts w:ascii="Calibri" w:hAnsi="Calibri" w:cs="Calibri"/>
                  <w:sz w:val="18"/>
                  <w:szCs w:val="18"/>
                </w:rPr>
                <w:t>2454</w:t>
              </w:r>
            </w:ins>
          </w:p>
        </w:tc>
        <w:tc>
          <w:tcPr>
            <w:tcW w:w="1512"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606" w:author="user" w:date="2012-02-29T14:49:00Z"/>
                <w:rFonts w:ascii="Calibri" w:hAnsi="Calibri" w:cs="Calibri"/>
                <w:sz w:val="18"/>
                <w:szCs w:val="18"/>
              </w:rPr>
            </w:pPr>
            <w:ins w:id="1607" w:author="user" w:date="2012-02-29T14:49:00Z">
              <w:r w:rsidRPr="001765B5">
                <w:rPr>
                  <w:rFonts w:ascii="Calibri" w:hAnsi="Calibri" w:cs="Calibri"/>
                  <w:sz w:val="18"/>
                  <w:szCs w:val="18"/>
                </w:rPr>
                <w:t>291.88</w:t>
              </w:r>
            </w:ins>
          </w:p>
        </w:tc>
        <w:tc>
          <w:tcPr>
            <w:tcW w:w="1146"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608" w:author="user" w:date="2012-02-29T14:49:00Z"/>
                <w:rFonts w:ascii="Calibri" w:hAnsi="Calibri" w:cs="Calibri"/>
                <w:sz w:val="18"/>
                <w:szCs w:val="18"/>
              </w:rPr>
            </w:pPr>
            <w:ins w:id="1609" w:author="user" w:date="2012-02-29T14:49:00Z">
              <w:r w:rsidRPr="001765B5">
                <w:rPr>
                  <w:rFonts w:ascii="Calibri" w:hAnsi="Calibri" w:cs="Calibri"/>
                  <w:sz w:val="18"/>
                  <w:szCs w:val="18"/>
                </w:rPr>
                <w:t>5.33</w:t>
              </w:r>
            </w:ins>
          </w:p>
        </w:tc>
      </w:tr>
      <w:tr w:rsidR="002B6273" w:rsidRPr="001765B5" w:rsidTr="0074335E">
        <w:trPr>
          <w:trHeight w:val="255"/>
          <w:ins w:id="1610" w:author="user" w:date="2012-02-29T14:49:00Z"/>
        </w:trPr>
        <w:tc>
          <w:tcPr>
            <w:tcW w:w="1997"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1611" w:author="user" w:date="2012-02-29T14:49:00Z"/>
                <w:rFonts w:ascii="Calibri" w:hAnsi="Calibri" w:cs="Calibri"/>
                <w:sz w:val="18"/>
                <w:szCs w:val="18"/>
              </w:rPr>
            </w:pPr>
            <w:ins w:id="1612" w:author="user" w:date="2012-02-29T14:49:00Z">
              <w:r w:rsidRPr="001765B5">
                <w:rPr>
                  <w:rFonts w:ascii="Calibri" w:hAnsi="Calibri" w:cs="Calibri"/>
                  <w:sz w:val="18"/>
                  <w:szCs w:val="18"/>
                </w:rPr>
                <w:t>Bhandara</w:t>
              </w:r>
            </w:ins>
          </w:p>
        </w:tc>
        <w:tc>
          <w:tcPr>
            <w:tcW w:w="90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613" w:author="user" w:date="2012-02-29T14:49:00Z"/>
                <w:rFonts w:ascii="Calibri" w:hAnsi="Calibri" w:cs="Calibri"/>
                <w:sz w:val="18"/>
                <w:szCs w:val="18"/>
              </w:rPr>
            </w:pPr>
            <w:ins w:id="1614" w:author="user" w:date="2012-02-29T14:49:00Z">
              <w:r w:rsidRPr="001765B5">
                <w:rPr>
                  <w:rFonts w:ascii="Calibri" w:hAnsi="Calibri" w:cs="Calibri"/>
                  <w:sz w:val="18"/>
                  <w:szCs w:val="18"/>
                </w:rPr>
                <w:t>14368</w:t>
              </w:r>
            </w:ins>
          </w:p>
        </w:tc>
        <w:tc>
          <w:tcPr>
            <w:tcW w:w="90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615" w:author="user" w:date="2012-02-29T14:49:00Z"/>
                <w:rFonts w:ascii="Calibri" w:hAnsi="Calibri" w:cs="Calibri"/>
                <w:sz w:val="18"/>
                <w:szCs w:val="18"/>
              </w:rPr>
            </w:pPr>
            <w:ins w:id="1616" w:author="user" w:date="2012-02-29T14:49:00Z">
              <w:r w:rsidRPr="001765B5">
                <w:rPr>
                  <w:rFonts w:ascii="Calibri" w:hAnsi="Calibri" w:cs="Calibri"/>
                  <w:sz w:val="18"/>
                  <w:szCs w:val="18"/>
                </w:rPr>
                <w:t>7136</w:t>
              </w:r>
            </w:ins>
          </w:p>
        </w:tc>
        <w:tc>
          <w:tcPr>
            <w:tcW w:w="96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617" w:author="user" w:date="2012-02-29T14:49:00Z"/>
                <w:rFonts w:ascii="Calibri" w:hAnsi="Calibri" w:cs="Calibri"/>
                <w:sz w:val="18"/>
                <w:szCs w:val="18"/>
              </w:rPr>
            </w:pPr>
            <w:ins w:id="1618" w:author="user" w:date="2012-02-29T14:49:00Z">
              <w:r w:rsidRPr="001765B5">
                <w:rPr>
                  <w:rFonts w:ascii="Calibri" w:hAnsi="Calibri" w:cs="Calibri"/>
                  <w:sz w:val="18"/>
                  <w:szCs w:val="18"/>
                </w:rPr>
                <w:t>7232.00</w:t>
              </w:r>
            </w:ins>
          </w:p>
        </w:tc>
        <w:tc>
          <w:tcPr>
            <w:tcW w:w="1373"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619" w:author="user" w:date="2012-02-29T14:49:00Z"/>
                <w:rFonts w:ascii="Calibri" w:hAnsi="Calibri" w:cs="Calibri"/>
                <w:sz w:val="18"/>
                <w:szCs w:val="18"/>
              </w:rPr>
            </w:pPr>
            <w:ins w:id="1620" w:author="user" w:date="2012-02-29T14:49:00Z">
              <w:r w:rsidRPr="001765B5">
                <w:rPr>
                  <w:rFonts w:ascii="Calibri" w:hAnsi="Calibri" w:cs="Calibri"/>
                  <w:sz w:val="18"/>
                  <w:szCs w:val="18"/>
                </w:rPr>
                <w:t>24.24</w:t>
              </w:r>
            </w:ins>
          </w:p>
        </w:tc>
        <w:tc>
          <w:tcPr>
            <w:tcW w:w="108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621" w:author="user" w:date="2012-02-29T14:49:00Z"/>
                <w:rFonts w:ascii="Calibri" w:hAnsi="Calibri" w:cs="Calibri"/>
                <w:sz w:val="18"/>
                <w:szCs w:val="18"/>
              </w:rPr>
            </w:pPr>
            <w:ins w:id="1622" w:author="user" w:date="2012-02-29T14:49:00Z">
              <w:r w:rsidRPr="001765B5">
                <w:rPr>
                  <w:rFonts w:ascii="Calibri" w:hAnsi="Calibri" w:cs="Calibri"/>
                  <w:sz w:val="18"/>
                  <w:szCs w:val="18"/>
                </w:rPr>
                <w:t>2578</w:t>
              </w:r>
            </w:ins>
          </w:p>
        </w:tc>
        <w:tc>
          <w:tcPr>
            <w:tcW w:w="1512"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623" w:author="user" w:date="2012-02-29T14:49:00Z"/>
                <w:rFonts w:ascii="Calibri" w:hAnsi="Calibri" w:cs="Calibri"/>
                <w:sz w:val="18"/>
                <w:szCs w:val="18"/>
              </w:rPr>
            </w:pPr>
            <w:ins w:id="1624" w:author="user" w:date="2012-02-29T14:49:00Z">
              <w:r w:rsidRPr="001765B5">
                <w:rPr>
                  <w:rFonts w:ascii="Calibri" w:hAnsi="Calibri" w:cs="Calibri"/>
                  <w:sz w:val="18"/>
                  <w:szCs w:val="18"/>
                </w:rPr>
                <w:t>592.74</w:t>
              </w:r>
            </w:ins>
          </w:p>
        </w:tc>
        <w:tc>
          <w:tcPr>
            <w:tcW w:w="1146"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625" w:author="user" w:date="2012-02-29T14:49:00Z"/>
                <w:rFonts w:ascii="Calibri" w:hAnsi="Calibri" w:cs="Calibri"/>
                <w:sz w:val="18"/>
                <w:szCs w:val="18"/>
              </w:rPr>
            </w:pPr>
            <w:ins w:id="1626" w:author="user" w:date="2012-02-29T14:49:00Z">
              <w:r w:rsidRPr="001765B5">
                <w:rPr>
                  <w:rFonts w:ascii="Calibri" w:hAnsi="Calibri" w:cs="Calibri"/>
                  <w:sz w:val="18"/>
                  <w:szCs w:val="18"/>
                </w:rPr>
                <w:t>5.57</w:t>
              </w:r>
            </w:ins>
          </w:p>
        </w:tc>
      </w:tr>
      <w:tr w:rsidR="002B6273" w:rsidRPr="001765B5" w:rsidTr="0074335E">
        <w:trPr>
          <w:trHeight w:val="255"/>
          <w:ins w:id="1627" w:author="user" w:date="2012-02-29T14:49:00Z"/>
        </w:trPr>
        <w:tc>
          <w:tcPr>
            <w:tcW w:w="1997"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1628" w:author="user" w:date="2012-02-29T14:49:00Z"/>
                <w:rFonts w:ascii="Calibri" w:hAnsi="Calibri" w:cs="Calibri"/>
                <w:sz w:val="18"/>
                <w:szCs w:val="18"/>
              </w:rPr>
            </w:pPr>
            <w:ins w:id="1629" w:author="user" w:date="2012-02-29T14:49:00Z">
              <w:r w:rsidRPr="001765B5">
                <w:rPr>
                  <w:rFonts w:ascii="Calibri" w:hAnsi="Calibri" w:cs="Calibri"/>
                  <w:sz w:val="18"/>
                  <w:szCs w:val="18"/>
                </w:rPr>
                <w:t>Birendranagar</w:t>
              </w:r>
            </w:ins>
          </w:p>
        </w:tc>
        <w:tc>
          <w:tcPr>
            <w:tcW w:w="90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630" w:author="user" w:date="2012-02-29T14:49:00Z"/>
                <w:rFonts w:ascii="Calibri" w:hAnsi="Calibri" w:cs="Calibri"/>
                <w:sz w:val="18"/>
                <w:szCs w:val="18"/>
              </w:rPr>
            </w:pPr>
            <w:ins w:id="1631" w:author="user" w:date="2012-02-29T14:49:00Z">
              <w:r w:rsidRPr="001765B5">
                <w:rPr>
                  <w:rFonts w:ascii="Calibri" w:hAnsi="Calibri" w:cs="Calibri"/>
                  <w:sz w:val="18"/>
                  <w:szCs w:val="18"/>
                </w:rPr>
                <w:t>13270</w:t>
              </w:r>
            </w:ins>
          </w:p>
        </w:tc>
        <w:tc>
          <w:tcPr>
            <w:tcW w:w="90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632" w:author="user" w:date="2012-02-29T14:49:00Z"/>
                <w:rFonts w:ascii="Calibri" w:hAnsi="Calibri" w:cs="Calibri"/>
                <w:sz w:val="18"/>
                <w:szCs w:val="18"/>
              </w:rPr>
            </w:pPr>
            <w:ins w:id="1633" w:author="user" w:date="2012-02-29T14:49:00Z">
              <w:r w:rsidRPr="001765B5">
                <w:rPr>
                  <w:rFonts w:ascii="Calibri" w:hAnsi="Calibri" w:cs="Calibri"/>
                  <w:sz w:val="18"/>
                  <w:szCs w:val="18"/>
                </w:rPr>
                <w:t>6376</w:t>
              </w:r>
            </w:ins>
          </w:p>
        </w:tc>
        <w:tc>
          <w:tcPr>
            <w:tcW w:w="96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634" w:author="user" w:date="2012-02-29T14:49:00Z"/>
                <w:rFonts w:ascii="Calibri" w:hAnsi="Calibri" w:cs="Calibri"/>
                <w:sz w:val="18"/>
                <w:szCs w:val="18"/>
              </w:rPr>
            </w:pPr>
            <w:ins w:id="1635" w:author="user" w:date="2012-02-29T14:49:00Z">
              <w:r w:rsidRPr="001765B5">
                <w:rPr>
                  <w:rFonts w:ascii="Calibri" w:hAnsi="Calibri" w:cs="Calibri"/>
                  <w:sz w:val="18"/>
                  <w:szCs w:val="18"/>
                </w:rPr>
                <w:t>6894</w:t>
              </w:r>
            </w:ins>
          </w:p>
        </w:tc>
        <w:tc>
          <w:tcPr>
            <w:tcW w:w="1373"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636" w:author="user" w:date="2012-02-29T14:49:00Z"/>
                <w:rFonts w:ascii="Calibri" w:hAnsi="Calibri" w:cs="Calibri"/>
                <w:sz w:val="18"/>
                <w:szCs w:val="18"/>
              </w:rPr>
            </w:pPr>
            <w:ins w:id="1637" w:author="user" w:date="2012-02-29T14:49:00Z">
              <w:r w:rsidRPr="001765B5">
                <w:rPr>
                  <w:rFonts w:ascii="Calibri" w:hAnsi="Calibri" w:cs="Calibri"/>
                  <w:sz w:val="18"/>
                  <w:szCs w:val="18"/>
                </w:rPr>
                <w:t>17.26</w:t>
              </w:r>
            </w:ins>
          </w:p>
        </w:tc>
        <w:tc>
          <w:tcPr>
            <w:tcW w:w="108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638" w:author="user" w:date="2012-02-29T14:49:00Z"/>
                <w:rFonts w:ascii="Calibri" w:hAnsi="Calibri" w:cs="Calibri"/>
                <w:sz w:val="18"/>
                <w:szCs w:val="18"/>
              </w:rPr>
            </w:pPr>
            <w:ins w:id="1639" w:author="user" w:date="2012-02-29T14:49:00Z">
              <w:r w:rsidRPr="001765B5">
                <w:rPr>
                  <w:rFonts w:ascii="Calibri" w:hAnsi="Calibri" w:cs="Calibri"/>
                  <w:sz w:val="18"/>
                  <w:szCs w:val="18"/>
                </w:rPr>
                <w:t>2541</w:t>
              </w:r>
            </w:ins>
          </w:p>
        </w:tc>
        <w:tc>
          <w:tcPr>
            <w:tcW w:w="1512"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640" w:author="user" w:date="2012-02-29T14:49:00Z"/>
                <w:rFonts w:ascii="Calibri" w:hAnsi="Calibri" w:cs="Calibri"/>
                <w:sz w:val="18"/>
                <w:szCs w:val="18"/>
              </w:rPr>
            </w:pPr>
            <w:ins w:id="1641" w:author="user" w:date="2012-02-29T14:49:00Z">
              <w:r w:rsidRPr="001765B5">
                <w:rPr>
                  <w:rFonts w:ascii="Calibri" w:hAnsi="Calibri" w:cs="Calibri"/>
                  <w:sz w:val="18"/>
                  <w:szCs w:val="18"/>
                </w:rPr>
                <w:t>768.83</w:t>
              </w:r>
            </w:ins>
          </w:p>
        </w:tc>
        <w:tc>
          <w:tcPr>
            <w:tcW w:w="1146"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642" w:author="user" w:date="2012-02-29T14:49:00Z"/>
                <w:rFonts w:ascii="Calibri" w:hAnsi="Calibri" w:cs="Calibri"/>
                <w:sz w:val="18"/>
                <w:szCs w:val="18"/>
              </w:rPr>
            </w:pPr>
            <w:ins w:id="1643" w:author="user" w:date="2012-02-29T14:49:00Z">
              <w:r w:rsidRPr="001765B5">
                <w:rPr>
                  <w:rFonts w:ascii="Calibri" w:hAnsi="Calibri" w:cs="Calibri"/>
                  <w:sz w:val="18"/>
                  <w:szCs w:val="18"/>
                </w:rPr>
                <w:t>5.22</w:t>
              </w:r>
            </w:ins>
          </w:p>
        </w:tc>
      </w:tr>
      <w:tr w:rsidR="002B6273" w:rsidRPr="001765B5" w:rsidTr="0074335E">
        <w:trPr>
          <w:trHeight w:val="255"/>
          <w:ins w:id="1644" w:author="user" w:date="2012-02-29T14:49:00Z"/>
        </w:trPr>
        <w:tc>
          <w:tcPr>
            <w:tcW w:w="1997"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1645" w:author="user" w:date="2012-02-29T14:49:00Z"/>
                <w:rFonts w:ascii="Calibri" w:hAnsi="Calibri" w:cs="Calibri"/>
                <w:sz w:val="18"/>
                <w:szCs w:val="18"/>
              </w:rPr>
            </w:pPr>
            <w:ins w:id="1646" w:author="user" w:date="2012-02-29T14:49:00Z">
              <w:r w:rsidRPr="001765B5">
                <w:rPr>
                  <w:rFonts w:ascii="Calibri" w:hAnsi="Calibri" w:cs="Calibri"/>
                  <w:sz w:val="18"/>
                  <w:szCs w:val="18"/>
                </w:rPr>
                <w:t>Chainpur</w:t>
              </w:r>
            </w:ins>
          </w:p>
        </w:tc>
        <w:tc>
          <w:tcPr>
            <w:tcW w:w="90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647" w:author="user" w:date="2012-02-29T14:49:00Z"/>
                <w:rFonts w:ascii="Calibri" w:hAnsi="Calibri" w:cs="Calibri"/>
                <w:sz w:val="18"/>
                <w:szCs w:val="18"/>
              </w:rPr>
            </w:pPr>
            <w:ins w:id="1648" w:author="user" w:date="2012-02-29T14:49:00Z">
              <w:r w:rsidRPr="001765B5">
                <w:rPr>
                  <w:rFonts w:ascii="Calibri" w:hAnsi="Calibri" w:cs="Calibri"/>
                  <w:sz w:val="18"/>
                  <w:szCs w:val="18"/>
                </w:rPr>
                <w:t>14511</w:t>
              </w:r>
            </w:ins>
          </w:p>
        </w:tc>
        <w:tc>
          <w:tcPr>
            <w:tcW w:w="90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649" w:author="user" w:date="2012-02-29T14:49:00Z"/>
                <w:rFonts w:ascii="Calibri" w:hAnsi="Calibri" w:cs="Calibri"/>
                <w:sz w:val="18"/>
                <w:szCs w:val="18"/>
              </w:rPr>
            </w:pPr>
            <w:ins w:id="1650" w:author="user" w:date="2012-02-29T14:49:00Z">
              <w:r w:rsidRPr="001765B5">
                <w:rPr>
                  <w:rFonts w:ascii="Calibri" w:hAnsi="Calibri" w:cs="Calibri"/>
                  <w:sz w:val="18"/>
                  <w:szCs w:val="18"/>
                </w:rPr>
                <w:t>7007</w:t>
              </w:r>
            </w:ins>
          </w:p>
        </w:tc>
        <w:tc>
          <w:tcPr>
            <w:tcW w:w="96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651" w:author="user" w:date="2012-02-29T14:49:00Z"/>
                <w:rFonts w:ascii="Calibri" w:hAnsi="Calibri" w:cs="Calibri"/>
                <w:sz w:val="18"/>
                <w:szCs w:val="18"/>
              </w:rPr>
            </w:pPr>
            <w:ins w:id="1652" w:author="user" w:date="2012-02-29T14:49:00Z">
              <w:r w:rsidRPr="001765B5">
                <w:rPr>
                  <w:rFonts w:ascii="Calibri" w:hAnsi="Calibri" w:cs="Calibri"/>
                  <w:sz w:val="18"/>
                  <w:szCs w:val="18"/>
                </w:rPr>
                <w:t>7504</w:t>
              </w:r>
            </w:ins>
          </w:p>
        </w:tc>
        <w:tc>
          <w:tcPr>
            <w:tcW w:w="1373"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653" w:author="user" w:date="2012-02-29T14:49:00Z"/>
                <w:rFonts w:ascii="Calibri" w:hAnsi="Calibri" w:cs="Calibri"/>
                <w:sz w:val="18"/>
                <w:szCs w:val="18"/>
              </w:rPr>
            </w:pPr>
            <w:ins w:id="1654" w:author="user" w:date="2012-02-29T14:49:00Z">
              <w:r w:rsidRPr="001765B5">
                <w:rPr>
                  <w:rFonts w:ascii="Calibri" w:hAnsi="Calibri" w:cs="Calibri"/>
                  <w:sz w:val="18"/>
                  <w:szCs w:val="18"/>
                </w:rPr>
                <w:t>15.38</w:t>
              </w:r>
            </w:ins>
          </w:p>
        </w:tc>
        <w:tc>
          <w:tcPr>
            <w:tcW w:w="108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655" w:author="user" w:date="2012-02-29T14:49:00Z"/>
                <w:rFonts w:ascii="Calibri" w:hAnsi="Calibri" w:cs="Calibri"/>
                <w:sz w:val="18"/>
                <w:szCs w:val="18"/>
              </w:rPr>
            </w:pPr>
            <w:ins w:id="1656" w:author="user" w:date="2012-02-29T14:49:00Z">
              <w:r w:rsidRPr="001765B5">
                <w:rPr>
                  <w:rFonts w:ascii="Calibri" w:hAnsi="Calibri" w:cs="Calibri"/>
                  <w:sz w:val="18"/>
                  <w:szCs w:val="18"/>
                </w:rPr>
                <w:t>2789</w:t>
              </w:r>
            </w:ins>
          </w:p>
        </w:tc>
        <w:tc>
          <w:tcPr>
            <w:tcW w:w="1512"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657" w:author="user" w:date="2012-02-29T14:49:00Z"/>
                <w:rFonts w:ascii="Calibri" w:hAnsi="Calibri" w:cs="Calibri"/>
                <w:sz w:val="18"/>
                <w:szCs w:val="18"/>
              </w:rPr>
            </w:pPr>
            <w:ins w:id="1658" w:author="user" w:date="2012-02-29T14:49:00Z">
              <w:r w:rsidRPr="001765B5">
                <w:rPr>
                  <w:rFonts w:ascii="Calibri" w:hAnsi="Calibri" w:cs="Calibri"/>
                  <w:sz w:val="18"/>
                  <w:szCs w:val="18"/>
                </w:rPr>
                <w:t>943.50</w:t>
              </w:r>
            </w:ins>
          </w:p>
        </w:tc>
        <w:tc>
          <w:tcPr>
            <w:tcW w:w="1146"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659" w:author="user" w:date="2012-02-29T14:49:00Z"/>
                <w:rFonts w:ascii="Calibri" w:hAnsi="Calibri" w:cs="Calibri"/>
                <w:sz w:val="18"/>
                <w:szCs w:val="18"/>
              </w:rPr>
            </w:pPr>
            <w:ins w:id="1660" w:author="user" w:date="2012-02-29T14:49:00Z">
              <w:r w:rsidRPr="001765B5">
                <w:rPr>
                  <w:rFonts w:ascii="Calibri" w:hAnsi="Calibri" w:cs="Calibri"/>
                  <w:sz w:val="18"/>
                  <w:szCs w:val="18"/>
                </w:rPr>
                <w:t>5.20</w:t>
              </w:r>
            </w:ins>
          </w:p>
        </w:tc>
      </w:tr>
      <w:tr w:rsidR="002B6273" w:rsidRPr="001765B5" w:rsidTr="0074335E">
        <w:trPr>
          <w:trHeight w:val="255"/>
          <w:ins w:id="1661" w:author="user" w:date="2012-02-29T14:49:00Z"/>
        </w:trPr>
        <w:tc>
          <w:tcPr>
            <w:tcW w:w="1997"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1662" w:author="user" w:date="2012-02-29T14:49:00Z"/>
                <w:rFonts w:ascii="Calibri" w:hAnsi="Calibri" w:cs="Calibri"/>
                <w:sz w:val="18"/>
                <w:szCs w:val="18"/>
              </w:rPr>
            </w:pPr>
            <w:ins w:id="1663" w:author="user" w:date="2012-02-29T14:49:00Z">
              <w:r w:rsidRPr="001765B5">
                <w:rPr>
                  <w:rFonts w:ascii="Calibri" w:hAnsi="Calibri" w:cs="Calibri"/>
                  <w:sz w:val="18"/>
                  <w:szCs w:val="18"/>
                </w:rPr>
                <w:t>Phithuwa</w:t>
              </w:r>
            </w:ins>
          </w:p>
        </w:tc>
        <w:tc>
          <w:tcPr>
            <w:tcW w:w="90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664" w:author="user" w:date="2012-02-29T14:49:00Z"/>
                <w:rFonts w:ascii="Calibri" w:hAnsi="Calibri" w:cs="Calibri"/>
                <w:sz w:val="18"/>
                <w:szCs w:val="18"/>
              </w:rPr>
            </w:pPr>
            <w:ins w:id="1665" w:author="user" w:date="2012-02-29T14:49:00Z">
              <w:r w:rsidRPr="001765B5">
                <w:rPr>
                  <w:rFonts w:ascii="Calibri" w:hAnsi="Calibri" w:cs="Calibri"/>
                  <w:sz w:val="18"/>
                  <w:szCs w:val="18"/>
                </w:rPr>
                <w:t>10590</w:t>
              </w:r>
            </w:ins>
          </w:p>
        </w:tc>
        <w:tc>
          <w:tcPr>
            <w:tcW w:w="90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666" w:author="user" w:date="2012-02-29T14:49:00Z"/>
                <w:rFonts w:ascii="Calibri" w:hAnsi="Calibri" w:cs="Calibri"/>
                <w:sz w:val="18"/>
                <w:szCs w:val="18"/>
              </w:rPr>
            </w:pPr>
            <w:ins w:id="1667" w:author="user" w:date="2012-02-29T14:49:00Z">
              <w:r w:rsidRPr="001765B5">
                <w:rPr>
                  <w:rFonts w:ascii="Calibri" w:hAnsi="Calibri" w:cs="Calibri"/>
                  <w:sz w:val="18"/>
                  <w:szCs w:val="18"/>
                </w:rPr>
                <w:t>5003</w:t>
              </w:r>
            </w:ins>
          </w:p>
        </w:tc>
        <w:tc>
          <w:tcPr>
            <w:tcW w:w="96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668" w:author="user" w:date="2012-02-29T14:49:00Z"/>
                <w:rFonts w:ascii="Calibri" w:hAnsi="Calibri" w:cs="Calibri"/>
                <w:sz w:val="18"/>
                <w:szCs w:val="18"/>
              </w:rPr>
            </w:pPr>
            <w:ins w:id="1669" w:author="user" w:date="2012-02-29T14:49:00Z">
              <w:r w:rsidRPr="001765B5">
                <w:rPr>
                  <w:rFonts w:ascii="Calibri" w:hAnsi="Calibri" w:cs="Calibri"/>
                  <w:sz w:val="18"/>
                  <w:szCs w:val="18"/>
                </w:rPr>
                <w:t>5587</w:t>
              </w:r>
            </w:ins>
          </w:p>
        </w:tc>
        <w:tc>
          <w:tcPr>
            <w:tcW w:w="1373"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670" w:author="user" w:date="2012-02-29T14:49:00Z"/>
                <w:rFonts w:ascii="Calibri" w:hAnsi="Calibri" w:cs="Calibri"/>
                <w:sz w:val="18"/>
                <w:szCs w:val="18"/>
              </w:rPr>
            </w:pPr>
            <w:ins w:id="1671" w:author="user" w:date="2012-02-29T14:49:00Z">
              <w:r w:rsidRPr="001765B5">
                <w:rPr>
                  <w:rFonts w:ascii="Calibri" w:hAnsi="Calibri" w:cs="Calibri"/>
                  <w:sz w:val="18"/>
                  <w:szCs w:val="18"/>
                </w:rPr>
                <w:t>12.68</w:t>
              </w:r>
            </w:ins>
          </w:p>
        </w:tc>
        <w:tc>
          <w:tcPr>
            <w:tcW w:w="108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672" w:author="user" w:date="2012-02-29T14:49:00Z"/>
                <w:rFonts w:ascii="Calibri" w:hAnsi="Calibri" w:cs="Calibri"/>
                <w:sz w:val="18"/>
                <w:szCs w:val="18"/>
              </w:rPr>
            </w:pPr>
            <w:ins w:id="1673" w:author="user" w:date="2012-02-29T14:49:00Z">
              <w:r w:rsidRPr="001765B5">
                <w:rPr>
                  <w:rFonts w:ascii="Calibri" w:hAnsi="Calibri" w:cs="Calibri"/>
                  <w:sz w:val="18"/>
                  <w:szCs w:val="18"/>
                </w:rPr>
                <w:t>2155</w:t>
              </w:r>
            </w:ins>
          </w:p>
        </w:tc>
        <w:tc>
          <w:tcPr>
            <w:tcW w:w="1512"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674" w:author="user" w:date="2012-02-29T14:49:00Z"/>
                <w:rFonts w:ascii="Calibri" w:hAnsi="Calibri" w:cs="Calibri"/>
                <w:sz w:val="18"/>
                <w:szCs w:val="18"/>
              </w:rPr>
            </w:pPr>
            <w:ins w:id="1675" w:author="user" w:date="2012-02-29T14:49:00Z">
              <w:r w:rsidRPr="001765B5">
                <w:rPr>
                  <w:rFonts w:ascii="Calibri" w:hAnsi="Calibri" w:cs="Calibri"/>
                  <w:sz w:val="18"/>
                  <w:szCs w:val="18"/>
                </w:rPr>
                <w:t>835.17</w:t>
              </w:r>
            </w:ins>
          </w:p>
        </w:tc>
        <w:tc>
          <w:tcPr>
            <w:tcW w:w="1146"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676" w:author="user" w:date="2012-02-29T14:49:00Z"/>
                <w:rFonts w:ascii="Calibri" w:hAnsi="Calibri" w:cs="Calibri"/>
                <w:sz w:val="18"/>
                <w:szCs w:val="18"/>
              </w:rPr>
            </w:pPr>
            <w:ins w:id="1677" w:author="user" w:date="2012-02-29T14:49:00Z">
              <w:r w:rsidRPr="001765B5">
                <w:rPr>
                  <w:rFonts w:ascii="Calibri" w:hAnsi="Calibri" w:cs="Calibri"/>
                  <w:sz w:val="18"/>
                  <w:szCs w:val="18"/>
                </w:rPr>
                <w:t>4.91</w:t>
              </w:r>
            </w:ins>
          </w:p>
        </w:tc>
      </w:tr>
      <w:tr w:rsidR="002B6273" w:rsidRPr="001765B5" w:rsidTr="0074335E">
        <w:trPr>
          <w:trHeight w:val="255"/>
          <w:ins w:id="1678" w:author="user" w:date="2012-02-29T14:49:00Z"/>
        </w:trPr>
        <w:tc>
          <w:tcPr>
            <w:tcW w:w="1997"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1679" w:author="user" w:date="2012-02-29T14:49:00Z"/>
                <w:rFonts w:ascii="Calibri" w:hAnsi="Calibri" w:cs="Calibri"/>
                <w:sz w:val="18"/>
                <w:szCs w:val="18"/>
              </w:rPr>
            </w:pPr>
            <w:ins w:id="1680" w:author="user" w:date="2012-02-29T14:49:00Z">
              <w:r w:rsidRPr="001765B5">
                <w:rPr>
                  <w:rFonts w:ascii="Calibri" w:hAnsi="Calibri" w:cs="Calibri"/>
                  <w:sz w:val="18"/>
                  <w:szCs w:val="18"/>
                </w:rPr>
                <w:t>Jutpani</w:t>
              </w:r>
            </w:ins>
          </w:p>
        </w:tc>
        <w:tc>
          <w:tcPr>
            <w:tcW w:w="90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681" w:author="user" w:date="2012-02-29T14:49:00Z"/>
                <w:rFonts w:ascii="Calibri" w:hAnsi="Calibri" w:cs="Calibri"/>
                <w:sz w:val="18"/>
                <w:szCs w:val="18"/>
              </w:rPr>
            </w:pPr>
            <w:ins w:id="1682" w:author="user" w:date="2012-02-29T14:49:00Z">
              <w:r w:rsidRPr="001765B5">
                <w:rPr>
                  <w:rFonts w:ascii="Calibri" w:hAnsi="Calibri" w:cs="Calibri"/>
                  <w:sz w:val="18"/>
                  <w:szCs w:val="18"/>
                </w:rPr>
                <w:t>12694</w:t>
              </w:r>
            </w:ins>
          </w:p>
        </w:tc>
        <w:tc>
          <w:tcPr>
            <w:tcW w:w="90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683" w:author="user" w:date="2012-02-29T14:49:00Z"/>
                <w:rFonts w:ascii="Calibri" w:hAnsi="Calibri" w:cs="Calibri"/>
                <w:sz w:val="18"/>
                <w:szCs w:val="18"/>
              </w:rPr>
            </w:pPr>
            <w:ins w:id="1684" w:author="user" w:date="2012-02-29T14:49:00Z">
              <w:r w:rsidRPr="001765B5">
                <w:rPr>
                  <w:rFonts w:ascii="Calibri" w:hAnsi="Calibri" w:cs="Calibri"/>
                  <w:sz w:val="18"/>
                  <w:szCs w:val="18"/>
                </w:rPr>
                <w:t>6239</w:t>
              </w:r>
            </w:ins>
          </w:p>
        </w:tc>
        <w:tc>
          <w:tcPr>
            <w:tcW w:w="96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685" w:author="user" w:date="2012-02-29T14:49:00Z"/>
                <w:rFonts w:ascii="Calibri" w:hAnsi="Calibri" w:cs="Calibri"/>
                <w:sz w:val="18"/>
                <w:szCs w:val="18"/>
              </w:rPr>
            </w:pPr>
            <w:ins w:id="1686" w:author="user" w:date="2012-02-29T14:49:00Z">
              <w:r w:rsidRPr="001765B5">
                <w:rPr>
                  <w:rFonts w:ascii="Calibri" w:hAnsi="Calibri" w:cs="Calibri"/>
                  <w:sz w:val="18"/>
                  <w:szCs w:val="18"/>
                </w:rPr>
                <w:t>6455</w:t>
              </w:r>
            </w:ins>
          </w:p>
        </w:tc>
        <w:tc>
          <w:tcPr>
            <w:tcW w:w="1373"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687" w:author="user" w:date="2012-02-29T14:49:00Z"/>
                <w:rFonts w:ascii="Calibri" w:hAnsi="Calibri" w:cs="Calibri"/>
                <w:sz w:val="18"/>
                <w:szCs w:val="18"/>
              </w:rPr>
            </w:pPr>
            <w:ins w:id="1688" w:author="user" w:date="2012-02-29T14:49:00Z">
              <w:r w:rsidRPr="001765B5">
                <w:rPr>
                  <w:rFonts w:ascii="Calibri" w:hAnsi="Calibri" w:cs="Calibri"/>
                  <w:sz w:val="18"/>
                  <w:szCs w:val="18"/>
                </w:rPr>
                <w:t>17.05</w:t>
              </w:r>
            </w:ins>
          </w:p>
        </w:tc>
        <w:tc>
          <w:tcPr>
            <w:tcW w:w="108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689" w:author="user" w:date="2012-02-29T14:49:00Z"/>
                <w:rFonts w:ascii="Calibri" w:hAnsi="Calibri" w:cs="Calibri"/>
                <w:sz w:val="18"/>
                <w:szCs w:val="18"/>
              </w:rPr>
            </w:pPr>
            <w:ins w:id="1690" w:author="user" w:date="2012-02-29T14:49:00Z">
              <w:r w:rsidRPr="001765B5">
                <w:rPr>
                  <w:rFonts w:ascii="Calibri" w:hAnsi="Calibri" w:cs="Calibri"/>
                  <w:sz w:val="18"/>
                  <w:szCs w:val="18"/>
                </w:rPr>
                <w:t>2557</w:t>
              </w:r>
            </w:ins>
          </w:p>
        </w:tc>
        <w:tc>
          <w:tcPr>
            <w:tcW w:w="1512"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691" w:author="user" w:date="2012-02-29T14:49:00Z"/>
                <w:rFonts w:ascii="Calibri" w:hAnsi="Calibri" w:cs="Calibri"/>
                <w:sz w:val="18"/>
                <w:szCs w:val="18"/>
              </w:rPr>
            </w:pPr>
            <w:ins w:id="1692" w:author="user" w:date="2012-02-29T14:49:00Z">
              <w:r w:rsidRPr="001765B5">
                <w:rPr>
                  <w:rFonts w:ascii="Calibri" w:hAnsi="Calibri" w:cs="Calibri"/>
                  <w:sz w:val="18"/>
                  <w:szCs w:val="18"/>
                </w:rPr>
                <w:t>744.52</w:t>
              </w:r>
            </w:ins>
          </w:p>
        </w:tc>
        <w:tc>
          <w:tcPr>
            <w:tcW w:w="1146"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693" w:author="user" w:date="2012-02-29T14:49:00Z"/>
                <w:rFonts w:ascii="Calibri" w:hAnsi="Calibri" w:cs="Calibri"/>
                <w:sz w:val="18"/>
                <w:szCs w:val="18"/>
              </w:rPr>
            </w:pPr>
            <w:ins w:id="1694" w:author="user" w:date="2012-02-29T14:49:00Z">
              <w:r w:rsidRPr="001765B5">
                <w:rPr>
                  <w:rFonts w:ascii="Calibri" w:hAnsi="Calibri" w:cs="Calibri"/>
                  <w:sz w:val="18"/>
                  <w:szCs w:val="18"/>
                </w:rPr>
                <w:t>4.96</w:t>
              </w:r>
            </w:ins>
          </w:p>
        </w:tc>
      </w:tr>
      <w:tr w:rsidR="002B6273" w:rsidRPr="001765B5" w:rsidTr="0074335E">
        <w:trPr>
          <w:trHeight w:val="255"/>
          <w:ins w:id="1695" w:author="user" w:date="2012-02-29T14:49:00Z"/>
        </w:trPr>
        <w:tc>
          <w:tcPr>
            <w:tcW w:w="1997"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1696" w:author="user" w:date="2012-02-29T14:49:00Z"/>
                <w:rFonts w:ascii="Calibri" w:hAnsi="Calibri" w:cs="Calibri"/>
                <w:sz w:val="18"/>
                <w:szCs w:val="18"/>
              </w:rPr>
            </w:pPr>
            <w:ins w:id="1697" w:author="user" w:date="2012-02-29T14:49:00Z">
              <w:r w:rsidRPr="001765B5">
                <w:rPr>
                  <w:rFonts w:ascii="Calibri" w:hAnsi="Calibri" w:cs="Calibri"/>
                  <w:sz w:val="18"/>
                  <w:szCs w:val="18"/>
                </w:rPr>
                <w:t>Shaktikhor</w:t>
              </w:r>
            </w:ins>
          </w:p>
        </w:tc>
        <w:tc>
          <w:tcPr>
            <w:tcW w:w="90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698" w:author="user" w:date="2012-02-29T14:49:00Z"/>
                <w:rFonts w:ascii="Calibri" w:hAnsi="Calibri" w:cs="Calibri"/>
                <w:sz w:val="18"/>
                <w:szCs w:val="18"/>
              </w:rPr>
            </w:pPr>
            <w:ins w:id="1699" w:author="user" w:date="2012-02-29T14:49:00Z">
              <w:r w:rsidRPr="001765B5">
                <w:rPr>
                  <w:rFonts w:ascii="Calibri" w:hAnsi="Calibri" w:cs="Calibri"/>
                  <w:sz w:val="18"/>
                  <w:szCs w:val="18"/>
                </w:rPr>
                <w:t>7419</w:t>
              </w:r>
            </w:ins>
          </w:p>
        </w:tc>
        <w:tc>
          <w:tcPr>
            <w:tcW w:w="90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700" w:author="user" w:date="2012-02-29T14:49:00Z"/>
                <w:rFonts w:ascii="Calibri" w:hAnsi="Calibri" w:cs="Calibri"/>
                <w:sz w:val="18"/>
                <w:szCs w:val="18"/>
              </w:rPr>
            </w:pPr>
            <w:ins w:id="1701" w:author="user" w:date="2012-02-29T14:49:00Z">
              <w:r w:rsidRPr="001765B5">
                <w:rPr>
                  <w:rFonts w:ascii="Calibri" w:hAnsi="Calibri" w:cs="Calibri"/>
                  <w:sz w:val="18"/>
                  <w:szCs w:val="18"/>
                </w:rPr>
                <w:t>3732</w:t>
              </w:r>
            </w:ins>
          </w:p>
        </w:tc>
        <w:tc>
          <w:tcPr>
            <w:tcW w:w="96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702" w:author="user" w:date="2012-02-29T14:49:00Z"/>
                <w:rFonts w:ascii="Calibri" w:hAnsi="Calibri" w:cs="Calibri"/>
                <w:sz w:val="18"/>
                <w:szCs w:val="18"/>
              </w:rPr>
            </w:pPr>
            <w:ins w:id="1703" w:author="user" w:date="2012-02-29T14:49:00Z">
              <w:r w:rsidRPr="001765B5">
                <w:rPr>
                  <w:rFonts w:ascii="Calibri" w:hAnsi="Calibri" w:cs="Calibri"/>
                  <w:sz w:val="18"/>
                  <w:szCs w:val="18"/>
                </w:rPr>
                <w:t>3687</w:t>
              </w:r>
            </w:ins>
          </w:p>
        </w:tc>
        <w:tc>
          <w:tcPr>
            <w:tcW w:w="1373"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704" w:author="user" w:date="2012-02-29T14:49:00Z"/>
                <w:rFonts w:ascii="Calibri" w:hAnsi="Calibri" w:cs="Calibri"/>
                <w:sz w:val="18"/>
                <w:szCs w:val="18"/>
              </w:rPr>
            </w:pPr>
            <w:ins w:id="1705" w:author="user" w:date="2012-02-29T14:49:00Z">
              <w:r w:rsidRPr="001765B5">
                <w:rPr>
                  <w:rFonts w:ascii="Calibri" w:hAnsi="Calibri" w:cs="Calibri"/>
                  <w:sz w:val="18"/>
                  <w:szCs w:val="18"/>
                </w:rPr>
                <w:t>28.94</w:t>
              </w:r>
            </w:ins>
          </w:p>
        </w:tc>
        <w:tc>
          <w:tcPr>
            <w:tcW w:w="108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706" w:author="user" w:date="2012-02-29T14:49:00Z"/>
                <w:rFonts w:ascii="Calibri" w:hAnsi="Calibri" w:cs="Calibri"/>
                <w:sz w:val="18"/>
                <w:szCs w:val="18"/>
              </w:rPr>
            </w:pPr>
            <w:ins w:id="1707" w:author="user" w:date="2012-02-29T14:49:00Z">
              <w:r w:rsidRPr="001765B5">
                <w:rPr>
                  <w:rFonts w:ascii="Calibri" w:hAnsi="Calibri" w:cs="Calibri"/>
                  <w:sz w:val="18"/>
                  <w:szCs w:val="18"/>
                </w:rPr>
                <w:t>1378</w:t>
              </w:r>
            </w:ins>
          </w:p>
        </w:tc>
        <w:tc>
          <w:tcPr>
            <w:tcW w:w="1512"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708" w:author="user" w:date="2012-02-29T14:49:00Z"/>
                <w:rFonts w:ascii="Calibri" w:hAnsi="Calibri" w:cs="Calibri"/>
                <w:sz w:val="18"/>
                <w:szCs w:val="18"/>
              </w:rPr>
            </w:pPr>
            <w:ins w:id="1709" w:author="user" w:date="2012-02-29T14:49:00Z">
              <w:r w:rsidRPr="001765B5">
                <w:rPr>
                  <w:rFonts w:ascii="Calibri" w:hAnsi="Calibri" w:cs="Calibri"/>
                  <w:sz w:val="18"/>
                  <w:szCs w:val="18"/>
                </w:rPr>
                <w:t>256.36</w:t>
              </w:r>
            </w:ins>
          </w:p>
        </w:tc>
        <w:tc>
          <w:tcPr>
            <w:tcW w:w="1146"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710" w:author="user" w:date="2012-02-29T14:49:00Z"/>
                <w:rFonts w:ascii="Calibri" w:hAnsi="Calibri" w:cs="Calibri"/>
                <w:sz w:val="18"/>
                <w:szCs w:val="18"/>
              </w:rPr>
            </w:pPr>
            <w:ins w:id="1711" w:author="user" w:date="2012-02-29T14:49:00Z">
              <w:r w:rsidRPr="001765B5">
                <w:rPr>
                  <w:rFonts w:ascii="Calibri" w:hAnsi="Calibri" w:cs="Calibri"/>
                  <w:sz w:val="18"/>
                  <w:szCs w:val="18"/>
                </w:rPr>
                <w:t>5.38</w:t>
              </w:r>
            </w:ins>
          </w:p>
        </w:tc>
      </w:tr>
      <w:tr w:rsidR="002B6273" w:rsidRPr="001765B5" w:rsidTr="0074335E">
        <w:trPr>
          <w:trHeight w:val="255"/>
          <w:ins w:id="1712" w:author="user" w:date="2012-02-29T14:49:00Z"/>
        </w:trPr>
        <w:tc>
          <w:tcPr>
            <w:tcW w:w="1997"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1713" w:author="user" w:date="2012-02-29T14:49:00Z"/>
                <w:rFonts w:ascii="Calibri" w:hAnsi="Calibri" w:cs="Calibri"/>
                <w:sz w:val="18"/>
                <w:szCs w:val="18"/>
              </w:rPr>
            </w:pPr>
            <w:ins w:id="1714" w:author="user" w:date="2012-02-29T14:49:00Z">
              <w:r w:rsidRPr="001765B5">
                <w:rPr>
                  <w:rFonts w:ascii="Calibri" w:hAnsi="Calibri" w:cs="Calibri"/>
                  <w:sz w:val="18"/>
                  <w:szCs w:val="18"/>
                </w:rPr>
                <w:t>Kabilas</w:t>
              </w:r>
            </w:ins>
          </w:p>
        </w:tc>
        <w:tc>
          <w:tcPr>
            <w:tcW w:w="90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715" w:author="user" w:date="2012-02-29T14:49:00Z"/>
                <w:rFonts w:ascii="Calibri" w:hAnsi="Calibri" w:cs="Calibri"/>
                <w:sz w:val="18"/>
                <w:szCs w:val="18"/>
              </w:rPr>
            </w:pPr>
            <w:ins w:id="1716" w:author="user" w:date="2012-02-29T14:49:00Z">
              <w:r w:rsidRPr="001765B5">
                <w:rPr>
                  <w:rFonts w:ascii="Calibri" w:hAnsi="Calibri" w:cs="Calibri"/>
                  <w:sz w:val="18"/>
                  <w:szCs w:val="18"/>
                </w:rPr>
                <w:t>5513</w:t>
              </w:r>
            </w:ins>
          </w:p>
        </w:tc>
        <w:tc>
          <w:tcPr>
            <w:tcW w:w="90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717" w:author="user" w:date="2012-02-29T14:49:00Z"/>
                <w:rFonts w:ascii="Calibri" w:hAnsi="Calibri" w:cs="Calibri"/>
                <w:sz w:val="18"/>
                <w:szCs w:val="18"/>
              </w:rPr>
            </w:pPr>
            <w:ins w:id="1718" w:author="user" w:date="2012-02-29T14:49:00Z">
              <w:r w:rsidRPr="001765B5">
                <w:rPr>
                  <w:rFonts w:ascii="Calibri" w:hAnsi="Calibri" w:cs="Calibri"/>
                  <w:sz w:val="18"/>
                  <w:szCs w:val="18"/>
                </w:rPr>
                <w:t>2765</w:t>
              </w:r>
            </w:ins>
          </w:p>
        </w:tc>
        <w:tc>
          <w:tcPr>
            <w:tcW w:w="96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719" w:author="user" w:date="2012-02-29T14:49:00Z"/>
                <w:rFonts w:ascii="Calibri" w:hAnsi="Calibri" w:cs="Calibri"/>
                <w:sz w:val="18"/>
                <w:szCs w:val="18"/>
              </w:rPr>
            </w:pPr>
            <w:ins w:id="1720" w:author="user" w:date="2012-02-29T14:49:00Z">
              <w:r w:rsidRPr="001765B5">
                <w:rPr>
                  <w:rFonts w:ascii="Calibri" w:hAnsi="Calibri" w:cs="Calibri"/>
                  <w:sz w:val="18"/>
                  <w:szCs w:val="18"/>
                </w:rPr>
                <w:t>2748</w:t>
              </w:r>
            </w:ins>
          </w:p>
        </w:tc>
        <w:tc>
          <w:tcPr>
            <w:tcW w:w="1373"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721" w:author="user" w:date="2012-02-29T14:49:00Z"/>
                <w:rFonts w:ascii="Calibri" w:hAnsi="Calibri" w:cs="Calibri"/>
                <w:sz w:val="18"/>
                <w:szCs w:val="18"/>
              </w:rPr>
            </w:pPr>
            <w:ins w:id="1722" w:author="user" w:date="2012-02-29T14:49:00Z">
              <w:r w:rsidRPr="001765B5">
                <w:rPr>
                  <w:rFonts w:ascii="Calibri" w:hAnsi="Calibri" w:cs="Calibri"/>
                  <w:sz w:val="18"/>
                  <w:szCs w:val="18"/>
                </w:rPr>
                <w:t>50.56</w:t>
              </w:r>
            </w:ins>
          </w:p>
        </w:tc>
        <w:tc>
          <w:tcPr>
            <w:tcW w:w="108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723" w:author="user" w:date="2012-02-29T14:49:00Z"/>
                <w:rFonts w:ascii="Calibri" w:hAnsi="Calibri" w:cs="Calibri"/>
                <w:sz w:val="18"/>
                <w:szCs w:val="18"/>
              </w:rPr>
            </w:pPr>
            <w:ins w:id="1724" w:author="user" w:date="2012-02-29T14:49:00Z">
              <w:r w:rsidRPr="001765B5">
                <w:rPr>
                  <w:rFonts w:ascii="Calibri" w:hAnsi="Calibri" w:cs="Calibri"/>
                  <w:sz w:val="18"/>
                  <w:szCs w:val="18"/>
                </w:rPr>
                <w:t>985</w:t>
              </w:r>
            </w:ins>
          </w:p>
        </w:tc>
        <w:tc>
          <w:tcPr>
            <w:tcW w:w="1512"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725" w:author="user" w:date="2012-02-29T14:49:00Z"/>
                <w:rFonts w:ascii="Calibri" w:hAnsi="Calibri" w:cs="Calibri"/>
                <w:sz w:val="18"/>
                <w:szCs w:val="18"/>
              </w:rPr>
            </w:pPr>
            <w:ins w:id="1726" w:author="user" w:date="2012-02-29T14:49:00Z">
              <w:r w:rsidRPr="001765B5">
                <w:rPr>
                  <w:rFonts w:ascii="Calibri" w:hAnsi="Calibri" w:cs="Calibri"/>
                  <w:sz w:val="18"/>
                  <w:szCs w:val="18"/>
                </w:rPr>
                <w:t>109.04</w:t>
              </w:r>
            </w:ins>
          </w:p>
        </w:tc>
        <w:tc>
          <w:tcPr>
            <w:tcW w:w="1146"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727" w:author="user" w:date="2012-02-29T14:49:00Z"/>
                <w:rFonts w:ascii="Calibri" w:hAnsi="Calibri" w:cs="Calibri"/>
                <w:sz w:val="18"/>
                <w:szCs w:val="18"/>
              </w:rPr>
            </w:pPr>
            <w:ins w:id="1728" w:author="user" w:date="2012-02-29T14:49:00Z">
              <w:r w:rsidRPr="001765B5">
                <w:rPr>
                  <w:rFonts w:ascii="Calibri" w:hAnsi="Calibri" w:cs="Calibri"/>
                  <w:sz w:val="18"/>
                  <w:szCs w:val="18"/>
                </w:rPr>
                <w:t>5.60</w:t>
              </w:r>
            </w:ins>
          </w:p>
        </w:tc>
      </w:tr>
      <w:tr w:rsidR="002B6273" w:rsidRPr="001765B5" w:rsidTr="0074335E">
        <w:trPr>
          <w:trHeight w:val="255"/>
          <w:ins w:id="1729" w:author="user" w:date="2012-02-29T14:49:00Z"/>
        </w:trPr>
        <w:tc>
          <w:tcPr>
            <w:tcW w:w="1997"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1730" w:author="user" w:date="2012-02-29T14:49:00Z"/>
                <w:rFonts w:ascii="Calibri" w:hAnsi="Calibri" w:cs="Calibri"/>
                <w:sz w:val="18"/>
                <w:szCs w:val="18"/>
              </w:rPr>
            </w:pPr>
            <w:smartTag w:uri="urn:schemas-microsoft-com:office:smarttags" w:element="place">
              <w:smartTag w:uri="urn:schemas-microsoft-com:office:smarttags" w:element="PlaceName">
                <w:ins w:id="1731" w:author="user" w:date="2012-02-29T14:49:00Z">
                  <w:r w:rsidRPr="001765B5">
                    <w:rPr>
                      <w:rFonts w:ascii="Calibri" w:hAnsi="Calibri" w:cs="Calibri"/>
                      <w:sz w:val="18"/>
                      <w:szCs w:val="18"/>
                    </w:rPr>
                    <w:t>Bharatpur</w:t>
                  </w:r>
                </w:ins>
              </w:smartTag>
              <w:ins w:id="1732" w:author="user" w:date="2012-02-29T14:49:00Z">
                <w:r w:rsidRPr="001765B5">
                  <w:rPr>
                    <w:rFonts w:ascii="Calibri" w:hAnsi="Calibri" w:cs="Calibri"/>
                    <w:sz w:val="18"/>
                    <w:szCs w:val="18"/>
                  </w:rPr>
                  <w:t xml:space="preserve"> </w:t>
                </w:r>
                <w:smartTag w:uri="urn:schemas-microsoft-com:office:smarttags" w:element="PlaceType">
                  <w:r w:rsidRPr="001765B5">
                    <w:rPr>
                      <w:rFonts w:ascii="Calibri" w:hAnsi="Calibri" w:cs="Calibri"/>
                      <w:sz w:val="18"/>
                      <w:szCs w:val="18"/>
                    </w:rPr>
                    <w:t>Municipality</w:t>
                  </w:r>
                </w:smartTag>
              </w:ins>
            </w:smartTag>
          </w:p>
        </w:tc>
        <w:tc>
          <w:tcPr>
            <w:tcW w:w="90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733" w:author="user" w:date="2012-02-29T14:49:00Z"/>
                <w:rFonts w:ascii="Calibri" w:hAnsi="Calibri" w:cs="Calibri"/>
                <w:sz w:val="18"/>
                <w:szCs w:val="18"/>
              </w:rPr>
            </w:pPr>
            <w:ins w:id="1734" w:author="user" w:date="2012-02-29T14:49:00Z">
              <w:r w:rsidRPr="001765B5">
                <w:rPr>
                  <w:rFonts w:ascii="Calibri" w:hAnsi="Calibri" w:cs="Calibri"/>
                  <w:sz w:val="18"/>
                  <w:szCs w:val="18"/>
                </w:rPr>
                <w:t>89323</w:t>
              </w:r>
            </w:ins>
          </w:p>
        </w:tc>
        <w:tc>
          <w:tcPr>
            <w:tcW w:w="90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735" w:author="user" w:date="2012-02-29T14:49:00Z"/>
                <w:rFonts w:ascii="Calibri" w:hAnsi="Calibri" w:cs="Calibri"/>
                <w:sz w:val="18"/>
                <w:szCs w:val="18"/>
              </w:rPr>
            </w:pPr>
            <w:ins w:id="1736" w:author="user" w:date="2012-02-29T14:49:00Z">
              <w:r w:rsidRPr="001765B5">
                <w:rPr>
                  <w:rFonts w:ascii="Calibri" w:hAnsi="Calibri" w:cs="Calibri"/>
                  <w:sz w:val="18"/>
                  <w:szCs w:val="18"/>
                </w:rPr>
                <w:t>45858</w:t>
              </w:r>
            </w:ins>
          </w:p>
        </w:tc>
        <w:tc>
          <w:tcPr>
            <w:tcW w:w="96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737" w:author="user" w:date="2012-02-29T14:49:00Z"/>
                <w:rFonts w:ascii="Calibri" w:hAnsi="Calibri" w:cs="Calibri"/>
                <w:sz w:val="18"/>
                <w:szCs w:val="18"/>
              </w:rPr>
            </w:pPr>
            <w:ins w:id="1738" w:author="user" w:date="2012-02-29T14:49:00Z">
              <w:r w:rsidRPr="001765B5">
                <w:rPr>
                  <w:rFonts w:ascii="Calibri" w:hAnsi="Calibri" w:cs="Calibri"/>
                  <w:sz w:val="18"/>
                  <w:szCs w:val="18"/>
                </w:rPr>
                <w:t>43465</w:t>
              </w:r>
            </w:ins>
          </w:p>
        </w:tc>
        <w:tc>
          <w:tcPr>
            <w:tcW w:w="1373"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739" w:author="user" w:date="2012-02-29T14:49:00Z"/>
                <w:rFonts w:ascii="Calibri" w:hAnsi="Calibri" w:cs="Calibri"/>
                <w:sz w:val="18"/>
                <w:szCs w:val="18"/>
              </w:rPr>
            </w:pPr>
            <w:ins w:id="1740" w:author="user" w:date="2012-02-29T14:49:00Z">
              <w:r w:rsidRPr="001765B5">
                <w:rPr>
                  <w:rFonts w:ascii="Calibri" w:hAnsi="Calibri" w:cs="Calibri"/>
                  <w:sz w:val="18"/>
                  <w:szCs w:val="18"/>
                </w:rPr>
                <w:t>68.77</w:t>
              </w:r>
            </w:ins>
          </w:p>
        </w:tc>
        <w:tc>
          <w:tcPr>
            <w:tcW w:w="108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741" w:author="user" w:date="2012-02-29T14:49:00Z"/>
                <w:rFonts w:ascii="Calibri" w:hAnsi="Calibri" w:cs="Calibri"/>
                <w:sz w:val="18"/>
                <w:szCs w:val="18"/>
              </w:rPr>
            </w:pPr>
            <w:ins w:id="1742" w:author="user" w:date="2012-02-29T14:49:00Z">
              <w:r w:rsidRPr="001765B5">
                <w:rPr>
                  <w:rFonts w:ascii="Calibri" w:hAnsi="Calibri" w:cs="Calibri"/>
                  <w:sz w:val="18"/>
                  <w:szCs w:val="18"/>
                </w:rPr>
                <w:t>19922</w:t>
              </w:r>
            </w:ins>
          </w:p>
        </w:tc>
        <w:tc>
          <w:tcPr>
            <w:tcW w:w="1512"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743" w:author="user" w:date="2012-02-29T14:49:00Z"/>
                <w:rFonts w:ascii="Calibri" w:hAnsi="Calibri" w:cs="Calibri"/>
                <w:sz w:val="18"/>
                <w:szCs w:val="18"/>
              </w:rPr>
            </w:pPr>
            <w:ins w:id="1744" w:author="user" w:date="2012-02-29T14:49:00Z">
              <w:r w:rsidRPr="001765B5">
                <w:rPr>
                  <w:rFonts w:ascii="Calibri" w:hAnsi="Calibri" w:cs="Calibri"/>
                  <w:sz w:val="18"/>
                  <w:szCs w:val="18"/>
                </w:rPr>
                <w:t>1298.87</w:t>
              </w:r>
            </w:ins>
          </w:p>
        </w:tc>
        <w:tc>
          <w:tcPr>
            <w:tcW w:w="1146"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745" w:author="user" w:date="2012-02-29T14:49:00Z"/>
                <w:rFonts w:ascii="Calibri" w:hAnsi="Calibri" w:cs="Calibri"/>
                <w:sz w:val="18"/>
                <w:szCs w:val="18"/>
              </w:rPr>
            </w:pPr>
            <w:ins w:id="1746" w:author="user" w:date="2012-02-29T14:49:00Z">
              <w:r w:rsidRPr="001765B5">
                <w:rPr>
                  <w:rFonts w:ascii="Calibri" w:hAnsi="Calibri" w:cs="Calibri"/>
                  <w:sz w:val="18"/>
                  <w:szCs w:val="18"/>
                </w:rPr>
                <w:t>4.48</w:t>
              </w:r>
            </w:ins>
          </w:p>
        </w:tc>
      </w:tr>
      <w:tr w:rsidR="002B6273" w:rsidRPr="001765B5" w:rsidTr="0074335E">
        <w:trPr>
          <w:trHeight w:val="255"/>
          <w:ins w:id="1747" w:author="user" w:date="2012-02-29T14:49:00Z"/>
        </w:trPr>
        <w:tc>
          <w:tcPr>
            <w:tcW w:w="1997"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1748" w:author="user" w:date="2012-02-29T14:49:00Z"/>
                <w:rFonts w:ascii="Calibri" w:hAnsi="Calibri" w:cs="Calibri"/>
                <w:b/>
                <w:bCs/>
                <w:sz w:val="18"/>
                <w:szCs w:val="18"/>
              </w:rPr>
            </w:pPr>
            <w:ins w:id="1749" w:author="user" w:date="2012-02-29T14:49:00Z">
              <w:r w:rsidRPr="001765B5">
                <w:rPr>
                  <w:rFonts w:ascii="Calibri" w:hAnsi="Calibri" w:cs="Calibri"/>
                  <w:b/>
                  <w:bCs/>
                  <w:sz w:val="18"/>
                  <w:szCs w:val="18"/>
                </w:rPr>
                <w:t>Total/Average</w:t>
              </w:r>
            </w:ins>
          </w:p>
        </w:tc>
        <w:tc>
          <w:tcPr>
            <w:tcW w:w="90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750" w:author="user" w:date="2012-02-29T14:49:00Z"/>
                <w:rFonts w:ascii="Calibri" w:hAnsi="Calibri" w:cs="Calibri"/>
                <w:b/>
                <w:bCs/>
                <w:sz w:val="18"/>
                <w:szCs w:val="18"/>
              </w:rPr>
            </w:pPr>
            <w:ins w:id="1751" w:author="user" w:date="2012-02-29T14:49:00Z">
              <w:r w:rsidRPr="001765B5">
                <w:rPr>
                  <w:rFonts w:ascii="Calibri" w:hAnsi="Calibri" w:cs="Calibri"/>
                  <w:b/>
                  <w:bCs/>
                  <w:sz w:val="18"/>
                  <w:szCs w:val="18"/>
                </w:rPr>
                <w:t>277257</w:t>
              </w:r>
            </w:ins>
          </w:p>
        </w:tc>
        <w:tc>
          <w:tcPr>
            <w:tcW w:w="90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752" w:author="user" w:date="2012-02-29T14:49:00Z"/>
                <w:rFonts w:ascii="Calibri" w:hAnsi="Calibri" w:cs="Calibri"/>
                <w:b/>
                <w:bCs/>
                <w:sz w:val="18"/>
                <w:szCs w:val="18"/>
              </w:rPr>
            </w:pPr>
            <w:ins w:id="1753" w:author="user" w:date="2012-02-29T14:49:00Z">
              <w:r w:rsidRPr="001765B5">
                <w:rPr>
                  <w:rFonts w:ascii="Calibri" w:hAnsi="Calibri" w:cs="Calibri"/>
                  <w:b/>
                  <w:bCs/>
                  <w:sz w:val="18"/>
                  <w:szCs w:val="18"/>
                </w:rPr>
                <w:t>140232</w:t>
              </w:r>
            </w:ins>
          </w:p>
        </w:tc>
        <w:tc>
          <w:tcPr>
            <w:tcW w:w="96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754" w:author="user" w:date="2012-02-29T14:49:00Z"/>
                <w:rFonts w:ascii="Calibri" w:hAnsi="Calibri" w:cs="Calibri"/>
                <w:b/>
                <w:bCs/>
                <w:sz w:val="18"/>
                <w:szCs w:val="18"/>
              </w:rPr>
            </w:pPr>
            <w:ins w:id="1755" w:author="user" w:date="2012-02-29T14:49:00Z">
              <w:r w:rsidRPr="001765B5">
                <w:rPr>
                  <w:rFonts w:ascii="Calibri" w:hAnsi="Calibri" w:cs="Calibri"/>
                  <w:b/>
                  <w:bCs/>
                  <w:sz w:val="18"/>
                  <w:szCs w:val="18"/>
                </w:rPr>
                <w:t>137025</w:t>
              </w:r>
            </w:ins>
          </w:p>
        </w:tc>
        <w:tc>
          <w:tcPr>
            <w:tcW w:w="1373"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756" w:author="user" w:date="2012-02-29T14:49:00Z"/>
                <w:rFonts w:ascii="Calibri" w:hAnsi="Calibri" w:cs="Calibri"/>
                <w:b/>
                <w:bCs/>
                <w:sz w:val="18"/>
                <w:szCs w:val="18"/>
              </w:rPr>
            </w:pPr>
            <w:ins w:id="1757" w:author="user" w:date="2012-02-29T14:49:00Z">
              <w:r w:rsidRPr="001765B5">
                <w:rPr>
                  <w:rFonts w:ascii="Calibri" w:hAnsi="Calibri" w:cs="Calibri"/>
                  <w:b/>
                  <w:bCs/>
                  <w:sz w:val="18"/>
                  <w:szCs w:val="18"/>
                </w:rPr>
                <w:t>427.21</w:t>
              </w:r>
            </w:ins>
          </w:p>
        </w:tc>
        <w:tc>
          <w:tcPr>
            <w:tcW w:w="108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758" w:author="user" w:date="2012-02-29T14:49:00Z"/>
                <w:rFonts w:ascii="Calibri" w:hAnsi="Calibri" w:cs="Calibri"/>
                <w:b/>
                <w:bCs/>
                <w:sz w:val="18"/>
                <w:szCs w:val="18"/>
              </w:rPr>
            </w:pPr>
            <w:ins w:id="1759" w:author="user" w:date="2012-02-29T14:49:00Z">
              <w:r w:rsidRPr="001765B5">
                <w:rPr>
                  <w:rFonts w:ascii="Calibri" w:hAnsi="Calibri" w:cs="Calibri"/>
                  <w:b/>
                  <w:bCs/>
                  <w:sz w:val="18"/>
                  <w:szCs w:val="18"/>
                </w:rPr>
                <w:t>56795</w:t>
              </w:r>
            </w:ins>
          </w:p>
        </w:tc>
        <w:tc>
          <w:tcPr>
            <w:tcW w:w="1512"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760" w:author="user" w:date="2012-02-29T14:49:00Z"/>
                <w:rFonts w:ascii="Calibri" w:hAnsi="Calibri" w:cs="Calibri"/>
                <w:b/>
                <w:bCs/>
                <w:sz w:val="18"/>
                <w:szCs w:val="18"/>
              </w:rPr>
            </w:pPr>
            <w:ins w:id="1761" w:author="user" w:date="2012-02-29T14:49:00Z">
              <w:r w:rsidRPr="001765B5">
                <w:rPr>
                  <w:rFonts w:ascii="Calibri" w:hAnsi="Calibri" w:cs="Calibri"/>
                  <w:b/>
                  <w:bCs/>
                  <w:sz w:val="18"/>
                  <w:szCs w:val="18"/>
                </w:rPr>
                <w:t>648.99</w:t>
              </w:r>
            </w:ins>
          </w:p>
        </w:tc>
        <w:tc>
          <w:tcPr>
            <w:tcW w:w="1146"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762" w:author="user" w:date="2012-02-29T14:49:00Z"/>
                <w:rFonts w:ascii="Calibri" w:hAnsi="Calibri" w:cs="Calibri"/>
                <w:b/>
                <w:bCs/>
                <w:sz w:val="18"/>
                <w:szCs w:val="18"/>
              </w:rPr>
            </w:pPr>
            <w:ins w:id="1763" w:author="user" w:date="2012-02-29T14:49:00Z">
              <w:r w:rsidRPr="001765B5">
                <w:rPr>
                  <w:rFonts w:ascii="Calibri" w:hAnsi="Calibri" w:cs="Calibri"/>
                  <w:b/>
                  <w:bCs/>
                  <w:sz w:val="18"/>
                  <w:szCs w:val="18"/>
                </w:rPr>
                <w:t>4.88</w:t>
              </w:r>
            </w:ins>
          </w:p>
        </w:tc>
      </w:tr>
      <w:tr w:rsidR="002B6273" w:rsidRPr="001765B5" w:rsidTr="0074335E">
        <w:trPr>
          <w:trHeight w:val="255"/>
          <w:ins w:id="1764" w:author="user" w:date="2012-02-29T14:49:00Z"/>
        </w:trPr>
        <w:tc>
          <w:tcPr>
            <w:tcW w:w="1997"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1765" w:author="user" w:date="2012-02-29T14:49:00Z"/>
                <w:rFonts w:ascii="Calibri" w:hAnsi="Calibri" w:cs="Calibri"/>
                <w:b/>
                <w:bCs/>
                <w:sz w:val="18"/>
                <w:szCs w:val="18"/>
              </w:rPr>
            </w:pPr>
            <w:ins w:id="1766" w:author="user" w:date="2012-02-29T14:49:00Z">
              <w:r w:rsidRPr="001765B5">
                <w:rPr>
                  <w:rFonts w:ascii="Calibri" w:hAnsi="Calibri" w:cs="Calibri"/>
                  <w:b/>
                  <w:bCs/>
                  <w:sz w:val="18"/>
                  <w:szCs w:val="18"/>
                </w:rPr>
                <w:t>Percentage</w:t>
              </w:r>
            </w:ins>
          </w:p>
        </w:tc>
        <w:tc>
          <w:tcPr>
            <w:tcW w:w="90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767" w:author="user" w:date="2012-02-29T14:49:00Z"/>
                <w:rFonts w:ascii="Calibri" w:hAnsi="Calibri" w:cs="Calibri"/>
                <w:b/>
                <w:bCs/>
                <w:sz w:val="18"/>
                <w:szCs w:val="18"/>
              </w:rPr>
            </w:pPr>
            <w:ins w:id="1768" w:author="user" w:date="2012-02-29T14:49:00Z">
              <w:r w:rsidRPr="001765B5">
                <w:rPr>
                  <w:rFonts w:ascii="Calibri" w:hAnsi="Calibri" w:cs="Calibri"/>
                  <w:b/>
                  <w:bCs/>
                  <w:sz w:val="18"/>
                  <w:szCs w:val="18"/>
                </w:rPr>
                <w:t>100</w:t>
              </w:r>
            </w:ins>
          </w:p>
        </w:tc>
        <w:tc>
          <w:tcPr>
            <w:tcW w:w="90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769" w:author="user" w:date="2012-02-29T14:49:00Z"/>
                <w:rFonts w:ascii="Calibri" w:hAnsi="Calibri" w:cs="Calibri"/>
                <w:b/>
                <w:bCs/>
                <w:sz w:val="18"/>
                <w:szCs w:val="18"/>
              </w:rPr>
            </w:pPr>
            <w:ins w:id="1770" w:author="user" w:date="2012-02-29T14:49:00Z">
              <w:r w:rsidRPr="001765B5">
                <w:rPr>
                  <w:rFonts w:ascii="Calibri" w:hAnsi="Calibri" w:cs="Calibri"/>
                  <w:b/>
                  <w:bCs/>
                  <w:sz w:val="18"/>
                  <w:szCs w:val="18"/>
                </w:rPr>
                <w:t>50.58</w:t>
              </w:r>
            </w:ins>
          </w:p>
        </w:tc>
        <w:tc>
          <w:tcPr>
            <w:tcW w:w="96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771" w:author="user" w:date="2012-02-29T14:49:00Z"/>
                <w:rFonts w:ascii="Calibri" w:hAnsi="Calibri" w:cs="Calibri"/>
                <w:b/>
                <w:bCs/>
                <w:sz w:val="18"/>
                <w:szCs w:val="18"/>
              </w:rPr>
            </w:pPr>
            <w:ins w:id="1772" w:author="user" w:date="2012-02-29T14:49:00Z">
              <w:r w:rsidRPr="001765B5">
                <w:rPr>
                  <w:rFonts w:ascii="Calibri" w:hAnsi="Calibri" w:cs="Calibri"/>
                  <w:b/>
                  <w:bCs/>
                  <w:sz w:val="18"/>
                  <w:szCs w:val="18"/>
                </w:rPr>
                <w:t>49.42</w:t>
              </w:r>
            </w:ins>
          </w:p>
        </w:tc>
        <w:tc>
          <w:tcPr>
            <w:tcW w:w="1373"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773" w:author="user" w:date="2012-02-29T14:49:00Z"/>
                <w:rFonts w:ascii="Calibri" w:hAnsi="Calibri" w:cs="Calibri"/>
                <w:b/>
                <w:bCs/>
                <w:sz w:val="18"/>
                <w:szCs w:val="18"/>
              </w:rPr>
            </w:pPr>
            <w:ins w:id="1774" w:author="user" w:date="2012-02-29T14:49:00Z">
              <w:r w:rsidRPr="001765B5">
                <w:rPr>
                  <w:rFonts w:ascii="Calibri" w:hAnsi="Calibri" w:cs="Calibri"/>
                  <w:b/>
                  <w:bCs/>
                  <w:sz w:val="18"/>
                  <w:szCs w:val="18"/>
                </w:rPr>
                <w:t> -</w:t>
              </w:r>
            </w:ins>
          </w:p>
        </w:tc>
        <w:tc>
          <w:tcPr>
            <w:tcW w:w="108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775" w:author="user" w:date="2012-02-29T14:49:00Z"/>
                <w:rFonts w:ascii="Calibri" w:hAnsi="Calibri" w:cs="Calibri"/>
                <w:b/>
                <w:bCs/>
                <w:sz w:val="18"/>
                <w:szCs w:val="18"/>
              </w:rPr>
            </w:pPr>
            <w:ins w:id="1776" w:author="user" w:date="2012-02-29T14:49:00Z">
              <w:r w:rsidRPr="001765B5">
                <w:rPr>
                  <w:rFonts w:ascii="Calibri" w:hAnsi="Calibri" w:cs="Calibri"/>
                  <w:b/>
                  <w:bCs/>
                  <w:sz w:val="18"/>
                  <w:szCs w:val="18"/>
                </w:rPr>
                <w:t>- </w:t>
              </w:r>
            </w:ins>
          </w:p>
        </w:tc>
        <w:tc>
          <w:tcPr>
            <w:tcW w:w="1512"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777" w:author="user" w:date="2012-02-29T14:49:00Z"/>
                <w:rFonts w:ascii="Calibri" w:hAnsi="Calibri" w:cs="Calibri"/>
                <w:b/>
                <w:bCs/>
                <w:sz w:val="18"/>
                <w:szCs w:val="18"/>
              </w:rPr>
            </w:pPr>
            <w:ins w:id="1778" w:author="user" w:date="2012-02-29T14:49:00Z">
              <w:r w:rsidRPr="001765B5">
                <w:rPr>
                  <w:rFonts w:ascii="Calibri" w:hAnsi="Calibri" w:cs="Calibri"/>
                  <w:b/>
                  <w:bCs/>
                  <w:sz w:val="18"/>
                  <w:szCs w:val="18"/>
                </w:rPr>
                <w:t>- </w:t>
              </w:r>
            </w:ins>
          </w:p>
        </w:tc>
        <w:tc>
          <w:tcPr>
            <w:tcW w:w="1146"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779" w:author="user" w:date="2012-02-29T14:49:00Z"/>
                <w:rFonts w:ascii="Calibri" w:hAnsi="Calibri" w:cs="Calibri"/>
                <w:b/>
                <w:bCs/>
                <w:sz w:val="18"/>
                <w:szCs w:val="18"/>
              </w:rPr>
            </w:pPr>
            <w:ins w:id="1780" w:author="user" w:date="2012-02-29T14:49:00Z">
              <w:r w:rsidRPr="001765B5">
                <w:rPr>
                  <w:rFonts w:ascii="Calibri" w:hAnsi="Calibri" w:cs="Calibri"/>
                  <w:b/>
                  <w:bCs/>
                  <w:sz w:val="18"/>
                  <w:szCs w:val="18"/>
                </w:rPr>
                <w:t>- </w:t>
              </w:r>
            </w:ins>
          </w:p>
        </w:tc>
      </w:tr>
    </w:tbl>
    <w:p w:rsidR="002B6273" w:rsidRPr="00FC3358" w:rsidRDefault="002B6273" w:rsidP="002B6273">
      <w:pPr>
        <w:rPr>
          <w:ins w:id="1781" w:author="user" w:date="2012-02-29T14:49:00Z"/>
          <w:rFonts w:ascii="Calibri" w:hAnsi="Calibri" w:cs="Calibri"/>
          <w:i/>
          <w:iCs/>
          <w:sz w:val="18"/>
          <w:szCs w:val="18"/>
        </w:rPr>
      </w:pPr>
      <w:ins w:id="1782" w:author="user" w:date="2012-02-29T14:49:00Z">
        <w:r w:rsidRPr="00FC3358">
          <w:rPr>
            <w:rFonts w:ascii="Calibri" w:hAnsi="Calibri" w:cs="Calibri"/>
            <w:i/>
            <w:iCs/>
            <w:sz w:val="18"/>
            <w:szCs w:val="18"/>
          </w:rPr>
          <w:t>Source: CBS, 2002</w:t>
        </w:r>
      </w:ins>
    </w:p>
    <w:p w:rsidR="002B6273" w:rsidRPr="00F70343" w:rsidRDefault="002B6273" w:rsidP="002B6273">
      <w:pPr>
        <w:rPr>
          <w:ins w:id="1783" w:author="user" w:date="2012-02-29T14:49:00Z"/>
          <w:rFonts w:ascii="Calibri" w:hAnsi="Calibri" w:cs="Calibri"/>
          <w:sz w:val="6"/>
          <w:szCs w:val="6"/>
        </w:rPr>
      </w:pPr>
    </w:p>
    <w:p w:rsidR="002B6273" w:rsidRPr="001B6B71" w:rsidRDefault="002B6273" w:rsidP="002B6273">
      <w:pPr>
        <w:rPr>
          <w:ins w:id="1784" w:author="user" w:date="2012-02-29T14:49:00Z"/>
          <w:rFonts w:ascii="Calibri" w:hAnsi="Calibri" w:cs="Calibri"/>
          <w:sz w:val="10"/>
          <w:szCs w:val="10"/>
        </w:rPr>
      </w:pPr>
    </w:p>
    <w:p w:rsidR="002B6273" w:rsidRDefault="002B6273" w:rsidP="002B6273">
      <w:pPr>
        <w:rPr>
          <w:ins w:id="1785" w:author="user" w:date="2012-02-29T14:49:00Z"/>
          <w:rFonts w:ascii="Calibri" w:hAnsi="Calibri" w:cs="Calibri"/>
          <w:b/>
          <w:sz w:val="22"/>
          <w:szCs w:val="22"/>
        </w:rPr>
      </w:pPr>
      <w:ins w:id="1786" w:author="user" w:date="2012-02-29T14:49:00Z">
        <w:r w:rsidRPr="001765B5">
          <w:rPr>
            <w:rFonts w:ascii="Calibri" w:hAnsi="Calibri" w:cs="Calibri"/>
            <w:b/>
            <w:sz w:val="22"/>
            <w:szCs w:val="22"/>
          </w:rPr>
          <w:t>6.2.2 Population Distribution by Age Groups</w:t>
        </w:r>
      </w:ins>
    </w:p>
    <w:p w:rsidR="002B6273" w:rsidRPr="001B6B71" w:rsidRDefault="002B6273" w:rsidP="002B6273">
      <w:pPr>
        <w:rPr>
          <w:ins w:id="1787" w:author="user" w:date="2012-02-29T14:49:00Z"/>
          <w:rFonts w:ascii="Calibri" w:hAnsi="Calibri" w:cs="Calibri"/>
          <w:b/>
          <w:sz w:val="10"/>
          <w:szCs w:val="10"/>
        </w:rPr>
      </w:pPr>
    </w:p>
    <w:p w:rsidR="002B6273" w:rsidRPr="001765B5" w:rsidRDefault="002B6273" w:rsidP="00106D28">
      <w:pPr>
        <w:pStyle w:val="ReportText"/>
        <w:spacing w:line="300" w:lineRule="auto"/>
        <w:ind w:left="0"/>
        <w:rPr>
          <w:ins w:id="1788" w:author="user" w:date="2012-02-29T14:49:00Z"/>
          <w:rFonts w:ascii="Calibri" w:hAnsi="Calibri" w:cs="Calibri"/>
          <w:szCs w:val="22"/>
        </w:rPr>
        <w:pPrChange w:id="1789" w:author="user" w:date="2012-03-01T11:50:00Z">
          <w:pPr>
            <w:pStyle w:val="ReportText"/>
            <w:spacing w:line="300" w:lineRule="auto"/>
          </w:pPr>
        </w:pPrChange>
      </w:pPr>
      <w:ins w:id="1790" w:author="user" w:date="2012-02-29T14:49:00Z">
        <w:r w:rsidRPr="001765B5">
          <w:rPr>
            <w:rFonts w:ascii="Calibri" w:hAnsi="Calibri" w:cs="Calibri"/>
            <w:szCs w:val="22"/>
          </w:rPr>
          <w:t xml:space="preserve">The population below 15 years of age is </w:t>
        </w:r>
        <w:r w:rsidRPr="001765B5">
          <w:rPr>
            <w:rFonts w:ascii="Calibri" w:hAnsi="Calibri" w:cs="Calibri"/>
            <w:bCs/>
            <w:szCs w:val="22"/>
          </w:rPr>
          <w:t>98845</w:t>
        </w:r>
        <w:r w:rsidRPr="001765B5">
          <w:rPr>
            <w:rFonts w:ascii="Calibri" w:hAnsi="Calibri" w:cs="Calibri"/>
            <w:szCs w:val="22"/>
          </w:rPr>
          <w:t xml:space="preserve">, which is </w:t>
        </w:r>
        <w:r w:rsidRPr="001765B5">
          <w:rPr>
            <w:rFonts w:ascii="Calibri" w:hAnsi="Calibri" w:cs="Calibri"/>
            <w:bCs/>
            <w:szCs w:val="22"/>
          </w:rPr>
          <w:t>35.65</w:t>
        </w:r>
        <w:r w:rsidRPr="001765B5">
          <w:rPr>
            <w:rFonts w:ascii="Calibri" w:hAnsi="Calibri" w:cs="Calibri"/>
            <w:szCs w:val="22"/>
          </w:rPr>
          <w:t xml:space="preserve">% of the total population. Out of them </w:t>
        </w:r>
        <w:r w:rsidRPr="001765B5">
          <w:rPr>
            <w:rFonts w:ascii="Calibri" w:hAnsi="Calibri" w:cs="Calibri"/>
            <w:bCs/>
            <w:szCs w:val="22"/>
          </w:rPr>
          <w:t xml:space="preserve">50096 </w:t>
        </w:r>
        <w:r w:rsidRPr="001765B5">
          <w:rPr>
            <w:rFonts w:ascii="Calibri" w:hAnsi="Calibri" w:cs="Calibri"/>
            <w:szCs w:val="22"/>
          </w:rPr>
          <w:t xml:space="preserve">are male and </w:t>
        </w:r>
        <w:r w:rsidRPr="001765B5">
          <w:rPr>
            <w:rFonts w:ascii="Calibri" w:hAnsi="Calibri" w:cs="Calibri"/>
            <w:bCs/>
            <w:szCs w:val="22"/>
          </w:rPr>
          <w:t>50096</w:t>
        </w:r>
        <w:r w:rsidRPr="001765B5">
          <w:rPr>
            <w:rFonts w:ascii="Calibri" w:hAnsi="Calibri" w:cs="Calibri"/>
            <w:b/>
            <w:bCs/>
            <w:szCs w:val="22"/>
          </w:rPr>
          <w:t xml:space="preserve"> </w:t>
        </w:r>
        <w:r w:rsidRPr="001765B5">
          <w:rPr>
            <w:rFonts w:ascii="Calibri" w:hAnsi="Calibri" w:cs="Calibri"/>
            <w:szCs w:val="22"/>
          </w:rPr>
          <w:t xml:space="preserve">are female. On the basis of ILO criteria (age between 15 and less than 60 years), the economically active population in the project affected VDCs/Municipalities is  </w:t>
        </w:r>
        <w:r w:rsidRPr="001765B5">
          <w:rPr>
            <w:rFonts w:ascii="Calibri" w:hAnsi="Calibri" w:cs="Calibri"/>
            <w:bCs/>
            <w:szCs w:val="22"/>
          </w:rPr>
          <w:t>58.08</w:t>
        </w:r>
        <w:r w:rsidRPr="001765B5">
          <w:rPr>
            <w:rFonts w:ascii="Calibri" w:hAnsi="Calibri" w:cs="Calibri"/>
            <w:szCs w:val="22"/>
          </w:rPr>
          <w:t>% of the total population</w:t>
        </w:r>
        <w:r>
          <w:rPr>
            <w:rFonts w:ascii="Calibri" w:hAnsi="Calibri" w:cs="Calibri"/>
            <w:szCs w:val="22"/>
          </w:rPr>
          <w:t xml:space="preserve"> (Table 6.5)</w:t>
        </w:r>
        <w:r w:rsidRPr="001765B5">
          <w:rPr>
            <w:rFonts w:ascii="Calibri" w:hAnsi="Calibri" w:cs="Calibri"/>
            <w:szCs w:val="22"/>
          </w:rPr>
          <w:t xml:space="preserve">. </w:t>
        </w:r>
      </w:ins>
    </w:p>
    <w:p w:rsidR="002B6273" w:rsidRPr="001B6B71" w:rsidRDefault="002B6273" w:rsidP="002B6273">
      <w:pPr>
        <w:spacing w:line="360" w:lineRule="auto"/>
        <w:jc w:val="both"/>
        <w:rPr>
          <w:ins w:id="1791" w:author="user" w:date="2012-02-29T14:49:00Z"/>
          <w:rFonts w:ascii="Calibri" w:hAnsi="Calibri" w:cs="Calibri"/>
          <w:b/>
          <w:sz w:val="10"/>
          <w:szCs w:val="10"/>
        </w:rPr>
      </w:pPr>
    </w:p>
    <w:p w:rsidR="002B6273" w:rsidRPr="001765B5" w:rsidRDefault="002B6273" w:rsidP="002B6273">
      <w:pPr>
        <w:spacing w:line="360" w:lineRule="auto"/>
        <w:jc w:val="both"/>
        <w:rPr>
          <w:ins w:id="1792" w:author="user" w:date="2012-02-29T14:49:00Z"/>
          <w:rFonts w:ascii="Calibri" w:hAnsi="Calibri" w:cs="Calibri"/>
          <w:b/>
          <w:sz w:val="20"/>
          <w:szCs w:val="20"/>
        </w:rPr>
      </w:pPr>
      <w:ins w:id="1793" w:author="user" w:date="2012-02-29T14:49:00Z">
        <w:r w:rsidRPr="001765B5">
          <w:rPr>
            <w:rFonts w:ascii="Calibri" w:hAnsi="Calibri" w:cs="Calibri"/>
            <w:b/>
            <w:sz w:val="20"/>
            <w:szCs w:val="20"/>
          </w:rPr>
          <w:t xml:space="preserve">Table </w:t>
        </w:r>
        <w:r>
          <w:rPr>
            <w:rFonts w:ascii="Calibri" w:hAnsi="Calibri" w:cs="Calibri"/>
            <w:b/>
            <w:sz w:val="20"/>
            <w:szCs w:val="20"/>
          </w:rPr>
          <w:t>-</w:t>
        </w:r>
        <w:r w:rsidRPr="001765B5">
          <w:rPr>
            <w:rFonts w:ascii="Calibri" w:hAnsi="Calibri" w:cs="Calibri"/>
            <w:b/>
            <w:sz w:val="20"/>
            <w:szCs w:val="20"/>
          </w:rPr>
          <w:t>6.5: population Distribution by Age Groups</w:t>
        </w:r>
      </w:ins>
    </w:p>
    <w:tbl>
      <w:tblPr>
        <w:tblW w:w="10089" w:type="dxa"/>
        <w:tblInd w:w="91" w:type="dxa"/>
        <w:tblLook w:val="0000"/>
      </w:tblPr>
      <w:tblGrid>
        <w:gridCol w:w="1637"/>
        <w:gridCol w:w="1142"/>
        <w:gridCol w:w="917"/>
        <w:gridCol w:w="860"/>
        <w:gridCol w:w="865"/>
        <w:gridCol w:w="840"/>
        <w:gridCol w:w="721"/>
        <w:gridCol w:w="865"/>
        <w:gridCol w:w="721"/>
        <w:gridCol w:w="656"/>
        <w:gridCol w:w="865"/>
      </w:tblGrid>
      <w:tr w:rsidR="002B6273" w:rsidRPr="001765B5" w:rsidTr="0074335E">
        <w:trPr>
          <w:trHeight w:val="255"/>
          <w:ins w:id="1794" w:author="user" w:date="2012-02-29T14:49:00Z"/>
        </w:trPr>
        <w:tc>
          <w:tcPr>
            <w:tcW w:w="1637" w:type="dxa"/>
            <w:vMerge w:val="restart"/>
            <w:tcBorders>
              <w:top w:val="single" w:sz="4" w:space="0" w:color="auto"/>
              <w:left w:val="single" w:sz="4" w:space="0" w:color="auto"/>
              <w:right w:val="single" w:sz="4" w:space="0" w:color="auto"/>
            </w:tcBorders>
            <w:shd w:val="clear" w:color="auto" w:fill="auto"/>
            <w:noWrap/>
          </w:tcPr>
          <w:p w:rsidR="002B6273" w:rsidRDefault="002B6273" w:rsidP="0074335E">
            <w:pPr>
              <w:rPr>
                <w:ins w:id="1795" w:author="user" w:date="2012-02-29T14:49:00Z"/>
                <w:rFonts w:ascii="Calibri" w:hAnsi="Calibri" w:cs="Calibri"/>
                <w:b/>
                <w:bCs/>
                <w:sz w:val="18"/>
                <w:szCs w:val="18"/>
              </w:rPr>
            </w:pPr>
            <w:ins w:id="1796" w:author="user" w:date="2012-02-29T14:49:00Z">
              <w:r w:rsidRPr="001765B5">
                <w:rPr>
                  <w:rFonts w:ascii="Calibri" w:hAnsi="Calibri" w:cs="Calibri"/>
                  <w:b/>
                  <w:bCs/>
                  <w:sz w:val="18"/>
                  <w:szCs w:val="18"/>
                </w:rPr>
                <w:t>VDCs/</w:t>
              </w:r>
            </w:ins>
          </w:p>
          <w:p w:rsidR="002B6273" w:rsidRPr="001765B5" w:rsidRDefault="002B6273" w:rsidP="0074335E">
            <w:pPr>
              <w:rPr>
                <w:ins w:id="1797" w:author="user" w:date="2012-02-29T14:49:00Z"/>
                <w:rFonts w:ascii="Calibri" w:hAnsi="Calibri" w:cs="Calibri"/>
                <w:b/>
                <w:bCs/>
                <w:sz w:val="18"/>
                <w:szCs w:val="18"/>
              </w:rPr>
            </w:pPr>
            <w:ins w:id="1798" w:author="user" w:date="2012-02-29T14:49:00Z">
              <w:r w:rsidRPr="001765B5">
                <w:rPr>
                  <w:rFonts w:ascii="Calibri" w:hAnsi="Calibri" w:cs="Calibri"/>
                  <w:b/>
                  <w:bCs/>
                  <w:sz w:val="18"/>
                  <w:szCs w:val="18"/>
                </w:rPr>
                <w:t>Municipalities</w:t>
              </w:r>
            </w:ins>
          </w:p>
          <w:p w:rsidR="002B6273" w:rsidRPr="001765B5" w:rsidRDefault="002B6273" w:rsidP="0074335E">
            <w:pPr>
              <w:rPr>
                <w:ins w:id="1799" w:author="user" w:date="2012-02-29T14:49:00Z"/>
                <w:rFonts w:ascii="Calibri" w:hAnsi="Calibri" w:cs="Calibri"/>
                <w:b/>
                <w:bCs/>
                <w:sz w:val="18"/>
                <w:szCs w:val="18"/>
              </w:rPr>
            </w:pPr>
            <w:ins w:id="1800" w:author="user" w:date="2012-02-29T14:49:00Z">
              <w:r w:rsidRPr="001765B5">
                <w:rPr>
                  <w:rFonts w:ascii="Calibri" w:hAnsi="Calibri" w:cs="Calibri"/>
                  <w:sz w:val="18"/>
                  <w:szCs w:val="18"/>
                </w:rPr>
                <w:t> </w:t>
              </w:r>
            </w:ins>
          </w:p>
        </w:tc>
        <w:tc>
          <w:tcPr>
            <w:tcW w:w="1142" w:type="dxa"/>
            <w:vMerge w:val="restart"/>
            <w:tcBorders>
              <w:top w:val="single" w:sz="4" w:space="0" w:color="auto"/>
              <w:left w:val="nil"/>
              <w:right w:val="single" w:sz="4" w:space="0" w:color="auto"/>
            </w:tcBorders>
            <w:shd w:val="clear" w:color="auto" w:fill="auto"/>
            <w:noWrap/>
          </w:tcPr>
          <w:p w:rsidR="002B6273" w:rsidRPr="001765B5" w:rsidRDefault="002B6273" w:rsidP="0074335E">
            <w:pPr>
              <w:rPr>
                <w:ins w:id="1801" w:author="user" w:date="2012-02-29T14:49:00Z"/>
                <w:rFonts w:ascii="Calibri" w:hAnsi="Calibri" w:cs="Calibri"/>
                <w:b/>
                <w:bCs/>
                <w:sz w:val="18"/>
                <w:szCs w:val="18"/>
              </w:rPr>
            </w:pPr>
            <w:ins w:id="1802" w:author="user" w:date="2012-02-29T14:49:00Z">
              <w:r w:rsidRPr="001765B5">
                <w:rPr>
                  <w:rFonts w:ascii="Calibri" w:hAnsi="Calibri" w:cs="Calibri"/>
                  <w:b/>
                  <w:bCs/>
                  <w:sz w:val="18"/>
                  <w:szCs w:val="18"/>
                </w:rPr>
                <w:t>Population</w:t>
              </w:r>
            </w:ins>
          </w:p>
          <w:p w:rsidR="002B6273" w:rsidRDefault="002B6273" w:rsidP="0074335E">
            <w:pPr>
              <w:rPr>
                <w:ins w:id="1803" w:author="user" w:date="2012-02-29T14:49:00Z"/>
                <w:rFonts w:ascii="Calibri" w:hAnsi="Calibri" w:cs="Calibri"/>
                <w:b/>
                <w:bCs/>
                <w:sz w:val="18"/>
                <w:szCs w:val="18"/>
              </w:rPr>
            </w:pPr>
            <w:ins w:id="1804" w:author="user" w:date="2012-02-29T14:49:00Z">
              <w:r w:rsidRPr="001765B5">
                <w:rPr>
                  <w:rFonts w:ascii="Calibri" w:hAnsi="Calibri" w:cs="Calibri"/>
                  <w:sz w:val="18"/>
                  <w:szCs w:val="18"/>
                </w:rPr>
                <w:t> </w:t>
              </w:r>
            </w:ins>
          </w:p>
          <w:p w:rsidR="002B6273" w:rsidRDefault="002B6273" w:rsidP="0074335E">
            <w:pPr>
              <w:rPr>
                <w:ins w:id="1805" w:author="user" w:date="2012-02-29T14:49:00Z"/>
                <w:rFonts w:ascii="Calibri" w:hAnsi="Calibri" w:cs="Calibri"/>
                <w:sz w:val="18"/>
                <w:szCs w:val="18"/>
              </w:rPr>
            </w:pPr>
          </w:p>
          <w:p w:rsidR="002B6273" w:rsidRPr="00F70343" w:rsidRDefault="002B6273" w:rsidP="0074335E">
            <w:pPr>
              <w:tabs>
                <w:tab w:val="left" w:pos="780"/>
              </w:tabs>
              <w:ind w:left="-257" w:firstLine="257"/>
              <w:rPr>
                <w:ins w:id="1806" w:author="user" w:date="2012-02-29T14:49:00Z"/>
                <w:rFonts w:ascii="Calibri" w:hAnsi="Calibri" w:cs="Calibri"/>
                <w:sz w:val="18"/>
                <w:szCs w:val="18"/>
              </w:rPr>
            </w:pPr>
            <w:ins w:id="1807" w:author="user" w:date="2012-02-29T14:49:00Z">
              <w:r>
                <w:rPr>
                  <w:rFonts w:ascii="Calibri" w:hAnsi="Calibri" w:cs="Calibri"/>
                  <w:sz w:val="18"/>
                  <w:szCs w:val="18"/>
                </w:rPr>
                <w:tab/>
              </w:r>
            </w:ins>
          </w:p>
        </w:tc>
        <w:tc>
          <w:tcPr>
            <w:tcW w:w="2642" w:type="dxa"/>
            <w:gridSpan w:val="3"/>
            <w:tcBorders>
              <w:top w:val="single" w:sz="4" w:space="0" w:color="auto"/>
              <w:left w:val="nil"/>
              <w:bottom w:val="single" w:sz="4" w:space="0" w:color="auto"/>
              <w:right w:val="single" w:sz="4" w:space="0" w:color="auto"/>
            </w:tcBorders>
            <w:shd w:val="clear" w:color="auto" w:fill="auto"/>
            <w:noWrap/>
            <w:vAlign w:val="bottom"/>
          </w:tcPr>
          <w:p w:rsidR="002B6273" w:rsidRPr="001765B5" w:rsidRDefault="002B6273" w:rsidP="0074335E">
            <w:pPr>
              <w:rPr>
                <w:ins w:id="1808" w:author="user" w:date="2012-02-29T14:49:00Z"/>
                <w:rFonts w:ascii="Calibri" w:hAnsi="Calibri" w:cs="Calibri"/>
                <w:b/>
                <w:bCs/>
                <w:sz w:val="18"/>
                <w:szCs w:val="18"/>
              </w:rPr>
            </w:pPr>
            <w:ins w:id="1809" w:author="user" w:date="2012-02-29T14:49:00Z">
              <w:r w:rsidRPr="001765B5">
                <w:rPr>
                  <w:rFonts w:ascii="Calibri" w:hAnsi="Calibri" w:cs="Calibri"/>
                  <w:b/>
                  <w:bCs/>
                  <w:sz w:val="18"/>
                  <w:szCs w:val="18"/>
                </w:rPr>
                <w:t>Below 15 Years of age</w:t>
              </w:r>
            </w:ins>
          </w:p>
          <w:p w:rsidR="002B6273" w:rsidRPr="001765B5" w:rsidRDefault="002B6273" w:rsidP="0074335E">
            <w:pPr>
              <w:rPr>
                <w:ins w:id="1810" w:author="user" w:date="2012-02-29T14:49:00Z"/>
                <w:rFonts w:ascii="Calibri" w:hAnsi="Calibri" w:cs="Calibri"/>
                <w:b/>
                <w:bCs/>
                <w:sz w:val="18"/>
                <w:szCs w:val="18"/>
              </w:rPr>
            </w:pPr>
            <w:ins w:id="1811" w:author="user" w:date="2012-02-29T14:49:00Z">
              <w:r w:rsidRPr="001765B5">
                <w:rPr>
                  <w:rFonts w:ascii="Calibri" w:hAnsi="Calibri" w:cs="Calibri"/>
                  <w:b/>
                  <w:bCs/>
                  <w:sz w:val="18"/>
                  <w:szCs w:val="18"/>
                </w:rPr>
                <w:t> </w:t>
              </w:r>
            </w:ins>
          </w:p>
          <w:p w:rsidR="002B6273" w:rsidRPr="001765B5" w:rsidRDefault="002B6273" w:rsidP="0074335E">
            <w:pPr>
              <w:rPr>
                <w:ins w:id="1812" w:author="user" w:date="2012-02-29T14:49:00Z"/>
                <w:rFonts w:ascii="Calibri" w:hAnsi="Calibri" w:cs="Calibri"/>
                <w:b/>
                <w:bCs/>
                <w:sz w:val="18"/>
                <w:szCs w:val="18"/>
              </w:rPr>
            </w:pPr>
            <w:ins w:id="1813" w:author="user" w:date="2012-02-29T14:49:00Z">
              <w:r w:rsidRPr="001765B5">
                <w:rPr>
                  <w:rFonts w:ascii="Calibri" w:hAnsi="Calibri" w:cs="Calibri"/>
                  <w:b/>
                  <w:bCs/>
                  <w:sz w:val="18"/>
                  <w:szCs w:val="18"/>
                </w:rPr>
                <w:t> </w:t>
              </w:r>
            </w:ins>
          </w:p>
        </w:tc>
        <w:tc>
          <w:tcPr>
            <w:tcW w:w="2426" w:type="dxa"/>
            <w:gridSpan w:val="3"/>
            <w:tcBorders>
              <w:top w:val="single" w:sz="4" w:space="0" w:color="auto"/>
              <w:left w:val="nil"/>
              <w:bottom w:val="single" w:sz="4" w:space="0" w:color="auto"/>
              <w:right w:val="single" w:sz="4" w:space="0" w:color="auto"/>
            </w:tcBorders>
            <w:shd w:val="clear" w:color="auto" w:fill="auto"/>
            <w:noWrap/>
            <w:vAlign w:val="bottom"/>
          </w:tcPr>
          <w:p w:rsidR="002B6273" w:rsidRPr="001765B5" w:rsidRDefault="002B6273" w:rsidP="0074335E">
            <w:pPr>
              <w:rPr>
                <w:ins w:id="1814" w:author="user" w:date="2012-02-29T14:49:00Z"/>
                <w:rFonts w:ascii="Calibri" w:hAnsi="Calibri" w:cs="Calibri"/>
                <w:b/>
                <w:bCs/>
                <w:sz w:val="18"/>
                <w:szCs w:val="18"/>
              </w:rPr>
            </w:pPr>
            <w:ins w:id="1815" w:author="user" w:date="2012-02-29T14:49:00Z">
              <w:r w:rsidRPr="001765B5">
                <w:rPr>
                  <w:rFonts w:ascii="Calibri" w:hAnsi="Calibri" w:cs="Calibri"/>
                  <w:b/>
                  <w:bCs/>
                  <w:sz w:val="18"/>
                  <w:szCs w:val="18"/>
                </w:rPr>
                <w:t>15 to 60 Years of age</w:t>
              </w:r>
            </w:ins>
          </w:p>
          <w:p w:rsidR="002B6273" w:rsidRPr="001765B5" w:rsidRDefault="002B6273" w:rsidP="0074335E">
            <w:pPr>
              <w:rPr>
                <w:ins w:id="1816" w:author="user" w:date="2012-02-29T14:49:00Z"/>
                <w:rFonts w:ascii="Calibri" w:hAnsi="Calibri" w:cs="Calibri"/>
                <w:b/>
                <w:bCs/>
                <w:sz w:val="18"/>
                <w:szCs w:val="18"/>
              </w:rPr>
            </w:pPr>
            <w:ins w:id="1817" w:author="user" w:date="2012-02-29T14:49:00Z">
              <w:r w:rsidRPr="001765B5">
                <w:rPr>
                  <w:rFonts w:ascii="Calibri" w:hAnsi="Calibri" w:cs="Calibri"/>
                  <w:b/>
                  <w:bCs/>
                  <w:sz w:val="18"/>
                  <w:szCs w:val="18"/>
                </w:rPr>
                <w:t> </w:t>
              </w:r>
            </w:ins>
          </w:p>
          <w:p w:rsidR="002B6273" w:rsidRPr="001765B5" w:rsidRDefault="002B6273" w:rsidP="0074335E">
            <w:pPr>
              <w:rPr>
                <w:ins w:id="1818" w:author="user" w:date="2012-02-29T14:49:00Z"/>
                <w:rFonts w:ascii="Calibri" w:hAnsi="Calibri" w:cs="Calibri"/>
                <w:b/>
                <w:bCs/>
                <w:sz w:val="18"/>
                <w:szCs w:val="18"/>
              </w:rPr>
            </w:pPr>
            <w:ins w:id="1819" w:author="user" w:date="2012-02-29T14:49:00Z">
              <w:r w:rsidRPr="001765B5">
                <w:rPr>
                  <w:rFonts w:ascii="Calibri" w:hAnsi="Calibri" w:cs="Calibri"/>
                  <w:b/>
                  <w:bCs/>
                  <w:sz w:val="18"/>
                  <w:szCs w:val="18"/>
                </w:rPr>
                <w:t> </w:t>
              </w:r>
            </w:ins>
          </w:p>
        </w:tc>
        <w:tc>
          <w:tcPr>
            <w:tcW w:w="2242" w:type="dxa"/>
            <w:gridSpan w:val="3"/>
            <w:tcBorders>
              <w:top w:val="single" w:sz="4" w:space="0" w:color="auto"/>
              <w:left w:val="nil"/>
              <w:bottom w:val="single" w:sz="4" w:space="0" w:color="auto"/>
              <w:right w:val="single" w:sz="4" w:space="0" w:color="auto"/>
            </w:tcBorders>
            <w:shd w:val="clear" w:color="auto" w:fill="auto"/>
            <w:noWrap/>
            <w:vAlign w:val="bottom"/>
          </w:tcPr>
          <w:p w:rsidR="002B6273" w:rsidRPr="001765B5" w:rsidRDefault="002B6273" w:rsidP="0074335E">
            <w:pPr>
              <w:rPr>
                <w:ins w:id="1820" w:author="user" w:date="2012-02-29T14:49:00Z"/>
                <w:rFonts w:ascii="Calibri" w:hAnsi="Calibri" w:cs="Calibri"/>
                <w:b/>
                <w:bCs/>
                <w:sz w:val="18"/>
                <w:szCs w:val="18"/>
              </w:rPr>
            </w:pPr>
            <w:ins w:id="1821" w:author="user" w:date="2012-02-29T14:49:00Z">
              <w:r w:rsidRPr="001765B5">
                <w:rPr>
                  <w:rFonts w:ascii="Calibri" w:hAnsi="Calibri" w:cs="Calibri"/>
                  <w:b/>
                  <w:bCs/>
                  <w:sz w:val="18"/>
                  <w:szCs w:val="18"/>
                </w:rPr>
                <w:t xml:space="preserve">Above 60 Years of age </w:t>
              </w:r>
            </w:ins>
          </w:p>
          <w:p w:rsidR="002B6273" w:rsidRPr="001765B5" w:rsidRDefault="002B6273" w:rsidP="0074335E">
            <w:pPr>
              <w:rPr>
                <w:ins w:id="1822" w:author="user" w:date="2012-02-29T14:49:00Z"/>
                <w:rFonts w:ascii="Calibri" w:hAnsi="Calibri" w:cs="Calibri"/>
                <w:b/>
                <w:bCs/>
                <w:sz w:val="18"/>
                <w:szCs w:val="18"/>
              </w:rPr>
            </w:pPr>
            <w:ins w:id="1823" w:author="user" w:date="2012-02-29T14:49:00Z">
              <w:r w:rsidRPr="001765B5">
                <w:rPr>
                  <w:rFonts w:ascii="Calibri" w:hAnsi="Calibri" w:cs="Calibri"/>
                  <w:b/>
                  <w:bCs/>
                  <w:sz w:val="18"/>
                  <w:szCs w:val="18"/>
                </w:rPr>
                <w:t> </w:t>
              </w:r>
            </w:ins>
          </w:p>
          <w:p w:rsidR="002B6273" w:rsidRPr="001765B5" w:rsidRDefault="002B6273" w:rsidP="0074335E">
            <w:pPr>
              <w:rPr>
                <w:ins w:id="1824" w:author="user" w:date="2012-02-29T14:49:00Z"/>
                <w:rFonts w:ascii="Calibri" w:hAnsi="Calibri" w:cs="Calibri"/>
                <w:b/>
                <w:bCs/>
                <w:sz w:val="18"/>
                <w:szCs w:val="18"/>
              </w:rPr>
            </w:pPr>
            <w:ins w:id="1825" w:author="user" w:date="2012-02-29T14:49:00Z">
              <w:r w:rsidRPr="001765B5">
                <w:rPr>
                  <w:rFonts w:ascii="Calibri" w:hAnsi="Calibri" w:cs="Calibri"/>
                  <w:b/>
                  <w:bCs/>
                  <w:sz w:val="18"/>
                  <w:szCs w:val="18"/>
                </w:rPr>
                <w:t> </w:t>
              </w:r>
            </w:ins>
          </w:p>
        </w:tc>
      </w:tr>
      <w:tr w:rsidR="002B6273" w:rsidRPr="001765B5" w:rsidTr="0074335E">
        <w:trPr>
          <w:trHeight w:val="255"/>
          <w:ins w:id="1826" w:author="user" w:date="2012-02-29T14:49:00Z"/>
        </w:trPr>
        <w:tc>
          <w:tcPr>
            <w:tcW w:w="1637" w:type="dxa"/>
            <w:vMerge/>
            <w:tcBorders>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1827" w:author="user" w:date="2012-02-29T14:49:00Z"/>
                <w:rFonts w:ascii="Calibri" w:hAnsi="Calibri" w:cs="Calibri"/>
                <w:sz w:val="18"/>
                <w:szCs w:val="18"/>
              </w:rPr>
            </w:pPr>
          </w:p>
        </w:tc>
        <w:tc>
          <w:tcPr>
            <w:tcW w:w="1142" w:type="dxa"/>
            <w:vMerge/>
            <w:tcBorders>
              <w:left w:val="nil"/>
              <w:bottom w:val="single" w:sz="4" w:space="0" w:color="auto"/>
              <w:right w:val="single" w:sz="4" w:space="0" w:color="auto"/>
            </w:tcBorders>
            <w:shd w:val="clear" w:color="auto" w:fill="auto"/>
            <w:noWrap/>
            <w:vAlign w:val="bottom"/>
          </w:tcPr>
          <w:p w:rsidR="002B6273" w:rsidRPr="001765B5" w:rsidRDefault="002B6273" w:rsidP="0074335E">
            <w:pPr>
              <w:rPr>
                <w:ins w:id="1828" w:author="user" w:date="2012-02-29T14:49:00Z"/>
                <w:rFonts w:ascii="Calibri" w:hAnsi="Calibri" w:cs="Calibri"/>
                <w:sz w:val="18"/>
                <w:szCs w:val="18"/>
              </w:rPr>
            </w:pPr>
          </w:p>
        </w:tc>
        <w:tc>
          <w:tcPr>
            <w:tcW w:w="91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829" w:author="user" w:date="2012-02-29T14:49:00Z"/>
                <w:rFonts w:ascii="Calibri" w:hAnsi="Calibri" w:cs="Calibri"/>
                <w:b/>
                <w:bCs/>
                <w:sz w:val="18"/>
                <w:szCs w:val="18"/>
              </w:rPr>
            </w:pPr>
            <w:ins w:id="1830" w:author="user" w:date="2012-02-29T14:49:00Z">
              <w:r w:rsidRPr="001765B5">
                <w:rPr>
                  <w:rFonts w:ascii="Calibri" w:hAnsi="Calibri" w:cs="Calibri"/>
                  <w:b/>
                  <w:bCs/>
                  <w:sz w:val="18"/>
                  <w:szCs w:val="18"/>
                </w:rPr>
                <w:t>Total</w:t>
              </w:r>
            </w:ins>
          </w:p>
        </w:tc>
        <w:tc>
          <w:tcPr>
            <w:tcW w:w="86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831" w:author="user" w:date="2012-02-29T14:49:00Z"/>
                <w:rFonts w:ascii="Calibri" w:hAnsi="Calibri" w:cs="Calibri"/>
                <w:b/>
                <w:bCs/>
                <w:sz w:val="18"/>
                <w:szCs w:val="18"/>
              </w:rPr>
            </w:pPr>
            <w:ins w:id="1832" w:author="user" w:date="2012-02-29T14:49:00Z">
              <w:r w:rsidRPr="001765B5">
                <w:rPr>
                  <w:rFonts w:ascii="Calibri" w:hAnsi="Calibri" w:cs="Calibri"/>
                  <w:b/>
                  <w:bCs/>
                  <w:sz w:val="18"/>
                  <w:szCs w:val="18"/>
                </w:rPr>
                <w:t>Male</w:t>
              </w:r>
            </w:ins>
          </w:p>
        </w:tc>
        <w:tc>
          <w:tcPr>
            <w:tcW w:w="86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833" w:author="user" w:date="2012-02-29T14:49:00Z"/>
                <w:rFonts w:ascii="Calibri" w:hAnsi="Calibri" w:cs="Calibri"/>
                <w:b/>
                <w:bCs/>
                <w:sz w:val="18"/>
                <w:szCs w:val="18"/>
              </w:rPr>
            </w:pPr>
            <w:ins w:id="1834" w:author="user" w:date="2012-02-29T14:49:00Z">
              <w:r w:rsidRPr="001765B5">
                <w:rPr>
                  <w:rFonts w:ascii="Calibri" w:hAnsi="Calibri" w:cs="Calibri"/>
                  <w:b/>
                  <w:bCs/>
                  <w:sz w:val="18"/>
                  <w:szCs w:val="18"/>
                </w:rPr>
                <w:t>Female</w:t>
              </w:r>
            </w:ins>
          </w:p>
        </w:tc>
        <w:tc>
          <w:tcPr>
            <w:tcW w:w="84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835" w:author="user" w:date="2012-02-29T14:49:00Z"/>
                <w:rFonts w:ascii="Calibri" w:hAnsi="Calibri" w:cs="Calibri"/>
                <w:b/>
                <w:bCs/>
                <w:sz w:val="18"/>
                <w:szCs w:val="18"/>
              </w:rPr>
            </w:pPr>
            <w:ins w:id="1836" w:author="user" w:date="2012-02-29T14:49:00Z">
              <w:r w:rsidRPr="001765B5">
                <w:rPr>
                  <w:rFonts w:ascii="Calibri" w:hAnsi="Calibri" w:cs="Calibri"/>
                  <w:b/>
                  <w:bCs/>
                  <w:sz w:val="18"/>
                  <w:szCs w:val="18"/>
                </w:rPr>
                <w:t>Total</w:t>
              </w:r>
            </w:ins>
          </w:p>
        </w:tc>
        <w:tc>
          <w:tcPr>
            <w:tcW w:w="721"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837" w:author="user" w:date="2012-02-29T14:49:00Z"/>
                <w:rFonts w:ascii="Calibri" w:hAnsi="Calibri" w:cs="Calibri"/>
                <w:b/>
                <w:bCs/>
                <w:sz w:val="18"/>
                <w:szCs w:val="18"/>
              </w:rPr>
            </w:pPr>
            <w:ins w:id="1838" w:author="user" w:date="2012-02-29T14:49:00Z">
              <w:r w:rsidRPr="001765B5">
                <w:rPr>
                  <w:rFonts w:ascii="Calibri" w:hAnsi="Calibri" w:cs="Calibri"/>
                  <w:b/>
                  <w:bCs/>
                  <w:sz w:val="18"/>
                  <w:szCs w:val="18"/>
                </w:rPr>
                <w:t>Male</w:t>
              </w:r>
            </w:ins>
          </w:p>
        </w:tc>
        <w:tc>
          <w:tcPr>
            <w:tcW w:w="86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839" w:author="user" w:date="2012-02-29T14:49:00Z"/>
                <w:rFonts w:ascii="Calibri" w:hAnsi="Calibri" w:cs="Calibri"/>
                <w:b/>
                <w:bCs/>
                <w:sz w:val="18"/>
                <w:szCs w:val="18"/>
              </w:rPr>
            </w:pPr>
            <w:ins w:id="1840" w:author="user" w:date="2012-02-29T14:49:00Z">
              <w:r w:rsidRPr="001765B5">
                <w:rPr>
                  <w:rFonts w:ascii="Calibri" w:hAnsi="Calibri" w:cs="Calibri"/>
                  <w:b/>
                  <w:bCs/>
                  <w:sz w:val="18"/>
                  <w:szCs w:val="18"/>
                </w:rPr>
                <w:t>Female</w:t>
              </w:r>
            </w:ins>
          </w:p>
        </w:tc>
        <w:tc>
          <w:tcPr>
            <w:tcW w:w="721"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841" w:author="user" w:date="2012-02-29T14:49:00Z"/>
                <w:rFonts w:ascii="Calibri" w:hAnsi="Calibri" w:cs="Calibri"/>
                <w:b/>
                <w:bCs/>
                <w:sz w:val="18"/>
                <w:szCs w:val="18"/>
              </w:rPr>
            </w:pPr>
            <w:ins w:id="1842" w:author="user" w:date="2012-02-29T14:49:00Z">
              <w:r w:rsidRPr="001765B5">
                <w:rPr>
                  <w:rFonts w:ascii="Calibri" w:hAnsi="Calibri" w:cs="Calibri"/>
                  <w:b/>
                  <w:bCs/>
                  <w:sz w:val="18"/>
                  <w:szCs w:val="18"/>
                </w:rPr>
                <w:t>Total</w:t>
              </w:r>
            </w:ins>
          </w:p>
        </w:tc>
        <w:tc>
          <w:tcPr>
            <w:tcW w:w="656"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843" w:author="user" w:date="2012-02-29T14:49:00Z"/>
                <w:rFonts w:ascii="Calibri" w:hAnsi="Calibri" w:cs="Calibri"/>
                <w:b/>
                <w:bCs/>
                <w:sz w:val="18"/>
                <w:szCs w:val="18"/>
              </w:rPr>
            </w:pPr>
            <w:ins w:id="1844" w:author="user" w:date="2012-02-29T14:49:00Z">
              <w:r w:rsidRPr="001765B5">
                <w:rPr>
                  <w:rFonts w:ascii="Calibri" w:hAnsi="Calibri" w:cs="Calibri"/>
                  <w:b/>
                  <w:bCs/>
                  <w:sz w:val="18"/>
                  <w:szCs w:val="18"/>
                </w:rPr>
                <w:t>Male</w:t>
              </w:r>
            </w:ins>
          </w:p>
        </w:tc>
        <w:tc>
          <w:tcPr>
            <w:tcW w:w="86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845" w:author="user" w:date="2012-02-29T14:49:00Z"/>
                <w:rFonts w:ascii="Calibri" w:hAnsi="Calibri" w:cs="Calibri"/>
                <w:b/>
                <w:bCs/>
                <w:sz w:val="18"/>
                <w:szCs w:val="18"/>
              </w:rPr>
            </w:pPr>
            <w:ins w:id="1846" w:author="user" w:date="2012-02-29T14:49:00Z">
              <w:r w:rsidRPr="001765B5">
                <w:rPr>
                  <w:rFonts w:ascii="Calibri" w:hAnsi="Calibri" w:cs="Calibri"/>
                  <w:b/>
                  <w:bCs/>
                  <w:sz w:val="18"/>
                  <w:szCs w:val="18"/>
                </w:rPr>
                <w:t>Female</w:t>
              </w:r>
            </w:ins>
          </w:p>
        </w:tc>
      </w:tr>
      <w:tr w:rsidR="002B6273" w:rsidRPr="001765B5" w:rsidTr="0074335E">
        <w:trPr>
          <w:trHeight w:val="255"/>
          <w:ins w:id="1847" w:author="user" w:date="2012-02-29T14:49:00Z"/>
        </w:trPr>
        <w:tc>
          <w:tcPr>
            <w:tcW w:w="1637"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1848" w:author="user" w:date="2012-02-29T14:49:00Z"/>
                <w:rFonts w:ascii="Calibri" w:hAnsi="Calibri" w:cs="Calibri"/>
                <w:sz w:val="18"/>
                <w:szCs w:val="18"/>
              </w:rPr>
            </w:pPr>
            <w:smartTag w:uri="urn:schemas-microsoft-com:office:smarttags" w:element="place">
              <w:smartTag w:uri="urn:schemas-microsoft-com:office:smarttags" w:element="PlaceName">
                <w:ins w:id="1849" w:author="user" w:date="2012-02-29T14:49:00Z">
                  <w:r w:rsidRPr="001765B5">
                    <w:rPr>
                      <w:rFonts w:ascii="Calibri" w:hAnsi="Calibri" w:cs="Calibri"/>
                      <w:sz w:val="18"/>
                      <w:szCs w:val="18"/>
                    </w:rPr>
                    <w:t>Hetauda</w:t>
                  </w:r>
                </w:ins>
              </w:smartTag>
              <w:ins w:id="1850" w:author="user" w:date="2012-02-29T14:49:00Z">
                <w:r w:rsidRPr="001765B5">
                  <w:rPr>
                    <w:rFonts w:ascii="Calibri" w:hAnsi="Calibri" w:cs="Calibri"/>
                    <w:sz w:val="18"/>
                    <w:szCs w:val="18"/>
                  </w:rPr>
                  <w:t xml:space="preserve"> </w:t>
                </w:r>
                <w:smartTag w:uri="urn:schemas-microsoft-com:office:smarttags" w:element="PlaceType">
                  <w:r w:rsidRPr="001765B5">
                    <w:rPr>
                      <w:rFonts w:ascii="Calibri" w:hAnsi="Calibri" w:cs="Calibri"/>
                      <w:sz w:val="18"/>
                      <w:szCs w:val="18"/>
                    </w:rPr>
                    <w:t>Municipality</w:t>
                  </w:r>
                </w:smartTag>
              </w:ins>
            </w:smartTag>
          </w:p>
        </w:tc>
        <w:tc>
          <w:tcPr>
            <w:tcW w:w="1142"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851" w:author="user" w:date="2012-02-29T14:49:00Z"/>
                <w:rFonts w:ascii="Calibri" w:hAnsi="Calibri" w:cs="Calibri"/>
                <w:sz w:val="18"/>
                <w:szCs w:val="18"/>
              </w:rPr>
            </w:pPr>
            <w:ins w:id="1852" w:author="user" w:date="2012-02-29T14:49:00Z">
              <w:r w:rsidRPr="001765B5">
                <w:rPr>
                  <w:rFonts w:ascii="Calibri" w:hAnsi="Calibri" w:cs="Calibri"/>
                  <w:sz w:val="18"/>
                  <w:szCs w:val="18"/>
                </w:rPr>
                <w:t>68482</w:t>
              </w:r>
            </w:ins>
          </w:p>
        </w:tc>
        <w:tc>
          <w:tcPr>
            <w:tcW w:w="91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853" w:author="user" w:date="2012-02-29T14:49:00Z"/>
                <w:rFonts w:ascii="Calibri" w:hAnsi="Calibri" w:cs="Calibri"/>
                <w:sz w:val="18"/>
                <w:szCs w:val="18"/>
              </w:rPr>
            </w:pPr>
            <w:ins w:id="1854" w:author="user" w:date="2012-02-29T14:49:00Z">
              <w:r w:rsidRPr="001765B5">
                <w:rPr>
                  <w:rFonts w:ascii="Calibri" w:hAnsi="Calibri" w:cs="Calibri"/>
                  <w:sz w:val="18"/>
                  <w:szCs w:val="18"/>
                </w:rPr>
                <w:t>22846</w:t>
              </w:r>
            </w:ins>
          </w:p>
        </w:tc>
        <w:tc>
          <w:tcPr>
            <w:tcW w:w="86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855" w:author="user" w:date="2012-02-29T14:49:00Z"/>
                <w:rFonts w:ascii="Calibri" w:hAnsi="Calibri" w:cs="Calibri"/>
                <w:sz w:val="18"/>
                <w:szCs w:val="18"/>
              </w:rPr>
            </w:pPr>
            <w:ins w:id="1856" w:author="user" w:date="2012-02-29T14:49:00Z">
              <w:r w:rsidRPr="001765B5">
                <w:rPr>
                  <w:rFonts w:ascii="Calibri" w:hAnsi="Calibri" w:cs="Calibri"/>
                  <w:sz w:val="18"/>
                  <w:szCs w:val="18"/>
                </w:rPr>
                <w:t>11820</w:t>
              </w:r>
            </w:ins>
          </w:p>
        </w:tc>
        <w:tc>
          <w:tcPr>
            <w:tcW w:w="86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857" w:author="user" w:date="2012-02-29T14:49:00Z"/>
                <w:rFonts w:ascii="Calibri" w:hAnsi="Calibri" w:cs="Calibri"/>
                <w:sz w:val="18"/>
                <w:szCs w:val="18"/>
              </w:rPr>
            </w:pPr>
            <w:ins w:id="1858" w:author="user" w:date="2012-02-29T14:49:00Z">
              <w:r w:rsidRPr="001765B5">
                <w:rPr>
                  <w:rFonts w:ascii="Calibri" w:hAnsi="Calibri" w:cs="Calibri"/>
                  <w:sz w:val="18"/>
                  <w:szCs w:val="18"/>
                </w:rPr>
                <w:t>11026</w:t>
              </w:r>
            </w:ins>
          </w:p>
        </w:tc>
        <w:tc>
          <w:tcPr>
            <w:tcW w:w="84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859" w:author="user" w:date="2012-02-29T14:49:00Z"/>
                <w:rFonts w:ascii="Calibri" w:hAnsi="Calibri" w:cs="Calibri"/>
                <w:sz w:val="18"/>
                <w:szCs w:val="18"/>
              </w:rPr>
            </w:pPr>
            <w:ins w:id="1860" w:author="user" w:date="2012-02-29T14:49:00Z">
              <w:r w:rsidRPr="001765B5">
                <w:rPr>
                  <w:rFonts w:ascii="Calibri" w:hAnsi="Calibri" w:cs="Calibri"/>
                  <w:sz w:val="18"/>
                  <w:szCs w:val="18"/>
                </w:rPr>
                <w:t>41772</w:t>
              </w:r>
            </w:ins>
          </w:p>
        </w:tc>
        <w:tc>
          <w:tcPr>
            <w:tcW w:w="721"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861" w:author="user" w:date="2012-02-29T14:49:00Z"/>
                <w:rFonts w:ascii="Calibri" w:hAnsi="Calibri" w:cs="Calibri"/>
                <w:sz w:val="18"/>
                <w:szCs w:val="18"/>
              </w:rPr>
            </w:pPr>
            <w:ins w:id="1862" w:author="user" w:date="2012-02-29T14:49:00Z">
              <w:r w:rsidRPr="001765B5">
                <w:rPr>
                  <w:rFonts w:ascii="Calibri" w:hAnsi="Calibri" w:cs="Calibri"/>
                  <w:sz w:val="18"/>
                  <w:szCs w:val="18"/>
                </w:rPr>
                <w:t>21549</w:t>
              </w:r>
            </w:ins>
          </w:p>
        </w:tc>
        <w:tc>
          <w:tcPr>
            <w:tcW w:w="86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863" w:author="user" w:date="2012-02-29T14:49:00Z"/>
                <w:rFonts w:ascii="Calibri" w:hAnsi="Calibri" w:cs="Calibri"/>
                <w:sz w:val="18"/>
                <w:szCs w:val="18"/>
              </w:rPr>
            </w:pPr>
            <w:ins w:id="1864" w:author="user" w:date="2012-02-29T14:49:00Z">
              <w:r w:rsidRPr="001765B5">
                <w:rPr>
                  <w:rFonts w:ascii="Calibri" w:hAnsi="Calibri" w:cs="Calibri"/>
                  <w:sz w:val="18"/>
                  <w:szCs w:val="18"/>
                </w:rPr>
                <w:t>20223</w:t>
              </w:r>
            </w:ins>
          </w:p>
        </w:tc>
        <w:tc>
          <w:tcPr>
            <w:tcW w:w="721"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865" w:author="user" w:date="2012-02-29T14:49:00Z"/>
                <w:rFonts w:ascii="Calibri" w:hAnsi="Calibri" w:cs="Calibri"/>
                <w:sz w:val="18"/>
                <w:szCs w:val="18"/>
              </w:rPr>
            </w:pPr>
            <w:ins w:id="1866" w:author="user" w:date="2012-02-29T14:49:00Z">
              <w:r w:rsidRPr="001765B5">
                <w:rPr>
                  <w:rFonts w:ascii="Calibri" w:hAnsi="Calibri" w:cs="Calibri"/>
                  <w:sz w:val="18"/>
                  <w:szCs w:val="18"/>
                </w:rPr>
                <w:t>3864</w:t>
              </w:r>
            </w:ins>
          </w:p>
        </w:tc>
        <w:tc>
          <w:tcPr>
            <w:tcW w:w="656"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867" w:author="user" w:date="2012-02-29T14:49:00Z"/>
                <w:rFonts w:ascii="Calibri" w:hAnsi="Calibri" w:cs="Calibri"/>
                <w:sz w:val="18"/>
                <w:szCs w:val="18"/>
              </w:rPr>
            </w:pPr>
            <w:ins w:id="1868" w:author="user" w:date="2012-02-29T14:49:00Z">
              <w:r w:rsidRPr="001765B5">
                <w:rPr>
                  <w:rFonts w:ascii="Calibri" w:hAnsi="Calibri" w:cs="Calibri"/>
                  <w:sz w:val="18"/>
                  <w:szCs w:val="18"/>
                </w:rPr>
                <w:t>1951</w:t>
              </w:r>
            </w:ins>
          </w:p>
        </w:tc>
        <w:tc>
          <w:tcPr>
            <w:tcW w:w="86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869" w:author="user" w:date="2012-02-29T14:49:00Z"/>
                <w:rFonts w:ascii="Calibri" w:hAnsi="Calibri" w:cs="Calibri"/>
                <w:sz w:val="18"/>
                <w:szCs w:val="18"/>
              </w:rPr>
            </w:pPr>
            <w:ins w:id="1870" w:author="user" w:date="2012-02-29T14:49:00Z">
              <w:r w:rsidRPr="001765B5">
                <w:rPr>
                  <w:rFonts w:ascii="Calibri" w:hAnsi="Calibri" w:cs="Calibri"/>
                  <w:sz w:val="18"/>
                  <w:szCs w:val="18"/>
                </w:rPr>
                <w:t>1913</w:t>
              </w:r>
            </w:ins>
          </w:p>
        </w:tc>
      </w:tr>
      <w:tr w:rsidR="002B6273" w:rsidRPr="001765B5" w:rsidTr="0074335E">
        <w:trPr>
          <w:trHeight w:val="255"/>
          <w:ins w:id="1871" w:author="user" w:date="2012-02-29T14:49:00Z"/>
        </w:trPr>
        <w:tc>
          <w:tcPr>
            <w:tcW w:w="1637"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1872" w:author="user" w:date="2012-02-29T14:49:00Z"/>
                <w:rFonts w:ascii="Calibri" w:hAnsi="Calibri" w:cs="Calibri"/>
                <w:sz w:val="18"/>
                <w:szCs w:val="18"/>
              </w:rPr>
            </w:pPr>
            <w:ins w:id="1873" w:author="user" w:date="2012-02-29T14:49:00Z">
              <w:r w:rsidRPr="001765B5">
                <w:rPr>
                  <w:rFonts w:ascii="Calibri" w:hAnsi="Calibri" w:cs="Calibri"/>
                  <w:sz w:val="18"/>
                  <w:szCs w:val="18"/>
                </w:rPr>
                <w:t>Basamadi</w:t>
              </w:r>
            </w:ins>
          </w:p>
        </w:tc>
        <w:tc>
          <w:tcPr>
            <w:tcW w:w="1142"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874" w:author="user" w:date="2012-02-29T14:49:00Z"/>
                <w:rFonts w:ascii="Calibri" w:hAnsi="Calibri" w:cs="Calibri"/>
                <w:sz w:val="18"/>
                <w:szCs w:val="18"/>
              </w:rPr>
            </w:pPr>
            <w:ins w:id="1875" w:author="user" w:date="2012-02-29T14:49:00Z">
              <w:r w:rsidRPr="001765B5">
                <w:rPr>
                  <w:rFonts w:ascii="Calibri" w:hAnsi="Calibri" w:cs="Calibri"/>
                  <w:sz w:val="18"/>
                  <w:szCs w:val="18"/>
                </w:rPr>
                <w:t>14170</w:t>
              </w:r>
            </w:ins>
          </w:p>
        </w:tc>
        <w:tc>
          <w:tcPr>
            <w:tcW w:w="91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876" w:author="user" w:date="2012-02-29T14:49:00Z"/>
                <w:rFonts w:ascii="Calibri" w:hAnsi="Calibri" w:cs="Calibri"/>
                <w:sz w:val="18"/>
                <w:szCs w:val="18"/>
              </w:rPr>
            </w:pPr>
            <w:ins w:id="1877" w:author="user" w:date="2012-02-29T14:49:00Z">
              <w:r w:rsidRPr="001765B5">
                <w:rPr>
                  <w:rFonts w:ascii="Calibri" w:hAnsi="Calibri" w:cs="Calibri"/>
                  <w:sz w:val="18"/>
                  <w:szCs w:val="18"/>
                </w:rPr>
                <w:t>5852</w:t>
              </w:r>
            </w:ins>
          </w:p>
        </w:tc>
        <w:tc>
          <w:tcPr>
            <w:tcW w:w="86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878" w:author="user" w:date="2012-02-29T14:49:00Z"/>
                <w:rFonts w:ascii="Calibri" w:hAnsi="Calibri" w:cs="Calibri"/>
                <w:sz w:val="18"/>
                <w:szCs w:val="18"/>
              </w:rPr>
            </w:pPr>
            <w:ins w:id="1879" w:author="user" w:date="2012-02-29T14:49:00Z">
              <w:r w:rsidRPr="001765B5">
                <w:rPr>
                  <w:rFonts w:ascii="Calibri" w:hAnsi="Calibri" w:cs="Calibri"/>
                  <w:sz w:val="18"/>
                  <w:szCs w:val="18"/>
                </w:rPr>
                <w:t>2995</w:t>
              </w:r>
            </w:ins>
          </w:p>
        </w:tc>
        <w:tc>
          <w:tcPr>
            <w:tcW w:w="86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880" w:author="user" w:date="2012-02-29T14:49:00Z"/>
                <w:rFonts w:ascii="Calibri" w:hAnsi="Calibri" w:cs="Calibri"/>
                <w:sz w:val="18"/>
                <w:szCs w:val="18"/>
              </w:rPr>
            </w:pPr>
            <w:ins w:id="1881" w:author="user" w:date="2012-02-29T14:49:00Z">
              <w:r w:rsidRPr="001765B5">
                <w:rPr>
                  <w:rFonts w:ascii="Calibri" w:hAnsi="Calibri" w:cs="Calibri"/>
                  <w:sz w:val="18"/>
                  <w:szCs w:val="18"/>
                </w:rPr>
                <w:t>2857</w:t>
              </w:r>
            </w:ins>
          </w:p>
        </w:tc>
        <w:tc>
          <w:tcPr>
            <w:tcW w:w="84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882" w:author="user" w:date="2012-02-29T14:49:00Z"/>
                <w:rFonts w:ascii="Calibri" w:hAnsi="Calibri" w:cs="Calibri"/>
                <w:sz w:val="18"/>
                <w:szCs w:val="18"/>
              </w:rPr>
            </w:pPr>
            <w:ins w:id="1883" w:author="user" w:date="2012-02-29T14:49:00Z">
              <w:r w:rsidRPr="001765B5">
                <w:rPr>
                  <w:rFonts w:ascii="Calibri" w:hAnsi="Calibri" w:cs="Calibri"/>
                  <w:sz w:val="18"/>
                  <w:szCs w:val="18"/>
                </w:rPr>
                <w:t>7528</w:t>
              </w:r>
            </w:ins>
          </w:p>
        </w:tc>
        <w:tc>
          <w:tcPr>
            <w:tcW w:w="721"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884" w:author="user" w:date="2012-02-29T14:49:00Z"/>
                <w:rFonts w:ascii="Calibri" w:hAnsi="Calibri" w:cs="Calibri"/>
                <w:sz w:val="18"/>
                <w:szCs w:val="18"/>
              </w:rPr>
            </w:pPr>
            <w:ins w:id="1885" w:author="user" w:date="2012-02-29T14:49:00Z">
              <w:r w:rsidRPr="001765B5">
                <w:rPr>
                  <w:rFonts w:ascii="Calibri" w:hAnsi="Calibri" w:cs="Calibri"/>
                  <w:sz w:val="18"/>
                  <w:szCs w:val="18"/>
                </w:rPr>
                <w:t>3824</w:t>
              </w:r>
            </w:ins>
          </w:p>
        </w:tc>
        <w:tc>
          <w:tcPr>
            <w:tcW w:w="86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886" w:author="user" w:date="2012-02-29T14:49:00Z"/>
                <w:rFonts w:ascii="Calibri" w:hAnsi="Calibri" w:cs="Calibri"/>
                <w:sz w:val="18"/>
                <w:szCs w:val="18"/>
              </w:rPr>
            </w:pPr>
            <w:ins w:id="1887" w:author="user" w:date="2012-02-29T14:49:00Z">
              <w:r w:rsidRPr="001765B5">
                <w:rPr>
                  <w:rFonts w:ascii="Calibri" w:hAnsi="Calibri" w:cs="Calibri"/>
                  <w:sz w:val="18"/>
                  <w:szCs w:val="18"/>
                </w:rPr>
                <w:t>3704</w:t>
              </w:r>
            </w:ins>
          </w:p>
        </w:tc>
        <w:tc>
          <w:tcPr>
            <w:tcW w:w="721"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888" w:author="user" w:date="2012-02-29T14:49:00Z"/>
                <w:rFonts w:ascii="Calibri" w:hAnsi="Calibri" w:cs="Calibri"/>
                <w:sz w:val="18"/>
                <w:szCs w:val="18"/>
              </w:rPr>
            </w:pPr>
            <w:ins w:id="1889" w:author="user" w:date="2012-02-29T14:49:00Z">
              <w:r w:rsidRPr="001765B5">
                <w:rPr>
                  <w:rFonts w:ascii="Calibri" w:hAnsi="Calibri" w:cs="Calibri"/>
                  <w:sz w:val="18"/>
                  <w:szCs w:val="18"/>
                </w:rPr>
                <w:t>790</w:t>
              </w:r>
            </w:ins>
          </w:p>
        </w:tc>
        <w:tc>
          <w:tcPr>
            <w:tcW w:w="656"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890" w:author="user" w:date="2012-02-29T14:49:00Z"/>
                <w:rFonts w:ascii="Calibri" w:hAnsi="Calibri" w:cs="Calibri"/>
                <w:sz w:val="18"/>
                <w:szCs w:val="18"/>
              </w:rPr>
            </w:pPr>
            <w:ins w:id="1891" w:author="user" w:date="2012-02-29T14:49:00Z">
              <w:r w:rsidRPr="001765B5">
                <w:rPr>
                  <w:rFonts w:ascii="Calibri" w:hAnsi="Calibri" w:cs="Calibri"/>
                  <w:sz w:val="18"/>
                  <w:szCs w:val="18"/>
                </w:rPr>
                <w:t>560</w:t>
              </w:r>
            </w:ins>
          </w:p>
        </w:tc>
        <w:tc>
          <w:tcPr>
            <w:tcW w:w="86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892" w:author="user" w:date="2012-02-29T14:49:00Z"/>
                <w:rFonts w:ascii="Calibri" w:hAnsi="Calibri" w:cs="Calibri"/>
                <w:sz w:val="18"/>
                <w:szCs w:val="18"/>
              </w:rPr>
            </w:pPr>
            <w:ins w:id="1893" w:author="user" w:date="2012-02-29T14:49:00Z">
              <w:r w:rsidRPr="001765B5">
                <w:rPr>
                  <w:rFonts w:ascii="Calibri" w:hAnsi="Calibri" w:cs="Calibri"/>
                  <w:sz w:val="18"/>
                  <w:szCs w:val="18"/>
                </w:rPr>
                <w:t>230</w:t>
              </w:r>
            </w:ins>
          </w:p>
        </w:tc>
      </w:tr>
      <w:tr w:rsidR="002B6273" w:rsidRPr="001765B5" w:rsidTr="0074335E">
        <w:trPr>
          <w:trHeight w:val="255"/>
          <w:ins w:id="1894" w:author="user" w:date="2012-02-29T14:49:00Z"/>
        </w:trPr>
        <w:tc>
          <w:tcPr>
            <w:tcW w:w="1637"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1895" w:author="user" w:date="2012-02-29T14:49:00Z"/>
                <w:rFonts w:ascii="Calibri" w:hAnsi="Calibri" w:cs="Calibri"/>
                <w:sz w:val="18"/>
                <w:szCs w:val="18"/>
              </w:rPr>
            </w:pPr>
            <w:ins w:id="1896" w:author="user" w:date="2012-02-29T14:49:00Z">
              <w:r w:rsidRPr="001765B5">
                <w:rPr>
                  <w:rFonts w:ascii="Calibri" w:hAnsi="Calibri" w:cs="Calibri"/>
                  <w:sz w:val="18"/>
                  <w:szCs w:val="18"/>
                </w:rPr>
                <w:t>Manahari</w:t>
              </w:r>
            </w:ins>
          </w:p>
        </w:tc>
        <w:tc>
          <w:tcPr>
            <w:tcW w:w="1142"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897" w:author="user" w:date="2012-02-29T14:49:00Z"/>
                <w:rFonts w:ascii="Calibri" w:hAnsi="Calibri" w:cs="Calibri"/>
                <w:sz w:val="18"/>
                <w:szCs w:val="18"/>
              </w:rPr>
            </w:pPr>
            <w:ins w:id="1898" w:author="user" w:date="2012-02-29T14:49:00Z">
              <w:r w:rsidRPr="001765B5">
                <w:rPr>
                  <w:rFonts w:ascii="Calibri" w:hAnsi="Calibri" w:cs="Calibri"/>
                  <w:sz w:val="18"/>
                  <w:szCs w:val="18"/>
                </w:rPr>
                <w:t>13835</w:t>
              </w:r>
            </w:ins>
          </w:p>
        </w:tc>
        <w:tc>
          <w:tcPr>
            <w:tcW w:w="91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899" w:author="user" w:date="2012-02-29T14:49:00Z"/>
                <w:rFonts w:ascii="Calibri" w:hAnsi="Calibri" w:cs="Calibri"/>
                <w:sz w:val="18"/>
                <w:szCs w:val="18"/>
              </w:rPr>
            </w:pPr>
            <w:ins w:id="1900" w:author="user" w:date="2012-02-29T14:49:00Z">
              <w:r w:rsidRPr="001765B5">
                <w:rPr>
                  <w:rFonts w:ascii="Calibri" w:hAnsi="Calibri" w:cs="Calibri"/>
                  <w:sz w:val="18"/>
                  <w:szCs w:val="18"/>
                </w:rPr>
                <w:t>5906</w:t>
              </w:r>
            </w:ins>
          </w:p>
        </w:tc>
        <w:tc>
          <w:tcPr>
            <w:tcW w:w="86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901" w:author="user" w:date="2012-02-29T14:49:00Z"/>
                <w:rFonts w:ascii="Calibri" w:hAnsi="Calibri" w:cs="Calibri"/>
                <w:sz w:val="18"/>
                <w:szCs w:val="18"/>
              </w:rPr>
            </w:pPr>
            <w:ins w:id="1902" w:author="user" w:date="2012-02-29T14:49:00Z">
              <w:r w:rsidRPr="001765B5">
                <w:rPr>
                  <w:rFonts w:ascii="Calibri" w:hAnsi="Calibri" w:cs="Calibri"/>
                  <w:sz w:val="18"/>
                  <w:szCs w:val="18"/>
                </w:rPr>
                <w:t>3014</w:t>
              </w:r>
            </w:ins>
          </w:p>
        </w:tc>
        <w:tc>
          <w:tcPr>
            <w:tcW w:w="86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903" w:author="user" w:date="2012-02-29T14:49:00Z"/>
                <w:rFonts w:ascii="Calibri" w:hAnsi="Calibri" w:cs="Calibri"/>
                <w:sz w:val="18"/>
                <w:szCs w:val="18"/>
              </w:rPr>
            </w:pPr>
            <w:ins w:id="1904" w:author="user" w:date="2012-02-29T14:49:00Z">
              <w:r w:rsidRPr="001765B5">
                <w:rPr>
                  <w:rFonts w:ascii="Calibri" w:hAnsi="Calibri" w:cs="Calibri"/>
                  <w:sz w:val="18"/>
                  <w:szCs w:val="18"/>
                </w:rPr>
                <w:t>2892</w:t>
              </w:r>
            </w:ins>
          </w:p>
        </w:tc>
        <w:tc>
          <w:tcPr>
            <w:tcW w:w="84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905" w:author="user" w:date="2012-02-29T14:49:00Z"/>
                <w:rFonts w:ascii="Calibri" w:hAnsi="Calibri" w:cs="Calibri"/>
                <w:sz w:val="18"/>
                <w:szCs w:val="18"/>
              </w:rPr>
            </w:pPr>
            <w:ins w:id="1906" w:author="user" w:date="2012-02-29T14:49:00Z">
              <w:r w:rsidRPr="001765B5">
                <w:rPr>
                  <w:rFonts w:ascii="Calibri" w:hAnsi="Calibri" w:cs="Calibri"/>
                  <w:sz w:val="18"/>
                  <w:szCs w:val="18"/>
                </w:rPr>
                <w:t>7209</w:t>
              </w:r>
            </w:ins>
          </w:p>
        </w:tc>
        <w:tc>
          <w:tcPr>
            <w:tcW w:w="721"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907" w:author="user" w:date="2012-02-29T14:49:00Z"/>
                <w:rFonts w:ascii="Calibri" w:hAnsi="Calibri" w:cs="Calibri"/>
                <w:sz w:val="18"/>
                <w:szCs w:val="18"/>
              </w:rPr>
            </w:pPr>
            <w:ins w:id="1908" w:author="user" w:date="2012-02-29T14:49:00Z">
              <w:r w:rsidRPr="001765B5">
                <w:rPr>
                  <w:rFonts w:ascii="Calibri" w:hAnsi="Calibri" w:cs="Calibri"/>
                  <w:sz w:val="18"/>
                  <w:szCs w:val="18"/>
                </w:rPr>
                <w:t>3599</w:t>
              </w:r>
            </w:ins>
          </w:p>
        </w:tc>
        <w:tc>
          <w:tcPr>
            <w:tcW w:w="86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909" w:author="user" w:date="2012-02-29T14:49:00Z"/>
                <w:rFonts w:ascii="Calibri" w:hAnsi="Calibri" w:cs="Calibri"/>
                <w:sz w:val="18"/>
                <w:szCs w:val="18"/>
              </w:rPr>
            </w:pPr>
            <w:ins w:id="1910" w:author="user" w:date="2012-02-29T14:49:00Z">
              <w:r w:rsidRPr="001765B5">
                <w:rPr>
                  <w:rFonts w:ascii="Calibri" w:hAnsi="Calibri" w:cs="Calibri"/>
                  <w:sz w:val="18"/>
                  <w:szCs w:val="18"/>
                </w:rPr>
                <w:t>3610</w:t>
              </w:r>
            </w:ins>
          </w:p>
        </w:tc>
        <w:tc>
          <w:tcPr>
            <w:tcW w:w="721"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911" w:author="user" w:date="2012-02-29T14:49:00Z"/>
                <w:rFonts w:ascii="Calibri" w:hAnsi="Calibri" w:cs="Calibri"/>
                <w:sz w:val="18"/>
                <w:szCs w:val="18"/>
              </w:rPr>
            </w:pPr>
            <w:ins w:id="1912" w:author="user" w:date="2012-02-29T14:49:00Z">
              <w:r w:rsidRPr="001765B5">
                <w:rPr>
                  <w:rFonts w:ascii="Calibri" w:hAnsi="Calibri" w:cs="Calibri"/>
                  <w:sz w:val="18"/>
                  <w:szCs w:val="18"/>
                </w:rPr>
                <w:t>720</w:t>
              </w:r>
            </w:ins>
          </w:p>
        </w:tc>
        <w:tc>
          <w:tcPr>
            <w:tcW w:w="656"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913" w:author="user" w:date="2012-02-29T14:49:00Z"/>
                <w:rFonts w:ascii="Calibri" w:hAnsi="Calibri" w:cs="Calibri"/>
                <w:sz w:val="18"/>
                <w:szCs w:val="18"/>
              </w:rPr>
            </w:pPr>
            <w:ins w:id="1914" w:author="user" w:date="2012-02-29T14:49:00Z">
              <w:r w:rsidRPr="001765B5">
                <w:rPr>
                  <w:rFonts w:ascii="Calibri" w:hAnsi="Calibri" w:cs="Calibri"/>
                  <w:sz w:val="18"/>
                  <w:szCs w:val="18"/>
                </w:rPr>
                <w:t>373</w:t>
              </w:r>
            </w:ins>
          </w:p>
        </w:tc>
        <w:tc>
          <w:tcPr>
            <w:tcW w:w="86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915" w:author="user" w:date="2012-02-29T14:49:00Z"/>
                <w:rFonts w:ascii="Calibri" w:hAnsi="Calibri" w:cs="Calibri"/>
                <w:sz w:val="18"/>
                <w:szCs w:val="18"/>
              </w:rPr>
            </w:pPr>
            <w:ins w:id="1916" w:author="user" w:date="2012-02-29T14:49:00Z">
              <w:r w:rsidRPr="001765B5">
                <w:rPr>
                  <w:rFonts w:ascii="Calibri" w:hAnsi="Calibri" w:cs="Calibri"/>
                  <w:sz w:val="18"/>
                  <w:szCs w:val="18"/>
                </w:rPr>
                <w:t>347</w:t>
              </w:r>
            </w:ins>
          </w:p>
        </w:tc>
      </w:tr>
      <w:tr w:rsidR="002B6273" w:rsidRPr="001765B5" w:rsidTr="0074335E">
        <w:trPr>
          <w:trHeight w:val="255"/>
          <w:ins w:id="1917" w:author="user" w:date="2012-02-29T14:49:00Z"/>
        </w:trPr>
        <w:tc>
          <w:tcPr>
            <w:tcW w:w="1637"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1918" w:author="user" w:date="2012-02-29T14:49:00Z"/>
                <w:rFonts w:ascii="Calibri" w:hAnsi="Calibri" w:cs="Calibri"/>
                <w:sz w:val="18"/>
                <w:szCs w:val="18"/>
              </w:rPr>
            </w:pPr>
            <w:ins w:id="1919" w:author="user" w:date="2012-02-29T14:49:00Z">
              <w:r w:rsidRPr="001765B5">
                <w:rPr>
                  <w:rFonts w:ascii="Calibri" w:hAnsi="Calibri" w:cs="Calibri"/>
                  <w:sz w:val="18"/>
                  <w:szCs w:val="18"/>
                </w:rPr>
                <w:t>Piple</w:t>
              </w:r>
            </w:ins>
          </w:p>
        </w:tc>
        <w:tc>
          <w:tcPr>
            <w:tcW w:w="1142"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920" w:author="user" w:date="2012-02-29T14:49:00Z"/>
                <w:rFonts w:ascii="Calibri" w:hAnsi="Calibri" w:cs="Calibri"/>
                <w:sz w:val="18"/>
                <w:szCs w:val="18"/>
              </w:rPr>
            </w:pPr>
            <w:ins w:id="1921" w:author="user" w:date="2012-02-29T14:49:00Z">
              <w:r w:rsidRPr="001765B5">
                <w:rPr>
                  <w:rFonts w:ascii="Calibri" w:hAnsi="Calibri" w:cs="Calibri"/>
                  <w:sz w:val="18"/>
                  <w:szCs w:val="18"/>
                </w:rPr>
                <w:t>13082</w:t>
              </w:r>
            </w:ins>
          </w:p>
        </w:tc>
        <w:tc>
          <w:tcPr>
            <w:tcW w:w="91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922" w:author="user" w:date="2012-02-29T14:49:00Z"/>
                <w:rFonts w:ascii="Calibri" w:hAnsi="Calibri" w:cs="Calibri"/>
                <w:sz w:val="18"/>
                <w:szCs w:val="18"/>
              </w:rPr>
            </w:pPr>
            <w:ins w:id="1923" w:author="user" w:date="2012-02-29T14:49:00Z">
              <w:r w:rsidRPr="001765B5">
                <w:rPr>
                  <w:rFonts w:ascii="Calibri" w:hAnsi="Calibri" w:cs="Calibri"/>
                  <w:sz w:val="18"/>
                  <w:szCs w:val="18"/>
                </w:rPr>
                <w:t>5309</w:t>
              </w:r>
            </w:ins>
          </w:p>
        </w:tc>
        <w:tc>
          <w:tcPr>
            <w:tcW w:w="86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924" w:author="user" w:date="2012-02-29T14:49:00Z"/>
                <w:rFonts w:ascii="Calibri" w:hAnsi="Calibri" w:cs="Calibri"/>
                <w:sz w:val="18"/>
                <w:szCs w:val="18"/>
              </w:rPr>
            </w:pPr>
            <w:ins w:id="1925" w:author="user" w:date="2012-02-29T14:49:00Z">
              <w:r w:rsidRPr="001765B5">
                <w:rPr>
                  <w:rFonts w:ascii="Calibri" w:hAnsi="Calibri" w:cs="Calibri"/>
                  <w:sz w:val="18"/>
                  <w:szCs w:val="18"/>
                </w:rPr>
                <w:t>2775</w:t>
              </w:r>
            </w:ins>
          </w:p>
        </w:tc>
        <w:tc>
          <w:tcPr>
            <w:tcW w:w="86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926" w:author="user" w:date="2012-02-29T14:49:00Z"/>
                <w:rFonts w:ascii="Calibri" w:hAnsi="Calibri" w:cs="Calibri"/>
                <w:sz w:val="18"/>
                <w:szCs w:val="18"/>
              </w:rPr>
            </w:pPr>
            <w:ins w:id="1927" w:author="user" w:date="2012-02-29T14:49:00Z">
              <w:r w:rsidRPr="001765B5">
                <w:rPr>
                  <w:rFonts w:ascii="Calibri" w:hAnsi="Calibri" w:cs="Calibri"/>
                  <w:sz w:val="18"/>
                  <w:szCs w:val="18"/>
                </w:rPr>
                <w:t>2534</w:t>
              </w:r>
            </w:ins>
          </w:p>
        </w:tc>
        <w:tc>
          <w:tcPr>
            <w:tcW w:w="84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928" w:author="user" w:date="2012-02-29T14:49:00Z"/>
                <w:rFonts w:ascii="Calibri" w:hAnsi="Calibri" w:cs="Calibri"/>
                <w:sz w:val="18"/>
                <w:szCs w:val="18"/>
              </w:rPr>
            </w:pPr>
            <w:ins w:id="1929" w:author="user" w:date="2012-02-29T14:49:00Z">
              <w:r w:rsidRPr="001765B5">
                <w:rPr>
                  <w:rFonts w:ascii="Calibri" w:hAnsi="Calibri" w:cs="Calibri"/>
                  <w:sz w:val="18"/>
                  <w:szCs w:val="18"/>
                </w:rPr>
                <w:t>7003</w:t>
              </w:r>
            </w:ins>
          </w:p>
        </w:tc>
        <w:tc>
          <w:tcPr>
            <w:tcW w:w="721"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930" w:author="user" w:date="2012-02-29T14:49:00Z"/>
                <w:rFonts w:ascii="Calibri" w:hAnsi="Calibri" w:cs="Calibri"/>
                <w:sz w:val="18"/>
                <w:szCs w:val="18"/>
              </w:rPr>
            </w:pPr>
            <w:ins w:id="1931" w:author="user" w:date="2012-02-29T14:49:00Z">
              <w:r w:rsidRPr="001765B5">
                <w:rPr>
                  <w:rFonts w:ascii="Calibri" w:hAnsi="Calibri" w:cs="Calibri"/>
                  <w:sz w:val="18"/>
                  <w:szCs w:val="18"/>
                </w:rPr>
                <w:t>3399</w:t>
              </w:r>
            </w:ins>
          </w:p>
        </w:tc>
        <w:tc>
          <w:tcPr>
            <w:tcW w:w="86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932" w:author="user" w:date="2012-02-29T14:49:00Z"/>
                <w:rFonts w:ascii="Calibri" w:hAnsi="Calibri" w:cs="Calibri"/>
                <w:sz w:val="18"/>
                <w:szCs w:val="18"/>
              </w:rPr>
            </w:pPr>
            <w:ins w:id="1933" w:author="user" w:date="2012-02-29T14:49:00Z">
              <w:r w:rsidRPr="001765B5">
                <w:rPr>
                  <w:rFonts w:ascii="Calibri" w:hAnsi="Calibri" w:cs="Calibri"/>
                  <w:sz w:val="18"/>
                  <w:szCs w:val="18"/>
                </w:rPr>
                <w:t>3604</w:t>
              </w:r>
            </w:ins>
          </w:p>
        </w:tc>
        <w:tc>
          <w:tcPr>
            <w:tcW w:w="721"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934" w:author="user" w:date="2012-02-29T14:49:00Z"/>
                <w:rFonts w:ascii="Calibri" w:hAnsi="Calibri" w:cs="Calibri"/>
                <w:sz w:val="18"/>
                <w:szCs w:val="18"/>
              </w:rPr>
            </w:pPr>
            <w:ins w:id="1935" w:author="user" w:date="2012-02-29T14:49:00Z">
              <w:r w:rsidRPr="001765B5">
                <w:rPr>
                  <w:rFonts w:ascii="Calibri" w:hAnsi="Calibri" w:cs="Calibri"/>
                  <w:sz w:val="18"/>
                  <w:szCs w:val="18"/>
                </w:rPr>
                <w:t>770</w:t>
              </w:r>
            </w:ins>
          </w:p>
        </w:tc>
        <w:tc>
          <w:tcPr>
            <w:tcW w:w="656"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936" w:author="user" w:date="2012-02-29T14:49:00Z"/>
                <w:rFonts w:ascii="Calibri" w:hAnsi="Calibri" w:cs="Calibri"/>
                <w:sz w:val="18"/>
                <w:szCs w:val="18"/>
              </w:rPr>
            </w:pPr>
            <w:ins w:id="1937" w:author="user" w:date="2012-02-29T14:49:00Z">
              <w:r w:rsidRPr="001765B5">
                <w:rPr>
                  <w:rFonts w:ascii="Calibri" w:hAnsi="Calibri" w:cs="Calibri"/>
                  <w:sz w:val="18"/>
                  <w:szCs w:val="18"/>
                </w:rPr>
                <w:t>423</w:t>
              </w:r>
            </w:ins>
          </w:p>
        </w:tc>
        <w:tc>
          <w:tcPr>
            <w:tcW w:w="86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938" w:author="user" w:date="2012-02-29T14:49:00Z"/>
                <w:rFonts w:ascii="Calibri" w:hAnsi="Calibri" w:cs="Calibri"/>
                <w:sz w:val="18"/>
                <w:szCs w:val="18"/>
              </w:rPr>
            </w:pPr>
            <w:ins w:id="1939" w:author="user" w:date="2012-02-29T14:49:00Z">
              <w:r w:rsidRPr="001765B5">
                <w:rPr>
                  <w:rFonts w:ascii="Calibri" w:hAnsi="Calibri" w:cs="Calibri"/>
                  <w:sz w:val="18"/>
                  <w:szCs w:val="18"/>
                </w:rPr>
                <w:t>347</w:t>
              </w:r>
            </w:ins>
          </w:p>
        </w:tc>
      </w:tr>
      <w:tr w:rsidR="002B6273" w:rsidRPr="001765B5" w:rsidTr="0074335E">
        <w:trPr>
          <w:trHeight w:val="255"/>
          <w:ins w:id="1940" w:author="user" w:date="2012-02-29T14:49:00Z"/>
        </w:trPr>
        <w:tc>
          <w:tcPr>
            <w:tcW w:w="1637"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1941" w:author="user" w:date="2012-02-29T14:49:00Z"/>
                <w:rFonts w:ascii="Calibri" w:hAnsi="Calibri" w:cs="Calibri"/>
                <w:sz w:val="18"/>
                <w:szCs w:val="18"/>
              </w:rPr>
            </w:pPr>
            <w:ins w:id="1942" w:author="user" w:date="2012-02-29T14:49:00Z">
              <w:r w:rsidRPr="001765B5">
                <w:rPr>
                  <w:rFonts w:ascii="Calibri" w:hAnsi="Calibri" w:cs="Calibri"/>
                  <w:sz w:val="18"/>
                  <w:szCs w:val="18"/>
                </w:rPr>
                <w:t>Bhandara</w:t>
              </w:r>
            </w:ins>
          </w:p>
        </w:tc>
        <w:tc>
          <w:tcPr>
            <w:tcW w:w="1142"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943" w:author="user" w:date="2012-02-29T14:49:00Z"/>
                <w:rFonts w:ascii="Calibri" w:hAnsi="Calibri" w:cs="Calibri"/>
                <w:sz w:val="18"/>
                <w:szCs w:val="18"/>
              </w:rPr>
            </w:pPr>
            <w:ins w:id="1944" w:author="user" w:date="2012-02-29T14:49:00Z">
              <w:r w:rsidRPr="001765B5">
                <w:rPr>
                  <w:rFonts w:ascii="Calibri" w:hAnsi="Calibri" w:cs="Calibri"/>
                  <w:sz w:val="18"/>
                  <w:szCs w:val="18"/>
                </w:rPr>
                <w:t>14368</w:t>
              </w:r>
            </w:ins>
          </w:p>
        </w:tc>
        <w:tc>
          <w:tcPr>
            <w:tcW w:w="91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945" w:author="user" w:date="2012-02-29T14:49:00Z"/>
                <w:rFonts w:ascii="Calibri" w:hAnsi="Calibri" w:cs="Calibri"/>
                <w:sz w:val="18"/>
                <w:szCs w:val="18"/>
              </w:rPr>
            </w:pPr>
            <w:ins w:id="1946" w:author="user" w:date="2012-02-29T14:49:00Z">
              <w:r w:rsidRPr="001765B5">
                <w:rPr>
                  <w:rFonts w:ascii="Calibri" w:hAnsi="Calibri" w:cs="Calibri"/>
                  <w:sz w:val="18"/>
                  <w:szCs w:val="18"/>
                </w:rPr>
                <w:t>5558</w:t>
              </w:r>
            </w:ins>
          </w:p>
        </w:tc>
        <w:tc>
          <w:tcPr>
            <w:tcW w:w="86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947" w:author="user" w:date="2012-02-29T14:49:00Z"/>
                <w:rFonts w:ascii="Calibri" w:hAnsi="Calibri" w:cs="Calibri"/>
                <w:sz w:val="18"/>
                <w:szCs w:val="18"/>
              </w:rPr>
            </w:pPr>
            <w:ins w:id="1948" w:author="user" w:date="2012-02-29T14:49:00Z">
              <w:r w:rsidRPr="001765B5">
                <w:rPr>
                  <w:rFonts w:ascii="Calibri" w:hAnsi="Calibri" w:cs="Calibri"/>
                  <w:sz w:val="18"/>
                  <w:szCs w:val="18"/>
                </w:rPr>
                <w:t>2344</w:t>
              </w:r>
            </w:ins>
          </w:p>
        </w:tc>
        <w:tc>
          <w:tcPr>
            <w:tcW w:w="86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949" w:author="user" w:date="2012-02-29T14:49:00Z"/>
                <w:rFonts w:ascii="Calibri" w:hAnsi="Calibri" w:cs="Calibri"/>
                <w:sz w:val="18"/>
                <w:szCs w:val="18"/>
              </w:rPr>
            </w:pPr>
            <w:ins w:id="1950" w:author="user" w:date="2012-02-29T14:49:00Z">
              <w:r w:rsidRPr="001765B5">
                <w:rPr>
                  <w:rFonts w:ascii="Calibri" w:hAnsi="Calibri" w:cs="Calibri"/>
                  <w:sz w:val="18"/>
                  <w:szCs w:val="18"/>
                </w:rPr>
                <w:t>3214</w:t>
              </w:r>
            </w:ins>
          </w:p>
        </w:tc>
        <w:tc>
          <w:tcPr>
            <w:tcW w:w="84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951" w:author="user" w:date="2012-02-29T14:49:00Z"/>
                <w:rFonts w:ascii="Calibri" w:hAnsi="Calibri" w:cs="Calibri"/>
                <w:sz w:val="18"/>
                <w:szCs w:val="18"/>
              </w:rPr>
            </w:pPr>
            <w:ins w:id="1952" w:author="user" w:date="2012-02-29T14:49:00Z">
              <w:r w:rsidRPr="001765B5">
                <w:rPr>
                  <w:rFonts w:ascii="Calibri" w:hAnsi="Calibri" w:cs="Calibri"/>
                  <w:sz w:val="18"/>
                  <w:szCs w:val="18"/>
                </w:rPr>
                <w:t>7901</w:t>
              </w:r>
            </w:ins>
          </w:p>
        </w:tc>
        <w:tc>
          <w:tcPr>
            <w:tcW w:w="721"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953" w:author="user" w:date="2012-02-29T14:49:00Z"/>
                <w:rFonts w:ascii="Calibri" w:hAnsi="Calibri" w:cs="Calibri"/>
                <w:sz w:val="18"/>
                <w:szCs w:val="18"/>
              </w:rPr>
            </w:pPr>
            <w:ins w:id="1954" w:author="user" w:date="2012-02-29T14:49:00Z">
              <w:r w:rsidRPr="001765B5">
                <w:rPr>
                  <w:rFonts w:ascii="Calibri" w:hAnsi="Calibri" w:cs="Calibri"/>
                  <w:sz w:val="18"/>
                  <w:szCs w:val="18"/>
                </w:rPr>
                <w:t>3843</w:t>
              </w:r>
            </w:ins>
          </w:p>
        </w:tc>
        <w:tc>
          <w:tcPr>
            <w:tcW w:w="86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955" w:author="user" w:date="2012-02-29T14:49:00Z"/>
                <w:rFonts w:ascii="Calibri" w:hAnsi="Calibri" w:cs="Calibri"/>
                <w:sz w:val="18"/>
                <w:szCs w:val="18"/>
              </w:rPr>
            </w:pPr>
            <w:ins w:id="1956" w:author="user" w:date="2012-02-29T14:49:00Z">
              <w:r w:rsidRPr="001765B5">
                <w:rPr>
                  <w:rFonts w:ascii="Calibri" w:hAnsi="Calibri" w:cs="Calibri"/>
                  <w:sz w:val="18"/>
                  <w:szCs w:val="18"/>
                </w:rPr>
                <w:t>4058</w:t>
              </w:r>
            </w:ins>
          </w:p>
        </w:tc>
        <w:tc>
          <w:tcPr>
            <w:tcW w:w="721"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957" w:author="user" w:date="2012-02-29T14:49:00Z"/>
                <w:rFonts w:ascii="Calibri" w:hAnsi="Calibri" w:cs="Calibri"/>
                <w:sz w:val="18"/>
                <w:szCs w:val="18"/>
              </w:rPr>
            </w:pPr>
            <w:ins w:id="1958" w:author="user" w:date="2012-02-29T14:49:00Z">
              <w:r w:rsidRPr="001765B5">
                <w:rPr>
                  <w:rFonts w:ascii="Calibri" w:hAnsi="Calibri" w:cs="Calibri"/>
                  <w:sz w:val="18"/>
                  <w:szCs w:val="18"/>
                </w:rPr>
                <w:t>909</w:t>
              </w:r>
            </w:ins>
          </w:p>
        </w:tc>
        <w:tc>
          <w:tcPr>
            <w:tcW w:w="656"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959" w:author="user" w:date="2012-02-29T14:49:00Z"/>
                <w:rFonts w:ascii="Calibri" w:hAnsi="Calibri" w:cs="Calibri"/>
                <w:sz w:val="18"/>
                <w:szCs w:val="18"/>
              </w:rPr>
            </w:pPr>
            <w:ins w:id="1960" w:author="user" w:date="2012-02-29T14:49:00Z">
              <w:r w:rsidRPr="001765B5">
                <w:rPr>
                  <w:rFonts w:ascii="Calibri" w:hAnsi="Calibri" w:cs="Calibri"/>
                  <w:sz w:val="18"/>
                  <w:szCs w:val="18"/>
                </w:rPr>
                <w:t>472</w:t>
              </w:r>
            </w:ins>
          </w:p>
        </w:tc>
        <w:tc>
          <w:tcPr>
            <w:tcW w:w="86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961" w:author="user" w:date="2012-02-29T14:49:00Z"/>
                <w:rFonts w:ascii="Calibri" w:hAnsi="Calibri" w:cs="Calibri"/>
                <w:sz w:val="18"/>
                <w:szCs w:val="18"/>
              </w:rPr>
            </w:pPr>
            <w:ins w:id="1962" w:author="user" w:date="2012-02-29T14:49:00Z">
              <w:r w:rsidRPr="001765B5">
                <w:rPr>
                  <w:rFonts w:ascii="Calibri" w:hAnsi="Calibri" w:cs="Calibri"/>
                  <w:sz w:val="18"/>
                  <w:szCs w:val="18"/>
                </w:rPr>
                <w:t>437</w:t>
              </w:r>
            </w:ins>
          </w:p>
        </w:tc>
      </w:tr>
      <w:tr w:rsidR="002B6273" w:rsidRPr="001765B5" w:rsidTr="0074335E">
        <w:trPr>
          <w:trHeight w:val="255"/>
          <w:ins w:id="1963" w:author="user" w:date="2012-02-29T14:49:00Z"/>
        </w:trPr>
        <w:tc>
          <w:tcPr>
            <w:tcW w:w="1637"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1964" w:author="user" w:date="2012-02-29T14:49:00Z"/>
                <w:rFonts w:ascii="Calibri" w:hAnsi="Calibri" w:cs="Calibri"/>
                <w:sz w:val="18"/>
                <w:szCs w:val="18"/>
              </w:rPr>
            </w:pPr>
            <w:ins w:id="1965" w:author="user" w:date="2012-02-29T14:49:00Z">
              <w:r w:rsidRPr="001765B5">
                <w:rPr>
                  <w:rFonts w:ascii="Calibri" w:hAnsi="Calibri" w:cs="Calibri"/>
                  <w:sz w:val="18"/>
                  <w:szCs w:val="18"/>
                </w:rPr>
                <w:t>Birendranagar</w:t>
              </w:r>
            </w:ins>
          </w:p>
        </w:tc>
        <w:tc>
          <w:tcPr>
            <w:tcW w:w="1142"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966" w:author="user" w:date="2012-02-29T14:49:00Z"/>
                <w:rFonts w:ascii="Calibri" w:hAnsi="Calibri" w:cs="Calibri"/>
                <w:sz w:val="18"/>
                <w:szCs w:val="18"/>
              </w:rPr>
            </w:pPr>
            <w:ins w:id="1967" w:author="user" w:date="2012-02-29T14:49:00Z">
              <w:r w:rsidRPr="001765B5">
                <w:rPr>
                  <w:rFonts w:ascii="Calibri" w:hAnsi="Calibri" w:cs="Calibri"/>
                  <w:sz w:val="18"/>
                  <w:szCs w:val="18"/>
                </w:rPr>
                <w:t>13270</w:t>
              </w:r>
            </w:ins>
          </w:p>
        </w:tc>
        <w:tc>
          <w:tcPr>
            <w:tcW w:w="91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968" w:author="user" w:date="2012-02-29T14:49:00Z"/>
                <w:rFonts w:ascii="Calibri" w:hAnsi="Calibri" w:cs="Calibri"/>
                <w:sz w:val="18"/>
                <w:szCs w:val="18"/>
              </w:rPr>
            </w:pPr>
            <w:ins w:id="1969" w:author="user" w:date="2012-02-29T14:49:00Z">
              <w:r w:rsidRPr="001765B5">
                <w:rPr>
                  <w:rFonts w:ascii="Calibri" w:hAnsi="Calibri" w:cs="Calibri"/>
                  <w:sz w:val="18"/>
                  <w:szCs w:val="18"/>
                </w:rPr>
                <w:t>4865</w:t>
              </w:r>
            </w:ins>
          </w:p>
        </w:tc>
        <w:tc>
          <w:tcPr>
            <w:tcW w:w="86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970" w:author="user" w:date="2012-02-29T14:49:00Z"/>
                <w:rFonts w:ascii="Calibri" w:hAnsi="Calibri" w:cs="Calibri"/>
                <w:sz w:val="18"/>
                <w:szCs w:val="18"/>
              </w:rPr>
            </w:pPr>
            <w:ins w:id="1971" w:author="user" w:date="2012-02-29T14:49:00Z">
              <w:r w:rsidRPr="001765B5">
                <w:rPr>
                  <w:rFonts w:ascii="Calibri" w:hAnsi="Calibri" w:cs="Calibri"/>
                  <w:sz w:val="18"/>
                  <w:szCs w:val="18"/>
                </w:rPr>
                <w:t>2463</w:t>
              </w:r>
            </w:ins>
          </w:p>
        </w:tc>
        <w:tc>
          <w:tcPr>
            <w:tcW w:w="86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972" w:author="user" w:date="2012-02-29T14:49:00Z"/>
                <w:rFonts w:ascii="Calibri" w:hAnsi="Calibri" w:cs="Calibri"/>
                <w:sz w:val="18"/>
                <w:szCs w:val="18"/>
              </w:rPr>
            </w:pPr>
            <w:ins w:id="1973" w:author="user" w:date="2012-02-29T14:49:00Z">
              <w:r w:rsidRPr="001765B5">
                <w:rPr>
                  <w:rFonts w:ascii="Calibri" w:hAnsi="Calibri" w:cs="Calibri"/>
                  <w:sz w:val="18"/>
                  <w:szCs w:val="18"/>
                </w:rPr>
                <w:t>2402</w:t>
              </w:r>
            </w:ins>
          </w:p>
        </w:tc>
        <w:tc>
          <w:tcPr>
            <w:tcW w:w="84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974" w:author="user" w:date="2012-02-29T14:49:00Z"/>
                <w:rFonts w:ascii="Calibri" w:hAnsi="Calibri" w:cs="Calibri"/>
                <w:sz w:val="18"/>
                <w:szCs w:val="18"/>
              </w:rPr>
            </w:pPr>
            <w:ins w:id="1975" w:author="user" w:date="2012-02-29T14:49:00Z">
              <w:r w:rsidRPr="001765B5">
                <w:rPr>
                  <w:rFonts w:ascii="Calibri" w:hAnsi="Calibri" w:cs="Calibri"/>
                  <w:sz w:val="18"/>
                  <w:szCs w:val="18"/>
                </w:rPr>
                <w:t>7414</w:t>
              </w:r>
            </w:ins>
          </w:p>
        </w:tc>
        <w:tc>
          <w:tcPr>
            <w:tcW w:w="721"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976" w:author="user" w:date="2012-02-29T14:49:00Z"/>
                <w:rFonts w:ascii="Calibri" w:hAnsi="Calibri" w:cs="Calibri"/>
                <w:sz w:val="18"/>
                <w:szCs w:val="18"/>
              </w:rPr>
            </w:pPr>
            <w:ins w:id="1977" w:author="user" w:date="2012-02-29T14:49:00Z">
              <w:r w:rsidRPr="001765B5">
                <w:rPr>
                  <w:rFonts w:ascii="Calibri" w:hAnsi="Calibri" w:cs="Calibri"/>
                  <w:sz w:val="18"/>
                  <w:szCs w:val="18"/>
                </w:rPr>
                <w:t>3427</w:t>
              </w:r>
            </w:ins>
          </w:p>
        </w:tc>
        <w:tc>
          <w:tcPr>
            <w:tcW w:w="86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978" w:author="user" w:date="2012-02-29T14:49:00Z"/>
                <w:rFonts w:ascii="Calibri" w:hAnsi="Calibri" w:cs="Calibri"/>
                <w:sz w:val="18"/>
                <w:szCs w:val="18"/>
              </w:rPr>
            </w:pPr>
            <w:ins w:id="1979" w:author="user" w:date="2012-02-29T14:49:00Z">
              <w:r w:rsidRPr="001765B5">
                <w:rPr>
                  <w:rFonts w:ascii="Calibri" w:hAnsi="Calibri" w:cs="Calibri"/>
                  <w:sz w:val="18"/>
                  <w:szCs w:val="18"/>
                </w:rPr>
                <w:t>3987</w:t>
              </w:r>
            </w:ins>
          </w:p>
        </w:tc>
        <w:tc>
          <w:tcPr>
            <w:tcW w:w="721"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980" w:author="user" w:date="2012-02-29T14:49:00Z"/>
                <w:rFonts w:ascii="Calibri" w:hAnsi="Calibri" w:cs="Calibri"/>
                <w:sz w:val="18"/>
                <w:szCs w:val="18"/>
              </w:rPr>
            </w:pPr>
            <w:ins w:id="1981" w:author="user" w:date="2012-02-29T14:49:00Z">
              <w:r w:rsidRPr="001765B5">
                <w:rPr>
                  <w:rFonts w:ascii="Calibri" w:hAnsi="Calibri" w:cs="Calibri"/>
                  <w:sz w:val="18"/>
                  <w:szCs w:val="18"/>
                </w:rPr>
                <w:t>991</w:t>
              </w:r>
            </w:ins>
          </w:p>
        </w:tc>
        <w:tc>
          <w:tcPr>
            <w:tcW w:w="656"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982" w:author="user" w:date="2012-02-29T14:49:00Z"/>
                <w:rFonts w:ascii="Calibri" w:hAnsi="Calibri" w:cs="Calibri"/>
                <w:sz w:val="18"/>
                <w:szCs w:val="18"/>
              </w:rPr>
            </w:pPr>
            <w:ins w:id="1983" w:author="user" w:date="2012-02-29T14:49:00Z">
              <w:r w:rsidRPr="001765B5">
                <w:rPr>
                  <w:rFonts w:ascii="Calibri" w:hAnsi="Calibri" w:cs="Calibri"/>
                  <w:sz w:val="18"/>
                  <w:szCs w:val="18"/>
                </w:rPr>
                <w:t>486</w:t>
              </w:r>
            </w:ins>
          </w:p>
        </w:tc>
        <w:tc>
          <w:tcPr>
            <w:tcW w:w="86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984" w:author="user" w:date="2012-02-29T14:49:00Z"/>
                <w:rFonts w:ascii="Calibri" w:hAnsi="Calibri" w:cs="Calibri"/>
                <w:sz w:val="18"/>
                <w:szCs w:val="18"/>
              </w:rPr>
            </w:pPr>
            <w:ins w:id="1985" w:author="user" w:date="2012-02-29T14:49:00Z">
              <w:r w:rsidRPr="001765B5">
                <w:rPr>
                  <w:rFonts w:ascii="Calibri" w:hAnsi="Calibri" w:cs="Calibri"/>
                  <w:sz w:val="18"/>
                  <w:szCs w:val="18"/>
                </w:rPr>
                <w:t>505</w:t>
              </w:r>
            </w:ins>
          </w:p>
        </w:tc>
      </w:tr>
      <w:tr w:rsidR="002B6273" w:rsidRPr="001765B5" w:rsidTr="0074335E">
        <w:trPr>
          <w:trHeight w:val="255"/>
          <w:ins w:id="1986" w:author="user" w:date="2012-02-29T14:49:00Z"/>
        </w:trPr>
        <w:tc>
          <w:tcPr>
            <w:tcW w:w="1637"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1987" w:author="user" w:date="2012-02-29T14:49:00Z"/>
                <w:rFonts w:ascii="Calibri" w:hAnsi="Calibri" w:cs="Calibri"/>
                <w:sz w:val="18"/>
                <w:szCs w:val="18"/>
              </w:rPr>
            </w:pPr>
            <w:ins w:id="1988" w:author="user" w:date="2012-02-29T14:49:00Z">
              <w:r w:rsidRPr="001765B5">
                <w:rPr>
                  <w:rFonts w:ascii="Calibri" w:hAnsi="Calibri" w:cs="Calibri"/>
                  <w:sz w:val="18"/>
                  <w:szCs w:val="18"/>
                </w:rPr>
                <w:t>Chainpur</w:t>
              </w:r>
            </w:ins>
          </w:p>
        </w:tc>
        <w:tc>
          <w:tcPr>
            <w:tcW w:w="1142"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989" w:author="user" w:date="2012-02-29T14:49:00Z"/>
                <w:rFonts w:ascii="Calibri" w:hAnsi="Calibri" w:cs="Calibri"/>
                <w:sz w:val="18"/>
                <w:szCs w:val="18"/>
              </w:rPr>
            </w:pPr>
            <w:ins w:id="1990" w:author="user" w:date="2012-02-29T14:49:00Z">
              <w:r w:rsidRPr="001765B5">
                <w:rPr>
                  <w:rFonts w:ascii="Calibri" w:hAnsi="Calibri" w:cs="Calibri"/>
                  <w:sz w:val="18"/>
                  <w:szCs w:val="18"/>
                </w:rPr>
                <w:t>14511</w:t>
              </w:r>
            </w:ins>
          </w:p>
        </w:tc>
        <w:tc>
          <w:tcPr>
            <w:tcW w:w="91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991" w:author="user" w:date="2012-02-29T14:49:00Z"/>
                <w:rFonts w:ascii="Calibri" w:hAnsi="Calibri" w:cs="Calibri"/>
                <w:sz w:val="18"/>
                <w:szCs w:val="18"/>
              </w:rPr>
            </w:pPr>
            <w:ins w:id="1992" w:author="user" w:date="2012-02-29T14:49:00Z">
              <w:r w:rsidRPr="001765B5">
                <w:rPr>
                  <w:rFonts w:ascii="Calibri" w:hAnsi="Calibri" w:cs="Calibri"/>
                  <w:sz w:val="18"/>
                  <w:szCs w:val="18"/>
                </w:rPr>
                <w:t>5406</w:t>
              </w:r>
            </w:ins>
          </w:p>
        </w:tc>
        <w:tc>
          <w:tcPr>
            <w:tcW w:w="86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993" w:author="user" w:date="2012-02-29T14:49:00Z"/>
                <w:rFonts w:ascii="Calibri" w:hAnsi="Calibri" w:cs="Calibri"/>
                <w:sz w:val="18"/>
                <w:szCs w:val="18"/>
              </w:rPr>
            </w:pPr>
            <w:ins w:id="1994" w:author="user" w:date="2012-02-29T14:49:00Z">
              <w:r w:rsidRPr="001765B5">
                <w:rPr>
                  <w:rFonts w:ascii="Calibri" w:hAnsi="Calibri" w:cs="Calibri"/>
                  <w:sz w:val="18"/>
                  <w:szCs w:val="18"/>
                </w:rPr>
                <w:t>2699</w:t>
              </w:r>
            </w:ins>
          </w:p>
        </w:tc>
        <w:tc>
          <w:tcPr>
            <w:tcW w:w="86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995" w:author="user" w:date="2012-02-29T14:49:00Z"/>
                <w:rFonts w:ascii="Calibri" w:hAnsi="Calibri" w:cs="Calibri"/>
                <w:sz w:val="18"/>
                <w:szCs w:val="18"/>
              </w:rPr>
            </w:pPr>
            <w:ins w:id="1996" w:author="user" w:date="2012-02-29T14:49:00Z">
              <w:r w:rsidRPr="001765B5">
                <w:rPr>
                  <w:rFonts w:ascii="Calibri" w:hAnsi="Calibri" w:cs="Calibri"/>
                  <w:sz w:val="18"/>
                  <w:szCs w:val="18"/>
                </w:rPr>
                <w:t>2707</w:t>
              </w:r>
            </w:ins>
          </w:p>
        </w:tc>
        <w:tc>
          <w:tcPr>
            <w:tcW w:w="84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997" w:author="user" w:date="2012-02-29T14:49:00Z"/>
                <w:rFonts w:ascii="Calibri" w:hAnsi="Calibri" w:cs="Calibri"/>
                <w:sz w:val="18"/>
                <w:szCs w:val="18"/>
              </w:rPr>
            </w:pPr>
            <w:ins w:id="1998" w:author="user" w:date="2012-02-29T14:49:00Z">
              <w:r w:rsidRPr="001765B5">
                <w:rPr>
                  <w:rFonts w:ascii="Calibri" w:hAnsi="Calibri" w:cs="Calibri"/>
                  <w:sz w:val="18"/>
                  <w:szCs w:val="18"/>
                </w:rPr>
                <w:t>8050</w:t>
              </w:r>
            </w:ins>
          </w:p>
        </w:tc>
        <w:tc>
          <w:tcPr>
            <w:tcW w:w="721"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1999" w:author="user" w:date="2012-02-29T14:49:00Z"/>
                <w:rFonts w:ascii="Calibri" w:hAnsi="Calibri" w:cs="Calibri"/>
                <w:sz w:val="18"/>
                <w:szCs w:val="18"/>
              </w:rPr>
            </w:pPr>
            <w:ins w:id="2000" w:author="user" w:date="2012-02-29T14:49:00Z">
              <w:r w:rsidRPr="001765B5">
                <w:rPr>
                  <w:rFonts w:ascii="Calibri" w:hAnsi="Calibri" w:cs="Calibri"/>
                  <w:sz w:val="18"/>
                  <w:szCs w:val="18"/>
                </w:rPr>
                <w:t>3783</w:t>
              </w:r>
            </w:ins>
          </w:p>
        </w:tc>
        <w:tc>
          <w:tcPr>
            <w:tcW w:w="86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001" w:author="user" w:date="2012-02-29T14:49:00Z"/>
                <w:rFonts w:ascii="Calibri" w:hAnsi="Calibri" w:cs="Calibri"/>
                <w:sz w:val="18"/>
                <w:szCs w:val="18"/>
              </w:rPr>
            </w:pPr>
            <w:ins w:id="2002" w:author="user" w:date="2012-02-29T14:49:00Z">
              <w:r w:rsidRPr="001765B5">
                <w:rPr>
                  <w:rFonts w:ascii="Calibri" w:hAnsi="Calibri" w:cs="Calibri"/>
                  <w:sz w:val="18"/>
                  <w:szCs w:val="18"/>
                </w:rPr>
                <w:t>4267</w:t>
              </w:r>
            </w:ins>
          </w:p>
        </w:tc>
        <w:tc>
          <w:tcPr>
            <w:tcW w:w="721"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003" w:author="user" w:date="2012-02-29T14:49:00Z"/>
                <w:rFonts w:ascii="Calibri" w:hAnsi="Calibri" w:cs="Calibri"/>
                <w:sz w:val="18"/>
                <w:szCs w:val="18"/>
              </w:rPr>
            </w:pPr>
            <w:ins w:id="2004" w:author="user" w:date="2012-02-29T14:49:00Z">
              <w:r w:rsidRPr="001765B5">
                <w:rPr>
                  <w:rFonts w:ascii="Calibri" w:hAnsi="Calibri" w:cs="Calibri"/>
                  <w:sz w:val="18"/>
                  <w:szCs w:val="18"/>
                </w:rPr>
                <w:t>1055</w:t>
              </w:r>
            </w:ins>
          </w:p>
        </w:tc>
        <w:tc>
          <w:tcPr>
            <w:tcW w:w="656"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005" w:author="user" w:date="2012-02-29T14:49:00Z"/>
                <w:rFonts w:ascii="Calibri" w:hAnsi="Calibri" w:cs="Calibri"/>
                <w:sz w:val="18"/>
                <w:szCs w:val="18"/>
              </w:rPr>
            </w:pPr>
            <w:ins w:id="2006" w:author="user" w:date="2012-02-29T14:49:00Z">
              <w:r w:rsidRPr="001765B5">
                <w:rPr>
                  <w:rFonts w:ascii="Calibri" w:hAnsi="Calibri" w:cs="Calibri"/>
                  <w:sz w:val="18"/>
                  <w:szCs w:val="18"/>
                </w:rPr>
                <w:t>525</w:t>
              </w:r>
            </w:ins>
          </w:p>
        </w:tc>
        <w:tc>
          <w:tcPr>
            <w:tcW w:w="86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007" w:author="user" w:date="2012-02-29T14:49:00Z"/>
                <w:rFonts w:ascii="Calibri" w:hAnsi="Calibri" w:cs="Calibri"/>
                <w:sz w:val="18"/>
                <w:szCs w:val="18"/>
              </w:rPr>
            </w:pPr>
            <w:ins w:id="2008" w:author="user" w:date="2012-02-29T14:49:00Z">
              <w:r w:rsidRPr="001765B5">
                <w:rPr>
                  <w:rFonts w:ascii="Calibri" w:hAnsi="Calibri" w:cs="Calibri"/>
                  <w:sz w:val="18"/>
                  <w:szCs w:val="18"/>
                </w:rPr>
                <w:t>530</w:t>
              </w:r>
            </w:ins>
          </w:p>
        </w:tc>
      </w:tr>
      <w:tr w:rsidR="002B6273" w:rsidRPr="001765B5" w:rsidTr="0074335E">
        <w:trPr>
          <w:trHeight w:val="255"/>
          <w:ins w:id="2009" w:author="user" w:date="2012-02-29T14:49:00Z"/>
        </w:trPr>
        <w:tc>
          <w:tcPr>
            <w:tcW w:w="1637"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2010" w:author="user" w:date="2012-02-29T14:49:00Z"/>
                <w:rFonts w:ascii="Calibri" w:hAnsi="Calibri" w:cs="Calibri"/>
                <w:sz w:val="18"/>
                <w:szCs w:val="18"/>
              </w:rPr>
            </w:pPr>
            <w:ins w:id="2011" w:author="user" w:date="2012-02-29T14:49:00Z">
              <w:r w:rsidRPr="001765B5">
                <w:rPr>
                  <w:rFonts w:ascii="Calibri" w:hAnsi="Calibri" w:cs="Calibri"/>
                  <w:sz w:val="18"/>
                  <w:szCs w:val="18"/>
                </w:rPr>
                <w:t>Pithuwa</w:t>
              </w:r>
            </w:ins>
          </w:p>
        </w:tc>
        <w:tc>
          <w:tcPr>
            <w:tcW w:w="1142"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012" w:author="user" w:date="2012-02-29T14:49:00Z"/>
                <w:rFonts w:ascii="Calibri" w:hAnsi="Calibri" w:cs="Calibri"/>
                <w:sz w:val="18"/>
                <w:szCs w:val="18"/>
              </w:rPr>
            </w:pPr>
            <w:ins w:id="2013" w:author="user" w:date="2012-02-29T14:49:00Z">
              <w:r w:rsidRPr="001765B5">
                <w:rPr>
                  <w:rFonts w:ascii="Calibri" w:hAnsi="Calibri" w:cs="Calibri"/>
                  <w:sz w:val="18"/>
                  <w:szCs w:val="18"/>
                </w:rPr>
                <w:t>10590</w:t>
              </w:r>
            </w:ins>
          </w:p>
        </w:tc>
        <w:tc>
          <w:tcPr>
            <w:tcW w:w="91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014" w:author="user" w:date="2012-02-29T14:49:00Z"/>
                <w:rFonts w:ascii="Calibri" w:hAnsi="Calibri" w:cs="Calibri"/>
                <w:sz w:val="18"/>
                <w:szCs w:val="18"/>
              </w:rPr>
            </w:pPr>
            <w:ins w:id="2015" w:author="user" w:date="2012-02-29T14:49:00Z">
              <w:r w:rsidRPr="001765B5">
                <w:rPr>
                  <w:rFonts w:ascii="Calibri" w:hAnsi="Calibri" w:cs="Calibri"/>
                  <w:sz w:val="18"/>
                  <w:szCs w:val="18"/>
                </w:rPr>
                <w:t>3927</w:t>
              </w:r>
            </w:ins>
          </w:p>
        </w:tc>
        <w:tc>
          <w:tcPr>
            <w:tcW w:w="86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016" w:author="user" w:date="2012-02-29T14:49:00Z"/>
                <w:rFonts w:ascii="Calibri" w:hAnsi="Calibri" w:cs="Calibri"/>
                <w:sz w:val="18"/>
                <w:szCs w:val="18"/>
              </w:rPr>
            </w:pPr>
            <w:ins w:id="2017" w:author="user" w:date="2012-02-29T14:49:00Z">
              <w:r w:rsidRPr="001765B5">
                <w:rPr>
                  <w:rFonts w:ascii="Calibri" w:hAnsi="Calibri" w:cs="Calibri"/>
                  <w:sz w:val="18"/>
                  <w:szCs w:val="18"/>
                </w:rPr>
                <w:t>1981</w:t>
              </w:r>
            </w:ins>
          </w:p>
        </w:tc>
        <w:tc>
          <w:tcPr>
            <w:tcW w:w="86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018" w:author="user" w:date="2012-02-29T14:49:00Z"/>
                <w:rFonts w:ascii="Calibri" w:hAnsi="Calibri" w:cs="Calibri"/>
                <w:sz w:val="18"/>
                <w:szCs w:val="18"/>
              </w:rPr>
            </w:pPr>
            <w:ins w:id="2019" w:author="user" w:date="2012-02-29T14:49:00Z">
              <w:r w:rsidRPr="001765B5">
                <w:rPr>
                  <w:rFonts w:ascii="Calibri" w:hAnsi="Calibri" w:cs="Calibri"/>
                  <w:sz w:val="18"/>
                  <w:szCs w:val="18"/>
                </w:rPr>
                <w:t>1946</w:t>
              </w:r>
            </w:ins>
          </w:p>
        </w:tc>
        <w:tc>
          <w:tcPr>
            <w:tcW w:w="84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020" w:author="user" w:date="2012-02-29T14:49:00Z"/>
                <w:rFonts w:ascii="Calibri" w:hAnsi="Calibri" w:cs="Calibri"/>
                <w:sz w:val="18"/>
                <w:szCs w:val="18"/>
              </w:rPr>
            </w:pPr>
            <w:ins w:id="2021" w:author="user" w:date="2012-02-29T14:49:00Z">
              <w:r w:rsidRPr="001765B5">
                <w:rPr>
                  <w:rFonts w:ascii="Calibri" w:hAnsi="Calibri" w:cs="Calibri"/>
                  <w:sz w:val="18"/>
                  <w:szCs w:val="18"/>
                </w:rPr>
                <w:t>5765</w:t>
              </w:r>
            </w:ins>
          </w:p>
        </w:tc>
        <w:tc>
          <w:tcPr>
            <w:tcW w:w="721"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022" w:author="user" w:date="2012-02-29T14:49:00Z"/>
                <w:rFonts w:ascii="Calibri" w:hAnsi="Calibri" w:cs="Calibri"/>
                <w:sz w:val="18"/>
                <w:szCs w:val="18"/>
              </w:rPr>
            </w:pPr>
            <w:ins w:id="2023" w:author="user" w:date="2012-02-29T14:49:00Z">
              <w:r w:rsidRPr="001765B5">
                <w:rPr>
                  <w:rFonts w:ascii="Calibri" w:hAnsi="Calibri" w:cs="Calibri"/>
                  <w:sz w:val="18"/>
                  <w:szCs w:val="18"/>
                </w:rPr>
                <w:t>2572</w:t>
              </w:r>
            </w:ins>
          </w:p>
        </w:tc>
        <w:tc>
          <w:tcPr>
            <w:tcW w:w="86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024" w:author="user" w:date="2012-02-29T14:49:00Z"/>
                <w:rFonts w:ascii="Calibri" w:hAnsi="Calibri" w:cs="Calibri"/>
                <w:sz w:val="18"/>
                <w:szCs w:val="18"/>
              </w:rPr>
            </w:pPr>
            <w:ins w:id="2025" w:author="user" w:date="2012-02-29T14:49:00Z">
              <w:r w:rsidRPr="001765B5">
                <w:rPr>
                  <w:rFonts w:ascii="Calibri" w:hAnsi="Calibri" w:cs="Calibri"/>
                  <w:sz w:val="18"/>
                  <w:szCs w:val="18"/>
                </w:rPr>
                <w:t>3193</w:t>
              </w:r>
            </w:ins>
          </w:p>
        </w:tc>
        <w:tc>
          <w:tcPr>
            <w:tcW w:w="721"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026" w:author="user" w:date="2012-02-29T14:49:00Z"/>
                <w:rFonts w:ascii="Calibri" w:hAnsi="Calibri" w:cs="Calibri"/>
                <w:sz w:val="18"/>
                <w:szCs w:val="18"/>
              </w:rPr>
            </w:pPr>
            <w:ins w:id="2027" w:author="user" w:date="2012-02-29T14:49:00Z">
              <w:r w:rsidRPr="001765B5">
                <w:rPr>
                  <w:rFonts w:ascii="Calibri" w:hAnsi="Calibri" w:cs="Calibri"/>
                  <w:sz w:val="18"/>
                  <w:szCs w:val="18"/>
                </w:rPr>
                <w:t>898</w:t>
              </w:r>
            </w:ins>
          </w:p>
        </w:tc>
        <w:tc>
          <w:tcPr>
            <w:tcW w:w="656"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028" w:author="user" w:date="2012-02-29T14:49:00Z"/>
                <w:rFonts w:ascii="Calibri" w:hAnsi="Calibri" w:cs="Calibri"/>
                <w:sz w:val="18"/>
                <w:szCs w:val="18"/>
              </w:rPr>
            </w:pPr>
            <w:ins w:id="2029" w:author="user" w:date="2012-02-29T14:49:00Z">
              <w:r w:rsidRPr="001765B5">
                <w:rPr>
                  <w:rFonts w:ascii="Calibri" w:hAnsi="Calibri" w:cs="Calibri"/>
                  <w:sz w:val="18"/>
                  <w:szCs w:val="18"/>
                </w:rPr>
                <w:t>450</w:t>
              </w:r>
            </w:ins>
          </w:p>
        </w:tc>
        <w:tc>
          <w:tcPr>
            <w:tcW w:w="86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030" w:author="user" w:date="2012-02-29T14:49:00Z"/>
                <w:rFonts w:ascii="Calibri" w:hAnsi="Calibri" w:cs="Calibri"/>
                <w:sz w:val="18"/>
                <w:szCs w:val="18"/>
              </w:rPr>
            </w:pPr>
            <w:ins w:id="2031" w:author="user" w:date="2012-02-29T14:49:00Z">
              <w:r w:rsidRPr="001765B5">
                <w:rPr>
                  <w:rFonts w:ascii="Calibri" w:hAnsi="Calibri" w:cs="Calibri"/>
                  <w:sz w:val="18"/>
                  <w:szCs w:val="18"/>
                </w:rPr>
                <w:t>448</w:t>
              </w:r>
            </w:ins>
          </w:p>
        </w:tc>
      </w:tr>
      <w:tr w:rsidR="002B6273" w:rsidRPr="001765B5" w:rsidTr="0074335E">
        <w:trPr>
          <w:trHeight w:val="255"/>
          <w:ins w:id="2032" w:author="user" w:date="2012-02-29T14:49:00Z"/>
        </w:trPr>
        <w:tc>
          <w:tcPr>
            <w:tcW w:w="1637"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2033" w:author="user" w:date="2012-02-29T14:49:00Z"/>
                <w:rFonts w:ascii="Calibri" w:hAnsi="Calibri" w:cs="Calibri"/>
                <w:sz w:val="18"/>
                <w:szCs w:val="18"/>
              </w:rPr>
            </w:pPr>
            <w:ins w:id="2034" w:author="user" w:date="2012-02-29T14:49:00Z">
              <w:r w:rsidRPr="001765B5">
                <w:rPr>
                  <w:rFonts w:ascii="Calibri" w:hAnsi="Calibri" w:cs="Calibri"/>
                  <w:sz w:val="18"/>
                  <w:szCs w:val="18"/>
                </w:rPr>
                <w:t>Jutpani</w:t>
              </w:r>
            </w:ins>
          </w:p>
        </w:tc>
        <w:tc>
          <w:tcPr>
            <w:tcW w:w="1142"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035" w:author="user" w:date="2012-02-29T14:49:00Z"/>
                <w:rFonts w:ascii="Calibri" w:hAnsi="Calibri" w:cs="Calibri"/>
                <w:sz w:val="18"/>
                <w:szCs w:val="18"/>
              </w:rPr>
            </w:pPr>
            <w:ins w:id="2036" w:author="user" w:date="2012-02-29T14:49:00Z">
              <w:r w:rsidRPr="001765B5">
                <w:rPr>
                  <w:rFonts w:ascii="Calibri" w:hAnsi="Calibri" w:cs="Calibri"/>
                  <w:sz w:val="18"/>
                  <w:szCs w:val="18"/>
                </w:rPr>
                <w:t>12694</w:t>
              </w:r>
            </w:ins>
          </w:p>
        </w:tc>
        <w:tc>
          <w:tcPr>
            <w:tcW w:w="91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037" w:author="user" w:date="2012-02-29T14:49:00Z"/>
                <w:rFonts w:ascii="Calibri" w:hAnsi="Calibri" w:cs="Calibri"/>
                <w:sz w:val="18"/>
                <w:szCs w:val="18"/>
              </w:rPr>
            </w:pPr>
            <w:ins w:id="2038" w:author="user" w:date="2012-02-29T14:49:00Z">
              <w:r w:rsidRPr="001765B5">
                <w:rPr>
                  <w:rFonts w:ascii="Calibri" w:hAnsi="Calibri" w:cs="Calibri"/>
                  <w:sz w:val="18"/>
                  <w:szCs w:val="18"/>
                </w:rPr>
                <w:t>4914</w:t>
              </w:r>
            </w:ins>
          </w:p>
        </w:tc>
        <w:tc>
          <w:tcPr>
            <w:tcW w:w="86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039" w:author="user" w:date="2012-02-29T14:49:00Z"/>
                <w:rFonts w:ascii="Calibri" w:hAnsi="Calibri" w:cs="Calibri"/>
                <w:sz w:val="18"/>
                <w:szCs w:val="18"/>
              </w:rPr>
            </w:pPr>
            <w:ins w:id="2040" w:author="user" w:date="2012-02-29T14:49:00Z">
              <w:r w:rsidRPr="001765B5">
                <w:rPr>
                  <w:rFonts w:ascii="Calibri" w:hAnsi="Calibri" w:cs="Calibri"/>
                  <w:sz w:val="18"/>
                  <w:szCs w:val="18"/>
                </w:rPr>
                <w:t>2540</w:t>
              </w:r>
            </w:ins>
          </w:p>
        </w:tc>
        <w:tc>
          <w:tcPr>
            <w:tcW w:w="86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041" w:author="user" w:date="2012-02-29T14:49:00Z"/>
                <w:rFonts w:ascii="Calibri" w:hAnsi="Calibri" w:cs="Calibri"/>
                <w:sz w:val="18"/>
                <w:szCs w:val="18"/>
              </w:rPr>
            </w:pPr>
            <w:ins w:id="2042" w:author="user" w:date="2012-02-29T14:49:00Z">
              <w:r w:rsidRPr="001765B5">
                <w:rPr>
                  <w:rFonts w:ascii="Calibri" w:hAnsi="Calibri" w:cs="Calibri"/>
                  <w:sz w:val="18"/>
                  <w:szCs w:val="18"/>
                </w:rPr>
                <w:t>2374</w:t>
              </w:r>
            </w:ins>
          </w:p>
        </w:tc>
        <w:tc>
          <w:tcPr>
            <w:tcW w:w="84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043" w:author="user" w:date="2012-02-29T14:49:00Z"/>
                <w:rFonts w:ascii="Calibri" w:hAnsi="Calibri" w:cs="Calibri"/>
                <w:sz w:val="18"/>
                <w:szCs w:val="18"/>
              </w:rPr>
            </w:pPr>
            <w:ins w:id="2044" w:author="user" w:date="2012-02-29T14:49:00Z">
              <w:r w:rsidRPr="001765B5">
                <w:rPr>
                  <w:rFonts w:ascii="Calibri" w:hAnsi="Calibri" w:cs="Calibri"/>
                  <w:sz w:val="18"/>
                  <w:szCs w:val="18"/>
                </w:rPr>
                <w:t>6867</w:t>
              </w:r>
            </w:ins>
          </w:p>
        </w:tc>
        <w:tc>
          <w:tcPr>
            <w:tcW w:w="721"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045" w:author="user" w:date="2012-02-29T14:49:00Z"/>
                <w:rFonts w:ascii="Calibri" w:hAnsi="Calibri" w:cs="Calibri"/>
                <w:sz w:val="18"/>
                <w:szCs w:val="18"/>
              </w:rPr>
            </w:pPr>
            <w:ins w:id="2046" w:author="user" w:date="2012-02-29T14:49:00Z">
              <w:r w:rsidRPr="001765B5">
                <w:rPr>
                  <w:rFonts w:ascii="Calibri" w:hAnsi="Calibri" w:cs="Calibri"/>
                  <w:sz w:val="18"/>
                  <w:szCs w:val="18"/>
                </w:rPr>
                <w:t>3248</w:t>
              </w:r>
            </w:ins>
          </w:p>
        </w:tc>
        <w:tc>
          <w:tcPr>
            <w:tcW w:w="86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047" w:author="user" w:date="2012-02-29T14:49:00Z"/>
                <w:rFonts w:ascii="Calibri" w:hAnsi="Calibri" w:cs="Calibri"/>
                <w:sz w:val="18"/>
                <w:szCs w:val="18"/>
              </w:rPr>
            </w:pPr>
            <w:ins w:id="2048" w:author="user" w:date="2012-02-29T14:49:00Z">
              <w:r w:rsidRPr="001765B5">
                <w:rPr>
                  <w:rFonts w:ascii="Calibri" w:hAnsi="Calibri" w:cs="Calibri"/>
                  <w:sz w:val="18"/>
                  <w:szCs w:val="18"/>
                </w:rPr>
                <w:t>3619</w:t>
              </w:r>
            </w:ins>
          </w:p>
        </w:tc>
        <w:tc>
          <w:tcPr>
            <w:tcW w:w="721"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049" w:author="user" w:date="2012-02-29T14:49:00Z"/>
                <w:rFonts w:ascii="Calibri" w:hAnsi="Calibri" w:cs="Calibri"/>
                <w:sz w:val="18"/>
                <w:szCs w:val="18"/>
              </w:rPr>
            </w:pPr>
            <w:ins w:id="2050" w:author="user" w:date="2012-02-29T14:49:00Z">
              <w:r w:rsidRPr="001765B5">
                <w:rPr>
                  <w:rFonts w:ascii="Calibri" w:hAnsi="Calibri" w:cs="Calibri"/>
                  <w:sz w:val="18"/>
                  <w:szCs w:val="18"/>
                </w:rPr>
                <w:t>913</w:t>
              </w:r>
            </w:ins>
          </w:p>
        </w:tc>
        <w:tc>
          <w:tcPr>
            <w:tcW w:w="656"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051" w:author="user" w:date="2012-02-29T14:49:00Z"/>
                <w:rFonts w:ascii="Calibri" w:hAnsi="Calibri" w:cs="Calibri"/>
                <w:sz w:val="18"/>
                <w:szCs w:val="18"/>
              </w:rPr>
            </w:pPr>
            <w:ins w:id="2052" w:author="user" w:date="2012-02-29T14:49:00Z">
              <w:r w:rsidRPr="001765B5">
                <w:rPr>
                  <w:rFonts w:ascii="Calibri" w:hAnsi="Calibri" w:cs="Calibri"/>
                  <w:sz w:val="18"/>
                  <w:szCs w:val="18"/>
                </w:rPr>
                <w:t>451</w:t>
              </w:r>
            </w:ins>
          </w:p>
        </w:tc>
        <w:tc>
          <w:tcPr>
            <w:tcW w:w="86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053" w:author="user" w:date="2012-02-29T14:49:00Z"/>
                <w:rFonts w:ascii="Calibri" w:hAnsi="Calibri" w:cs="Calibri"/>
                <w:sz w:val="18"/>
                <w:szCs w:val="18"/>
              </w:rPr>
            </w:pPr>
            <w:ins w:id="2054" w:author="user" w:date="2012-02-29T14:49:00Z">
              <w:r w:rsidRPr="001765B5">
                <w:rPr>
                  <w:rFonts w:ascii="Calibri" w:hAnsi="Calibri" w:cs="Calibri"/>
                  <w:sz w:val="18"/>
                  <w:szCs w:val="18"/>
                </w:rPr>
                <w:t>462</w:t>
              </w:r>
            </w:ins>
          </w:p>
        </w:tc>
      </w:tr>
      <w:tr w:rsidR="002B6273" w:rsidRPr="001765B5" w:rsidTr="0074335E">
        <w:trPr>
          <w:trHeight w:val="255"/>
          <w:ins w:id="2055" w:author="user" w:date="2012-02-29T14:49:00Z"/>
        </w:trPr>
        <w:tc>
          <w:tcPr>
            <w:tcW w:w="1637"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2056" w:author="user" w:date="2012-02-29T14:49:00Z"/>
                <w:rFonts w:ascii="Calibri" w:hAnsi="Calibri" w:cs="Calibri"/>
                <w:sz w:val="18"/>
                <w:szCs w:val="18"/>
              </w:rPr>
            </w:pPr>
            <w:ins w:id="2057" w:author="user" w:date="2012-02-29T14:49:00Z">
              <w:r w:rsidRPr="001765B5">
                <w:rPr>
                  <w:rFonts w:ascii="Calibri" w:hAnsi="Calibri" w:cs="Calibri"/>
                  <w:sz w:val="18"/>
                  <w:szCs w:val="18"/>
                </w:rPr>
                <w:t>Shaktikhor</w:t>
              </w:r>
            </w:ins>
          </w:p>
        </w:tc>
        <w:tc>
          <w:tcPr>
            <w:tcW w:w="1142"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058" w:author="user" w:date="2012-02-29T14:49:00Z"/>
                <w:rFonts w:ascii="Calibri" w:hAnsi="Calibri" w:cs="Calibri"/>
                <w:sz w:val="18"/>
                <w:szCs w:val="18"/>
              </w:rPr>
            </w:pPr>
            <w:ins w:id="2059" w:author="user" w:date="2012-02-29T14:49:00Z">
              <w:r w:rsidRPr="001765B5">
                <w:rPr>
                  <w:rFonts w:ascii="Calibri" w:hAnsi="Calibri" w:cs="Calibri"/>
                  <w:sz w:val="18"/>
                  <w:szCs w:val="18"/>
                </w:rPr>
                <w:t>7419</w:t>
              </w:r>
            </w:ins>
          </w:p>
        </w:tc>
        <w:tc>
          <w:tcPr>
            <w:tcW w:w="91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060" w:author="user" w:date="2012-02-29T14:49:00Z"/>
                <w:rFonts w:ascii="Calibri" w:hAnsi="Calibri" w:cs="Calibri"/>
                <w:sz w:val="18"/>
                <w:szCs w:val="18"/>
              </w:rPr>
            </w:pPr>
            <w:ins w:id="2061" w:author="user" w:date="2012-02-29T14:49:00Z">
              <w:r w:rsidRPr="001765B5">
                <w:rPr>
                  <w:rFonts w:ascii="Calibri" w:hAnsi="Calibri" w:cs="Calibri"/>
                  <w:sz w:val="18"/>
                  <w:szCs w:val="18"/>
                </w:rPr>
                <w:t>3120</w:t>
              </w:r>
            </w:ins>
          </w:p>
        </w:tc>
        <w:tc>
          <w:tcPr>
            <w:tcW w:w="86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062" w:author="user" w:date="2012-02-29T14:49:00Z"/>
                <w:rFonts w:ascii="Calibri" w:hAnsi="Calibri" w:cs="Calibri"/>
                <w:sz w:val="18"/>
                <w:szCs w:val="18"/>
              </w:rPr>
            </w:pPr>
            <w:ins w:id="2063" w:author="user" w:date="2012-02-29T14:49:00Z">
              <w:r w:rsidRPr="001765B5">
                <w:rPr>
                  <w:rFonts w:ascii="Calibri" w:hAnsi="Calibri" w:cs="Calibri"/>
                  <w:sz w:val="18"/>
                  <w:szCs w:val="18"/>
                </w:rPr>
                <w:t>1581</w:t>
              </w:r>
            </w:ins>
          </w:p>
        </w:tc>
        <w:tc>
          <w:tcPr>
            <w:tcW w:w="86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064" w:author="user" w:date="2012-02-29T14:49:00Z"/>
                <w:rFonts w:ascii="Calibri" w:hAnsi="Calibri" w:cs="Calibri"/>
                <w:sz w:val="18"/>
                <w:szCs w:val="18"/>
              </w:rPr>
            </w:pPr>
            <w:ins w:id="2065" w:author="user" w:date="2012-02-29T14:49:00Z">
              <w:r w:rsidRPr="001765B5">
                <w:rPr>
                  <w:rFonts w:ascii="Calibri" w:hAnsi="Calibri" w:cs="Calibri"/>
                  <w:sz w:val="18"/>
                  <w:szCs w:val="18"/>
                </w:rPr>
                <w:t>1539</w:t>
              </w:r>
            </w:ins>
          </w:p>
        </w:tc>
        <w:tc>
          <w:tcPr>
            <w:tcW w:w="84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066" w:author="user" w:date="2012-02-29T14:49:00Z"/>
                <w:rFonts w:ascii="Calibri" w:hAnsi="Calibri" w:cs="Calibri"/>
                <w:sz w:val="18"/>
                <w:szCs w:val="18"/>
              </w:rPr>
            </w:pPr>
            <w:ins w:id="2067" w:author="user" w:date="2012-02-29T14:49:00Z">
              <w:r w:rsidRPr="001765B5">
                <w:rPr>
                  <w:rFonts w:ascii="Calibri" w:hAnsi="Calibri" w:cs="Calibri"/>
                  <w:sz w:val="18"/>
                  <w:szCs w:val="18"/>
                </w:rPr>
                <w:t>3797</w:t>
              </w:r>
            </w:ins>
          </w:p>
        </w:tc>
        <w:tc>
          <w:tcPr>
            <w:tcW w:w="721"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068" w:author="user" w:date="2012-02-29T14:49:00Z"/>
                <w:rFonts w:ascii="Calibri" w:hAnsi="Calibri" w:cs="Calibri"/>
                <w:sz w:val="18"/>
                <w:szCs w:val="18"/>
              </w:rPr>
            </w:pPr>
            <w:ins w:id="2069" w:author="user" w:date="2012-02-29T14:49:00Z">
              <w:r w:rsidRPr="001765B5">
                <w:rPr>
                  <w:rFonts w:ascii="Calibri" w:hAnsi="Calibri" w:cs="Calibri"/>
                  <w:sz w:val="18"/>
                  <w:szCs w:val="18"/>
                </w:rPr>
                <w:t>1889</w:t>
              </w:r>
            </w:ins>
          </w:p>
        </w:tc>
        <w:tc>
          <w:tcPr>
            <w:tcW w:w="86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070" w:author="user" w:date="2012-02-29T14:49:00Z"/>
                <w:rFonts w:ascii="Calibri" w:hAnsi="Calibri" w:cs="Calibri"/>
                <w:sz w:val="18"/>
                <w:szCs w:val="18"/>
              </w:rPr>
            </w:pPr>
            <w:ins w:id="2071" w:author="user" w:date="2012-02-29T14:49:00Z">
              <w:r w:rsidRPr="001765B5">
                <w:rPr>
                  <w:rFonts w:ascii="Calibri" w:hAnsi="Calibri" w:cs="Calibri"/>
                  <w:sz w:val="18"/>
                  <w:szCs w:val="18"/>
                </w:rPr>
                <w:t>1908</w:t>
              </w:r>
            </w:ins>
          </w:p>
        </w:tc>
        <w:tc>
          <w:tcPr>
            <w:tcW w:w="721"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072" w:author="user" w:date="2012-02-29T14:49:00Z"/>
                <w:rFonts w:ascii="Calibri" w:hAnsi="Calibri" w:cs="Calibri"/>
                <w:sz w:val="18"/>
                <w:szCs w:val="18"/>
              </w:rPr>
            </w:pPr>
            <w:ins w:id="2073" w:author="user" w:date="2012-02-29T14:49:00Z">
              <w:r w:rsidRPr="001765B5">
                <w:rPr>
                  <w:rFonts w:ascii="Calibri" w:hAnsi="Calibri" w:cs="Calibri"/>
                  <w:sz w:val="18"/>
                  <w:szCs w:val="18"/>
                </w:rPr>
                <w:t>502</w:t>
              </w:r>
            </w:ins>
          </w:p>
        </w:tc>
        <w:tc>
          <w:tcPr>
            <w:tcW w:w="656"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074" w:author="user" w:date="2012-02-29T14:49:00Z"/>
                <w:rFonts w:ascii="Calibri" w:hAnsi="Calibri" w:cs="Calibri"/>
                <w:sz w:val="18"/>
                <w:szCs w:val="18"/>
              </w:rPr>
            </w:pPr>
            <w:ins w:id="2075" w:author="user" w:date="2012-02-29T14:49:00Z">
              <w:r w:rsidRPr="001765B5">
                <w:rPr>
                  <w:rFonts w:ascii="Calibri" w:hAnsi="Calibri" w:cs="Calibri"/>
                  <w:sz w:val="18"/>
                  <w:szCs w:val="18"/>
                </w:rPr>
                <w:t>262</w:t>
              </w:r>
            </w:ins>
          </w:p>
        </w:tc>
        <w:tc>
          <w:tcPr>
            <w:tcW w:w="86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076" w:author="user" w:date="2012-02-29T14:49:00Z"/>
                <w:rFonts w:ascii="Calibri" w:hAnsi="Calibri" w:cs="Calibri"/>
                <w:sz w:val="18"/>
                <w:szCs w:val="18"/>
              </w:rPr>
            </w:pPr>
            <w:ins w:id="2077" w:author="user" w:date="2012-02-29T14:49:00Z">
              <w:r w:rsidRPr="001765B5">
                <w:rPr>
                  <w:rFonts w:ascii="Calibri" w:hAnsi="Calibri" w:cs="Calibri"/>
                  <w:sz w:val="18"/>
                  <w:szCs w:val="18"/>
                </w:rPr>
                <w:t>240</w:t>
              </w:r>
            </w:ins>
          </w:p>
        </w:tc>
      </w:tr>
      <w:tr w:rsidR="002B6273" w:rsidRPr="001765B5" w:rsidTr="0074335E">
        <w:trPr>
          <w:trHeight w:val="255"/>
          <w:ins w:id="2078" w:author="user" w:date="2012-02-29T14:49:00Z"/>
        </w:trPr>
        <w:tc>
          <w:tcPr>
            <w:tcW w:w="1637"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2079" w:author="user" w:date="2012-02-29T14:49:00Z"/>
                <w:rFonts w:ascii="Calibri" w:hAnsi="Calibri" w:cs="Calibri"/>
                <w:sz w:val="18"/>
                <w:szCs w:val="18"/>
              </w:rPr>
            </w:pPr>
            <w:ins w:id="2080" w:author="user" w:date="2012-02-29T14:49:00Z">
              <w:r w:rsidRPr="001765B5">
                <w:rPr>
                  <w:rFonts w:ascii="Calibri" w:hAnsi="Calibri" w:cs="Calibri"/>
                  <w:sz w:val="18"/>
                  <w:szCs w:val="18"/>
                </w:rPr>
                <w:t>Kabilas</w:t>
              </w:r>
            </w:ins>
          </w:p>
        </w:tc>
        <w:tc>
          <w:tcPr>
            <w:tcW w:w="1142"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081" w:author="user" w:date="2012-02-29T14:49:00Z"/>
                <w:rFonts w:ascii="Calibri" w:hAnsi="Calibri" w:cs="Calibri"/>
                <w:sz w:val="18"/>
                <w:szCs w:val="18"/>
              </w:rPr>
            </w:pPr>
            <w:ins w:id="2082" w:author="user" w:date="2012-02-29T14:49:00Z">
              <w:r w:rsidRPr="001765B5">
                <w:rPr>
                  <w:rFonts w:ascii="Calibri" w:hAnsi="Calibri" w:cs="Calibri"/>
                  <w:sz w:val="18"/>
                  <w:szCs w:val="18"/>
                </w:rPr>
                <w:t>5513</w:t>
              </w:r>
            </w:ins>
          </w:p>
        </w:tc>
        <w:tc>
          <w:tcPr>
            <w:tcW w:w="91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083" w:author="user" w:date="2012-02-29T14:49:00Z"/>
                <w:rFonts w:ascii="Calibri" w:hAnsi="Calibri" w:cs="Calibri"/>
                <w:sz w:val="18"/>
                <w:szCs w:val="18"/>
              </w:rPr>
            </w:pPr>
            <w:ins w:id="2084" w:author="user" w:date="2012-02-29T14:49:00Z">
              <w:r w:rsidRPr="001765B5">
                <w:rPr>
                  <w:rFonts w:ascii="Calibri" w:hAnsi="Calibri" w:cs="Calibri"/>
                  <w:sz w:val="18"/>
                  <w:szCs w:val="18"/>
                </w:rPr>
                <w:t>2299</w:t>
              </w:r>
            </w:ins>
          </w:p>
        </w:tc>
        <w:tc>
          <w:tcPr>
            <w:tcW w:w="86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085" w:author="user" w:date="2012-02-29T14:49:00Z"/>
                <w:rFonts w:ascii="Calibri" w:hAnsi="Calibri" w:cs="Calibri"/>
                <w:sz w:val="18"/>
                <w:szCs w:val="18"/>
              </w:rPr>
            </w:pPr>
            <w:ins w:id="2086" w:author="user" w:date="2012-02-29T14:49:00Z">
              <w:r w:rsidRPr="001765B5">
                <w:rPr>
                  <w:rFonts w:ascii="Calibri" w:hAnsi="Calibri" w:cs="Calibri"/>
                  <w:sz w:val="18"/>
                  <w:szCs w:val="18"/>
                </w:rPr>
                <w:t>1142</w:t>
              </w:r>
            </w:ins>
          </w:p>
        </w:tc>
        <w:tc>
          <w:tcPr>
            <w:tcW w:w="86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087" w:author="user" w:date="2012-02-29T14:49:00Z"/>
                <w:rFonts w:ascii="Calibri" w:hAnsi="Calibri" w:cs="Calibri"/>
                <w:sz w:val="18"/>
                <w:szCs w:val="18"/>
              </w:rPr>
            </w:pPr>
            <w:ins w:id="2088" w:author="user" w:date="2012-02-29T14:49:00Z">
              <w:r w:rsidRPr="001765B5">
                <w:rPr>
                  <w:rFonts w:ascii="Calibri" w:hAnsi="Calibri" w:cs="Calibri"/>
                  <w:sz w:val="18"/>
                  <w:szCs w:val="18"/>
                </w:rPr>
                <w:t>1157</w:t>
              </w:r>
            </w:ins>
          </w:p>
        </w:tc>
        <w:tc>
          <w:tcPr>
            <w:tcW w:w="84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089" w:author="user" w:date="2012-02-29T14:49:00Z"/>
                <w:rFonts w:ascii="Calibri" w:hAnsi="Calibri" w:cs="Calibri"/>
                <w:sz w:val="18"/>
                <w:szCs w:val="18"/>
              </w:rPr>
            </w:pPr>
            <w:ins w:id="2090" w:author="user" w:date="2012-02-29T14:49:00Z">
              <w:r w:rsidRPr="001765B5">
                <w:rPr>
                  <w:rFonts w:ascii="Calibri" w:hAnsi="Calibri" w:cs="Calibri"/>
                  <w:sz w:val="18"/>
                  <w:szCs w:val="18"/>
                </w:rPr>
                <w:t>2829</w:t>
              </w:r>
            </w:ins>
          </w:p>
        </w:tc>
        <w:tc>
          <w:tcPr>
            <w:tcW w:w="721"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091" w:author="user" w:date="2012-02-29T14:49:00Z"/>
                <w:rFonts w:ascii="Calibri" w:hAnsi="Calibri" w:cs="Calibri"/>
                <w:sz w:val="18"/>
                <w:szCs w:val="18"/>
              </w:rPr>
            </w:pPr>
            <w:ins w:id="2092" w:author="user" w:date="2012-02-29T14:49:00Z">
              <w:r w:rsidRPr="001765B5">
                <w:rPr>
                  <w:rFonts w:ascii="Calibri" w:hAnsi="Calibri" w:cs="Calibri"/>
                  <w:sz w:val="18"/>
                  <w:szCs w:val="18"/>
                </w:rPr>
                <w:t>1425</w:t>
              </w:r>
            </w:ins>
          </w:p>
        </w:tc>
        <w:tc>
          <w:tcPr>
            <w:tcW w:w="86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093" w:author="user" w:date="2012-02-29T14:49:00Z"/>
                <w:rFonts w:ascii="Calibri" w:hAnsi="Calibri" w:cs="Calibri"/>
                <w:sz w:val="18"/>
                <w:szCs w:val="18"/>
              </w:rPr>
            </w:pPr>
            <w:ins w:id="2094" w:author="user" w:date="2012-02-29T14:49:00Z">
              <w:r w:rsidRPr="001765B5">
                <w:rPr>
                  <w:rFonts w:ascii="Calibri" w:hAnsi="Calibri" w:cs="Calibri"/>
                  <w:sz w:val="18"/>
                  <w:szCs w:val="18"/>
                </w:rPr>
                <w:t>1404</w:t>
              </w:r>
            </w:ins>
          </w:p>
        </w:tc>
        <w:tc>
          <w:tcPr>
            <w:tcW w:w="721"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095" w:author="user" w:date="2012-02-29T14:49:00Z"/>
                <w:rFonts w:ascii="Calibri" w:hAnsi="Calibri" w:cs="Calibri"/>
                <w:sz w:val="18"/>
                <w:szCs w:val="18"/>
              </w:rPr>
            </w:pPr>
            <w:ins w:id="2096" w:author="user" w:date="2012-02-29T14:49:00Z">
              <w:r w:rsidRPr="001765B5">
                <w:rPr>
                  <w:rFonts w:ascii="Calibri" w:hAnsi="Calibri" w:cs="Calibri"/>
                  <w:sz w:val="18"/>
                  <w:szCs w:val="18"/>
                </w:rPr>
                <w:t>385</w:t>
              </w:r>
            </w:ins>
          </w:p>
        </w:tc>
        <w:tc>
          <w:tcPr>
            <w:tcW w:w="656"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097" w:author="user" w:date="2012-02-29T14:49:00Z"/>
                <w:rFonts w:ascii="Calibri" w:hAnsi="Calibri" w:cs="Calibri"/>
                <w:sz w:val="18"/>
                <w:szCs w:val="18"/>
              </w:rPr>
            </w:pPr>
            <w:ins w:id="2098" w:author="user" w:date="2012-02-29T14:49:00Z">
              <w:r w:rsidRPr="001765B5">
                <w:rPr>
                  <w:rFonts w:ascii="Calibri" w:hAnsi="Calibri" w:cs="Calibri"/>
                  <w:sz w:val="18"/>
                  <w:szCs w:val="18"/>
                </w:rPr>
                <w:t>198</w:t>
              </w:r>
            </w:ins>
          </w:p>
        </w:tc>
        <w:tc>
          <w:tcPr>
            <w:tcW w:w="86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099" w:author="user" w:date="2012-02-29T14:49:00Z"/>
                <w:rFonts w:ascii="Calibri" w:hAnsi="Calibri" w:cs="Calibri"/>
                <w:sz w:val="18"/>
                <w:szCs w:val="18"/>
              </w:rPr>
            </w:pPr>
            <w:ins w:id="2100" w:author="user" w:date="2012-02-29T14:49:00Z">
              <w:r w:rsidRPr="001765B5">
                <w:rPr>
                  <w:rFonts w:ascii="Calibri" w:hAnsi="Calibri" w:cs="Calibri"/>
                  <w:sz w:val="18"/>
                  <w:szCs w:val="18"/>
                </w:rPr>
                <w:t>187</w:t>
              </w:r>
            </w:ins>
          </w:p>
        </w:tc>
      </w:tr>
      <w:tr w:rsidR="002B6273" w:rsidRPr="001765B5" w:rsidTr="0074335E">
        <w:trPr>
          <w:trHeight w:val="255"/>
          <w:ins w:id="2101" w:author="user" w:date="2012-02-29T14:49:00Z"/>
        </w:trPr>
        <w:tc>
          <w:tcPr>
            <w:tcW w:w="1637"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2102" w:author="user" w:date="2012-02-29T14:49:00Z"/>
                <w:rFonts w:ascii="Calibri" w:hAnsi="Calibri" w:cs="Calibri"/>
                <w:sz w:val="18"/>
                <w:szCs w:val="18"/>
              </w:rPr>
            </w:pPr>
            <w:smartTag w:uri="urn:schemas-microsoft-com:office:smarttags" w:element="place">
              <w:smartTag w:uri="urn:schemas-microsoft-com:office:smarttags" w:element="PlaceName">
                <w:ins w:id="2103" w:author="user" w:date="2012-02-29T14:49:00Z">
                  <w:r w:rsidRPr="001765B5">
                    <w:rPr>
                      <w:rFonts w:ascii="Calibri" w:hAnsi="Calibri" w:cs="Calibri"/>
                      <w:sz w:val="18"/>
                      <w:szCs w:val="18"/>
                    </w:rPr>
                    <w:t>Bharatpur</w:t>
                  </w:r>
                </w:ins>
              </w:smartTag>
              <w:ins w:id="2104" w:author="user" w:date="2012-02-29T14:49:00Z">
                <w:r w:rsidRPr="001765B5">
                  <w:rPr>
                    <w:rFonts w:ascii="Calibri" w:hAnsi="Calibri" w:cs="Calibri"/>
                    <w:sz w:val="18"/>
                    <w:szCs w:val="18"/>
                  </w:rPr>
                  <w:t xml:space="preserve"> </w:t>
                </w:r>
                <w:smartTag w:uri="urn:schemas-microsoft-com:office:smarttags" w:element="PlaceType">
                  <w:r w:rsidRPr="001765B5">
                    <w:rPr>
                      <w:rFonts w:ascii="Calibri" w:hAnsi="Calibri" w:cs="Calibri"/>
                      <w:sz w:val="18"/>
                      <w:szCs w:val="18"/>
                    </w:rPr>
                    <w:t>Municipality</w:t>
                  </w:r>
                </w:smartTag>
              </w:ins>
            </w:smartTag>
          </w:p>
        </w:tc>
        <w:tc>
          <w:tcPr>
            <w:tcW w:w="1142"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105" w:author="user" w:date="2012-02-29T14:49:00Z"/>
                <w:rFonts w:ascii="Calibri" w:hAnsi="Calibri" w:cs="Calibri"/>
                <w:sz w:val="18"/>
                <w:szCs w:val="18"/>
              </w:rPr>
            </w:pPr>
            <w:ins w:id="2106" w:author="user" w:date="2012-02-29T14:49:00Z">
              <w:r w:rsidRPr="001765B5">
                <w:rPr>
                  <w:rFonts w:ascii="Calibri" w:hAnsi="Calibri" w:cs="Calibri"/>
                  <w:sz w:val="18"/>
                  <w:szCs w:val="18"/>
                </w:rPr>
                <w:t>89323</w:t>
              </w:r>
            </w:ins>
          </w:p>
        </w:tc>
        <w:tc>
          <w:tcPr>
            <w:tcW w:w="91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107" w:author="user" w:date="2012-02-29T14:49:00Z"/>
                <w:rFonts w:ascii="Calibri" w:hAnsi="Calibri" w:cs="Calibri"/>
                <w:sz w:val="18"/>
                <w:szCs w:val="18"/>
              </w:rPr>
            </w:pPr>
            <w:ins w:id="2108" w:author="user" w:date="2012-02-29T14:49:00Z">
              <w:r w:rsidRPr="001765B5">
                <w:rPr>
                  <w:rFonts w:ascii="Calibri" w:hAnsi="Calibri" w:cs="Calibri"/>
                  <w:sz w:val="18"/>
                  <w:szCs w:val="18"/>
                </w:rPr>
                <w:t>28843</w:t>
              </w:r>
            </w:ins>
          </w:p>
        </w:tc>
        <w:tc>
          <w:tcPr>
            <w:tcW w:w="86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109" w:author="user" w:date="2012-02-29T14:49:00Z"/>
                <w:rFonts w:ascii="Calibri" w:hAnsi="Calibri" w:cs="Calibri"/>
                <w:sz w:val="18"/>
                <w:szCs w:val="18"/>
              </w:rPr>
            </w:pPr>
            <w:ins w:id="2110" w:author="user" w:date="2012-02-29T14:49:00Z">
              <w:r w:rsidRPr="001765B5">
                <w:rPr>
                  <w:rFonts w:ascii="Calibri" w:hAnsi="Calibri" w:cs="Calibri"/>
                  <w:sz w:val="18"/>
                  <w:szCs w:val="18"/>
                </w:rPr>
                <w:t>14742</w:t>
              </w:r>
            </w:ins>
          </w:p>
        </w:tc>
        <w:tc>
          <w:tcPr>
            <w:tcW w:w="86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111" w:author="user" w:date="2012-02-29T14:49:00Z"/>
                <w:rFonts w:ascii="Calibri" w:hAnsi="Calibri" w:cs="Calibri"/>
                <w:sz w:val="18"/>
                <w:szCs w:val="18"/>
              </w:rPr>
            </w:pPr>
            <w:ins w:id="2112" w:author="user" w:date="2012-02-29T14:49:00Z">
              <w:r w:rsidRPr="001765B5">
                <w:rPr>
                  <w:rFonts w:ascii="Calibri" w:hAnsi="Calibri" w:cs="Calibri"/>
                  <w:sz w:val="18"/>
                  <w:szCs w:val="18"/>
                </w:rPr>
                <w:t>14101</w:t>
              </w:r>
            </w:ins>
          </w:p>
        </w:tc>
        <w:tc>
          <w:tcPr>
            <w:tcW w:w="84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113" w:author="user" w:date="2012-02-29T14:49:00Z"/>
                <w:rFonts w:ascii="Calibri" w:hAnsi="Calibri" w:cs="Calibri"/>
                <w:sz w:val="18"/>
                <w:szCs w:val="18"/>
              </w:rPr>
            </w:pPr>
            <w:ins w:id="2114" w:author="user" w:date="2012-02-29T14:49:00Z">
              <w:r w:rsidRPr="001765B5">
                <w:rPr>
                  <w:rFonts w:ascii="Calibri" w:hAnsi="Calibri" w:cs="Calibri"/>
                  <w:sz w:val="18"/>
                  <w:szCs w:val="18"/>
                </w:rPr>
                <w:t>54907</w:t>
              </w:r>
            </w:ins>
          </w:p>
        </w:tc>
        <w:tc>
          <w:tcPr>
            <w:tcW w:w="721"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115" w:author="user" w:date="2012-02-29T14:49:00Z"/>
                <w:rFonts w:ascii="Calibri" w:hAnsi="Calibri" w:cs="Calibri"/>
                <w:sz w:val="18"/>
                <w:szCs w:val="18"/>
              </w:rPr>
            </w:pPr>
            <w:ins w:id="2116" w:author="user" w:date="2012-02-29T14:49:00Z">
              <w:r w:rsidRPr="001765B5">
                <w:rPr>
                  <w:rFonts w:ascii="Calibri" w:hAnsi="Calibri" w:cs="Calibri"/>
                  <w:sz w:val="18"/>
                  <w:szCs w:val="18"/>
                </w:rPr>
                <w:t>28387</w:t>
              </w:r>
            </w:ins>
          </w:p>
        </w:tc>
        <w:tc>
          <w:tcPr>
            <w:tcW w:w="86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117" w:author="user" w:date="2012-02-29T14:49:00Z"/>
                <w:rFonts w:ascii="Calibri" w:hAnsi="Calibri" w:cs="Calibri"/>
                <w:sz w:val="18"/>
                <w:szCs w:val="18"/>
              </w:rPr>
            </w:pPr>
            <w:ins w:id="2118" w:author="user" w:date="2012-02-29T14:49:00Z">
              <w:r w:rsidRPr="001765B5">
                <w:rPr>
                  <w:rFonts w:ascii="Calibri" w:hAnsi="Calibri" w:cs="Calibri"/>
                  <w:sz w:val="18"/>
                  <w:szCs w:val="18"/>
                </w:rPr>
                <w:t>26520</w:t>
              </w:r>
            </w:ins>
          </w:p>
        </w:tc>
        <w:tc>
          <w:tcPr>
            <w:tcW w:w="721"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119" w:author="user" w:date="2012-02-29T14:49:00Z"/>
                <w:rFonts w:ascii="Calibri" w:hAnsi="Calibri" w:cs="Calibri"/>
                <w:sz w:val="18"/>
                <w:szCs w:val="18"/>
              </w:rPr>
            </w:pPr>
            <w:ins w:id="2120" w:author="user" w:date="2012-02-29T14:49:00Z">
              <w:r w:rsidRPr="001765B5">
                <w:rPr>
                  <w:rFonts w:ascii="Calibri" w:hAnsi="Calibri" w:cs="Calibri"/>
                  <w:sz w:val="18"/>
                  <w:szCs w:val="18"/>
                </w:rPr>
                <w:t>5573</w:t>
              </w:r>
            </w:ins>
          </w:p>
        </w:tc>
        <w:tc>
          <w:tcPr>
            <w:tcW w:w="656"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121" w:author="user" w:date="2012-02-29T14:49:00Z"/>
                <w:rFonts w:ascii="Calibri" w:hAnsi="Calibri" w:cs="Calibri"/>
                <w:sz w:val="18"/>
                <w:szCs w:val="18"/>
              </w:rPr>
            </w:pPr>
            <w:ins w:id="2122" w:author="user" w:date="2012-02-29T14:49:00Z">
              <w:r w:rsidRPr="001765B5">
                <w:rPr>
                  <w:rFonts w:ascii="Calibri" w:hAnsi="Calibri" w:cs="Calibri"/>
                  <w:sz w:val="18"/>
                  <w:szCs w:val="18"/>
                </w:rPr>
                <w:t>2729</w:t>
              </w:r>
            </w:ins>
          </w:p>
        </w:tc>
        <w:tc>
          <w:tcPr>
            <w:tcW w:w="86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123" w:author="user" w:date="2012-02-29T14:49:00Z"/>
                <w:rFonts w:ascii="Calibri" w:hAnsi="Calibri" w:cs="Calibri"/>
                <w:sz w:val="18"/>
                <w:szCs w:val="18"/>
              </w:rPr>
            </w:pPr>
            <w:ins w:id="2124" w:author="user" w:date="2012-02-29T14:49:00Z">
              <w:r w:rsidRPr="001765B5">
                <w:rPr>
                  <w:rFonts w:ascii="Calibri" w:hAnsi="Calibri" w:cs="Calibri"/>
                  <w:sz w:val="18"/>
                  <w:szCs w:val="18"/>
                </w:rPr>
                <w:t>2844</w:t>
              </w:r>
            </w:ins>
          </w:p>
        </w:tc>
      </w:tr>
      <w:tr w:rsidR="002B6273" w:rsidRPr="001765B5" w:rsidTr="0074335E">
        <w:trPr>
          <w:trHeight w:val="255"/>
          <w:ins w:id="2125" w:author="user" w:date="2012-02-29T14:49:00Z"/>
        </w:trPr>
        <w:tc>
          <w:tcPr>
            <w:tcW w:w="1637"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2126" w:author="user" w:date="2012-02-29T14:49:00Z"/>
                <w:rFonts w:ascii="Calibri" w:hAnsi="Calibri" w:cs="Calibri"/>
                <w:b/>
                <w:bCs/>
                <w:sz w:val="18"/>
                <w:szCs w:val="18"/>
              </w:rPr>
            </w:pPr>
            <w:ins w:id="2127" w:author="user" w:date="2012-02-29T14:49:00Z">
              <w:r w:rsidRPr="001765B5">
                <w:rPr>
                  <w:rFonts w:ascii="Calibri" w:hAnsi="Calibri" w:cs="Calibri"/>
                  <w:b/>
                  <w:bCs/>
                  <w:sz w:val="18"/>
                  <w:szCs w:val="18"/>
                </w:rPr>
                <w:t>Total</w:t>
              </w:r>
            </w:ins>
          </w:p>
        </w:tc>
        <w:tc>
          <w:tcPr>
            <w:tcW w:w="1142"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128" w:author="user" w:date="2012-02-29T14:49:00Z"/>
                <w:rFonts w:ascii="Calibri" w:hAnsi="Calibri" w:cs="Calibri"/>
                <w:b/>
                <w:bCs/>
                <w:sz w:val="18"/>
                <w:szCs w:val="18"/>
              </w:rPr>
            </w:pPr>
            <w:ins w:id="2129" w:author="user" w:date="2012-02-29T14:49:00Z">
              <w:r w:rsidRPr="001765B5">
                <w:rPr>
                  <w:rFonts w:ascii="Calibri" w:hAnsi="Calibri" w:cs="Calibri"/>
                  <w:b/>
                  <w:bCs/>
                  <w:sz w:val="18"/>
                  <w:szCs w:val="18"/>
                </w:rPr>
                <w:t>277257</w:t>
              </w:r>
            </w:ins>
          </w:p>
        </w:tc>
        <w:tc>
          <w:tcPr>
            <w:tcW w:w="91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130" w:author="user" w:date="2012-02-29T14:49:00Z"/>
                <w:rFonts w:ascii="Calibri" w:hAnsi="Calibri" w:cs="Calibri"/>
                <w:b/>
                <w:bCs/>
                <w:sz w:val="18"/>
                <w:szCs w:val="18"/>
              </w:rPr>
            </w:pPr>
            <w:ins w:id="2131" w:author="user" w:date="2012-02-29T14:49:00Z">
              <w:r w:rsidRPr="001765B5">
                <w:rPr>
                  <w:rFonts w:ascii="Calibri" w:hAnsi="Calibri" w:cs="Calibri"/>
                  <w:b/>
                  <w:bCs/>
                  <w:sz w:val="18"/>
                  <w:szCs w:val="18"/>
                </w:rPr>
                <w:t>98845</w:t>
              </w:r>
            </w:ins>
          </w:p>
        </w:tc>
        <w:tc>
          <w:tcPr>
            <w:tcW w:w="86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132" w:author="user" w:date="2012-02-29T14:49:00Z"/>
                <w:rFonts w:ascii="Calibri" w:hAnsi="Calibri" w:cs="Calibri"/>
                <w:b/>
                <w:bCs/>
                <w:sz w:val="18"/>
                <w:szCs w:val="18"/>
              </w:rPr>
            </w:pPr>
            <w:ins w:id="2133" w:author="user" w:date="2012-02-29T14:49:00Z">
              <w:r w:rsidRPr="001765B5">
                <w:rPr>
                  <w:rFonts w:ascii="Calibri" w:hAnsi="Calibri" w:cs="Calibri"/>
                  <w:b/>
                  <w:bCs/>
                  <w:sz w:val="18"/>
                  <w:szCs w:val="18"/>
                </w:rPr>
                <w:t>50096</w:t>
              </w:r>
            </w:ins>
          </w:p>
        </w:tc>
        <w:tc>
          <w:tcPr>
            <w:tcW w:w="86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134" w:author="user" w:date="2012-02-29T14:49:00Z"/>
                <w:rFonts w:ascii="Calibri" w:hAnsi="Calibri" w:cs="Calibri"/>
                <w:b/>
                <w:bCs/>
                <w:sz w:val="18"/>
                <w:szCs w:val="18"/>
              </w:rPr>
            </w:pPr>
            <w:ins w:id="2135" w:author="user" w:date="2012-02-29T14:49:00Z">
              <w:r w:rsidRPr="001765B5">
                <w:rPr>
                  <w:rFonts w:ascii="Calibri" w:hAnsi="Calibri" w:cs="Calibri"/>
                  <w:b/>
                  <w:bCs/>
                  <w:sz w:val="18"/>
                  <w:szCs w:val="18"/>
                </w:rPr>
                <w:t>48749</w:t>
              </w:r>
            </w:ins>
          </w:p>
        </w:tc>
        <w:tc>
          <w:tcPr>
            <w:tcW w:w="84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136" w:author="user" w:date="2012-02-29T14:49:00Z"/>
                <w:rFonts w:ascii="Calibri" w:hAnsi="Calibri" w:cs="Calibri"/>
                <w:b/>
                <w:bCs/>
                <w:sz w:val="18"/>
                <w:szCs w:val="18"/>
              </w:rPr>
            </w:pPr>
            <w:ins w:id="2137" w:author="user" w:date="2012-02-29T14:49:00Z">
              <w:r w:rsidRPr="001765B5">
                <w:rPr>
                  <w:rFonts w:ascii="Calibri" w:hAnsi="Calibri" w:cs="Calibri"/>
                  <w:b/>
                  <w:bCs/>
                  <w:sz w:val="18"/>
                  <w:szCs w:val="18"/>
                </w:rPr>
                <w:t>161042</w:t>
              </w:r>
            </w:ins>
          </w:p>
        </w:tc>
        <w:tc>
          <w:tcPr>
            <w:tcW w:w="721"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138" w:author="user" w:date="2012-02-29T14:49:00Z"/>
                <w:rFonts w:ascii="Calibri" w:hAnsi="Calibri" w:cs="Calibri"/>
                <w:b/>
                <w:bCs/>
                <w:sz w:val="18"/>
                <w:szCs w:val="18"/>
              </w:rPr>
            </w:pPr>
            <w:ins w:id="2139" w:author="user" w:date="2012-02-29T14:49:00Z">
              <w:r w:rsidRPr="001765B5">
                <w:rPr>
                  <w:rFonts w:ascii="Calibri" w:hAnsi="Calibri" w:cs="Calibri"/>
                  <w:b/>
                  <w:bCs/>
                  <w:sz w:val="18"/>
                  <w:szCs w:val="18"/>
                </w:rPr>
                <w:t>80945</w:t>
              </w:r>
            </w:ins>
          </w:p>
        </w:tc>
        <w:tc>
          <w:tcPr>
            <w:tcW w:w="86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140" w:author="user" w:date="2012-02-29T14:49:00Z"/>
                <w:rFonts w:ascii="Calibri" w:hAnsi="Calibri" w:cs="Calibri"/>
                <w:b/>
                <w:bCs/>
                <w:sz w:val="18"/>
                <w:szCs w:val="18"/>
              </w:rPr>
            </w:pPr>
            <w:ins w:id="2141" w:author="user" w:date="2012-02-29T14:49:00Z">
              <w:r w:rsidRPr="001765B5">
                <w:rPr>
                  <w:rFonts w:ascii="Calibri" w:hAnsi="Calibri" w:cs="Calibri"/>
                  <w:b/>
                  <w:bCs/>
                  <w:sz w:val="18"/>
                  <w:szCs w:val="18"/>
                </w:rPr>
                <w:t>80097</w:t>
              </w:r>
            </w:ins>
          </w:p>
        </w:tc>
        <w:tc>
          <w:tcPr>
            <w:tcW w:w="721"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142" w:author="user" w:date="2012-02-29T14:49:00Z"/>
                <w:rFonts w:ascii="Calibri" w:hAnsi="Calibri" w:cs="Calibri"/>
                <w:b/>
                <w:bCs/>
                <w:sz w:val="18"/>
                <w:szCs w:val="18"/>
              </w:rPr>
            </w:pPr>
            <w:ins w:id="2143" w:author="user" w:date="2012-02-29T14:49:00Z">
              <w:r w:rsidRPr="001765B5">
                <w:rPr>
                  <w:rFonts w:ascii="Calibri" w:hAnsi="Calibri" w:cs="Calibri"/>
                  <w:b/>
                  <w:bCs/>
                  <w:sz w:val="18"/>
                  <w:szCs w:val="18"/>
                </w:rPr>
                <w:t>17370</w:t>
              </w:r>
            </w:ins>
          </w:p>
        </w:tc>
        <w:tc>
          <w:tcPr>
            <w:tcW w:w="656"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144" w:author="user" w:date="2012-02-29T14:49:00Z"/>
                <w:rFonts w:ascii="Calibri" w:hAnsi="Calibri" w:cs="Calibri"/>
                <w:b/>
                <w:bCs/>
                <w:sz w:val="18"/>
                <w:szCs w:val="18"/>
              </w:rPr>
            </w:pPr>
            <w:ins w:id="2145" w:author="user" w:date="2012-02-29T14:49:00Z">
              <w:r w:rsidRPr="001765B5">
                <w:rPr>
                  <w:rFonts w:ascii="Calibri" w:hAnsi="Calibri" w:cs="Calibri"/>
                  <w:b/>
                  <w:bCs/>
                  <w:sz w:val="18"/>
                  <w:szCs w:val="18"/>
                </w:rPr>
                <w:t>8880</w:t>
              </w:r>
            </w:ins>
          </w:p>
        </w:tc>
        <w:tc>
          <w:tcPr>
            <w:tcW w:w="86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146" w:author="user" w:date="2012-02-29T14:49:00Z"/>
                <w:rFonts w:ascii="Calibri" w:hAnsi="Calibri" w:cs="Calibri"/>
                <w:b/>
                <w:bCs/>
                <w:sz w:val="18"/>
                <w:szCs w:val="18"/>
              </w:rPr>
            </w:pPr>
            <w:ins w:id="2147" w:author="user" w:date="2012-02-29T14:49:00Z">
              <w:r w:rsidRPr="001765B5">
                <w:rPr>
                  <w:rFonts w:ascii="Calibri" w:hAnsi="Calibri" w:cs="Calibri"/>
                  <w:b/>
                  <w:bCs/>
                  <w:sz w:val="18"/>
                  <w:szCs w:val="18"/>
                </w:rPr>
                <w:t>8490</w:t>
              </w:r>
            </w:ins>
          </w:p>
        </w:tc>
      </w:tr>
      <w:tr w:rsidR="002B6273" w:rsidRPr="001765B5" w:rsidTr="0074335E">
        <w:trPr>
          <w:trHeight w:val="255"/>
          <w:ins w:id="2148" w:author="user" w:date="2012-02-29T14:49:00Z"/>
        </w:trPr>
        <w:tc>
          <w:tcPr>
            <w:tcW w:w="1637"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2149" w:author="user" w:date="2012-02-29T14:49:00Z"/>
                <w:rFonts w:ascii="Calibri" w:hAnsi="Calibri" w:cs="Calibri"/>
                <w:b/>
                <w:bCs/>
                <w:sz w:val="18"/>
                <w:szCs w:val="18"/>
              </w:rPr>
            </w:pPr>
            <w:ins w:id="2150" w:author="user" w:date="2012-02-29T14:49:00Z">
              <w:r w:rsidRPr="001765B5">
                <w:rPr>
                  <w:rFonts w:ascii="Calibri" w:hAnsi="Calibri" w:cs="Calibri"/>
                  <w:b/>
                  <w:bCs/>
                  <w:sz w:val="18"/>
                  <w:szCs w:val="18"/>
                </w:rPr>
                <w:t>Percentage</w:t>
              </w:r>
            </w:ins>
          </w:p>
        </w:tc>
        <w:tc>
          <w:tcPr>
            <w:tcW w:w="1142"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151" w:author="user" w:date="2012-02-29T14:49:00Z"/>
                <w:rFonts w:ascii="Calibri" w:hAnsi="Calibri" w:cs="Calibri"/>
                <w:b/>
                <w:bCs/>
                <w:sz w:val="18"/>
                <w:szCs w:val="18"/>
              </w:rPr>
            </w:pPr>
            <w:ins w:id="2152" w:author="user" w:date="2012-02-29T14:49:00Z">
              <w:r w:rsidRPr="001765B5">
                <w:rPr>
                  <w:rFonts w:ascii="Calibri" w:hAnsi="Calibri" w:cs="Calibri"/>
                  <w:b/>
                  <w:bCs/>
                  <w:sz w:val="18"/>
                  <w:szCs w:val="18"/>
                </w:rPr>
                <w:t>100</w:t>
              </w:r>
            </w:ins>
          </w:p>
        </w:tc>
        <w:tc>
          <w:tcPr>
            <w:tcW w:w="91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153" w:author="user" w:date="2012-02-29T14:49:00Z"/>
                <w:rFonts w:ascii="Calibri" w:hAnsi="Calibri" w:cs="Calibri"/>
                <w:b/>
                <w:bCs/>
                <w:sz w:val="18"/>
                <w:szCs w:val="18"/>
              </w:rPr>
            </w:pPr>
            <w:ins w:id="2154" w:author="user" w:date="2012-02-29T14:49:00Z">
              <w:r w:rsidRPr="001765B5">
                <w:rPr>
                  <w:rFonts w:ascii="Calibri" w:hAnsi="Calibri" w:cs="Calibri"/>
                  <w:b/>
                  <w:bCs/>
                  <w:sz w:val="18"/>
                  <w:szCs w:val="18"/>
                </w:rPr>
                <w:t>35.65</w:t>
              </w:r>
            </w:ins>
          </w:p>
        </w:tc>
        <w:tc>
          <w:tcPr>
            <w:tcW w:w="86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155" w:author="user" w:date="2012-02-29T14:49:00Z"/>
                <w:rFonts w:ascii="Calibri" w:hAnsi="Calibri" w:cs="Calibri"/>
                <w:b/>
                <w:bCs/>
                <w:sz w:val="18"/>
                <w:szCs w:val="18"/>
              </w:rPr>
            </w:pPr>
            <w:ins w:id="2156" w:author="user" w:date="2012-02-29T14:49:00Z">
              <w:r w:rsidRPr="001765B5">
                <w:rPr>
                  <w:rFonts w:ascii="Calibri" w:hAnsi="Calibri" w:cs="Calibri"/>
                  <w:b/>
                  <w:bCs/>
                  <w:sz w:val="18"/>
                  <w:szCs w:val="18"/>
                </w:rPr>
                <w:t>18.07</w:t>
              </w:r>
            </w:ins>
          </w:p>
        </w:tc>
        <w:tc>
          <w:tcPr>
            <w:tcW w:w="86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157" w:author="user" w:date="2012-02-29T14:49:00Z"/>
                <w:rFonts w:ascii="Calibri" w:hAnsi="Calibri" w:cs="Calibri"/>
                <w:b/>
                <w:bCs/>
                <w:sz w:val="18"/>
                <w:szCs w:val="18"/>
              </w:rPr>
            </w:pPr>
            <w:ins w:id="2158" w:author="user" w:date="2012-02-29T14:49:00Z">
              <w:r w:rsidRPr="001765B5">
                <w:rPr>
                  <w:rFonts w:ascii="Calibri" w:hAnsi="Calibri" w:cs="Calibri"/>
                  <w:b/>
                  <w:bCs/>
                  <w:sz w:val="18"/>
                  <w:szCs w:val="18"/>
                </w:rPr>
                <w:t>17.58</w:t>
              </w:r>
            </w:ins>
          </w:p>
        </w:tc>
        <w:tc>
          <w:tcPr>
            <w:tcW w:w="84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159" w:author="user" w:date="2012-02-29T14:49:00Z"/>
                <w:rFonts w:ascii="Calibri" w:hAnsi="Calibri" w:cs="Calibri"/>
                <w:b/>
                <w:bCs/>
                <w:sz w:val="18"/>
                <w:szCs w:val="18"/>
              </w:rPr>
            </w:pPr>
            <w:ins w:id="2160" w:author="user" w:date="2012-02-29T14:49:00Z">
              <w:r w:rsidRPr="001765B5">
                <w:rPr>
                  <w:rFonts w:ascii="Calibri" w:hAnsi="Calibri" w:cs="Calibri"/>
                  <w:b/>
                  <w:bCs/>
                  <w:sz w:val="18"/>
                  <w:szCs w:val="18"/>
                </w:rPr>
                <w:t>58.08</w:t>
              </w:r>
            </w:ins>
          </w:p>
        </w:tc>
        <w:tc>
          <w:tcPr>
            <w:tcW w:w="721"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161" w:author="user" w:date="2012-02-29T14:49:00Z"/>
                <w:rFonts w:ascii="Calibri" w:hAnsi="Calibri" w:cs="Calibri"/>
                <w:b/>
                <w:bCs/>
                <w:sz w:val="18"/>
                <w:szCs w:val="18"/>
              </w:rPr>
            </w:pPr>
            <w:ins w:id="2162" w:author="user" w:date="2012-02-29T14:49:00Z">
              <w:r w:rsidRPr="001765B5">
                <w:rPr>
                  <w:rFonts w:ascii="Calibri" w:hAnsi="Calibri" w:cs="Calibri"/>
                  <w:b/>
                  <w:bCs/>
                  <w:sz w:val="18"/>
                  <w:szCs w:val="18"/>
                </w:rPr>
                <w:t>29.19</w:t>
              </w:r>
            </w:ins>
          </w:p>
        </w:tc>
        <w:tc>
          <w:tcPr>
            <w:tcW w:w="86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163" w:author="user" w:date="2012-02-29T14:49:00Z"/>
                <w:rFonts w:ascii="Calibri" w:hAnsi="Calibri" w:cs="Calibri"/>
                <w:b/>
                <w:bCs/>
                <w:sz w:val="18"/>
                <w:szCs w:val="18"/>
              </w:rPr>
            </w:pPr>
            <w:ins w:id="2164" w:author="user" w:date="2012-02-29T14:49:00Z">
              <w:r w:rsidRPr="001765B5">
                <w:rPr>
                  <w:rFonts w:ascii="Calibri" w:hAnsi="Calibri" w:cs="Calibri"/>
                  <w:b/>
                  <w:bCs/>
                  <w:sz w:val="18"/>
                  <w:szCs w:val="18"/>
                </w:rPr>
                <w:t>28.89</w:t>
              </w:r>
            </w:ins>
          </w:p>
        </w:tc>
        <w:tc>
          <w:tcPr>
            <w:tcW w:w="721"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165" w:author="user" w:date="2012-02-29T14:49:00Z"/>
                <w:rFonts w:ascii="Calibri" w:hAnsi="Calibri" w:cs="Calibri"/>
                <w:b/>
                <w:bCs/>
                <w:sz w:val="18"/>
                <w:szCs w:val="18"/>
              </w:rPr>
            </w:pPr>
            <w:ins w:id="2166" w:author="user" w:date="2012-02-29T14:49:00Z">
              <w:r w:rsidRPr="001765B5">
                <w:rPr>
                  <w:rFonts w:ascii="Calibri" w:hAnsi="Calibri" w:cs="Calibri"/>
                  <w:b/>
                  <w:bCs/>
                  <w:sz w:val="18"/>
                  <w:szCs w:val="18"/>
                </w:rPr>
                <w:t>6.26</w:t>
              </w:r>
            </w:ins>
          </w:p>
        </w:tc>
        <w:tc>
          <w:tcPr>
            <w:tcW w:w="656"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167" w:author="user" w:date="2012-02-29T14:49:00Z"/>
                <w:rFonts w:ascii="Calibri" w:hAnsi="Calibri" w:cs="Calibri"/>
                <w:b/>
                <w:bCs/>
                <w:sz w:val="18"/>
                <w:szCs w:val="18"/>
              </w:rPr>
            </w:pPr>
            <w:ins w:id="2168" w:author="user" w:date="2012-02-29T14:49:00Z">
              <w:r w:rsidRPr="001765B5">
                <w:rPr>
                  <w:rFonts w:ascii="Calibri" w:hAnsi="Calibri" w:cs="Calibri"/>
                  <w:b/>
                  <w:bCs/>
                  <w:sz w:val="18"/>
                  <w:szCs w:val="18"/>
                </w:rPr>
                <w:t>3.20</w:t>
              </w:r>
            </w:ins>
          </w:p>
        </w:tc>
        <w:tc>
          <w:tcPr>
            <w:tcW w:w="86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2169" w:author="user" w:date="2012-02-29T14:49:00Z"/>
                <w:rFonts w:ascii="Calibri" w:hAnsi="Calibri" w:cs="Calibri"/>
                <w:b/>
                <w:bCs/>
                <w:sz w:val="18"/>
                <w:szCs w:val="18"/>
              </w:rPr>
            </w:pPr>
            <w:ins w:id="2170" w:author="user" w:date="2012-02-29T14:49:00Z">
              <w:r w:rsidRPr="001765B5">
                <w:rPr>
                  <w:rFonts w:ascii="Calibri" w:hAnsi="Calibri" w:cs="Calibri"/>
                  <w:b/>
                  <w:bCs/>
                  <w:sz w:val="18"/>
                  <w:szCs w:val="18"/>
                </w:rPr>
                <w:t>3.06</w:t>
              </w:r>
            </w:ins>
          </w:p>
        </w:tc>
      </w:tr>
    </w:tbl>
    <w:p w:rsidR="002B6273" w:rsidRPr="00670AE1" w:rsidRDefault="002B6273" w:rsidP="002B6273">
      <w:pPr>
        <w:rPr>
          <w:ins w:id="2171" w:author="user" w:date="2012-02-29T14:49:00Z"/>
          <w:rFonts w:ascii="Calibri" w:hAnsi="Calibri" w:cs="Calibri"/>
          <w:b/>
          <w:i/>
          <w:iCs/>
          <w:sz w:val="18"/>
          <w:szCs w:val="18"/>
        </w:rPr>
      </w:pPr>
      <w:ins w:id="2172" w:author="user" w:date="2012-02-29T14:49:00Z">
        <w:r w:rsidRPr="00670AE1">
          <w:rPr>
            <w:rFonts w:ascii="Calibri" w:hAnsi="Calibri" w:cs="Calibri"/>
            <w:b/>
            <w:i/>
            <w:iCs/>
            <w:sz w:val="18"/>
            <w:szCs w:val="18"/>
          </w:rPr>
          <w:t>Source: CBS, 2002</w:t>
        </w:r>
      </w:ins>
    </w:p>
    <w:p w:rsidR="00106D28" w:rsidRDefault="00106D28" w:rsidP="002B6273">
      <w:pPr>
        <w:rPr>
          <w:ins w:id="2173" w:author="user" w:date="2012-03-01T11:50:00Z"/>
          <w:rFonts w:ascii="Calibri" w:hAnsi="Calibri" w:cs="Calibri"/>
          <w:b/>
          <w:sz w:val="22"/>
          <w:szCs w:val="22"/>
        </w:rPr>
      </w:pPr>
    </w:p>
    <w:p w:rsidR="00106D28" w:rsidRDefault="00106D28" w:rsidP="002B6273">
      <w:pPr>
        <w:rPr>
          <w:ins w:id="2174" w:author="user" w:date="2012-03-01T11:50:00Z"/>
          <w:rFonts w:ascii="Calibri" w:hAnsi="Calibri" w:cs="Calibri"/>
          <w:b/>
          <w:sz w:val="22"/>
          <w:szCs w:val="22"/>
        </w:rPr>
      </w:pPr>
    </w:p>
    <w:p w:rsidR="00106D28" w:rsidRDefault="00106D28" w:rsidP="002B6273">
      <w:pPr>
        <w:rPr>
          <w:ins w:id="2175" w:author="user" w:date="2012-03-01T11:50:00Z"/>
          <w:rFonts w:ascii="Calibri" w:hAnsi="Calibri" w:cs="Calibri"/>
          <w:b/>
          <w:sz w:val="22"/>
          <w:szCs w:val="22"/>
        </w:rPr>
      </w:pPr>
    </w:p>
    <w:p w:rsidR="002B6273" w:rsidRPr="001765B5" w:rsidRDefault="002B6273" w:rsidP="002B6273">
      <w:pPr>
        <w:rPr>
          <w:ins w:id="2176" w:author="user" w:date="2012-02-29T14:49:00Z"/>
          <w:rFonts w:ascii="Calibri" w:hAnsi="Calibri" w:cs="Calibri"/>
          <w:b/>
          <w:sz w:val="22"/>
          <w:szCs w:val="22"/>
        </w:rPr>
      </w:pPr>
      <w:ins w:id="2177" w:author="user" w:date="2012-02-29T14:49:00Z">
        <w:r w:rsidRPr="001765B5">
          <w:rPr>
            <w:rFonts w:ascii="Calibri" w:hAnsi="Calibri" w:cs="Calibri"/>
            <w:b/>
            <w:sz w:val="22"/>
            <w:szCs w:val="22"/>
          </w:rPr>
          <w:lastRenderedPageBreak/>
          <w:t>6.2.3 Settlements</w:t>
        </w:r>
      </w:ins>
    </w:p>
    <w:p w:rsidR="002B6273" w:rsidRPr="001765B5" w:rsidRDefault="002B6273" w:rsidP="002B6273">
      <w:pPr>
        <w:rPr>
          <w:ins w:id="2178" w:author="user" w:date="2012-02-29T14:49:00Z"/>
          <w:rFonts w:ascii="Calibri" w:hAnsi="Calibri" w:cs="Calibri"/>
          <w:b/>
          <w:sz w:val="22"/>
          <w:szCs w:val="22"/>
        </w:rPr>
      </w:pPr>
    </w:p>
    <w:p w:rsidR="002B6273" w:rsidRPr="001765B5" w:rsidRDefault="002B6273" w:rsidP="002B6273">
      <w:pPr>
        <w:spacing w:line="300" w:lineRule="auto"/>
        <w:jc w:val="both"/>
        <w:rPr>
          <w:ins w:id="2179" w:author="user" w:date="2012-02-29T14:49:00Z"/>
          <w:rFonts w:ascii="Calibri" w:hAnsi="Calibri" w:cs="Calibri"/>
          <w:sz w:val="22"/>
          <w:szCs w:val="22"/>
        </w:rPr>
      </w:pPr>
      <w:ins w:id="2180" w:author="user" w:date="2012-02-29T14:49:00Z">
        <w:r w:rsidRPr="001765B5">
          <w:rPr>
            <w:rFonts w:ascii="Calibri" w:hAnsi="Calibri" w:cs="Calibri"/>
            <w:sz w:val="22"/>
            <w:szCs w:val="22"/>
          </w:rPr>
          <w:t>The transmission line passes through 42 settlements of 8 VDCs and 2 Municipalities</w:t>
        </w:r>
        <w:r>
          <w:rPr>
            <w:rFonts w:ascii="Calibri" w:hAnsi="Calibri" w:cs="Calibri"/>
            <w:sz w:val="22"/>
            <w:szCs w:val="22"/>
          </w:rPr>
          <w:t xml:space="preserve"> (Table 6.6)</w:t>
        </w:r>
        <w:r w:rsidRPr="001765B5">
          <w:rPr>
            <w:rFonts w:ascii="Calibri" w:hAnsi="Calibri" w:cs="Calibri"/>
            <w:sz w:val="22"/>
            <w:szCs w:val="22"/>
          </w:rPr>
          <w:t>. These settlements are more or less close from the proposed transmission corridor. Houses are mostly thatched roofed (</w:t>
        </w:r>
        <w:r w:rsidRPr="001765B5">
          <w:rPr>
            <w:rFonts w:ascii="Calibri" w:hAnsi="Calibri" w:cs="Calibri"/>
            <w:i/>
            <w:sz w:val="22"/>
            <w:szCs w:val="22"/>
          </w:rPr>
          <w:t>Kachi</w:t>
        </w:r>
        <w:r w:rsidRPr="001765B5">
          <w:rPr>
            <w:rFonts w:ascii="Calibri" w:hAnsi="Calibri" w:cs="Calibri"/>
            <w:sz w:val="22"/>
            <w:szCs w:val="22"/>
          </w:rPr>
          <w:t>) together with slate particularly in the village areas. Pakki house (made up with reinforcement, cement and concrete) are also found in each settlement mostly in the market centers. The average distance of the settlements from the transmission line corridor is 111.70m.</w:t>
        </w:r>
      </w:ins>
    </w:p>
    <w:p w:rsidR="002B6273" w:rsidRPr="001B6B71" w:rsidRDefault="002B6273" w:rsidP="002B6273">
      <w:pPr>
        <w:spacing w:line="300" w:lineRule="auto"/>
        <w:rPr>
          <w:ins w:id="2181" w:author="user" w:date="2012-02-29T14:49:00Z"/>
          <w:rFonts w:ascii="Calibri" w:hAnsi="Calibri" w:cs="Calibri"/>
          <w:b/>
          <w:bCs/>
          <w:sz w:val="10"/>
          <w:szCs w:val="10"/>
        </w:rPr>
      </w:pPr>
    </w:p>
    <w:p w:rsidR="002B6273" w:rsidRPr="00261758" w:rsidRDefault="002B6273" w:rsidP="002B6273">
      <w:pPr>
        <w:spacing w:line="300" w:lineRule="auto"/>
        <w:rPr>
          <w:ins w:id="2182" w:author="user" w:date="2012-02-29T14:49:00Z"/>
          <w:rFonts w:ascii="Calibri" w:hAnsi="Calibri" w:cs="Calibri"/>
          <w:b/>
          <w:bCs/>
          <w:sz w:val="20"/>
          <w:szCs w:val="20"/>
        </w:rPr>
      </w:pPr>
      <w:ins w:id="2183" w:author="user" w:date="2012-02-29T14:49:00Z">
        <w:r w:rsidRPr="00261758">
          <w:rPr>
            <w:rFonts w:ascii="Calibri" w:hAnsi="Calibri" w:cs="Calibri"/>
            <w:b/>
            <w:bCs/>
            <w:sz w:val="20"/>
            <w:szCs w:val="20"/>
          </w:rPr>
          <w:t xml:space="preserve">Table-6.6: Summary Profile of Project Affected Settlement </w:t>
        </w:r>
      </w:ins>
    </w:p>
    <w:tbl>
      <w:tblPr>
        <w:tblW w:w="8670" w:type="dxa"/>
        <w:tblLayout w:type="fixed"/>
        <w:tblCellMar>
          <w:left w:w="30" w:type="dxa"/>
          <w:right w:w="30" w:type="dxa"/>
        </w:tblCellMar>
        <w:tblLook w:val="0000"/>
      </w:tblPr>
      <w:tblGrid>
        <w:gridCol w:w="586"/>
        <w:gridCol w:w="3404"/>
        <w:gridCol w:w="2340"/>
        <w:gridCol w:w="1260"/>
        <w:gridCol w:w="1080"/>
      </w:tblGrid>
      <w:tr w:rsidR="002B6273" w:rsidRPr="001765B5" w:rsidTr="0074335E">
        <w:trPr>
          <w:trHeight w:val="250"/>
          <w:ins w:id="2184" w:author="user" w:date="2012-02-29T14:49:00Z"/>
        </w:trPr>
        <w:tc>
          <w:tcPr>
            <w:tcW w:w="586" w:type="dxa"/>
            <w:tcBorders>
              <w:top w:val="single" w:sz="6" w:space="0" w:color="auto"/>
              <w:left w:val="single" w:sz="6" w:space="0" w:color="auto"/>
              <w:bottom w:val="single" w:sz="6" w:space="0" w:color="auto"/>
              <w:right w:val="single" w:sz="6" w:space="0" w:color="auto"/>
            </w:tcBorders>
            <w:vAlign w:val="center"/>
          </w:tcPr>
          <w:p w:rsidR="002B6273" w:rsidRPr="00F85A00" w:rsidRDefault="002B6273" w:rsidP="0074335E">
            <w:pPr>
              <w:autoSpaceDE w:val="0"/>
              <w:autoSpaceDN w:val="0"/>
              <w:adjustRightInd w:val="0"/>
              <w:jc w:val="center"/>
              <w:rPr>
                <w:ins w:id="2185" w:author="user" w:date="2012-02-29T14:49:00Z"/>
                <w:rFonts w:ascii="Calibri" w:hAnsi="Calibri" w:cs="Calibri"/>
                <w:b/>
                <w:bCs/>
                <w:sz w:val="20"/>
                <w:szCs w:val="20"/>
              </w:rPr>
            </w:pPr>
            <w:ins w:id="2186" w:author="user" w:date="2012-02-29T14:49:00Z">
              <w:r w:rsidRPr="00F85A00">
                <w:rPr>
                  <w:rFonts w:ascii="Calibri" w:hAnsi="Calibri" w:cs="Calibri"/>
                  <w:b/>
                  <w:bCs/>
                  <w:sz w:val="20"/>
                  <w:szCs w:val="20"/>
                </w:rPr>
                <w:t>S.N.</w:t>
              </w:r>
            </w:ins>
          </w:p>
        </w:tc>
        <w:tc>
          <w:tcPr>
            <w:tcW w:w="3404" w:type="dxa"/>
            <w:tcBorders>
              <w:top w:val="single" w:sz="6" w:space="0" w:color="auto"/>
              <w:left w:val="single" w:sz="6" w:space="0" w:color="auto"/>
              <w:bottom w:val="single" w:sz="6" w:space="0" w:color="auto"/>
              <w:right w:val="single" w:sz="6" w:space="0" w:color="auto"/>
            </w:tcBorders>
            <w:vAlign w:val="center"/>
          </w:tcPr>
          <w:p w:rsidR="002B6273" w:rsidRPr="00F85A00" w:rsidRDefault="002B6273" w:rsidP="0074335E">
            <w:pPr>
              <w:autoSpaceDE w:val="0"/>
              <w:autoSpaceDN w:val="0"/>
              <w:adjustRightInd w:val="0"/>
              <w:jc w:val="center"/>
              <w:rPr>
                <w:ins w:id="2187" w:author="user" w:date="2012-02-29T14:49:00Z"/>
                <w:rFonts w:ascii="Calibri" w:hAnsi="Calibri" w:cs="Calibri"/>
                <w:b/>
                <w:bCs/>
                <w:sz w:val="20"/>
                <w:szCs w:val="20"/>
              </w:rPr>
            </w:pPr>
            <w:ins w:id="2188" w:author="user" w:date="2012-02-29T14:49:00Z">
              <w:r w:rsidRPr="00F85A00">
                <w:rPr>
                  <w:rFonts w:ascii="Calibri" w:hAnsi="Calibri" w:cs="Calibri"/>
                  <w:b/>
                  <w:bCs/>
                  <w:sz w:val="20"/>
                  <w:szCs w:val="20"/>
                </w:rPr>
                <w:t>Name of Settlement</w:t>
              </w:r>
            </w:ins>
          </w:p>
        </w:tc>
        <w:tc>
          <w:tcPr>
            <w:tcW w:w="2340" w:type="dxa"/>
            <w:tcBorders>
              <w:top w:val="single" w:sz="6" w:space="0" w:color="auto"/>
              <w:left w:val="single" w:sz="6" w:space="0" w:color="auto"/>
              <w:bottom w:val="single" w:sz="6" w:space="0" w:color="auto"/>
              <w:right w:val="single" w:sz="6" w:space="0" w:color="auto"/>
            </w:tcBorders>
            <w:vAlign w:val="center"/>
          </w:tcPr>
          <w:p w:rsidR="002B6273" w:rsidRPr="00F85A00" w:rsidRDefault="002B6273" w:rsidP="0074335E">
            <w:pPr>
              <w:autoSpaceDE w:val="0"/>
              <w:autoSpaceDN w:val="0"/>
              <w:adjustRightInd w:val="0"/>
              <w:jc w:val="center"/>
              <w:rPr>
                <w:ins w:id="2189" w:author="user" w:date="2012-02-29T14:49:00Z"/>
                <w:rFonts w:ascii="Calibri" w:hAnsi="Calibri" w:cs="Calibri"/>
                <w:b/>
                <w:bCs/>
                <w:sz w:val="20"/>
                <w:szCs w:val="20"/>
              </w:rPr>
            </w:pPr>
            <w:ins w:id="2190" w:author="user" w:date="2012-02-29T14:49:00Z">
              <w:r w:rsidRPr="00F85A00">
                <w:rPr>
                  <w:rFonts w:ascii="Calibri" w:hAnsi="Calibri" w:cs="Calibri"/>
                  <w:b/>
                  <w:bCs/>
                  <w:sz w:val="20"/>
                  <w:szCs w:val="20"/>
                </w:rPr>
                <w:t>VDC/Ward N0.</w:t>
              </w:r>
            </w:ins>
          </w:p>
        </w:tc>
        <w:tc>
          <w:tcPr>
            <w:tcW w:w="1260" w:type="dxa"/>
            <w:tcBorders>
              <w:top w:val="single" w:sz="6" w:space="0" w:color="auto"/>
              <w:left w:val="single" w:sz="6" w:space="0" w:color="auto"/>
              <w:bottom w:val="single" w:sz="6" w:space="0" w:color="auto"/>
              <w:right w:val="single" w:sz="6" w:space="0" w:color="auto"/>
            </w:tcBorders>
            <w:vAlign w:val="center"/>
          </w:tcPr>
          <w:p w:rsidR="002B6273" w:rsidRPr="00F85A00" w:rsidRDefault="002B6273" w:rsidP="0074335E">
            <w:pPr>
              <w:autoSpaceDE w:val="0"/>
              <w:autoSpaceDN w:val="0"/>
              <w:adjustRightInd w:val="0"/>
              <w:jc w:val="center"/>
              <w:rPr>
                <w:ins w:id="2191" w:author="user" w:date="2012-02-29T14:49:00Z"/>
                <w:rFonts w:ascii="Calibri" w:hAnsi="Calibri" w:cs="Calibri"/>
                <w:b/>
                <w:bCs/>
                <w:sz w:val="20"/>
                <w:szCs w:val="20"/>
              </w:rPr>
            </w:pPr>
            <w:ins w:id="2192" w:author="user" w:date="2012-02-29T14:49:00Z">
              <w:r w:rsidRPr="00F85A00">
                <w:rPr>
                  <w:rFonts w:ascii="Calibri" w:hAnsi="Calibri" w:cs="Calibri"/>
                  <w:b/>
                  <w:bCs/>
                  <w:sz w:val="20"/>
                  <w:szCs w:val="20"/>
                </w:rPr>
                <w:t>District</w:t>
              </w:r>
            </w:ins>
          </w:p>
        </w:tc>
        <w:tc>
          <w:tcPr>
            <w:tcW w:w="1080" w:type="dxa"/>
            <w:tcBorders>
              <w:top w:val="single" w:sz="6" w:space="0" w:color="auto"/>
              <w:left w:val="single" w:sz="6" w:space="0" w:color="auto"/>
              <w:bottom w:val="single" w:sz="6" w:space="0" w:color="auto"/>
              <w:right w:val="single" w:sz="6" w:space="0" w:color="auto"/>
            </w:tcBorders>
            <w:vAlign w:val="center"/>
          </w:tcPr>
          <w:p w:rsidR="002B6273" w:rsidRPr="00F85A00" w:rsidRDefault="002B6273" w:rsidP="0074335E">
            <w:pPr>
              <w:autoSpaceDE w:val="0"/>
              <w:autoSpaceDN w:val="0"/>
              <w:adjustRightInd w:val="0"/>
              <w:jc w:val="center"/>
              <w:rPr>
                <w:ins w:id="2193" w:author="user" w:date="2012-02-29T14:49:00Z"/>
                <w:rFonts w:ascii="Calibri" w:hAnsi="Calibri" w:cs="Calibri"/>
                <w:b/>
                <w:bCs/>
                <w:sz w:val="20"/>
                <w:szCs w:val="20"/>
              </w:rPr>
            </w:pPr>
            <w:ins w:id="2194" w:author="user" w:date="2012-02-29T14:49:00Z">
              <w:r w:rsidRPr="00F85A00">
                <w:rPr>
                  <w:rFonts w:ascii="Calibri" w:hAnsi="Calibri" w:cs="Calibri"/>
                  <w:b/>
                  <w:bCs/>
                  <w:sz w:val="20"/>
                  <w:szCs w:val="20"/>
                </w:rPr>
                <w:t>Average distance from T/L (m)</w:t>
              </w:r>
            </w:ins>
          </w:p>
        </w:tc>
      </w:tr>
      <w:tr w:rsidR="002B6273" w:rsidRPr="001765B5" w:rsidTr="0074335E">
        <w:trPr>
          <w:trHeight w:val="250"/>
          <w:ins w:id="2195" w:author="user" w:date="2012-02-29T14:49:00Z"/>
        </w:trPr>
        <w:tc>
          <w:tcPr>
            <w:tcW w:w="8670" w:type="dxa"/>
            <w:gridSpan w:val="5"/>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196" w:author="user" w:date="2012-02-29T14:49:00Z"/>
                <w:rFonts w:ascii="Calibri" w:hAnsi="Calibri" w:cs="Calibri"/>
                <w:b/>
                <w:bCs/>
                <w:sz w:val="20"/>
                <w:szCs w:val="20"/>
              </w:rPr>
            </w:pPr>
            <w:ins w:id="2197" w:author="user" w:date="2012-02-29T14:49:00Z">
              <w:r w:rsidRPr="00F85A00">
                <w:rPr>
                  <w:rFonts w:ascii="Calibri" w:hAnsi="Calibri" w:cs="Calibri"/>
                  <w:b/>
                  <w:bCs/>
                  <w:sz w:val="20"/>
                  <w:szCs w:val="20"/>
                </w:rPr>
                <w:t xml:space="preserve">Settlement along Transmission Line alignment </w:t>
              </w:r>
            </w:ins>
          </w:p>
        </w:tc>
      </w:tr>
      <w:tr w:rsidR="002B6273" w:rsidRPr="001765B5" w:rsidTr="0074335E">
        <w:trPr>
          <w:trHeight w:val="250"/>
          <w:ins w:id="2198" w:author="user" w:date="2012-02-29T14:49:00Z"/>
        </w:trPr>
        <w:tc>
          <w:tcPr>
            <w:tcW w:w="586"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jc w:val="center"/>
              <w:rPr>
                <w:ins w:id="2199" w:author="user" w:date="2012-02-29T14:49:00Z"/>
                <w:rFonts w:ascii="Calibri" w:hAnsi="Calibri" w:cs="Calibri"/>
                <w:bCs/>
                <w:sz w:val="20"/>
                <w:szCs w:val="20"/>
              </w:rPr>
            </w:pPr>
            <w:ins w:id="2200" w:author="user" w:date="2012-02-29T14:49:00Z">
              <w:r w:rsidRPr="00F85A00">
                <w:rPr>
                  <w:rFonts w:ascii="Calibri" w:hAnsi="Calibri" w:cs="Calibri"/>
                  <w:bCs/>
                  <w:sz w:val="20"/>
                  <w:szCs w:val="20"/>
                </w:rPr>
                <w:t>1</w:t>
              </w:r>
            </w:ins>
          </w:p>
        </w:tc>
        <w:tc>
          <w:tcPr>
            <w:tcW w:w="3404"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201" w:author="user" w:date="2012-02-29T14:49:00Z"/>
                <w:rFonts w:ascii="Calibri" w:hAnsi="Calibri" w:cs="Calibri"/>
                <w:sz w:val="20"/>
                <w:szCs w:val="20"/>
              </w:rPr>
            </w:pPr>
            <w:ins w:id="2202" w:author="user" w:date="2012-02-29T14:49:00Z">
              <w:r w:rsidRPr="00F85A00">
                <w:rPr>
                  <w:rFonts w:ascii="Calibri" w:hAnsi="Calibri" w:cs="Calibri"/>
                  <w:sz w:val="20"/>
                  <w:szCs w:val="20"/>
                </w:rPr>
                <w:t>Chauki Tole</w:t>
              </w:r>
            </w:ins>
          </w:p>
        </w:tc>
        <w:tc>
          <w:tcPr>
            <w:tcW w:w="234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203" w:author="user" w:date="2012-02-29T14:49:00Z"/>
                <w:rFonts w:ascii="Calibri" w:hAnsi="Calibri" w:cs="Calibri"/>
                <w:sz w:val="20"/>
                <w:szCs w:val="20"/>
              </w:rPr>
            </w:pPr>
            <w:ins w:id="2204" w:author="user" w:date="2012-02-29T14:49:00Z">
              <w:r w:rsidRPr="00F85A00">
                <w:rPr>
                  <w:rFonts w:ascii="Calibri" w:hAnsi="Calibri" w:cs="Calibri"/>
                  <w:sz w:val="20"/>
                  <w:szCs w:val="20"/>
                </w:rPr>
                <w:t xml:space="preserve">Hetauda Municipality-1 </w:t>
              </w:r>
            </w:ins>
          </w:p>
        </w:tc>
        <w:tc>
          <w:tcPr>
            <w:tcW w:w="126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205" w:author="user" w:date="2012-02-29T14:49:00Z"/>
                <w:rFonts w:ascii="Calibri" w:hAnsi="Calibri" w:cs="Calibri"/>
                <w:sz w:val="20"/>
                <w:szCs w:val="20"/>
              </w:rPr>
            </w:pPr>
            <w:ins w:id="2206" w:author="user" w:date="2012-02-29T14:49:00Z">
              <w:r w:rsidRPr="00F85A00">
                <w:rPr>
                  <w:rFonts w:ascii="Calibri" w:hAnsi="Calibri" w:cs="Calibri"/>
                  <w:sz w:val="20"/>
                  <w:szCs w:val="20"/>
                </w:rPr>
                <w:t xml:space="preserve">Makwanpur </w:t>
              </w:r>
            </w:ins>
          </w:p>
        </w:tc>
        <w:tc>
          <w:tcPr>
            <w:tcW w:w="1080" w:type="dxa"/>
            <w:tcBorders>
              <w:top w:val="single" w:sz="6" w:space="0" w:color="auto"/>
              <w:left w:val="single" w:sz="6" w:space="0" w:color="auto"/>
              <w:bottom w:val="single" w:sz="6" w:space="0" w:color="auto"/>
              <w:right w:val="single" w:sz="6" w:space="0" w:color="auto"/>
            </w:tcBorders>
            <w:vAlign w:val="bottom"/>
          </w:tcPr>
          <w:p w:rsidR="002B6273" w:rsidRPr="00F85A00" w:rsidRDefault="002B6273" w:rsidP="0074335E">
            <w:pPr>
              <w:autoSpaceDE w:val="0"/>
              <w:autoSpaceDN w:val="0"/>
              <w:adjustRightInd w:val="0"/>
              <w:jc w:val="center"/>
              <w:rPr>
                <w:ins w:id="2207" w:author="user" w:date="2012-02-29T14:49:00Z"/>
                <w:rFonts w:ascii="Calibri" w:hAnsi="Calibri" w:cs="Calibri"/>
                <w:bCs/>
                <w:sz w:val="20"/>
                <w:szCs w:val="20"/>
              </w:rPr>
            </w:pPr>
            <w:ins w:id="2208" w:author="user" w:date="2012-02-29T14:49:00Z">
              <w:r w:rsidRPr="00F85A00">
                <w:rPr>
                  <w:rFonts w:ascii="Calibri" w:hAnsi="Calibri" w:cs="Calibri"/>
                  <w:bCs/>
                  <w:sz w:val="20"/>
                  <w:szCs w:val="20"/>
                </w:rPr>
                <w:t>100</w:t>
              </w:r>
            </w:ins>
          </w:p>
        </w:tc>
      </w:tr>
      <w:tr w:rsidR="002B6273" w:rsidRPr="001765B5" w:rsidTr="0074335E">
        <w:trPr>
          <w:trHeight w:val="250"/>
          <w:ins w:id="2209" w:author="user" w:date="2012-02-29T14:49:00Z"/>
        </w:trPr>
        <w:tc>
          <w:tcPr>
            <w:tcW w:w="586"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jc w:val="center"/>
              <w:rPr>
                <w:ins w:id="2210" w:author="user" w:date="2012-02-29T14:49:00Z"/>
                <w:rFonts w:ascii="Calibri" w:hAnsi="Calibri" w:cs="Calibri"/>
                <w:bCs/>
                <w:sz w:val="20"/>
                <w:szCs w:val="20"/>
              </w:rPr>
            </w:pPr>
            <w:ins w:id="2211" w:author="user" w:date="2012-02-29T14:49:00Z">
              <w:r w:rsidRPr="00F85A00">
                <w:rPr>
                  <w:rFonts w:ascii="Calibri" w:hAnsi="Calibri" w:cs="Calibri"/>
                  <w:bCs/>
                  <w:sz w:val="20"/>
                  <w:szCs w:val="20"/>
                </w:rPr>
                <w:t>2</w:t>
              </w:r>
            </w:ins>
          </w:p>
        </w:tc>
        <w:tc>
          <w:tcPr>
            <w:tcW w:w="3404"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212" w:author="user" w:date="2012-02-29T14:49:00Z"/>
                <w:rFonts w:ascii="Calibri" w:hAnsi="Calibri" w:cs="Calibri"/>
                <w:sz w:val="20"/>
                <w:szCs w:val="20"/>
              </w:rPr>
            </w:pPr>
            <w:ins w:id="2213" w:author="user" w:date="2012-02-29T14:49:00Z">
              <w:r w:rsidRPr="00F85A00">
                <w:rPr>
                  <w:rFonts w:ascii="Calibri" w:hAnsi="Calibri" w:cs="Calibri"/>
                  <w:sz w:val="20"/>
                  <w:szCs w:val="20"/>
                </w:rPr>
                <w:t xml:space="preserve">Bhairab Danda </w:t>
              </w:r>
            </w:ins>
          </w:p>
        </w:tc>
        <w:tc>
          <w:tcPr>
            <w:tcW w:w="234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214" w:author="user" w:date="2012-02-29T14:49:00Z"/>
                <w:rFonts w:ascii="Calibri" w:hAnsi="Calibri" w:cs="Calibri"/>
                <w:sz w:val="20"/>
                <w:szCs w:val="20"/>
              </w:rPr>
            </w:pPr>
            <w:ins w:id="2215" w:author="user" w:date="2012-02-29T14:49:00Z">
              <w:r w:rsidRPr="00F85A00">
                <w:rPr>
                  <w:rFonts w:ascii="Calibri" w:hAnsi="Calibri" w:cs="Calibri"/>
                  <w:sz w:val="20"/>
                  <w:szCs w:val="20"/>
                </w:rPr>
                <w:t>Hetauda Municipality-1</w:t>
              </w:r>
            </w:ins>
          </w:p>
        </w:tc>
        <w:tc>
          <w:tcPr>
            <w:tcW w:w="126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216" w:author="user" w:date="2012-02-29T14:49:00Z"/>
                <w:rFonts w:ascii="Calibri" w:hAnsi="Calibri" w:cs="Calibri"/>
                <w:sz w:val="20"/>
                <w:szCs w:val="20"/>
              </w:rPr>
            </w:pPr>
            <w:ins w:id="2217" w:author="user" w:date="2012-02-29T14:49:00Z">
              <w:r w:rsidRPr="00F85A00">
                <w:rPr>
                  <w:rFonts w:ascii="Calibri" w:hAnsi="Calibri" w:cs="Calibri"/>
                  <w:sz w:val="20"/>
                  <w:szCs w:val="20"/>
                </w:rPr>
                <w:t xml:space="preserve">Makwanpur </w:t>
              </w:r>
            </w:ins>
          </w:p>
        </w:tc>
        <w:tc>
          <w:tcPr>
            <w:tcW w:w="1080" w:type="dxa"/>
            <w:tcBorders>
              <w:top w:val="single" w:sz="6" w:space="0" w:color="auto"/>
              <w:left w:val="single" w:sz="6" w:space="0" w:color="auto"/>
              <w:bottom w:val="single" w:sz="6" w:space="0" w:color="auto"/>
              <w:right w:val="single" w:sz="6" w:space="0" w:color="auto"/>
            </w:tcBorders>
            <w:vAlign w:val="bottom"/>
          </w:tcPr>
          <w:p w:rsidR="002B6273" w:rsidRPr="00F85A00" w:rsidRDefault="002B6273" w:rsidP="0074335E">
            <w:pPr>
              <w:autoSpaceDE w:val="0"/>
              <w:autoSpaceDN w:val="0"/>
              <w:adjustRightInd w:val="0"/>
              <w:jc w:val="center"/>
              <w:rPr>
                <w:ins w:id="2218" w:author="user" w:date="2012-02-29T14:49:00Z"/>
                <w:rFonts w:ascii="Calibri" w:hAnsi="Calibri" w:cs="Calibri"/>
                <w:bCs/>
                <w:sz w:val="20"/>
                <w:szCs w:val="20"/>
              </w:rPr>
            </w:pPr>
            <w:ins w:id="2219" w:author="user" w:date="2012-02-29T14:49:00Z">
              <w:r w:rsidRPr="00F85A00">
                <w:rPr>
                  <w:rFonts w:ascii="Calibri" w:hAnsi="Calibri" w:cs="Calibri"/>
                  <w:bCs/>
                  <w:sz w:val="20"/>
                  <w:szCs w:val="20"/>
                </w:rPr>
                <w:t>100</w:t>
              </w:r>
            </w:ins>
          </w:p>
        </w:tc>
      </w:tr>
      <w:tr w:rsidR="002B6273" w:rsidRPr="001765B5" w:rsidTr="0074335E">
        <w:trPr>
          <w:trHeight w:val="250"/>
          <w:ins w:id="2220" w:author="user" w:date="2012-02-29T14:49:00Z"/>
        </w:trPr>
        <w:tc>
          <w:tcPr>
            <w:tcW w:w="586"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jc w:val="center"/>
              <w:rPr>
                <w:ins w:id="2221" w:author="user" w:date="2012-02-29T14:49:00Z"/>
                <w:rFonts w:ascii="Calibri" w:hAnsi="Calibri" w:cs="Calibri"/>
                <w:bCs/>
                <w:sz w:val="20"/>
                <w:szCs w:val="20"/>
              </w:rPr>
            </w:pPr>
            <w:ins w:id="2222" w:author="user" w:date="2012-02-29T14:49:00Z">
              <w:r w:rsidRPr="00F85A00">
                <w:rPr>
                  <w:rFonts w:ascii="Calibri" w:hAnsi="Calibri" w:cs="Calibri"/>
                  <w:bCs/>
                  <w:sz w:val="20"/>
                  <w:szCs w:val="20"/>
                </w:rPr>
                <w:t>3</w:t>
              </w:r>
            </w:ins>
          </w:p>
        </w:tc>
        <w:tc>
          <w:tcPr>
            <w:tcW w:w="3404"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223" w:author="user" w:date="2012-02-29T14:49:00Z"/>
                <w:rFonts w:ascii="Calibri" w:hAnsi="Calibri" w:cs="Calibri"/>
                <w:sz w:val="20"/>
                <w:szCs w:val="20"/>
              </w:rPr>
            </w:pPr>
            <w:ins w:id="2224" w:author="user" w:date="2012-02-29T14:49:00Z">
              <w:r w:rsidRPr="00F85A00">
                <w:rPr>
                  <w:rFonts w:ascii="Calibri" w:hAnsi="Calibri" w:cs="Calibri"/>
                  <w:sz w:val="20"/>
                  <w:szCs w:val="20"/>
                </w:rPr>
                <w:t>Simalthali</w:t>
              </w:r>
            </w:ins>
          </w:p>
        </w:tc>
        <w:tc>
          <w:tcPr>
            <w:tcW w:w="234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225" w:author="user" w:date="2012-02-29T14:49:00Z"/>
                <w:rFonts w:ascii="Calibri" w:hAnsi="Calibri" w:cs="Calibri"/>
                <w:sz w:val="20"/>
                <w:szCs w:val="20"/>
              </w:rPr>
            </w:pPr>
            <w:ins w:id="2226" w:author="user" w:date="2012-02-29T14:49:00Z">
              <w:r w:rsidRPr="00F85A00">
                <w:rPr>
                  <w:rFonts w:ascii="Calibri" w:hAnsi="Calibri" w:cs="Calibri"/>
                  <w:sz w:val="20"/>
                  <w:szCs w:val="20"/>
                </w:rPr>
                <w:t>Basamadi VDC-5</w:t>
              </w:r>
            </w:ins>
          </w:p>
        </w:tc>
        <w:tc>
          <w:tcPr>
            <w:tcW w:w="126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227" w:author="user" w:date="2012-02-29T14:49:00Z"/>
                <w:rFonts w:ascii="Calibri" w:hAnsi="Calibri" w:cs="Calibri"/>
                <w:sz w:val="20"/>
                <w:szCs w:val="20"/>
              </w:rPr>
            </w:pPr>
            <w:ins w:id="2228" w:author="user" w:date="2012-02-29T14:49:00Z">
              <w:r w:rsidRPr="00F85A00">
                <w:rPr>
                  <w:rFonts w:ascii="Calibri" w:hAnsi="Calibri" w:cs="Calibri"/>
                  <w:sz w:val="20"/>
                  <w:szCs w:val="20"/>
                </w:rPr>
                <w:t xml:space="preserve">Makwanpur </w:t>
              </w:r>
            </w:ins>
          </w:p>
        </w:tc>
        <w:tc>
          <w:tcPr>
            <w:tcW w:w="1080" w:type="dxa"/>
            <w:tcBorders>
              <w:top w:val="single" w:sz="6" w:space="0" w:color="auto"/>
              <w:left w:val="single" w:sz="6" w:space="0" w:color="auto"/>
              <w:bottom w:val="single" w:sz="6" w:space="0" w:color="auto"/>
              <w:right w:val="single" w:sz="6" w:space="0" w:color="auto"/>
            </w:tcBorders>
            <w:vAlign w:val="bottom"/>
          </w:tcPr>
          <w:p w:rsidR="002B6273" w:rsidRPr="00F85A00" w:rsidRDefault="002B6273" w:rsidP="0074335E">
            <w:pPr>
              <w:autoSpaceDE w:val="0"/>
              <w:autoSpaceDN w:val="0"/>
              <w:adjustRightInd w:val="0"/>
              <w:jc w:val="center"/>
              <w:rPr>
                <w:ins w:id="2229" w:author="user" w:date="2012-02-29T14:49:00Z"/>
                <w:rFonts w:ascii="Calibri" w:hAnsi="Calibri" w:cs="Calibri"/>
                <w:bCs/>
                <w:sz w:val="20"/>
                <w:szCs w:val="20"/>
              </w:rPr>
            </w:pPr>
            <w:ins w:id="2230" w:author="user" w:date="2012-02-29T14:49:00Z">
              <w:r w:rsidRPr="00F85A00">
                <w:rPr>
                  <w:rFonts w:ascii="Calibri" w:hAnsi="Calibri" w:cs="Calibri"/>
                  <w:bCs/>
                  <w:sz w:val="20"/>
                  <w:szCs w:val="20"/>
                </w:rPr>
                <w:t>200</w:t>
              </w:r>
            </w:ins>
          </w:p>
        </w:tc>
      </w:tr>
      <w:tr w:rsidR="002B6273" w:rsidRPr="001765B5" w:rsidTr="0074335E">
        <w:trPr>
          <w:trHeight w:val="250"/>
          <w:ins w:id="2231" w:author="user" w:date="2012-02-29T14:49:00Z"/>
        </w:trPr>
        <w:tc>
          <w:tcPr>
            <w:tcW w:w="586"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jc w:val="center"/>
              <w:rPr>
                <w:ins w:id="2232" w:author="user" w:date="2012-02-29T14:49:00Z"/>
                <w:rFonts w:ascii="Calibri" w:hAnsi="Calibri" w:cs="Calibri"/>
                <w:bCs/>
                <w:sz w:val="20"/>
                <w:szCs w:val="20"/>
              </w:rPr>
            </w:pPr>
            <w:ins w:id="2233" w:author="user" w:date="2012-02-29T14:49:00Z">
              <w:r w:rsidRPr="00F85A00">
                <w:rPr>
                  <w:rFonts w:ascii="Calibri" w:hAnsi="Calibri" w:cs="Calibri"/>
                  <w:bCs/>
                  <w:sz w:val="20"/>
                  <w:szCs w:val="20"/>
                </w:rPr>
                <w:t>4</w:t>
              </w:r>
            </w:ins>
          </w:p>
        </w:tc>
        <w:tc>
          <w:tcPr>
            <w:tcW w:w="3404"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234" w:author="user" w:date="2012-02-29T14:49:00Z"/>
                <w:rFonts w:ascii="Calibri" w:hAnsi="Calibri" w:cs="Calibri"/>
                <w:sz w:val="20"/>
                <w:szCs w:val="20"/>
              </w:rPr>
            </w:pPr>
            <w:ins w:id="2235" w:author="user" w:date="2012-02-29T14:49:00Z">
              <w:r w:rsidRPr="00F85A00">
                <w:rPr>
                  <w:rFonts w:ascii="Calibri" w:hAnsi="Calibri" w:cs="Calibri"/>
                  <w:sz w:val="20"/>
                  <w:szCs w:val="20"/>
                </w:rPr>
                <w:t xml:space="preserve">Rai Tole </w:t>
              </w:r>
            </w:ins>
          </w:p>
        </w:tc>
        <w:tc>
          <w:tcPr>
            <w:tcW w:w="234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236" w:author="user" w:date="2012-02-29T14:49:00Z"/>
                <w:rFonts w:ascii="Calibri" w:hAnsi="Calibri" w:cs="Calibri"/>
                <w:sz w:val="20"/>
                <w:szCs w:val="20"/>
              </w:rPr>
            </w:pPr>
            <w:ins w:id="2237" w:author="user" w:date="2012-02-29T14:49:00Z">
              <w:r w:rsidRPr="00F85A00">
                <w:rPr>
                  <w:rFonts w:ascii="Calibri" w:hAnsi="Calibri" w:cs="Calibri"/>
                  <w:sz w:val="20"/>
                  <w:szCs w:val="20"/>
                </w:rPr>
                <w:t>Basamadi VDC-5</w:t>
              </w:r>
            </w:ins>
          </w:p>
        </w:tc>
        <w:tc>
          <w:tcPr>
            <w:tcW w:w="126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238" w:author="user" w:date="2012-02-29T14:49:00Z"/>
                <w:rFonts w:ascii="Calibri" w:hAnsi="Calibri" w:cs="Calibri"/>
                <w:sz w:val="20"/>
                <w:szCs w:val="20"/>
              </w:rPr>
            </w:pPr>
            <w:ins w:id="2239" w:author="user" w:date="2012-02-29T14:49:00Z">
              <w:r w:rsidRPr="00F85A00">
                <w:rPr>
                  <w:rFonts w:ascii="Calibri" w:hAnsi="Calibri" w:cs="Calibri"/>
                  <w:sz w:val="20"/>
                  <w:szCs w:val="20"/>
                </w:rPr>
                <w:t xml:space="preserve">Makwanpur </w:t>
              </w:r>
            </w:ins>
          </w:p>
        </w:tc>
        <w:tc>
          <w:tcPr>
            <w:tcW w:w="1080" w:type="dxa"/>
            <w:tcBorders>
              <w:top w:val="single" w:sz="6" w:space="0" w:color="auto"/>
              <w:left w:val="single" w:sz="6" w:space="0" w:color="auto"/>
              <w:bottom w:val="single" w:sz="6" w:space="0" w:color="auto"/>
              <w:right w:val="single" w:sz="6" w:space="0" w:color="auto"/>
            </w:tcBorders>
            <w:vAlign w:val="bottom"/>
          </w:tcPr>
          <w:p w:rsidR="002B6273" w:rsidRPr="00F85A00" w:rsidRDefault="002B6273" w:rsidP="0074335E">
            <w:pPr>
              <w:autoSpaceDE w:val="0"/>
              <w:autoSpaceDN w:val="0"/>
              <w:adjustRightInd w:val="0"/>
              <w:jc w:val="center"/>
              <w:rPr>
                <w:ins w:id="2240" w:author="user" w:date="2012-02-29T14:49:00Z"/>
                <w:rFonts w:ascii="Calibri" w:hAnsi="Calibri" w:cs="Calibri"/>
                <w:bCs/>
                <w:sz w:val="20"/>
                <w:szCs w:val="20"/>
              </w:rPr>
            </w:pPr>
            <w:ins w:id="2241" w:author="user" w:date="2012-02-29T14:49:00Z">
              <w:r w:rsidRPr="00F85A00">
                <w:rPr>
                  <w:rFonts w:ascii="Calibri" w:hAnsi="Calibri" w:cs="Calibri"/>
                  <w:bCs/>
                  <w:sz w:val="20"/>
                  <w:szCs w:val="20"/>
                </w:rPr>
                <w:t>100</w:t>
              </w:r>
            </w:ins>
          </w:p>
        </w:tc>
      </w:tr>
      <w:tr w:rsidR="002B6273" w:rsidRPr="001765B5" w:rsidTr="0074335E">
        <w:trPr>
          <w:trHeight w:val="250"/>
          <w:ins w:id="2242" w:author="user" w:date="2012-02-29T14:49:00Z"/>
        </w:trPr>
        <w:tc>
          <w:tcPr>
            <w:tcW w:w="586"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jc w:val="center"/>
              <w:rPr>
                <w:ins w:id="2243" w:author="user" w:date="2012-02-29T14:49:00Z"/>
                <w:rFonts w:ascii="Calibri" w:hAnsi="Calibri" w:cs="Calibri"/>
                <w:bCs/>
                <w:sz w:val="20"/>
                <w:szCs w:val="20"/>
              </w:rPr>
            </w:pPr>
            <w:ins w:id="2244" w:author="user" w:date="2012-02-29T14:49:00Z">
              <w:r w:rsidRPr="00F85A00">
                <w:rPr>
                  <w:rFonts w:ascii="Calibri" w:hAnsi="Calibri" w:cs="Calibri"/>
                  <w:bCs/>
                  <w:sz w:val="20"/>
                  <w:szCs w:val="20"/>
                </w:rPr>
                <w:t>5</w:t>
              </w:r>
            </w:ins>
          </w:p>
        </w:tc>
        <w:tc>
          <w:tcPr>
            <w:tcW w:w="3404"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245" w:author="user" w:date="2012-02-29T14:49:00Z"/>
                <w:rFonts w:ascii="Calibri" w:hAnsi="Calibri" w:cs="Calibri"/>
                <w:sz w:val="20"/>
                <w:szCs w:val="20"/>
              </w:rPr>
            </w:pPr>
            <w:ins w:id="2246" w:author="user" w:date="2012-02-29T14:49:00Z">
              <w:r w:rsidRPr="00F85A00">
                <w:rPr>
                  <w:rFonts w:ascii="Calibri" w:hAnsi="Calibri" w:cs="Calibri"/>
                  <w:sz w:val="20"/>
                  <w:szCs w:val="20"/>
                </w:rPr>
                <w:t>Lewat</w:t>
              </w:r>
            </w:ins>
          </w:p>
        </w:tc>
        <w:tc>
          <w:tcPr>
            <w:tcW w:w="234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247" w:author="user" w:date="2012-02-29T14:49:00Z"/>
                <w:rFonts w:ascii="Calibri" w:hAnsi="Calibri" w:cs="Calibri"/>
                <w:sz w:val="20"/>
                <w:szCs w:val="20"/>
              </w:rPr>
            </w:pPr>
            <w:ins w:id="2248" w:author="user" w:date="2012-02-29T14:49:00Z">
              <w:r w:rsidRPr="00F85A00">
                <w:rPr>
                  <w:rFonts w:ascii="Calibri" w:hAnsi="Calibri" w:cs="Calibri"/>
                  <w:sz w:val="20"/>
                  <w:szCs w:val="20"/>
                </w:rPr>
                <w:t>Basamadi VDC-3</w:t>
              </w:r>
            </w:ins>
          </w:p>
        </w:tc>
        <w:tc>
          <w:tcPr>
            <w:tcW w:w="126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249" w:author="user" w:date="2012-02-29T14:49:00Z"/>
                <w:rFonts w:ascii="Calibri" w:hAnsi="Calibri" w:cs="Calibri"/>
                <w:sz w:val="20"/>
                <w:szCs w:val="20"/>
              </w:rPr>
            </w:pPr>
            <w:ins w:id="2250" w:author="user" w:date="2012-02-29T14:49:00Z">
              <w:r w:rsidRPr="00F85A00">
                <w:rPr>
                  <w:rFonts w:ascii="Calibri" w:hAnsi="Calibri" w:cs="Calibri"/>
                  <w:sz w:val="20"/>
                  <w:szCs w:val="20"/>
                </w:rPr>
                <w:t xml:space="preserve">Makwanpur </w:t>
              </w:r>
            </w:ins>
          </w:p>
        </w:tc>
        <w:tc>
          <w:tcPr>
            <w:tcW w:w="1080" w:type="dxa"/>
            <w:tcBorders>
              <w:top w:val="single" w:sz="6" w:space="0" w:color="auto"/>
              <w:left w:val="single" w:sz="6" w:space="0" w:color="auto"/>
              <w:bottom w:val="single" w:sz="6" w:space="0" w:color="auto"/>
              <w:right w:val="single" w:sz="6" w:space="0" w:color="auto"/>
            </w:tcBorders>
            <w:vAlign w:val="bottom"/>
          </w:tcPr>
          <w:p w:rsidR="002B6273" w:rsidRPr="00F85A00" w:rsidRDefault="002B6273" w:rsidP="0074335E">
            <w:pPr>
              <w:autoSpaceDE w:val="0"/>
              <w:autoSpaceDN w:val="0"/>
              <w:adjustRightInd w:val="0"/>
              <w:jc w:val="center"/>
              <w:rPr>
                <w:ins w:id="2251" w:author="user" w:date="2012-02-29T14:49:00Z"/>
                <w:rFonts w:ascii="Calibri" w:hAnsi="Calibri" w:cs="Calibri"/>
                <w:bCs/>
                <w:sz w:val="20"/>
                <w:szCs w:val="20"/>
              </w:rPr>
            </w:pPr>
            <w:ins w:id="2252" w:author="user" w:date="2012-02-29T14:49:00Z">
              <w:r w:rsidRPr="00F85A00">
                <w:rPr>
                  <w:rFonts w:ascii="Calibri" w:hAnsi="Calibri" w:cs="Calibri"/>
                  <w:bCs/>
                  <w:sz w:val="20"/>
                  <w:szCs w:val="20"/>
                </w:rPr>
                <w:t>100</w:t>
              </w:r>
            </w:ins>
          </w:p>
        </w:tc>
      </w:tr>
      <w:tr w:rsidR="002B6273" w:rsidRPr="001765B5" w:rsidTr="0074335E">
        <w:trPr>
          <w:trHeight w:val="250"/>
          <w:ins w:id="2253" w:author="user" w:date="2012-02-29T14:49:00Z"/>
        </w:trPr>
        <w:tc>
          <w:tcPr>
            <w:tcW w:w="586"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jc w:val="center"/>
              <w:rPr>
                <w:ins w:id="2254" w:author="user" w:date="2012-02-29T14:49:00Z"/>
                <w:rFonts w:ascii="Calibri" w:hAnsi="Calibri" w:cs="Calibri"/>
                <w:bCs/>
                <w:sz w:val="20"/>
                <w:szCs w:val="20"/>
              </w:rPr>
            </w:pPr>
            <w:ins w:id="2255" w:author="user" w:date="2012-02-29T14:49:00Z">
              <w:r w:rsidRPr="00F85A00">
                <w:rPr>
                  <w:rFonts w:ascii="Calibri" w:hAnsi="Calibri" w:cs="Calibri"/>
                  <w:bCs/>
                  <w:sz w:val="20"/>
                  <w:szCs w:val="20"/>
                </w:rPr>
                <w:t>6</w:t>
              </w:r>
            </w:ins>
          </w:p>
        </w:tc>
        <w:tc>
          <w:tcPr>
            <w:tcW w:w="3404"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256" w:author="user" w:date="2012-02-29T14:49:00Z"/>
                <w:rFonts w:ascii="Calibri" w:hAnsi="Calibri" w:cs="Calibri"/>
                <w:sz w:val="20"/>
                <w:szCs w:val="20"/>
              </w:rPr>
            </w:pPr>
            <w:ins w:id="2257" w:author="user" w:date="2012-02-29T14:49:00Z">
              <w:r w:rsidRPr="00F85A00">
                <w:rPr>
                  <w:rFonts w:ascii="Calibri" w:hAnsi="Calibri" w:cs="Calibri"/>
                  <w:sz w:val="20"/>
                  <w:szCs w:val="20"/>
                </w:rPr>
                <w:t xml:space="preserve">Ratmate Danda </w:t>
              </w:r>
            </w:ins>
          </w:p>
        </w:tc>
        <w:tc>
          <w:tcPr>
            <w:tcW w:w="234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258" w:author="user" w:date="2012-02-29T14:49:00Z"/>
                <w:rFonts w:ascii="Calibri" w:hAnsi="Calibri" w:cs="Calibri"/>
                <w:sz w:val="20"/>
                <w:szCs w:val="20"/>
              </w:rPr>
            </w:pPr>
            <w:ins w:id="2259" w:author="user" w:date="2012-02-29T14:49:00Z">
              <w:r w:rsidRPr="00F85A00">
                <w:rPr>
                  <w:rFonts w:ascii="Calibri" w:hAnsi="Calibri" w:cs="Calibri"/>
                  <w:sz w:val="20"/>
                  <w:szCs w:val="20"/>
                </w:rPr>
                <w:t>Basamadi VDC-3</w:t>
              </w:r>
            </w:ins>
          </w:p>
        </w:tc>
        <w:tc>
          <w:tcPr>
            <w:tcW w:w="126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260" w:author="user" w:date="2012-02-29T14:49:00Z"/>
                <w:rFonts w:ascii="Calibri" w:hAnsi="Calibri" w:cs="Calibri"/>
                <w:sz w:val="20"/>
                <w:szCs w:val="20"/>
              </w:rPr>
            </w:pPr>
            <w:ins w:id="2261" w:author="user" w:date="2012-02-29T14:49:00Z">
              <w:r w:rsidRPr="00F85A00">
                <w:rPr>
                  <w:rFonts w:ascii="Calibri" w:hAnsi="Calibri" w:cs="Calibri"/>
                  <w:sz w:val="20"/>
                  <w:szCs w:val="20"/>
                </w:rPr>
                <w:t xml:space="preserve">Makwanpur </w:t>
              </w:r>
            </w:ins>
          </w:p>
        </w:tc>
        <w:tc>
          <w:tcPr>
            <w:tcW w:w="1080" w:type="dxa"/>
            <w:tcBorders>
              <w:top w:val="single" w:sz="6" w:space="0" w:color="auto"/>
              <w:left w:val="single" w:sz="6" w:space="0" w:color="auto"/>
              <w:bottom w:val="single" w:sz="6" w:space="0" w:color="auto"/>
              <w:right w:val="single" w:sz="6" w:space="0" w:color="auto"/>
            </w:tcBorders>
            <w:vAlign w:val="bottom"/>
          </w:tcPr>
          <w:p w:rsidR="002B6273" w:rsidRPr="00F85A00" w:rsidRDefault="002B6273" w:rsidP="0074335E">
            <w:pPr>
              <w:autoSpaceDE w:val="0"/>
              <w:autoSpaceDN w:val="0"/>
              <w:adjustRightInd w:val="0"/>
              <w:jc w:val="center"/>
              <w:rPr>
                <w:ins w:id="2262" w:author="user" w:date="2012-02-29T14:49:00Z"/>
                <w:rFonts w:ascii="Calibri" w:hAnsi="Calibri" w:cs="Calibri"/>
                <w:bCs/>
                <w:sz w:val="20"/>
                <w:szCs w:val="20"/>
              </w:rPr>
            </w:pPr>
            <w:ins w:id="2263" w:author="user" w:date="2012-02-29T14:49:00Z">
              <w:r w:rsidRPr="00F85A00">
                <w:rPr>
                  <w:rFonts w:ascii="Calibri" w:hAnsi="Calibri" w:cs="Calibri"/>
                  <w:bCs/>
                  <w:sz w:val="20"/>
                  <w:szCs w:val="20"/>
                </w:rPr>
                <w:t>150</w:t>
              </w:r>
            </w:ins>
          </w:p>
        </w:tc>
      </w:tr>
      <w:tr w:rsidR="002B6273" w:rsidRPr="001765B5" w:rsidTr="0074335E">
        <w:trPr>
          <w:trHeight w:val="250"/>
          <w:ins w:id="2264" w:author="user" w:date="2012-02-29T14:49:00Z"/>
        </w:trPr>
        <w:tc>
          <w:tcPr>
            <w:tcW w:w="586"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jc w:val="center"/>
              <w:rPr>
                <w:ins w:id="2265" w:author="user" w:date="2012-02-29T14:49:00Z"/>
                <w:rFonts w:ascii="Calibri" w:hAnsi="Calibri" w:cs="Calibri"/>
                <w:bCs/>
                <w:sz w:val="20"/>
                <w:szCs w:val="20"/>
              </w:rPr>
            </w:pPr>
            <w:ins w:id="2266" w:author="user" w:date="2012-02-29T14:49:00Z">
              <w:r w:rsidRPr="00F85A00">
                <w:rPr>
                  <w:rFonts w:ascii="Calibri" w:hAnsi="Calibri" w:cs="Calibri"/>
                  <w:bCs/>
                  <w:sz w:val="20"/>
                  <w:szCs w:val="20"/>
                </w:rPr>
                <w:t>7</w:t>
              </w:r>
            </w:ins>
          </w:p>
        </w:tc>
        <w:tc>
          <w:tcPr>
            <w:tcW w:w="3404"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267" w:author="user" w:date="2012-02-29T14:49:00Z"/>
                <w:rFonts w:ascii="Calibri" w:hAnsi="Calibri" w:cs="Calibri"/>
                <w:sz w:val="20"/>
                <w:szCs w:val="20"/>
              </w:rPr>
            </w:pPr>
            <w:ins w:id="2268" w:author="user" w:date="2012-02-29T14:49:00Z">
              <w:r w:rsidRPr="00F85A00">
                <w:rPr>
                  <w:rFonts w:ascii="Calibri" w:hAnsi="Calibri" w:cs="Calibri"/>
                  <w:sz w:val="20"/>
                  <w:szCs w:val="20"/>
                </w:rPr>
                <w:t>Kuna Tole</w:t>
              </w:r>
            </w:ins>
          </w:p>
        </w:tc>
        <w:tc>
          <w:tcPr>
            <w:tcW w:w="234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269" w:author="user" w:date="2012-02-29T14:49:00Z"/>
                <w:rFonts w:ascii="Calibri" w:hAnsi="Calibri" w:cs="Calibri"/>
                <w:sz w:val="20"/>
                <w:szCs w:val="20"/>
              </w:rPr>
            </w:pPr>
            <w:ins w:id="2270" w:author="user" w:date="2012-02-29T14:49:00Z">
              <w:r w:rsidRPr="00F85A00">
                <w:rPr>
                  <w:rFonts w:ascii="Calibri" w:hAnsi="Calibri" w:cs="Calibri"/>
                  <w:sz w:val="20"/>
                  <w:szCs w:val="20"/>
                </w:rPr>
                <w:t>Basamadi VDC-3</w:t>
              </w:r>
            </w:ins>
          </w:p>
        </w:tc>
        <w:tc>
          <w:tcPr>
            <w:tcW w:w="126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271" w:author="user" w:date="2012-02-29T14:49:00Z"/>
                <w:rFonts w:ascii="Calibri" w:hAnsi="Calibri" w:cs="Calibri"/>
                <w:sz w:val="20"/>
                <w:szCs w:val="20"/>
              </w:rPr>
            </w:pPr>
            <w:ins w:id="2272" w:author="user" w:date="2012-02-29T14:49:00Z">
              <w:r w:rsidRPr="00F85A00">
                <w:rPr>
                  <w:rFonts w:ascii="Calibri" w:hAnsi="Calibri" w:cs="Calibri"/>
                  <w:sz w:val="20"/>
                  <w:szCs w:val="20"/>
                </w:rPr>
                <w:t xml:space="preserve">Makwanpur </w:t>
              </w:r>
            </w:ins>
          </w:p>
        </w:tc>
        <w:tc>
          <w:tcPr>
            <w:tcW w:w="1080" w:type="dxa"/>
            <w:tcBorders>
              <w:top w:val="single" w:sz="6" w:space="0" w:color="auto"/>
              <w:left w:val="single" w:sz="6" w:space="0" w:color="auto"/>
              <w:bottom w:val="single" w:sz="6" w:space="0" w:color="auto"/>
              <w:right w:val="single" w:sz="6" w:space="0" w:color="auto"/>
            </w:tcBorders>
            <w:vAlign w:val="bottom"/>
          </w:tcPr>
          <w:p w:rsidR="002B6273" w:rsidRPr="00F85A00" w:rsidRDefault="002B6273" w:rsidP="0074335E">
            <w:pPr>
              <w:autoSpaceDE w:val="0"/>
              <w:autoSpaceDN w:val="0"/>
              <w:adjustRightInd w:val="0"/>
              <w:jc w:val="center"/>
              <w:rPr>
                <w:ins w:id="2273" w:author="user" w:date="2012-02-29T14:49:00Z"/>
                <w:rFonts w:ascii="Calibri" w:hAnsi="Calibri" w:cs="Calibri"/>
                <w:bCs/>
                <w:sz w:val="20"/>
                <w:szCs w:val="20"/>
              </w:rPr>
            </w:pPr>
            <w:ins w:id="2274" w:author="user" w:date="2012-02-29T14:49:00Z">
              <w:r w:rsidRPr="00F85A00">
                <w:rPr>
                  <w:rFonts w:ascii="Calibri" w:hAnsi="Calibri" w:cs="Calibri"/>
                  <w:bCs/>
                  <w:sz w:val="20"/>
                  <w:szCs w:val="20"/>
                </w:rPr>
                <w:t>75</w:t>
              </w:r>
            </w:ins>
          </w:p>
        </w:tc>
      </w:tr>
      <w:tr w:rsidR="002B6273" w:rsidRPr="001765B5" w:rsidTr="0074335E">
        <w:trPr>
          <w:trHeight w:val="250"/>
          <w:ins w:id="2275" w:author="user" w:date="2012-02-29T14:49:00Z"/>
        </w:trPr>
        <w:tc>
          <w:tcPr>
            <w:tcW w:w="586"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jc w:val="center"/>
              <w:rPr>
                <w:ins w:id="2276" w:author="user" w:date="2012-02-29T14:49:00Z"/>
                <w:rFonts w:ascii="Calibri" w:hAnsi="Calibri" w:cs="Calibri"/>
                <w:bCs/>
                <w:sz w:val="20"/>
                <w:szCs w:val="20"/>
              </w:rPr>
            </w:pPr>
            <w:ins w:id="2277" w:author="user" w:date="2012-02-29T14:49:00Z">
              <w:r w:rsidRPr="00F85A00">
                <w:rPr>
                  <w:rFonts w:ascii="Calibri" w:hAnsi="Calibri" w:cs="Calibri"/>
                  <w:bCs/>
                  <w:sz w:val="20"/>
                  <w:szCs w:val="20"/>
                </w:rPr>
                <w:t>8</w:t>
              </w:r>
            </w:ins>
          </w:p>
        </w:tc>
        <w:tc>
          <w:tcPr>
            <w:tcW w:w="3404"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278" w:author="user" w:date="2012-02-29T14:49:00Z"/>
                <w:rFonts w:ascii="Calibri" w:hAnsi="Calibri" w:cs="Calibri"/>
                <w:sz w:val="20"/>
                <w:szCs w:val="20"/>
              </w:rPr>
            </w:pPr>
            <w:ins w:id="2279" w:author="user" w:date="2012-02-29T14:49:00Z">
              <w:r w:rsidRPr="00F85A00">
                <w:rPr>
                  <w:rFonts w:ascii="Calibri" w:hAnsi="Calibri" w:cs="Calibri"/>
                  <w:sz w:val="20"/>
                  <w:szCs w:val="20"/>
                </w:rPr>
                <w:t>Khadi Damar</w:t>
              </w:r>
            </w:ins>
          </w:p>
        </w:tc>
        <w:tc>
          <w:tcPr>
            <w:tcW w:w="234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280" w:author="user" w:date="2012-02-29T14:49:00Z"/>
                <w:rFonts w:ascii="Calibri" w:hAnsi="Calibri" w:cs="Calibri"/>
                <w:sz w:val="20"/>
                <w:szCs w:val="20"/>
              </w:rPr>
            </w:pPr>
            <w:ins w:id="2281" w:author="user" w:date="2012-02-29T14:49:00Z">
              <w:r w:rsidRPr="00F85A00">
                <w:rPr>
                  <w:rFonts w:ascii="Calibri" w:hAnsi="Calibri" w:cs="Calibri"/>
                  <w:sz w:val="20"/>
                  <w:szCs w:val="20"/>
                </w:rPr>
                <w:t>Basamadi VDC-3</w:t>
              </w:r>
            </w:ins>
          </w:p>
        </w:tc>
        <w:tc>
          <w:tcPr>
            <w:tcW w:w="126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282" w:author="user" w:date="2012-02-29T14:49:00Z"/>
                <w:rFonts w:ascii="Calibri" w:hAnsi="Calibri" w:cs="Calibri"/>
                <w:sz w:val="20"/>
                <w:szCs w:val="20"/>
              </w:rPr>
            </w:pPr>
            <w:ins w:id="2283" w:author="user" w:date="2012-02-29T14:49:00Z">
              <w:r w:rsidRPr="00F85A00">
                <w:rPr>
                  <w:rFonts w:ascii="Calibri" w:hAnsi="Calibri" w:cs="Calibri"/>
                  <w:sz w:val="20"/>
                  <w:szCs w:val="20"/>
                </w:rPr>
                <w:t xml:space="preserve">Makwanpur </w:t>
              </w:r>
            </w:ins>
          </w:p>
        </w:tc>
        <w:tc>
          <w:tcPr>
            <w:tcW w:w="1080" w:type="dxa"/>
            <w:tcBorders>
              <w:top w:val="single" w:sz="6" w:space="0" w:color="auto"/>
              <w:left w:val="single" w:sz="6" w:space="0" w:color="auto"/>
              <w:bottom w:val="single" w:sz="6" w:space="0" w:color="auto"/>
              <w:right w:val="single" w:sz="6" w:space="0" w:color="auto"/>
            </w:tcBorders>
            <w:vAlign w:val="bottom"/>
          </w:tcPr>
          <w:p w:rsidR="002B6273" w:rsidRPr="00F85A00" w:rsidRDefault="002B6273" w:rsidP="0074335E">
            <w:pPr>
              <w:autoSpaceDE w:val="0"/>
              <w:autoSpaceDN w:val="0"/>
              <w:adjustRightInd w:val="0"/>
              <w:jc w:val="center"/>
              <w:rPr>
                <w:ins w:id="2284" w:author="user" w:date="2012-02-29T14:49:00Z"/>
                <w:rFonts w:ascii="Calibri" w:hAnsi="Calibri" w:cs="Calibri"/>
                <w:bCs/>
                <w:sz w:val="20"/>
                <w:szCs w:val="20"/>
              </w:rPr>
            </w:pPr>
            <w:ins w:id="2285" w:author="user" w:date="2012-02-29T14:49:00Z">
              <w:r w:rsidRPr="00F85A00">
                <w:rPr>
                  <w:rFonts w:ascii="Calibri" w:hAnsi="Calibri" w:cs="Calibri"/>
                  <w:bCs/>
                  <w:sz w:val="20"/>
                  <w:szCs w:val="20"/>
                </w:rPr>
                <w:t>100</w:t>
              </w:r>
            </w:ins>
          </w:p>
        </w:tc>
      </w:tr>
      <w:tr w:rsidR="002B6273" w:rsidRPr="001765B5" w:rsidTr="0074335E">
        <w:trPr>
          <w:trHeight w:val="250"/>
          <w:ins w:id="2286" w:author="user" w:date="2012-02-29T14:49:00Z"/>
        </w:trPr>
        <w:tc>
          <w:tcPr>
            <w:tcW w:w="586"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jc w:val="center"/>
              <w:rPr>
                <w:ins w:id="2287" w:author="user" w:date="2012-02-29T14:49:00Z"/>
                <w:rFonts w:ascii="Calibri" w:hAnsi="Calibri" w:cs="Calibri"/>
                <w:bCs/>
                <w:sz w:val="20"/>
                <w:szCs w:val="20"/>
              </w:rPr>
            </w:pPr>
            <w:ins w:id="2288" w:author="user" w:date="2012-02-29T14:49:00Z">
              <w:r w:rsidRPr="00F85A00">
                <w:rPr>
                  <w:rFonts w:ascii="Calibri" w:hAnsi="Calibri" w:cs="Calibri"/>
                  <w:bCs/>
                  <w:sz w:val="20"/>
                  <w:szCs w:val="20"/>
                </w:rPr>
                <w:t>9</w:t>
              </w:r>
            </w:ins>
          </w:p>
        </w:tc>
        <w:tc>
          <w:tcPr>
            <w:tcW w:w="3404"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289" w:author="user" w:date="2012-02-29T14:49:00Z"/>
                <w:rFonts w:ascii="Calibri" w:hAnsi="Calibri" w:cs="Calibri"/>
                <w:sz w:val="20"/>
                <w:szCs w:val="20"/>
              </w:rPr>
            </w:pPr>
            <w:ins w:id="2290" w:author="user" w:date="2012-02-29T14:49:00Z">
              <w:r w:rsidRPr="00F85A00">
                <w:rPr>
                  <w:rFonts w:ascii="Calibri" w:hAnsi="Calibri" w:cs="Calibri"/>
                  <w:sz w:val="20"/>
                  <w:szCs w:val="20"/>
                </w:rPr>
                <w:t xml:space="preserve">Badkaule </w:t>
              </w:r>
            </w:ins>
          </w:p>
        </w:tc>
        <w:tc>
          <w:tcPr>
            <w:tcW w:w="234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291" w:author="user" w:date="2012-02-29T14:49:00Z"/>
                <w:rFonts w:ascii="Calibri" w:hAnsi="Calibri" w:cs="Calibri"/>
                <w:sz w:val="20"/>
                <w:szCs w:val="20"/>
              </w:rPr>
            </w:pPr>
            <w:ins w:id="2292" w:author="user" w:date="2012-02-29T14:49:00Z">
              <w:r w:rsidRPr="00F85A00">
                <w:rPr>
                  <w:rFonts w:ascii="Calibri" w:hAnsi="Calibri" w:cs="Calibri"/>
                  <w:sz w:val="20"/>
                  <w:szCs w:val="20"/>
                </w:rPr>
                <w:t>Basamadi VDC-3</w:t>
              </w:r>
            </w:ins>
          </w:p>
        </w:tc>
        <w:tc>
          <w:tcPr>
            <w:tcW w:w="126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293" w:author="user" w:date="2012-02-29T14:49:00Z"/>
                <w:rFonts w:ascii="Calibri" w:hAnsi="Calibri" w:cs="Calibri"/>
                <w:sz w:val="20"/>
                <w:szCs w:val="20"/>
              </w:rPr>
            </w:pPr>
            <w:ins w:id="2294" w:author="user" w:date="2012-02-29T14:49:00Z">
              <w:r w:rsidRPr="00F85A00">
                <w:rPr>
                  <w:rFonts w:ascii="Calibri" w:hAnsi="Calibri" w:cs="Calibri"/>
                  <w:sz w:val="20"/>
                  <w:szCs w:val="20"/>
                </w:rPr>
                <w:t xml:space="preserve">Makwanpur </w:t>
              </w:r>
            </w:ins>
          </w:p>
        </w:tc>
        <w:tc>
          <w:tcPr>
            <w:tcW w:w="1080" w:type="dxa"/>
            <w:tcBorders>
              <w:top w:val="single" w:sz="6" w:space="0" w:color="auto"/>
              <w:left w:val="single" w:sz="6" w:space="0" w:color="auto"/>
              <w:bottom w:val="single" w:sz="6" w:space="0" w:color="auto"/>
              <w:right w:val="single" w:sz="6" w:space="0" w:color="auto"/>
            </w:tcBorders>
            <w:vAlign w:val="bottom"/>
          </w:tcPr>
          <w:p w:rsidR="002B6273" w:rsidRPr="00F85A00" w:rsidRDefault="002B6273" w:rsidP="0074335E">
            <w:pPr>
              <w:autoSpaceDE w:val="0"/>
              <w:autoSpaceDN w:val="0"/>
              <w:adjustRightInd w:val="0"/>
              <w:jc w:val="center"/>
              <w:rPr>
                <w:ins w:id="2295" w:author="user" w:date="2012-02-29T14:49:00Z"/>
                <w:rFonts w:ascii="Calibri" w:hAnsi="Calibri" w:cs="Calibri"/>
                <w:bCs/>
                <w:sz w:val="20"/>
                <w:szCs w:val="20"/>
              </w:rPr>
            </w:pPr>
            <w:ins w:id="2296" w:author="user" w:date="2012-02-29T14:49:00Z">
              <w:r w:rsidRPr="00F85A00">
                <w:rPr>
                  <w:rFonts w:ascii="Calibri" w:hAnsi="Calibri" w:cs="Calibri"/>
                  <w:bCs/>
                  <w:sz w:val="20"/>
                  <w:szCs w:val="20"/>
                </w:rPr>
                <w:t>125</w:t>
              </w:r>
            </w:ins>
          </w:p>
        </w:tc>
      </w:tr>
      <w:tr w:rsidR="002B6273" w:rsidRPr="001765B5" w:rsidTr="0074335E">
        <w:trPr>
          <w:trHeight w:val="250"/>
          <w:ins w:id="2297" w:author="user" w:date="2012-02-29T14:49:00Z"/>
        </w:trPr>
        <w:tc>
          <w:tcPr>
            <w:tcW w:w="586"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jc w:val="center"/>
              <w:rPr>
                <w:ins w:id="2298" w:author="user" w:date="2012-02-29T14:49:00Z"/>
                <w:rFonts w:ascii="Calibri" w:hAnsi="Calibri" w:cs="Calibri"/>
                <w:bCs/>
                <w:sz w:val="20"/>
                <w:szCs w:val="20"/>
              </w:rPr>
            </w:pPr>
            <w:ins w:id="2299" w:author="user" w:date="2012-02-29T14:49:00Z">
              <w:r w:rsidRPr="00F85A00">
                <w:rPr>
                  <w:rFonts w:ascii="Calibri" w:hAnsi="Calibri" w:cs="Calibri"/>
                  <w:bCs/>
                  <w:sz w:val="20"/>
                  <w:szCs w:val="20"/>
                </w:rPr>
                <w:t>10</w:t>
              </w:r>
            </w:ins>
          </w:p>
        </w:tc>
        <w:tc>
          <w:tcPr>
            <w:tcW w:w="3404"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300" w:author="user" w:date="2012-02-29T14:49:00Z"/>
                <w:rFonts w:ascii="Calibri" w:hAnsi="Calibri" w:cs="Calibri"/>
                <w:sz w:val="20"/>
                <w:szCs w:val="20"/>
              </w:rPr>
            </w:pPr>
            <w:ins w:id="2301" w:author="user" w:date="2012-02-29T14:49:00Z">
              <w:r w:rsidRPr="00F85A00">
                <w:rPr>
                  <w:rFonts w:ascii="Calibri" w:hAnsi="Calibri" w:cs="Calibri"/>
                  <w:sz w:val="20"/>
                  <w:szCs w:val="20"/>
                </w:rPr>
                <w:t xml:space="preserve">Newarpani </w:t>
              </w:r>
            </w:ins>
          </w:p>
        </w:tc>
        <w:tc>
          <w:tcPr>
            <w:tcW w:w="234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302" w:author="user" w:date="2012-02-29T14:49:00Z"/>
                <w:rFonts w:ascii="Calibri" w:hAnsi="Calibri" w:cs="Calibri"/>
                <w:sz w:val="20"/>
                <w:szCs w:val="20"/>
              </w:rPr>
            </w:pPr>
            <w:ins w:id="2303" w:author="user" w:date="2012-02-29T14:49:00Z">
              <w:r w:rsidRPr="00F85A00">
                <w:rPr>
                  <w:rFonts w:ascii="Calibri" w:hAnsi="Calibri" w:cs="Calibri"/>
                  <w:sz w:val="20"/>
                  <w:szCs w:val="20"/>
                </w:rPr>
                <w:t>Basamadi VDC-1</w:t>
              </w:r>
            </w:ins>
          </w:p>
        </w:tc>
        <w:tc>
          <w:tcPr>
            <w:tcW w:w="126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304" w:author="user" w:date="2012-02-29T14:49:00Z"/>
                <w:rFonts w:ascii="Calibri" w:hAnsi="Calibri" w:cs="Calibri"/>
                <w:sz w:val="20"/>
                <w:szCs w:val="20"/>
              </w:rPr>
            </w:pPr>
            <w:ins w:id="2305" w:author="user" w:date="2012-02-29T14:49:00Z">
              <w:r w:rsidRPr="00F85A00">
                <w:rPr>
                  <w:rFonts w:ascii="Calibri" w:hAnsi="Calibri" w:cs="Calibri"/>
                  <w:sz w:val="20"/>
                  <w:szCs w:val="20"/>
                </w:rPr>
                <w:t xml:space="preserve">Makwanpur </w:t>
              </w:r>
            </w:ins>
          </w:p>
        </w:tc>
        <w:tc>
          <w:tcPr>
            <w:tcW w:w="1080" w:type="dxa"/>
            <w:tcBorders>
              <w:top w:val="single" w:sz="6" w:space="0" w:color="auto"/>
              <w:left w:val="single" w:sz="6" w:space="0" w:color="auto"/>
              <w:bottom w:val="single" w:sz="6" w:space="0" w:color="auto"/>
              <w:right w:val="single" w:sz="6" w:space="0" w:color="auto"/>
            </w:tcBorders>
            <w:vAlign w:val="bottom"/>
          </w:tcPr>
          <w:p w:rsidR="002B6273" w:rsidRPr="00F85A00" w:rsidRDefault="002B6273" w:rsidP="0074335E">
            <w:pPr>
              <w:autoSpaceDE w:val="0"/>
              <w:autoSpaceDN w:val="0"/>
              <w:adjustRightInd w:val="0"/>
              <w:jc w:val="center"/>
              <w:rPr>
                <w:ins w:id="2306" w:author="user" w:date="2012-02-29T14:49:00Z"/>
                <w:rFonts w:ascii="Calibri" w:hAnsi="Calibri" w:cs="Calibri"/>
                <w:bCs/>
                <w:sz w:val="20"/>
                <w:szCs w:val="20"/>
              </w:rPr>
            </w:pPr>
            <w:ins w:id="2307" w:author="user" w:date="2012-02-29T14:49:00Z">
              <w:r w:rsidRPr="00F85A00">
                <w:rPr>
                  <w:rFonts w:ascii="Calibri" w:hAnsi="Calibri" w:cs="Calibri"/>
                  <w:bCs/>
                  <w:sz w:val="20"/>
                  <w:szCs w:val="20"/>
                </w:rPr>
                <w:t>100</w:t>
              </w:r>
            </w:ins>
          </w:p>
        </w:tc>
      </w:tr>
      <w:tr w:rsidR="002B6273" w:rsidRPr="001765B5" w:rsidTr="0074335E">
        <w:trPr>
          <w:trHeight w:val="250"/>
          <w:ins w:id="2308" w:author="user" w:date="2012-02-29T14:49:00Z"/>
        </w:trPr>
        <w:tc>
          <w:tcPr>
            <w:tcW w:w="586"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jc w:val="center"/>
              <w:rPr>
                <w:ins w:id="2309" w:author="user" w:date="2012-02-29T14:49:00Z"/>
                <w:rFonts w:ascii="Calibri" w:hAnsi="Calibri" w:cs="Calibri"/>
                <w:bCs/>
                <w:sz w:val="20"/>
                <w:szCs w:val="20"/>
              </w:rPr>
            </w:pPr>
            <w:ins w:id="2310" w:author="user" w:date="2012-02-29T14:49:00Z">
              <w:r w:rsidRPr="00F85A00">
                <w:rPr>
                  <w:rFonts w:ascii="Calibri" w:hAnsi="Calibri" w:cs="Calibri"/>
                  <w:bCs/>
                  <w:sz w:val="20"/>
                  <w:szCs w:val="20"/>
                </w:rPr>
                <w:t>11</w:t>
              </w:r>
            </w:ins>
          </w:p>
        </w:tc>
        <w:tc>
          <w:tcPr>
            <w:tcW w:w="3404"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311" w:author="user" w:date="2012-02-29T14:49:00Z"/>
                <w:rFonts w:ascii="Calibri" w:hAnsi="Calibri" w:cs="Calibri"/>
                <w:sz w:val="20"/>
                <w:szCs w:val="20"/>
              </w:rPr>
            </w:pPr>
            <w:ins w:id="2312" w:author="user" w:date="2012-02-29T14:49:00Z">
              <w:r w:rsidRPr="00F85A00">
                <w:rPr>
                  <w:rFonts w:ascii="Calibri" w:hAnsi="Calibri" w:cs="Calibri"/>
                  <w:sz w:val="20"/>
                  <w:szCs w:val="20"/>
                </w:rPr>
                <w:t xml:space="preserve">Kharang </w:t>
              </w:r>
            </w:ins>
          </w:p>
        </w:tc>
        <w:tc>
          <w:tcPr>
            <w:tcW w:w="234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313" w:author="user" w:date="2012-02-29T14:49:00Z"/>
                <w:rFonts w:ascii="Calibri" w:hAnsi="Calibri" w:cs="Calibri"/>
                <w:sz w:val="20"/>
                <w:szCs w:val="20"/>
              </w:rPr>
            </w:pPr>
            <w:ins w:id="2314" w:author="user" w:date="2012-02-29T14:49:00Z">
              <w:r w:rsidRPr="00F85A00">
                <w:rPr>
                  <w:rFonts w:ascii="Calibri" w:hAnsi="Calibri" w:cs="Calibri"/>
                  <w:sz w:val="20"/>
                  <w:szCs w:val="20"/>
                </w:rPr>
                <w:t>Manahari VDC-8</w:t>
              </w:r>
            </w:ins>
          </w:p>
        </w:tc>
        <w:tc>
          <w:tcPr>
            <w:tcW w:w="126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315" w:author="user" w:date="2012-02-29T14:49:00Z"/>
                <w:rFonts w:ascii="Calibri" w:hAnsi="Calibri" w:cs="Calibri"/>
                <w:sz w:val="20"/>
                <w:szCs w:val="20"/>
              </w:rPr>
            </w:pPr>
            <w:ins w:id="2316" w:author="user" w:date="2012-02-29T14:49:00Z">
              <w:r w:rsidRPr="00F85A00">
                <w:rPr>
                  <w:rFonts w:ascii="Calibri" w:hAnsi="Calibri" w:cs="Calibri"/>
                  <w:sz w:val="20"/>
                  <w:szCs w:val="20"/>
                </w:rPr>
                <w:t xml:space="preserve">Makwanpur </w:t>
              </w:r>
            </w:ins>
          </w:p>
        </w:tc>
        <w:tc>
          <w:tcPr>
            <w:tcW w:w="1080" w:type="dxa"/>
            <w:tcBorders>
              <w:top w:val="single" w:sz="6" w:space="0" w:color="auto"/>
              <w:left w:val="single" w:sz="6" w:space="0" w:color="auto"/>
              <w:bottom w:val="single" w:sz="6" w:space="0" w:color="auto"/>
              <w:right w:val="single" w:sz="6" w:space="0" w:color="auto"/>
            </w:tcBorders>
            <w:vAlign w:val="bottom"/>
          </w:tcPr>
          <w:p w:rsidR="002B6273" w:rsidRPr="00F85A00" w:rsidRDefault="002B6273" w:rsidP="0074335E">
            <w:pPr>
              <w:autoSpaceDE w:val="0"/>
              <w:autoSpaceDN w:val="0"/>
              <w:adjustRightInd w:val="0"/>
              <w:jc w:val="center"/>
              <w:rPr>
                <w:ins w:id="2317" w:author="user" w:date="2012-02-29T14:49:00Z"/>
                <w:rFonts w:ascii="Calibri" w:hAnsi="Calibri" w:cs="Calibri"/>
                <w:bCs/>
                <w:sz w:val="20"/>
                <w:szCs w:val="20"/>
              </w:rPr>
            </w:pPr>
            <w:ins w:id="2318" w:author="user" w:date="2012-02-29T14:49:00Z">
              <w:r w:rsidRPr="00F85A00">
                <w:rPr>
                  <w:rFonts w:ascii="Calibri" w:hAnsi="Calibri" w:cs="Calibri"/>
                  <w:bCs/>
                  <w:sz w:val="20"/>
                  <w:szCs w:val="20"/>
                </w:rPr>
                <w:t>65</w:t>
              </w:r>
            </w:ins>
          </w:p>
        </w:tc>
      </w:tr>
      <w:tr w:rsidR="002B6273" w:rsidRPr="001765B5" w:rsidTr="0074335E">
        <w:trPr>
          <w:trHeight w:val="250"/>
          <w:ins w:id="2319" w:author="user" w:date="2012-02-29T14:49:00Z"/>
        </w:trPr>
        <w:tc>
          <w:tcPr>
            <w:tcW w:w="586"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jc w:val="center"/>
              <w:rPr>
                <w:ins w:id="2320" w:author="user" w:date="2012-02-29T14:49:00Z"/>
                <w:rFonts w:ascii="Calibri" w:hAnsi="Calibri" w:cs="Calibri"/>
                <w:bCs/>
                <w:sz w:val="20"/>
                <w:szCs w:val="20"/>
              </w:rPr>
            </w:pPr>
            <w:ins w:id="2321" w:author="user" w:date="2012-02-29T14:49:00Z">
              <w:r w:rsidRPr="00F85A00">
                <w:rPr>
                  <w:rFonts w:ascii="Calibri" w:hAnsi="Calibri" w:cs="Calibri"/>
                  <w:bCs/>
                  <w:sz w:val="20"/>
                  <w:szCs w:val="20"/>
                </w:rPr>
                <w:t>12</w:t>
              </w:r>
            </w:ins>
          </w:p>
        </w:tc>
        <w:tc>
          <w:tcPr>
            <w:tcW w:w="3404"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322" w:author="user" w:date="2012-02-29T14:49:00Z"/>
                <w:rFonts w:ascii="Calibri" w:hAnsi="Calibri" w:cs="Calibri"/>
                <w:sz w:val="20"/>
                <w:szCs w:val="20"/>
              </w:rPr>
            </w:pPr>
            <w:ins w:id="2323" w:author="user" w:date="2012-02-29T14:49:00Z">
              <w:r w:rsidRPr="00F85A00">
                <w:rPr>
                  <w:rFonts w:ascii="Calibri" w:hAnsi="Calibri" w:cs="Calibri"/>
                  <w:sz w:val="20"/>
                  <w:szCs w:val="20"/>
                </w:rPr>
                <w:t>Jaising</w:t>
              </w:r>
            </w:ins>
          </w:p>
        </w:tc>
        <w:tc>
          <w:tcPr>
            <w:tcW w:w="234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324" w:author="user" w:date="2012-02-29T14:49:00Z"/>
                <w:rFonts w:ascii="Calibri" w:hAnsi="Calibri" w:cs="Calibri"/>
                <w:sz w:val="20"/>
                <w:szCs w:val="20"/>
              </w:rPr>
            </w:pPr>
            <w:ins w:id="2325" w:author="user" w:date="2012-02-29T14:49:00Z">
              <w:r w:rsidRPr="00F85A00">
                <w:rPr>
                  <w:rFonts w:ascii="Calibri" w:hAnsi="Calibri" w:cs="Calibri"/>
                  <w:sz w:val="20"/>
                  <w:szCs w:val="20"/>
                </w:rPr>
                <w:t>Manahari VDC-8</w:t>
              </w:r>
            </w:ins>
          </w:p>
        </w:tc>
        <w:tc>
          <w:tcPr>
            <w:tcW w:w="126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326" w:author="user" w:date="2012-02-29T14:49:00Z"/>
                <w:rFonts w:ascii="Calibri" w:hAnsi="Calibri" w:cs="Calibri"/>
                <w:sz w:val="20"/>
                <w:szCs w:val="20"/>
              </w:rPr>
            </w:pPr>
            <w:ins w:id="2327" w:author="user" w:date="2012-02-29T14:49:00Z">
              <w:r w:rsidRPr="00F85A00">
                <w:rPr>
                  <w:rFonts w:ascii="Calibri" w:hAnsi="Calibri" w:cs="Calibri"/>
                  <w:sz w:val="20"/>
                  <w:szCs w:val="20"/>
                </w:rPr>
                <w:t xml:space="preserve">Makwanpur </w:t>
              </w:r>
            </w:ins>
          </w:p>
        </w:tc>
        <w:tc>
          <w:tcPr>
            <w:tcW w:w="1080" w:type="dxa"/>
            <w:tcBorders>
              <w:top w:val="single" w:sz="6" w:space="0" w:color="auto"/>
              <w:left w:val="single" w:sz="6" w:space="0" w:color="auto"/>
              <w:bottom w:val="single" w:sz="6" w:space="0" w:color="auto"/>
              <w:right w:val="single" w:sz="6" w:space="0" w:color="auto"/>
            </w:tcBorders>
            <w:vAlign w:val="bottom"/>
          </w:tcPr>
          <w:p w:rsidR="002B6273" w:rsidRPr="00F85A00" w:rsidRDefault="002B6273" w:rsidP="0074335E">
            <w:pPr>
              <w:autoSpaceDE w:val="0"/>
              <w:autoSpaceDN w:val="0"/>
              <w:adjustRightInd w:val="0"/>
              <w:jc w:val="center"/>
              <w:rPr>
                <w:ins w:id="2328" w:author="user" w:date="2012-02-29T14:49:00Z"/>
                <w:rFonts w:ascii="Calibri" w:hAnsi="Calibri" w:cs="Calibri"/>
                <w:bCs/>
                <w:sz w:val="20"/>
                <w:szCs w:val="20"/>
              </w:rPr>
            </w:pPr>
            <w:ins w:id="2329" w:author="user" w:date="2012-02-29T14:49:00Z">
              <w:r w:rsidRPr="00F85A00">
                <w:rPr>
                  <w:rFonts w:ascii="Calibri" w:hAnsi="Calibri" w:cs="Calibri"/>
                  <w:bCs/>
                  <w:sz w:val="20"/>
                  <w:szCs w:val="20"/>
                </w:rPr>
                <w:t>75</w:t>
              </w:r>
            </w:ins>
          </w:p>
        </w:tc>
      </w:tr>
      <w:tr w:rsidR="002B6273" w:rsidRPr="001765B5" w:rsidTr="0074335E">
        <w:trPr>
          <w:trHeight w:val="250"/>
          <w:ins w:id="2330" w:author="user" w:date="2012-02-29T14:49:00Z"/>
        </w:trPr>
        <w:tc>
          <w:tcPr>
            <w:tcW w:w="586"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jc w:val="center"/>
              <w:rPr>
                <w:ins w:id="2331" w:author="user" w:date="2012-02-29T14:49:00Z"/>
                <w:rFonts w:ascii="Calibri" w:hAnsi="Calibri" w:cs="Calibri"/>
                <w:bCs/>
                <w:sz w:val="20"/>
                <w:szCs w:val="20"/>
              </w:rPr>
            </w:pPr>
            <w:ins w:id="2332" w:author="user" w:date="2012-02-29T14:49:00Z">
              <w:r w:rsidRPr="00F85A00">
                <w:rPr>
                  <w:rFonts w:ascii="Calibri" w:hAnsi="Calibri" w:cs="Calibri"/>
                  <w:bCs/>
                  <w:sz w:val="20"/>
                  <w:szCs w:val="20"/>
                </w:rPr>
                <w:t>13</w:t>
              </w:r>
            </w:ins>
          </w:p>
        </w:tc>
        <w:tc>
          <w:tcPr>
            <w:tcW w:w="3404"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333" w:author="user" w:date="2012-02-29T14:49:00Z"/>
                <w:rFonts w:ascii="Calibri" w:hAnsi="Calibri" w:cs="Calibri"/>
                <w:sz w:val="20"/>
                <w:szCs w:val="20"/>
              </w:rPr>
            </w:pPr>
            <w:ins w:id="2334" w:author="user" w:date="2012-02-29T14:49:00Z">
              <w:r w:rsidRPr="00F85A00">
                <w:rPr>
                  <w:rFonts w:ascii="Calibri" w:hAnsi="Calibri" w:cs="Calibri"/>
                  <w:sz w:val="20"/>
                  <w:szCs w:val="20"/>
                </w:rPr>
                <w:t>Jyamire</w:t>
              </w:r>
            </w:ins>
          </w:p>
        </w:tc>
        <w:tc>
          <w:tcPr>
            <w:tcW w:w="234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335" w:author="user" w:date="2012-02-29T14:49:00Z"/>
                <w:rFonts w:ascii="Calibri" w:hAnsi="Calibri" w:cs="Calibri"/>
                <w:sz w:val="20"/>
                <w:szCs w:val="20"/>
              </w:rPr>
            </w:pPr>
            <w:ins w:id="2336" w:author="user" w:date="2012-02-29T14:49:00Z">
              <w:r w:rsidRPr="00F85A00">
                <w:rPr>
                  <w:rFonts w:ascii="Calibri" w:hAnsi="Calibri" w:cs="Calibri"/>
                  <w:sz w:val="20"/>
                  <w:szCs w:val="20"/>
                </w:rPr>
                <w:t xml:space="preserve">Manahari VDC-7 </w:t>
              </w:r>
            </w:ins>
          </w:p>
        </w:tc>
        <w:tc>
          <w:tcPr>
            <w:tcW w:w="126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337" w:author="user" w:date="2012-02-29T14:49:00Z"/>
                <w:rFonts w:ascii="Calibri" w:hAnsi="Calibri" w:cs="Calibri"/>
                <w:sz w:val="20"/>
                <w:szCs w:val="20"/>
              </w:rPr>
            </w:pPr>
            <w:ins w:id="2338" w:author="user" w:date="2012-02-29T14:49:00Z">
              <w:r w:rsidRPr="00F85A00">
                <w:rPr>
                  <w:rFonts w:ascii="Calibri" w:hAnsi="Calibri" w:cs="Calibri"/>
                  <w:sz w:val="20"/>
                  <w:szCs w:val="20"/>
                </w:rPr>
                <w:t xml:space="preserve">Makwanpur </w:t>
              </w:r>
            </w:ins>
          </w:p>
        </w:tc>
        <w:tc>
          <w:tcPr>
            <w:tcW w:w="1080" w:type="dxa"/>
            <w:tcBorders>
              <w:top w:val="single" w:sz="6" w:space="0" w:color="auto"/>
              <w:left w:val="single" w:sz="6" w:space="0" w:color="auto"/>
              <w:bottom w:val="single" w:sz="6" w:space="0" w:color="auto"/>
              <w:right w:val="single" w:sz="6" w:space="0" w:color="auto"/>
            </w:tcBorders>
            <w:vAlign w:val="bottom"/>
          </w:tcPr>
          <w:p w:rsidR="002B6273" w:rsidRPr="00F85A00" w:rsidRDefault="002B6273" w:rsidP="0074335E">
            <w:pPr>
              <w:autoSpaceDE w:val="0"/>
              <w:autoSpaceDN w:val="0"/>
              <w:adjustRightInd w:val="0"/>
              <w:jc w:val="center"/>
              <w:rPr>
                <w:ins w:id="2339" w:author="user" w:date="2012-02-29T14:49:00Z"/>
                <w:rFonts w:ascii="Calibri" w:hAnsi="Calibri" w:cs="Calibri"/>
                <w:bCs/>
                <w:sz w:val="20"/>
                <w:szCs w:val="20"/>
              </w:rPr>
            </w:pPr>
            <w:ins w:id="2340" w:author="user" w:date="2012-02-29T14:49:00Z">
              <w:r w:rsidRPr="00F85A00">
                <w:rPr>
                  <w:rFonts w:ascii="Calibri" w:hAnsi="Calibri" w:cs="Calibri"/>
                  <w:bCs/>
                  <w:sz w:val="20"/>
                  <w:szCs w:val="20"/>
                </w:rPr>
                <w:t>200</w:t>
              </w:r>
            </w:ins>
          </w:p>
        </w:tc>
      </w:tr>
      <w:tr w:rsidR="002B6273" w:rsidRPr="001765B5" w:rsidTr="0074335E">
        <w:trPr>
          <w:trHeight w:val="250"/>
          <w:ins w:id="2341" w:author="user" w:date="2012-02-29T14:49:00Z"/>
        </w:trPr>
        <w:tc>
          <w:tcPr>
            <w:tcW w:w="586"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jc w:val="center"/>
              <w:rPr>
                <w:ins w:id="2342" w:author="user" w:date="2012-02-29T14:49:00Z"/>
                <w:rFonts w:ascii="Calibri" w:hAnsi="Calibri" w:cs="Calibri"/>
                <w:bCs/>
                <w:sz w:val="20"/>
                <w:szCs w:val="20"/>
              </w:rPr>
            </w:pPr>
            <w:ins w:id="2343" w:author="user" w:date="2012-02-29T14:49:00Z">
              <w:r w:rsidRPr="00F85A00">
                <w:rPr>
                  <w:rFonts w:ascii="Calibri" w:hAnsi="Calibri" w:cs="Calibri"/>
                  <w:bCs/>
                  <w:sz w:val="20"/>
                  <w:szCs w:val="20"/>
                </w:rPr>
                <w:t>14</w:t>
              </w:r>
            </w:ins>
          </w:p>
        </w:tc>
        <w:tc>
          <w:tcPr>
            <w:tcW w:w="3404"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344" w:author="user" w:date="2012-02-29T14:49:00Z"/>
                <w:rFonts w:ascii="Calibri" w:hAnsi="Calibri" w:cs="Calibri"/>
                <w:sz w:val="20"/>
                <w:szCs w:val="20"/>
              </w:rPr>
            </w:pPr>
            <w:ins w:id="2345" w:author="user" w:date="2012-02-29T14:49:00Z">
              <w:r w:rsidRPr="00F85A00">
                <w:rPr>
                  <w:rFonts w:ascii="Calibri" w:hAnsi="Calibri" w:cs="Calibri"/>
                  <w:sz w:val="20"/>
                  <w:szCs w:val="20"/>
                </w:rPr>
                <w:t xml:space="preserve">Sukhaura </w:t>
              </w:r>
            </w:ins>
          </w:p>
        </w:tc>
        <w:tc>
          <w:tcPr>
            <w:tcW w:w="234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346" w:author="user" w:date="2012-02-29T14:49:00Z"/>
                <w:rFonts w:ascii="Calibri" w:hAnsi="Calibri" w:cs="Calibri"/>
                <w:sz w:val="20"/>
                <w:szCs w:val="20"/>
              </w:rPr>
            </w:pPr>
            <w:ins w:id="2347" w:author="user" w:date="2012-02-29T14:49:00Z">
              <w:r w:rsidRPr="00F85A00">
                <w:rPr>
                  <w:rFonts w:ascii="Calibri" w:hAnsi="Calibri" w:cs="Calibri"/>
                  <w:sz w:val="20"/>
                  <w:szCs w:val="20"/>
                </w:rPr>
                <w:t>Manahari VDC-7</w:t>
              </w:r>
            </w:ins>
          </w:p>
        </w:tc>
        <w:tc>
          <w:tcPr>
            <w:tcW w:w="126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348" w:author="user" w:date="2012-02-29T14:49:00Z"/>
                <w:rFonts w:ascii="Calibri" w:hAnsi="Calibri" w:cs="Calibri"/>
                <w:sz w:val="20"/>
                <w:szCs w:val="20"/>
              </w:rPr>
            </w:pPr>
            <w:ins w:id="2349" w:author="user" w:date="2012-02-29T14:49:00Z">
              <w:r w:rsidRPr="00F85A00">
                <w:rPr>
                  <w:rFonts w:ascii="Calibri" w:hAnsi="Calibri" w:cs="Calibri"/>
                  <w:sz w:val="20"/>
                  <w:szCs w:val="20"/>
                </w:rPr>
                <w:t xml:space="preserve">Makwanpur </w:t>
              </w:r>
            </w:ins>
          </w:p>
        </w:tc>
        <w:tc>
          <w:tcPr>
            <w:tcW w:w="1080" w:type="dxa"/>
            <w:tcBorders>
              <w:top w:val="single" w:sz="6" w:space="0" w:color="auto"/>
              <w:left w:val="single" w:sz="6" w:space="0" w:color="auto"/>
              <w:bottom w:val="single" w:sz="6" w:space="0" w:color="auto"/>
              <w:right w:val="single" w:sz="6" w:space="0" w:color="auto"/>
            </w:tcBorders>
            <w:vAlign w:val="bottom"/>
          </w:tcPr>
          <w:p w:rsidR="002B6273" w:rsidRPr="00F85A00" w:rsidRDefault="002B6273" w:rsidP="0074335E">
            <w:pPr>
              <w:autoSpaceDE w:val="0"/>
              <w:autoSpaceDN w:val="0"/>
              <w:adjustRightInd w:val="0"/>
              <w:jc w:val="center"/>
              <w:rPr>
                <w:ins w:id="2350" w:author="user" w:date="2012-02-29T14:49:00Z"/>
                <w:rFonts w:ascii="Calibri" w:hAnsi="Calibri" w:cs="Calibri"/>
                <w:bCs/>
                <w:sz w:val="20"/>
                <w:szCs w:val="20"/>
              </w:rPr>
            </w:pPr>
            <w:ins w:id="2351" w:author="user" w:date="2012-02-29T14:49:00Z">
              <w:r w:rsidRPr="00F85A00">
                <w:rPr>
                  <w:rFonts w:ascii="Calibri" w:hAnsi="Calibri" w:cs="Calibri"/>
                  <w:bCs/>
                  <w:sz w:val="20"/>
                  <w:szCs w:val="20"/>
                </w:rPr>
                <w:t>100</w:t>
              </w:r>
            </w:ins>
          </w:p>
        </w:tc>
      </w:tr>
      <w:tr w:rsidR="002B6273" w:rsidRPr="001765B5" w:rsidTr="0074335E">
        <w:trPr>
          <w:trHeight w:val="250"/>
          <w:ins w:id="2352" w:author="user" w:date="2012-02-29T14:49:00Z"/>
        </w:trPr>
        <w:tc>
          <w:tcPr>
            <w:tcW w:w="586"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jc w:val="center"/>
              <w:rPr>
                <w:ins w:id="2353" w:author="user" w:date="2012-02-29T14:49:00Z"/>
                <w:rFonts w:ascii="Calibri" w:hAnsi="Calibri" w:cs="Calibri"/>
                <w:bCs/>
                <w:sz w:val="20"/>
                <w:szCs w:val="20"/>
              </w:rPr>
            </w:pPr>
            <w:ins w:id="2354" w:author="user" w:date="2012-02-29T14:49:00Z">
              <w:r w:rsidRPr="00F85A00">
                <w:rPr>
                  <w:rFonts w:ascii="Calibri" w:hAnsi="Calibri" w:cs="Calibri"/>
                  <w:bCs/>
                  <w:sz w:val="20"/>
                  <w:szCs w:val="20"/>
                </w:rPr>
                <w:t>15</w:t>
              </w:r>
            </w:ins>
          </w:p>
        </w:tc>
        <w:tc>
          <w:tcPr>
            <w:tcW w:w="3404"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355" w:author="user" w:date="2012-02-29T14:49:00Z"/>
                <w:rFonts w:ascii="Calibri" w:hAnsi="Calibri" w:cs="Calibri"/>
                <w:sz w:val="20"/>
                <w:szCs w:val="20"/>
              </w:rPr>
            </w:pPr>
            <w:ins w:id="2356" w:author="user" w:date="2012-02-29T14:49:00Z">
              <w:r w:rsidRPr="00F85A00">
                <w:rPr>
                  <w:rFonts w:ascii="Calibri" w:hAnsi="Calibri" w:cs="Calibri"/>
                  <w:sz w:val="20"/>
                  <w:szCs w:val="20"/>
                </w:rPr>
                <w:t>Manahari</w:t>
              </w:r>
            </w:ins>
          </w:p>
        </w:tc>
        <w:tc>
          <w:tcPr>
            <w:tcW w:w="234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357" w:author="user" w:date="2012-02-29T14:49:00Z"/>
                <w:rFonts w:ascii="Calibri" w:hAnsi="Calibri" w:cs="Calibri"/>
                <w:sz w:val="20"/>
                <w:szCs w:val="20"/>
              </w:rPr>
            </w:pPr>
            <w:ins w:id="2358" w:author="user" w:date="2012-02-29T14:49:00Z">
              <w:r w:rsidRPr="00F85A00">
                <w:rPr>
                  <w:rFonts w:ascii="Calibri" w:hAnsi="Calibri" w:cs="Calibri"/>
                  <w:sz w:val="20"/>
                  <w:szCs w:val="20"/>
                </w:rPr>
                <w:t>Manahari VDC-3</w:t>
              </w:r>
            </w:ins>
          </w:p>
        </w:tc>
        <w:tc>
          <w:tcPr>
            <w:tcW w:w="126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359" w:author="user" w:date="2012-02-29T14:49:00Z"/>
                <w:rFonts w:ascii="Calibri" w:hAnsi="Calibri" w:cs="Calibri"/>
                <w:sz w:val="20"/>
                <w:szCs w:val="20"/>
              </w:rPr>
            </w:pPr>
            <w:ins w:id="2360" w:author="user" w:date="2012-02-29T14:49:00Z">
              <w:r w:rsidRPr="00F85A00">
                <w:rPr>
                  <w:rFonts w:ascii="Calibri" w:hAnsi="Calibri" w:cs="Calibri"/>
                  <w:sz w:val="20"/>
                  <w:szCs w:val="20"/>
                </w:rPr>
                <w:t xml:space="preserve">Makwanpur </w:t>
              </w:r>
            </w:ins>
          </w:p>
        </w:tc>
        <w:tc>
          <w:tcPr>
            <w:tcW w:w="1080" w:type="dxa"/>
            <w:tcBorders>
              <w:top w:val="single" w:sz="6" w:space="0" w:color="auto"/>
              <w:left w:val="single" w:sz="6" w:space="0" w:color="auto"/>
              <w:bottom w:val="single" w:sz="6" w:space="0" w:color="auto"/>
              <w:right w:val="single" w:sz="6" w:space="0" w:color="auto"/>
            </w:tcBorders>
            <w:vAlign w:val="bottom"/>
          </w:tcPr>
          <w:p w:rsidR="002B6273" w:rsidRPr="00F85A00" w:rsidRDefault="002B6273" w:rsidP="0074335E">
            <w:pPr>
              <w:autoSpaceDE w:val="0"/>
              <w:autoSpaceDN w:val="0"/>
              <w:adjustRightInd w:val="0"/>
              <w:jc w:val="center"/>
              <w:rPr>
                <w:ins w:id="2361" w:author="user" w:date="2012-02-29T14:49:00Z"/>
                <w:rFonts w:ascii="Calibri" w:hAnsi="Calibri" w:cs="Calibri"/>
                <w:bCs/>
                <w:sz w:val="20"/>
                <w:szCs w:val="20"/>
              </w:rPr>
            </w:pPr>
            <w:ins w:id="2362" w:author="user" w:date="2012-02-29T14:49:00Z">
              <w:r w:rsidRPr="00F85A00">
                <w:rPr>
                  <w:rFonts w:ascii="Calibri" w:hAnsi="Calibri" w:cs="Calibri"/>
                  <w:bCs/>
                  <w:sz w:val="20"/>
                  <w:szCs w:val="20"/>
                </w:rPr>
                <w:t>125</w:t>
              </w:r>
            </w:ins>
          </w:p>
        </w:tc>
      </w:tr>
      <w:tr w:rsidR="002B6273" w:rsidRPr="001765B5" w:rsidTr="0074335E">
        <w:trPr>
          <w:trHeight w:val="250"/>
          <w:ins w:id="2363" w:author="user" w:date="2012-02-29T14:49:00Z"/>
        </w:trPr>
        <w:tc>
          <w:tcPr>
            <w:tcW w:w="586"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jc w:val="center"/>
              <w:rPr>
                <w:ins w:id="2364" w:author="user" w:date="2012-02-29T14:49:00Z"/>
                <w:rFonts w:ascii="Calibri" w:hAnsi="Calibri" w:cs="Calibri"/>
                <w:bCs/>
                <w:sz w:val="20"/>
                <w:szCs w:val="20"/>
              </w:rPr>
            </w:pPr>
            <w:ins w:id="2365" w:author="user" w:date="2012-02-29T14:49:00Z">
              <w:r w:rsidRPr="00F85A00">
                <w:rPr>
                  <w:rFonts w:ascii="Calibri" w:hAnsi="Calibri" w:cs="Calibri"/>
                  <w:bCs/>
                  <w:sz w:val="20"/>
                  <w:szCs w:val="20"/>
                </w:rPr>
                <w:t>16</w:t>
              </w:r>
            </w:ins>
          </w:p>
        </w:tc>
        <w:tc>
          <w:tcPr>
            <w:tcW w:w="3404"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366" w:author="user" w:date="2012-02-29T14:49:00Z"/>
                <w:rFonts w:ascii="Calibri" w:hAnsi="Calibri" w:cs="Calibri"/>
                <w:sz w:val="20"/>
                <w:szCs w:val="20"/>
              </w:rPr>
            </w:pPr>
            <w:ins w:id="2367" w:author="user" w:date="2012-02-29T14:49:00Z">
              <w:r w:rsidRPr="00F85A00">
                <w:rPr>
                  <w:rFonts w:ascii="Calibri" w:hAnsi="Calibri" w:cs="Calibri"/>
                  <w:sz w:val="20"/>
                  <w:szCs w:val="20"/>
                </w:rPr>
                <w:t xml:space="preserve">Tyanche Tole </w:t>
              </w:r>
            </w:ins>
          </w:p>
        </w:tc>
        <w:tc>
          <w:tcPr>
            <w:tcW w:w="234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368" w:author="user" w:date="2012-02-29T14:49:00Z"/>
                <w:rFonts w:ascii="Calibri" w:hAnsi="Calibri" w:cs="Calibri"/>
                <w:sz w:val="20"/>
                <w:szCs w:val="20"/>
              </w:rPr>
            </w:pPr>
            <w:ins w:id="2369" w:author="user" w:date="2012-02-29T14:49:00Z">
              <w:r w:rsidRPr="00F85A00">
                <w:rPr>
                  <w:rFonts w:ascii="Calibri" w:hAnsi="Calibri" w:cs="Calibri"/>
                  <w:sz w:val="20"/>
                  <w:szCs w:val="20"/>
                </w:rPr>
                <w:t>Manahari VDC-3</w:t>
              </w:r>
            </w:ins>
          </w:p>
        </w:tc>
        <w:tc>
          <w:tcPr>
            <w:tcW w:w="126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370" w:author="user" w:date="2012-02-29T14:49:00Z"/>
                <w:rFonts w:ascii="Calibri" w:hAnsi="Calibri" w:cs="Calibri"/>
                <w:sz w:val="20"/>
                <w:szCs w:val="20"/>
              </w:rPr>
            </w:pPr>
            <w:ins w:id="2371" w:author="user" w:date="2012-02-29T14:49:00Z">
              <w:r w:rsidRPr="00F85A00">
                <w:rPr>
                  <w:rFonts w:ascii="Calibri" w:hAnsi="Calibri" w:cs="Calibri"/>
                  <w:sz w:val="20"/>
                  <w:szCs w:val="20"/>
                </w:rPr>
                <w:t xml:space="preserve">Makwanpur </w:t>
              </w:r>
            </w:ins>
          </w:p>
        </w:tc>
        <w:tc>
          <w:tcPr>
            <w:tcW w:w="1080" w:type="dxa"/>
            <w:tcBorders>
              <w:top w:val="single" w:sz="6" w:space="0" w:color="auto"/>
              <w:left w:val="single" w:sz="6" w:space="0" w:color="auto"/>
              <w:bottom w:val="single" w:sz="6" w:space="0" w:color="auto"/>
              <w:right w:val="single" w:sz="6" w:space="0" w:color="auto"/>
            </w:tcBorders>
            <w:vAlign w:val="bottom"/>
          </w:tcPr>
          <w:p w:rsidR="002B6273" w:rsidRPr="00F85A00" w:rsidRDefault="002B6273" w:rsidP="0074335E">
            <w:pPr>
              <w:autoSpaceDE w:val="0"/>
              <w:autoSpaceDN w:val="0"/>
              <w:adjustRightInd w:val="0"/>
              <w:jc w:val="center"/>
              <w:rPr>
                <w:ins w:id="2372" w:author="user" w:date="2012-02-29T14:49:00Z"/>
                <w:rFonts w:ascii="Calibri" w:hAnsi="Calibri" w:cs="Calibri"/>
                <w:bCs/>
                <w:sz w:val="20"/>
                <w:szCs w:val="20"/>
              </w:rPr>
            </w:pPr>
            <w:ins w:id="2373" w:author="user" w:date="2012-02-29T14:49:00Z">
              <w:r w:rsidRPr="00F85A00">
                <w:rPr>
                  <w:rFonts w:ascii="Calibri" w:hAnsi="Calibri" w:cs="Calibri"/>
                  <w:bCs/>
                  <w:sz w:val="20"/>
                  <w:szCs w:val="20"/>
                </w:rPr>
                <w:t>40</w:t>
              </w:r>
            </w:ins>
          </w:p>
        </w:tc>
      </w:tr>
      <w:tr w:rsidR="002B6273" w:rsidRPr="001765B5" w:rsidTr="0074335E">
        <w:trPr>
          <w:trHeight w:val="250"/>
          <w:ins w:id="2374" w:author="user" w:date="2012-02-29T14:49:00Z"/>
        </w:trPr>
        <w:tc>
          <w:tcPr>
            <w:tcW w:w="586"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jc w:val="center"/>
              <w:rPr>
                <w:ins w:id="2375" w:author="user" w:date="2012-02-29T14:49:00Z"/>
                <w:rFonts w:ascii="Calibri" w:hAnsi="Calibri" w:cs="Calibri"/>
                <w:bCs/>
                <w:sz w:val="20"/>
                <w:szCs w:val="20"/>
              </w:rPr>
            </w:pPr>
            <w:ins w:id="2376" w:author="user" w:date="2012-02-29T14:49:00Z">
              <w:r w:rsidRPr="00F85A00">
                <w:rPr>
                  <w:rFonts w:ascii="Calibri" w:hAnsi="Calibri" w:cs="Calibri"/>
                  <w:bCs/>
                  <w:sz w:val="20"/>
                  <w:szCs w:val="20"/>
                </w:rPr>
                <w:t>17</w:t>
              </w:r>
            </w:ins>
          </w:p>
        </w:tc>
        <w:tc>
          <w:tcPr>
            <w:tcW w:w="3404"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377" w:author="user" w:date="2012-02-29T14:49:00Z"/>
                <w:rFonts w:ascii="Calibri" w:hAnsi="Calibri" w:cs="Calibri"/>
                <w:sz w:val="20"/>
                <w:szCs w:val="20"/>
              </w:rPr>
            </w:pPr>
            <w:ins w:id="2378" w:author="user" w:date="2012-02-29T14:49:00Z">
              <w:r w:rsidRPr="00F85A00">
                <w:rPr>
                  <w:rFonts w:ascii="Calibri" w:hAnsi="Calibri" w:cs="Calibri"/>
                  <w:sz w:val="20"/>
                  <w:szCs w:val="20"/>
                </w:rPr>
                <w:t>Gumba Danda</w:t>
              </w:r>
            </w:ins>
          </w:p>
        </w:tc>
        <w:tc>
          <w:tcPr>
            <w:tcW w:w="234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379" w:author="user" w:date="2012-02-29T14:49:00Z"/>
                <w:rFonts w:ascii="Calibri" w:hAnsi="Calibri" w:cs="Calibri"/>
                <w:sz w:val="20"/>
                <w:szCs w:val="20"/>
              </w:rPr>
            </w:pPr>
            <w:ins w:id="2380" w:author="user" w:date="2012-02-29T14:49:00Z">
              <w:r w:rsidRPr="00F85A00">
                <w:rPr>
                  <w:rFonts w:ascii="Calibri" w:hAnsi="Calibri" w:cs="Calibri"/>
                  <w:sz w:val="20"/>
                  <w:szCs w:val="20"/>
                </w:rPr>
                <w:t>Manahari VDC-1</w:t>
              </w:r>
            </w:ins>
          </w:p>
        </w:tc>
        <w:tc>
          <w:tcPr>
            <w:tcW w:w="126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381" w:author="user" w:date="2012-02-29T14:49:00Z"/>
                <w:rFonts w:ascii="Calibri" w:hAnsi="Calibri" w:cs="Calibri"/>
                <w:sz w:val="20"/>
                <w:szCs w:val="20"/>
              </w:rPr>
            </w:pPr>
            <w:ins w:id="2382" w:author="user" w:date="2012-02-29T14:49:00Z">
              <w:r w:rsidRPr="00F85A00">
                <w:rPr>
                  <w:rFonts w:ascii="Calibri" w:hAnsi="Calibri" w:cs="Calibri"/>
                  <w:sz w:val="20"/>
                  <w:szCs w:val="20"/>
                </w:rPr>
                <w:t xml:space="preserve">Makwanpur </w:t>
              </w:r>
            </w:ins>
          </w:p>
        </w:tc>
        <w:tc>
          <w:tcPr>
            <w:tcW w:w="1080" w:type="dxa"/>
            <w:tcBorders>
              <w:top w:val="single" w:sz="6" w:space="0" w:color="auto"/>
              <w:left w:val="single" w:sz="6" w:space="0" w:color="auto"/>
              <w:bottom w:val="single" w:sz="6" w:space="0" w:color="auto"/>
              <w:right w:val="single" w:sz="6" w:space="0" w:color="auto"/>
            </w:tcBorders>
            <w:vAlign w:val="bottom"/>
          </w:tcPr>
          <w:p w:rsidR="002B6273" w:rsidRPr="00F85A00" w:rsidRDefault="002B6273" w:rsidP="0074335E">
            <w:pPr>
              <w:autoSpaceDE w:val="0"/>
              <w:autoSpaceDN w:val="0"/>
              <w:adjustRightInd w:val="0"/>
              <w:jc w:val="center"/>
              <w:rPr>
                <w:ins w:id="2383" w:author="user" w:date="2012-02-29T14:49:00Z"/>
                <w:rFonts w:ascii="Calibri" w:hAnsi="Calibri" w:cs="Calibri"/>
                <w:bCs/>
                <w:sz w:val="20"/>
                <w:szCs w:val="20"/>
              </w:rPr>
            </w:pPr>
            <w:ins w:id="2384" w:author="user" w:date="2012-02-29T14:49:00Z">
              <w:r w:rsidRPr="00F85A00">
                <w:rPr>
                  <w:rFonts w:ascii="Calibri" w:hAnsi="Calibri" w:cs="Calibri"/>
                  <w:bCs/>
                  <w:sz w:val="20"/>
                  <w:szCs w:val="20"/>
                </w:rPr>
                <w:t>50</w:t>
              </w:r>
            </w:ins>
          </w:p>
        </w:tc>
      </w:tr>
      <w:tr w:rsidR="002B6273" w:rsidRPr="001765B5" w:rsidTr="0074335E">
        <w:trPr>
          <w:trHeight w:val="250"/>
          <w:ins w:id="2385" w:author="user" w:date="2012-02-29T14:49:00Z"/>
        </w:trPr>
        <w:tc>
          <w:tcPr>
            <w:tcW w:w="586"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jc w:val="center"/>
              <w:rPr>
                <w:ins w:id="2386" w:author="user" w:date="2012-02-29T14:49:00Z"/>
                <w:rFonts w:ascii="Calibri" w:hAnsi="Calibri" w:cs="Calibri"/>
                <w:bCs/>
                <w:sz w:val="20"/>
                <w:szCs w:val="20"/>
              </w:rPr>
            </w:pPr>
            <w:ins w:id="2387" w:author="user" w:date="2012-02-29T14:49:00Z">
              <w:r w:rsidRPr="00F85A00">
                <w:rPr>
                  <w:rFonts w:ascii="Calibri" w:hAnsi="Calibri" w:cs="Calibri"/>
                  <w:bCs/>
                  <w:sz w:val="20"/>
                  <w:szCs w:val="20"/>
                </w:rPr>
                <w:t>18</w:t>
              </w:r>
            </w:ins>
          </w:p>
        </w:tc>
        <w:tc>
          <w:tcPr>
            <w:tcW w:w="3404"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388" w:author="user" w:date="2012-02-29T14:49:00Z"/>
                <w:rFonts w:ascii="Calibri" w:hAnsi="Calibri" w:cs="Calibri"/>
                <w:sz w:val="20"/>
                <w:szCs w:val="20"/>
              </w:rPr>
            </w:pPr>
            <w:ins w:id="2389" w:author="user" w:date="2012-02-29T14:49:00Z">
              <w:r w:rsidRPr="00F85A00">
                <w:rPr>
                  <w:rFonts w:ascii="Calibri" w:hAnsi="Calibri" w:cs="Calibri"/>
                  <w:sz w:val="20"/>
                  <w:szCs w:val="20"/>
                </w:rPr>
                <w:t xml:space="preserve">Chepang Tole </w:t>
              </w:r>
            </w:ins>
          </w:p>
        </w:tc>
        <w:tc>
          <w:tcPr>
            <w:tcW w:w="234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390" w:author="user" w:date="2012-02-29T14:49:00Z"/>
                <w:rFonts w:ascii="Calibri" w:hAnsi="Calibri" w:cs="Calibri"/>
                <w:sz w:val="20"/>
                <w:szCs w:val="20"/>
              </w:rPr>
            </w:pPr>
            <w:ins w:id="2391" w:author="user" w:date="2012-02-29T14:49:00Z">
              <w:r w:rsidRPr="00F85A00">
                <w:rPr>
                  <w:rFonts w:ascii="Calibri" w:hAnsi="Calibri" w:cs="Calibri"/>
                  <w:sz w:val="20"/>
                  <w:szCs w:val="20"/>
                </w:rPr>
                <w:t>Manahari VDC-1</w:t>
              </w:r>
            </w:ins>
          </w:p>
        </w:tc>
        <w:tc>
          <w:tcPr>
            <w:tcW w:w="126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392" w:author="user" w:date="2012-02-29T14:49:00Z"/>
                <w:rFonts w:ascii="Calibri" w:hAnsi="Calibri" w:cs="Calibri"/>
                <w:sz w:val="20"/>
                <w:szCs w:val="20"/>
              </w:rPr>
            </w:pPr>
            <w:ins w:id="2393" w:author="user" w:date="2012-02-29T14:49:00Z">
              <w:r w:rsidRPr="00F85A00">
                <w:rPr>
                  <w:rFonts w:ascii="Calibri" w:hAnsi="Calibri" w:cs="Calibri"/>
                  <w:sz w:val="20"/>
                  <w:szCs w:val="20"/>
                </w:rPr>
                <w:t xml:space="preserve">Makwanpur </w:t>
              </w:r>
            </w:ins>
          </w:p>
        </w:tc>
        <w:tc>
          <w:tcPr>
            <w:tcW w:w="1080" w:type="dxa"/>
            <w:tcBorders>
              <w:top w:val="single" w:sz="6" w:space="0" w:color="auto"/>
              <w:left w:val="single" w:sz="6" w:space="0" w:color="auto"/>
              <w:bottom w:val="single" w:sz="6" w:space="0" w:color="auto"/>
              <w:right w:val="single" w:sz="6" w:space="0" w:color="auto"/>
            </w:tcBorders>
            <w:vAlign w:val="bottom"/>
          </w:tcPr>
          <w:p w:rsidR="002B6273" w:rsidRPr="00F85A00" w:rsidRDefault="002B6273" w:rsidP="0074335E">
            <w:pPr>
              <w:autoSpaceDE w:val="0"/>
              <w:autoSpaceDN w:val="0"/>
              <w:adjustRightInd w:val="0"/>
              <w:jc w:val="center"/>
              <w:rPr>
                <w:ins w:id="2394" w:author="user" w:date="2012-02-29T14:49:00Z"/>
                <w:rFonts w:ascii="Calibri" w:hAnsi="Calibri" w:cs="Calibri"/>
                <w:bCs/>
                <w:sz w:val="20"/>
                <w:szCs w:val="20"/>
              </w:rPr>
            </w:pPr>
            <w:ins w:id="2395" w:author="user" w:date="2012-02-29T14:49:00Z">
              <w:r w:rsidRPr="00F85A00">
                <w:rPr>
                  <w:rFonts w:ascii="Calibri" w:hAnsi="Calibri" w:cs="Calibri"/>
                  <w:bCs/>
                  <w:sz w:val="20"/>
                  <w:szCs w:val="20"/>
                </w:rPr>
                <w:t>75</w:t>
              </w:r>
            </w:ins>
          </w:p>
        </w:tc>
      </w:tr>
      <w:tr w:rsidR="002B6273" w:rsidRPr="001765B5" w:rsidTr="0074335E">
        <w:trPr>
          <w:trHeight w:val="250"/>
          <w:ins w:id="2396" w:author="user" w:date="2012-02-29T14:49:00Z"/>
        </w:trPr>
        <w:tc>
          <w:tcPr>
            <w:tcW w:w="586"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jc w:val="center"/>
              <w:rPr>
                <w:ins w:id="2397" w:author="user" w:date="2012-02-29T14:49:00Z"/>
                <w:rFonts w:ascii="Calibri" w:hAnsi="Calibri" w:cs="Calibri"/>
                <w:bCs/>
                <w:sz w:val="20"/>
                <w:szCs w:val="20"/>
              </w:rPr>
            </w:pPr>
            <w:ins w:id="2398" w:author="user" w:date="2012-02-29T14:49:00Z">
              <w:r w:rsidRPr="00F85A00">
                <w:rPr>
                  <w:rFonts w:ascii="Calibri" w:hAnsi="Calibri" w:cs="Calibri"/>
                  <w:bCs/>
                  <w:sz w:val="20"/>
                  <w:szCs w:val="20"/>
                </w:rPr>
                <w:t>19</w:t>
              </w:r>
            </w:ins>
          </w:p>
        </w:tc>
        <w:tc>
          <w:tcPr>
            <w:tcW w:w="3404"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399" w:author="user" w:date="2012-02-29T14:49:00Z"/>
                <w:rFonts w:ascii="Calibri" w:hAnsi="Calibri" w:cs="Calibri"/>
                <w:sz w:val="20"/>
                <w:szCs w:val="20"/>
              </w:rPr>
            </w:pPr>
            <w:ins w:id="2400" w:author="user" w:date="2012-02-29T14:49:00Z">
              <w:r w:rsidRPr="00F85A00">
                <w:rPr>
                  <w:rFonts w:ascii="Calibri" w:hAnsi="Calibri" w:cs="Calibri"/>
                  <w:sz w:val="20"/>
                  <w:szCs w:val="20"/>
                </w:rPr>
                <w:t>Mahadev Tar</w:t>
              </w:r>
            </w:ins>
          </w:p>
        </w:tc>
        <w:tc>
          <w:tcPr>
            <w:tcW w:w="234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401" w:author="user" w:date="2012-02-29T14:49:00Z"/>
                <w:rFonts w:ascii="Calibri" w:hAnsi="Calibri" w:cs="Calibri"/>
                <w:sz w:val="20"/>
                <w:szCs w:val="20"/>
              </w:rPr>
            </w:pPr>
            <w:ins w:id="2402" w:author="user" w:date="2012-02-29T14:49:00Z">
              <w:r w:rsidRPr="00F85A00">
                <w:rPr>
                  <w:rFonts w:ascii="Calibri" w:hAnsi="Calibri" w:cs="Calibri"/>
                  <w:sz w:val="20"/>
                  <w:szCs w:val="20"/>
                </w:rPr>
                <w:t>Piple VDC-6</w:t>
              </w:r>
            </w:ins>
          </w:p>
        </w:tc>
        <w:tc>
          <w:tcPr>
            <w:tcW w:w="126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403" w:author="user" w:date="2012-02-29T14:49:00Z"/>
                <w:rFonts w:ascii="Calibri" w:hAnsi="Calibri" w:cs="Calibri"/>
                <w:sz w:val="20"/>
                <w:szCs w:val="20"/>
              </w:rPr>
            </w:pPr>
            <w:ins w:id="2404" w:author="user" w:date="2012-02-29T14:49:00Z">
              <w:r w:rsidRPr="00F85A00">
                <w:rPr>
                  <w:rFonts w:ascii="Calibri" w:hAnsi="Calibri" w:cs="Calibri"/>
                  <w:sz w:val="20"/>
                  <w:szCs w:val="20"/>
                </w:rPr>
                <w:t xml:space="preserve">Chitwan </w:t>
              </w:r>
            </w:ins>
          </w:p>
        </w:tc>
        <w:tc>
          <w:tcPr>
            <w:tcW w:w="1080" w:type="dxa"/>
            <w:tcBorders>
              <w:top w:val="single" w:sz="6" w:space="0" w:color="auto"/>
              <w:left w:val="single" w:sz="6" w:space="0" w:color="auto"/>
              <w:bottom w:val="single" w:sz="6" w:space="0" w:color="auto"/>
              <w:right w:val="single" w:sz="6" w:space="0" w:color="auto"/>
            </w:tcBorders>
            <w:vAlign w:val="bottom"/>
          </w:tcPr>
          <w:p w:rsidR="002B6273" w:rsidRPr="00F85A00" w:rsidRDefault="002B6273" w:rsidP="0074335E">
            <w:pPr>
              <w:autoSpaceDE w:val="0"/>
              <w:autoSpaceDN w:val="0"/>
              <w:adjustRightInd w:val="0"/>
              <w:jc w:val="center"/>
              <w:rPr>
                <w:ins w:id="2405" w:author="user" w:date="2012-02-29T14:49:00Z"/>
                <w:rFonts w:ascii="Calibri" w:hAnsi="Calibri" w:cs="Calibri"/>
                <w:bCs/>
                <w:sz w:val="20"/>
                <w:szCs w:val="20"/>
              </w:rPr>
            </w:pPr>
            <w:ins w:id="2406" w:author="user" w:date="2012-02-29T14:49:00Z">
              <w:r w:rsidRPr="00F85A00">
                <w:rPr>
                  <w:rFonts w:ascii="Calibri" w:hAnsi="Calibri" w:cs="Calibri"/>
                  <w:bCs/>
                  <w:sz w:val="20"/>
                  <w:szCs w:val="20"/>
                </w:rPr>
                <w:t>100</w:t>
              </w:r>
            </w:ins>
          </w:p>
        </w:tc>
      </w:tr>
      <w:tr w:rsidR="002B6273" w:rsidRPr="001765B5" w:rsidTr="0074335E">
        <w:trPr>
          <w:trHeight w:val="250"/>
          <w:ins w:id="2407" w:author="user" w:date="2012-02-29T14:49:00Z"/>
        </w:trPr>
        <w:tc>
          <w:tcPr>
            <w:tcW w:w="586"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jc w:val="center"/>
              <w:rPr>
                <w:ins w:id="2408" w:author="user" w:date="2012-02-29T14:49:00Z"/>
                <w:rFonts w:ascii="Calibri" w:hAnsi="Calibri" w:cs="Calibri"/>
                <w:bCs/>
                <w:sz w:val="20"/>
                <w:szCs w:val="20"/>
              </w:rPr>
            </w:pPr>
            <w:ins w:id="2409" w:author="user" w:date="2012-02-29T14:49:00Z">
              <w:r w:rsidRPr="00F85A00">
                <w:rPr>
                  <w:rFonts w:ascii="Calibri" w:hAnsi="Calibri" w:cs="Calibri"/>
                  <w:bCs/>
                  <w:sz w:val="20"/>
                  <w:szCs w:val="20"/>
                </w:rPr>
                <w:t>20</w:t>
              </w:r>
            </w:ins>
          </w:p>
        </w:tc>
        <w:tc>
          <w:tcPr>
            <w:tcW w:w="3404"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410" w:author="user" w:date="2012-02-29T14:49:00Z"/>
                <w:rFonts w:ascii="Calibri" w:hAnsi="Calibri" w:cs="Calibri"/>
                <w:sz w:val="20"/>
                <w:szCs w:val="20"/>
              </w:rPr>
            </w:pPr>
            <w:ins w:id="2411" w:author="user" w:date="2012-02-29T14:49:00Z">
              <w:r w:rsidRPr="00F85A00">
                <w:rPr>
                  <w:rFonts w:ascii="Calibri" w:hAnsi="Calibri" w:cs="Calibri"/>
                  <w:sz w:val="20"/>
                  <w:szCs w:val="20"/>
                </w:rPr>
                <w:t xml:space="preserve">Godawari Tole </w:t>
              </w:r>
            </w:ins>
          </w:p>
        </w:tc>
        <w:tc>
          <w:tcPr>
            <w:tcW w:w="234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412" w:author="user" w:date="2012-02-29T14:49:00Z"/>
                <w:rFonts w:ascii="Calibri" w:hAnsi="Calibri" w:cs="Calibri"/>
                <w:sz w:val="20"/>
                <w:szCs w:val="20"/>
              </w:rPr>
            </w:pPr>
            <w:ins w:id="2413" w:author="user" w:date="2012-02-29T14:49:00Z">
              <w:r w:rsidRPr="00F85A00">
                <w:rPr>
                  <w:rFonts w:ascii="Calibri" w:hAnsi="Calibri" w:cs="Calibri"/>
                  <w:sz w:val="20"/>
                  <w:szCs w:val="20"/>
                </w:rPr>
                <w:t>Piple VDC-6</w:t>
              </w:r>
            </w:ins>
          </w:p>
        </w:tc>
        <w:tc>
          <w:tcPr>
            <w:tcW w:w="126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414" w:author="user" w:date="2012-02-29T14:49:00Z"/>
                <w:rFonts w:ascii="Calibri" w:hAnsi="Calibri" w:cs="Calibri"/>
                <w:sz w:val="20"/>
                <w:szCs w:val="20"/>
              </w:rPr>
            </w:pPr>
            <w:ins w:id="2415" w:author="user" w:date="2012-02-29T14:49:00Z">
              <w:r w:rsidRPr="00F85A00">
                <w:rPr>
                  <w:rFonts w:ascii="Calibri" w:hAnsi="Calibri" w:cs="Calibri"/>
                  <w:sz w:val="20"/>
                  <w:szCs w:val="20"/>
                </w:rPr>
                <w:t xml:space="preserve">Chitwan </w:t>
              </w:r>
            </w:ins>
          </w:p>
        </w:tc>
        <w:tc>
          <w:tcPr>
            <w:tcW w:w="1080" w:type="dxa"/>
            <w:tcBorders>
              <w:top w:val="single" w:sz="6" w:space="0" w:color="auto"/>
              <w:left w:val="single" w:sz="6" w:space="0" w:color="auto"/>
              <w:bottom w:val="single" w:sz="6" w:space="0" w:color="auto"/>
              <w:right w:val="single" w:sz="6" w:space="0" w:color="auto"/>
            </w:tcBorders>
            <w:vAlign w:val="bottom"/>
          </w:tcPr>
          <w:p w:rsidR="002B6273" w:rsidRPr="00F85A00" w:rsidRDefault="002B6273" w:rsidP="0074335E">
            <w:pPr>
              <w:autoSpaceDE w:val="0"/>
              <w:autoSpaceDN w:val="0"/>
              <w:adjustRightInd w:val="0"/>
              <w:jc w:val="center"/>
              <w:rPr>
                <w:ins w:id="2416" w:author="user" w:date="2012-02-29T14:49:00Z"/>
                <w:rFonts w:ascii="Calibri" w:hAnsi="Calibri" w:cs="Calibri"/>
                <w:bCs/>
                <w:sz w:val="20"/>
                <w:szCs w:val="20"/>
              </w:rPr>
            </w:pPr>
            <w:ins w:id="2417" w:author="user" w:date="2012-02-29T14:49:00Z">
              <w:r w:rsidRPr="00F85A00">
                <w:rPr>
                  <w:rFonts w:ascii="Calibri" w:hAnsi="Calibri" w:cs="Calibri"/>
                  <w:bCs/>
                  <w:sz w:val="20"/>
                  <w:szCs w:val="20"/>
                </w:rPr>
                <w:t>125</w:t>
              </w:r>
            </w:ins>
          </w:p>
        </w:tc>
      </w:tr>
      <w:tr w:rsidR="002B6273" w:rsidRPr="001765B5" w:rsidTr="0074335E">
        <w:trPr>
          <w:trHeight w:val="250"/>
          <w:ins w:id="2418" w:author="user" w:date="2012-02-29T14:49:00Z"/>
        </w:trPr>
        <w:tc>
          <w:tcPr>
            <w:tcW w:w="586"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jc w:val="center"/>
              <w:rPr>
                <w:ins w:id="2419" w:author="user" w:date="2012-02-29T14:49:00Z"/>
                <w:rFonts w:ascii="Calibri" w:hAnsi="Calibri" w:cs="Calibri"/>
                <w:bCs/>
                <w:sz w:val="20"/>
                <w:szCs w:val="20"/>
              </w:rPr>
            </w:pPr>
            <w:ins w:id="2420" w:author="user" w:date="2012-02-29T14:49:00Z">
              <w:r w:rsidRPr="00F85A00">
                <w:rPr>
                  <w:rFonts w:ascii="Calibri" w:hAnsi="Calibri" w:cs="Calibri"/>
                  <w:bCs/>
                  <w:sz w:val="20"/>
                  <w:szCs w:val="20"/>
                </w:rPr>
                <w:t>21</w:t>
              </w:r>
            </w:ins>
          </w:p>
        </w:tc>
        <w:tc>
          <w:tcPr>
            <w:tcW w:w="3404"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421" w:author="user" w:date="2012-02-29T14:49:00Z"/>
                <w:rFonts w:ascii="Calibri" w:hAnsi="Calibri" w:cs="Calibri"/>
                <w:sz w:val="20"/>
                <w:szCs w:val="20"/>
              </w:rPr>
            </w:pPr>
            <w:ins w:id="2422" w:author="user" w:date="2012-02-29T14:49:00Z">
              <w:r w:rsidRPr="00F85A00">
                <w:rPr>
                  <w:rFonts w:ascii="Calibri" w:hAnsi="Calibri" w:cs="Calibri"/>
                  <w:sz w:val="20"/>
                  <w:szCs w:val="20"/>
                </w:rPr>
                <w:t xml:space="preserve">Jhurjhure Tole </w:t>
              </w:r>
            </w:ins>
          </w:p>
        </w:tc>
        <w:tc>
          <w:tcPr>
            <w:tcW w:w="234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423" w:author="user" w:date="2012-02-29T14:49:00Z"/>
                <w:rFonts w:ascii="Calibri" w:hAnsi="Calibri" w:cs="Calibri"/>
                <w:sz w:val="20"/>
                <w:szCs w:val="20"/>
              </w:rPr>
            </w:pPr>
            <w:ins w:id="2424" w:author="user" w:date="2012-02-29T14:49:00Z">
              <w:r w:rsidRPr="00F85A00">
                <w:rPr>
                  <w:rFonts w:ascii="Calibri" w:hAnsi="Calibri" w:cs="Calibri"/>
                  <w:sz w:val="20"/>
                  <w:szCs w:val="20"/>
                </w:rPr>
                <w:t>Piple VDC-9</w:t>
              </w:r>
            </w:ins>
          </w:p>
        </w:tc>
        <w:tc>
          <w:tcPr>
            <w:tcW w:w="126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425" w:author="user" w:date="2012-02-29T14:49:00Z"/>
                <w:rFonts w:ascii="Calibri" w:hAnsi="Calibri" w:cs="Calibri"/>
                <w:sz w:val="20"/>
                <w:szCs w:val="20"/>
              </w:rPr>
            </w:pPr>
            <w:ins w:id="2426" w:author="user" w:date="2012-02-29T14:49:00Z">
              <w:r w:rsidRPr="00F85A00">
                <w:rPr>
                  <w:rFonts w:ascii="Calibri" w:hAnsi="Calibri" w:cs="Calibri"/>
                  <w:sz w:val="20"/>
                  <w:szCs w:val="20"/>
                </w:rPr>
                <w:t xml:space="preserve">Chitwan </w:t>
              </w:r>
            </w:ins>
          </w:p>
        </w:tc>
        <w:tc>
          <w:tcPr>
            <w:tcW w:w="1080" w:type="dxa"/>
            <w:tcBorders>
              <w:top w:val="single" w:sz="6" w:space="0" w:color="auto"/>
              <w:left w:val="single" w:sz="6" w:space="0" w:color="auto"/>
              <w:bottom w:val="single" w:sz="6" w:space="0" w:color="auto"/>
              <w:right w:val="single" w:sz="6" w:space="0" w:color="auto"/>
            </w:tcBorders>
            <w:vAlign w:val="bottom"/>
          </w:tcPr>
          <w:p w:rsidR="002B6273" w:rsidRPr="00F85A00" w:rsidRDefault="002B6273" w:rsidP="0074335E">
            <w:pPr>
              <w:autoSpaceDE w:val="0"/>
              <w:autoSpaceDN w:val="0"/>
              <w:adjustRightInd w:val="0"/>
              <w:jc w:val="center"/>
              <w:rPr>
                <w:ins w:id="2427" w:author="user" w:date="2012-02-29T14:49:00Z"/>
                <w:rFonts w:ascii="Calibri" w:hAnsi="Calibri" w:cs="Calibri"/>
                <w:bCs/>
                <w:sz w:val="20"/>
                <w:szCs w:val="20"/>
              </w:rPr>
            </w:pPr>
            <w:ins w:id="2428" w:author="user" w:date="2012-02-29T14:49:00Z">
              <w:r w:rsidRPr="00F85A00">
                <w:rPr>
                  <w:rFonts w:ascii="Calibri" w:hAnsi="Calibri" w:cs="Calibri"/>
                  <w:bCs/>
                  <w:sz w:val="20"/>
                  <w:szCs w:val="20"/>
                </w:rPr>
                <w:t>100</w:t>
              </w:r>
            </w:ins>
          </w:p>
        </w:tc>
      </w:tr>
      <w:tr w:rsidR="002B6273" w:rsidRPr="001765B5" w:rsidTr="0074335E">
        <w:trPr>
          <w:trHeight w:val="250"/>
          <w:ins w:id="2429" w:author="user" w:date="2012-02-29T14:49:00Z"/>
        </w:trPr>
        <w:tc>
          <w:tcPr>
            <w:tcW w:w="586"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jc w:val="center"/>
              <w:rPr>
                <w:ins w:id="2430" w:author="user" w:date="2012-02-29T14:49:00Z"/>
                <w:rFonts w:ascii="Calibri" w:hAnsi="Calibri" w:cs="Calibri"/>
                <w:bCs/>
                <w:sz w:val="20"/>
                <w:szCs w:val="20"/>
              </w:rPr>
            </w:pPr>
            <w:ins w:id="2431" w:author="user" w:date="2012-02-29T14:49:00Z">
              <w:r w:rsidRPr="00F85A00">
                <w:rPr>
                  <w:rFonts w:ascii="Calibri" w:hAnsi="Calibri" w:cs="Calibri"/>
                  <w:bCs/>
                  <w:sz w:val="20"/>
                  <w:szCs w:val="20"/>
                </w:rPr>
                <w:t>22</w:t>
              </w:r>
            </w:ins>
          </w:p>
        </w:tc>
        <w:tc>
          <w:tcPr>
            <w:tcW w:w="3404"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432" w:author="user" w:date="2012-02-29T14:49:00Z"/>
                <w:rFonts w:ascii="Calibri" w:hAnsi="Calibri" w:cs="Calibri"/>
                <w:sz w:val="20"/>
                <w:szCs w:val="20"/>
              </w:rPr>
            </w:pPr>
            <w:ins w:id="2433" w:author="user" w:date="2012-02-29T14:49:00Z">
              <w:r w:rsidRPr="00F85A00">
                <w:rPr>
                  <w:rFonts w:ascii="Calibri" w:hAnsi="Calibri" w:cs="Calibri"/>
                  <w:sz w:val="20"/>
                  <w:szCs w:val="20"/>
                </w:rPr>
                <w:t>Dhanduwa Basti</w:t>
              </w:r>
            </w:ins>
          </w:p>
        </w:tc>
        <w:tc>
          <w:tcPr>
            <w:tcW w:w="234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434" w:author="user" w:date="2012-02-29T14:49:00Z"/>
                <w:rFonts w:ascii="Calibri" w:hAnsi="Calibri" w:cs="Calibri"/>
                <w:sz w:val="20"/>
                <w:szCs w:val="20"/>
              </w:rPr>
            </w:pPr>
            <w:ins w:id="2435" w:author="user" w:date="2012-02-29T14:49:00Z">
              <w:r w:rsidRPr="00F85A00">
                <w:rPr>
                  <w:rFonts w:ascii="Calibri" w:hAnsi="Calibri" w:cs="Calibri"/>
                  <w:sz w:val="20"/>
                  <w:szCs w:val="20"/>
                </w:rPr>
                <w:t>Bhandara VDC-8</w:t>
              </w:r>
            </w:ins>
          </w:p>
        </w:tc>
        <w:tc>
          <w:tcPr>
            <w:tcW w:w="126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436" w:author="user" w:date="2012-02-29T14:49:00Z"/>
                <w:rFonts w:ascii="Calibri" w:hAnsi="Calibri" w:cs="Calibri"/>
                <w:sz w:val="20"/>
                <w:szCs w:val="20"/>
              </w:rPr>
            </w:pPr>
            <w:ins w:id="2437" w:author="user" w:date="2012-02-29T14:49:00Z">
              <w:r w:rsidRPr="00F85A00">
                <w:rPr>
                  <w:rFonts w:ascii="Calibri" w:hAnsi="Calibri" w:cs="Calibri"/>
                  <w:sz w:val="20"/>
                  <w:szCs w:val="20"/>
                </w:rPr>
                <w:t xml:space="preserve">Chitwan </w:t>
              </w:r>
            </w:ins>
          </w:p>
        </w:tc>
        <w:tc>
          <w:tcPr>
            <w:tcW w:w="1080" w:type="dxa"/>
            <w:tcBorders>
              <w:top w:val="single" w:sz="6" w:space="0" w:color="auto"/>
              <w:left w:val="single" w:sz="6" w:space="0" w:color="auto"/>
              <w:bottom w:val="single" w:sz="6" w:space="0" w:color="auto"/>
              <w:right w:val="single" w:sz="6" w:space="0" w:color="auto"/>
            </w:tcBorders>
            <w:vAlign w:val="bottom"/>
          </w:tcPr>
          <w:p w:rsidR="002B6273" w:rsidRPr="00F85A00" w:rsidRDefault="002B6273" w:rsidP="0074335E">
            <w:pPr>
              <w:autoSpaceDE w:val="0"/>
              <w:autoSpaceDN w:val="0"/>
              <w:adjustRightInd w:val="0"/>
              <w:jc w:val="center"/>
              <w:rPr>
                <w:ins w:id="2438" w:author="user" w:date="2012-02-29T14:49:00Z"/>
                <w:rFonts w:ascii="Calibri" w:hAnsi="Calibri" w:cs="Calibri"/>
                <w:bCs/>
                <w:sz w:val="20"/>
                <w:szCs w:val="20"/>
              </w:rPr>
            </w:pPr>
            <w:ins w:id="2439" w:author="user" w:date="2012-02-29T14:49:00Z">
              <w:r w:rsidRPr="00F85A00">
                <w:rPr>
                  <w:rFonts w:ascii="Calibri" w:hAnsi="Calibri" w:cs="Calibri"/>
                  <w:bCs/>
                  <w:sz w:val="20"/>
                  <w:szCs w:val="20"/>
                </w:rPr>
                <w:t>150</w:t>
              </w:r>
            </w:ins>
          </w:p>
        </w:tc>
      </w:tr>
      <w:tr w:rsidR="002B6273" w:rsidRPr="001765B5" w:rsidTr="0074335E">
        <w:trPr>
          <w:trHeight w:val="250"/>
          <w:ins w:id="2440" w:author="user" w:date="2012-02-29T14:49:00Z"/>
        </w:trPr>
        <w:tc>
          <w:tcPr>
            <w:tcW w:w="586"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jc w:val="center"/>
              <w:rPr>
                <w:ins w:id="2441" w:author="user" w:date="2012-02-29T14:49:00Z"/>
                <w:rFonts w:ascii="Calibri" w:hAnsi="Calibri" w:cs="Calibri"/>
                <w:bCs/>
                <w:sz w:val="20"/>
                <w:szCs w:val="20"/>
              </w:rPr>
            </w:pPr>
            <w:ins w:id="2442" w:author="user" w:date="2012-02-29T14:49:00Z">
              <w:r w:rsidRPr="00F85A00">
                <w:rPr>
                  <w:rFonts w:ascii="Calibri" w:hAnsi="Calibri" w:cs="Calibri"/>
                  <w:bCs/>
                  <w:sz w:val="20"/>
                  <w:szCs w:val="20"/>
                </w:rPr>
                <w:t>23</w:t>
              </w:r>
            </w:ins>
          </w:p>
        </w:tc>
        <w:tc>
          <w:tcPr>
            <w:tcW w:w="3404"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443" w:author="user" w:date="2012-02-29T14:49:00Z"/>
                <w:rFonts w:ascii="Calibri" w:hAnsi="Calibri" w:cs="Calibri"/>
                <w:sz w:val="20"/>
                <w:szCs w:val="20"/>
              </w:rPr>
            </w:pPr>
            <w:ins w:id="2444" w:author="user" w:date="2012-02-29T14:49:00Z">
              <w:r w:rsidRPr="00F85A00">
                <w:rPr>
                  <w:rFonts w:ascii="Calibri" w:hAnsi="Calibri" w:cs="Calibri"/>
                  <w:sz w:val="20"/>
                  <w:szCs w:val="20"/>
                </w:rPr>
                <w:t>Sundar Basti</w:t>
              </w:r>
            </w:ins>
          </w:p>
        </w:tc>
        <w:tc>
          <w:tcPr>
            <w:tcW w:w="234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445" w:author="user" w:date="2012-02-29T14:49:00Z"/>
                <w:rFonts w:ascii="Calibri" w:hAnsi="Calibri" w:cs="Calibri"/>
                <w:sz w:val="20"/>
                <w:szCs w:val="20"/>
              </w:rPr>
            </w:pPr>
            <w:ins w:id="2446" w:author="user" w:date="2012-02-29T14:49:00Z">
              <w:r w:rsidRPr="00F85A00">
                <w:rPr>
                  <w:rFonts w:ascii="Calibri" w:hAnsi="Calibri" w:cs="Calibri"/>
                  <w:sz w:val="20"/>
                  <w:szCs w:val="20"/>
                </w:rPr>
                <w:t>Bhandara VDC-8</w:t>
              </w:r>
            </w:ins>
          </w:p>
        </w:tc>
        <w:tc>
          <w:tcPr>
            <w:tcW w:w="126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447" w:author="user" w:date="2012-02-29T14:49:00Z"/>
                <w:rFonts w:ascii="Calibri" w:hAnsi="Calibri" w:cs="Calibri"/>
                <w:sz w:val="20"/>
                <w:szCs w:val="20"/>
              </w:rPr>
            </w:pPr>
            <w:ins w:id="2448" w:author="user" w:date="2012-02-29T14:49:00Z">
              <w:r w:rsidRPr="00F85A00">
                <w:rPr>
                  <w:rFonts w:ascii="Calibri" w:hAnsi="Calibri" w:cs="Calibri"/>
                  <w:sz w:val="20"/>
                  <w:szCs w:val="20"/>
                </w:rPr>
                <w:t xml:space="preserve">Chitwan </w:t>
              </w:r>
            </w:ins>
          </w:p>
        </w:tc>
        <w:tc>
          <w:tcPr>
            <w:tcW w:w="1080" w:type="dxa"/>
            <w:tcBorders>
              <w:top w:val="single" w:sz="6" w:space="0" w:color="auto"/>
              <w:left w:val="single" w:sz="6" w:space="0" w:color="auto"/>
              <w:bottom w:val="single" w:sz="6" w:space="0" w:color="auto"/>
              <w:right w:val="single" w:sz="6" w:space="0" w:color="auto"/>
            </w:tcBorders>
            <w:vAlign w:val="bottom"/>
          </w:tcPr>
          <w:p w:rsidR="002B6273" w:rsidRPr="00F85A00" w:rsidRDefault="002B6273" w:rsidP="0074335E">
            <w:pPr>
              <w:autoSpaceDE w:val="0"/>
              <w:autoSpaceDN w:val="0"/>
              <w:adjustRightInd w:val="0"/>
              <w:jc w:val="center"/>
              <w:rPr>
                <w:ins w:id="2449" w:author="user" w:date="2012-02-29T14:49:00Z"/>
                <w:rFonts w:ascii="Calibri" w:hAnsi="Calibri" w:cs="Calibri"/>
                <w:bCs/>
                <w:sz w:val="20"/>
                <w:szCs w:val="20"/>
              </w:rPr>
            </w:pPr>
            <w:ins w:id="2450" w:author="user" w:date="2012-02-29T14:49:00Z">
              <w:r w:rsidRPr="00F85A00">
                <w:rPr>
                  <w:rFonts w:ascii="Calibri" w:hAnsi="Calibri" w:cs="Calibri"/>
                  <w:bCs/>
                  <w:sz w:val="20"/>
                  <w:szCs w:val="20"/>
                </w:rPr>
                <w:t>100</w:t>
              </w:r>
            </w:ins>
          </w:p>
        </w:tc>
      </w:tr>
      <w:tr w:rsidR="002B6273" w:rsidRPr="001765B5" w:rsidTr="0074335E">
        <w:trPr>
          <w:trHeight w:val="250"/>
          <w:ins w:id="2451" w:author="user" w:date="2012-02-29T14:49:00Z"/>
        </w:trPr>
        <w:tc>
          <w:tcPr>
            <w:tcW w:w="586"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jc w:val="center"/>
              <w:rPr>
                <w:ins w:id="2452" w:author="user" w:date="2012-02-29T14:49:00Z"/>
                <w:rFonts w:ascii="Calibri" w:hAnsi="Calibri" w:cs="Calibri"/>
                <w:bCs/>
                <w:sz w:val="20"/>
                <w:szCs w:val="20"/>
              </w:rPr>
            </w:pPr>
            <w:ins w:id="2453" w:author="user" w:date="2012-02-29T14:49:00Z">
              <w:r w:rsidRPr="00F85A00">
                <w:rPr>
                  <w:rFonts w:ascii="Calibri" w:hAnsi="Calibri" w:cs="Calibri"/>
                  <w:bCs/>
                  <w:sz w:val="20"/>
                  <w:szCs w:val="20"/>
                </w:rPr>
                <w:t>24</w:t>
              </w:r>
            </w:ins>
          </w:p>
        </w:tc>
        <w:tc>
          <w:tcPr>
            <w:tcW w:w="3404"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454" w:author="user" w:date="2012-02-29T14:49:00Z"/>
                <w:rFonts w:ascii="Calibri" w:hAnsi="Calibri" w:cs="Calibri"/>
                <w:sz w:val="20"/>
                <w:szCs w:val="20"/>
              </w:rPr>
            </w:pPr>
            <w:ins w:id="2455" w:author="user" w:date="2012-02-29T14:49:00Z">
              <w:r w:rsidRPr="00F85A00">
                <w:rPr>
                  <w:rFonts w:ascii="Calibri" w:hAnsi="Calibri" w:cs="Calibri"/>
                  <w:sz w:val="20"/>
                  <w:szCs w:val="20"/>
                </w:rPr>
                <w:t xml:space="preserve">Ghareti Danda, 6 Group </w:t>
              </w:r>
            </w:ins>
          </w:p>
        </w:tc>
        <w:tc>
          <w:tcPr>
            <w:tcW w:w="234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456" w:author="user" w:date="2012-02-29T14:49:00Z"/>
                <w:rFonts w:ascii="Calibri" w:hAnsi="Calibri" w:cs="Calibri"/>
                <w:sz w:val="20"/>
                <w:szCs w:val="20"/>
              </w:rPr>
            </w:pPr>
            <w:ins w:id="2457" w:author="user" w:date="2012-02-29T14:49:00Z">
              <w:r w:rsidRPr="00F85A00">
                <w:rPr>
                  <w:rFonts w:ascii="Calibri" w:hAnsi="Calibri" w:cs="Calibri"/>
                  <w:sz w:val="20"/>
                  <w:szCs w:val="20"/>
                </w:rPr>
                <w:t>Birendra Nagar VDC-1</w:t>
              </w:r>
            </w:ins>
          </w:p>
        </w:tc>
        <w:tc>
          <w:tcPr>
            <w:tcW w:w="126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458" w:author="user" w:date="2012-02-29T14:49:00Z"/>
                <w:rFonts w:ascii="Calibri" w:hAnsi="Calibri" w:cs="Calibri"/>
                <w:sz w:val="20"/>
                <w:szCs w:val="20"/>
              </w:rPr>
            </w:pPr>
            <w:ins w:id="2459" w:author="user" w:date="2012-02-29T14:49:00Z">
              <w:r w:rsidRPr="00F85A00">
                <w:rPr>
                  <w:rFonts w:ascii="Calibri" w:hAnsi="Calibri" w:cs="Calibri"/>
                  <w:sz w:val="20"/>
                  <w:szCs w:val="20"/>
                </w:rPr>
                <w:t xml:space="preserve">Chitwan </w:t>
              </w:r>
            </w:ins>
          </w:p>
        </w:tc>
        <w:tc>
          <w:tcPr>
            <w:tcW w:w="1080" w:type="dxa"/>
            <w:tcBorders>
              <w:top w:val="single" w:sz="6" w:space="0" w:color="auto"/>
              <w:left w:val="single" w:sz="6" w:space="0" w:color="auto"/>
              <w:bottom w:val="single" w:sz="6" w:space="0" w:color="auto"/>
              <w:right w:val="single" w:sz="6" w:space="0" w:color="auto"/>
            </w:tcBorders>
            <w:vAlign w:val="bottom"/>
          </w:tcPr>
          <w:p w:rsidR="002B6273" w:rsidRPr="00F85A00" w:rsidRDefault="002B6273" w:rsidP="0074335E">
            <w:pPr>
              <w:autoSpaceDE w:val="0"/>
              <w:autoSpaceDN w:val="0"/>
              <w:adjustRightInd w:val="0"/>
              <w:jc w:val="center"/>
              <w:rPr>
                <w:ins w:id="2460" w:author="user" w:date="2012-02-29T14:49:00Z"/>
                <w:rFonts w:ascii="Calibri" w:hAnsi="Calibri" w:cs="Calibri"/>
                <w:bCs/>
                <w:sz w:val="20"/>
                <w:szCs w:val="20"/>
              </w:rPr>
            </w:pPr>
            <w:ins w:id="2461" w:author="user" w:date="2012-02-29T14:49:00Z">
              <w:r w:rsidRPr="00F85A00">
                <w:rPr>
                  <w:rFonts w:ascii="Calibri" w:hAnsi="Calibri" w:cs="Calibri"/>
                  <w:bCs/>
                  <w:sz w:val="20"/>
                  <w:szCs w:val="20"/>
                </w:rPr>
                <w:t>100</w:t>
              </w:r>
            </w:ins>
          </w:p>
        </w:tc>
      </w:tr>
      <w:tr w:rsidR="002B6273" w:rsidRPr="001765B5" w:rsidTr="0074335E">
        <w:trPr>
          <w:trHeight w:val="250"/>
          <w:ins w:id="2462" w:author="user" w:date="2012-02-29T14:49:00Z"/>
        </w:trPr>
        <w:tc>
          <w:tcPr>
            <w:tcW w:w="586"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jc w:val="center"/>
              <w:rPr>
                <w:ins w:id="2463" w:author="user" w:date="2012-02-29T14:49:00Z"/>
                <w:rFonts w:ascii="Calibri" w:hAnsi="Calibri" w:cs="Calibri"/>
                <w:bCs/>
                <w:sz w:val="20"/>
                <w:szCs w:val="20"/>
              </w:rPr>
            </w:pPr>
            <w:ins w:id="2464" w:author="user" w:date="2012-02-29T14:49:00Z">
              <w:r w:rsidRPr="00F85A00">
                <w:rPr>
                  <w:rFonts w:ascii="Calibri" w:hAnsi="Calibri" w:cs="Calibri"/>
                  <w:bCs/>
                  <w:sz w:val="20"/>
                  <w:szCs w:val="20"/>
                </w:rPr>
                <w:t>25</w:t>
              </w:r>
            </w:ins>
          </w:p>
        </w:tc>
        <w:tc>
          <w:tcPr>
            <w:tcW w:w="3404"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465" w:author="user" w:date="2012-02-29T14:49:00Z"/>
                <w:rFonts w:ascii="Calibri" w:hAnsi="Calibri" w:cs="Calibri"/>
                <w:sz w:val="20"/>
                <w:szCs w:val="20"/>
              </w:rPr>
            </w:pPr>
            <w:ins w:id="2466" w:author="user" w:date="2012-02-29T14:49:00Z">
              <w:r w:rsidRPr="00F85A00">
                <w:rPr>
                  <w:rFonts w:ascii="Calibri" w:hAnsi="Calibri" w:cs="Calibri"/>
                  <w:sz w:val="20"/>
                  <w:szCs w:val="20"/>
                </w:rPr>
                <w:t xml:space="preserve">Intabhatti, 6 Group </w:t>
              </w:r>
            </w:ins>
          </w:p>
        </w:tc>
        <w:tc>
          <w:tcPr>
            <w:tcW w:w="234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467" w:author="user" w:date="2012-02-29T14:49:00Z"/>
                <w:rFonts w:ascii="Calibri" w:hAnsi="Calibri" w:cs="Calibri"/>
                <w:sz w:val="20"/>
                <w:szCs w:val="20"/>
              </w:rPr>
            </w:pPr>
            <w:ins w:id="2468" w:author="user" w:date="2012-02-29T14:49:00Z">
              <w:r w:rsidRPr="00F85A00">
                <w:rPr>
                  <w:rFonts w:ascii="Calibri" w:hAnsi="Calibri" w:cs="Calibri"/>
                  <w:sz w:val="20"/>
                  <w:szCs w:val="20"/>
                </w:rPr>
                <w:t>Birendra Nagar VDC-1</w:t>
              </w:r>
            </w:ins>
          </w:p>
        </w:tc>
        <w:tc>
          <w:tcPr>
            <w:tcW w:w="126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469" w:author="user" w:date="2012-02-29T14:49:00Z"/>
                <w:rFonts w:ascii="Calibri" w:hAnsi="Calibri" w:cs="Calibri"/>
                <w:sz w:val="20"/>
                <w:szCs w:val="20"/>
              </w:rPr>
            </w:pPr>
            <w:ins w:id="2470" w:author="user" w:date="2012-02-29T14:49:00Z">
              <w:r w:rsidRPr="00F85A00">
                <w:rPr>
                  <w:rFonts w:ascii="Calibri" w:hAnsi="Calibri" w:cs="Calibri"/>
                  <w:sz w:val="20"/>
                  <w:szCs w:val="20"/>
                </w:rPr>
                <w:t xml:space="preserve">Chitwan </w:t>
              </w:r>
            </w:ins>
          </w:p>
        </w:tc>
        <w:tc>
          <w:tcPr>
            <w:tcW w:w="1080" w:type="dxa"/>
            <w:tcBorders>
              <w:top w:val="single" w:sz="6" w:space="0" w:color="auto"/>
              <w:left w:val="single" w:sz="6" w:space="0" w:color="auto"/>
              <w:bottom w:val="single" w:sz="6" w:space="0" w:color="auto"/>
              <w:right w:val="single" w:sz="6" w:space="0" w:color="auto"/>
            </w:tcBorders>
            <w:vAlign w:val="bottom"/>
          </w:tcPr>
          <w:p w:rsidR="002B6273" w:rsidRPr="00F85A00" w:rsidRDefault="002B6273" w:rsidP="0074335E">
            <w:pPr>
              <w:autoSpaceDE w:val="0"/>
              <w:autoSpaceDN w:val="0"/>
              <w:adjustRightInd w:val="0"/>
              <w:jc w:val="center"/>
              <w:rPr>
                <w:ins w:id="2471" w:author="user" w:date="2012-02-29T14:49:00Z"/>
                <w:rFonts w:ascii="Calibri" w:hAnsi="Calibri" w:cs="Calibri"/>
                <w:bCs/>
                <w:sz w:val="20"/>
                <w:szCs w:val="20"/>
              </w:rPr>
            </w:pPr>
            <w:ins w:id="2472" w:author="user" w:date="2012-02-29T14:49:00Z">
              <w:r w:rsidRPr="00F85A00">
                <w:rPr>
                  <w:rFonts w:ascii="Calibri" w:hAnsi="Calibri" w:cs="Calibri"/>
                  <w:bCs/>
                  <w:sz w:val="20"/>
                  <w:szCs w:val="20"/>
                </w:rPr>
                <w:t>100</w:t>
              </w:r>
            </w:ins>
          </w:p>
        </w:tc>
      </w:tr>
      <w:tr w:rsidR="002B6273" w:rsidRPr="001765B5" w:rsidTr="0074335E">
        <w:trPr>
          <w:trHeight w:val="250"/>
          <w:ins w:id="2473" w:author="user" w:date="2012-02-29T14:49:00Z"/>
        </w:trPr>
        <w:tc>
          <w:tcPr>
            <w:tcW w:w="586"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jc w:val="center"/>
              <w:rPr>
                <w:ins w:id="2474" w:author="user" w:date="2012-02-29T14:49:00Z"/>
                <w:rFonts w:ascii="Calibri" w:hAnsi="Calibri" w:cs="Calibri"/>
                <w:bCs/>
                <w:sz w:val="20"/>
                <w:szCs w:val="20"/>
              </w:rPr>
            </w:pPr>
            <w:ins w:id="2475" w:author="user" w:date="2012-02-29T14:49:00Z">
              <w:r w:rsidRPr="00F85A00">
                <w:rPr>
                  <w:rFonts w:ascii="Calibri" w:hAnsi="Calibri" w:cs="Calibri"/>
                  <w:bCs/>
                  <w:sz w:val="20"/>
                  <w:szCs w:val="20"/>
                </w:rPr>
                <w:t>26</w:t>
              </w:r>
            </w:ins>
          </w:p>
        </w:tc>
        <w:tc>
          <w:tcPr>
            <w:tcW w:w="3404"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476" w:author="user" w:date="2012-02-29T14:49:00Z"/>
                <w:rFonts w:ascii="Calibri" w:hAnsi="Calibri" w:cs="Calibri"/>
                <w:sz w:val="20"/>
                <w:szCs w:val="20"/>
              </w:rPr>
            </w:pPr>
            <w:ins w:id="2477" w:author="user" w:date="2012-02-29T14:49:00Z">
              <w:r w:rsidRPr="00F85A00">
                <w:rPr>
                  <w:rFonts w:ascii="Calibri" w:hAnsi="Calibri" w:cs="Calibri"/>
                  <w:sz w:val="20"/>
                  <w:szCs w:val="20"/>
                </w:rPr>
                <w:t>Salghari, Sixth Group</w:t>
              </w:r>
            </w:ins>
          </w:p>
        </w:tc>
        <w:tc>
          <w:tcPr>
            <w:tcW w:w="234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478" w:author="user" w:date="2012-02-29T14:49:00Z"/>
                <w:rFonts w:ascii="Calibri" w:hAnsi="Calibri" w:cs="Calibri"/>
                <w:sz w:val="20"/>
                <w:szCs w:val="20"/>
              </w:rPr>
            </w:pPr>
            <w:ins w:id="2479" w:author="user" w:date="2012-02-29T14:49:00Z">
              <w:r w:rsidRPr="00F85A00">
                <w:rPr>
                  <w:rFonts w:ascii="Calibri" w:hAnsi="Calibri" w:cs="Calibri"/>
                  <w:sz w:val="20"/>
                  <w:szCs w:val="20"/>
                </w:rPr>
                <w:t>Birendra Nagar VDC-1</w:t>
              </w:r>
            </w:ins>
          </w:p>
        </w:tc>
        <w:tc>
          <w:tcPr>
            <w:tcW w:w="126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480" w:author="user" w:date="2012-02-29T14:49:00Z"/>
                <w:rFonts w:ascii="Calibri" w:hAnsi="Calibri" w:cs="Calibri"/>
                <w:sz w:val="20"/>
                <w:szCs w:val="20"/>
              </w:rPr>
            </w:pPr>
            <w:ins w:id="2481" w:author="user" w:date="2012-02-29T14:49:00Z">
              <w:r w:rsidRPr="00F85A00">
                <w:rPr>
                  <w:rFonts w:ascii="Calibri" w:hAnsi="Calibri" w:cs="Calibri"/>
                  <w:sz w:val="20"/>
                  <w:szCs w:val="20"/>
                </w:rPr>
                <w:t xml:space="preserve">Chitwan </w:t>
              </w:r>
            </w:ins>
          </w:p>
        </w:tc>
        <w:tc>
          <w:tcPr>
            <w:tcW w:w="1080" w:type="dxa"/>
            <w:tcBorders>
              <w:top w:val="single" w:sz="6" w:space="0" w:color="auto"/>
              <w:left w:val="single" w:sz="6" w:space="0" w:color="auto"/>
              <w:bottom w:val="single" w:sz="6" w:space="0" w:color="auto"/>
              <w:right w:val="single" w:sz="6" w:space="0" w:color="auto"/>
            </w:tcBorders>
            <w:vAlign w:val="bottom"/>
          </w:tcPr>
          <w:p w:rsidR="002B6273" w:rsidRPr="00F85A00" w:rsidRDefault="002B6273" w:rsidP="0074335E">
            <w:pPr>
              <w:autoSpaceDE w:val="0"/>
              <w:autoSpaceDN w:val="0"/>
              <w:adjustRightInd w:val="0"/>
              <w:jc w:val="center"/>
              <w:rPr>
                <w:ins w:id="2482" w:author="user" w:date="2012-02-29T14:49:00Z"/>
                <w:rFonts w:ascii="Calibri" w:hAnsi="Calibri" w:cs="Calibri"/>
                <w:bCs/>
                <w:sz w:val="20"/>
                <w:szCs w:val="20"/>
              </w:rPr>
            </w:pPr>
            <w:ins w:id="2483" w:author="user" w:date="2012-02-29T14:49:00Z">
              <w:r w:rsidRPr="00F85A00">
                <w:rPr>
                  <w:rFonts w:ascii="Calibri" w:hAnsi="Calibri" w:cs="Calibri"/>
                  <w:bCs/>
                  <w:sz w:val="20"/>
                  <w:szCs w:val="20"/>
                </w:rPr>
                <w:t>200</w:t>
              </w:r>
            </w:ins>
          </w:p>
        </w:tc>
      </w:tr>
      <w:tr w:rsidR="002B6273" w:rsidRPr="001765B5" w:rsidTr="0074335E">
        <w:trPr>
          <w:trHeight w:val="250"/>
          <w:ins w:id="2484" w:author="user" w:date="2012-02-29T14:49:00Z"/>
        </w:trPr>
        <w:tc>
          <w:tcPr>
            <w:tcW w:w="586"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jc w:val="center"/>
              <w:rPr>
                <w:ins w:id="2485" w:author="user" w:date="2012-02-29T14:49:00Z"/>
                <w:rFonts w:ascii="Calibri" w:hAnsi="Calibri" w:cs="Calibri"/>
                <w:bCs/>
                <w:sz w:val="20"/>
                <w:szCs w:val="20"/>
              </w:rPr>
            </w:pPr>
            <w:ins w:id="2486" w:author="user" w:date="2012-02-29T14:49:00Z">
              <w:r w:rsidRPr="00F85A00">
                <w:rPr>
                  <w:rFonts w:ascii="Calibri" w:hAnsi="Calibri" w:cs="Calibri"/>
                  <w:bCs/>
                  <w:sz w:val="20"/>
                  <w:szCs w:val="20"/>
                </w:rPr>
                <w:t>27</w:t>
              </w:r>
            </w:ins>
          </w:p>
        </w:tc>
        <w:tc>
          <w:tcPr>
            <w:tcW w:w="3404"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487" w:author="user" w:date="2012-02-29T14:49:00Z"/>
                <w:rFonts w:ascii="Calibri" w:hAnsi="Calibri" w:cs="Calibri"/>
                <w:sz w:val="20"/>
                <w:szCs w:val="20"/>
              </w:rPr>
            </w:pPr>
            <w:ins w:id="2488" w:author="user" w:date="2012-02-29T14:49:00Z">
              <w:r w:rsidRPr="00F85A00">
                <w:rPr>
                  <w:rFonts w:ascii="Calibri" w:hAnsi="Calibri" w:cs="Calibri"/>
                  <w:sz w:val="20"/>
                  <w:szCs w:val="20"/>
                </w:rPr>
                <w:t>Parbat Basti, 3 Group</w:t>
              </w:r>
            </w:ins>
          </w:p>
        </w:tc>
        <w:tc>
          <w:tcPr>
            <w:tcW w:w="234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489" w:author="user" w:date="2012-02-29T14:49:00Z"/>
                <w:rFonts w:ascii="Calibri" w:hAnsi="Calibri" w:cs="Calibri"/>
                <w:sz w:val="20"/>
                <w:szCs w:val="20"/>
              </w:rPr>
            </w:pPr>
            <w:ins w:id="2490" w:author="user" w:date="2012-02-29T14:49:00Z">
              <w:r w:rsidRPr="00F85A00">
                <w:rPr>
                  <w:rFonts w:ascii="Calibri" w:hAnsi="Calibri" w:cs="Calibri"/>
                  <w:sz w:val="20"/>
                  <w:szCs w:val="20"/>
                </w:rPr>
                <w:t>Birendra Nagar VDC-5</w:t>
              </w:r>
            </w:ins>
          </w:p>
        </w:tc>
        <w:tc>
          <w:tcPr>
            <w:tcW w:w="126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491" w:author="user" w:date="2012-02-29T14:49:00Z"/>
                <w:rFonts w:ascii="Calibri" w:hAnsi="Calibri" w:cs="Calibri"/>
                <w:sz w:val="20"/>
                <w:szCs w:val="20"/>
              </w:rPr>
            </w:pPr>
            <w:ins w:id="2492" w:author="user" w:date="2012-02-29T14:49:00Z">
              <w:r w:rsidRPr="00F85A00">
                <w:rPr>
                  <w:rFonts w:ascii="Calibri" w:hAnsi="Calibri" w:cs="Calibri"/>
                  <w:sz w:val="20"/>
                  <w:szCs w:val="20"/>
                </w:rPr>
                <w:t xml:space="preserve">Chitwan </w:t>
              </w:r>
            </w:ins>
          </w:p>
        </w:tc>
        <w:tc>
          <w:tcPr>
            <w:tcW w:w="1080" w:type="dxa"/>
            <w:tcBorders>
              <w:top w:val="single" w:sz="6" w:space="0" w:color="auto"/>
              <w:left w:val="single" w:sz="6" w:space="0" w:color="auto"/>
              <w:bottom w:val="single" w:sz="6" w:space="0" w:color="auto"/>
              <w:right w:val="single" w:sz="6" w:space="0" w:color="auto"/>
            </w:tcBorders>
            <w:vAlign w:val="bottom"/>
          </w:tcPr>
          <w:p w:rsidR="002B6273" w:rsidRPr="00F85A00" w:rsidRDefault="002B6273" w:rsidP="0074335E">
            <w:pPr>
              <w:autoSpaceDE w:val="0"/>
              <w:autoSpaceDN w:val="0"/>
              <w:adjustRightInd w:val="0"/>
              <w:jc w:val="center"/>
              <w:rPr>
                <w:ins w:id="2493" w:author="user" w:date="2012-02-29T14:49:00Z"/>
                <w:rFonts w:ascii="Calibri" w:hAnsi="Calibri" w:cs="Calibri"/>
                <w:bCs/>
                <w:sz w:val="20"/>
                <w:szCs w:val="20"/>
              </w:rPr>
            </w:pPr>
            <w:ins w:id="2494" w:author="user" w:date="2012-02-29T14:49:00Z">
              <w:r w:rsidRPr="00F85A00">
                <w:rPr>
                  <w:rFonts w:ascii="Calibri" w:hAnsi="Calibri" w:cs="Calibri"/>
                  <w:bCs/>
                  <w:sz w:val="20"/>
                  <w:szCs w:val="20"/>
                </w:rPr>
                <w:t>250</w:t>
              </w:r>
            </w:ins>
          </w:p>
        </w:tc>
      </w:tr>
      <w:tr w:rsidR="002B6273" w:rsidRPr="001765B5" w:rsidTr="0074335E">
        <w:trPr>
          <w:trHeight w:val="250"/>
          <w:ins w:id="2495" w:author="user" w:date="2012-02-29T14:49:00Z"/>
        </w:trPr>
        <w:tc>
          <w:tcPr>
            <w:tcW w:w="586"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jc w:val="center"/>
              <w:rPr>
                <w:ins w:id="2496" w:author="user" w:date="2012-02-29T14:49:00Z"/>
                <w:rFonts w:ascii="Calibri" w:hAnsi="Calibri" w:cs="Calibri"/>
                <w:bCs/>
                <w:sz w:val="20"/>
                <w:szCs w:val="20"/>
              </w:rPr>
            </w:pPr>
            <w:ins w:id="2497" w:author="user" w:date="2012-02-29T14:49:00Z">
              <w:r w:rsidRPr="00F85A00">
                <w:rPr>
                  <w:rFonts w:ascii="Calibri" w:hAnsi="Calibri" w:cs="Calibri"/>
                  <w:bCs/>
                  <w:sz w:val="20"/>
                  <w:szCs w:val="20"/>
                </w:rPr>
                <w:t>28</w:t>
              </w:r>
            </w:ins>
          </w:p>
        </w:tc>
        <w:tc>
          <w:tcPr>
            <w:tcW w:w="3404"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498" w:author="user" w:date="2012-02-29T14:49:00Z"/>
                <w:rFonts w:ascii="Calibri" w:hAnsi="Calibri" w:cs="Calibri"/>
                <w:sz w:val="20"/>
                <w:szCs w:val="20"/>
              </w:rPr>
            </w:pPr>
            <w:ins w:id="2499" w:author="user" w:date="2012-02-29T14:49:00Z">
              <w:r w:rsidRPr="00F85A00">
                <w:rPr>
                  <w:rFonts w:ascii="Calibri" w:hAnsi="Calibri" w:cs="Calibri"/>
                  <w:sz w:val="20"/>
                  <w:szCs w:val="20"/>
                </w:rPr>
                <w:t>Seetal Tole, 2 Group (Sukumbasi Tole)</w:t>
              </w:r>
            </w:ins>
          </w:p>
        </w:tc>
        <w:tc>
          <w:tcPr>
            <w:tcW w:w="234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500" w:author="user" w:date="2012-02-29T14:49:00Z"/>
                <w:rFonts w:ascii="Calibri" w:hAnsi="Calibri" w:cs="Calibri"/>
                <w:sz w:val="20"/>
                <w:szCs w:val="20"/>
              </w:rPr>
            </w:pPr>
            <w:ins w:id="2501" w:author="user" w:date="2012-02-29T14:49:00Z">
              <w:r w:rsidRPr="00F85A00">
                <w:rPr>
                  <w:rFonts w:ascii="Calibri" w:hAnsi="Calibri" w:cs="Calibri"/>
                  <w:sz w:val="20"/>
                  <w:szCs w:val="20"/>
                </w:rPr>
                <w:t>Birendra Nagar VDC-8</w:t>
              </w:r>
            </w:ins>
          </w:p>
        </w:tc>
        <w:tc>
          <w:tcPr>
            <w:tcW w:w="126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502" w:author="user" w:date="2012-02-29T14:49:00Z"/>
                <w:rFonts w:ascii="Calibri" w:hAnsi="Calibri" w:cs="Calibri"/>
                <w:sz w:val="20"/>
                <w:szCs w:val="20"/>
              </w:rPr>
            </w:pPr>
            <w:ins w:id="2503" w:author="user" w:date="2012-02-29T14:49:00Z">
              <w:r w:rsidRPr="00F85A00">
                <w:rPr>
                  <w:rFonts w:ascii="Calibri" w:hAnsi="Calibri" w:cs="Calibri"/>
                  <w:sz w:val="20"/>
                  <w:szCs w:val="20"/>
                </w:rPr>
                <w:t xml:space="preserve">Chitwan </w:t>
              </w:r>
            </w:ins>
          </w:p>
        </w:tc>
        <w:tc>
          <w:tcPr>
            <w:tcW w:w="1080" w:type="dxa"/>
            <w:tcBorders>
              <w:top w:val="single" w:sz="6" w:space="0" w:color="auto"/>
              <w:left w:val="single" w:sz="6" w:space="0" w:color="auto"/>
              <w:bottom w:val="single" w:sz="6" w:space="0" w:color="auto"/>
              <w:right w:val="single" w:sz="6" w:space="0" w:color="auto"/>
            </w:tcBorders>
            <w:vAlign w:val="bottom"/>
          </w:tcPr>
          <w:p w:rsidR="002B6273" w:rsidRPr="00F85A00" w:rsidRDefault="002B6273" w:rsidP="0074335E">
            <w:pPr>
              <w:autoSpaceDE w:val="0"/>
              <w:autoSpaceDN w:val="0"/>
              <w:adjustRightInd w:val="0"/>
              <w:jc w:val="center"/>
              <w:rPr>
                <w:ins w:id="2504" w:author="user" w:date="2012-02-29T14:49:00Z"/>
                <w:rFonts w:ascii="Calibri" w:hAnsi="Calibri" w:cs="Calibri"/>
                <w:bCs/>
                <w:sz w:val="20"/>
                <w:szCs w:val="20"/>
              </w:rPr>
            </w:pPr>
            <w:ins w:id="2505" w:author="user" w:date="2012-02-29T14:49:00Z">
              <w:r w:rsidRPr="00F85A00">
                <w:rPr>
                  <w:rFonts w:ascii="Calibri" w:hAnsi="Calibri" w:cs="Calibri"/>
                  <w:bCs/>
                  <w:sz w:val="20"/>
                  <w:szCs w:val="20"/>
                </w:rPr>
                <w:t>100</w:t>
              </w:r>
            </w:ins>
          </w:p>
        </w:tc>
      </w:tr>
      <w:tr w:rsidR="002B6273" w:rsidRPr="001765B5" w:rsidTr="0074335E">
        <w:trPr>
          <w:trHeight w:val="250"/>
          <w:ins w:id="2506" w:author="user" w:date="2012-02-29T14:49:00Z"/>
        </w:trPr>
        <w:tc>
          <w:tcPr>
            <w:tcW w:w="586"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jc w:val="center"/>
              <w:rPr>
                <w:ins w:id="2507" w:author="user" w:date="2012-02-29T14:49:00Z"/>
                <w:rFonts w:ascii="Calibri" w:hAnsi="Calibri" w:cs="Calibri"/>
                <w:bCs/>
                <w:sz w:val="20"/>
                <w:szCs w:val="20"/>
              </w:rPr>
            </w:pPr>
            <w:ins w:id="2508" w:author="user" w:date="2012-02-29T14:49:00Z">
              <w:r w:rsidRPr="00F85A00">
                <w:rPr>
                  <w:rFonts w:ascii="Calibri" w:hAnsi="Calibri" w:cs="Calibri"/>
                  <w:bCs/>
                  <w:sz w:val="20"/>
                  <w:szCs w:val="20"/>
                </w:rPr>
                <w:t>29</w:t>
              </w:r>
            </w:ins>
          </w:p>
        </w:tc>
        <w:tc>
          <w:tcPr>
            <w:tcW w:w="3404"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509" w:author="user" w:date="2012-02-29T14:49:00Z"/>
                <w:rFonts w:ascii="Calibri" w:hAnsi="Calibri" w:cs="Calibri"/>
                <w:sz w:val="20"/>
                <w:szCs w:val="20"/>
              </w:rPr>
            </w:pPr>
            <w:ins w:id="2510" w:author="user" w:date="2012-02-29T14:49:00Z">
              <w:r w:rsidRPr="00F85A00">
                <w:rPr>
                  <w:rFonts w:ascii="Calibri" w:hAnsi="Calibri" w:cs="Calibri"/>
                  <w:sz w:val="20"/>
                  <w:szCs w:val="20"/>
                </w:rPr>
                <w:t>Seetal Tole, Ghimire Danda</w:t>
              </w:r>
            </w:ins>
          </w:p>
        </w:tc>
        <w:tc>
          <w:tcPr>
            <w:tcW w:w="234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511" w:author="user" w:date="2012-02-29T14:49:00Z"/>
                <w:rFonts w:ascii="Calibri" w:hAnsi="Calibri" w:cs="Calibri"/>
                <w:sz w:val="20"/>
                <w:szCs w:val="20"/>
              </w:rPr>
            </w:pPr>
            <w:ins w:id="2512" w:author="user" w:date="2012-02-29T14:49:00Z">
              <w:r w:rsidRPr="00F85A00">
                <w:rPr>
                  <w:rFonts w:ascii="Calibri" w:hAnsi="Calibri" w:cs="Calibri"/>
                  <w:sz w:val="20"/>
                  <w:szCs w:val="20"/>
                </w:rPr>
                <w:t>Birendra Nagar VDC-8</w:t>
              </w:r>
            </w:ins>
          </w:p>
        </w:tc>
        <w:tc>
          <w:tcPr>
            <w:tcW w:w="126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513" w:author="user" w:date="2012-02-29T14:49:00Z"/>
                <w:rFonts w:ascii="Calibri" w:hAnsi="Calibri" w:cs="Calibri"/>
                <w:sz w:val="20"/>
                <w:szCs w:val="20"/>
              </w:rPr>
            </w:pPr>
            <w:ins w:id="2514" w:author="user" w:date="2012-02-29T14:49:00Z">
              <w:r w:rsidRPr="00F85A00">
                <w:rPr>
                  <w:rFonts w:ascii="Calibri" w:hAnsi="Calibri" w:cs="Calibri"/>
                  <w:sz w:val="20"/>
                  <w:szCs w:val="20"/>
                </w:rPr>
                <w:t xml:space="preserve">Chitwan </w:t>
              </w:r>
            </w:ins>
          </w:p>
        </w:tc>
        <w:tc>
          <w:tcPr>
            <w:tcW w:w="1080" w:type="dxa"/>
            <w:tcBorders>
              <w:top w:val="single" w:sz="6" w:space="0" w:color="auto"/>
              <w:left w:val="single" w:sz="6" w:space="0" w:color="auto"/>
              <w:bottom w:val="single" w:sz="6" w:space="0" w:color="auto"/>
              <w:right w:val="single" w:sz="6" w:space="0" w:color="auto"/>
            </w:tcBorders>
            <w:vAlign w:val="bottom"/>
          </w:tcPr>
          <w:p w:rsidR="002B6273" w:rsidRPr="00F85A00" w:rsidRDefault="002B6273" w:rsidP="0074335E">
            <w:pPr>
              <w:autoSpaceDE w:val="0"/>
              <w:autoSpaceDN w:val="0"/>
              <w:adjustRightInd w:val="0"/>
              <w:jc w:val="center"/>
              <w:rPr>
                <w:ins w:id="2515" w:author="user" w:date="2012-02-29T14:49:00Z"/>
                <w:rFonts w:ascii="Calibri" w:hAnsi="Calibri" w:cs="Calibri"/>
                <w:bCs/>
                <w:sz w:val="20"/>
                <w:szCs w:val="20"/>
              </w:rPr>
            </w:pPr>
            <w:ins w:id="2516" w:author="user" w:date="2012-02-29T14:49:00Z">
              <w:r w:rsidRPr="00F85A00">
                <w:rPr>
                  <w:rFonts w:ascii="Calibri" w:hAnsi="Calibri" w:cs="Calibri"/>
                  <w:bCs/>
                  <w:sz w:val="20"/>
                  <w:szCs w:val="20"/>
                </w:rPr>
                <w:t>100</w:t>
              </w:r>
            </w:ins>
          </w:p>
        </w:tc>
      </w:tr>
      <w:tr w:rsidR="002B6273" w:rsidRPr="001765B5" w:rsidTr="0074335E">
        <w:trPr>
          <w:trHeight w:val="250"/>
          <w:ins w:id="2517" w:author="user" w:date="2012-02-29T14:49:00Z"/>
        </w:trPr>
        <w:tc>
          <w:tcPr>
            <w:tcW w:w="586"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jc w:val="center"/>
              <w:rPr>
                <w:ins w:id="2518" w:author="user" w:date="2012-02-29T14:49:00Z"/>
                <w:rFonts w:ascii="Calibri" w:hAnsi="Calibri" w:cs="Calibri"/>
                <w:bCs/>
                <w:sz w:val="20"/>
                <w:szCs w:val="20"/>
              </w:rPr>
            </w:pPr>
            <w:ins w:id="2519" w:author="user" w:date="2012-02-29T14:49:00Z">
              <w:r w:rsidRPr="00F85A00">
                <w:rPr>
                  <w:rFonts w:ascii="Calibri" w:hAnsi="Calibri" w:cs="Calibri"/>
                  <w:bCs/>
                  <w:sz w:val="20"/>
                  <w:szCs w:val="20"/>
                </w:rPr>
                <w:t>30</w:t>
              </w:r>
            </w:ins>
          </w:p>
        </w:tc>
        <w:tc>
          <w:tcPr>
            <w:tcW w:w="3404"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520" w:author="user" w:date="2012-02-29T14:49:00Z"/>
                <w:rFonts w:ascii="Calibri" w:hAnsi="Calibri" w:cs="Calibri"/>
                <w:sz w:val="20"/>
                <w:szCs w:val="20"/>
              </w:rPr>
            </w:pPr>
            <w:ins w:id="2521" w:author="user" w:date="2012-02-29T14:49:00Z">
              <w:r w:rsidRPr="00F85A00">
                <w:rPr>
                  <w:rFonts w:ascii="Calibri" w:hAnsi="Calibri" w:cs="Calibri"/>
                  <w:sz w:val="20"/>
                  <w:szCs w:val="20"/>
                </w:rPr>
                <w:t>Ping Tole, One Group</w:t>
              </w:r>
            </w:ins>
          </w:p>
        </w:tc>
        <w:tc>
          <w:tcPr>
            <w:tcW w:w="234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522" w:author="user" w:date="2012-02-29T14:49:00Z"/>
                <w:rFonts w:ascii="Calibri" w:hAnsi="Calibri" w:cs="Calibri"/>
                <w:sz w:val="20"/>
                <w:szCs w:val="20"/>
              </w:rPr>
            </w:pPr>
            <w:ins w:id="2523" w:author="user" w:date="2012-02-29T14:49:00Z">
              <w:r w:rsidRPr="00F85A00">
                <w:rPr>
                  <w:rFonts w:ascii="Calibri" w:hAnsi="Calibri" w:cs="Calibri"/>
                  <w:sz w:val="20"/>
                  <w:szCs w:val="20"/>
                </w:rPr>
                <w:t xml:space="preserve">Birendra Nagar VDC-8 </w:t>
              </w:r>
            </w:ins>
          </w:p>
        </w:tc>
        <w:tc>
          <w:tcPr>
            <w:tcW w:w="126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524" w:author="user" w:date="2012-02-29T14:49:00Z"/>
                <w:rFonts w:ascii="Calibri" w:hAnsi="Calibri" w:cs="Calibri"/>
                <w:sz w:val="20"/>
                <w:szCs w:val="20"/>
              </w:rPr>
            </w:pPr>
            <w:ins w:id="2525" w:author="user" w:date="2012-02-29T14:49:00Z">
              <w:r w:rsidRPr="00F85A00">
                <w:rPr>
                  <w:rFonts w:ascii="Calibri" w:hAnsi="Calibri" w:cs="Calibri"/>
                  <w:sz w:val="20"/>
                  <w:szCs w:val="20"/>
                </w:rPr>
                <w:t xml:space="preserve">Chitwan </w:t>
              </w:r>
            </w:ins>
          </w:p>
        </w:tc>
        <w:tc>
          <w:tcPr>
            <w:tcW w:w="1080" w:type="dxa"/>
            <w:tcBorders>
              <w:top w:val="single" w:sz="6" w:space="0" w:color="auto"/>
              <w:left w:val="single" w:sz="6" w:space="0" w:color="auto"/>
              <w:bottom w:val="single" w:sz="6" w:space="0" w:color="auto"/>
              <w:right w:val="single" w:sz="6" w:space="0" w:color="auto"/>
            </w:tcBorders>
            <w:vAlign w:val="bottom"/>
          </w:tcPr>
          <w:p w:rsidR="002B6273" w:rsidRPr="00F85A00" w:rsidRDefault="002B6273" w:rsidP="0074335E">
            <w:pPr>
              <w:autoSpaceDE w:val="0"/>
              <w:autoSpaceDN w:val="0"/>
              <w:adjustRightInd w:val="0"/>
              <w:jc w:val="center"/>
              <w:rPr>
                <w:ins w:id="2526" w:author="user" w:date="2012-02-29T14:49:00Z"/>
                <w:rFonts w:ascii="Calibri" w:hAnsi="Calibri" w:cs="Calibri"/>
                <w:bCs/>
                <w:sz w:val="20"/>
                <w:szCs w:val="20"/>
              </w:rPr>
            </w:pPr>
            <w:ins w:id="2527" w:author="user" w:date="2012-02-29T14:49:00Z">
              <w:r w:rsidRPr="00F85A00">
                <w:rPr>
                  <w:rFonts w:ascii="Calibri" w:hAnsi="Calibri" w:cs="Calibri"/>
                  <w:bCs/>
                  <w:sz w:val="20"/>
                  <w:szCs w:val="20"/>
                </w:rPr>
                <w:t>50</w:t>
              </w:r>
            </w:ins>
          </w:p>
        </w:tc>
      </w:tr>
      <w:tr w:rsidR="002B6273" w:rsidRPr="001765B5" w:rsidTr="0074335E">
        <w:trPr>
          <w:trHeight w:val="250"/>
          <w:ins w:id="2528" w:author="user" w:date="2012-02-29T14:49:00Z"/>
        </w:trPr>
        <w:tc>
          <w:tcPr>
            <w:tcW w:w="586"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jc w:val="center"/>
              <w:rPr>
                <w:ins w:id="2529" w:author="user" w:date="2012-02-29T14:49:00Z"/>
                <w:rFonts w:ascii="Calibri" w:hAnsi="Calibri" w:cs="Calibri"/>
                <w:bCs/>
                <w:sz w:val="20"/>
                <w:szCs w:val="20"/>
              </w:rPr>
            </w:pPr>
            <w:ins w:id="2530" w:author="user" w:date="2012-02-29T14:49:00Z">
              <w:r w:rsidRPr="00F85A00">
                <w:rPr>
                  <w:rFonts w:ascii="Calibri" w:hAnsi="Calibri" w:cs="Calibri"/>
                  <w:bCs/>
                  <w:sz w:val="20"/>
                  <w:szCs w:val="20"/>
                </w:rPr>
                <w:t>31</w:t>
              </w:r>
            </w:ins>
          </w:p>
        </w:tc>
        <w:tc>
          <w:tcPr>
            <w:tcW w:w="3404"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531" w:author="user" w:date="2012-02-29T14:49:00Z"/>
                <w:rFonts w:ascii="Calibri" w:hAnsi="Calibri" w:cs="Calibri"/>
                <w:sz w:val="20"/>
                <w:szCs w:val="20"/>
              </w:rPr>
            </w:pPr>
            <w:ins w:id="2532" w:author="user" w:date="2012-02-29T14:49:00Z">
              <w:r w:rsidRPr="00F85A00">
                <w:rPr>
                  <w:rFonts w:ascii="Calibri" w:hAnsi="Calibri" w:cs="Calibri"/>
                  <w:sz w:val="20"/>
                  <w:szCs w:val="20"/>
                </w:rPr>
                <w:t xml:space="preserve">Gairabari Tole, One Group </w:t>
              </w:r>
            </w:ins>
          </w:p>
        </w:tc>
        <w:tc>
          <w:tcPr>
            <w:tcW w:w="234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533" w:author="user" w:date="2012-02-29T14:49:00Z"/>
                <w:rFonts w:ascii="Calibri" w:hAnsi="Calibri" w:cs="Calibri"/>
                <w:sz w:val="20"/>
                <w:szCs w:val="20"/>
              </w:rPr>
            </w:pPr>
            <w:ins w:id="2534" w:author="user" w:date="2012-02-29T14:49:00Z">
              <w:r w:rsidRPr="00F85A00">
                <w:rPr>
                  <w:rFonts w:ascii="Calibri" w:hAnsi="Calibri" w:cs="Calibri"/>
                  <w:sz w:val="20"/>
                  <w:szCs w:val="20"/>
                </w:rPr>
                <w:t>Birendra Nagar VDC-8</w:t>
              </w:r>
            </w:ins>
          </w:p>
        </w:tc>
        <w:tc>
          <w:tcPr>
            <w:tcW w:w="126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535" w:author="user" w:date="2012-02-29T14:49:00Z"/>
                <w:rFonts w:ascii="Calibri" w:hAnsi="Calibri" w:cs="Calibri"/>
                <w:sz w:val="20"/>
                <w:szCs w:val="20"/>
              </w:rPr>
            </w:pPr>
            <w:ins w:id="2536" w:author="user" w:date="2012-02-29T14:49:00Z">
              <w:r w:rsidRPr="00F85A00">
                <w:rPr>
                  <w:rFonts w:ascii="Calibri" w:hAnsi="Calibri" w:cs="Calibri"/>
                  <w:sz w:val="20"/>
                  <w:szCs w:val="20"/>
                </w:rPr>
                <w:t xml:space="preserve">Chitwan </w:t>
              </w:r>
            </w:ins>
          </w:p>
        </w:tc>
        <w:tc>
          <w:tcPr>
            <w:tcW w:w="1080" w:type="dxa"/>
            <w:tcBorders>
              <w:top w:val="single" w:sz="6" w:space="0" w:color="auto"/>
              <w:left w:val="single" w:sz="6" w:space="0" w:color="auto"/>
              <w:bottom w:val="single" w:sz="6" w:space="0" w:color="auto"/>
              <w:right w:val="single" w:sz="6" w:space="0" w:color="auto"/>
            </w:tcBorders>
            <w:vAlign w:val="bottom"/>
          </w:tcPr>
          <w:p w:rsidR="002B6273" w:rsidRPr="00F85A00" w:rsidRDefault="002B6273" w:rsidP="0074335E">
            <w:pPr>
              <w:autoSpaceDE w:val="0"/>
              <w:autoSpaceDN w:val="0"/>
              <w:adjustRightInd w:val="0"/>
              <w:jc w:val="center"/>
              <w:rPr>
                <w:ins w:id="2537" w:author="user" w:date="2012-02-29T14:49:00Z"/>
                <w:rFonts w:ascii="Calibri" w:hAnsi="Calibri" w:cs="Calibri"/>
                <w:bCs/>
                <w:sz w:val="20"/>
                <w:szCs w:val="20"/>
              </w:rPr>
            </w:pPr>
            <w:ins w:id="2538" w:author="user" w:date="2012-02-29T14:49:00Z">
              <w:r w:rsidRPr="00F85A00">
                <w:rPr>
                  <w:rFonts w:ascii="Calibri" w:hAnsi="Calibri" w:cs="Calibri"/>
                  <w:bCs/>
                  <w:sz w:val="20"/>
                  <w:szCs w:val="20"/>
                </w:rPr>
                <w:t>50</w:t>
              </w:r>
            </w:ins>
          </w:p>
        </w:tc>
      </w:tr>
      <w:tr w:rsidR="002B6273" w:rsidRPr="001765B5" w:rsidTr="0074335E">
        <w:trPr>
          <w:trHeight w:val="250"/>
          <w:ins w:id="2539" w:author="user" w:date="2012-02-29T14:49:00Z"/>
        </w:trPr>
        <w:tc>
          <w:tcPr>
            <w:tcW w:w="586"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jc w:val="center"/>
              <w:rPr>
                <w:ins w:id="2540" w:author="user" w:date="2012-02-29T14:49:00Z"/>
                <w:rFonts w:ascii="Calibri" w:hAnsi="Calibri" w:cs="Calibri"/>
                <w:bCs/>
                <w:sz w:val="20"/>
                <w:szCs w:val="20"/>
              </w:rPr>
            </w:pPr>
            <w:ins w:id="2541" w:author="user" w:date="2012-02-29T14:49:00Z">
              <w:r w:rsidRPr="00F85A00">
                <w:rPr>
                  <w:rFonts w:ascii="Calibri" w:hAnsi="Calibri" w:cs="Calibri"/>
                  <w:bCs/>
                  <w:sz w:val="20"/>
                  <w:szCs w:val="20"/>
                </w:rPr>
                <w:t>32</w:t>
              </w:r>
            </w:ins>
          </w:p>
        </w:tc>
        <w:tc>
          <w:tcPr>
            <w:tcW w:w="3404"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542" w:author="user" w:date="2012-02-29T14:49:00Z"/>
                <w:rFonts w:ascii="Calibri" w:hAnsi="Calibri" w:cs="Calibri"/>
                <w:sz w:val="20"/>
                <w:szCs w:val="20"/>
              </w:rPr>
            </w:pPr>
            <w:ins w:id="2543" w:author="user" w:date="2012-02-29T14:49:00Z">
              <w:r w:rsidRPr="00F85A00">
                <w:rPr>
                  <w:rFonts w:ascii="Calibri" w:hAnsi="Calibri" w:cs="Calibri"/>
                  <w:sz w:val="20"/>
                  <w:szCs w:val="20"/>
                </w:rPr>
                <w:t>Amilipani</w:t>
              </w:r>
            </w:ins>
          </w:p>
        </w:tc>
        <w:tc>
          <w:tcPr>
            <w:tcW w:w="234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544" w:author="user" w:date="2012-02-29T14:49:00Z"/>
                <w:rFonts w:ascii="Calibri" w:hAnsi="Calibri" w:cs="Calibri"/>
                <w:sz w:val="20"/>
                <w:szCs w:val="20"/>
              </w:rPr>
            </w:pPr>
            <w:ins w:id="2545" w:author="user" w:date="2012-02-29T14:49:00Z">
              <w:r w:rsidRPr="00F85A00">
                <w:rPr>
                  <w:rFonts w:ascii="Calibri" w:hAnsi="Calibri" w:cs="Calibri"/>
                  <w:sz w:val="20"/>
                  <w:szCs w:val="20"/>
                </w:rPr>
                <w:t>Birendra Nagar VDC-9</w:t>
              </w:r>
            </w:ins>
          </w:p>
        </w:tc>
        <w:tc>
          <w:tcPr>
            <w:tcW w:w="126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546" w:author="user" w:date="2012-02-29T14:49:00Z"/>
                <w:rFonts w:ascii="Calibri" w:hAnsi="Calibri" w:cs="Calibri"/>
                <w:sz w:val="20"/>
                <w:szCs w:val="20"/>
              </w:rPr>
            </w:pPr>
            <w:ins w:id="2547" w:author="user" w:date="2012-02-29T14:49:00Z">
              <w:r w:rsidRPr="00F85A00">
                <w:rPr>
                  <w:rFonts w:ascii="Calibri" w:hAnsi="Calibri" w:cs="Calibri"/>
                  <w:sz w:val="20"/>
                  <w:szCs w:val="20"/>
                </w:rPr>
                <w:t xml:space="preserve">Chitwan </w:t>
              </w:r>
            </w:ins>
          </w:p>
        </w:tc>
        <w:tc>
          <w:tcPr>
            <w:tcW w:w="1080" w:type="dxa"/>
            <w:tcBorders>
              <w:top w:val="single" w:sz="6" w:space="0" w:color="auto"/>
              <w:left w:val="single" w:sz="6" w:space="0" w:color="auto"/>
              <w:bottom w:val="single" w:sz="6" w:space="0" w:color="auto"/>
              <w:right w:val="single" w:sz="6" w:space="0" w:color="auto"/>
            </w:tcBorders>
            <w:vAlign w:val="bottom"/>
          </w:tcPr>
          <w:p w:rsidR="002B6273" w:rsidRPr="00F85A00" w:rsidRDefault="002B6273" w:rsidP="0074335E">
            <w:pPr>
              <w:autoSpaceDE w:val="0"/>
              <w:autoSpaceDN w:val="0"/>
              <w:adjustRightInd w:val="0"/>
              <w:jc w:val="center"/>
              <w:rPr>
                <w:ins w:id="2548" w:author="user" w:date="2012-02-29T14:49:00Z"/>
                <w:rFonts w:ascii="Calibri" w:hAnsi="Calibri" w:cs="Calibri"/>
                <w:bCs/>
                <w:sz w:val="20"/>
                <w:szCs w:val="20"/>
              </w:rPr>
            </w:pPr>
            <w:ins w:id="2549" w:author="user" w:date="2012-02-29T14:49:00Z">
              <w:r w:rsidRPr="00F85A00">
                <w:rPr>
                  <w:rFonts w:ascii="Calibri" w:hAnsi="Calibri" w:cs="Calibri"/>
                  <w:bCs/>
                  <w:sz w:val="20"/>
                  <w:szCs w:val="20"/>
                </w:rPr>
                <w:t>50</w:t>
              </w:r>
            </w:ins>
          </w:p>
        </w:tc>
      </w:tr>
      <w:tr w:rsidR="002B6273" w:rsidRPr="001765B5" w:rsidTr="0074335E">
        <w:trPr>
          <w:trHeight w:val="250"/>
          <w:ins w:id="2550" w:author="user" w:date="2012-02-29T14:49:00Z"/>
        </w:trPr>
        <w:tc>
          <w:tcPr>
            <w:tcW w:w="586"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jc w:val="center"/>
              <w:rPr>
                <w:ins w:id="2551" w:author="user" w:date="2012-02-29T14:49:00Z"/>
                <w:rFonts w:ascii="Calibri" w:hAnsi="Calibri" w:cs="Calibri"/>
                <w:bCs/>
                <w:sz w:val="20"/>
                <w:szCs w:val="20"/>
              </w:rPr>
            </w:pPr>
            <w:ins w:id="2552" w:author="user" w:date="2012-02-29T14:49:00Z">
              <w:r w:rsidRPr="00F85A00">
                <w:rPr>
                  <w:rFonts w:ascii="Calibri" w:hAnsi="Calibri" w:cs="Calibri"/>
                  <w:bCs/>
                  <w:sz w:val="20"/>
                  <w:szCs w:val="20"/>
                </w:rPr>
                <w:t>33</w:t>
              </w:r>
            </w:ins>
          </w:p>
        </w:tc>
        <w:tc>
          <w:tcPr>
            <w:tcW w:w="3404"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553" w:author="user" w:date="2012-02-29T14:49:00Z"/>
                <w:rFonts w:ascii="Calibri" w:hAnsi="Calibri" w:cs="Calibri"/>
                <w:sz w:val="20"/>
                <w:szCs w:val="20"/>
              </w:rPr>
            </w:pPr>
            <w:ins w:id="2554" w:author="user" w:date="2012-02-29T14:49:00Z">
              <w:r w:rsidRPr="00F85A00">
                <w:rPr>
                  <w:rFonts w:ascii="Calibri" w:hAnsi="Calibri" w:cs="Calibri"/>
                  <w:sz w:val="20"/>
                  <w:szCs w:val="20"/>
                </w:rPr>
                <w:t>Bangabar</w:t>
              </w:r>
            </w:ins>
          </w:p>
        </w:tc>
        <w:tc>
          <w:tcPr>
            <w:tcW w:w="234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555" w:author="user" w:date="2012-02-29T14:49:00Z"/>
                <w:rFonts w:ascii="Calibri" w:hAnsi="Calibri" w:cs="Calibri"/>
                <w:sz w:val="20"/>
                <w:szCs w:val="20"/>
              </w:rPr>
            </w:pPr>
            <w:ins w:id="2556" w:author="user" w:date="2012-02-29T14:49:00Z">
              <w:r w:rsidRPr="00F85A00">
                <w:rPr>
                  <w:rFonts w:ascii="Calibri" w:hAnsi="Calibri" w:cs="Calibri"/>
                  <w:sz w:val="20"/>
                  <w:szCs w:val="20"/>
                </w:rPr>
                <w:t>Chainpur VDC-6</w:t>
              </w:r>
            </w:ins>
          </w:p>
        </w:tc>
        <w:tc>
          <w:tcPr>
            <w:tcW w:w="126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557" w:author="user" w:date="2012-02-29T14:49:00Z"/>
                <w:rFonts w:ascii="Calibri" w:hAnsi="Calibri" w:cs="Calibri"/>
                <w:sz w:val="20"/>
                <w:szCs w:val="20"/>
              </w:rPr>
            </w:pPr>
            <w:ins w:id="2558" w:author="user" w:date="2012-02-29T14:49:00Z">
              <w:r w:rsidRPr="00F85A00">
                <w:rPr>
                  <w:rFonts w:ascii="Calibri" w:hAnsi="Calibri" w:cs="Calibri"/>
                  <w:sz w:val="20"/>
                  <w:szCs w:val="20"/>
                </w:rPr>
                <w:t xml:space="preserve">Chitwan </w:t>
              </w:r>
            </w:ins>
          </w:p>
        </w:tc>
        <w:tc>
          <w:tcPr>
            <w:tcW w:w="1080" w:type="dxa"/>
            <w:tcBorders>
              <w:top w:val="single" w:sz="6" w:space="0" w:color="auto"/>
              <w:left w:val="single" w:sz="6" w:space="0" w:color="auto"/>
              <w:bottom w:val="single" w:sz="6" w:space="0" w:color="auto"/>
              <w:right w:val="single" w:sz="6" w:space="0" w:color="auto"/>
            </w:tcBorders>
            <w:vAlign w:val="bottom"/>
          </w:tcPr>
          <w:p w:rsidR="002B6273" w:rsidRPr="00F85A00" w:rsidRDefault="002B6273" w:rsidP="0074335E">
            <w:pPr>
              <w:autoSpaceDE w:val="0"/>
              <w:autoSpaceDN w:val="0"/>
              <w:adjustRightInd w:val="0"/>
              <w:jc w:val="center"/>
              <w:rPr>
                <w:ins w:id="2559" w:author="user" w:date="2012-02-29T14:49:00Z"/>
                <w:rFonts w:ascii="Calibri" w:hAnsi="Calibri" w:cs="Calibri"/>
                <w:bCs/>
                <w:sz w:val="20"/>
                <w:szCs w:val="20"/>
              </w:rPr>
            </w:pPr>
            <w:ins w:id="2560" w:author="user" w:date="2012-02-29T14:49:00Z">
              <w:r w:rsidRPr="00F85A00">
                <w:rPr>
                  <w:rFonts w:ascii="Calibri" w:hAnsi="Calibri" w:cs="Calibri"/>
                  <w:bCs/>
                  <w:sz w:val="20"/>
                  <w:szCs w:val="20"/>
                </w:rPr>
                <w:t>125</w:t>
              </w:r>
            </w:ins>
          </w:p>
        </w:tc>
      </w:tr>
      <w:tr w:rsidR="002B6273" w:rsidRPr="001765B5" w:rsidTr="0074335E">
        <w:trPr>
          <w:trHeight w:val="250"/>
          <w:ins w:id="2561" w:author="user" w:date="2012-02-29T14:49:00Z"/>
        </w:trPr>
        <w:tc>
          <w:tcPr>
            <w:tcW w:w="586"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jc w:val="center"/>
              <w:rPr>
                <w:ins w:id="2562" w:author="user" w:date="2012-02-29T14:49:00Z"/>
                <w:rFonts w:ascii="Calibri" w:hAnsi="Calibri" w:cs="Calibri"/>
                <w:bCs/>
                <w:sz w:val="20"/>
                <w:szCs w:val="20"/>
              </w:rPr>
            </w:pPr>
            <w:ins w:id="2563" w:author="user" w:date="2012-02-29T14:49:00Z">
              <w:r w:rsidRPr="00F85A00">
                <w:rPr>
                  <w:rFonts w:ascii="Calibri" w:hAnsi="Calibri" w:cs="Calibri"/>
                  <w:bCs/>
                  <w:sz w:val="20"/>
                  <w:szCs w:val="20"/>
                </w:rPr>
                <w:t>34</w:t>
              </w:r>
            </w:ins>
          </w:p>
        </w:tc>
        <w:tc>
          <w:tcPr>
            <w:tcW w:w="3404"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564" w:author="user" w:date="2012-02-29T14:49:00Z"/>
                <w:rFonts w:ascii="Calibri" w:hAnsi="Calibri" w:cs="Calibri"/>
                <w:sz w:val="20"/>
                <w:szCs w:val="20"/>
              </w:rPr>
            </w:pPr>
            <w:ins w:id="2565" w:author="user" w:date="2012-02-29T14:49:00Z">
              <w:r w:rsidRPr="00F85A00">
                <w:rPr>
                  <w:rFonts w:ascii="Calibri" w:hAnsi="Calibri" w:cs="Calibri"/>
                  <w:sz w:val="20"/>
                  <w:szCs w:val="20"/>
                </w:rPr>
                <w:t xml:space="preserve">Siddhipur </w:t>
              </w:r>
            </w:ins>
          </w:p>
        </w:tc>
        <w:tc>
          <w:tcPr>
            <w:tcW w:w="234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566" w:author="user" w:date="2012-02-29T14:49:00Z"/>
                <w:rFonts w:ascii="Calibri" w:hAnsi="Calibri" w:cs="Calibri"/>
                <w:sz w:val="20"/>
                <w:szCs w:val="20"/>
              </w:rPr>
            </w:pPr>
            <w:ins w:id="2567" w:author="user" w:date="2012-02-29T14:49:00Z">
              <w:r w:rsidRPr="00F85A00">
                <w:rPr>
                  <w:rFonts w:ascii="Calibri" w:hAnsi="Calibri" w:cs="Calibri"/>
                  <w:sz w:val="20"/>
                  <w:szCs w:val="20"/>
                </w:rPr>
                <w:t>Chainpur VDC-6</w:t>
              </w:r>
            </w:ins>
          </w:p>
        </w:tc>
        <w:tc>
          <w:tcPr>
            <w:tcW w:w="126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568" w:author="user" w:date="2012-02-29T14:49:00Z"/>
                <w:rFonts w:ascii="Calibri" w:hAnsi="Calibri" w:cs="Calibri"/>
                <w:sz w:val="20"/>
                <w:szCs w:val="20"/>
              </w:rPr>
            </w:pPr>
            <w:ins w:id="2569" w:author="user" w:date="2012-02-29T14:49:00Z">
              <w:r w:rsidRPr="00F85A00">
                <w:rPr>
                  <w:rFonts w:ascii="Calibri" w:hAnsi="Calibri" w:cs="Calibri"/>
                  <w:sz w:val="20"/>
                  <w:szCs w:val="20"/>
                </w:rPr>
                <w:t xml:space="preserve">Chitwan </w:t>
              </w:r>
            </w:ins>
          </w:p>
        </w:tc>
        <w:tc>
          <w:tcPr>
            <w:tcW w:w="1080" w:type="dxa"/>
            <w:tcBorders>
              <w:top w:val="single" w:sz="6" w:space="0" w:color="auto"/>
              <w:left w:val="single" w:sz="6" w:space="0" w:color="auto"/>
              <w:bottom w:val="single" w:sz="6" w:space="0" w:color="auto"/>
              <w:right w:val="single" w:sz="6" w:space="0" w:color="auto"/>
            </w:tcBorders>
            <w:vAlign w:val="bottom"/>
          </w:tcPr>
          <w:p w:rsidR="002B6273" w:rsidRPr="00F85A00" w:rsidRDefault="002B6273" w:rsidP="0074335E">
            <w:pPr>
              <w:autoSpaceDE w:val="0"/>
              <w:autoSpaceDN w:val="0"/>
              <w:adjustRightInd w:val="0"/>
              <w:jc w:val="center"/>
              <w:rPr>
                <w:ins w:id="2570" w:author="user" w:date="2012-02-29T14:49:00Z"/>
                <w:rFonts w:ascii="Calibri" w:hAnsi="Calibri" w:cs="Calibri"/>
                <w:bCs/>
                <w:sz w:val="20"/>
                <w:szCs w:val="20"/>
              </w:rPr>
            </w:pPr>
            <w:ins w:id="2571" w:author="user" w:date="2012-02-29T14:49:00Z">
              <w:r w:rsidRPr="00F85A00">
                <w:rPr>
                  <w:rFonts w:ascii="Calibri" w:hAnsi="Calibri" w:cs="Calibri"/>
                  <w:bCs/>
                  <w:sz w:val="20"/>
                  <w:szCs w:val="20"/>
                </w:rPr>
                <w:t>125</w:t>
              </w:r>
            </w:ins>
          </w:p>
        </w:tc>
      </w:tr>
      <w:tr w:rsidR="002B6273" w:rsidRPr="001765B5" w:rsidTr="0074335E">
        <w:trPr>
          <w:trHeight w:val="250"/>
          <w:ins w:id="2572" w:author="user" w:date="2012-02-29T14:49:00Z"/>
        </w:trPr>
        <w:tc>
          <w:tcPr>
            <w:tcW w:w="586"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jc w:val="center"/>
              <w:rPr>
                <w:ins w:id="2573" w:author="user" w:date="2012-02-29T14:49:00Z"/>
                <w:rFonts w:ascii="Calibri" w:hAnsi="Calibri" w:cs="Calibri"/>
                <w:bCs/>
                <w:sz w:val="20"/>
                <w:szCs w:val="20"/>
              </w:rPr>
            </w:pPr>
            <w:ins w:id="2574" w:author="user" w:date="2012-02-29T14:49:00Z">
              <w:r w:rsidRPr="00F85A00">
                <w:rPr>
                  <w:rFonts w:ascii="Calibri" w:hAnsi="Calibri" w:cs="Calibri"/>
                  <w:bCs/>
                  <w:sz w:val="20"/>
                  <w:szCs w:val="20"/>
                </w:rPr>
                <w:t>35</w:t>
              </w:r>
            </w:ins>
          </w:p>
        </w:tc>
        <w:tc>
          <w:tcPr>
            <w:tcW w:w="3404"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575" w:author="user" w:date="2012-02-29T14:49:00Z"/>
                <w:rFonts w:ascii="Calibri" w:hAnsi="Calibri" w:cs="Calibri"/>
                <w:sz w:val="20"/>
                <w:szCs w:val="20"/>
              </w:rPr>
            </w:pPr>
            <w:ins w:id="2576" w:author="user" w:date="2012-02-29T14:49:00Z">
              <w:r w:rsidRPr="00F85A00">
                <w:rPr>
                  <w:rFonts w:ascii="Calibri" w:hAnsi="Calibri" w:cs="Calibri"/>
                  <w:sz w:val="20"/>
                  <w:szCs w:val="20"/>
                </w:rPr>
                <w:t xml:space="preserve">Ladari </w:t>
              </w:r>
            </w:ins>
          </w:p>
        </w:tc>
        <w:tc>
          <w:tcPr>
            <w:tcW w:w="234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577" w:author="user" w:date="2012-02-29T14:49:00Z"/>
                <w:rFonts w:ascii="Calibri" w:hAnsi="Calibri" w:cs="Calibri"/>
                <w:sz w:val="20"/>
                <w:szCs w:val="20"/>
              </w:rPr>
            </w:pPr>
            <w:ins w:id="2578" w:author="user" w:date="2012-02-29T14:49:00Z">
              <w:r w:rsidRPr="00F85A00">
                <w:rPr>
                  <w:rFonts w:ascii="Calibri" w:hAnsi="Calibri" w:cs="Calibri"/>
                  <w:sz w:val="20"/>
                  <w:szCs w:val="20"/>
                </w:rPr>
                <w:t>Chainpur VDC-7</w:t>
              </w:r>
            </w:ins>
          </w:p>
        </w:tc>
        <w:tc>
          <w:tcPr>
            <w:tcW w:w="126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579" w:author="user" w:date="2012-02-29T14:49:00Z"/>
                <w:rFonts w:ascii="Calibri" w:hAnsi="Calibri" w:cs="Calibri"/>
                <w:sz w:val="20"/>
                <w:szCs w:val="20"/>
              </w:rPr>
            </w:pPr>
            <w:ins w:id="2580" w:author="user" w:date="2012-02-29T14:49:00Z">
              <w:r w:rsidRPr="00F85A00">
                <w:rPr>
                  <w:rFonts w:ascii="Calibri" w:hAnsi="Calibri" w:cs="Calibri"/>
                  <w:sz w:val="20"/>
                  <w:szCs w:val="20"/>
                </w:rPr>
                <w:t xml:space="preserve">Chitwan </w:t>
              </w:r>
            </w:ins>
          </w:p>
        </w:tc>
        <w:tc>
          <w:tcPr>
            <w:tcW w:w="1080" w:type="dxa"/>
            <w:tcBorders>
              <w:top w:val="single" w:sz="6" w:space="0" w:color="auto"/>
              <w:left w:val="single" w:sz="6" w:space="0" w:color="auto"/>
              <w:bottom w:val="single" w:sz="6" w:space="0" w:color="auto"/>
              <w:right w:val="single" w:sz="6" w:space="0" w:color="auto"/>
            </w:tcBorders>
            <w:vAlign w:val="bottom"/>
          </w:tcPr>
          <w:p w:rsidR="002B6273" w:rsidRPr="00F85A00" w:rsidRDefault="002B6273" w:rsidP="0074335E">
            <w:pPr>
              <w:autoSpaceDE w:val="0"/>
              <w:autoSpaceDN w:val="0"/>
              <w:adjustRightInd w:val="0"/>
              <w:jc w:val="center"/>
              <w:rPr>
                <w:ins w:id="2581" w:author="user" w:date="2012-02-29T14:49:00Z"/>
                <w:rFonts w:ascii="Calibri" w:hAnsi="Calibri" w:cs="Calibri"/>
                <w:bCs/>
                <w:sz w:val="20"/>
                <w:szCs w:val="20"/>
              </w:rPr>
            </w:pPr>
            <w:ins w:id="2582" w:author="user" w:date="2012-02-29T14:49:00Z">
              <w:r w:rsidRPr="00F85A00">
                <w:rPr>
                  <w:rFonts w:ascii="Calibri" w:hAnsi="Calibri" w:cs="Calibri"/>
                  <w:bCs/>
                  <w:sz w:val="20"/>
                  <w:szCs w:val="20"/>
                </w:rPr>
                <w:t>100</w:t>
              </w:r>
            </w:ins>
          </w:p>
        </w:tc>
      </w:tr>
      <w:tr w:rsidR="002B6273" w:rsidRPr="001765B5" w:rsidTr="0074335E">
        <w:trPr>
          <w:trHeight w:val="250"/>
          <w:ins w:id="2583" w:author="user" w:date="2012-02-29T14:49:00Z"/>
        </w:trPr>
        <w:tc>
          <w:tcPr>
            <w:tcW w:w="586"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jc w:val="center"/>
              <w:rPr>
                <w:ins w:id="2584" w:author="user" w:date="2012-02-29T14:49:00Z"/>
                <w:rFonts w:ascii="Calibri" w:hAnsi="Calibri" w:cs="Calibri"/>
                <w:bCs/>
                <w:sz w:val="20"/>
                <w:szCs w:val="20"/>
              </w:rPr>
            </w:pPr>
            <w:ins w:id="2585" w:author="user" w:date="2012-02-29T14:49:00Z">
              <w:r w:rsidRPr="00F85A00">
                <w:rPr>
                  <w:rFonts w:ascii="Calibri" w:hAnsi="Calibri" w:cs="Calibri"/>
                  <w:bCs/>
                  <w:sz w:val="20"/>
                  <w:szCs w:val="20"/>
                </w:rPr>
                <w:t>36</w:t>
              </w:r>
            </w:ins>
          </w:p>
        </w:tc>
        <w:tc>
          <w:tcPr>
            <w:tcW w:w="3404"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586" w:author="user" w:date="2012-02-29T14:49:00Z"/>
                <w:rFonts w:ascii="Calibri" w:hAnsi="Calibri" w:cs="Calibri"/>
                <w:sz w:val="20"/>
                <w:szCs w:val="20"/>
              </w:rPr>
            </w:pPr>
            <w:ins w:id="2587" w:author="user" w:date="2012-02-29T14:49:00Z">
              <w:r w:rsidRPr="00F85A00">
                <w:rPr>
                  <w:rFonts w:ascii="Calibri" w:hAnsi="Calibri" w:cs="Calibri"/>
                  <w:sz w:val="20"/>
                  <w:szCs w:val="20"/>
                </w:rPr>
                <w:t>Shaktikhor</w:t>
              </w:r>
            </w:ins>
          </w:p>
        </w:tc>
        <w:tc>
          <w:tcPr>
            <w:tcW w:w="234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588" w:author="user" w:date="2012-02-29T14:49:00Z"/>
                <w:rFonts w:ascii="Calibri" w:hAnsi="Calibri" w:cs="Calibri"/>
                <w:sz w:val="20"/>
                <w:szCs w:val="20"/>
              </w:rPr>
            </w:pPr>
            <w:ins w:id="2589" w:author="user" w:date="2012-02-29T14:49:00Z">
              <w:r w:rsidRPr="00F85A00">
                <w:rPr>
                  <w:rFonts w:ascii="Calibri" w:hAnsi="Calibri" w:cs="Calibri"/>
                  <w:sz w:val="20"/>
                  <w:szCs w:val="20"/>
                </w:rPr>
                <w:t>Chainpur VDC-9</w:t>
              </w:r>
            </w:ins>
          </w:p>
        </w:tc>
        <w:tc>
          <w:tcPr>
            <w:tcW w:w="126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590" w:author="user" w:date="2012-02-29T14:49:00Z"/>
                <w:rFonts w:ascii="Calibri" w:hAnsi="Calibri" w:cs="Calibri"/>
                <w:sz w:val="20"/>
                <w:szCs w:val="20"/>
              </w:rPr>
            </w:pPr>
            <w:ins w:id="2591" w:author="user" w:date="2012-02-29T14:49:00Z">
              <w:r w:rsidRPr="00F85A00">
                <w:rPr>
                  <w:rFonts w:ascii="Calibri" w:hAnsi="Calibri" w:cs="Calibri"/>
                  <w:sz w:val="20"/>
                  <w:szCs w:val="20"/>
                </w:rPr>
                <w:t xml:space="preserve">Chitwan </w:t>
              </w:r>
            </w:ins>
          </w:p>
        </w:tc>
        <w:tc>
          <w:tcPr>
            <w:tcW w:w="1080" w:type="dxa"/>
            <w:tcBorders>
              <w:top w:val="single" w:sz="6" w:space="0" w:color="auto"/>
              <w:left w:val="single" w:sz="6" w:space="0" w:color="auto"/>
              <w:bottom w:val="single" w:sz="6" w:space="0" w:color="auto"/>
              <w:right w:val="single" w:sz="6" w:space="0" w:color="auto"/>
            </w:tcBorders>
            <w:vAlign w:val="bottom"/>
          </w:tcPr>
          <w:p w:rsidR="002B6273" w:rsidRPr="00F85A00" w:rsidRDefault="002B6273" w:rsidP="0074335E">
            <w:pPr>
              <w:autoSpaceDE w:val="0"/>
              <w:autoSpaceDN w:val="0"/>
              <w:adjustRightInd w:val="0"/>
              <w:jc w:val="center"/>
              <w:rPr>
                <w:ins w:id="2592" w:author="user" w:date="2012-02-29T14:49:00Z"/>
                <w:rFonts w:ascii="Calibri" w:hAnsi="Calibri" w:cs="Calibri"/>
                <w:bCs/>
                <w:sz w:val="20"/>
                <w:szCs w:val="20"/>
              </w:rPr>
            </w:pPr>
            <w:ins w:id="2593" w:author="user" w:date="2012-02-29T14:49:00Z">
              <w:r w:rsidRPr="00F85A00">
                <w:rPr>
                  <w:rFonts w:ascii="Calibri" w:hAnsi="Calibri" w:cs="Calibri"/>
                  <w:bCs/>
                  <w:sz w:val="20"/>
                  <w:szCs w:val="20"/>
                </w:rPr>
                <w:t>75</w:t>
              </w:r>
            </w:ins>
          </w:p>
        </w:tc>
      </w:tr>
      <w:tr w:rsidR="002B6273" w:rsidRPr="001765B5" w:rsidTr="0074335E">
        <w:trPr>
          <w:trHeight w:val="250"/>
          <w:ins w:id="2594" w:author="user" w:date="2012-02-29T14:49:00Z"/>
        </w:trPr>
        <w:tc>
          <w:tcPr>
            <w:tcW w:w="586"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jc w:val="center"/>
              <w:rPr>
                <w:ins w:id="2595" w:author="user" w:date="2012-02-29T14:49:00Z"/>
                <w:rFonts w:ascii="Calibri" w:hAnsi="Calibri" w:cs="Calibri"/>
                <w:bCs/>
                <w:sz w:val="20"/>
                <w:szCs w:val="20"/>
              </w:rPr>
            </w:pPr>
            <w:ins w:id="2596" w:author="user" w:date="2012-02-29T14:49:00Z">
              <w:r w:rsidRPr="00F85A00">
                <w:rPr>
                  <w:rFonts w:ascii="Calibri" w:hAnsi="Calibri" w:cs="Calibri"/>
                  <w:bCs/>
                  <w:sz w:val="20"/>
                  <w:szCs w:val="20"/>
                </w:rPr>
                <w:lastRenderedPageBreak/>
                <w:t>37</w:t>
              </w:r>
            </w:ins>
          </w:p>
        </w:tc>
        <w:tc>
          <w:tcPr>
            <w:tcW w:w="3404"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597" w:author="user" w:date="2012-02-29T14:49:00Z"/>
                <w:rFonts w:ascii="Calibri" w:hAnsi="Calibri" w:cs="Calibri"/>
                <w:sz w:val="20"/>
                <w:szCs w:val="20"/>
              </w:rPr>
            </w:pPr>
            <w:ins w:id="2598" w:author="user" w:date="2012-02-29T14:49:00Z">
              <w:r w:rsidRPr="00F85A00">
                <w:rPr>
                  <w:rFonts w:ascii="Calibri" w:hAnsi="Calibri" w:cs="Calibri"/>
                  <w:sz w:val="20"/>
                  <w:szCs w:val="20"/>
                </w:rPr>
                <w:t>Gaide Ahal</w:t>
              </w:r>
            </w:ins>
          </w:p>
        </w:tc>
        <w:tc>
          <w:tcPr>
            <w:tcW w:w="234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599" w:author="user" w:date="2012-02-29T14:49:00Z"/>
                <w:rFonts w:ascii="Calibri" w:hAnsi="Calibri" w:cs="Calibri"/>
                <w:sz w:val="20"/>
                <w:szCs w:val="20"/>
              </w:rPr>
            </w:pPr>
            <w:ins w:id="2600" w:author="user" w:date="2012-02-29T14:49:00Z">
              <w:r w:rsidRPr="00F85A00">
                <w:rPr>
                  <w:rFonts w:ascii="Calibri" w:hAnsi="Calibri" w:cs="Calibri"/>
                  <w:sz w:val="20"/>
                  <w:szCs w:val="20"/>
                </w:rPr>
                <w:t>Chainpur VDC-9</w:t>
              </w:r>
            </w:ins>
          </w:p>
        </w:tc>
        <w:tc>
          <w:tcPr>
            <w:tcW w:w="126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601" w:author="user" w:date="2012-02-29T14:49:00Z"/>
                <w:rFonts w:ascii="Calibri" w:hAnsi="Calibri" w:cs="Calibri"/>
                <w:sz w:val="20"/>
                <w:szCs w:val="20"/>
              </w:rPr>
            </w:pPr>
            <w:ins w:id="2602" w:author="user" w:date="2012-02-29T14:49:00Z">
              <w:r w:rsidRPr="00F85A00">
                <w:rPr>
                  <w:rFonts w:ascii="Calibri" w:hAnsi="Calibri" w:cs="Calibri"/>
                  <w:sz w:val="20"/>
                  <w:szCs w:val="20"/>
                </w:rPr>
                <w:t xml:space="preserve">Chitwan </w:t>
              </w:r>
            </w:ins>
          </w:p>
        </w:tc>
        <w:tc>
          <w:tcPr>
            <w:tcW w:w="1080" w:type="dxa"/>
            <w:tcBorders>
              <w:top w:val="single" w:sz="6" w:space="0" w:color="auto"/>
              <w:left w:val="single" w:sz="6" w:space="0" w:color="auto"/>
              <w:bottom w:val="single" w:sz="6" w:space="0" w:color="auto"/>
              <w:right w:val="single" w:sz="6" w:space="0" w:color="auto"/>
            </w:tcBorders>
            <w:vAlign w:val="bottom"/>
          </w:tcPr>
          <w:p w:rsidR="002B6273" w:rsidRPr="00F85A00" w:rsidRDefault="002B6273" w:rsidP="0074335E">
            <w:pPr>
              <w:autoSpaceDE w:val="0"/>
              <w:autoSpaceDN w:val="0"/>
              <w:adjustRightInd w:val="0"/>
              <w:jc w:val="center"/>
              <w:rPr>
                <w:ins w:id="2603" w:author="user" w:date="2012-02-29T14:49:00Z"/>
                <w:rFonts w:ascii="Calibri" w:hAnsi="Calibri" w:cs="Calibri"/>
                <w:bCs/>
                <w:sz w:val="20"/>
                <w:szCs w:val="20"/>
              </w:rPr>
            </w:pPr>
            <w:ins w:id="2604" w:author="user" w:date="2012-02-29T14:49:00Z">
              <w:r w:rsidRPr="00F85A00">
                <w:rPr>
                  <w:rFonts w:ascii="Calibri" w:hAnsi="Calibri" w:cs="Calibri"/>
                  <w:bCs/>
                  <w:sz w:val="20"/>
                  <w:szCs w:val="20"/>
                </w:rPr>
                <w:t>50</w:t>
              </w:r>
            </w:ins>
          </w:p>
        </w:tc>
      </w:tr>
      <w:tr w:rsidR="002B6273" w:rsidRPr="001765B5" w:rsidTr="0074335E">
        <w:trPr>
          <w:trHeight w:val="250"/>
          <w:ins w:id="2605" w:author="user" w:date="2012-02-29T14:49:00Z"/>
        </w:trPr>
        <w:tc>
          <w:tcPr>
            <w:tcW w:w="586"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jc w:val="center"/>
              <w:rPr>
                <w:ins w:id="2606" w:author="user" w:date="2012-02-29T14:49:00Z"/>
                <w:rFonts w:ascii="Calibri" w:hAnsi="Calibri" w:cs="Calibri"/>
                <w:bCs/>
                <w:sz w:val="20"/>
                <w:szCs w:val="20"/>
              </w:rPr>
            </w:pPr>
            <w:ins w:id="2607" w:author="user" w:date="2012-02-29T14:49:00Z">
              <w:r w:rsidRPr="00F85A00">
                <w:rPr>
                  <w:rFonts w:ascii="Calibri" w:hAnsi="Calibri" w:cs="Calibri"/>
                  <w:bCs/>
                  <w:sz w:val="20"/>
                  <w:szCs w:val="20"/>
                </w:rPr>
                <w:t>38</w:t>
              </w:r>
            </w:ins>
          </w:p>
        </w:tc>
        <w:tc>
          <w:tcPr>
            <w:tcW w:w="3404"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608" w:author="user" w:date="2012-02-29T14:49:00Z"/>
                <w:rFonts w:ascii="Calibri" w:hAnsi="Calibri" w:cs="Calibri"/>
                <w:sz w:val="20"/>
                <w:szCs w:val="20"/>
              </w:rPr>
            </w:pPr>
            <w:ins w:id="2609" w:author="user" w:date="2012-02-29T14:49:00Z">
              <w:r w:rsidRPr="00F85A00">
                <w:rPr>
                  <w:rFonts w:ascii="Calibri" w:hAnsi="Calibri" w:cs="Calibri"/>
                  <w:sz w:val="20"/>
                  <w:szCs w:val="20"/>
                </w:rPr>
                <w:t xml:space="preserve">Majhuwa Tole </w:t>
              </w:r>
            </w:ins>
          </w:p>
        </w:tc>
        <w:tc>
          <w:tcPr>
            <w:tcW w:w="234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610" w:author="user" w:date="2012-02-29T14:49:00Z"/>
                <w:rFonts w:ascii="Calibri" w:hAnsi="Calibri" w:cs="Calibri"/>
                <w:sz w:val="20"/>
                <w:szCs w:val="20"/>
              </w:rPr>
            </w:pPr>
            <w:ins w:id="2611" w:author="user" w:date="2012-02-29T14:49:00Z">
              <w:r w:rsidRPr="00F85A00">
                <w:rPr>
                  <w:rFonts w:ascii="Calibri" w:hAnsi="Calibri" w:cs="Calibri"/>
                  <w:sz w:val="20"/>
                  <w:szCs w:val="20"/>
                </w:rPr>
                <w:t>Shaktikhor VDC-9</w:t>
              </w:r>
            </w:ins>
          </w:p>
        </w:tc>
        <w:tc>
          <w:tcPr>
            <w:tcW w:w="126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612" w:author="user" w:date="2012-02-29T14:49:00Z"/>
                <w:rFonts w:ascii="Calibri" w:hAnsi="Calibri" w:cs="Calibri"/>
                <w:sz w:val="20"/>
                <w:szCs w:val="20"/>
              </w:rPr>
            </w:pPr>
            <w:ins w:id="2613" w:author="user" w:date="2012-02-29T14:49:00Z">
              <w:r w:rsidRPr="00F85A00">
                <w:rPr>
                  <w:rFonts w:ascii="Calibri" w:hAnsi="Calibri" w:cs="Calibri"/>
                  <w:sz w:val="20"/>
                  <w:szCs w:val="20"/>
                </w:rPr>
                <w:t xml:space="preserve">Chitwan </w:t>
              </w:r>
            </w:ins>
          </w:p>
        </w:tc>
        <w:tc>
          <w:tcPr>
            <w:tcW w:w="1080" w:type="dxa"/>
            <w:tcBorders>
              <w:top w:val="single" w:sz="6" w:space="0" w:color="auto"/>
              <w:left w:val="single" w:sz="6" w:space="0" w:color="auto"/>
              <w:bottom w:val="single" w:sz="6" w:space="0" w:color="auto"/>
              <w:right w:val="single" w:sz="6" w:space="0" w:color="auto"/>
            </w:tcBorders>
            <w:vAlign w:val="bottom"/>
          </w:tcPr>
          <w:p w:rsidR="002B6273" w:rsidRPr="00F85A00" w:rsidRDefault="002B6273" w:rsidP="0074335E">
            <w:pPr>
              <w:autoSpaceDE w:val="0"/>
              <w:autoSpaceDN w:val="0"/>
              <w:adjustRightInd w:val="0"/>
              <w:jc w:val="center"/>
              <w:rPr>
                <w:ins w:id="2614" w:author="user" w:date="2012-02-29T14:49:00Z"/>
                <w:rFonts w:ascii="Calibri" w:hAnsi="Calibri" w:cs="Calibri"/>
                <w:bCs/>
                <w:sz w:val="20"/>
                <w:szCs w:val="20"/>
              </w:rPr>
            </w:pPr>
            <w:ins w:id="2615" w:author="user" w:date="2012-02-29T14:49:00Z">
              <w:r w:rsidRPr="00F85A00">
                <w:rPr>
                  <w:rFonts w:ascii="Calibri" w:hAnsi="Calibri" w:cs="Calibri"/>
                  <w:bCs/>
                  <w:sz w:val="20"/>
                  <w:szCs w:val="20"/>
                </w:rPr>
                <w:t>300</w:t>
              </w:r>
            </w:ins>
          </w:p>
        </w:tc>
      </w:tr>
      <w:tr w:rsidR="002B6273" w:rsidRPr="001765B5" w:rsidTr="0074335E">
        <w:trPr>
          <w:trHeight w:val="250"/>
          <w:ins w:id="2616" w:author="user" w:date="2012-02-29T14:49:00Z"/>
        </w:trPr>
        <w:tc>
          <w:tcPr>
            <w:tcW w:w="586"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jc w:val="center"/>
              <w:rPr>
                <w:ins w:id="2617" w:author="user" w:date="2012-02-29T14:49:00Z"/>
                <w:rFonts w:ascii="Calibri" w:hAnsi="Calibri" w:cs="Calibri"/>
                <w:bCs/>
                <w:sz w:val="20"/>
                <w:szCs w:val="20"/>
              </w:rPr>
            </w:pPr>
            <w:ins w:id="2618" w:author="user" w:date="2012-02-29T14:49:00Z">
              <w:r w:rsidRPr="00F85A00">
                <w:rPr>
                  <w:rFonts w:ascii="Calibri" w:hAnsi="Calibri" w:cs="Calibri"/>
                  <w:bCs/>
                  <w:sz w:val="20"/>
                  <w:szCs w:val="20"/>
                </w:rPr>
                <w:t>39</w:t>
              </w:r>
            </w:ins>
          </w:p>
        </w:tc>
        <w:tc>
          <w:tcPr>
            <w:tcW w:w="3404"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619" w:author="user" w:date="2012-02-29T14:49:00Z"/>
                <w:rFonts w:ascii="Calibri" w:hAnsi="Calibri" w:cs="Calibri"/>
                <w:sz w:val="20"/>
                <w:szCs w:val="20"/>
              </w:rPr>
            </w:pPr>
            <w:ins w:id="2620" w:author="user" w:date="2012-02-29T14:49:00Z">
              <w:r w:rsidRPr="00F85A00">
                <w:rPr>
                  <w:rFonts w:ascii="Calibri" w:hAnsi="Calibri" w:cs="Calibri"/>
                  <w:sz w:val="20"/>
                  <w:szCs w:val="20"/>
                </w:rPr>
                <w:t xml:space="preserve">Jutpani </w:t>
              </w:r>
            </w:ins>
          </w:p>
        </w:tc>
        <w:tc>
          <w:tcPr>
            <w:tcW w:w="234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621" w:author="user" w:date="2012-02-29T14:49:00Z"/>
                <w:rFonts w:ascii="Calibri" w:hAnsi="Calibri" w:cs="Calibri"/>
                <w:sz w:val="20"/>
                <w:szCs w:val="20"/>
              </w:rPr>
            </w:pPr>
            <w:ins w:id="2622" w:author="user" w:date="2012-02-29T14:49:00Z">
              <w:r w:rsidRPr="00F85A00">
                <w:rPr>
                  <w:rFonts w:ascii="Calibri" w:hAnsi="Calibri" w:cs="Calibri"/>
                  <w:sz w:val="20"/>
                  <w:szCs w:val="20"/>
                </w:rPr>
                <w:t>Jutpani VDC-3</w:t>
              </w:r>
            </w:ins>
          </w:p>
        </w:tc>
        <w:tc>
          <w:tcPr>
            <w:tcW w:w="126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623" w:author="user" w:date="2012-02-29T14:49:00Z"/>
                <w:rFonts w:ascii="Calibri" w:hAnsi="Calibri" w:cs="Calibri"/>
                <w:sz w:val="20"/>
                <w:szCs w:val="20"/>
              </w:rPr>
            </w:pPr>
            <w:ins w:id="2624" w:author="user" w:date="2012-02-29T14:49:00Z">
              <w:r w:rsidRPr="00F85A00">
                <w:rPr>
                  <w:rFonts w:ascii="Calibri" w:hAnsi="Calibri" w:cs="Calibri"/>
                  <w:sz w:val="20"/>
                  <w:szCs w:val="20"/>
                </w:rPr>
                <w:t xml:space="preserve">Chitwan </w:t>
              </w:r>
            </w:ins>
          </w:p>
        </w:tc>
        <w:tc>
          <w:tcPr>
            <w:tcW w:w="1080" w:type="dxa"/>
            <w:tcBorders>
              <w:top w:val="single" w:sz="6" w:space="0" w:color="auto"/>
              <w:left w:val="single" w:sz="6" w:space="0" w:color="auto"/>
              <w:bottom w:val="single" w:sz="6" w:space="0" w:color="auto"/>
              <w:right w:val="single" w:sz="6" w:space="0" w:color="auto"/>
            </w:tcBorders>
            <w:vAlign w:val="bottom"/>
          </w:tcPr>
          <w:p w:rsidR="002B6273" w:rsidRPr="00F85A00" w:rsidRDefault="002B6273" w:rsidP="0074335E">
            <w:pPr>
              <w:autoSpaceDE w:val="0"/>
              <w:autoSpaceDN w:val="0"/>
              <w:adjustRightInd w:val="0"/>
              <w:jc w:val="center"/>
              <w:rPr>
                <w:ins w:id="2625" w:author="user" w:date="2012-02-29T14:49:00Z"/>
                <w:rFonts w:ascii="Calibri" w:hAnsi="Calibri" w:cs="Calibri"/>
                <w:bCs/>
                <w:sz w:val="20"/>
                <w:szCs w:val="20"/>
              </w:rPr>
            </w:pPr>
            <w:ins w:id="2626" w:author="user" w:date="2012-02-29T14:49:00Z">
              <w:r w:rsidRPr="00F85A00">
                <w:rPr>
                  <w:rFonts w:ascii="Calibri" w:hAnsi="Calibri" w:cs="Calibri"/>
                  <w:bCs/>
                  <w:sz w:val="20"/>
                  <w:szCs w:val="20"/>
                </w:rPr>
                <w:t>150</w:t>
              </w:r>
            </w:ins>
          </w:p>
        </w:tc>
      </w:tr>
      <w:tr w:rsidR="002B6273" w:rsidRPr="001765B5" w:rsidTr="0074335E">
        <w:trPr>
          <w:trHeight w:val="250"/>
          <w:ins w:id="2627" w:author="user" w:date="2012-02-29T14:49:00Z"/>
        </w:trPr>
        <w:tc>
          <w:tcPr>
            <w:tcW w:w="7590" w:type="dxa"/>
            <w:gridSpan w:val="4"/>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628" w:author="user" w:date="2012-02-29T14:49:00Z"/>
                <w:rFonts w:ascii="Calibri" w:hAnsi="Calibri" w:cs="Calibri"/>
                <w:b/>
                <w:sz w:val="20"/>
                <w:szCs w:val="20"/>
              </w:rPr>
            </w:pPr>
            <w:ins w:id="2629" w:author="user" w:date="2012-02-29T14:49:00Z">
              <w:r w:rsidRPr="00F85A00">
                <w:rPr>
                  <w:rFonts w:ascii="Calibri" w:hAnsi="Calibri" w:cs="Calibri"/>
                  <w:b/>
                  <w:sz w:val="20"/>
                  <w:szCs w:val="20"/>
                </w:rPr>
                <w:t>Settlement nearby substation area</w:t>
              </w:r>
            </w:ins>
          </w:p>
        </w:tc>
        <w:tc>
          <w:tcPr>
            <w:tcW w:w="108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630" w:author="user" w:date="2012-02-29T14:49:00Z"/>
                <w:rFonts w:ascii="Calibri" w:hAnsi="Calibri" w:cs="Calibri"/>
                <w:b/>
                <w:sz w:val="20"/>
                <w:szCs w:val="20"/>
              </w:rPr>
            </w:pPr>
          </w:p>
        </w:tc>
      </w:tr>
      <w:tr w:rsidR="002B6273" w:rsidRPr="001765B5" w:rsidTr="0074335E">
        <w:trPr>
          <w:trHeight w:val="250"/>
          <w:ins w:id="2631" w:author="user" w:date="2012-02-29T14:49:00Z"/>
        </w:trPr>
        <w:tc>
          <w:tcPr>
            <w:tcW w:w="586"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jc w:val="center"/>
              <w:rPr>
                <w:ins w:id="2632" w:author="user" w:date="2012-02-29T14:49:00Z"/>
                <w:rFonts w:ascii="Calibri" w:hAnsi="Calibri" w:cs="Calibri"/>
                <w:bCs/>
                <w:sz w:val="20"/>
                <w:szCs w:val="20"/>
              </w:rPr>
            </w:pPr>
            <w:ins w:id="2633" w:author="user" w:date="2012-02-29T14:49:00Z">
              <w:r w:rsidRPr="00F85A00">
                <w:rPr>
                  <w:rFonts w:ascii="Calibri" w:hAnsi="Calibri" w:cs="Calibri"/>
                  <w:bCs/>
                  <w:sz w:val="20"/>
                  <w:szCs w:val="20"/>
                </w:rPr>
                <w:t>40</w:t>
              </w:r>
            </w:ins>
          </w:p>
        </w:tc>
        <w:tc>
          <w:tcPr>
            <w:tcW w:w="3404"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634" w:author="user" w:date="2012-02-29T14:49:00Z"/>
                <w:rFonts w:ascii="Calibri" w:hAnsi="Calibri" w:cs="Calibri"/>
                <w:sz w:val="20"/>
                <w:szCs w:val="20"/>
              </w:rPr>
            </w:pPr>
            <w:smartTag w:uri="urn:schemas-microsoft-com:office:smarttags" w:element="City">
              <w:smartTag w:uri="urn:schemas-microsoft-com:office:smarttags" w:element="place">
                <w:ins w:id="2635" w:author="user" w:date="2012-02-29T14:49:00Z">
                  <w:r w:rsidRPr="00F85A00">
                    <w:rPr>
                      <w:rFonts w:ascii="Calibri" w:hAnsi="Calibri" w:cs="Calibri"/>
                      <w:sz w:val="20"/>
                      <w:szCs w:val="20"/>
                    </w:rPr>
                    <w:t>Thana</w:t>
                  </w:r>
                </w:ins>
              </w:smartTag>
            </w:smartTag>
            <w:ins w:id="2636" w:author="user" w:date="2012-02-29T14:49:00Z">
              <w:r w:rsidRPr="00F85A00">
                <w:rPr>
                  <w:rFonts w:ascii="Calibri" w:hAnsi="Calibri" w:cs="Calibri"/>
                  <w:sz w:val="20"/>
                  <w:szCs w:val="20"/>
                </w:rPr>
                <w:t xml:space="preserve"> Bharyang </w:t>
              </w:r>
            </w:ins>
          </w:p>
        </w:tc>
        <w:tc>
          <w:tcPr>
            <w:tcW w:w="234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637" w:author="user" w:date="2012-02-29T14:49:00Z"/>
                <w:rFonts w:ascii="Calibri" w:hAnsi="Calibri" w:cs="Calibri"/>
                <w:sz w:val="20"/>
                <w:szCs w:val="20"/>
              </w:rPr>
            </w:pPr>
            <w:ins w:id="2638" w:author="user" w:date="2012-02-29T14:49:00Z">
              <w:r w:rsidRPr="00F85A00">
                <w:rPr>
                  <w:rFonts w:ascii="Calibri" w:hAnsi="Calibri" w:cs="Calibri"/>
                  <w:sz w:val="20"/>
                  <w:szCs w:val="20"/>
                </w:rPr>
                <w:t>Hetauda Municipality-1</w:t>
              </w:r>
              <w:r>
                <w:rPr>
                  <w:rFonts w:ascii="Calibri" w:hAnsi="Calibri" w:cs="Calibri"/>
                  <w:sz w:val="20"/>
                  <w:szCs w:val="20"/>
                </w:rPr>
                <w:t>1</w:t>
              </w:r>
            </w:ins>
          </w:p>
        </w:tc>
        <w:tc>
          <w:tcPr>
            <w:tcW w:w="126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639" w:author="user" w:date="2012-02-29T14:49:00Z"/>
                <w:rFonts w:ascii="Calibri" w:hAnsi="Calibri" w:cs="Calibri"/>
                <w:sz w:val="20"/>
                <w:szCs w:val="20"/>
              </w:rPr>
            </w:pPr>
            <w:ins w:id="2640" w:author="user" w:date="2012-02-29T14:49:00Z">
              <w:r w:rsidRPr="00F85A00">
                <w:rPr>
                  <w:rFonts w:ascii="Calibri" w:hAnsi="Calibri" w:cs="Calibri"/>
                  <w:sz w:val="20"/>
                  <w:szCs w:val="20"/>
                </w:rPr>
                <w:t>Makwanpur</w:t>
              </w:r>
            </w:ins>
          </w:p>
        </w:tc>
        <w:tc>
          <w:tcPr>
            <w:tcW w:w="108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641" w:author="user" w:date="2012-02-29T14:49:00Z"/>
                <w:rFonts w:ascii="Calibri" w:hAnsi="Calibri" w:cs="Calibri"/>
                <w:sz w:val="20"/>
                <w:szCs w:val="20"/>
              </w:rPr>
            </w:pPr>
            <w:ins w:id="2642" w:author="user" w:date="2012-02-29T14:49:00Z">
              <w:r w:rsidRPr="00F85A00">
                <w:rPr>
                  <w:rFonts w:ascii="Calibri" w:hAnsi="Calibri" w:cs="Calibri"/>
                  <w:sz w:val="20"/>
                  <w:szCs w:val="20"/>
                </w:rPr>
                <w:t>100m from substation</w:t>
              </w:r>
            </w:ins>
          </w:p>
        </w:tc>
      </w:tr>
      <w:tr w:rsidR="002B6273" w:rsidRPr="001765B5" w:rsidTr="0074335E">
        <w:trPr>
          <w:trHeight w:val="250"/>
          <w:ins w:id="2643" w:author="user" w:date="2012-02-29T14:49:00Z"/>
        </w:trPr>
        <w:tc>
          <w:tcPr>
            <w:tcW w:w="586"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jc w:val="center"/>
              <w:rPr>
                <w:ins w:id="2644" w:author="user" w:date="2012-02-29T14:49:00Z"/>
                <w:rFonts w:ascii="Calibri" w:hAnsi="Calibri" w:cs="Calibri"/>
                <w:bCs/>
                <w:sz w:val="20"/>
                <w:szCs w:val="20"/>
              </w:rPr>
            </w:pPr>
            <w:ins w:id="2645" w:author="user" w:date="2012-02-29T14:49:00Z">
              <w:r w:rsidRPr="00F85A00">
                <w:rPr>
                  <w:rFonts w:ascii="Calibri" w:hAnsi="Calibri" w:cs="Calibri"/>
                  <w:bCs/>
                  <w:sz w:val="20"/>
                  <w:szCs w:val="20"/>
                </w:rPr>
                <w:t>41</w:t>
              </w:r>
            </w:ins>
          </w:p>
        </w:tc>
        <w:tc>
          <w:tcPr>
            <w:tcW w:w="3404"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646" w:author="user" w:date="2012-02-29T14:49:00Z"/>
                <w:rFonts w:ascii="Calibri" w:hAnsi="Calibri" w:cs="Calibri"/>
                <w:sz w:val="20"/>
                <w:szCs w:val="20"/>
              </w:rPr>
            </w:pPr>
            <w:ins w:id="2647" w:author="user" w:date="2012-02-29T14:49:00Z">
              <w:r w:rsidRPr="00F85A00">
                <w:rPr>
                  <w:rFonts w:ascii="Calibri" w:hAnsi="Calibri" w:cs="Calibri"/>
                  <w:sz w:val="20"/>
                  <w:szCs w:val="20"/>
                </w:rPr>
                <w:t xml:space="preserve">Sukumbasi Tole </w:t>
              </w:r>
            </w:ins>
          </w:p>
        </w:tc>
        <w:tc>
          <w:tcPr>
            <w:tcW w:w="234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648" w:author="user" w:date="2012-02-29T14:49:00Z"/>
                <w:rFonts w:ascii="Calibri" w:hAnsi="Calibri" w:cs="Calibri"/>
                <w:sz w:val="20"/>
                <w:szCs w:val="20"/>
              </w:rPr>
            </w:pPr>
            <w:ins w:id="2649" w:author="user" w:date="2012-02-29T14:49:00Z">
              <w:r w:rsidRPr="00F85A00">
                <w:rPr>
                  <w:rFonts w:ascii="Calibri" w:hAnsi="Calibri" w:cs="Calibri"/>
                  <w:sz w:val="20"/>
                  <w:szCs w:val="20"/>
                </w:rPr>
                <w:t>Hetauda Municipality-1</w:t>
              </w:r>
              <w:r>
                <w:rPr>
                  <w:rFonts w:ascii="Calibri" w:hAnsi="Calibri" w:cs="Calibri"/>
                  <w:sz w:val="20"/>
                  <w:szCs w:val="20"/>
                </w:rPr>
                <w:t>1</w:t>
              </w:r>
            </w:ins>
          </w:p>
        </w:tc>
        <w:tc>
          <w:tcPr>
            <w:tcW w:w="126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650" w:author="user" w:date="2012-02-29T14:49:00Z"/>
                <w:rFonts w:ascii="Calibri" w:hAnsi="Calibri" w:cs="Calibri"/>
                <w:sz w:val="20"/>
                <w:szCs w:val="20"/>
              </w:rPr>
            </w:pPr>
            <w:ins w:id="2651" w:author="user" w:date="2012-02-29T14:49:00Z">
              <w:r w:rsidRPr="00F85A00">
                <w:rPr>
                  <w:rFonts w:ascii="Calibri" w:hAnsi="Calibri" w:cs="Calibri"/>
                  <w:sz w:val="20"/>
                  <w:szCs w:val="20"/>
                </w:rPr>
                <w:t>Makwanpur</w:t>
              </w:r>
            </w:ins>
          </w:p>
        </w:tc>
        <w:tc>
          <w:tcPr>
            <w:tcW w:w="108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652" w:author="user" w:date="2012-02-29T14:49:00Z"/>
                <w:rFonts w:ascii="Calibri" w:hAnsi="Calibri" w:cs="Calibri"/>
                <w:sz w:val="20"/>
                <w:szCs w:val="20"/>
              </w:rPr>
            </w:pPr>
            <w:ins w:id="2653" w:author="user" w:date="2012-02-29T14:49:00Z">
              <w:r w:rsidRPr="00F85A00">
                <w:rPr>
                  <w:rFonts w:ascii="Calibri" w:hAnsi="Calibri" w:cs="Calibri"/>
                  <w:sz w:val="20"/>
                  <w:szCs w:val="20"/>
                </w:rPr>
                <w:t>100m from substation</w:t>
              </w:r>
            </w:ins>
          </w:p>
        </w:tc>
      </w:tr>
      <w:tr w:rsidR="002B6273" w:rsidRPr="001765B5" w:rsidTr="0074335E">
        <w:trPr>
          <w:trHeight w:val="250"/>
          <w:ins w:id="2654" w:author="user" w:date="2012-02-29T14:49:00Z"/>
        </w:trPr>
        <w:tc>
          <w:tcPr>
            <w:tcW w:w="586"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jc w:val="center"/>
              <w:rPr>
                <w:ins w:id="2655" w:author="user" w:date="2012-02-29T14:49:00Z"/>
                <w:rFonts w:ascii="Calibri" w:hAnsi="Calibri" w:cs="Calibri"/>
                <w:bCs/>
                <w:sz w:val="20"/>
                <w:szCs w:val="20"/>
              </w:rPr>
            </w:pPr>
            <w:ins w:id="2656" w:author="user" w:date="2012-02-29T14:49:00Z">
              <w:r w:rsidRPr="00F85A00">
                <w:rPr>
                  <w:rFonts w:ascii="Calibri" w:hAnsi="Calibri" w:cs="Calibri"/>
                  <w:bCs/>
                  <w:sz w:val="20"/>
                  <w:szCs w:val="20"/>
                </w:rPr>
                <w:t>42</w:t>
              </w:r>
            </w:ins>
          </w:p>
        </w:tc>
        <w:tc>
          <w:tcPr>
            <w:tcW w:w="3404"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657" w:author="user" w:date="2012-02-29T14:49:00Z"/>
                <w:rFonts w:ascii="Calibri" w:hAnsi="Calibri" w:cs="Calibri"/>
                <w:sz w:val="20"/>
                <w:szCs w:val="20"/>
              </w:rPr>
            </w:pPr>
            <w:ins w:id="2658" w:author="user" w:date="2012-02-29T14:49:00Z">
              <w:r w:rsidRPr="00F85A00">
                <w:rPr>
                  <w:rFonts w:ascii="Calibri" w:hAnsi="Calibri" w:cs="Calibri"/>
                  <w:sz w:val="20"/>
                  <w:szCs w:val="20"/>
                </w:rPr>
                <w:t>Aapntari</w:t>
              </w:r>
            </w:ins>
          </w:p>
        </w:tc>
        <w:tc>
          <w:tcPr>
            <w:tcW w:w="234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659" w:author="user" w:date="2012-02-29T14:49:00Z"/>
                <w:rFonts w:ascii="Calibri" w:hAnsi="Calibri" w:cs="Calibri"/>
                <w:sz w:val="20"/>
                <w:szCs w:val="20"/>
              </w:rPr>
            </w:pPr>
            <w:ins w:id="2660" w:author="user" w:date="2012-02-29T14:49:00Z">
              <w:r w:rsidRPr="00F85A00">
                <w:rPr>
                  <w:rFonts w:ascii="Calibri" w:hAnsi="Calibri" w:cs="Calibri"/>
                  <w:sz w:val="20"/>
                  <w:szCs w:val="20"/>
                </w:rPr>
                <w:t>Bharatpur Municipality-2</w:t>
              </w:r>
            </w:ins>
          </w:p>
        </w:tc>
        <w:tc>
          <w:tcPr>
            <w:tcW w:w="126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661" w:author="user" w:date="2012-02-29T14:49:00Z"/>
                <w:rFonts w:ascii="Calibri" w:hAnsi="Calibri" w:cs="Calibri"/>
                <w:sz w:val="20"/>
                <w:szCs w:val="20"/>
              </w:rPr>
            </w:pPr>
            <w:ins w:id="2662" w:author="user" w:date="2012-02-29T14:49:00Z">
              <w:r w:rsidRPr="00F85A00">
                <w:rPr>
                  <w:rFonts w:ascii="Calibri" w:hAnsi="Calibri" w:cs="Calibri"/>
                  <w:sz w:val="20"/>
                  <w:szCs w:val="20"/>
                </w:rPr>
                <w:t>Chitwan</w:t>
              </w:r>
            </w:ins>
          </w:p>
        </w:tc>
        <w:tc>
          <w:tcPr>
            <w:tcW w:w="1080" w:type="dxa"/>
            <w:tcBorders>
              <w:top w:val="single" w:sz="6" w:space="0" w:color="auto"/>
              <w:left w:val="single" w:sz="6" w:space="0" w:color="auto"/>
              <w:bottom w:val="single" w:sz="6" w:space="0" w:color="auto"/>
              <w:right w:val="single" w:sz="6" w:space="0" w:color="auto"/>
            </w:tcBorders>
          </w:tcPr>
          <w:p w:rsidR="002B6273" w:rsidRPr="00F85A00" w:rsidRDefault="002B6273" w:rsidP="0074335E">
            <w:pPr>
              <w:autoSpaceDE w:val="0"/>
              <w:autoSpaceDN w:val="0"/>
              <w:adjustRightInd w:val="0"/>
              <w:rPr>
                <w:ins w:id="2663" w:author="user" w:date="2012-02-29T14:49:00Z"/>
                <w:rFonts w:ascii="Calibri" w:hAnsi="Calibri" w:cs="Calibri"/>
                <w:sz w:val="20"/>
                <w:szCs w:val="20"/>
              </w:rPr>
            </w:pPr>
            <w:ins w:id="2664" w:author="user" w:date="2012-02-29T14:49:00Z">
              <w:r w:rsidRPr="00F85A00">
                <w:rPr>
                  <w:rFonts w:ascii="Calibri" w:hAnsi="Calibri" w:cs="Calibri"/>
                  <w:sz w:val="20"/>
                  <w:szCs w:val="20"/>
                </w:rPr>
                <w:t xml:space="preserve">300 m from proposed substation </w:t>
              </w:r>
            </w:ins>
          </w:p>
        </w:tc>
      </w:tr>
    </w:tbl>
    <w:p w:rsidR="002B6273" w:rsidRPr="00670AE1" w:rsidRDefault="002B6273" w:rsidP="002B6273">
      <w:pPr>
        <w:rPr>
          <w:ins w:id="2665" w:author="user" w:date="2012-02-29T14:49:00Z"/>
          <w:rFonts w:ascii="Calibri" w:hAnsi="Calibri" w:cs="Calibri"/>
          <w:b/>
          <w:i/>
          <w:iCs/>
          <w:sz w:val="18"/>
          <w:szCs w:val="18"/>
        </w:rPr>
      </w:pPr>
      <w:ins w:id="2666" w:author="user" w:date="2012-02-29T14:49:00Z">
        <w:r w:rsidRPr="00670AE1">
          <w:rPr>
            <w:rFonts w:ascii="Calibri" w:hAnsi="Calibri" w:cs="Calibri"/>
            <w:b/>
            <w:i/>
            <w:iCs/>
            <w:sz w:val="18"/>
            <w:szCs w:val="18"/>
          </w:rPr>
          <w:t>Source: Field Survey</w:t>
        </w:r>
      </w:ins>
    </w:p>
    <w:p w:rsidR="002B6273" w:rsidRDefault="002B6273" w:rsidP="002B6273">
      <w:pPr>
        <w:rPr>
          <w:ins w:id="2667" w:author="user" w:date="2012-02-29T14:49:00Z"/>
          <w:rFonts w:ascii="Calibri" w:hAnsi="Calibri" w:cs="Calibri"/>
          <w:b/>
          <w:sz w:val="22"/>
          <w:szCs w:val="22"/>
        </w:rPr>
      </w:pPr>
    </w:p>
    <w:p w:rsidR="002B6273" w:rsidRPr="001765B5" w:rsidRDefault="002B6273" w:rsidP="002B6273">
      <w:pPr>
        <w:rPr>
          <w:ins w:id="2668" w:author="user" w:date="2012-02-29T14:49:00Z"/>
          <w:rFonts w:ascii="Calibri" w:hAnsi="Calibri" w:cs="Calibri"/>
          <w:b/>
          <w:sz w:val="22"/>
          <w:szCs w:val="22"/>
        </w:rPr>
      </w:pPr>
      <w:ins w:id="2669" w:author="user" w:date="2012-02-29T14:49:00Z">
        <w:r w:rsidRPr="001765B5">
          <w:rPr>
            <w:rFonts w:ascii="Calibri" w:hAnsi="Calibri" w:cs="Calibri"/>
            <w:b/>
            <w:sz w:val="22"/>
            <w:szCs w:val="22"/>
          </w:rPr>
          <w:t>6.2.4 Population Composition by Caste/Ethnicity</w:t>
        </w:r>
      </w:ins>
    </w:p>
    <w:p w:rsidR="00106D28" w:rsidRDefault="00106D28" w:rsidP="00106D28">
      <w:pPr>
        <w:pStyle w:val="ReportText"/>
        <w:spacing w:line="300" w:lineRule="auto"/>
        <w:ind w:left="0"/>
        <w:rPr>
          <w:ins w:id="2670" w:author="user" w:date="2012-03-01T11:51:00Z"/>
          <w:rFonts w:ascii="Calibri" w:hAnsi="Calibri" w:cs="Calibri"/>
          <w:b/>
          <w:szCs w:val="22"/>
          <w:lang w:val="en-US"/>
        </w:rPr>
        <w:pPrChange w:id="2671" w:author="user" w:date="2012-03-01T11:51:00Z">
          <w:pPr>
            <w:pStyle w:val="ReportText"/>
            <w:spacing w:line="300" w:lineRule="auto"/>
          </w:pPr>
        </w:pPrChange>
      </w:pPr>
    </w:p>
    <w:p w:rsidR="002B6273" w:rsidRPr="001765B5" w:rsidRDefault="002B6273" w:rsidP="00106D28">
      <w:pPr>
        <w:pStyle w:val="ReportText"/>
        <w:spacing w:line="300" w:lineRule="auto"/>
        <w:ind w:left="0"/>
        <w:rPr>
          <w:ins w:id="2672" w:author="user" w:date="2012-02-29T14:49:00Z"/>
          <w:rFonts w:ascii="Calibri" w:hAnsi="Calibri" w:cs="Calibri"/>
          <w:szCs w:val="22"/>
        </w:rPr>
        <w:pPrChange w:id="2673" w:author="user" w:date="2012-03-01T11:51:00Z">
          <w:pPr>
            <w:pStyle w:val="ReportText"/>
            <w:spacing w:line="300" w:lineRule="auto"/>
          </w:pPr>
        </w:pPrChange>
      </w:pPr>
      <w:ins w:id="2674" w:author="user" w:date="2012-02-29T14:49:00Z">
        <w:r w:rsidRPr="001765B5">
          <w:rPr>
            <w:rFonts w:ascii="Calibri" w:hAnsi="Calibri" w:cs="Calibri"/>
            <w:szCs w:val="22"/>
          </w:rPr>
          <w:t>The project affected area is a heterogeneous composition of people of different origins, cultures, languages and ethnicities. Altogether 57 caste and ethnic groups are recorded in the project affected VDCs/municipalities (CBS 2002). The project area is dominated by Hill-Brahmin (32.56%) followed by Tamang (13.45%) and Chettri (13.40%). Similarly, caste/ethnic population like Newar (9.69%), Dalit (5.62%), Magar (4.68%), Gurung (4.71%), Tharu (2.46%), Chepang (2.37%), Rai (1.89%), Kumal (1.02%), Darai (0.91%), Muslim (0.91%), Danuwar (0.24%) and other (6.09%) are also residing in project area. The other category includes Haluwai, Barae, Gharti/Bhujel Nuniya, Kewat, Kayastha Sanyasi, Kalwar, Musahar, Hajam/Thakur, Dhobi, Sherpa/Bhote, and Dhanuk etc</w:t>
        </w:r>
        <w:r>
          <w:rPr>
            <w:rFonts w:ascii="Calibri" w:hAnsi="Calibri" w:cs="Calibri"/>
            <w:szCs w:val="22"/>
          </w:rPr>
          <w:t xml:space="preserve"> (Table 6.7)</w:t>
        </w:r>
        <w:r w:rsidRPr="001765B5">
          <w:rPr>
            <w:rFonts w:ascii="Calibri" w:hAnsi="Calibri" w:cs="Calibri"/>
            <w:szCs w:val="22"/>
          </w:rPr>
          <w:t>. Further, Brahmins, Chettries, Newars etc have settled mostly in the terrain region where as Tamang, Gurung, Chepang, Rai, etc are residing in the foothill of Chure hill.</w:t>
        </w:r>
      </w:ins>
    </w:p>
    <w:p w:rsidR="002B6273" w:rsidRPr="001B6B71" w:rsidRDefault="002B6273" w:rsidP="002B6273">
      <w:pPr>
        <w:spacing w:line="360" w:lineRule="auto"/>
        <w:jc w:val="both"/>
        <w:rPr>
          <w:ins w:id="2675" w:author="user" w:date="2012-02-29T14:49:00Z"/>
          <w:rFonts w:ascii="Calibri" w:hAnsi="Calibri" w:cs="Calibri"/>
          <w:b/>
          <w:sz w:val="10"/>
          <w:szCs w:val="10"/>
        </w:rPr>
      </w:pPr>
    </w:p>
    <w:p w:rsidR="002B6273" w:rsidRPr="00261758" w:rsidRDefault="002B6273" w:rsidP="002B6273">
      <w:pPr>
        <w:spacing w:line="360" w:lineRule="auto"/>
        <w:jc w:val="both"/>
        <w:rPr>
          <w:ins w:id="2676" w:author="user" w:date="2012-02-29T14:49:00Z"/>
          <w:rFonts w:ascii="Calibri" w:hAnsi="Calibri" w:cs="Calibri"/>
          <w:b/>
          <w:sz w:val="20"/>
          <w:szCs w:val="20"/>
        </w:rPr>
      </w:pPr>
      <w:ins w:id="2677" w:author="user" w:date="2012-02-29T14:49:00Z">
        <w:r w:rsidRPr="00261758">
          <w:rPr>
            <w:rFonts w:ascii="Calibri" w:hAnsi="Calibri" w:cs="Calibri"/>
            <w:b/>
            <w:sz w:val="20"/>
            <w:szCs w:val="20"/>
          </w:rPr>
          <w:t xml:space="preserve">Table-6.7:  </w:t>
        </w:r>
        <w:r>
          <w:rPr>
            <w:rFonts w:ascii="Calibri" w:hAnsi="Calibri" w:cs="Calibri"/>
            <w:b/>
            <w:sz w:val="20"/>
            <w:szCs w:val="20"/>
          </w:rPr>
          <w:t>P</w:t>
        </w:r>
        <w:r w:rsidRPr="00261758">
          <w:rPr>
            <w:rFonts w:ascii="Calibri" w:hAnsi="Calibri" w:cs="Calibri"/>
            <w:b/>
            <w:sz w:val="20"/>
            <w:szCs w:val="20"/>
          </w:rPr>
          <w:t>opulation Distribution by Caste/Ethnicity</w:t>
        </w:r>
      </w:ins>
    </w:p>
    <w:tbl>
      <w:tblPr>
        <w:tblW w:w="9197" w:type="dxa"/>
        <w:tblInd w:w="91" w:type="dxa"/>
        <w:tblLook w:val="0000"/>
      </w:tblPr>
      <w:tblGrid>
        <w:gridCol w:w="520"/>
        <w:gridCol w:w="2737"/>
        <w:gridCol w:w="2520"/>
        <w:gridCol w:w="3420"/>
      </w:tblGrid>
      <w:tr w:rsidR="002B6273" w:rsidRPr="0075729E" w:rsidTr="0074335E">
        <w:trPr>
          <w:trHeight w:val="255"/>
          <w:ins w:id="2678" w:author="user" w:date="2012-02-29T14:49:00Z"/>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6273" w:rsidRPr="0075729E" w:rsidRDefault="002B6273" w:rsidP="0074335E">
            <w:pPr>
              <w:rPr>
                <w:ins w:id="2679" w:author="user" w:date="2012-02-29T14:49:00Z"/>
                <w:rFonts w:ascii="Calibri" w:hAnsi="Calibri" w:cs="Calibri"/>
                <w:b/>
                <w:bCs/>
                <w:sz w:val="20"/>
                <w:szCs w:val="20"/>
              </w:rPr>
            </w:pPr>
            <w:ins w:id="2680" w:author="user" w:date="2012-02-29T14:49:00Z">
              <w:r w:rsidRPr="0075729E">
                <w:rPr>
                  <w:rFonts w:ascii="Calibri" w:hAnsi="Calibri" w:cs="Calibri"/>
                  <w:b/>
                  <w:bCs/>
                  <w:sz w:val="20"/>
                  <w:szCs w:val="20"/>
                </w:rPr>
                <w:t>S.N</w:t>
              </w:r>
            </w:ins>
          </w:p>
        </w:tc>
        <w:tc>
          <w:tcPr>
            <w:tcW w:w="2737" w:type="dxa"/>
            <w:tcBorders>
              <w:top w:val="single" w:sz="4" w:space="0" w:color="auto"/>
              <w:left w:val="nil"/>
              <w:bottom w:val="single" w:sz="4" w:space="0" w:color="auto"/>
              <w:right w:val="single" w:sz="4" w:space="0" w:color="auto"/>
            </w:tcBorders>
            <w:shd w:val="clear" w:color="auto" w:fill="auto"/>
            <w:noWrap/>
            <w:vAlign w:val="bottom"/>
          </w:tcPr>
          <w:p w:rsidR="002B6273" w:rsidRPr="0075729E" w:rsidRDefault="002B6273" w:rsidP="0074335E">
            <w:pPr>
              <w:jc w:val="center"/>
              <w:rPr>
                <w:ins w:id="2681" w:author="user" w:date="2012-02-29T14:49:00Z"/>
                <w:rFonts w:ascii="Calibri" w:hAnsi="Calibri" w:cs="Calibri"/>
                <w:b/>
                <w:bCs/>
                <w:sz w:val="20"/>
                <w:szCs w:val="20"/>
              </w:rPr>
            </w:pPr>
            <w:ins w:id="2682" w:author="user" w:date="2012-02-29T14:49:00Z">
              <w:r w:rsidRPr="0075729E">
                <w:rPr>
                  <w:rFonts w:ascii="Calibri" w:hAnsi="Calibri" w:cs="Calibri"/>
                  <w:b/>
                  <w:bCs/>
                  <w:sz w:val="20"/>
                  <w:szCs w:val="20"/>
                </w:rPr>
                <w:t>Caste/Ethnicity</w:t>
              </w:r>
            </w:ins>
          </w:p>
        </w:tc>
        <w:tc>
          <w:tcPr>
            <w:tcW w:w="2520" w:type="dxa"/>
            <w:tcBorders>
              <w:top w:val="single" w:sz="4" w:space="0" w:color="auto"/>
              <w:left w:val="nil"/>
              <w:bottom w:val="single" w:sz="4" w:space="0" w:color="auto"/>
              <w:right w:val="single" w:sz="4" w:space="0" w:color="auto"/>
            </w:tcBorders>
            <w:shd w:val="clear" w:color="auto" w:fill="auto"/>
            <w:noWrap/>
            <w:vAlign w:val="bottom"/>
          </w:tcPr>
          <w:p w:rsidR="002B6273" w:rsidRPr="0075729E" w:rsidRDefault="002B6273" w:rsidP="0074335E">
            <w:pPr>
              <w:jc w:val="center"/>
              <w:rPr>
                <w:ins w:id="2683" w:author="user" w:date="2012-02-29T14:49:00Z"/>
                <w:rFonts w:ascii="Calibri" w:hAnsi="Calibri" w:cs="Calibri"/>
                <w:b/>
                <w:bCs/>
                <w:sz w:val="20"/>
                <w:szCs w:val="20"/>
              </w:rPr>
            </w:pPr>
            <w:ins w:id="2684" w:author="user" w:date="2012-02-29T14:49:00Z">
              <w:r w:rsidRPr="0075729E">
                <w:rPr>
                  <w:rFonts w:ascii="Calibri" w:hAnsi="Calibri" w:cs="Calibri"/>
                  <w:b/>
                  <w:bCs/>
                  <w:sz w:val="20"/>
                  <w:szCs w:val="20"/>
                </w:rPr>
                <w:t>population</w:t>
              </w:r>
            </w:ins>
          </w:p>
        </w:tc>
        <w:tc>
          <w:tcPr>
            <w:tcW w:w="3420" w:type="dxa"/>
            <w:tcBorders>
              <w:top w:val="single" w:sz="4" w:space="0" w:color="auto"/>
              <w:left w:val="nil"/>
              <w:bottom w:val="single" w:sz="4" w:space="0" w:color="auto"/>
              <w:right w:val="single" w:sz="4" w:space="0" w:color="auto"/>
            </w:tcBorders>
            <w:shd w:val="clear" w:color="auto" w:fill="auto"/>
            <w:noWrap/>
            <w:vAlign w:val="bottom"/>
          </w:tcPr>
          <w:p w:rsidR="002B6273" w:rsidRPr="0075729E" w:rsidRDefault="002B6273" w:rsidP="0074335E">
            <w:pPr>
              <w:jc w:val="center"/>
              <w:rPr>
                <w:ins w:id="2685" w:author="user" w:date="2012-02-29T14:49:00Z"/>
                <w:rFonts w:ascii="Calibri" w:hAnsi="Calibri" w:cs="Calibri"/>
                <w:b/>
                <w:bCs/>
                <w:sz w:val="20"/>
                <w:szCs w:val="20"/>
              </w:rPr>
            </w:pPr>
            <w:ins w:id="2686" w:author="user" w:date="2012-02-29T14:49:00Z">
              <w:r w:rsidRPr="0075729E">
                <w:rPr>
                  <w:rFonts w:ascii="Calibri" w:hAnsi="Calibri" w:cs="Calibri"/>
                  <w:b/>
                  <w:bCs/>
                  <w:sz w:val="20"/>
                  <w:szCs w:val="20"/>
                </w:rPr>
                <w:t>Percentage</w:t>
              </w:r>
            </w:ins>
          </w:p>
        </w:tc>
      </w:tr>
      <w:tr w:rsidR="002B6273" w:rsidRPr="0075729E" w:rsidTr="0074335E">
        <w:trPr>
          <w:trHeight w:val="255"/>
          <w:ins w:id="2687" w:author="user" w:date="2012-02-29T14:49:00Z"/>
        </w:trPr>
        <w:tc>
          <w:tcPr>
            <w:tcW w:w="520" w:type="dxa"/>
            <w:tcBorders>
              <w:top w:val="nil"/>
              <w:left w:val="single" w:sz="4" w:space="0" w:color="auto"/>
              <w:bottom w:val="single" w:sz="4" w:space="0" w:color="auto"/>
              <w:right w:val="single" w:sz="4" w:space="0" w:color="auto"/>
            </w:tcBorders>
            <w:shd w:val="clear" w:color="auto" w:fill="auto"/>
            <w:noWrap/>
            <w:vAlign w:val="bottom"/>
          </w:tcPr>
          <w:p w:rsidR="002B6273" w:rsidRPr="0075729E" w:rsidRDefault="002B6273" w:rsidP="0074335E">
            <w:pPr>
              <w:jc w:val="center"/>
              <w:rPr>
                <w:ins w:id="2688" w:author="user" w:date="2012-02-29T14:49:00Z"/>
                <w:rFonts w:ascii="Calibri" w:hAnsi="Calibri" w:cs="Calibri"/>
                <w:sz w:val="20"/>
                <w:szCs w:val="20"/>
              </w:rPr>
            </w:pPr>
            <w:ins w:id="2689" w:author="user" w:date="2012-02-29T14:49:00Z">
              <w:r w:rsidRPr="0075729E">
                <w:rPr>
                  <w:rFonts w:ascii="Calibri" w:hAnsi="Calibri" w:cs="Calibri"/>
                  <w:sz w:val="20"/>
                  <w:szCs w:val="20"/>
                </w:rPr>
                <w:t>1</w:t>
              </w:r>
            </w:ins>
          </w:p>
        </w:tc>
        <w:tc>
          <w:tcPr>
            <w:tcW w:w="2737"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rPr>
                <w:ins w:id="2690" w:author="user" w:date="2012-02-29T14:49:00Z"/>
                <w:rFonts w:ascii="Calibri" w:hAnsi="Calibri" w:cs="Calibri"/>
                <w:sz w:val="20"/>
                <w:szCs w:val="20"/>
              </w:rPr>
            </w:pPr>
            <w:ins w:id="2691" w:author="user" w:date="2012-02-29T14:49:00Z">
              <w:r w:rsidRPr="0075729E">
                <w:rPr>
                  <w:rFonts w:ascii="Calibri" w:hAnsi="Calibri" w:cs="Calibri"/>
                  <w:sz w:val="20"/>
                  <w:szCs w:val="20"/>
                </w:rPr>
                <w:t>Brahamin,Hill/Terai</w:t>
              </w:r>
            </w:ins>
          </w:p>
        </w:tc>
        <w:tc>
          <w:tcPr>
            <w:tcW w:w="252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jc w:val="center"/>
              <w:rPr>
                <w:ins w:id="2692" w:author="user" w:date="2012-02-29T14:49:00Z"/>
                <w:rFonts w:ascii="Calibri" w:hAnsi="Calibri" w:cs="Calibri"/>
                <w:sz w:val="20"/>
                <w:szCs w:val="20"/>
              </w:rPr>
            </w:pPr>
            <w:ins w:id="2693" w:author="user" w:date="2012-02-29T14:49:00Z">
              <w:r w:rsidRPr="0075729E">
                <w:rPr>
                  <w:rFonts w:ascii="Calibri" w:hAnsi="Calibri" w:cs="Calibri"/>
                  <w:sz w:val="20"/>
                  <w:szCs w:val="20"/>
                </w:rPr>
                <w:t>90277</w:t>
              </w:r>
            </w:ins>
          </w:p>
        </w:tc>
        <w:tc>
          <w:tcPr>
            <w:tcW w:w="342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jc w:val="center"/>
              <w:rPr>
                <w:ins w:id="2694" w:author="user" w:date="2012-02-29T14:49:00Z"/>
                <w:rFonts w:ascii="Calibri" w:hAnsi="Calibri" w:cs="Calibri"/>
                <w:sz w:val="20"/>
                <w:szCs w:val="20"/>
              </w:rPr>
            </w:pPr>
            <w:ins w:id="2695" w:author="user" w:date="2012-02-29T14:49:00Z">
              <w:r w:rsidRPr="0075729E">
                <w:rPr>
                  <w:rFonts w:ascii="Calibri" w:hAnsi="Calibri" w:cs="Calibri"/>
                  <w:sz w:val="20"/>
                  <w:szCs w:val="20"/>
                </w:rPr>
                <w:t>32.56</w:t>
              </w:r>
            </w:ins>
          </w:p>
        </w:tc>
      </w:tr>
      <w:tr w:rsidR="002B6273" w:rsidRPr="0075729E" w:rsidTr="0074335E">
        <w:trPr>
          <w:trHeight w:val="255"/>
          <w:ins w:id="2696" w:author="user" w:date="2012-02-29T14:49:00Z"/>
        </w:trPr>
        <w:tc>
          <w:tcPr>
            <w:tcW w:w="520" w:type="dxa"/>
            <w:tcBorders>
              <w:top w:val="nil"/>
              <w:left w:val="single" w:sz="4" w:space="0" w:color="auto"/>
              <w:bottom w:val="single" w:sz="4" w:space="0" w:color="auto"/>
              <w:right w:val="single" w:sz="4" w:space="0" w:color="auto"/>
            </w:tcBorders>
            <w:shd w:val="clear" w:color="auto" w:fill="auto"/>
            <w:noWrap/>
            <w:vAlign w:val="bottom"/>
          </w:tcPr>
          <w:p w:rsidR="002B6273" w:rsidRPr="0075729E" w:rsidRDefault="002B6273" w:rsidP="0074335E">
            <w:pPr>
              <w:jc w:val="center"/>
              <w:rPr>
                <w:ins w:id="2697" w:author="user" w:date="2012-02-29T14:49:00Z"/>
                <w:rFonts w:ascii="Calibri" w:hAnsi="Calibri" w:cs="Calibri"/>
                <w:sz w:val="20"/>
                <w:szCs w:val="20"/>
              </w:rPr>
            </w:pPr>
            <w:ins w:id="2698" w:author="user" w:date="2012-02-29T14:49:00Z">
              <w:r w:rsidRPr="0075729E">
                <w:rPr>
                  <w:rFonts w:ascii="Calibri" w:hAnsi="Calibri" w:cs="Calibri"/>
                  <w:sz w:val="20"/>
                  <w:szCs w:val="20"/>
                </w:rPr>
                <w:t>2</w:t>
              </w:r>
            </w:ins>
          </w:p>
        </w:tc>
        <w:tc>
          <w:tcPr>
            <w:tcW w:w="2737"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rPr>
                <w:ins w:id="2699" w:author="user" w:date="2012-02-29T14:49:00Z"/>
                <w:rFonts w:ascii="Calibri" w:hAnsi="Calibri" w:cs="Calibri"/>
                <w:sz w:val="20"/>
                <w:szCs w:val="20"/>
              </w:rPr>
            </w:pPr>
            <w:ins w:id="2700" w:author="user" w:date="2012-02-29T14:49:00Z">
              <w:r w:rsidRPr="0075729E">
                <w:rPr>
                  <w:rFonts w:ascii="Calibri" w:hAnsi="Calibri" w:cs="Calibri"/>
                  <w:sz w:val="20"/>
                  <w:szCs w:val="20"/>
                </w:rPr>
                <w:t>Chettri</w:t>
              </w:r>
            </w:ins>
          </w:p>
        </w:tc>
        <w:tc>
          <w:tcPr>
            <w:tcW w:w="252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jc w:val="center"/>
              <w:rPr>
                <w:ins w:id="2701" w:author="user" w:date="2012-02-29T14:49:00Z"/>
                <w:rFonts w:ascii="Calibri" w:hAnsi="Calibri" w:cs="Calibri"/>
                <w:sz w:val="20"/>
                <w:szCs w:val="20"/>
              </w:rPr>
            </w:pPr>
            <w:ins w:id="2702" w:author="user" w:date="2012-02-29T14:49:00Z">
              <w:r w:rsidRPr="0075729E">
                <w:rPr>
                  <w:rFonts w:ascii="Calibri" w:hAnsi="Calibri" w:cs="Calibri"/>
                  <w:sz w:val="20"/>
                  <w:szCs w:val="20"/>
                </w:rPr>
                <w:t>37145</w:t>
              </w:r>
            </w:ins>
          </w:p>
        </w:tc>
        <w:tc>
          <w:tcPr>
            <w:tcW w:w="342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jc w:val="center"/>
              <w:rPr>
                <w:ins w:id="2703" w:author="user" w:date="2012-02-29T14:49:00Z"/>
                <w:rFonts w:ascii="Calibri" w:hAnsi="Calibri" w:cs="Calibri"/>
                <w:sz w:val="20"/>
                <w:szCs w:val="20"/>
              </w:rPr>
            </w:pPr>
            <w:ins w:id="2704" w:author="user" w:date="2012-02-29T14:49:00Z">
              <w:r w:rsidRPr="0075729E">
                <w:rPr>
                  <w:rFonts w:ascii="Calibri" w:hAnsi="Calibri" w:cs="Calibri"/>
                  <w:sz w:val="20"/>
                  <w:szCs w:val="20"/>
                </w:rPr>
                <w:t>13.40</w:t>
              </w:r>
            </w:ins>
          </w:p>
        </w:tc>
      </w:tr>
      <w:tr w:rsidR="002B6273" w:rsidRPr="0075729E" w:rsidTr="0074335E">
        <w:trPr>
          <w:trHeight w:val="255"/>
          <w:ins w:id="2705" w:author="user" w:date="2012-02-29T14:49:00Z"/>
        </w:trPr>
        <w:tc>
          <w:tcPr>
            <w:tcW w:w="520" w:type="dxa"/>
            <w:tcBorders>
              <w:top w:val="nil"/>
              <w:left w:val="single" w:sz="4" w:space="0" w:color="auto"/>
              <w:bottom w:val="single" w:sz="4" w:space="0" w:color="auto"/>
              <w:right w:val="single" w:sz="4" w:space="0" w:color="auto"/>
            </w:tcBorders>
            <w:shd w:val="clear" w:color="auto" w:fill="auto"/>
            <w:noWrap/>
            <w:vAlign w:val="bottom"/>
          </w:tcPr>
          <w:p w:rsidR="002B6273" w:rsidRPr="0075729E" w:rsidRDefault="002B6273" w:rsidP="0074335E">
            <w:pPr>
              <w:jc w:val="center"/>
              <w:rPr>
                <w:ins w:id="2706" w:author="user" w:date="2012-02-29T14:49:00Z"/>
                <w:rFonts w:ascii="Calibri" w:hAnsi="Calibri" w:cs="Calibri"/>
                <w:sz w:val="20"/>
                <w:szCs w:val="20"/>
              </w:rPr>
            </w:pPr>
            <w:ins w:id="2707" w:author="user" w:date="2012-02-29T14:49:00Z">
              <w:r w:rsidRPr="0075729E">
                <w:rPr>
                  <w:rFonts w:ascii="Calibri" w:hAnsi="Calibri" w:cs="Calibri"/>
                  <w:sz w:val="20"/>
                  <w:szCs w:val="20"/>
                </w:rPr>
                <w:t>3</w:t>
              </w:r>
            </w:ins>
          </w:p>
        </w:tc>
        <w:tc>
          <w:tcPr>
            <w:tcW w:w="2737"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rPr>
                <w:ins w:id="2708" w:author="user" w:date="2012-02-29T14:49:00Z"/>
                <w:rFonts w:ascii="Calibri" w:hAnsi="Calibri" w:cs="Calibri"/>
                <w:sz w:val="20"/>
                <w:szCs w:val="20"/>
              </w:rPr>
            </w:pPr>
            <w:ins w:id="2709" w:author="user" w:date="2012-02-29T14:49:00Z">
              <w:r w:rsidRPr="0075729E">
                <w:rPr>
                  <w:rFonts w:ascii="Calibri" w:hAnsi="Calibri" w:cs="Calibri"/>
                  <w:sz w:val="20"/>
                  <w:szCs w:val="20"/>
                </w:rPr>
                <w:t>Newar</w:t>
              </w:r>
            </w:ins>
          </w:p>
        </w:tc>
        <w:tc>
          <w:tcPr>
            <w:tcW w:w="252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jc w:val="center"/>
              <w:rPr>
                <w:ins w:id="2710" w:author="user" w:date="2012-02-29T14:49:00Z"/>
                <w:rFonts w:ascii="Calibri" w:hAnsi="Calibri" w:cs="Calibri"/>
                <w:sz w:val="20"/>
                <w:szCs w:val="20"/>
              </w:rPr>
            </w:pPr>
            <w:ins w:id="2711" w:author="user" w:date="2012-02-29T14:49:00Z">
              <w:r w:rsidRPr="0075729E">
                <w:rPr>
                  <w:rFonts w:ascii="Calibri" w:hAnsi="Calibri" w:cs="Calibri"/>
                  <w:sz w:val="20"/>
                  <w:szCs w:val="20"/>
                </w:rPr>
                <w:t>26874</w:t>
              </w:r>
            </w:ins>
          </w:p>
        </w:tc>
        <w:tc>
          <w:tcPr>
            <w:tcW w:w="342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jc w:val="center"/>
              <w:rPr>
                <w:ins w:id="2712" w:author="user" w:date="2012-02-29T14:49:00Z"/>
                <w:rFonts w:ascii="Calibri" w:hAnsi="Calibri" w:cs="Calibri"/>
                <w:sz w:val="20"/>
                <w:szCs w:val="20"/>
              </w:rPr>
            </w:pPr>
            <w:ins w:id="2713" w:author="user" w:date="2012-02-29T14:49:00Z">
              <w:r w:rsidRPr="0075729E">
                <w:rPr>
                  <w:rFonts w:ascii="Calibri" w:hAnsi="Calibri" w:cs="Calibri"/>
                  <w:sz w:val="20"/>
                  <w:szCs w:val="20"/>
                </w:rPr>
                <w:t>9.69</w:t>
              </w:r>
            </w:ins>
          </w:p>
        </w:tc>
      </w:tr>
      <w:tr w:rsidR="002B6273" w:rsidRPr="0075729E" w:rsidTr="0074335E">
        <w:trPr>
          <w:trHeight w:val="255"/>
          <w:ins w:id="2714" w:author="user" w:date="2012-02-29T14:49:00Z"/>
        </w:trPr>
        <w:tc>
          <w:tcPr>
            <w:tcW w:w="520" w:type="dxa"/>
            <w:tcBorders>
              <w:top w:val="nil"/>
              <w:left w:val="single" w:sz="4" w:space="0" w:color="auto"/>
              <w:bottom w:val="single" w:sz="4" w:space="0" w:color="auto"/>
              <w:right w:val="single" w:sz="4" w:space="0" w:color="auto"/>
            </w:tcBorders>
            <w:shd w:val="clear" w:color="auto" w:fill="auto"/>
            <w:noWrap/>
            <w:vAlign w:val="bottom"/>
          </w:tcPr>
          <w:p w:rsidR="002B6273" w:rsidRPr="0075729E" w:rsidRDefault="002B6273" w:rsidP="0074335E">
            <w:pPr>
              <w:jc w:val="center"/>
              <w:rPr>
                <w:ins w:id="2715" w:author="user" w:date="2012-02-29T14:49:00Z"/>
                <w:rFonts w:ascii="Calibri" w:hAnsi="Calibri" w:cs="Calibri"/>
                <w:sz w:val="20"/>
                <w:szCs w:val="20"/>
              </w:rPr>
            </w:pPr>
            <w:ins w:id="2716" w:author="user" w:date="2012-02-29T14:49:00Z">
              <w:r w:rsidRPr="0075729E">
                <w:rPr>
                  <w:rFonts w:ascii="Calibri" w:hAnsi="Calibri" w:cs="Calibri"/>
                  <w:sz w:val="20"/>
                  <w:szCs w:val="20"/>
                </w:rPr>
                <w:t>4</w:t>
              </w:r>
            </w:ins>
          </w:p>
        </w:tc>
        <w:tc>
          <w:tcPr>
            <w:tcW w:w="2737"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rPr>
                <w:ins w:id="2717" w:author="user" w:date="2012-02-29T14:49:00Z"/>
                <w:rFonts w:ascii="Calibri" w:hAnsi="Calibri" w:cs="Calibri"/>
                <w:sz w:val="20"/>
                <w:szCs w:val="20"/>
              </w:rPr>
            </w:pPr>
            <w:ins w:id="2718" w:author="user" w:date="2012-02-29T14:49:00Z">
              <w:r w:rsidRPr="0075729E">
                <w:rPr>
                  <w:rFonts w:ascii="Calibri" w:hAnsi="Calibri" w:cs="Calibri"/>
                  <w:sz w:val="20"/>
                  <w:szCs w:val="20"/>
                </w:rPr>
                <w:t>Tamang</w:t>
              </w:r>
            </w:ins>
          </w:p>
        </w:tc>
        <w:tc>
          <w:tcPr>
            <w:tcW w:w="252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jc w:val="center"/>
              <w:rPr>
                <w:ins w:id="2719" w:author="user" w:date="2012-02-29T14:49:00Z"/>
                <w:rFonts w:ascii="Calibri" w:hAnsi="Calibri" w:cs="Calibri"/>
                <w:sz w:val="20"/>
                <w:szCs w:val="20"/>
              </w:rPr>
            </w:pPr>
            <w:ins w:id="2720" w:author="user" w:date="2012-02-29T14:49:00Z">
              <w:r w:rsidRPr="0075729E">
                <w:rPr>
                  <w:rFonts w:ascii="Calibri" w:hAnsi="Calibri" w:cs="Calibri"/>
                  <w:sz w:val="20"/>
                  <w:szCs w:val="20"/>
                </w:rPr>
                <w:t>37298</w:t>
              </w:r>
            </w:ins>
          </w:p>
        </w:tc>
        <w:tc>
          <w:tcPr>
            <w:tcW w:w="342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jc w:val="center"/>
              <w:rPr>
                <w:ins w:id="2721" w:author="user" w:date="2012-02-29T14:49:00Z"/>
                <w:rFonts w:ascii="Calibri" w:hAnsi="Calibri" w:cs="Calibri"/>
                <w:sz w:val="20"/>
                <w:szCs w:val="20"/>
              </w:rPr>
            </w:pPr>
            <w:ins w:id="2722" w:author="user" w:date="2012-02-29T14:49:00Z">
              <w:r w:rsidRPr="0075729E">
                <w:rPr>
                  <w:rFonts w:ascii="Calibri" w:hAnsi="Calibri" w:cs="Calibri"/>
                  <w:sz w:val="20"/>
                  <w:szCs w:val="20"/>
                </w:rPr>
                <w:t>13.45</w:t>
              </w:r>
            </w:ins>
          </w:p>
        </w:tc>
      </w:tr>
      <w:tr w:rsidR="002B6273" w:rsidRPr="0075729E" w:rsidTr="0074335E">
        <w:trPr>
          <w:trHeight w:val="255"/>
          <w:ins w:id="2723" w:author="user" w:date="2012-02-29T14:49:00Z"/>
        </w:trPr>
        <w:tc>
          <w:tcPr>
            <w:tcW w:w="520" w:type="dxa"/>
            <w:tcBorders>
              <w:top w:val="nil"/>
              <w:left w:val="single" w:sz="4" w:space="0" w:color="auto"/>
              <w:bottom w:val="single" w:sz="4" w:space="0" w:color="auto"/>
              <w:right w:val="single" w:sz="4" w:space="0" w:color="auto"/>
            </w:tcBorders>
            <w:shd w:val="clear" w:color="auto" w:fill="auto"/>
            <w:noWrap/>
            <w:vAlign w:val="bottom"/>
          </w:tcPr>
          <w:p w:rsidR="002B6273" w:rsidRPr="0075729E" w:rsidRDefault="002B6273" w:rsidP="0074335E">
            <w:pPr>
              <w:jc w:val="center"/>
              <w:rPr>
                <w:ins w:id="2724" w:author="user" w:date="2012-02-29T14:49:00Z"/>
                <w:rFonts w:ascii="Calibri" w:hAnsi="Calibri" w:cs="Calibri"/>
                <w:sz w:val="20"/>
                <w:szCs w:val="20"/>
              </w:rPr>
            </w:pPr>
            <w:ins w:id="2725" w:author="user" w:date="2012-02-29T14:49:00Z">
              <w:r w:rsidRPr="0075729E">
                <w:rPr>
                  <w:rFonts w:ascii="Calibri" w:hAnsi="Calibri" w:cs="Calibri"/>
                  <w:sz w:val="20"/>
                  <w:szCs w:val="20"/>
                </w:rPr>
                <w:t>5</w:t>
              </w:r>
            </w:ins>
          </w:p>
        </w:tc>
        <w:tc>
          <w:tcPr>
            <w:tcW w:w="2737"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rPr>
                <w:ins w:id="2726" w:author="user" w:date="2012-02-29T14:49:00Z"/>
                <w:rFonts w:ascii="Calibri" w:hAnsi="Calibri" w:cs="Calibri"/>
                <w:sz w:val="20"/>
                <w:szCs w:val="20"/>
              </w:rPr>
            </w:pPr>
            <w:ins w:id="2727" w:author="user" w:date="2012-02-29T14:49:00Z">
              <w:r w:rsidRPr="0075729E">
                <w:rPr>
                  <w:rFonts w:ascii="Calibri" w:hAnsi="Calibri" w:cs="Calibri"/>
                  <w:sz w:val="20"/>
                  <w:szCs w:val="20"/>
                </w:rPr>
                <w:t>Magar</w:t>
              </w:r>
            </w:ins>
          </w:p>
        </w:tc>
        <w:tc>
          <w:tcPr>
            <w:tcW w:w="252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jc w:val="center"/>
              <w:rPr>
                <w:ins w:id="2728" w:author="user" w:date="2012-02-29T14:49:00Z"/>
                <w:rFonts w:ascii="Calibri" w:hAnsi="Calibri" w:cs="Calibri"/>
                <w:sz w:val="20"/>
                <w:szCs w:val="20"/>
              </w:rPr>
            </w:pPr>
            <w:ins w:id="2729" w:author="user" w:date="2012-02-29T14:49:00Z">
              <w:r w:rsidRPr="0075729E">
                <w:rPr>
                  <w:rFonts w:ascii="Calibri" w:hAnsi="Calibri" w:cs="Calibri"/>
                  <w:sz w:val="20"/>
                  <w:szCs w:val="20"/>
                </w:rPr>
                <w:t>12971</w:t>
              </w:r>
            </w:ins>
          </w:p>
        </w:tc>
        <w:tc>
          <w:tcPr>
            <w:tcW w:w="342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jc w:val="center"/>
              <w:rPr>
                <w:ins w:id="2730" w:author="user" w:date="2012-02-29T14:49:00Z"/>
                <w:rFonts w:ascii="Calibri" w:hAnsi="Calibri" w:cs="Calibri"/>
                <w:sz w:val="20"/>
                <w:szCs w:val="20"/>
              </w:rPr>
            </w:pPr>
            <w:ins w:id="2731" w:author="user" w:date="2012-02-29T14:49:00Z">
              <w:r w:rsidRPr="0075729E">
                <w:rPr>
                  <w:rFonts w:ascii="Calibri" w:hAnsi="Calibri" w:cs="Calibri"/>
                  <w:sz w:val="20"/>
                  <w:szCs w:val="20"/>
                </w:rPr>
                <w:t>4.68</w:t>
              </w:r>
            </w:ins>
          </w:p>
        </w:tc>
      </w:tr>
      <w:tr w:rsidR="002B6273" w:rsidRPr="0075729E" w:rsidTr="0074335E">
        <w:trPr>
          <w:trHeight w:val="255"/>
          <w:ins w:id="2732" w:author="user" w:date="2012-02-29T14:49:00Z"/>
        </w:trPr>
        <w:tc>
          <w:tcPr>
            <w:tcW w:w="520" w:type="dxa"/>
            <w:tcBorders>
              <w:top w:val="nil"/>
              <w:left w:val="single" w:sz="4" w:space="0" w:color="auto"/>
              <w:bottom w:val="single" w:sz="4" w:space="0" w:color="auto"/>
              <w:right w:val="single" w:sz="4" w:space="0" w:color="auto"/>
            </w:tcBorders>
            <w:shd w:val="clear" w:color="auto" w:fill="auto"/>
            <w:noWrap/>
            <w:vAlign w:val="bottom"/>
          </w:tcPr>
          <w:p w:rsidR="002B6273" w:rsidRPr="0075729E" w:rsidRDefault="002B6273" w:rsidP="0074335E">
            <w:pPr>
              <w:jc w:val="center"/>
              <w:rPr>
                <w:ins w:id="2733" w:author="user" w:date="2012-02-29T14:49:00Z"/>
                <w:rFonts w:ascii="Calibri" w:hAnsi="Calibri" w:cs="Calibri"/>
                <w:sz w:val="20"/>
                <w:szCs w:val="20"/>
              </w:rPr>
            </w:pPr>
            <w:ins w:id="2734" w:author="user" w:date="2012-02-29T14:49:00Z">
              <w:r w:rsidRPr="0075729E">
                <w:rPr>
                  <w:rFonts w:ascii="Calibri" w:hAnsi="Calibri" w:cs="Calibri"/>
                  <w:sz w:val="20"/>
                  <w:szCs w:val="20"/>
                </w:rPr>
                <w:t>6</w:t>
              </w:r>
            </w:ins>
          </w:p>
        </w:tc>
        <w:tc>
          <w:tcPr>
            <w:tcW w:w="2737"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rPr>
                <w:ins w:id="2735" w:author="user" w:date="2012-02-29T14:49:00Z"/>
                <w:rFonts w:ascii="Calibri" w:hAnsi="Calibri" w:cs="Calibri"/>
                <w:sz w:val="20"/>
                <w:szCs w:val="20"/>
              </w:rPr>
            </w:pPr>
            <w:ins w:id="2736" w:author="user" w:date="2012-02-29T14:49:00Z">
              <w:r w:rsidRPr="0075729E">
                <w:rPr>
                  <w:rFonts w:ascii="Calibri" w:hAnsi="Calibri" w:cs="Calibri"/>
                  <w:sz w:val="20"/>
                  <w:szCs w:val="20"/>
                </w:rPr>
                <w:t>Gurung</w:t>
              </w:r>
            </w:ins>
          </w:p>
        </w:tc>
        <w:tc>
          <w:tcPr>
            <w:tcW w:w="252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jc w:val="center"/>
              <w:rPr>
                <w:ins w:id="2737" w:author="user" w:date="2012-02-29T14:49:00Z"/>
                <w:rFonts w:ascii="Calibri" w:hAnsi="Calibri" w:cs="Calibri"/>
                <w:sz w:val="20"/>
                <w:szCs w:val="20"/>
              </w:rPr>
            </w:pPr>
            <w:ins w:id="2738" w:author="user" w:date="2012-02-29T14:49:00Z">
              <w:r w:rsidRPr="0075729E">
                <w:rPr>
                  <w:rFonts w:ascii="Calibri" w:hAnsi="Calibri" w:cs="Calibri"/>
                  <w:sz w:val="20"/>
                  <w:szCs w:val="20"/>
                </w:rPr>
                <w:t>13054</w:t>
              </w:r>
            </w:ins>
          </w:p>
        </w:tc>
        <w:tc>
          <w:tcPr>
            <w:tcW w:w="342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jc w:val="center"/>
              <w:rPr>
                <w:ins w:id="2739" w:author="user" w:date="2012-02-29T14:49:00Z"/>
                <w:rFonts w:ascii="Calibri" w:hAnsi="Calibri" w:cs="Calibri"/>
                <w:sz w:val="20"/>
                <w:szCs w:val="20"/>
              </w:rPr>
            </w:pPr>
            <w:ins w:id="2740" w:author="user" w:date="2012-02-29T14:49:00Z">
              <w:r w:rsidRPr="0075729E">
                <w:rPr>
                  <w:rFonts w:ascii="Calibri" w:hAnsi="Calibri" w:cs="Calibri"/>
                  <w:sz w:val="20"/>
                  <w:szCs w:val="20"/>
                </w:rPr>
                <w:t>4.71</w:t>
              </w:r>
            </w:ins>
          </w:p>
        </w:tc>
      </w:tr>
      <w:tr w:rsidR="002B6273" w:rsidRPr="0075729E" w:rsidTr="0074335E">
        <w:trPr>
          <w:trHeight w:val="255"/>
          <w:ins w:id="2741" w:author="user" w:date="2012-02-29T14:49:00Z"/>
        </w:trPr>
        <w:tc>
          <w:tcPr>
            <w:tcW w:w="520" w:type="dxa"/>
            <w:tcBorders>
              <w:top w:val="nil"/>
              <w:left w:val="single" w:sz="4" w:space="0" w:color="auto"/>
              <w:bottom w:val="single" w:sz="4" w:space="0" w:color="auto"/>
              <w:right w:val="single" w:sz="4" w:space="0" w:color="auto"/>
            </w:tcBorders>
            <w:shd w:val="clear" w:color="auto" w:fill="auto"/>
            <w:noWrap/>
            <w:vAlign w:val="bottom"/>
          </w:tcPr>
          <w:p w:rsidR="002B6273" w:rsidRPr="0075729E" w:rsidRDefault="002B6273" w:rsidP="0074335E">
            <w:pPr>
              <w:jc w:val="center"/>
              <w:rPr>
                <w:ins w:id="2742" w:author="user" w:date="2012-02-29T14:49:00Z"/>
                <w:rFonts w:ascii="Calibri" w:hAnsi="Calibri" w:cs="Calibri"/>
                <w:sz w:val="20"/>
                <w:szCs w:val="20"/>
              </w:rPr>
            </w:pPr>
            <w:ins w:id="2743" w:author="user" w:date="2012-02-29T14:49:00Z">
              <w:r w:rsidRPr="0075729E">
                <w:rPr>
                  <w:rFonts w:ascii="Calibri" w:hAnsi="Calibri" w:cs="Calibri"/>
                  <w:sz w:val="20"/>
                  <w:szCs w:val="20"/>
                </w:rPr>
                <w:t>7</w:t>
              </w:r>
            </w:ins>
          </w:p>
        </w:tc>
        <w:tc>
          <w:tcPr>
            <w:tcW w:w="2737"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rPr>
                <w:ins w:id="2744" w:author="user" w:date="2012-02-29T14:49:00Z"/>
                <w:rFonts w:ascii="Calibri" w:hAnsi="Calibri" w:cs="Calibri"/>
                <w:sz w:val="20"/>
                <w:szCs w:val="20"/>
              </w:rPr>
            </w:pPr>
            <w:ins w:id="2745" w:author="user" w:date="2012-02-29T14:49:00Z">
              <w:r w:rsidRPr="0075729E">
                <w:rPr>
                  <w:rFonts w:ascii="Calibri" w:hAnsi="Calibri" w:cs="Calibri"/>
                  <w:sz w:val="20"/>
                  <w:szCs w:val="20"/>
                </w:rPr>
                <w:t>Rai</w:t>
              </w:r>
            </w:ins>
          </w:p>
        </w:tc>
        <w:tc>
          <w:tcPr>
            <w:tcW w:w="252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jc w:val="center"/>
              <w:rPr>
                <w:ins w:id="2746" w:author="user" w:date="2012-02-29T14:49:00Z"/>
                <w:rFonts w:ascii="Calibri" w:hAnsi="Calibri" w:cs="Calibri"/>
                <w:sz w:val="20"/>
                <w:szCs w:val="20"/>
              </w:rPr>
            </w:pPr>
            <w:ins w:id="2747" w:author="user" w:date="2012-02-29T14:49:00Z">
              <w:r w:rsidRPr="0075729E">
                <w:rPr>
                  <w:rFonts w:ascii="Calibri" w:hAnsi="Calibri" w:cs="Calibri"/>
                  <w:sz w:val="20"/>
                  <w:szCs w:val="20"/>
                </w:rPr>
                <w:t>5245</w:t>
              </w:r>
            </w:ins>
          </w:p>
        </w:tc>
        <w:tc>
          <w:tcPr>
            <w:tcW w:w="342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jc w:val="center"/>
              <w:rPr>
                <w:ins w:id="2748" w:author="user" w:date="2012-02-29T14:49:00Z"/>
                <w:rFonts w:ascii="Calibri" w:hAnsi="Calibri" w:cs="Calibri"/>
                <w:sz w:val="20"/>
                <w:szCs w:val="20"/>
              </w:rPr>
            </w:pPr>
            <w:ins w:id="2749" w:author="user" w:date="2012-02-29T14:49:00Z">
              <w:r w:rsidRPr="0075729E">
                <w:rPr>
                  <w:rFonts w:ascii="Calibri" w:hAnsi="Calibri" w:cs="Calibri"/>
                  <w:sz w:val="20"/>
                  <w:szCs w:val="20"/>
                </w:rPr>
                <w:t>1.89</w:t>
              </w:r>
            </w:ins>
          </w:p>
        </w:tc>
      </w:tr>
      <w:tr w:rsidR="002B6273" w:rsidRPr="0075729E" w:rsidTr="0074335E">
        <w:trPr>
          <w:trHeight w:val="255"/>
          <w:ins w:id="2750" w:author="user" w:date="2012-02-29T14:49:00Z"/>
        </w:trPr>
        <w:tc>
          <w:tcPr>
            <w:tcW w:w="520" w:type="dxa"/>
            <w:tcBorders>
              <w:top w:val="nil"/>
              <w:left w:val="single" w:sz="4" w:space="0" w:color="auto"/>
              <w:bottom w:val="single" w:sz="4" w:space="0" w:color="auto"/>
              <w:right w:val="single" w:sz="4" w:space="0" w:color="auto"/>
            </w:tcBorders>
            <w:shd w:val="clear" w:color="auto" w:fill="auto"/>
            <w:noWrap/>
            <w:vAlign w:val="bottom"/>
          </w:tcPr>
          <w:p w:rsidR="002B6273" w:rsidRPr="0075729E" w:rsidRDefault="002B6273" w:rsidP="0074335E">
            <w:pPr>
              <w:jc w:val="center"/>
              <w:rPr>
                <w:ins w:id="2751" w:author="user" w:date="2012-02-29T14:49:00Z"/>
                <w:rFonts w:ascii="Calibri" w:hAnsi="Calibri" w:cs="Calibri"/>
                <w:sz w:val="20"/>
                <w:szCs w:val="20"/>
              </w:rPr>
            </w:pPr>
            <w:ins w:id="2752" w:author="user" w:date="2012-02-29T14:49:00Z">
              <w:r w:rsidRPr="0075729E">
                <w:rPr>
                  <w:rFonts w:ascii="Calibri" w:hAnsi="Calibri" w:cs="Calibri"/>
                  <w:sz w:val="20"/>
                  <w:szCs w:val="20"/>
                </w:rPr>
                <w:t>8</w:t>
              </w:r>
            </w:ins>
          </w:p>
        </w:tc>
        <w:tc>
          <w:tcPr>
            <w:tcW w:w="2737"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rPr>
                <w:ins w:id="2753" w:author="user" w:date="2012-02-29T14:49:00Z"/>
                <w:rFonts w:ascii="Calibri" w:hAnsi="Calibri" w:cs="Calibri"/>
                <w:sz w:val="20"/>
                <w:szCs w:val="20"/>
              </w:rPr>
            </w:pPr>
            <w:ins w:id="2754" w:author="user" w:date="2012-02-29T14:49:00Z">
              <w:r w:rsidRPr="0075729E">
                <w:rPr>
                  <w:rFonts w:ascii="Calibri" w:hAnsi="Calibri" w:cs="Calibri"/>
                  <w:sz w:val="20"/>
                  <w:szCs w:val="20"/>
                </w:rPr>
                <w:t>Chepang</w:t>
              </w:r>
            </w:ins>
          </w:p>
        </w:tc>
        <w:tc>
          <w:tcPr>
            <w:tcW w:w="252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jc w:val="center"/>
              <w:rPr>
                <w:ins w:id="2755" w:author="user" w:date="2012-02-29T14:49:00Z"/>
                <w:rFonts w:ascii="Calibri" w:hAnsi="Calibri" w:cs="Calibri"/>
                <w:sz w:val="20"/>
                <w:szCs w:val="20"/>
              </w:rPr>
            </w:pPr>
            <w:ins w:id="2756" w:author="user" w:date="2012-02-29T14:49:00Z">
              <w:r w:rsidRPr="0075729E">
                <w:rPr>
                  <w:rFonts w:ascii="Calibri" w:hAnsi="Calibri" w:cs="Calibri"/>
                  <w:sz w:val="20"/>
                  <w:szCs w:val="20"/>
                </w:rPr>
                <w:t>6574</w:t>
              </w:r>
            </w:ins>
          </w:p>
        </w:tc>
        <w:tc>
          <w:tcPr>
            <w:tcW w:w="342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jc w:val="center"/>
              <w:rPr>
                <w:ins w:id="2757" w:author="user" w:date="2012-02-29T14:49:00Z"/>
                <w:rFonts w:ascii="Calibri" w:hAnsi="Calibri" w:cs="Calibri"/>
                <w:sz w:val="20"/>
                <w:szCs w:val="20"/>
              </w:rPr>
            </w:pPr>
            <w:ins w:id="2758" w:author="user" w:date="2012-02-29T14:49:00Z">
              <w:r w:rsidRPr="0075729E">
                <w:rPr>
                  <w:rFonts w:ascii="Calibri" w:hAnsi="Calibri" w:cs="Calibri"/>
                  <w:sz w:val="20"/>
                  <w:szCs w:val="20"/>
                </w:rPr>
                <w:t>2.37</w:t>
              </w:r>
            </w:ins>
          </w:p>
        </w:tc>
      </w:tr>
      <w:tr w:rsidR="002B6273" w:rsidRPr="0075729E" w:rsidTr="0074335E">
        <w:trPr>
          <w:trHeight w:val="255"/>
          <w:ins w:id="2759" w:author="user" w:date="2012-02-29T14:49:00Z"/>
        </w:trPr>
        <w:tc>
          <w:tcPr>
            <w:tcW w:w="520" w:type="dxa"/>
            <w:tcBorders>
              <w:top w:val="nil"/>
              <w:left w:val="single" w:sz="4" w:space="0" w:color="auto"/>
              <w:bottom w:val="single" w:sz="4" w:space="0" w:color="auto"/>
              <w:right w:val="single" w:sz="4" w:space="0" w:color="auto"/>
            </w:tcBorders>
            <w:shd w:val="clear" w:color="auto" w:fill="auto"/>
            <w:noWrap/>
            <w:vAlign w:val="bottom"/>
          </w:tcPr>
          <w:p w:rsidR="002B6273" w:rsidRPr="0075729E" w:rsidRDefault="002B6273" w:rsidP="0074335E">
            <w:pPr>
              <w:jc w:val="center"/>
              <w:rPr>
                <w:ins w:id="2760" w:author="user" w:date="2012-02-29T14:49:00Z"/>
                <w:rFonts w:ascii="Calibri" w:hAnsi="Calibri" w:cs="Calibri"/>
                <w:sz w:val="20"/>
                <w:szCs w:val="20"/>
              </w:rPr>
            </w:pPr>
            <w:ins w:id="2761" w:author="user" w:date="2012-02-29T14:49:00Z">
              <w:r w:rsidRPr="0075729E">
                <w:rPr>
                  <w:rFonts w:ascii="Calibri" w:hAnsi="Calibri" w:cs="Calibri"/>
                  <w:sz w:val="20"/>
                  <w:szCs w:val="20"/>
                </w:rPr>
                <w:t>9</w:t>
              </w:r>
            </w:ins>
          </w:p>
        </w:tc>
        <w:tc>
          <w:tcPr>
            <w:tcW w:w="2737"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rPr>
                <w:ins w:id="2762" w:author="user" w:date="2012-02-29T14:49:00Z"/>
                <w:rFonts w:ascii="Calibri" w:hAnsi="Calibri" w:cs="Calibri"/>
                <w:sz w:val="20"/>
                <w:szCs w:val="20"/>
              </w:rPr>
            </w:pPr>
            <w:ins w:id="2763" w:author="user" w:date="2012-02-29T14:49:00Z">
              <w:r w:rsidRPr="0075729E">
                <w:rPr>
                  <w:rFonts w:ascii="Calibri" w:hAnsi="Calibri" w:cs="Calibri"/>
                  <w:sz w:val="20"/>
                  <w:szCs w:val="20"/>
                </w:rPr>
                <w:t>Darai</w:t>
              </w:r>
            </w:ins>
          </w:p>
        </w:tc>
        <w:tc>
          <w:tcPr>
            <w:tcW w:w="252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jc w:val="center"/>
              <w:rPr>
                <w:ins w:id="2764" w:author="user" w:date="2012-02-29T14:49:00Z"/>
                <w:rFonts w:ascii="Calibri" w:hAnsi="Calibri" w:cs="Calibri"/>
                <w:sz w:val="20"/>
                <w:szCs w:val="20"/>
              </w:rPr>
            </w:pPr>
            <w:ins w:id="2765" w:author="user" w:date="2012-02-29T14:49:00Z">
              <w:r w:rsidRPr="0075729E">
                <w:rPr>
                  <w:rFonts w:ascii="Calibri" w:hAnsi="Calibri" w:cs="Calibri"/>
                  <w:sz w:val="20"/>
                  <w:szCs w:val="20"/>
                </w:rPr>
                <w:t>2527</w:t>
              </w:r>
            </w:ins>
          </w:p>
        </w:tc>
        <w:tc>
          <w:tcPr>
            <w:tcW w:w="342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jc w:val="center"/>
              <w:rPr>
                <w:ins w:id="2766" w:author="user" w:date="2012-02-29T14:49:00Z"/>
                <w:rFonts w:ascii="Calibri" w:hAnsi="Calibri" w:cs="Calibri"/>
                <w:sz w:val="20"/>
                <w:szCs w:val="20"/>
              </w:rPr>
            </w:pPr>
            <w:ins w:id="2767" w:author="user" w:date="2012-02-29T14:49:00Z">
              <w:r w:rsidRPr="0075729E">
                <w:rPr>
                  <w:rFonts w:ascii="Calibri" w:hAnsi="Calibri" w:cs="Calibri"/>
                  <w:sz w:val="20"/>
                  <w:szCs w:val="20"/>
                </w:rPr>
                <w:t>0.91</w:t>
              </w:r>
            </w:ins>
          </w:p>
        </w:tc>
      </w:tr>
      <w:tr w:rsidR="002B6273" w:rsidRPr="0075729E" w:rsidTr="0074335E">
        <w:trPr>
          <w:trHeight w:val="255"/>
          <w:ins w:id="2768" w:author="user" w:date="2012-02-29T14:49:00Z"/>
        </w:trPr>
        <w:tc>
          <w:tcPr>
            <w:tcW w:w="520" w:type="dxa"/>
            <w:tcBorders>
              <w:top w:val="nil"/>
              <w:left w:val="single" w:sz="4" w:space="0" w:color="auto"/>
              <w:bottom w:val="single" w:sz="4" w:space="0" w:color="auto"/>
              <w:right w:val="single" w:sz="4" w:space="0" w:color="auto"/>
            </w:tcBorders>
            <w:shd w:val="clear" w:color="auto" w:fill="auto"/>
            <w:noWrap/>
            <w:vAlign w:val="bottom"/>
          </w:tcPr>
          <w:p w:rsidR="002B6273" w:rsidRPr="0075729E" w:rsidRDefault="002B6273" w:rsidP="0074335E">
            <w:pPr>
              <w:jc w:val="center"/>
              <w:rPr>
                <w:ins w:id="2769" w:author="user" w:date="2012-02-29T14:49:00Z"/>
                <w:rFonts w:ascii="Calibri" w:hAnsi="Calibri" w:cs="Calibri"/>
                <w:sz w:val="20"/>
                <w:szCs w:val="20"/>
              </w:rPr>
            </w:pPr>
            <w:ins w:id="2770" w:author="user" w:date="2012-02-29T14:49:00Z">
              <w:r w:rsidRPr="0075729E">
                <w:rPr>
                  <w:rFonts w:ascii="Calibri" w:hAnsi="Calibri" w:cs="Calibri"/>
                  <w:sz w:val="20"/>
                  <w:szCs w:val="20"/>
                </w:rPr>
                <w:t>10</w:t>
              </w:r>
            </w:ins>
          </w:p>
        </w:tc>
        <w:tc>
          <w:tcPr>
            <w:tcW w:w="2737"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rPr>
                <w:ins w:id="2771" w:author="user" w:date="2012-02-29T14:49:00Z"/>
                <w:rFonts w:ascii="Calibri" w:hAnsi="Calibri" w:cs="Calibri"/>
                <w:sz w:val="20"/>
                <w:szCs w:val="20"/>
              </w:rPr>
            </w:pPr>
            <w:ins w:id="2772" w:author="user" w:date="2012-02-29T14:49:00Z">
              <w:r w:rsidRPr="0075729E">
                <w:rPr>
                  <w:rFonts w:ascii="Calibri" w:hAnsi="Calibri" w:cs="Calibri"/>
                  <w:sz w:val="20"/>
                  <w:szCs w:val="20"/>
                </w:rPr>
                <w:t>Muslim</w:t>
              </w:r>
            </w:ins>
          </w:p>
        </w:tc>
        <w:tc>
          <w:tcPr>
            <w:tcW w:w="252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jc w:val="center"/>
              <w:rPr>
                <w:ins w:id="2773" w:author="user" w:date="2012-02-29T14:49:00Z"/>
                <w:rFonts w:ascii="Calibri" w:hAnsi="Calibri" w:cs="Calibri"/>
                <w:sz w:val="20"/>
                <w:szCs w:val="20"/>
              </w:rPr>
            </w:pPr>
            <w:ins w:id="2774" w:author="user" w:date="2012-02-29T14:49:00Z">
              <w:r w:rsidRPr="0075729E">
                <w:rPr>
                  <w:rFonts w:ascii="Calibri" w:hAnsi="Calibri" w:cs="Calibri"/>
                  <w:sz w:val="20"/>
                  <w:szCs w:val="20"/>
                </w:rPr>
                <w:t>2516</w:t>
              </w:r>
            </w:ins>
          </w:p>
        </w:tc>
        <w:tc>
          <w:tcPr>
            <w:tcW w:w="342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jc w:val="center"/>
              <w:rPr>
                <w:ins w:id="2775" w:author="user" w:date="2012-02-29T14:49:00Z"/>
                <w:rFonts w:ascii="Calibri" w:hAnsi="Calibri" w:cs="Calibri"/>
                <w:sz w:val="20"/>
                <w:szCs w:val="20"/>
              </w:rPr>
            </w:pPr>
            <w:ins w:id="2776" w:author="user" w:date="2012-02-29T14:49:00Z">
              <w:r w:rsidRPr="0075729E">
                <w:rPr>
                  <w:rFonts w:ascii="Calibri" w:hAnsi="Calibri" w:cs="Calibri"/>
                  <w:sz w:val="20"/>
                  <w:szCs w:val="20"/>
                </w:rPr>
                <w:t>0.91</w:t>
              </w:r>
            </w:ins>
          </w:p>
        </w:tc>
      </w:tr>
      <w:tr w:rsidR="002B6273" w:rsidRPr="0075729E" w:rsidTr="0074335E">
        <w:trPr>
          <w:trHeight w:val="255"/>
          <w:ins w:id="2777" w:author="user" w:date="2012-02-29T14:49:00Z"/>
        </w:trPr>
        <w:tc>
          <w:tcPr>
            <w:tcW w:w="520" w:type="dxa"/>
            <w:tcBorders>
              <w:top w:val="nil"/>
              <w:left w:val="single" w:sz="4" w:space="0" w:color="auto"/>
              <w:bottom w:val="single" w:sz="4" w:space="0" w:color="auto"/>
              <w:right w:val="single" w:sz="4" w:space="0" w:color="auto"/>
            </w:tcBorders>
            <w:shd w:val="clear" w:color="auto" w:fill="auto"/>
            <w:noWrap/>
            <w:vAlign w:val="bottom"/>
          </w:tcPr>
          <w:p w:rsidR="002B6273" w:rsidRPr="0075729E" w:rsidRDefault="002B6273" w:rsidP="0074335E">
            <w:pPr>
              <w:jc w:val="center"/>
              <w:rPr>
                <w:ins w:id="2778" w:author="user" w:date="2012-02-29T14:49:00Z"/>
                <w:rFonts w:ascii="Calibri" w:hAnsi="Calibri" w:cs="Calibri"/>
                <w:sz w:val="20"/>
                <w:szCs w:val="20"/>
              </w:rPr>
            </w:pPr>
            <w:ins w:id="2779" w:author="user" w:date="2012-02-29T14:49:00Z">
              <w:r w:rsidRPr="0075729E">
                <w:rPr>
                  <w:rFonts w:ascii="Calibri" w:hAnsi="Calibri" w:cs="Calibri"/>
                  <w:sz w:val="20"/>
                  <w:szCs w:val="20"/>
                </w:rPr>
                <w:t>11</w:t>
              </w:r>
            </w:ins>
          </w:p>
        </w:tc>
        <w:tc>
          <w:tcPr>
            <w:tcW w:w="2737"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rPr>
                <w:ins w:id="2780" w:author="user" w:date="2012-02-29T14:49:00Z"/>
                <w:rFonts w:ascii="Calibri" w:hAnsi="Calibri" w:cs="Calibri"/>
                <w:sz w:val="20"/>
                <w:szCs w:val="20"/>
              </w:rPr>
            </w:pPr>
            <w:ins w:id="2781" w:author="user" w:date="2012-02-29T14:49:00Z">
              <w:r w:rsidRPr="0075729E">
                <w:rPr>
                  <w:rFonts w:ascii="Calibri" w:hAnsi="Calibri" w:cs="Calibri"/>
                  <w:sz w:val="20"/>
                  <w:szCs w:val="20"/>
                </w:rPr>
                <w:t>Tharu</w:t>
              </w:r>
            </w:ins>
          </w:p>
        </w:tc>
        <w:tc>
          <w:tcPr>
            <w:tcW w:w="252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jc w:val="center"/>
              <w:rPr>
                <w:ins w:id="2782" w:author="user" w:date="2012-02-29T14:49:00Z"/>
                <w:rFonts w:ascii="Calibri" w:hAnsi="Calibri" w:cs="Calibri"/>
                <w:sz w:val="20"/>
                <w:szCs w:val="20"/>
              </w:rPr>
            </w:pPr>
            <w:ins w:id="2783" w:author="user" w:date="2012-02-29T14:49:00Z">
              <w:r w:rsidRPr="0075729E">
                <w:rPr>
                  <w:rFonts w:ascii="Calibri" w:hAnsi="Calibri" w:cs="Calibri"/>
                  <w:sz w:val="20"/>
                  <w:szCs w:val="20"/>
                </w:rPr>
                <w:t>6831</w:t>
              </w:r>
            </w:ins>
          </w:p>
        </w:tc>
        <w:tc>
          <w:tcPr>
            <w:tcW w:w="342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jc w:val="center"/>
              <w:rPr>
                <w:ins w:id="2784" w:author="user" w:date="2012-02-29T14:49:00Z"/>
                <w:rFonts w:ascii="Calibri" w:hAnsi="Calibri" w:cs="Calibri"/>
                <w:sz w:val="20"/>
                <w:szCs w:val="20"/>
              </w:rPr>
            </w:pPr>
            <w:ins w:id="2785" w:author="user" w:date="2012-02-29T14:49:00Z">
              <w:r w:rsidRPr="0075729E">
                <w:rPr>
                  <w:rFonts w:ascii="Calibri" w:hAnsi="Calibri" w:cs="Calibri"/>
                  <w:sz w:val="20"/>
                  <w:szCs w:val="20"/>
                </w:rPr>
                <w:t>2.46</w:t>
              </w:r>
            </w:ins>
          </w:p>
        </w:tc>
      </w:tr>
      <w:tr w:rsidR="002B6273" w:rsidRPr="0075729E" w:rsidTr="0074335E">
        <w:trPr>
          <w:trHeight w:val="255"/>
          <w:ins w:id="2786" w:author="user" w:date="2012-02-29T14:49:00Z"/>
        </w:trPr>
        <w:tc>
          <w:tcPr>
            <w:tcW w:w="520" w:type="dxa"/>
            <w:tcBorders>
              <w:top w:val="nil"/>
              <w:left w:val="single" w:sz="4" w:space="0" w:color="auto"/>
              <w:bottom w:val="single" w:sz="4" w:space="0" w:color="auto"/>
              <w:right w:val="single" w:sz="4" w:space="0" w:color="auto"/>
            </w:tcBorders>
            <w:shd w:val="clear" w:color="auto" w:fill="auto"/>
            <w:noWrap/>
            <w:vAlign w:val="bottom"/>
          </w:tcPr>
          <w:p w:rsidR="002B6273" w:rsidRPr="0075729E" w:rsidRDefault="002B6273" w:rsidP="0074335E">
            <w:pPr>
              <w:jc w:val="center"/>
              <w:rPr>
                <w:ins w:id="2787" w:author="user" w:date="2012-02-29T14:49:00Z"/>
                <w:rFonts w:ascii="Calibri" w:hAnsi="Calibri" w:cs="Calibri"/>
                <w:sz w:val="20"/>
                <w:szCs w:val="20"/>
              </w:rPr>
            </w:pPr>
            <w:ins w:id="2788" w:author="user" w:date="2012-02-29T14:49:00Z">
              <w:r w:rsidRPr="0075729E">
                <w:rPr>
                  <w:rFonts w:ascii="Calibri" w:hAnsi="Calibri" w:cs="Calibri"/>
                  <w:sz w:val="20"/>
                  <w:szCs w:val="20"/>
                </w:rPr>
                <w:t>12</w:t>
              </w:r>
            </w:ins>
          </w:p>
        </w:tc>
        <w:tc>
          <w:tcPr>
            <w:tcW w:w="2737"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rPr>
                <w:ins w:id="2789" w:author="user" w:date="2012-02-29T14:49:00Z"/>
                <w:rFonts w:ascii="Calibri" w:hAnsi="Calibri" w:cs="Calibri"/>
                <w:sz w:val="20"/>
                <w:szCs w:val="20"/>
              </w:rPr>
            </w:pPr>
            <w:ins w:id="2790" w:author="user" w:date="2012-02-29T14:49:00Z">
              <w:r w:rsidRPr="0075729E">
                <w:rPr>
                  <w:rFonts w:ascii="Calibri" w:hAnsi="Calibri" w:cs="Calibri"/>
                  <w:sz w:val="20"/>
                  <w:szCs w:val="20"/>
                </w:rPr>
                <w:t>Dalits</w:t>
              </w:r>
            </w:ins>
          </w:p>
        </w:tc>
        <w:tc>
          <w:tcPr>
            <w:tcW w:w="252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jc w:val="center"/>
              <w:rPr>
                <w:ins w:id="2791" w:author="user" w:date="2012-02-29T14:49:00Z"/>
                <w:rFonts w:ascii="Calibri" w:hAnsi="Calibri" w:cs="Calibri"/>
                <w:sz w:val="20"/>
                <w:szCs w:val="20"/>
              </w:rPr>
            </w:pPr>
            <w:ins w:id="2792" w:author="user" w:date="2012-02-29T14:49:00Z">
              <w:r w:rsidRPr="0075729E">
                <w:rPr>
                  <w:rFonts w:ascii="Calibri" w:hAnsi="Calibri" w:cs="Calibri"/>
                  <w:sz w:val="20"/>
                  <w:szCs w:val="20"/>
                </w:rPr>
                <w:t>15568</w:t>
              </w:r>
            </w:ins>
          </w:p>
        </w:tc>
        <w:tc>
          <w:tcPr>
            <w:tcW w:w="342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jc w:val="center"/>
              <w:rPr>
                <w:ins w:id="2793" w:author="user" w:date="2012-02-29T14:49:00Z"/>
                <w:rFonts w:ascii="Calibri" w:hAnsi="Calibri" w:cs="Calibri"/>
                <w:sz w:val="20"/>
                <w:szCs w:val="20"/>
              </w:rPr>
            </w:pPr>
            <w:ins w:id="2794" w:author="user" w:date="2012-02-29T14:49:00Z">
              <w:r w:rsidRPr="0075729E">
                <w:rPr>
                  <w:rFonts w:ascii="Calibri" w:hAnsi="Calibri" w:cs="Calibri"/>
                  <w:sz w:val="20"/>
                  <w:szCs w:val="20"/>
                </w:rPr>
                <w:t>5.62</w:t>
              </w:r>
            </w:ins>
          </w:p>
        </w:tc>
      </w:tr>
      <w:tr w:rsidR="002B6273" w:rsidRPr="0075729E" w:rsidTr="0074335E">
        <w:trPr>
          <w:trHeight w:val="255"/>
          <w:ins w:id="2795" w:author="user" w:date="2012-02-29T14:49:00Z"/>
        </w:trPr>
        <w:tc>
          <w:tcPr>
            <w:tcW w:w="520" w:type="dxa"/>
            <w:tcBorders>
              <w:top w:val="nil"/>
              <w:left w:val="single" w:sz="4" w:space="0" w:color="auto"/>
              <w:bottom w:val="single" w:sz="4" w:space="0" w:color="auto"/>
              <w:right w:val="single" w:sz="4" w:space="0" w:color="auto"/>
            </w:tcBorders>
            <w:shd w:val="clear" w:color="auto" w:fill="auto"/>
            <w:noWrap/>
            <w:vAlign w:val="bottom"/>
          </w:tcPr>
          <w:p w:rsidR="002B6273" w:rsidRPr="0075729E" w:rsidRDefault="002B6273" w:rsidP="0074335E">
            <w:pPr>
              <w:jc w:val="center"/>
              <w:rPr>
                <w:ins w:id="2796" w:author="user" w:date="2012-02-29T14:49:00Z"/>
                <w:rFonts w:ascii="Calibri" w:hAnsi="Calibri" w:cs="Calibri"/>
                <w:sz w:val="20"/>
                <w:szCs w:val="20"/>
              </w:rPr>
            </w:pPr>
            <w:ins w:id="2797" w:author="user" w:date="2012-02-29T14:49:00Z">
              <w:r w:rsidRPr="0075729E">
                <w:rPr>
                  <w:rFonts w:ascii="Calibri" w:hAnsi="Calibri" w:cs="Calibri"/>
                  <w:sz w:val="20"/>
                  <w:szCs w:val="20"/>
                </w:rPr>
                <w:t>13</w:t>
              </w:r>
            </w:ins>
          </w:p>
        </w:tc>
        <w:tc>
          <w:tcPr>
            <w:tcW w:w="2737"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rPr>
                <w:ins w:id="2798" w:author="user" w:date="2012-02-29T14:49:00Z"/>
                <w:rFonts w:ascii="Calibri" w:hAnsi="Calibri" w:cs="Calibri"/>
                <w:sz w:val="20"/>
                <w:szCs w:val="20"/>
              </w:rPr>
            </w:pPr>
            <w:ins w:id="2799" w:author="user" w:date="2012-02-29T14:49:00Z">
              <w:r w:rsidRPr="0075729E">
                <w:rPr>
                  <w:rFonts w:ascii="Calibri" w:hAnsi="Calibri" w:cs="Calibri"/>
                  <w:sz w:val="20"/>
                  <w:szCs w:val="20"/>
                </w:rPr>
                <w:t>Danuwar</w:t>
              </w:r>
            </w:ins>
          </w:p>
        </w:tc>
        <w:tc>
          <w:tcPr>
            <w:tcW w:w="252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jc w:val="center"/>
              <w:rPr>
                <w:ins w:id="2800" w:author="user" w:date="2012-02-29T14:49:00Z"/>
                <w:rFonts w:ascii="Calibri" w:hAnsi="Calibri" w:cs="Calibri"/>
                <w:sz w:val="20"/>
                <w:szCs w:val="20"/>
              </w:rPr>
            </w:pPr>
            <w:ins w:id="2801" w:author="user" w:date="2012-02-29T14:49:00Z">
              <w:r w:rsidRPr="0075729E">
                <w:rPr>
                  <w:rFonts w:ascii="Calibri" w:hAnsi="Calibri" w:cs="Calibri"/>
                  <w:sz w:val="20"/>
                  <w:szCs w:val="20"/>
                </w:rPr>
                <w:t>666</w:t>
              </w:r>
            </w:ins>
          </w:p>
        </w:tc>
        <w:tc>
          <w:tcPr>
            <w:tcW w:w="342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jc w:val="center"/>
              <w:rPr>
                <w:ins w:id="2802" w:author="user" w:date="2012-02-29T14:49:00Z"/>
                <w:rFonts w:ascii="Calibri" w:hAnsi="Calibri" w:cs="Calibri"/>
                <w:sz w:val="20"/>
                <w:szCs w:val="20"/>
              </w:rPr>
            </w:pPr>
            <w:ins w:id="2803" w:author="user" w:date="2012-02-29T14:49:00Z">
              <w:r w:rsidRPr="0075729E">
                <w:rPr>
                  <w:rFonts w:ascii="Calibri" w:hAnsi="Calibri" w:cs="Calibri"/>
                  <w:sz w:val="20"/>
                  <w:szCs w:val="20"/>
                </w:rPr>
                <w:t>0.24</w:t>
              </w:r>
            </w:ins>
          </w:p>
        </w:tc>
      </w:tr>
      <w:tr w:rsidR="002B6273" w:rsidRPr="0075729E" w:rsidTr="0074335E">
        <w:trPr>
          <w:trHeight w:val="255"/>
          <w:ins w:id="2804" w:author="user" w:date="2012-02-29T14:49:00Z"/>
        </w:trPr>
        <w:tc>
          <w:tcPr>
            <w:tcW w:w="520" w:type="dxa"/>
            <w:tcBorders>
              <w:top w:val="nil"/>
              <w:left w:val="single" w:sz="4" w:space="0" w:color="auto"/>
              <w:bottom w:val="single" w:sz="4" w:space="0" w:color="auto"/>
              <w:right w:val="single" w:sz="4" w:space="0" w:color="auto"/>
            </w:tcBorders>
            <w:shd w:val="clear" w:color="auto" w:fill="auto"/>
            <w:noWrap/>
            <w:vAlign w:val="bottom"/>
          </w:tcPr>
          <w:p w:rsidR="002B6273" w:rsidRPr="0075729E" w:rsidRDefault="002B6273" w:rsidP="0074335E">
            <w:pPr>
              <w:jc w:val="center"/>
              <w:rPr>
                <w:ins w:id="2805" w:author="user" w:date="2012-02-29T14:49:00Z"/>
                <w:rFonts w:ascii="Calibri" w:hAnsi="Calibri" w:cs="Calibri"/>
                <w:sz w:val="20"/>
                <w:szCs w:val="20"/>
              </w:rPr>
            </w:pPr>
            <w:ins w:id="2806" w:author="user" w:date="2012-02-29T14:49:00Z">
              <w:r w:rsidRPr="0075729E">
                <w:rPr>
                  <w:rFonts w:ascii="Calibri" w:hAnsi="Calibri" w:cs="Calibri"/>
                  <w:sz w:val="20"/>
                  <w:szCs w:val="20"/>
                </w:rPr>
                <w:t>14</w:t>
              </w:r>
            </w:ins>
          </w:p>
        </w:tc>
        <w:tc>
          <w:tcPr>
            <w:tcW w:w="2737"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rPr>
                <w:ins w:id="2807" w:author="user" w:date="2012-02-29T14:49:00Z"/>
                <w:rFonts w:ascii="Calibri" w:hAnsi="Calibri" w:cs="Calibri"/>
                <w:sz w:val="20"/>
                <w:szCs w:val="20"/>
              </w:rPr>
            </w:pPr>
            <w:ins w:id="2808" w:author="user" w:date="2012-02-29T14:49:00Z">
              <w:r w:rsidRPr="0075729E">
                <w:rPr>
                  <w:rFonts w:ascii="Calibri" w:hAnsi="Calibri" w:cs="Calibri"/>
                  <w:sz w:val="20"/>
                  <w:szCs w:val="20"/>
                </w:rPr>
                <w:t>Kumal</w:t>
              </w:r>
            </w:ins>
          </w:p>
        </w:tc>
        <w:tc>
          <w:tcPr>
            <w:tcW w:w="252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jc w:val="center"/>
              <w:rPr>
                <w:ins w:id="2809" w:author="user" w:date="2012-02-29T14:49:00Z"/>
                <w:rFonts w:ascii="Calibri" w:hAnsi="Calibri" w:cs="Calibri"/>
                <w:sz w:val="20"/>
                <w:szCs w:val="20"/>
              </w:rPr>
            </w:pPr>
            <w:ins w:id="2810" w:author="user" w:date="2012-02-29T14:49:00Z">
              <w:r w:rsidRPr="0075729E">
                <w:rPr>
                  <w:rFonts w:ascii="Calibri" w:hAnsi="Calibri" w:cs="Calibri"/>
                  <w:sz w:val="20"/>
                  <w:szCs w:val="20"/>
                </w:rPr>
                <w:t>2830</w:t>
              </w:r>
            </w:ins>
          </w:p>
        </w:tc>
        <w:tc>
          <w:tcPr>
            <w:tcW w:w="342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jc w:val="center"/>
              <w:rPr>
                <w:ins w:id="2811" w:author="user" w:date="2012-02-29T14:49:00Z"/>
                <w:rFonts w:ascii="Calibri" w:hAnsi="Calibri" w:cs="Calibri"/>
                <w:sz w:val="20"/>
                <w:szCs w:val="20"/>
              </w:rPr>
            </w:pPr>
            <w:ins w:id="2812" w:author="user" w:date="2012-02-29T14:49:00Z">
              <w:r w:rsidRPr="0075729E">
                <w:rPr>
                  <w:rFonts w:ascii="Calibri" w:hAnsi="Calibri" w:cs="Calibri"/>
                  <w:sz w:val="20"/>
                  <w:szCs w:val="20"/>
                </w:rPr>
                <w:t>1.02</w:t>
              </w:r>
            </w:ins>
          </w:p>
        </w:tc>
      </w:tr>
      <w:tr w:rsidR="002B6273" w:rsidRPr="0075729E" w:rsidTr="0074335E">
        <w:trPr>
          <w:trHeight w:val="255"/>
          <w:ins w:id="2813" w:author="user" w:date="2012-02-29T14:49:00Z"/>
        </w:trPr>
        <w:tc>
          <w:tcPr>
            <w:tcW w:w="520" w:type="dxa"/>
            <w:tcBorders>
              <w:top w:val="nil"/>
              <w:left w:val="single" w:sz="4" w:space="0" w:color="auto"/>
              <w:bottom w:val="single" w:sz="4" w:space="0" w:color="auto"/>
              <w:right w:val="single" w:sz="4" w:space="0" w:color="auto"/>
            </w:tcBorders>
            <w:shd w:val="clear" w:color="auto" w:fill="auto"/>
            <w:noWrap/>
            <w:vAlign w:val="bottom"/>
          </w:tcPr>
          <w:p w:rsidR="002B6273" w:rsidRPr="0075729E" w:rsidRDefault="002B6273" w:rsidP="0074335E">
            <w:pPr>
              <w:jc w:val="center"/>
              <w:rPr>
                <w:ins w:id="2814" w:author="user" w:date="2012-02-29T14:49:00Z"/>
                <w:rFonts w:ascii="Calibri" w:hAnsi="Calibri" w:cs="Calibri"/>
                <w:sz w:val="20"/>
                <w:szCs w:val="20"/>
              </w:rPr>
            </w:pPr>
            <w:ins w:id="2815" w:author="user" w:date="2012-02-29T14:49:00Z">
              <w:r w:rsidRPr="0075729E">
                <w:rPr>
                  <w:rFonts w:ascii="Calibri" w:hAnsi="Calibri" w:cs="Calibri"/>
                  <w:sz w:val="20"/>
                  <w:szCs w:val="20"/>
                </w:rPr>
                <w:t>15</w:t>
              </w:r>
            </w:ins>
          </w:p>
        </w:tc>
        <w:tc>
          <w:tcPr>
            <w:tcW w:w="2737"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rPr>
                <w:ins w:id="2816" w:author="user" w:date="2012-02-29T14:49:00Z"/>
                <w:rFonts w:ascii="Calibri" w:hAnsi="Calibri" w:cs="Calibri"/>
                <w:sz w:val="20"/>
                <w:szCs w:val="20"/>
              </w:rPr>
            </w:pPr>
            <w:ins w:id="2817" w:author="user" w:date="2012-02-29T14:49:00Z">
              <w:r w:rsidRPr="0075729E">
                <w:rPr>
                  <w:rFonts w:ascii="Calibri" w:hAnsi="Calibri" w:cs="Calibri"/>
                  <w:sz w:val="20"/>
                  <w:szCs w:val="20"/>
                </w:rPr>
                <w:t>Others</w:t>
              </w:r>
            </w:ins>
          </w:p>
        </w:tc>
        <w:tc>
          <w:tcPr>
            <w:tcW w:w="252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jc w:val="center"/>
              <w:rPr>
                <w:ins w:id="2818" w:author="user" w:date="2012-02-29T14:49:00Z"/>
                <w:rFonts w:ascii="Calibri" w:hAnsi="Calibri" w:cs="Calibri"/>
                <w:sz w:val="20"/>
                <w:szCs w:val="20"/>
              </w:rPr>
            </w:pPr>
            <w:ins w:id="2819" w:author="user" w:date="2012-02-29T14:49:00Z">
              <w:r w:rsidRPr="0075729E">
                <w:rPr>
                  <w:rFonts w:ascii="Calibri" w:hAnsi="Calibri" w:cs="Calibri"/>
                  <w:sz w:val="20"/>
                  <w:szCs w:val="20"/>
                </w:rPr>
                <w:t>16881</w:t>
              </w:r>
            </w:ins>
          </w:p>
        </w:tc>
        <w:tc>
          <w:tcPr>
            <w:tcW w:w="342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jc w:val="center"/>
              <w:rPr>
                <w:ins w:id="2820" w:author="user" w:date="2012-02-29T14:49:00Z"/>
                <w:rFonts w:ascii="Calibri" w:hAnsi="Calibri" w:cs="Calibri"/>
                <w:sz w:val="20"/>
                <w:szCs w:val="20"/>
              </w:rPr>
            </w:pPr>
            <w:ins w:id="2821" w:author="user" w:date="2012-02-29T14:49:00Z">
              <w:r w:rsidRPr="0075729E">
                <w:rPr>
                  <w:rFonts w:ascii="Calibri" w:hAnsi="Calibri" w:cs="Calibri"/>
                  <w:sz w:val="20"/>
                  <w:szCs w:val="20"/>
                </w:rPr>
                <w:t>6.09</w:t>
              </w:r>
            </w:ins>
          </w:p>
        </w:tc>
      </w:tr>
      <w:tr w:rsidR="002B6273" w:rsidRPr="0075729E" w:rsidTr="0074335E">
        <w:trPr>
          <w:trHeight w:val="255"/>
          <w:ins w:id="2822" w:author="user" w:date="2012-02-29T14:49:00Z"/>
        </w:trPr>
        <w:tc>
          <w:tcPr>
            <w:tcW w:w="520" w:type="dxa"/>
            <w:tcBorders>
              <w:top w:val="nil"/>
              <w:left w:val="single" w:sz="4" w:space="0" w:color="auto"/>
              <w:bottom w:val="single" w:sz="4" w:space="0" w:color="auto"/>
              <w:right w:val="single" w:sz="4" w:space="0" w:color="auto"/>
            </w:tcBorders>
            <w:shd w:val="clear" w:color="auto" w:fill="auto"/>
            <w:noWrap/>
            <w:vAlign w:val="bottom"/>
          </w:tcPr>
          <w:p w:rsidR="002B6273" w:rsidRPr="0075729E" w:rsidRDefault="002B6273" w:rsidP="0074335E">
            <w:pPr>
              <w:rPr>
                <w:ins w:id="2823" w:author="user" w:date="2012-02-29T14:49:00Z"/>
                <w:rFonts w:ascii="Calibri" w:hAnsi="Calibri" w:cs="Calibri"/>
                <w:sz w:val="20"/>
                <w:szCs w:val="20"/>
              </w:rPr>
            </w:pPr>
            <w:ins w:id="2824" w:author="user" w:date="2012-02-29T14:49:00Z">
              <w:r w:rsidRPr="0075729E">
                <w:rPr>
                  <w:rFonts w:ascii="Calibri" w:hAnsi="Calibri" w:cs="Calibri"/>
                  <w:sz w:val="20"/>
                  <w:szCs w:val="20"/>
                </w:rPr>
                <w:t> </w:t>
              </w:r>
            </w:ins>
          </w:p>
        </w:tc>
        <w:tc>
          <w:tcPr>
            <w:tcW w:w="2737"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rPr>
                <w:ins w:id="2825" w:author="user" w:date="2012-02-29T14:49:00Z"/>
                <w:rFonts w:ascii="Calibri" w:hAnsi="Calibri" w:cs="Calibri"/>
                <w:b/>
                <w:bCs/>
                <w:sz w:val="20"/>
                <w:szCs w:val="20"/>
              </w:rPr>
            </w:pPr>
            <w:ins w:id="2826" w:author="user" w:date="2012-02-29T14:49:00Z">
              <w:r w:rsidRPr="0075729E">
                <w:rPr>
                  <w:rFonts w:ascii="Calibri" w:hAnsi="Calibri" w:cs="Calibri"/>
                  <w:b/>
                  <w:bCs/>
                  <w:sz w:val="20"/>
                  <w:szCs w:val="20"/>
                </w:rPr>
                <w:t>Total</w:t>
              </w:r>
            </w:ins>
          </w:p>
        </w:tc>
        <w:tc>
          <w:tcPr>
            <w:tcW w:w="252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jc w:val="center"/>
              <w:rPr>
                <w:ins w:id="2827" w:author="user" w:date="2012-02-29T14:49:00Z"/>
                <w:rFonts w:ascii="Calibri" w:hAnsi="Calibri" w:cs="Calibri"/>
                <w:b/>
                <w:bCs/>
                <w:sz w:val="20"/>
                <w:szCs w:val="20"/>
              </w:rPr>
            </w:pPr>
            <w:ins w:id="2828" w:author="user" w:date="2012-02-29T14:49:00Z">
              <w:r w:rsidRPr="0075729E">
                <w:rPr>
                  <w:rFonts w:ascii="Calibri" w:hAnsi="Calibri" w:cs="Calibri"/>
                  <w:b/>
                  <w:bCs/>
                  <w:sz w:val="20"/>
                  <w:szCs w:val="20"/>
                </w:rPr>
                <w:t>277257</w:t>
              </w:r>
            </w:ins>
          </w:p>
        </w:tc>
        <w:tc>
          <w:tcPr>
            <w:tcW w:w="342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jc w:val="center"/>
              <w:rPr>
                <w:ins w:id="2829" w:author="user" w:date="2012-02-29T14:49:00Z"/>
                <w:rFonts w:ascii="Calibri" w:hAnsi="Calibri" w:cs="Calibri"/>
                <w:b/>
                <w:bCs/>
                <w:sz w:val="20"/>
                <w:szCs w:val="20"/>
              </w:rPr>
            </w:pPr>
            <w:ins w:id="2830" w:author="user" w:date="2012-02-29T14:49:00Z">
              <w:r w:rsidRPr="0075729E">
                <w:rPr>
                  <w:rFonts w:ascii="Calibri" w:hAnsi="Calibri" w:cs="Calibri"/>
                  <w:b/>
                  <w:bCs/>
                  <w:sz w:val="20"/>
                  <w:szCs w:val="20"/>
                </w:rPr>
                <w:t>100.00</w:t>
              </w:r>
            </w:ins>
          </w:p>
        </w:tc>
      </w:tr>
    </w:tbl>
    <w:p w:rsidR="002B6273" w:rsidRPr="005B589F" w:rsidRDefault="002B6273" w:rsidP="002B6273">
      <w:pPr>
        <w:rPr>
          <w:ins w:id="2831" w:author="user" w:date="2012-02-29T14:49:00Z"/>
          <w:rFonts w:ascii="Calibri" w:hAnsi="Calibri" w:cs="Calibri"/>
          <w:sz w:val="18"/>
          <w:szCs w:val="18"/>
          <w:lang w:val="en-GB"/>
        </w:rPr>
      </w:pPr>
      <w:ins w:id="2832" w:author="user" w:date="2012-02-29T14:49:00Z">
        <w:r w:rsidRPr="005B589F">
          <w:rPr>
            <w:rFonts w:ascii="Calibri" w:hAnsi="Calibri" w:cs="Calibri"/>
            <w:sz w:val="18"/>
            <w:szCs w:val="18"/>
            <w:lang w:val="en-GB"/>
          </w:rPr>
          <w:t>Source: CBS, 2002</w:t>
        </w:r>
      </w:ins>
    </w:p>
    <w:p w:rsidR="00106D28" w:rsidRDefault="00106D28" w:rsidP="00106D28">
      <w:pPr>
        <w:pStyle w:val="ReportText"/>
        <w:spacing w:line="324" w:lineRule="auto"/>
        <w:ind w:left="0"/>
        <w:rPr>
          <w:ins w:id="2833" w:author="user" w:date="2012-03-01T11:51:00Z"/>
          <w:rFonts w:ascii="Calibri" w:hAnsi="Calibri" w:cs="Calibri"/>
          <w:szCs w:val="22"/>
        </w:rPr>
        <w:pPrChange w:id="2834" w:author="user" w:date="2012-03-01T11:51:00Z">
          <w:pPr>
            <w:pStyle w:val="ReportText"/>
            <w:spacing w:line="324" w:lineRule="auto"/>
          </w:pPr>
        </w:pPrChange>
      </w:pPr>
    </w:p>
    <w:p w:rsidR="002B6273" w:rsidRPr="001765B5" w:rsidRDefault="002B6273" w:rsidP="00106D28">
      <w:pPr>
        <w:pStyle w:val="ReportText"/>
        <w:spacing w:line="324" w:lineRule="auto"/>
        <w:ind w:left="0"/>
        <w:rPr>
          <w:ins w:id="2835" w:author="user" w:date="2012-02-29T14:49:00Z"/>
          <w:rFonts w:ascii="Calibri" w:hAnsi="Calibri" w:cs="Calibri"/>
          <w:szCs w:val="22"/>
        </w:rPr>
        <w:pPrChange w:id="2836" w:author="user" w:date="2012-03-01T11:51:00Z">
          <w:pPr>
            <w:pStyle w:val="ReportText"/>
            <w:spacing w:line="324" w:lineRule="auto"/>
          </w:pPr>
        </w:pPrChange>
      </w:pPr>
      <w:ins w:id="2837" w:author="user" w:date="2012-02-29T14:49:00Z">
        <w:r w:rsidRPr="001765B5">
          <w:rPr>
            <w:rFonts w:ascii="Calibri" w:hAnsi="Calibri" w:cs="Calibri"/>
            <w:szCs w:val="22"/>
          </w:rPr>
          <w:t xml:space="preserve">Government of Nepal (GoN) has categorized 59 castes as indigenous and tribal group. About 41.43% of the total population of the project VDCs/Municipalities falls under the category of indigenous and tribal people (there is 12.95% indigenous and tribal people in the project affected districts). As per </w:t>
        </w:r>
        <w:r w:rsidRPr="001765B5">
          <w:rPr>
            <w:rFonts w:ascii="Calibri" w:hAnsi="Calibri" w:cs="Calibri"/>
            <w:szCs w:val="22"/>
          </w:rPr>
          <w:lastRenderedPageBreak/>
          <w:t>the classification made by GoN, the indigenous and tribal communities of the project affected area are Newar, Tamang, Rai, Magar, Gurung, Chepang, Darai, Danuwar, Tharu and Kumal.</w:t>
        </w:r>
      </w:ins>
    </w:p>
    <w:p w:rsidR="00106D28" w:rsidRDefault="00106D28" w:rsidP="00106D28">
      <w:pPr>
        <w:pStyle w:val="ReportText"/>
        <w:spacing w:line="324" w:lineRule="auto"/>
        <w:ind w:left="0"/>
        <w:rPr>
          <w:ins w:id="2838" w:author="user" w:date="2012-03-01T11:51:00Z"/>
          <w:rFonts w:ascii="Calibri" w:hAnsi="Calibri" w:cs="Calibri"/>
          <w:szCs w:val="22"/>
        </w:rPr>
        <w:pPrChange w:id="2839" w:author="user" w:date="2012-03-01T11:51:00Z">
          <w:pPr>
            <w:pStyle w:val="ReportText"/>
            <w:spacing w:line="324" w:lineRule="auto"/>
          </w:pPr>
        </w:pPrChange>
      </w:pPr>
    </w:p>
    <w:p w:rsidR="002B6273" w:rsidRPr="001B6B71" w:rsidRDefault="002B6273" w:rsidP="00106D28">
      <w:pPr>
        <w:pStyle w:val="ReportText"/>
        <w:spacing w:line="324" w:lineRule="auto"/>
        <w:ind w:left="0"/>
        <w:rPr>
          <w:ins w:id="2840" w:author="user" w:date="2012-02-29T14:49:00Z"/>
          <w:rFonts w:ascii="Calibri" w:hAnsi="Calibri" w:cs="Calibri"/>
          <w:b/>
          <w:bCs/>
          <w:szCs w:val="22"/>
        </w:rPr>
        <w:pPrChange w:id="2841" w:author="user" w:date="2012-03-01T11:51:00Z">
          <w:pPr>
            <w:pStyle w:val="ReportText"/>
            <w:spacing w:line="324" w:lineRule="auto"/>
          </w:pPr>
        </w:pPrChange>
      </w:pPr>
      <w:ins w:id="2842" w:author="user" w:date="2012-02-29T14:49:00Z">
        <w:r w:rsidRPr="001B6B71">
          <w:rPr>
            <w:rFonts w:ascii="Calibri" w:hAnsi="Calibri" w:cs="Calibri"/>
            <w:b/>
            <w:bCs/>
            <w:szCs w:val="22"/>
          </w:rPr>
          <w:t>6.2.5 Population Composition by Religion</w:t>
        </w:r>
      </w:ins>
    </w:p>
    <w:p w:rsidR="002B6273" w:rsidRDefault="002B6273" w:rsidP="00106D28">
      <w:pPr>
        <w:pStyle w:val="ReportText"/>
        <w:spacing w:line="324" w:lineRule="auto"/>
        <w:ind w:left="0"/>
        <w:rPr>
          <w:ins w:id="2843" w:author="user" w:date="2012-02-29T14:49:00Z"/>
          <w:rFonts w:ascii="Calibri" w:hAnsi="Calibri" w:cs="Calibri"/>
          <w:szCs w:val="22"/>
        </w:rPr>
        <w:pPrChange w:id="2844" w:author="user" w:date="2012-03-01T11:51:00Z">
          <w:pPr>
            <w:pStyle w:val="ReportText"/>
            <w:spacing w:line="324" w:lineRule="auto"/>
          </w:pPr>
        </w:pPrChange>
      </w:pPr>
      <w:ins w:id="2845" w:author="user" w:date="2012-02-29T14:49:00Z">
        <w:r w:rsidRPr="001765B5">
          <w:rPr>
            <w:rFonts w:ascii="Calibri" w:hAnsi="Calibri" w:cs="Calibri"/>
            <w:szCs w:val="22"/>
          </w:rPr>
          <w:t>Majority of the population in the project affected area belongs to Hinduism (80.16%) followed by Buddhism (17.69%), Islam (0.91%), Kiran</w:t>
        </w:r>
        <w:r w:rsidRPr="001765B5" w:rsidDel="0042561F">
          <w:rPr>
            <w:rFonts w:ascii="Calibri" w:hAnsi="Calibri" w:cs="Calibri"/>
            <w:szCs w:val="22"/>
          </w:rPr>
          <w:t>t</w:t>
        </w:r>
        <w:r w:rsidRPr="001765B5">
          <w:rPr>
            <w:rFonts w:ascii="Calibri" w:hAnsi="Calibri" w:cs="Calibri"/>
            <w:szCs w:val="22"/>
          </w:rPr>
          <w:t xml:space="preserve"> (0.06%), Jain (0.01%), Christianity (1.05%), Sikha (0.01%) and Bahai (0.004%) are the other religions practiced by the people in the project area (Table 6.8). </w:t>
        </w:r>
      </w:ins>
    </w:p>
    <w:p w:rsidR="002B6273" w:rsidRPr="005B589F" w:rsidRDefault="002B6273" w:rsidP="002B6273">
      <w:pPr>
        <w:widowControl w:val="0"/>
        <w:autoSpaceDE w:val="0"/>
        <w:autoSpaceDN w:val="0"/>
        <w:adjustRightInd w:val="0"/>
        <w:spacing w:line="324" w:lineRule="auto"/>
        <w:jc w:val="both"/>
        <w:rPr>
          <w:ins w:id="2846" w:author="user" w:date="2012-02-29T14:49:00Z"/>
          <w:rFonts w:ascii="Calibri" w:hAnsi="Calibri" w:cs="Calibri"/>
          <w:sz w:val="22"/>
          <w:szCs w:val="22"/>
          <w:lang w:val="en-GB"/>
        </w:rPr>
      </w:pPr>
    </w:p>
    <w:p w:rsidR="002B6273" w:rsidRPr="00261758" w:rsidRDefault="002B6273" w:rsidP="002B6273">
      <w:pPr>
        <w:widowControl w:val="0"/>
        <w:autoSpaceDE w:val="0"/>
        <w:autoSpaceDN w:val="0"/>
        <w:adjustRightInd w:val="0"/>
        <w:spacing w:line="271" w:lineRule="auto"/>
        <w:jc w:val="both"/>
        <w:rPr>
          <w:ins w:id="2847" w:author="user" w:date="2012-02-29T14:49:00Z"/>
          <w:rFonts w:ascii="Calibri" w:hAnsi="Calibri" w:cs="Calibri"/>
          <w:b/>
          <w:sz w:val="20"/>
          <w:szCs w:val="20"/>
        </w:rPr>
      </w:pPr>
      <w:ins w:id="2848" w:author="user" w:date="2012-02-29T14:49:00Z">
        <w:r w:rsidRPr="00261758">
          <w:rPr>
            <w:rFonts w:ascii="Calibri" w:hAnsi="Calibri" w:cs="Calibri"/>
            <w:b/>
            <w:sz w:val="20"/>
            <w:szCs w:val="20"/>
          </w:rPr>
          <w:t>Table -6.8: Population Composition by Religion</w:t>
        </w:r>
      </w:ins>
    </w:p>
    <w:tbl>
      <w:tblPr>
        <w:tblW w:w="8000" w:type="dxa"/>
        <w:tblInd w:w="91" w:type="dxa"/>
        <w:tblLook w:val="0000"/>
      </w:tblPr>
      <w:tblGrid>
        <w:gridCol w:w="740"/>
        <w:gridCol w:w="2740"/>
        <w:gridCol w:w="2100"/>
        <w:gridCol w:w="2420"/>
      </w:tblGrid>
      <w:tr w:rsidR="002B6273" w:rsidRPr="0075729E" w:rsidTr="0074335E">
        <w:trPr>
          <w:trHeight w:val="255"/>
          <w:ins w:id="2849" w:author="user" w:date="2012-02-29T14:49:00Z"/>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6273" w:rsidRPr="0075729E" w:rsidRDefault="002B6273" w:rsidP="0074335E">
            <w:pPr>
              <w:spacing w:line="271" w:lineRule="auto"/>
              <w:rPr>
                <w:ins w:id="2850" w:author="user" w:date="2012-02-29T14:49:00Z"/>
                <w:rFonts w:ascii="Calibri" w:hAnsi="Calibri" w:cs="Calibri"/>
                <w:b/>
                <w:bCs/>
                <w:sz w:val="20"/>
                <w:szCs w:val="20"/>
              </w:rPr>
            </w:pPr>
            <w:ins w:id="2851" w:author="user" w:date="2012-02-29T14:49:00Z">
              <w:r w:rsidRPr="0075729E">
                <w:rPr>
                  <w:rFonts w:ascii="Calibri" w:hAnsi="Calibri" w:cs="Calibri"/>
                  <w:b/>
                  <w:bCs/>
                  <w:sz w:val="20"/>
                  <w:szCs w:val="20"/>
                </w:rPr>
                <w:t>S.N</w:t>
              </w:r>
            </w:ins>
          </w:p>
        </w:tc>
        <w:tc>
          <w:tcPr>
            <w:tcW w:w="2740" w:type="dxa"/>
            <w:tcBorders>
              <w:top w:val="single" w:sz="4" w:space="0" w:color="auto"/>
              <w:left w:val="nil"/>
              <w:bottom w:val="single" w:sz="4" w:space="0" w:color="auto"/>
              <w:right w:val="single" w:sz="4" w:space="0" w:color="auto"/>
            </w:tcBorders>
            <w:shd w:val="clear" w:color="auto" w:fill="auto"/>
            <w:noWrap/>
            <w:vAlign w:val="bottom"/>
          </w:tcPr>
          <w:p w:rsidR="002B6273" w:rsidRPr="0075729E" w:rsidRDefault="002B6273" w:rsidP="0074335E">
            <w:pPr>
              <w:spacing w:line="271" w:lineRule="auto"/>
              <w:rPr>
                <w:ins w:id="2852" w:author="user" w:date="2012-02-29T14:49:00Z"/>
                <w:rFonts w:ascii="Calibri" w:hAnsi="Calibri" w:cs="Calibri"/>
                <w:b/>
                <w:bCs/>
                <w:sz w:val="20"/>
                <w:szCs w:val="20"/>
              </w:rPr>
            </w:pPr>
            <w:ins w:id="2853" w:author="user" w:date="2012-02-29T14:49:00Z">
              <w:r w:rsidRPr="0075729E">
                <w:rPr>
                  <w:rFonts w:ascii="Calibri" w:hAnsi="Calibri" w:cs="Calibri"/>
                  <w:b/>
                  <w:bCs/>
                  <w:sz w:val="20"/>
                  <w:szCs w:val="20"/>
                </w:rPr>
                <w:t>Religions</w:t>
              </w:r>
            </w:ins>
          </w:p>
        </w:tc>
        <w:tc>
          <w:tcPr>
            <w:tcW w:w="2100" w:type="dxa"/>
            <w:tcBorders>
              <w:top w:val="single" w:sz="4" w:space="0" w:color="auto"/>
              <w:left w:val="nil"/>
              <w:bottom w:val="single" w:sz="4" w:space="0" w:color="auto"/>
              <w:right w:val="single" w:sz="4" w:space="0" w:color="auto"/>
            </w:tcBorders>
            <w:shd w:val="clear" w:color="auto" w:fill="auto"/>
            <w:noWrap/>
            <w:vAlign w:val="bottom"/>
          </w:tcPr>
          <w:p w:rsidR="002B6273" w:rsidRPr="0075729E" w:rsidRDefault="002B6273" w:rsidP="0074335E">
            <w:pPr>
              <w:spacing w:line="271" w:lineRule="auto"/>
              <w:jc w:val="center"/>
              <w:rPr>
                <w:ins w:id="2854" w:author="user" w:date="2012-02-29T14:49:00Z"/>
                <w:rFonts w:ascii="Calibri" w:hAnsi="Calibri" w:cs="Calibri"/>
                <w:b/>
                <w:bCs/>
                <w:sz w:val="20"/>
                <w:szCs w:val="20"/>
              </w:rPr>
            </w:pPr>
            <w:ins w:id="2855" w:author="user" w:date="2012-02-29T14:49:00Z">
              <w:r w:rsidRPr="0075729E">
                <w:rPr>
                  <w:rFonts w:ascii="Calibri" w:hAnsi="Calibri" w:cs="Calibri"/>
                  <w:b/>
                  <w:bCs/>
                  <w:sz w:val="20"/>
                  <w:szCs w:val="20"/>
                </w:rPr>
                <w:t>Population</w:t>
              </w:r>
            </w:ins>
          </w:p>
        </w:tc>
        <w:tc>
          <w:tcPr>
            <w:tcW w:w="2420" w:type="dxa"/>
            <w:tcBorders>
              <w:top w:val="single" w:sz="4" w:space="0" w:color="auto"/>
              <w:left w:val="nil"/>
              <w:bottom w:val="single" w:sz="4" w:space="0" w:color="auto"/>
              <w:right w:val="single" w:sz="4" w:space="0" w:color="auto"/>
            </w:tcBorders>
            <w:shd w:val="clear" w:color="auto" w:fill="auto"/>
            <w:noWrap/>
            <w:vAlign w:val="bottom"/>
          </w:tcPr>
          <w:p w:rsidR="002B6273" w:rsidRPr="0075729E" w:rsidRDefault="002B6273" w:rsidP="0074335E">
            <w:pPr>
              <w:spacing w:line="271" w:lineRule="auto"/>
              <w:jc w:val="center"/>
              <w:rPr>
                <w:ins w:id="2856" w:author="user" w:date="2012-02-29T14:49:00Z"/>
                <w:rFonts w:ascii="Calibri" w:hAnsi="Calibri" w:cs="Calibri"/>
                <w:b/>
                <w:bCs/>
                <w:sz w:val="20"/>
                <w:szCs w:val="20"/>
              </w:rPr>
            </w:pPr>
            <w:ins w:id="2857" w:author="user" w:date="2012-02-29T14:49:00Z">
              <w:r w:rsidRPr="0075729E">
                <w:rPr>
                  <w:rFonts w:ascii="Calibri" w:hAnsi="Calibri" w:cs="Calibri"/>
                  <w:b/>
                  <w:bCs/>
                  <w:sz w:val="20"/>
                  <w:szCs w:val="20"/>
                </w:rPr>
                <w:t>Percentage</w:t>
              </w:r>
            </w:ins>
          </w:p>
        </w:tc>
      </w:tr>
      <w:tr w:rsidR="002B6273" w:rsidRPr="0075729E" w:rsidTr="0074335E">
        <w:trPr>
          <w:trHeight w:val="255"/>
          <w:ins w:id="2858" w:author="user" w:date="2012-02-29T14:49:00Z"/>
        </w:trPr>
        <w:tc>
          <w:tcPr>
            <w:tcW w:w="740" w:type="dxa"/>
            <w:tcBorders>
              <w:top w:val="nil"/>
              <w:left w:val="single" w:sz="4" w:space="0" w:color="auto"/>
              <w:bottom w:val="single" w:sz="4" w:space="0" w:color="auto"/>
              <w:right w:val="single" w:sz="4" w:space="0" w:color="auto"/>
            </w:tcBorders>
            <w:shd w:val="clear" w:color="auto" w:fill="auto"/>
            <w:noWrap/>
            <w:vAlign w:val="bottom"/>
          </w:tcPr>
          <w:p w:rsidR="002B6273" w:rsidRPr="0075729E" w:rsidRDefault="002B6273" w:rsidP="0074335E">
            <w:pPr>
              <w:spacing w:line="271" w:lineRule="auto"/>
              <w:jc w:val="center"/>
              <w:rPr>
                <w:ins w:id="2859" w:author="user" w:date="2012-02-29T14:49:00Z"/>
                <w:rFonts w:ascii="Calibri" w:hAnsi="Calibri" w:cs="Calibri"/>
                <w:sz w:val="20"/>
                <w:szCs w:val="20"/>
              </w:rPr>
            </w:pPr>
            <w:ins w:id="2860" w:author="user" w:date="2012-02-29T14:49:00Z">
              <w:r w:rsidRPr="0075729E">
                <w:rPr>
                  <w:rFonts w:ascii="Calibri" w:hAnsi="Calibri" w:cs="Calibri"/>
                  <w:sz w:val="20"/>
                  <w:szCs w:val="20"/>
                </w:rPr>
                <w:t>1</w:t>
              </w:r>
            </w:ins>
          </w:p>
        </w:tc>
        <w:tc>
          <w:tcPr>
            <w:tcW w:w="274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spacing w:line="271" w:lineRule="auto"/>
              <w:rPr>
                <w:ins w:id="2861" w:author="user" w:date="2012-02-29T14:49:00Z"/>
                <w:rFonts w:ascii="Calibri" w:hAnsi="Calibri" w:cs="Calibri"/>
                <w:sz w:val="20"/>
                <w:szCs w:val="20"/>
              </w:rPr>
            </w:pPr>
            <w:ins w:id="2862" w:author="user" w:date="2012-02-29T14:49:00Z">
              <w:r w:rsidRPr="0075729E">
                <w:rPr>
                  <w:rFonts w:ascii="Calibri" w:hAnsi="Calibri" w:cs="Calibri"/>
                  <w:sz w:val="20"/>
                  <w:szCs w:val="20"/>
                </w:rPr>
                <w:t>Hindu</w:t>
              </w:r>
            </w:ins>
          </w:p>
        </w:tc>
        <w:tc>
          <w:tcPr>
            <w:tcW w:w="210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spacing w:line="271" w:lineRule="auto"/>
              <w:jc w:val="center"/>
              <w:rPr>
                <w:ins w:id="2863" w:author="user" w:date="2012-02-29T14:49:00Z"/>
                <w:rFonts w:ascii="Calibri" w:hAnsi="Calibri" w:cs="Calibri"/>
                <w:sz w:val="20"/>
                <w:szCs w:val="20"/>
              </w:rPr>
            </w:pPr>
            <w:ins w:id="2864" w:author="user" w:date="2012-02-29T14:49:00Z">
              <w:r w:rsidRPr="0075729E">
                <w:rPr>
                  <w:rFonts w:ascii="Calibri" w:hAnsi="Calibri" w:cs="Calibri"/>
                  <w:sz w:val="20"/>
                  <w:szCs w:val="20"/>
                </w:rPr>
                <w:t>222237</w:t>
              </w:r>
            </w:ins>
          </w:p>
        </w:tc>
        <w:tc>
          <w:tcPr>
            <w:tcW w:w="242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spacing w:line="271" w:lineRule="auto"/>
              <w:jc w:val="center"/>
              <w:rPr>
                <w:ins w:id="2865" w:author="user" w:date="2012-02-29T14:49:00Z"/>
                <w:rFonts w:ascii="Calibri" w:hAnsi="Calibri" w:cs="Calibri"/>
                <w:sz w:val="20"/>
                <w:szCs w:val="20"/>
              </w:rPr>
            </w:pPr>
            <w:ins w:id="2866" w:author="user" w:date="2012-02-29T14:49:00Z">
              <w:r w:rsidRPr="0075729E">
                <w:rPr>
                  <w:rFonts w:ascii="Calibri" w:hAnsi="Calibri" w:cs="Calibri"/>
                  <w:sz w:val="20"/>
                  <w:szCs w:val="20"/>
                </w:rPr>
                <w:t>80.16</w:t>
              </w:r>
            </w:ins>
          </w:p>
        </w:tc>
      </w:tr>
      <w:tr w:rsidR="002B6273" w:rsidRPr="0075729E" w:rsidTr="0074335E">
        <w:trPr>
          <w:trHeight w:val="255"/>
          <w:ins w:id="2867" w:author="user" w:date="2012-02-29T14:49:00Z"/>
        </w:trPr>
        <w:tc>
          <w:tcPr>
            <w:tcW w:w="740" w:type="dxa"/>
            <w:tcBorders>
              <w:top w:val="nil"/>
              <w:left w:val="single" w:sz="4" w:space="0" w:color="auto"/>
              <w:bottom w:val="single" w:sz="4" w:space="0" w:color="auto"/>
              <w:right w:val="single" w:sz="4" w:space="0" w:color="auto"/>
            </w:tcBorders>
            <w:shd w:val="clear" w:color="auto" w:fill="auto"/>
            <w:noWrap/>
            <w:vAlign w:val="bottom"/>
          </w:tcPr>
          <w:p w:rsidR="002B6273" w:rsidRPr="0075729E" w:rsidRDefault="002B6273" w:rsidP="0074335E">
            <w:pPr>
              <w:spacing w:line="271" w:lineRule="auto"/>
              <w:jc w:val="center"/>
              <w:rPr>
                <w:ins w:id="2868" w:author="user" w:date="2012-02-29T14:49:00Z"/>
                <w:rFonts w:ascii="Calibri" w:hAnsi="Calibri" w:cs="Calibri"/>
                <w:sz w:val="20"/>
                <w:szCs w:val="20"/>
              </w:rPr>
            </w:pPr>
            <w:ins w:id="2869" w:author="user" w:date="2012-02-29T14:49:00Z">
              <w:r w:rsidRPr="0075729E">
                <w:rPr>
                  <w:rFonts w:ascii="Calibri" w:hAnsi="Calibri" w:cs="Calibri"/>
                  <w:sz w:val="20"/>
                  <w:szCs w:val="20"/>
                </w:rPr>
                <w:t>2</w:t>
              </w:r>
            </w:ins>
          </w:p>
        </w:tc>
        <w:tc>
          <w:tcPr>
            <w:tcW w:w="274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spacing w:line="271" w:lineRule="auto"/>
              <w:rPr>
                <w:ins w:id="2870" w:author="user" w:date="2012-02-29T14:49:00Z"/>
                <w:rFonts w:ascii="Calibri" w:hAnsi="Calibri" w:cs="Calibri"/>
                <w:sz w:val="20"/>
                <w:szCs w:val="20"/>
              </w:rPr>
            </w:pPr>
            <w:ins w:id="2871" w:author="user" w:date="2012-02-29T14:49:00Z">
              <w:r w:rsidRPr="0075729E">
                <w:rPr>
                  <w:rFonts w:ascii="Calibri" w:hAnsi="Calibri" w:cs="Calibri"/>
                  <w:sz w:val="20"/>
                  <w:szCs w:val="20"/>
                </w:rPr>
                <w:t>Bouddha</w:t>
              </w:r>
            </w:ins>
          </w:p>
        </w:tc>
        <w:tc>
          <w:tcPr>
            <w:tcW w:w="210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spacing w:line="271" w:lineRule="auto"/>
              <w:jc w:val="center"/>
              <w:rPr>
                <w:ins w:id="2872" w:author="user" w:date="2012-02-29T14:49:00Z"/>
                <w:rFonts w:ascii="Calibri" w:hAnsi="Calibri" w:cs="Calibri"/>
                <w:sz w:val="20"/>
                <w:szCs w:val="20"/>
              </w:rPr>
            </w:pPr>
            <w:ins w:id="2873" w:author="user" w:date="2012-02-29T14:49:00Z">
              <w:r w:rsidRPr="0075729E">
                <w:rPr>
                  <w:rFonts w:ascii="Calibri" w:hAnsi="Calibri" w:cs="Calibri"/>
                  <w:sz w:val="20"/>
                  <w:szCs w:val="20"/>
                </w:rPr>
                <w:t>49044</w:t>
              </w:r>
            </w:ins>
          </w:p>
        </w:tc>
        <w:tc>
          <w:tcPr>
            <w:tcW w:w="242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spacing w:line="271" w:lineRule="auto"/>
              <w:jc w:val="center"/>
              <w:rPr>
                <w:ins w:id="2874" w:author="user" w:date="2012-02-29T14:49:00Z"/>
                <w:rFonts w:ascii="Calibri" w:hAnsi="Calibri" w:cs="Calibri"/>
                <w:sz w:val="20"/>
                <w:szCs w:val="20"/>
              </w:rPr>
            </w:pPr>
            <w:ins w:id="2875" w:author="user" w:date="2012-02-29T14:49:00Z">
              <w:r w:rsidRPr="0075729E">
                <w:rPr>
                  <w:rFonts w:ascii="Calibri" w:hAnsi="Calibri" w:cs="Calibri"/>
                  <w:sz w:val="20"/>
                  <w:szCs w:val="20"/>
                </w:rPr>
                <w:t>17.69</w:t>
              </w:r>
            </w:ins>
          </w:p>
        </w:tc>
      </w:tr>
      <w:tr w:rsidR="002B6273" w:rsidRPr="0075729E" w:rsidTr="0074335E">
        <w:trPr>
          <w:trHeight w:val="255"/>
          <w:ins w:id="2876" w:author="user" w:date="2012-02-29T14:49:00Z"/>
        </w:trPr>
        <w:tc>
          <w:tcPr>
            <w:tcW w:w="740" w:type="dxa"/>
            <w:tcBorders>
              <w:top w:val="nil"/>
              <w:left w:val="single" w:sz="4" w:space="0" w:color="auto"/>
              <w:bottom w:val="single" w:sz="4" w:space="0" w:color="auto"/>
              <w:right w:val="single" w:sz="4" w:space="0" w:color="auto"/>
            </w:tcBorders>
            <w:shd w:val="clear" w:color="auto" w:fill="auto"/>
            <w:noWrap/>
            <w:vAlign w:val="bottom"/>
          </w:tcPr>
          <w:p w:rsidR="002B6273" w:rsidRPr="0075729E" w:rsidRDefault="002B6273" w:rsidP="0074335E">
            <w:pPr>
              <w:spacing w:line="271" w:lineRule="auto"/>
              <w:jc w:val="center"/>
              <w:rPr>
                <w:ins w:id="2877" w:author="user" w:date="2012-02-29T14:49:00Z"/>
                <w:rFonts w:ascii="Calibri" w:hAnsi="Calibri" w:cs="Calibri"/>
                <w:sz w:val="20"/>
                <w:szCs w:val="20"/>
              </w:rPr>
            </w:pPr>
            <w:ins w:id="2878" w:author="user" w:date="2012-02-29T14:49:00Z">
              <w:r w:rsidRPr="0075729E">
                <w:rPr>
                  <w:rFonts w:ascii="Calibri" w:hAnsi="Calibri" w:cs="Calibri"/>
                  <w:sz w:val="20"/>
                  <w:szCs w:val="20"/>
                </w:rPr>
                <w:t>3</w:t>
              </w:r>
            </w:ins>
          </w:p>
        </w:tc>
        <w:tc>
          <w:tcPr>
            <w:tcW w:w="274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spacing w:line="271" w:lineRule="auto"/>
              <w:rPr>
                <w:ins w:id="2879" w:author="user" w:date="2012-02-29T14:49:00Z"/>
                <w:rFonts w:ascii="Calibri" w:hAnsi="Calibri" w:cs="Calibri"/>
                <w:sz w:val="20"/>
                <w:szCs w:val="20"/>
              </w:rPr>
            </w:pPr>
            <w:ins w:id="2880" w:author="user" w:date="2012-02-29T14:49:00Z">
              <w:r w:rsidRPr="0075729E">
                <w:rPr>
                  <w:rFonts w:ascii="Calibri" w:hAnsi="Calibri" w:cs="Calibri"/>
                  <w:sz w:val="20"/>
                  <w:szCs w:val="20"/>
                </w:rPr>
                <w:t>Islam</w:t>
              </w:r>
            </w:ins>
          </w:p>
        </w:tc>
        <w:tc>
          <w:tcPr>
            <w:tcW w:w="210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spacing w:line="271" w:lineRule="auto"/>
              <w:jc w:val="center"/>
              <w:rPr>
                <w:ins w:id="2881" w:author="user" w:date="2012-02-29T14:49:00Z"/>
                <w:rFonts w:ascii="Calibri" w:hAnsi="Calibri" w:cs="Calibri"/>
                <w:sz w:val="20"/>
                <w:szCs w:val="20"/>
              </w:rPr>
            </w:pPr>
            <w:ins w:id="2882" w:author="user" w:date="2012-02-29T14:49:00Z">
              <w:r w:rsidRPr="0075729E">
                <w:rPr>
                  <w:rFonts w:ascii="Calibri" w:hAnsi="Calibri" w:cs="Calibri"/>
                  <w:sz w:val="20"/>
                  <w:szCs w:val="20"/>
                </w:rPr>
                <w:t>2518</w:t>
              </w:r>
            </w:ins>
          </w:p>
        </w:tc>
        <w:tc>
          <w:tcPr>
            <w:tcW w:w="242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spacing w:line="271" w:lineRule="auto"/>
              <w:jc w:val="center"/>
              <w:rPr>
                <w:ins w:id="2883" w:author="user" w:date="2012-02-29T14:49:00Z"/>
                <w:rFonts w:ascii="Calibri" w:hAnsi="Calibri" w:cs="Calibri"/>
                <w:sz w:val="20"/>
                <w:szCs w:val="20"/>
              </w:rPr>
            </w:pPr>
            <w:ins w:id="2884" w:author="user" w:date="2012-02-29T14:49:00Z">
              <w:r w:rsidRPr="0075729E">
                <w:rPr>
                  <w:rFonts w:ascii="Calibri" w:hAnsi="Calibri" w:cs="Calibri"/>
                  <w:sz w:val="20"/>
                  <w:szCs w:val="20"/>
                </w:rPr>
                <w:t>0.91</w:t>
              </w:r>
            </w:ins>
          </w:p>
        </w:tc>
      </w:tr>
      <w:tr w:rsidR="002B6273" w:rsidRPr="0075729E" w:rsidTr="0074335E">
        <w:trPr>
          <w:trHeight w:val="255"/>
          <w:ins w:id="2885" w:author="user" w:date="2012-02-29T14:49:00Z"/>
        </w:trPr>
        <w:tc>
          <w:tcPr>
            <w:tcW w:w="740" w:type="dxa"/>
            <w:tcBorders>
              <w:top w:val="nil"/>
              <w:left w:val="single" w:sz="4" w:space="0" w:color="auto"/>
              <w:bottom w:val="single" w:sz="4" w:space="0" w:color="auto"/>
              <w:right w:val="single" w:sz="4" w:space="0" w:color="auto"/>
            </w:tcBorders>
            <w:shd w:val="clear" w:color="auto" w:fill="auto"/>
            <w:noWrap/>
            <w:vAlign w:val="bottom"/>
          </w:tcPr>
          <w:p w:rsidR="002B6273" w:rsidRPr="0075729E" w:rsidRDefault="002B6273" w:rsidP="0074335E">
            <w:pPr>
              <w:spacing w:line="271" w:lineRule="auto"/>
              <w:jc w:val="center"/>
              <w:rPr>
                <w:ins w:id="2886" w:author="user" w:date="2012-02-29T14:49:00Z"/>
                <w:rFonts w:ascii="Calibri" w:hAnsi="Calibri" w:cs="Calibri"/>
                <w:sz w:val="20"/>
                <w:szCs w:val="20"/>
              </w:rPr>
            </w:pPr>
            <w:ins w:id="2887" w:author="user" w:date="2012-02-29T14:49:00Z">
              <w:r w:rsidRPr="0075729E">
                <w:rPr>
                  <w:rFonts w:ascii="Calibri" w:hAnsi="Calibri" w:cs="Calibri"/>
                  <w:sz w:val="20"/>
                  <w:szCs w:val="20"/>
                </w:rPr>
                <w:t>4</w:t>
              </w:r>
            </w:ins>
          </w:p>
        </w:tc>
        <w:tc>
          <w:tcPr>
            <w:tcW w:w="274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spacing w:line="271" w:lineRule="auto"/>
              <w:rPr>
                <w:ins w:id="2888" w:author="user" w:date="2012-02-29T14:49:00Z"/>
                <w:rFonts w:ascii="Calibri" w:hAnsi="Calibri" w:cs="Calibri"/>
                <w:sz w:val="20"/>
                <w:szCs w:val="20"/>
              </w:rPr>
            </w:pPr>
            <w:ins w:id="2889" w:author="user" w:date="2012-02-29T14:49:00Z">
              <w:r w:rsidRPr="0075729E">
                <w:rPr>
                  <w:rFonts w:ascii="Calibri" w:hAnsi="Calibri" w:cs="Calibri"/>
                  <w:sz w:val="20"/>
                  <w:szCs w:val="20"/>
                </w:rPr>
                <w:t>Kirat</w:t>
              </w:r>
            </w:ins>
          </w:p>
        </w:tc>
        <w:tc>
          <w:tcPr>
            <w:tcW w:w="210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spacing w:line="271" w:lineRule="auto"/>
              <w:jc w:val="center"/>
              <w:rPr>
                <w:ins w:id="2890" w:author="user" w:date="2012-02-29T14:49:00Z"/>
                <w:rFonts w:ascii="Calibri" w:hAnsi="Calibri" w:cs="Calibri"/>
                <w:sz w:val="20"/>
                <w:szCs w:val="20"/>
              </w:rPr>
            </w:pPr>
            <w:ins w:id="2891" w:author="user" w:date="2012-02-29T14:49:00Z">
              <w:r w:rsidRPr="0075729E">
                <w:rPr>
                  <w:rFonts w:ascii="Calibri" w:hAnsi="Calibri" w:cs="Calibri"/>
                  <w:sz w:val="20"/>
                  <w:szCs w:val="20"/>
                </w:rPr>
                <w:t>176</w:t>
              </w:r>
            </w:ins>
          </w:p>
        </w:tc>
        <w:tc>
          <w:tcPr>
            <w:tcW w:w="242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spacing w:line="271" w:lineRule="auto"/>
              <w:jc w:val="center"/>
              <w:rPr>
                <w:ins w:id="2892" w:author="user" w:date="2012-02-29T14:49:00Z"/>
                <w:rFonts w:ascii="Calibri" w:hAnsi="Calibri" w:cs="Calibri"/>
                <w:sz w:val="20"/>
                <w:szCs w:val="20"/>
              </w:rPr>
            </w:pPr>
            <w:ins w:id="2893" w:author="user" w:date="2012-02-29T14:49:00Z">
              <w:r w:rsidRPr="0075729E">
                <w:rPr>
                  <w:rFonts w:ascii="Calibri" w:hAnsi="Calibri" w:cs="Calibri"/>
                  <w:sz w:val="20"/>
                  <w:szCs w:val="20"/>
                </w:rPr>
                <w:t>0.06</w:t>
              </w:r>
            </w:ins>
          </w:p>
        </w:tc>
      </w:tr>
      <w:tr w:rsidR="002B6273" w:rsidRPr="0075729E" w:rsidTr="0074335E">
        <w:trPr>
          <w:trHeight w:val="255"/>
          <w:ins w:id="2894" w:author="user" w:date="2012-02-29T14:49:00Z"/>
        </w:trPr>
        <w:tc>
          <w:tcPr>
            <w:tcW w:w="740" w:type="dxa"/>
            <w:tcBorders>
              <w:top w:val="nil"/>
              <w:left w:val="single" w:sz="4" w:space="0" w:color="auto"/>
              <w:bottom w:val="single" w:sz="4" w:space="0" w:color="auto"/>
              <w:right w:val="single" w:sz="4" w:space="0" w:color="auto"/>
            </w:tcBorders>
            <w:shd w:val="clear" w:color="auto" w:fill="auto"/>
            <w:noWrap/>
            <w:vAlign w:val="bottom"/>
          </w:tcPr>
          <w:p w:rsidR="002B6273" w:rsidRPr="0075729E" w:rsidRDefault="002B6273" w:rsidP="0074335E">
            <w:pPr>
              <w:spacing w:line="271" w:lineRule="auto"/>
              <w:jc w:val="center"/>
              <w:rPr>
                <w:ins w:id="2895" w:author="user" w:date="2012-02-29T14:49:00Z"/>
                <w:rFonts w:ascii="Calibri" w:hAnsi="Calibri" w:cs="Calibri"/>
                <w:sz w:val="20"/>
                <w:szCs w:val="20"/>
              </w:rPr>
            </w:pPr>
            <w:ins w:id="2896" w:author="user" w:date="2012-02-29T14:49:00Z">
              <w:r w:rsidRPr="0075729E">
                <w:rPr>
                  <w:rFonts w:ascii="Calibri" w:hAnsi="Calibri" w:cs="Calibri"/>
                  <w:sz w:val="20"/>
                  <w:szCs w:val="20"/>
                </w:rPr>
                <w:t>5</w:t>
              </w:r>
            </w:ins>
          </w:p>
        </w:tc>
        <w:tc>
          <w:tcPr>
            <w:tcW w:w="274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spacing w:line="271" w:lineRule="auto"/>
              <w:rPr>
                <w:ins w:id="2897" w:author="user" w:date="2012-02-29T14:49:00Z"/>
                <w:rFonts w:ascii="Calibri" w:hAnsi="Calibri" w:cs="Calibri"/>
                <w:sz w:val="20"/>
                <w:szCs w:val="20"/>
              </w:rPr>
            </w:pPr>
            <w:ins w:id="2898" w:author="user" w:date="2012-02-29T14:49:00Z">
              <w:r w:rsidRPr="0075729E">
                <w:rPr>
                  <w:rFonts w:ascii="Calibri" w:hAnsi="Calibri" w:cs="Calibri"/>
                  <w:sz w:val="20"/>
                  <w:szCs w:val="20"/>
                </w:rPr>
                <w:t>Jain</w:t>
              </w:r>
            </w:ins>
          </w:p>
        </w:tc>
        <w:tc>
          <w:tcPr>
            <w:tcW w:w="210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spacing w:line="271" w:lineRule="auto"/>
              <w:jc w:val="center"/>
              <w:rPr>
                <w:ins w:id="2899" w:author="user" w:date="2012-02-29T14:49:00Z"/>
                <w:rFonts w:ascii="Calibri" w:hAnsi="Calibri" w:cs="Calibri"/>
                <w:sz w:val="20"/>
                <w:szCs w:val="20"/>
              </w:rPr>
            </w:pPr>
            <w:ins w:id="2900" w:author="user" w:date="2012-02-29T14:49:00Z">
              <w:r w:rsidRPr="0075729E">
                <w:rPr>
                  <w:rFonts w:ascii="Calibri" w:hAnsi="Calibri" w:cs="Calibri"/>
                  <w:sz w:val="20"/>
                  <w:szCs w:val="20"/>
                </w:rPr>
                <w:t>24</w:t>
              </w:r>
            </w:ins>
          </w:p>
        </w:tc>
        <w:tc>
          <w:tcPr>
            <w:tcW w:w="242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spacing w:line="271" w:lineRule="auto"/>
              <w:jc w:val="center"/>
              <w:rPr>
                <w:ins w:id="2901" w:author="user" w:date="2012-02-29T14:49:00Z"/>
                <w:rFonts w:ascii="Calibri" w:hAnsi="Calibri" w:cs="Calibri"/>
                <w:sz w:val="20"/>
                <w:szCs w:val="20"/>
              </w:rPr>
            </w:pPr>
            <w:ins w:id="2902" w:author="user" w:date="2012-02-29T14:49:00Z">
              <w:r w:rsidRPr="0075729E">
                <w:rPr>
                  <w:rFonts w:ascii="Calibri" w:hAnsi="Calibri" w:cs="Calibri"/>
                  <w:sz w:val="20"/>
                  <w:szCs w:val="20"/>
                </w:rPr>
                <w:t>0.01</w:t>
              </w:r>
            </w:ins>
          </w:p>
        </w:tc>
      </w:tr>
      <w:tr w:rsidR="002B6273" w:rsidRPr="0075729E" w:rsidTr="0074335E">
        <w:trPr>
          <w:trHeight w:val="255"/>
          <w:ins w:id="2903" w:author="user" w:date="2012-02-29T14:49:00Z"/>
        </w:trPr>
        <w:tc>
          <w:tcPr>
            <w:tcW w:w="740" w:type="dxa"/>
            <w:tcBorders>
              <w:top w:val="nil"/>
              <w:left w:val="single" w:sz="4" w:space="0" w:color="auto"/>
              <w:bottom w:val="single" w:sz="4" w:space="0" w:color="auto"/>
              <w:right w:val="single" w:sz="4" w:space="0" w:color="auto"/>
            </w:tcBorders>
            <w:shd w:val="clear" w:color="auto" w:fill="auto"/>
            <w:noWrap/>
            <w:vAlign w:val="bottom"/>
          </w:tcPr>
          <w:p w:rsidR="002B6273" w:rsidRPr="0075729E" w:rsidRDefault="002B6273" w:rsidP="0074335E">
            <w:pPr>
              <w:spacing w:line="271" w:lineRule="auto"/>
              <w:jc w:val="center"/>
              <w:rPr>
                <w:ins w:id="2904" w:author="user" w:date="2012-02-29T14:49:00Z"/>
                <w:rFonts w:ascii="Calibri" w:hAnsi="Calibri" w:cs="Calibri"/>
                <w:sz w:val="20"/>
                <w:szCs w:val="20"/>
              </w:rPr>
            </w:pPr>
            <w:ins w:id="2905" w:author="user" w:date="2012-02-29T14:49:00Z">
              <w:r w:rsidRPr="0075729E">
                <w:rPr>
                  <w:rFonts w:ascii="Calibri" w:hAnsi="Calibri" w:cs="Calibri"/>
                  <w:sz w:val="20"/>
                  <w:szCs w:val="20"/>
                </w:rPr>
                <w:t>6</w:t>
              </w:r>
            </w:ins>
          </w:p>
        </w:tc>
        <w:tc>
          <w:tcPr>
            <w:tcW w:w="274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spacing w:line="271" w:lineRule="auto"/>
              <w:rPr>
                <w:ins w:id="2906" w:author="user" w:date="2012-02-29T14:49:00Z"/>
                <w:rFonts w:ascii="Calibri" w:hAnsi="Calibri" w:cs="Calibri"/>
                <w:sz w:val="20"/>
                <w:szCs w:val="20"/>
              </w:rPr>
            </w:pPr>
            <w:ins w:id="2907" w:author="user" w:date="2012-02-29T14:49:00Z">
              <w:r w:rsidRPr="0075729E">
                <w:rPr>
                  <w:rFonts w:ascii="Calibri" w:hAnsi="Calibri" w:cs="Calibri"/>
                  <w:sz w:val="20"/>
                  <w:szCs w:val="20"/>
                </w:rPr>
                <w:t>Christrain</w:t>
              </w:r>
            </w:ins>
          </w:p>
        </w:tc>
        <w:tc>
          <w:tcPr>
            <w:tcW w:w="210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spacing w:line="271" w:lineRule="auto"/>
              <w:jc w:val="center"/>
              <w:rPr>
                <w:ins w:id="2908" w:author="user" w:date="2012-02-29T14:49:00Z"/>
                <w:rFonts w:ascii="Calibri" w:hAnsi="Calibri" w:cs="Calibri"/>
                <w:sz w:val="20"/>
                <w:szCs w:val="20"/>
              </w:rPr>
            </w:pPr>
            <w:ins w:id="2909" w:author="user" w:date="2012-02-29T14:49:00Z">
              <w:r w:rsidRPr="0075729E">
                <w:rPr>
                  <w:rFonts w:ascii="Calibri" w:hAnsi="Calibri" w:cs="Calibri"/>
                  <w:sz w:val="20"/>
                  <w:szCs w:val="20"/>
                </w:rPr>
                <w:t>2899</w:t>
              </w:r>
            </w:ins>
          </w:p>
        </w:tc>
        <w:tc>
          <w:tcPr>
            <w:tcW w:w="242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spacing w:line="271" w:lineRule="auto"/>
              <w:jc w:val="center"/>
              <w:rPr>
                <w:ins w:id="2910" w:author="user" w:date="2012-02-29T14:49:00Z"/>
                <w:rFonts w:ascii="Calibri" w:hAnsi="Calibri" w:cs="Calibri"/>
                <w:sz w:val="20"/>
                <w:szCs w:val="20"/>
              </w:rPr>
            </w:pPr>
            <w:ins w:id="2911" w:author="user" w:date="2012-02-29T14:49:00Z">
              <w:r w:rsidRPr="0075729E">
                <w:rPr>
                  <w:rFonts w:ascii="Calibri" w:hAnsi="Calibri" w:cs="Calibri"/>
                  <w:sz w:val="20"/>
                  <w:szCs w:val="20"/>
                </w:rPr>
                <w:t>1.05</w:t>
              </w:r>
            </w:ins>
          </w:p>
        </w:tc>
      </w:tr>
      <w:tr w:rsidR="002B6273" w:rsidRPr="0075729E" w:rsidTr="0074335E">
        <w:trPr>
          <w:trHeight w:val="255"/>
          <w:ins w:id="2912" w:author="user" w:date="2012-02-29T14:49:00Z"/>
        </w:trPr>
        <w:tc>
          <w:tcPr>
            <w:tcW w:w="740" w:type="dxa"/>
            <w:tcBorders>
              <w:top w:val="nil"/>
              <w:left w:val="single" w:sz="4" w:space="0" w:color="auto"/>
              <w:bottom w:val="single" w:sz="4" w:space="0" w:color="auto"/>
              <w:right w:val="single" w:sz="4" w:space="0" w:color="auto"/>
            </w:tcBorders>
            <w:shd w:val="clear" w:color="auto" w:fill="auto"/>
            <w:noWrap/>
            <w:vAlign w:val="bottom"/>
          </w:tcPr>
          <w:p w:rsidR="002B6273" w:rsidRPr="0075729E" w:rsidRDefault="002B6273" w:rsidP="0074335E">
            <w:pPr>
              <w:spacing w:line="271" w:lineRule="auto"/>
              <w:jc w:val="center"/>
              <w:rPr>
                <w:ins w:id="2913" w:author="user" w:date="2012-02-29T14:49:00Z"/>
                <w:rFonts w:ascii="Calibri" w:hAnsi="Calibri" w:cs="Calibri"/>
                <w:sz w:val="20"/>
                <w:szCs w:val="20"/>
              </w:rPr>
            </w:pPr>
            <w:ins w:id="2914" w:author="user" w:date="2012-02-29T14:49:00Z">
              <w:r w:rsidRPr="0075729E">
                <w:rPr>
                  <w:rFonts w:ascii="Calibri" w:hAnsi="Calibri" w:cs="Calibri"/>
                  <w:sz w:val="20"/>
                  <w:szCs w:val="20"/>
                </w:rPr>
                <w:t>7</w:t>
              </w:r>
            </w:ins>
          </w:p>
        </w:tc>
        <w:tc>
          <w:tcPr>
            <w:tcW w:w="274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spacing w:line="271" w:lineRule="auto"/>
              <w:rPr>
                <w:ins w:id="2915" w:author="user" w:date="2012-02-29T14:49:00Z"/>
                <w:rFonts w:ascii="Calibri" w:hAnsi="Calibri" w:cs="Calibri"/>
                <w:sz w:val="20"/>
                <w:szCs w:val="20"/>
              </w:rPr>
            </w:pPr>
            <w:ins w:id="2916" w:author="user" w:date="2012-02-29T14:49:00Z">
              <w:r w:rsidRPr="0075729E">
                <w:rPr>
                  <w:rFonts w:ascii="Calibri" w:hAnsi="Calibri" w:cs="Calibri"/>
                  <w:sz w:val="20"/>
                  <w:szCs w:val="20"/>
                </w:rPr>
                <w:t>Sikha</w:t>
              </w:r>
            </w:ins>
          </w:p>
        </w:tc>
        <w:tc>
          <w:tcPr>
            <w:tcW w:w="210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spacing w:line="271" w:lineRule="auto"/>
              <w:jc w:val="center"/>
              <w:rPr>
                <w:ins w:id="2917" w:author="user" w:date="2012-02-29T14:49:00Z"/>
                <w:rFonts w:ascii="Calibri" w:hAnsi="Calibri" w:cs="Calibri"/>
                <w:sz w:val="20"/>
                <w:szCs w:val="20"/>
              </w:rPr>
            </w:pPr>
            <w:ins w:id="2918" w:author="user" w:date="2012-02-29T14:49:00Z">
              <w:r w:rsidRPr="0075729E">
                <w:rPr>
                  <w:rFonts w:ascii="Calibri" w:hAnsi="Calibri" w:cs="Calibri"/>
                  <w:sz w:val="20"/>
                  <w:szCs w:val="20"/>
                </w:rPr>
                <w:t>38</w:t>
              </w:r>
            </w:ins>
          </w:p>
        </w:tc>
        <w:tc>
          <w:tcPr>
            <w:tcW w:w="242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spacing w:line="271" w:lineRule="auto"/>
              <w:jc w:val="center"/>
              <w:rPr>
                <w:ins w:id="2919" w:author="user" w:date="2012-02-29T14:49:00Z"/>
                <w:rFonts w:ascii="Calibri" w:hAnsi="Calibri" w:cs="Calibri"/>
                <w:sz w:val="20"/>
                <w:szCs w:val="20"/>
              </w:rPr>
            </w:pPr>
            <w:ins w:id="2920" w:author="user" w:date="2012-02-29T14:49:00Z">
              <w:r w:rsidRPr="0075729E">
                <w:rPr>
                  <w:rFonts w:ascii="Calibri" w:hAnsi="Calibri" w:cs="Calibri"/>
                  <w:sz w:val="20"/>
                  <w:szCs w:val="20"/>
                </w:rPr>
                <w:t>0.01</w:t>
              </w:r>
            </w:ins>
          </w:p>
        </w:tc>
      </w:tr>
      <w:tr w:rsidR="002B6273" w:rsidRPr="0075729E" w:rsidTr="0074335E">
        <w:trPr>
          <w:trHeight w:val="255"/>
          <w:ins w:id="2921" w:author="user" w:date="2012-02-29T14:49:00Z"/>
        </w:trPr>
        <w:tc>
          <w:tcPr>
            <w:tcW w:w="740" w:type="dxa"/>
            <w:tcBorders>
              <w:top w:val="nil"/>
              <w:left w:val="single" w:sz="4" w:space="0" w:color="auto"/>
              <w:bottom w:val="single" w:sz="4" w:space="0" w:color="auto"/>
              <w:right w:val="single" w:sz="4" w:space="0" w:color="auto"/>
            </w:tcBorders>
            <w:shd w:val="clear" w:color="auto" w:fill="auto"/>
            <w:noWrap/>
            <w:vAlign w:val="bottom"/>
          </w:tcPr>
          <w:p w:rsidR="002B6273" w:rsidRPr="0075729E" w:rsidRDefault="002B6273" w:rsidP="0074335E">
            <w:pPr>
              <w:spacing w:line="271" w:lineRule="auto"/>
              <w:jc w:val="center"/>
              <w:rPr>
                <w:ins w:id="2922" w:author="user" w:date="2012-02-29T14:49:00Z"/>
                <w:rFonts w:ascii="Calibri" w:hAnsi="Calibri" w:cs="Calibri"/>
                <w:sz w:val="20"/>
                <w:szCs w:val="20"/>
              </w:rPr>
            </w:pPr>
            <w:ins w:id="2923" w:author="user" w:date="2012-02-29T14:49:00Z">
              <w:r w:rsidRPr="0075729E">
                <w:rPr>
                  <w:rFonts w:ascii="Calibri" w:hAnsi="Calibri" w:cs="Calibri"/>
                  <w:sz w:val="20"/>
                  <w:szCs w:val="20"/>
                </w:rPr>
                <w:t>8</w:t>
              </w:r>
            </w:ins>
          </w:p>
        </w:tc>
        <w:tc>
          <w:tcPr>
            <w:tcW w:w="274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spacing w:line="271" w:lineRule="auto"/>
              <w:rPr>
                <w:ins w:id="2924" w:author="user" w:date="2012-02-29T14:49:00Z"/>
                <w:rFonts w:ascii="Calibri" w:hAnsi="Calibri" w:cs="Calibri"/>
                <w:sz w:val="20"/>
                <w:szCs w:val="20"/>
              </w:rPr>
            </w:pPr>
            <w:ins w:id="2925" w:author="user" w:date="2012-02-29T14:49:00Z">
              <w:r w:rsidRPr="0075729E">
                <w:rPr>
                  <w:rFonts w:ascii="Calibri" w:hAnsi="Calibri" w:cs="Calibri"/>
                  <w:sz w:val="20"/>
                  <w:szCs w:val="20"/>
                </w:rPr>
                <w:t>Bahai</w:t>
              </w:r>
            </w:ins>
          </w:p>
        </w:tc>
        <w:tc>
          <w:tcPr>
            <w:tcW w:w="210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spacing w:line="271" w:lineRule="auto"/>
              <w:jc w:val="center"/>
              <w:rPr>
                <w:ins w:id="2926" w:author="user" w:date="2012-02-29T14:49:00Z"/>
                <w:rFonts w:ascii="Calibri" w:hAnsi="Calibri" w:cs="Calibri"/>
                <w:sz w:val="20"/>
                <w:szCs w:val="20"/>
              </w:rPr>
            </w:pPr>
            <w:ins w:id="2927" w:author="user" w:date="2012-02-29T14:49:00Z">
              <w:r w:rsidRPr="0075729E">
                <w:rPr>
                  <w:rFonts w:ascii="Calibri" w:hAnsi="Calibri" w:cs="Calibri"/>
                  <w:sz w:val="20"/>
                  <w:szCs w:val="20"/>
                </w:rPr>
                <w:t>11</w:t>
              </w:r>
            </w:ins>
          </w:p>
        </w:tc>
        <w:tc>
          <w:tcPr>
            <w:tcW w:w="242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spacing w:line="271" w:lineRule="auto"/>
              <w:jc w:val="center"/>
              <w:rPr>
                <w:ins w:id="2928" w:author="user" w:date="2012-02-29T14:49:00Z"/>
                <w:rFonts w:ascii="Calibri" w:hAnsi="Calibri" w:cs="Calibri"/>
                <w:sz w:val="20"/>
                <w:szCs w:val="20"/>
              </w:rPr>
            </w:pPr>
            <w:ins w:id="2929" w:author="user" w:date="2012-02-29T14:49:00Z">
              <w:r w:rsidRPr="0075729E">
                <w:rPr>
                  <w:rFonts w:ascii="Calibri" w:hAnsi="Calibri" w:cs="Calibri"/>
                  <w:sz w:val="20"/>
                  <w:szCs w:val="20"/>
                </w:rPr>
                <w:t>0.004</w:t>
              </w:r>
            </w:ins>
          </w:p>
        </w:tc>
      </w:tr>
      <w:tr w:rsidR="002B6273" w:rsidRPr="0075729E" w:rsidTr="0074335E">
        <w:trPr>
          <w:trHeight w:val="255"/>
          <w:ins w:id="2930" w:author="user" w:date="2012-02-29T14:49:00Z"/>
        </w:trPr>
        <w:tc>
          <w:tcPr>
            <w:tcW w:w="740" w:type="dxa"/>
            <w:tcBorders>
              <w:top w:val="nil"/>
              <w:left w:val="single" w:sz="4" w:space="0" w:color="auto"/>
              <w:bottom w:val="single" w:sz="4" w:space="0" w:color="auto"/>
              <w:right w:val="single" w:sz="4" w:space="0" w:color="auto"/>
            </w:tcBorders>
            <w:shd w:val="clear" w:color="auto" w:fill="auto"/>
            <w:noWrap/>
            <w:vAlign w:val="bottom"/>
          </w:tcPr>
          <w:p w:rsidR="002B6273" w:rsidRPr="0075729E" w:rsidRDefault="002B6273" w:rsidP="0074335E">
            <w:pPr>
              <w:spacing w:line="271" w:lineRule="auto"/>
              <w:jc w:val="center"/>
              <w:rPr>
                <w:ins w:id="2931" w:author="user" w:date="2012-02-29T14:49:00Z"/>
                <w:rFonts w:ascii="Calibri" w:hAnsi="Calibri" w:cs="Calibri"/>
                <w:sz w:val="20"/>
                <w:szCs w:val="20"/>
              </w:rPr>
            </w:pPr>
            <w:ins w:id="2932" w:author="user" w:date="2012-02-29T14:49:00Z">
              <w:r w:rsidRPr="0075729E">
                <w:rPr>
                  <w:rFonts w:ascii="Calibri" w:hAnsi="Calibri" w:cs="Calibri"/>
                  <w:sz w:val="20"/>
                  <w:szCs w:val="20"/>
                </w:rPr>
                <w:t>9</w:t>
              </w:r>
            </w:ins>
          </w:p>
        </w:tc>
        <w:tc>
          <w:tcPr>
            <w:tcW w:w="274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spacing w:line="271" w:lineRule="auto"/>
              <w:rPr>
                <w:ins w:id="2933" w:author="user" w:date="2012-02-29T14:49:00Z"/>
                <w:rFonts w:ascii="Calibri" w:hAnsi="Calibri" w:cs="Calibri"/>
                <w:sz w:val="20"/>
                <w:szCs w:val="20"/>
              </w:rPr>
            </w:pPr>
            <w:ins w:id="2934" w:author="user" w:date="2012-02-29T14:49:00Z">
              <w:r w:rsidRPr="0075729E">
                <w:rPr>
                  <w:rFonts w:ascii="Calibri" w:hAnsi="Calibri" w:cs="Calibri"/>
                  <w:sz w:val="20"/>
                  <w:szCs w:val="20"/>
                </w:rPr>
                <w:t>Not Stated</w:t>
              </w:r>
            </w:ins>
          </w:p>
        </w:tc>
        <w:tc>
          <w:tcPr>
            <w:tcW w:w="210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spacing w:line="271" w:lineRule="auto"/>
              <w:jc w:val="center"/>
              <w:rPr>
                <w:ins w:id="2935" w:author="user" w:date="2012-02-29T14:49:00Z"/>
                <w:rFonts w:ascii="Calibri" w:hAnsi="Calibri" w:cs="Calibri"/>
                <w:sz w:val="20"/>
                <w:szCs w:val="20"/>
              </w:rPr>
            </w:pPr>
            <w:ins w:id="2936" w:author="user" w:date="2012-02-29T14:49:00Z">
              <w:r w:rsidRPr="0075729E">
                <w:rPr>
                  <w:rFonts w:ascii="Calibri" w:hAnsi="Calibri" w:cs="Calibri"/>
                  <w:sz w:val="20"/>
                  <w:szCs w:val="20"/>
                </w:rPr>
                <w:t>310</w:t>
              </w:r>
            </w:ins>
          </w:p>
        </w:tc>
        <w:tc>
          <w:tcPr>
            <w:tcW w:w="242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spacing w:line="271" w:lineRule="auto"/>
              <w:jc w:val="center"/>
              <w:rPr>
                <w:ins w:id="2937" w:author="user" w:date="2012-02-29T14:49:00Z"/>
                <w:rFonts w:ascii="Calibri" w:hAnsi="Calibri" w:cs="Calibri"/>
                <w:sz w:val="20"/>
                <w:szCs w:val="20"/>
              </w:rPr>
            </w:pPr>
            <w:ins w:id="2938" w:author="user" w:date="2012-02-29T14:49:00Z">
              <w:r w:rsidRPr="0075729E">
                <w:rPr>
                  <w:rFonts w:ascii="Calibri" w:hAnsi="Calibri" w:cs="Calibri"/>
                  <w:sz w:val="20"/>
                  <w:szCs w:val="20"/>
                </w:rPr>
                <w:t>0.11</w:t>
              </w:r>
            </w:ins>
          </w:p>
        </w:tc>
      </w:tr>
      <w:tr w:rsidR="002B6273" w:rsidRPr="0075729E" w:rsidTr="0074335E">
        <w:trPr>
          <w:trHeight w:val="255"/>
          <w:ins w:id="2939" w:author="user" w:date="2012-02-29T14:49:00Z"/>
        </w:trPr>
        <w:tc>
          <w:tcPr>
            <w:tcW w:w="740" w:type="dxa"/>
            <w:tcBorders>
              <w:top w:val="nil"/>
              <w:left w:val="single" w:sz="4" w:space="0" w:color="auto"/>
              <w:bottom w:val="single" w:sz="4" w:space="0" w:color="auto"/>
              <w:right w:val="single" w:sz="4" w:space="0" w:color="auto"/>
            </w:tcBorders>
            <w:shd w:val="clear" w:color="auto" w:fill="auto"/>
            <w:noWrap/>
            <w:vAlign w:val="bottom"/>
          </w:tcPr>
          <w:p w:rsidR="002B6273" w:rsidRPr="0075729E" w:rsidRDefault="002B6273" w:rsidP="0074335E">
            <w:pPr>
              <w:spacing w:line="271" w:lineRule="auto"/>
              <w:rPr>
                <w:ins w:id="2940" w:author="user" w:date="2012-02-29T14:49:00Z"/>
                <w:rFonts w:ascii="Calibri" w:hAnsi="Calibri" w:cs="Calibri"/>
                <w:sz w:val="20"/>
                <w:szCs w:val="20"/>
              </w:rPr>
            </w:pPr>
            <w:ins w:id="2941" w:author="user" w:date="2012-02-29T14:49:00Z">
              <w:r w:rsidRPr="0075729E">
                <w:rPr>
                  <w:rFonts w:ascii="Calibri" w:hAnsi="Calibri" w:cs="Calibri"/>
                  <w:sz w:val="20"/>
                  <w:szCs w:val="20"/>
                </w:rPr>
                <w:t> </w:t>
              </w:r>
            </w:ins>
          </w:p>
        </w:tc>
        <w:tc>
          <w:tcPr>
            <w:tcW w:w="274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spacing w:line="271" w:lineRule="auto"/>
              <w:rPr>
                <w:ins w:id="2942" w:author="user" w:date="2012-02-29T14:49:00Z"/>
                <w:rFonts w:ascii="Calibri" w:hAnsi="Calibri" w:cs="Calibri"/>
                <w:b/>
                <w:bCs/>
                <w:sz w:val="20"/>
                <w:szCs w:val="20"/>
              </w:rPr>
            </w:pPr>
            <w:ins w:id="2943" w:author="user" w:date="2012-02-29T14:49:00Z">
              <w:r w:rsidRPr="0075729E">
                <w:rPr>
                  <w:rFonts w:ascii="Calibri" w:hAnsi="Calibri" w:cs="Calibri"/>
                  <w:b/>
                  <w:bCs/>
                  <w:sz w:val="20"/>
                  <w:szCs w:val="20"/>
                </w:rPr>
                <w:t>Total</w:t>
              </w:r>
            </w:ins>
          </w:p>
        </w:tc>
        <w:tc>
          <w:tcPr>
            <w:tcW w:w="210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spacing w:line="271" w:lineRule="auto"/>
              <w:jc w:val="center"/>
              <w:rPr>
                <w:ins w:id="2944" w:author="user" w:date="2012-02-29T14:49:00Z"/>
                <w:rFonts w:ascii="Calibri" w:hAnsi="Calibri" w:cs="Calibri"/>
                <w:b/>
                <w:bCs/>
                <w:sz w:val="20"/>
                <w:szCs w:val="20"/>
              </w:rPr>
            </w:pPr>
            <w:ins w:id="2945" w:author="user" w:date="2012-02-29T14:49:00Z">
              <w:r w:rsidRPr="0075729E">
                <w:rPr>
                  <w:rFonts w:ascii="Calibri" w:hAnsi="Calibri" w:cs="Calibri"/>
                  <w:b/>
                  <w:bCs/>
                  <w:sz w:val="20"/>
                  <w:szCs w:val="20"/>
                </w:rPr>
                <w:t>277257</w:t>
              </w:r>
            </w:ins>
          </w:p>
        </w:tc>
        <w:tc>
          <w:tcPr>
            <w:tcW w:w="2420" w:type="dxa"/>
            <w:tcBorders>
              <w:top w:val="nil"/>
              <w:left w:val="nil"/>
              <w:bottom w:val="single" w:sz="4" w:space="0" w:color="auto"/>
              <w:right w:val="single" w:sz="4" w:space="0" w:color="auto"/>
            </w:tcBorders>
            <w:shd w:val="clear" w:color="auto" w:fill="auto"/>
            <w:noWrap/>
            <w:vAlign w:val="bottom"/>
          </w:tcPr>
          <w:p w:rsidR="002B6273" w:rsidRPr="0075729E" w:rsidRDefault="002B6273" w:rsidP="0074335E">
            <w:pPr>
              <w:spacing w:line="271" w:lineRule="auto"/>
              <w:jc w:val="center"/>
              <w:rPr>
                <w:ins w:id="2946" w:author="user" w:date="2012-02-29T14:49:00Z"/>
                <w:rFonts w:ascii="Calibri" w:hAnsi="Calibri" w:cs="Calibri"/>
                <w:b/>
                <w:bCs/>
                <w:sz w:val="20"/>
                <w:szCs w:val="20"/>
              </w:rPr>
            </w:pPr>
            <w:ins w:id="2947" w:author="user" w:date="2012-02-29T14:49:00Z">
              <w:r w:rsidRPr="0075729E">
                <w:rPr>
                  <w:rFonts w:ascii="Calibri" w:hAnsi="Calibri" w:cs="Calibri"/>
                  <w:b/>
                  <w:bCs/>
                  <w:sz w:val="20"/>
                  <w:szCs w:val="20"/>
                </w:rPr>
                <w:t>100</w:t>
              </w:r>
            </w:ins>
          </w:p>
        </w:tc>
      </w:tr>
    </w:tbl>
    <w:p w:rsidR="002B6273" w:rsidRPr="001765B5" w:rsidRDefault="002B6273" w:rsidP="002B6273">
      <w:pPr>
        <w:spacing w:line="271" w:lineRule="auto"/>
        <w:rPr>
          <w:ins w:id="2948" w:author="user" w:date="2012-02-29T14:49:00Z"/>
          <w:rFonts w:ascii="Calibri" w:hAnsi="Calibri" w:cs="Calibri"/>
          <w:sz w:val="18"/>
          <w:szCs w:val="18"/>
        </w:rPr>
      </w:pPr>
      <w:ins w:id="2949" w:author="user" w:date="2012-02-29T14:49:00Z">
        <w:r w:rsidRPr="001765B5">
          <w:rPr>
            <w:rFonts w:ascii="Calibri" w:hAnsi="Calibri" w:cs="Calibri"/>
            <w:sz w:val="18"/>
            <w:szCs w:val="18"/>
          </w:rPr>
          <w:t>Source: CBS, 2002</w:t>
        </w:r>
      </w:ins>
    </w:p>
    <w:p w:rsidR="002B6273" w:rsidRPr="001B6B71" w:rsidRDefault="002B6273" w:rsidP="002B6273">
      <w:pPr>
        <w:tabs>
          <w:tab w:val="left" w:pos="10260"/>
        </w:tabs>
        <w:spacing w:line="271" w:lineRule="auto"/>
        <w:jc w:val="both"/>
        <w:rPr>
          <w:ins w:id="2950" w:author="user" w:date="2012-02-29T14:49:00Z"/>
          <w:rFonts w:ascii="Calibri" w:hAnsi="Calibri" w:cs="Calibri"/>
          <w:b/>
          <w:sz w:val="18"/>
          <w:szCs w:val="10"/>
        </w:rPr>
      </w:pPr>
      <w:ins w:id="2951" w:author="user" w:date="2012-02-29T14:49:00Z">
        <w:r w:rsidRPr="001B6B71">
          <w:rPr>
            <w:rFonts w:ascii="Calibri" w:hAnsi="Calibri" w:cs="Calibri"/>
            <w:b/>
            <w:sz w:val="14"/>
            <w:szCs w:val="22"/>
          </w:rPr>
          <w:t xml:space="preserve"> </w:t>
        </w:r>
        <w:r w:rsidRPr="001B6B71">
          <w:rPr>
            <w:rFonts w:ascii="Calibri" w:hAnsi="Calibri" w:cs="Calibri"/>
            <w:b/>
            <w:sz w:val="2"/>
            <w:szCs w:val="10"/>
          </w:rPr>
          <w:t xml:space="preserve"> </w:t>
        </w:r>
        <w:r w:rsidRPr="001B6B71">
          <w:rPr>
            <w:rFonts w:ascii="Calibri" w:hAnsi="Calibri" w:cs="Calibri"/>
            <w:b/>
            <w:sz w:val="18"/>
            <w:szCs w:val="10"/>
          </w:rPr>
          <w:t xml:space="preserve"> </w:t>
        </w:r>
      </w:ins>
    </w:p>
    <w:p w:rsidR="002B6273" w:rsidRPr="00B85362" w:rsidRDefault="002B6273" w:rsidP="002B6273">
      <w:pPr>
        <w:tabs>
          <w:tab w:val="left" w:pos="10260"/>
        </w:tabs>
        <w:spacing w:line="271" w:lineRule="auto"/>
        <w:jc w:val="both"/>
        <w:rPr>
          <w:ins w:id="2952" w:author="user" w:date="2012-02-29T14:49:00Z"/>
          <w:rFonts w:ascii="Calibri" w:hAnsi="Calibri" w:cs="Calibri"/>
          <w:b/>
          <w:sz w:val="10"/>
          <w:szCs w:val="10"/>
        </w:rPr>
      </w:pPr>
      <w:ins w:id="2953" w:author="user" w:date="2012-02-29T14:49:00Z">
        <w:r w:rsidRPr="001B6B71">
          <w:rPr>
            <w:rFonts w:ascii="Calibri" w:hAnsi="Calibri" w:cs="Calibri"/>
            <w:b/>
            <w:sz w:val="28"/>
            <w:szCs w:val="10"/>
          </w:rPr>
          <w:t xml:space="preserve">                                                                                                                                                             </w:t>
        </w:r>
      </w:ins>
    </w:p>
    <w:p w:rsidR="002B6273" w:rsidRPr="001765B5" w:rsidRDefault="002B6273" w:rsidP="002B6273">
      <w:pPr>
        <w:tabs>
          <w:tab w:val="left" w:pos="10260"/>
        </w:tabs>
        <w:spacing w:line="271" w:lineRule="auto"/>
        <w:jc w:val="both"/>
        <w:rPr>
          <w:ins w:id="2954" w:author="user" w:date="2012-02-29T14:49:00Z"/>
          <w:rFonts w:ascii="Calibri" w:hAnsi="Calibri" w:cs="Calibri"/>
          <w:b/>
          <w:sz w:val="22"/>
          <w:szCs w:val="22"/>
        </w:rPr>
      </w:pPr>
      <w:ins w:id="2955" w:author="user" w:date="2012-02-29T14:49:00Z">
        <w:r w:rsidRPr="001765B5">
          <w:rPr>
            <w:rFonts w:ascii="Calibri" w:hAnsi="Calibri" w:cs="Calibri"/>
            <w:b/>
            <w:sz w:val="22"/>
            <w:szCs w:val="22"/>
          </w:rPr>
          <w:t>6.2.6 Population Composition by Mother Tongue</w:t>
        </w:r>
      </w:ins>
    </w:p>
    <w:p w:rsidR="002B6273" w:rsidRDefault="002B6273" w:rsidP="00106D28">
      <w:pPr>
        <w:pStyle w:val="ReportText"/>
        <w:spacing w:line="324" w:lineRule="auto"/>
        <w:ind w:left="0"/>
        <w:rPr>
          <w:ins w:id="2956" w:author="user" w:date="2012-02-29T14:49:00Z"/>
          <w:rFonts w:ascii="Calibri" w:hAnsi="Calibri" w:cs="Calibri"/>
          <w:szCs w:val="22"/>
        </w:rPr>
        <w:pPrChange w:id="2957" w:author="user" w:date="2012-03-01T11:51:00Z">
          <w:pPr>
            <w:pStyle w:val="ReportText"/>
            <w:spacing w:line="324" w:lineRule="auto"/>
          </w:pPr>
        </w:pPrChange>
      </w:pPr>
      <w:ins w:id="2958" w:author="user" w:date="2012-02-29T14:49:00Z">
        <w:r w:rsidRPr="001765B5">
          <w:rPr>
            <w:rFonts w:ascii="Calibri" w:hAnsi="Calibri" w:cs="Calibri"/>
            <w:szCs w:val="22"/>
          </w:rPr>
          <w:t>Nepali (73.67%) is the main language widely spoken by all people for communication in the project area (Table-6.8). Besides Nepali, the second most spoken language in the project affected VDCs/Municipalities is Tamang (10.65 %); followed by Newari (5.20%), Tharu (1.92 %),  Gurung (1.87%), Magar(1.24%), Chepang(1.06%), Hindi(1.07%), Bhojpuri(0.81%), Maithali (0.66%)and others (1.86%). The other languages spoken by the people in the project area are Bote, Kumal, Darai, Sherpa, Urdu, Bantawa, Limbu, Awadhi, Thakali, Danuwar, Thulung and Marwari, etc.</w:t>
        </w:r>
      </w:ins>
    </w:p>
    <w:p w:rsidR="002B6273" w:rsidRPr="001B6C00" w:rsidRDefault="002B6273" w:rsidP="002B6273">
      <w:pPr>
        <w:pStyle w:val="ReportText"/>
        <w:spacing w:line="271" w:lineRule="auto"/>
        <w:rPr>
          <w:ins w:id="2959" w:author="user" w:date="2012-02-29T14:49:00Z"/>
          <w:rFonts w:ascii="Calibri" w:hAnsi="Calibri" w:cs="Calibri"/>
          <w:sz w:val="2"/>
          <w:szCs w:val="2"/>
        </w:rPr>
      </w:pPr>
    </w:p>
    <w:p w:rsidR="002B6273" w:rsidRPr="00261758" w:rsidRDefault="002B6273" w:rsidP="002B6273">
      <w:pPr>
        <w:tabs>
          <w:tab w:val="left" w:pos="9000"/>
          <w:tab w:val="left" w:pos="10260"/>
        </w:tabs>
        <w:spacing w:line="271" w:lineRule="auto"/>
        <w:jc w:val="both"/>
        <w:rPr>
          <w:ins w:id="2960" w:author="user" w:date="2012-02-29T14:49:00Z"/>
          <w:rFonts w:ascii="Calibri" w:hAnsi="Calibri" w:cs="Calibri"/>
          <w:b/>
          <w:sz w:val="20"/>
          <w:szCs w:val="20"/>
        </w:rPr>
      </w:pPr>
      <w:ins w:id="2961" w:author="user" w:date="2012-02-29T14:49:00Z">
        <w:r w:rsidRPr="00261758">
          <w:rPr>
            <w:rFonts w:ascii="Calibri" w:hAnsi="Calibri" w:cs="Calibri"/>
            <w:b/>
            <w:sz w:val="20"/>
            <w:szCs w:val="20"/>
          </w:rPr>
          <w:t>Table -6.9: Population Compositions by Mother Tongue</w:t>
        </w:r>
      </w:ins>
    </w:p>
    <w:tbl>
      <w:tblPr>
        <w:tblW w:w="8000" w:type="dxa"/>
        <w:tblInd w:w="91" w:type="dxa"/>
        <w:tblLook w:val="0000"/>
      </w:tblPr>
      <w:tblGrid>
        <w:gridCol w:w="740"/>
        <w:gridCol w:w="2740"/>
        <w:gridCol w:w="2100"/>
        <w:gridCol w:w="2420"/>
      </w:tblGrid>
      <w:tr w:rsidR="002B6273" w:rsidRPr="001765B5" w:rsidTr="0074335E">
        <w:trPr>
          <w:trHeight w:val="255"/>
          <w:ins w:id="2962" w:author="user" w:date="2012-02-29T14:49:00Z"/>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6273" w:rsidRPr="00E75229" w:rsidRDefault="002B6273" w:rsidP="0074335E">
            <w:pPr>
              <w:spacing w:line="271" w:lineRule="auto"/>
              <w:rPr>
                <w:ins w:id="2963" w:author="user" w:date="2012-02-29T14:49:00Z"/>
                <w:rFonts w:ascii="Calibri" w:hAnsi="Calibri" w:cs="Calibri"/>
                <w:b/>
                <w:bCs/>
                <w:sz w:val="20"/>
                <w:szCs w:val="20"/>
              </w:rPr>
            </w:pPr>
            <w:ins w:id="2964" w:author="user" w:date="2012-02-29T14:49:00Z">
              <w:r w:rsidRPr="00E75229">
                <w:rPr>
                  <w:rFonts w:ascii="Calibri" w:hAnsi="Calibri" w:cs="Calibri"/>
                  <w:b/>
                  <w:bCs/>
                  <w:sz w:val="20"/>
                  <w:szCs w:val="20"/>
                </w:rPr>
                <w:t>S.N.</w:t>
              </w:r>
            </w:ins>
          </w:p>
        </w:tc>
        <w:tc>
          <w:tcPr>
            <w:tcW w:w="2740" w:type="dxa"/>
            <w:tcBorders>
              <w:top w:val="single" w:sz="4" w:space="0" w:color="auto"/>
              <w:left w:val="nil"/>
              <w:bottom w:val="single" w:sz="4" w:space="0" w:color="auto"/>
              <w:right w:val="single" w:sz="4" w:space="0" w:color="auto"/>
            </w:tcBorders>
            <w:shd w:val="clear" w:color="auto" w:fill="auto"/>
            <w:noWrap/>
            <w:vAlign w:val="bottom"/>
          </w:tcPr>
          <w:p w:rsidR="002B6273" w:rsidRPr="00E75229" w:rsidRDefault="002B6273" w:rsidP="0074335E">
            <w:pPr>
              <w:spacing w:line="271" w:lineRule="auto"/>
              <w:rPr>
                <w:ins w:id="2965" w:author="user" w:date="2012-02-29T14:49:00Z"/>
                <w:rFonts w:ascii="Calibri" w:hAnsi="Calibri" w:cs="Calibri"/>
                <w:b/>
                <w:bCs/>
                <w:sz w:val="20"/>
                <w:szCs w:val="20"/>
              </w:rPr>
            </w:pPr>
            <w:ins w:id="2966" w:author="user" w:date="2012-02-29T14:49:00Z">
              <w:r w:rsidRPr="00E75229">
                <w:rPr>
                  <w:rFonts w:ascii="Calibri" w:hAnsi="Calibri" w:cs="Calibri"/>
                  <w:b/>
                  <w:bCs/>
                  <w:sz w:val="20"/>
                  <w:szCs w:val="20"/>
                </w:rPr>
                <w:t>Languages</w:t>
              </w:r>
            </w:ins>
          </w:p>
        </w:tc>
        <w:tc>
          <w:tcPr>
            <w:tcW w:w="2100" w:type="dxa"/>
            <w:tcBorders>
              <w:top w:val="single" w:sz="4" w:space="0" w:color="auto"/>
              <w:left w:val="nil"/>
              <w:bottom w:val="single" w:sz="4" w:space="0" w:color="auto"/>
              <w:right w:val="single" w:sz="4" w:space="0" w:color="auto"/>
            </w:tcBorders>
            <w:shd w:val="clear" w:color="auto" w:fill="auto"/>
            <w:noWrap/>
            <w:vAlign w:val="bottom"/>
          </w:tcPr>
          <w:p w:rsidR="002B6273" w:rsidRPr="00E75229" w:rsidRDefault="002B6273" w:rsidP="0074335E">
            <w:pPr>
              <w:spacing w:line="271" w:lineRule="auto"/>
              <w:jc w:val="center"/>
              <w:rPr>
                <w:ins w:id="2967" w:author="user" w:date="2012-02-29T14:49:00Z"/>
                <w:rFonts w:ascii="Calibri" w:hAnsi="Calibri" w:cs="Calibri"/>
                <w:b/>
                <w:bCs/>
                <w:sz w:val="20"/>
                <w:szCs w:val="20"/>
              </w:rPr>
            </w:pPr>
            <w:ins w:id="2968" w:author="user" w:date="2012-02-29T14:49:00Z">
              <w:r w:rsidRPr="00E75229">
                <w:rPr>
                  <w:rFonts w:ascii="Calibri" w:hAnsi="Calibri" w:cs="Calibri"/>
                  <w:b/>
                  <w:bCs/>
                  <w:sz w:val="20"/>
                  <w:szCs w:val="20"/>
                </w:rPr>
                <w:t>Population</w:t>
              </w:r>
            </w:ins>
          </w:p>
        </w:tc>
        <w:tc>
          <w:tcPr>
            <w:tcW w:w="2420" w:type="dxa"/>
            <w:tcBorders>
              <w:top w:val="single" w:sz="4" w:space="0" w:color="auto"/>
              <w:left w:val="nil"/>
              <w:bottom w:val="single" w:sz="4" w:space="0" w:color="auto"/>
              <w:right w:val="single" w:sz="4" w:space="0" w:color="auto"/>
            </w:tcBorders>
            <w:shd w:val="clear" w:color="auto" w:fill="auto"/>
            <w:noWrap/>
            <w:vAlign w:val="bottom"/>
          </w:tcPr>
          <w:p w:rsidR="002B6273" w:rsidRPr="00E75229" w:rsidRDefault="002B6273" w:rsidP="0074335E">
            <w:pPr>
              <w:spacing w:line="271" w:lineRule="auto"/>
              <w:jc w:val="center"/>
              <w:rPr>
                <w:ins w:id="2969" w:author="user" w:date="2012-02-29T14:49:00Z"/>
                <w:rFonts w:ascii="Calibri" w:hAnsi="Calibri" w:cs="Calibri"/>
                <w:b/>
                <w:bCs/>
                <w:sz w:val="20"/>
                <w:szCs w:val="20"/>
              </w:rPr>
            </w:pPr>
            <w:ins w:id="2970" w:author="user" w:date="2012-02-29T14:49:00Z">
              <w:r w:rsidRPr="00E75229">
                <w:rPr>
                  <w:rFonts w:ascii="Calibri" w:hAnsi="Calibri" w:cs="Calibri"/>
                  <w:b/>
                  <w:bCs/>
                  <w:sz w:val="20"/>
                  <w:szCs w:val="20"/>
                </w:rPr>
                <w:t>Percentage</w:t>
              </w:r>
            </w:ins>
          </w:p>
        </w:tc>
      </w:tr>
      <w:tr w:rsidR="002B6273" w:rsidRPr="001765B5" w:rsidTr="0074335E">
        <w:trPr>
          <w:trHeight w:val="255"/>
          <w:ins w:id="2971" w:author="user" w:date="2012-02-29T14:49:00Z"/>
        </w:trPr>
        <w:tc>
          <w:tcPr>
            <w:tcW w:w="740" w:type="dxa"/>
            <w:tcBorders>
              <w:top w:val="nil"/>
              <w:left w:val="single" w:sz="4" w:space="0" w:color="auto"/>
              <w:bottom w:val="single" w:sz="4" w:space="0" w:color="auto"/>
              <w:right w:val="single" w:sz="4" w:space="0" w:color="auto"/>
            </w:tcBorders>
            <w:shd w:val="clear" w:color="auto" w:fill="auto"/>
            <w:noWrap/>
            <w:vAlign w:val="bottom"/>
          </w:tcPr>
          <w:p w:rsidR="002B6273" w:rsidRPr="00E75229" w:rsidRDefault="002B6273" w:rsidP="0074335E">
            <w:pPr>
              <w:spacing w:line="271" w:lineRule="auto"/>
              <w:jc w:val="right"/>
              <w:rPr>
                <w:ins w:id="2972" w:author="user" w:date="2012-02-29T14:49:00Z"/>
                <w:rFonts w:ascii="Calibri" w:hAnsi="Calibri" w:cs="Calibri"/>
                <w:sz w:val="20"/>
                <w:szCs w:val="20"/>
              </w:rPr>
            </w:pPr>
            <w:ins w:id="2973" w:author="user" w:date="2012-02-29T14:49:00Z">
              <w:r w:rsidRPr="00E75229">
                <w:rPr>
                  <w:rFonts w:ascii="Calibri" w:hAnsi="Calibri" w:cs="Calibri"/>
                  <w:sz w:val="20"/>
                  <w:szCs w:val="20"/>
                </w:rPr>
                <w:t>1</w:t>
              </w:r>
            </w:ins>
          </w:p>
        </w:tc>
        <w:tc>
          <w:tcPr>
            <w:tcW w:w="2740" w:type="dxa"/>
            <w:tcBorders>
              <w:top w:val="nil"/>
              <w:left w:val="nil"/>
              <w:bottom w:val="single" w:sz="4" w:space="0" w:color="auto"/>
              <w:right w:val="single" w:sz="4" w:space="0" w:color="auto"/>
            </w:tcBorders>
            <w:shd w:val="clear" w:color="auto" w:fill="auto"/>
            <w:noWrap/>
            <w:vAlign w:val="bottom"/>
          </w:tcPr>
          <w:p w:rsidR="002B6273" w:rsidRPr="00E75229" w:rsidRDefault="002B6273" w:rsidP="0074335E">
            <w:pPr>
              <w:spacing w:line="271" w:lineRule="auto"/>
              <w:rPr>
                <w:ins w:id="2974" w:author="user" w:date="2012-02-29T14:49:00Z"/>
                <w:rFonts w:ascii="Calibri" w:hAnsi="Calibri" w:cs="Calibri"/>
                <w:sz w:val="20"/>
                <w:szCs w:val="20"/>
              </w:rPr>
            </w:pPr>
            <w:ins w:id="2975" w:author="user" w:date="2012-02-29T14:49:00Z">
              <w:r w:rsidRPr="00E75229">
                <w:rPr>
                  <w:rFonts w:ascii="Calibri" w:hAnsi="Calibri" w:cs="Calibri"/>
                  <w:sz w:val="20"/>
                  <w:szCs w:val="20"/>
                </w:rPr>
                <w:t>Nepali</w:t>
              </w:r>
            </w:ins>
          </w:p>
        </w:tc>
        <w:tc>
          <w:tcPr>
            <w:tcW w:w="2100" w:type="dxa"/>
            <w:tcBorders>
              <w:top w:val="nil"/>
              <w:left w:val="nil"/>
              <w:bottom w:val="single" w:sz="4" w:space="0" w:color="auto"/>
              <w:right w:val="single" w:sz="4" w:space="0" w:color="auto"/>
            </w:tcBorders>
            <w:shd w:val="clear" w:color="auto" w:fill="auto"/>
            <w:noWrap/>
            <w:vAlign w:val="bottom"/>
          </w:tcPr>
          <w:p w:rsidR="002B6273" w:rsidRPr="00E75229" w:rsidRDefault="002B6273" w:rsidP="0074335E">
            <w:pPr>
              <w:spacing w:line="271" w:lineRule="auto"/>
              <w:jc w:val="center"/>
              <w:rPr>
                <w:ins w:id="2976" w:author="user" w:date="2012-02-29T14:49:00Z"/>
                <w:rFonts w:ascii="Calibri" w:hAnsi="Calibri" w:cs="Calibri"/>
                <w:sz w:val="20"/>
                <w:szCs w:val="20"/>
              </w:rPr>
            </w:pPr>
            <w:ins w:id="2977" w:author="user" w:date="2012-02-29T14:49:00Z">
              <w:r w:rsidRPr="00E75229">
                <w:rPr>
                  <w:rFonts w:ascii="Calibri" w:hAnsi="Calibri" w:cs="Calibri"/>
                  <w:sz w:val="20"/>
                  <w:szCs w:val="20"/>
                </w:rPr>
                <w:t>204261</w:t>
              </w:r>
            </w:ins>
          </w:p>
        </w:tc>
        <w:tc>
          <w:tcPr>
            <w:tcW w:w="2420" w:type="dxa"/>
            <w:tcBorders>
              <w:top w:val="nil"/>
              <w:left w:val="nil"/>
              <w:bottom w:val="single" w:sz="4" w:space="0" w:color="auto"/>
              <w:right w:val="single" w:sz="4" w:space="0" w:color="auto"/>
            </w:tcBorders>
            <w:shd w:val="clear" w:color="auto" w:fill="auto"/>
            <w:noWrap/>
            <w:vAlign w:val="bottom"/>
          </w:tcPr>
          <w:p w:rsidR="002B6273" w:rsidRPr="00E75229" w:rsidRDefault="002B6273" w:rsidP="0074335E">
            <w:pPr>
              <w:spacing w:line="271" w:lineRule="auto"/>
              <w:jc w:val="center"/>
              <w:rPr>
                <w:ins w:id="2978" w:author="user" w:date="2012-02-29T14:49:00Z"/>
                <w:rFonts w:ascii="Calibri" w:hAnsi="Calibri" w:cs="Calibri"/>
                <w:sz w:val="20"/>
                <w:szCs w:val="20"/>
              </w:rPr>
            </w:pPr>
            <w:ins w:id="2979" w:author="user" w:date="2012-02-29T14:49:00Z">
              <w:r w:rsidRPr="00E75229">
                <w:rPr>
                  <w:rFonts w:ascii="Calibri" w:hAnsi="Calibri" w:cs="Calibri"/>
                  <w:sz w:val="20"/>
                  <w:szCs w:val="20"/>
                </w:rPr>
                <w:t>73.67</w:t>
              </w:r>
            </w:ins>
          </w:p>
        </w:tc>
      </w:tr>
      <w:tr w:rsidR="002B6273" w:rsidRPr="001765B5" w:rsidTr="0074335E">
        <w:trPr>
          <w:trHeight w:val="255"/>
          <w:ins w:id="2980" w:author="user" w:date="2012-02-29T14:49:00Z"/>
        </w:trPr>
        <w:tc>
          <w:tcPr>
            <w:tcW w:w="740" w:type="dxa"/>
            <w:tcBorders>
              <w:top w:val="nil"/>
              <w:left w:val="single" w:sz="4" w:space="0" w:color="auto"/>
              <w:bottom w:val="single" w:sz="4" w:space="0" w:color="auto"/>
              <w:right w:val="single" w:sz="4" w:space="0" w:color="auto"/>
            </w:tcBorders>
            <w:shd w:val="clear" w:color="auto" w:fill="auto"/>
            <w:noWrap/>
            <w:vAlign w:val="bottom"/>
          </w:tcPr>
          <w:p w:rsidR="002B6273" w:rsidRPr="00E75229" w:rsidRDefault="002B6273" w:rsidP="0074335E">
            <w:pPr>
              <w:spacing w:line="271" w:lineRule="auto"/>
              <w:jc w:val="right"/>
              <w:rPr>
                <w:ins w:id="2981" w:author="user" w:date="2012-02-29T14:49:00Z"/>
                <w:rFonts w:ascii="Calibri" w:hAnsi="Calibri" w:cs="Calibri"/>
                <w:sz w:val="20"/>
                <w:szCs w:val="20"/>
              </w:rPr>
            </w:pPr>
            <w:ins w:id="2982" w:author="user" w:date="2012-02-29T14:49:00Z">
              <w:r w:rsidRPr="00E75229">
                <w:rPr>
                  <w:rFonts w:ascii="Calibri" w:hAnsi="Calibri" w:cs="Calibri"/>
                  <w:sz w:val="20"/>
                  <w:szCs w:val="20"/>
                </w:rPr>
                <w:t>2</w:t>
              </w:r>
            </w:ins>
          </w:p>
        </w:tc>
        <w:tc>
          <w:tcPr>
            <w:tcW w:w="2740" w:type="dxa"/>
            <w:tcBorders>
              <w:top w:val="nil"/>
              <w:left w:val="nil"/>
              <w:bottom w:val="single" w:sz="4" w:space="0" w:color="auto"/>
              <w:right w:val="single" w:sz="4" w:space="0" w:color="auto"/>
            </w:tcBorders>
            <w:shd w:val="clear" w:color="auto" w:fill="auto"/>
            <w:noWrap/>
            <w:vAlign w:val="bottom"/>
          </w:tcPr>
          <w:p w:rsidR="002B6273" w:rsidRPr="00E75229" w:rsidRDefault="002B6273" w:rsidP="0074335E">
            <w:pPr>
              <w:spacing w:line="271" w:lineRule="auto"/>
              <w:rPr>
                <w:ins w:id="2983" w:author="user" w:date="2012-02-29T14:49:00Z"/>
                <w:rFonts w:ascii="Calibri" w:hAnsi="Calibri" w:cs="Calibri"/>
                <w:sz w:val="20"/>
                <w:szCs w:val="20"/>
              </w:rPr>
            </w:pPr>
            <w:ins w:id="2984" w:author="user" w:date="2012-02-29T14:49:00Z">
              <w:r w:rsidRPr="00E75229">
                <w:rPr>
                  <w:rFonts w:ascii="Calibri" w:hAnsi="Calibri" w:cs="Calibri"/>
                  <w:sz w:val="20"/>
                  <w:szCs w:val="20"/>
                </w:rPr>
                <w:t>Maitheli</w:t>
              </w:r>
            </w:ins>
          </w:p>
        </w:tc>
        <w:tc>
          <w:tcPr>
            <w:tcW w:w="2100" w:type="dxa"/>
            <w:tcBorders>
              <w:top w:val="nil"/>
              <w:left w:val="nil"/>
              <w:bottom w:val="single" w:sz="4" w:space="0" w:color="auto"/>
              <w:right w:val="single" w:sz="4" w:space="0" w:color="auto"/>
            </w:tcBorders>
            <w:shd w:val="clear" w:color="auto" w:fill="auto"/>
            <w:noWrap/>
            <w:vAlign w:val="bottom"/>
          </w:tcPr>
          <w:p w:rsidR="002B6273" w:rsidRPr="00E75229" w:rsidRDefault="002B6273" w:rsidP="0074335E">
            <w:pPr>
              <w:spacing w:line="271" w:lineRule="auto"/>
              <w:jc w:val="center"/>
              <w:rPr>
                <w:ins w:id="2985" w:author="user" w:date="2012-02-29T14:49:00Z"/>
                <w:rFonts w:ascii="Calibri" w:hAnsi="Calibri" w:cs="Calibri"/>
                <w:sz w:val="20"/>
                <w:szCs w:val="20"/>
              </w:rPr>
            </w:pPr>
            <w:ins w:id="2986" w:author="user" w:date="2012-02-29T14:49:00Z">
              <w:r w:rsidRPr="00E75229">
                <w:rPr>
                  <w:rFonts w:ascii="Calibri" w:hAnsi="Calibri" w:cs="Calibri"/>
                  <w:sz w:val="20"/>
                  <w:szCs w:val="20"/>
                </w:rPr>
                <w:t>1824</w:t>
              </w:r>
            </w:ins>
          </w:p>
        </w:tc>
        <w:tc>
          <w:tcPr>
            <w:tcW w:w="2420" w:type="dxa"/>
            <w:tcBorders>
              <w:top w:val="nil"/>
              <w:left w:val="nil"/>
              <w:bottom w:val="single" w:sz="4" w:space="0" w:color="auto"/>
              <w:right w:val="single" w:sz="4" w:space="0" w:color="auto"/>
            </w:tcBorders>
            <w:shd w:val="clear" w:color="auto" w:fill="auto"/>
            <w:noWrap/>
            <w:vAlign w:val="bottom"/>
          </w:tcPr>
          <w:p w:rsidR="002B6273" w:rsidRPr="00E75229" w:rsidRDefault="002B6273" w:rsidP="0074335E">
            <w:pPr>
              <w:spacing w:line="271" w:lineRule="auto"/>
              <w:jc w:val="center"/>
              <w:rPr>
                <w:ins w:id="2987" w:author="user" w:date="2012-02-29T14:49:00Z"/>
                <w:rFonts w:ascii="Calibri" w:hAnsi="Calibri" w:cs="Calibri"/>
                <w:sz w:val="20"/>
                <w:szCs w:val="20"/>
              </w:rPr>
            </w:pPr>
            <w:ins w:id="2988" w:author="user" w:date="2012-02-29T14:49:00Z">
              <w:r w:rsidRPr="00E75229">
                <w:rPr>
                  <w:rFonts w:ascii="Calibri" w:hAnsi="Calibri" w:cs="Calibri"/>
                  <w:sz w:val="20"/>
                  <w:szCs w:val="20"/>
                </w:rPr>
                <w:t>0.66</w:t>
              </w:r>
            </w:ins>
          </w:p>
        </w:tc>
      </w:tr>
      <w:tr w:rsidR="002B6273" w:rsidRPr="001765B5" w:rsidTr="0074335E">
        <w:trPr>
          <w:trHeight w:val="255"/>
          <w:ins w:id="2989" w:author="user" w:date="2012-02-29T14:49:00Z"/>
        </w:trPr>
        <w:tc>
          <w:tcPr>
            <w:tcW w:w="740" w:type="dxa"/>
            <w:tcBorders>
              <w:top w:val="nil"/>
              <w:left w:val="single" w:sz="4" w:space="0" w:color="auto"/>
              <w:bottom w:val="single" w:sz="4" w:space="0" w:color="auto"/>
              <w:right w:val="single" w:sz="4" w:space="0" w:color="auto"/>
            </w:tcBorders>
            <w:shd w:val="clear" w:color="auto" w:fill="auto"/>
            <w:noWrap/>
            <w:vAlign w:val="bottom"/>
          </w:tcPr>
          <w:p w:rsidR="002B6273" w:rsidRPr="00E75229" w:rsidRDefault="002B6273" w:rsidP="0074335E">
            <w:pPr>
              <w:spacing w:line="271" w:lineRule="auto"/>
              <w:jc w:val="right"/>
              <w:rPr>
                <w:ins w:id="2990" w:author="user" w:date="2012-02-29T14:49:00Z"/>
                <w:rFonts w:ascii="Calibri" w:hAnsi="Calibri" w:cs="Calibri"/>
                <w:sz w:val="20"/>
                <w:szCs w:val="20"/>
              </w:rPr>
            </w:pPr>
            <w:ins w:id="2991" w:author="user" w:date="2012-02-29T14:49:00Z">
              <w:r w:rsidRPr="00E75229">
                <w:rPr>
                  <w:rFonts w:ascii="Calibri" w:hAnsi="Calibri" w:cs="Calibri"/>
                  <w:sz w:val="20"/>
                  <w:szCs w:val="20"/>
                </w:rPr>
                <w:t>3</w:t>
              </w:r>
            </w:ins>
          </w:p>
        </w:tc>
        <w:tc>
          <w:tcPr>
            <w:tcW w:w="2740" w:type="dxa"/>
            <w:tcBorders>
              <w:top w:val="nil"/>
              <w:left w:val="nil"/>
              <w:bottom w:val="single" w:sz="4" w:space="0" w:color="auto"/>
              <w:right w:val="single" w:sz="4" w:space="0" w:color="auto"/>
            </w:tcBorders>
            <w:shd w:val="clear" w:color="auto" w:fill="auto"/>
            <w:noWrap/>
            <w:vAlign w:val="bottom"/>
          </w:tcPr>
          <w:p w:rsidR="002B6273" w:rsidRPr="00E75229" w:rsidRDefault="002B6273" w:rsidP="0074335E">
            <w:pPr>
              <w:spacing w:line="271" w:lineRule="auto"/>
              <w:rPr>
                <w:ins w:id="2992" w:author="user" w:date="2012-02-29T14:49:00Z"/>
                <w:rFonts w:ascii="Calibri" w:hAnsi="Calibri" w:cs="Calibri"/>
                <w:sz w:val="20"/>
                <w:szCs w:val="20"/>
              </w:rPr>
            </w:pPr>
            <w:ins w:id="2993" w:author="user" w:date="2012-02-29T14:49:00Z">
              <w:r w:rsidRPr="00E75229">
                <w:rPr>
                  <w:rFonts w:ascii="Calibri" w:hAnsi="Calibri" w:cs="Calibri"/>
                  <w:sz w:val="20"/>
                  <w:szCs w:val="20"/>
                </w:rPr>
                <w:t>Bhojpuri</w:t>
              </w:r>
            </w:ins>
          </w:p>
        </w:tc>
        <w:tc>
          <w:tcPr>
            <w:tcW w:w="2100" w:type="dxa"/>
            <w:tcBorders>
              <w:top w:val="nil"/>
              <w:left w:val="nil"/>
              <w:bottom w:val="single" w:sz="4" w:space="0" w:color="auto"/>
              <w:right w:val="single" w:sz="4" w:space="0" w:color="auto"/>
            </w:tcBorders>
            <w:shd w:val="clear" w:color="auto" w:fill="auto"/>
            <w:noWrap/>
            <w:vAlign w:val="bottom"/>
          </w:tcPr>
          <w:p w:rsidR="002B6273" w:rsidRPr="00E75229" w:rsidRDefault="002B6273" w:rsidP="0074335E">
            <w:pPr>
              <w:spacing w:line="271" w:lineRule="auto"/>
              <w:jc w:val="center"/>
              <w:rPr>
                <w:ins w:id="2994" w:author="user" w:date="2012-02-29T14:49:00Z"/>
                <w:rFonts w:ascii="Calibri" w:hAnsi="Calibri" w:cs="Calibri"/>
                <w:sz w:val="20"/>
                <w:szCs w:val="20"/>
              </w:rPr>
            </w:pPr>
            <w:ins w:id="2995" w:author="user" w:date="2012-02-29T14:49:00Z">
              <w:r w:rsidRPr="00E75229">
                <w:rPr>
                  <w:rFonts w:ascii="Calibri" w:hAnsi="Calibri" w:cs="Calibri"/>
                  <w:sz w:val="20"/>
                  <w:szCs w:val="20"/>
                </w:rPr>
                <w:t>2235</w:t>
              </w:r>
            </w:ins>
          </w:p>
        </w:tc>
        <w:tc>
          <w:tcPr>
            <w:tcW w:w="2420" w:type="dxa"/>
            <w:tcBorders>
              <w:top w:val="nil"/>
              <w:left w:val="nil"/>
              <w:bottom w:val="single" w:sz="4" w:space="0" w:color="auto"/>
              <w:right w:val="single" w:sz="4" w:space="0" w:color="auto"/>
            </w:tcBorders>
            <w:shd w:val="clear" w:color="auto" w:fill="auto"/>
            <w:noWrap/>
            <w:vAlign w:val="bottom"/>
          </w:tcPr>
          <w:p w:rsidR="002B6273" w:rsidRPr="00E75229" w:rsidRDefault="002B6273" w:rsidP="0074335E">
            <w:pPr>
              <w:spacing w:line="271" w:lineRule="auto"/>
              <w:jc w:val="center"/>
              <w:rPr>
                <w:ins w:id="2996" w:author="user" w:date="2012-02-29T14:49:00Z"/>
                <w:rFonts w:ascii="Calibri" w:hAnsi="Calibri" w:cs="Calibri"/>
                <w:sz w:val="20"/>
                <w:szCs w:val="20"/>
              </w:rPr>
            </w:pPr>
            <w:ins w:id="2997" w:author="user" w:date="2012-02-29T14:49:00Z">
              <w:r w:rsidRPr="00E75229">
                <w:rPr>
                  <w:rFonts w:ascii="Calibri" w:hAnsi="Calibri" w:cs="Calibri"/>
                  <w:sz w:val="20"/>
                  <w:szCs w:val="20"/>
                </w:rPr>
                <w:t>0.81</w:t>
              </w:r>
            </w:ins>
          </w:p>
        </w:tc>
      </w:tr>
      <w:tr w:rsidR="002B6273" w:rsidRPr="001765B5" w:rsidTr="0074335E">
        <w:trPr>
          <w:trHeight w:val="255"/>
          <w:ins w:id="2998" w:author="user" w:date="2012-02-29T14:49:00Z"/>
        </w:trPr>
        <w:tc>
          <w:tcPr>
            <w:tcW w:w="740" w:type="dxa"/>
            <w:tcBorders>
              <w:top w:val="nil"/>
              <w:left w:val="single" w:sz="4" w:space="0" w:color="auto"/>
              <w:bottom w:val="single" w:sz="4" w:space="0" w:color="auto"/>
              <w:right w:val="single" w:sz="4" w:space="0" w:color="auto"/>
            </w:tcBorders>
            <w:shd w:val="clear" w:color="auto" w:fill="auto"/>
            <w:noWrap/>
            <w:vAlign w:val="bottom"/>
          </w:tcPr>
          <w:p w:rsidR="002B6273" w:rsidRPr="00E75229" w:rsidRDefault="002B6273" w:rsidP="0074335E">
            <w:pPr>
              <w:spacing w:line="271" w:lineRule="auto"/>
              <w:jc w:val="right"/>
              <w:rPr>
                <w:ins w:id="2999" w:author="user" w:date="2012-02-29T14:49:00Z"/>
                <w:rFonts w:ascii="Calibri" w:hAnsi="Calibri" w:cs="Calibri"/>
                <w:sz w:val="20"/>
                <w:szCs w:val="20"/>
              </w:rPr>
            </w:pPr>
            <w:ins w:id="3000" w:author="user" w:date="2012-02-29T14:49:00Z">
              <w:r w:rsidRPr="00E75229">
                <w:rPr>
                  <w:rFonts w:ascii="Calibri" w:hAnsi="Calibri" w:cs="Calibri"/>
                  <w:sz w:val="20"/>
                  <w:szCs w:val="20"/>
                </w:rPr>
                <w:t>4</w:t>
              </w:r>
            </w:ins>
          </w:p>
        </w:tc>
        <w:tc>
          <w:tcPr>
            <w:tcW w:w="2740" w:type="dxa"/>
            <w:tcBorders>
              <w:top w:val="nil"/>
              <w:left w:val="nil"/>
              <w:bottom w:val="single" w:sz="4" w:space="0" w:color="auto"/>
              <w:right w:val="single" w:sz="4" w:space="0" w:color="auto"/>
            </w:tcBorders>
            <w:shd w:val="clear" w:color="auto" w:fill="auto"/>
            <w:noWrap/>
            <w:vAlign w:val="bottom"/>
          </w:tcPr>
          <w:p w:rsidR="002B6273" w:rsidRPr="00E75229" w:rsidRDefault="002B6273" w:rsidP="0074335E">
            <w:pPr>
              <w:spacing w:line="271" w:lineRule="auto"/>
              <w:rPr>
                <w:ins w:id="3001" w:author="user" w:date="2012-02-29T14:49:00Z"/>
                <w:rFonts w:ascii="Calibri" w:hAnsi="Calibri" w:cs="Calibri"/>
                <w:sz w:val="20"/>
                <w:szCs w:val="20"/>
              </w:rPr>
            </w:pPr>
            <w:ins w:id="3002" w:author="user" w:date="2012-02-29T14:49:00Z">
              <w:r w:rsidRPr="00E75229">
                <w:rPr>
                  <w:rFonts w:ascii="Calibri" w:hAnsi="Calibri" w:cs="Calibri"/>
                  <w:sz w:val="20"/>
                  <w:szCs w:val="20"/>
                </w:rPr>
                <w:t>Newar</w:t>
              </w:r>
            </w:ins>
          </w:p>
        </w:tc>
        <w:tc>
          <w:tcPr>
            <w:tcW w:w="2100" w:type="dxa"/>
            <w:tcBorders>
              <w:top w:val="nil"/>
              <w:left w:val="nil"/>
              <w:bottom w:val="single" w:sz="4" w:space="0" w:color="auto"/>
              <w:right w:val="single" w:sz="4" w:space="0" w:color="auto"/>
            </w:tcBorders>
            <w:shd w:val="clear" w:color="auto" w:fill="auto"/>
            <w:noWrap/>
            <w:vAlign w:val="bottom"/>
          </w:tcPr>
          <w:p w:rsidR="002B6273" w:rsidRPr="00E75229" w:rsidRDefault="002B6273" w:rsidP="0074335E">
            <w:pPr>
              <w:spacing w:line="271" w:lineRule="auto"/>
              <w:jc w:val="center"/>
              <w:rPr>
                <w:ins w:id="3003" w:author="user" w:date="2012-02-29T14:49:00Z"/>
                <w:rFonts w:ascii="Calibri" w:hAnsi="Calibri" w:cs="Calibri"/>
                <w:sz w:val="20"/>
                <w:szCs w:val="20"/>
              </w:rPr>
            </w:pPr>
            <w:ins w:id="3004" w:author="user" w:date="2012-02-29T14:49:00Z">
              <w:r w:rsidRPr="00E75229">
                <w:rPr>
                  <w:rFonts w:ascii="Calibri" w:hAnsi="Calibri" w:cs="Calibri"/>
                  <w:sz w:val="20"/>
                  <w:szCs w:val="20"/>
                </w:rPr>
                <w:t>14406</w:t>
              </w:r>
            </w:ins>
          </w:p>
        </w:tc>
        <w:tc>
          <w:tcPr>
            <w:tcW w:w="2420" w:type="dxa"/>
            <w:tcBorders>
              <w:top w:val="nil"/>
              <w:left w:val="nil"/>
              <w:bottom w:val="single" w:sz="4" w:space="0" w:color="auto"/>
              <w:right w:val="single" w:sz="4" w:space="0" w:color="auto"/>
            </w:tcBorders>
            <w:shd w:val="clear" w:color="auto" w:fill="auto"/>
            <w:noWrap/>
            <w:vAlign w:val="bottom"/>
          </w:tcPr>
          <w:p w:rsidR="002B6273" w:rsidRPr="00E75229" w:rsidRDefault="002B6273" w:rsidP="0074335E">
            <w:pPr>
              <w:spacing w:line="271" w:lineRule="auto"/>
              <w:jc w:val="center"/>
              <w:rPr>
                <w:ins w:id="3005" w:author="user" w:date="2012-02-29T14:49:00Z"/>
                <w:rFonts w:ascii="Calibri" w:hAnsi="Calibri" w:cs="Calibri"/>
                <w:sz w:val="20"/>
                <w:szCs w:val="20"/>
              </w:rPr>
            </w:pPr>
            <w:ins w:id="3006" w:author="user" w:date="2012-02-29T14:49:00Z">
              <w:r w:rsidRPr="00E75229">
                <w:rPr>
                  <w:rFonts w:ascii="Calibri" w:hAnsi="Calibri" w:cs="Calibri"/>
                  <w:sz w:val="20"/>
                  <w:szCs w:val="20"/>
                </w:rPr>
                <w:t>5.2</w:t>
              </w:r>
            </w:ins>
          </w:p>
        </w:tc>
      </w:tr>
      <w:tr w:rsidR="002B6273" w:rsidRPr="001765B5" w:rsidTr="0074335E">
        <w:trPr>
          <w:trHeight w:val="255"/>
          <w:ins w:id="3007" w:author="user" w:date="2012-02-29T14:49:00Z"/>
        </w:trPr>
        <w:tc>
          <w:tcPr>
            <w:tcW w:w="740" w:type="dxa"/>
            <w:tcBorders>
              <w:top w:val="nil"/>
              <w:left w:val="single" w:sz="4" w:space="0" w:color="auto"/>
              <w:bottom w:val="single" w:sz="4" w:space="0" w:color="auto"/>
              <w:right w:val="single" w:sz="4" w:space="0" w:color="auto"/>
            </w:tcBorders>
            <w:shd w:val="clear" w:color="auto" w:fill="auto"/>
            <w:noWrap/>
            <w:vAlign w:val="bottom"/>
          </w:tcPr>
          <w:p w:rsidR="002B6273" w:rsidRPr="00E75229" w:rsidRDefault="002B6273" w:rsidP="0074335E">
            <w:pPr>
              <w:spacing w:line="271" w:lineRule="auto"/>
              <w:jc w:val="right"/>
              <w:rPr>
                <w:ins w:id="3008" w:author="user" w:date="2012-02-29T14:49:00Z"/>
                <w:rFonts w:ascii="Calibri" w:hAnsi="Calibri" w:cs="Calibri"/>
                <w:sz w:val="20"/>
                <w:szCs w:val="20"/>
              </w:rPr>
            </w:pPr>
            <w:ins w:id="3009" w:author="user" w:date="2012-02-29T14:49:00Z">
              <w:r w:rsidRPr="00E75229">
                <w:rPr>
                  <w:rFonts w:ascii="Calibri" w:hAnsi="Calibri" w:cs="Calibri"/>
                  <w:sz w:val="20"/>
                  <w:szCs w:val="20"/>
                </w:rPr>
                <w:t>5</w:t>
              </w:r>
            </w:ins>
          </w:p>
        </w:tc>
        <w:tc>
          <w:tcPr>
            <w:tcW w:w="2740" w:type="dxa"/>
            <w:tcBorders>
              <w:top w:val="nil"/>
              <w:left w:val="nil"/>
              <w:bottom w:val="single" w:sz="4" w:space="0" w:color="auto"/>
              <w:right w:val="single" w:sz="4" w:space="0" w:color="auto"/>
            </w:tcBorders>
            <w:shd w:val="clear" w:color="auto" w:fill="auto"/>
            <w:noWrap/>
            <w:vAlign w:val="bottom"/>
          </w:tcPr>
          <w:p w:rsidR="002B6273" w:rsidRPr="00E75229" w:rsidRDefault="002B6273" w:rsidP="0074335E">
            <w:pPr>
              <w:spacing w:line="271" w:lineRule="auto"/>
              <w:rPr>
                <w:ins w:id="3010" w:author="user" w:date="2012-02-29T14:49:00Z"/>
                <w:rFonts w:ascii="Calibri" w:hAnsi="Calibri" w:cs="Calibri"/>
                <w:sz w:val="20"/>
                <w:szCs w:val="20"/>
              </w:rPr>
            </w:pPr>
            <w:ins w:id="3011" w:author="user" w:date="2012-02-29T14:49:00Z">
              <w:r w:rsidRPr="00E75229">
                <w:rPr>
                  <w:rFonts w:ascii="Calibri" w:hAnsi="Calibri" w:cs="Calibri"/>
                  <w:sz w:val="20"/>
                  <w:szCs w:val="20"/>
                </w:rPr>
                <w:t>Tamang</w:t>
              </w:r>
            </w:ins>
          </w:p>
        </w:tc>
        <w:tc>
          <w:tcPr>
            <w:tcW w:w="2100" w:type="dxa"/>
            <w:tcBorders>
              <w:top w:val="nil"/>
              <w:left w:val="nil"/>
              <w:bottom w:val="single" w:sz="4" w:space="0" w:color="auto"/>
              <w:right w:val="single" w:sz="4" w:space="0" w:color="auto"/>
            </w:tcBorders>
            <w:shd w:val="clear" w:color="auto" w:fill="auto"/>
            <w:noWrap/>
            <w:vAlign w:val="bottom"/>
          </w:tcPr>
          <w:p w:rsidR="002B6273" w:rsidRPr="00E75229" w:rsidRDefault="002B6273" w:rsidP="0074335E">
            <w:pPr>
              <w:spacing w:line="271" w:lineRule="auto"/>
              <w:jc w:val="center"/>
              <w:rPr>
                <w:ins w:id="3012" w:author="user" w:date="2012-02-29T14:49:00Z"/>
                <w:rFonts w:ascii="Calibri" w:hAnsi="Calibri" w:cs="Calibri"/>
                <w:sz w:val="20"/>
                <w:szCs w:val="20"/>
              </w:rPr>
            </w:pPr>
            <w:ins w:id="3013" w:author="user" w:date="2012-02-29T14:49:00Z">
              <w:r w:rsidRPr="00E75229">
                <w:rPr>
                  <w:rFonts w:ascii="Calibri" w:hAnsi="Calibri" w:cs="Calibri"/>
                  <w:sz w:val="20"/>
                  <w:szCs w:val="20"/>
                </w:rPr>
                <w:t>29525</w:t>
              </w:r>
            </w:ins>
          </w:p>
        </w:tc>
        <w:tc>
          <w:tcPr>
            <w:tcW w:w="2420" w:type="dxa"/>
            <w:tcBorders>
              <w:top w:val="nil"/>
              <w:left w:val="nil"/>
              <w:bottom w:val="single" w:sz="4" w:space="0" w:color="auto"/>
              <w:right w:val="single" w:sz="4" w:space="0" w:color="auto"/>
            </w:tcBorders>
            <w:shd w:val="clear" w:color="auto" w:fill="auto"/>
            <w:noWrap/>
            <w:vAlign w:val="bottom"/>
          </w:tcPr>
          <w:p w:rsidR="002B6273" w:rsidRPr="00E75229" w:rsidRDefault="002B6273" w:rsidP="0074335E">
            <w:pPr>
              <w:spacing w:line="271" w:lineRule="auto"/>
              <w:jc w:val="center"/>
              <w:rPr>
                <w:ins w:id="3014" w:author="user" w:date="2012-02-29T14:49:00Z"/>
                <w:rFonts w:ascii="Calibri" w:hAnsi="Calibri" w:cs="Calibri"/>
                <w:sz w:val="20"/>
                <w:szCs w:val="20"/>
              </w:rPr>
            </w:pPr>
            <w:ins w:id="3015" w:author="user" w:date="2012-02-29T14:49:00Z">
              <w:r w:rsidRPr="00E75229">
                <w:rPr>
                  <w:rFonts w:ascii="Calibri" w:hAnsi="Calibri" w:cs="Calibri"/>
                  <w:sz w:val="20"/>
                  <w:szCs w:val="20"/>
                </w:rPr>
                <w:t>10.65</w:t>
              </w:r>
            </w:ins>
          </w:p>
        </w:tc>
      </w:tr>
      <w:tr w:rsidR="002B6273" w:rsidRPr="001765B5" w:rsidTr="0074335E">
        <w:trPr>
          <w:trHeight w:val="255"/>
          <w:ins w:id="3016" w:author="user" w:date="2012-02-29T14:49:00Z"/>
        </w:trPr>
        <w:tc>
          <w:tcPr>
            <w:tcW w:w="740" w:type="dxa"/>
            <w:tcBorders>
              <w:top w:val="nil"/>
              <w:left w:val="single" w:sz="4" w:space="0" w:color="auto"/>
              <w:bottom w:val="single" w:sz="4" w:space="0" w:color="auto"/>
              <w:right w:val="single" w:sz="4" w:space="0" w:color="auto"/>
            </w:tcBorders>
            <w:shd w:val="clear" w:color="auto" w:fill="auto"/>
            <w:noWrap/>
            <w:vAlign w:val="bottom"/>
          </w:tcPr>
          <w:p w:rsidR="002B6273" w:rsidRPr="00E75229" w:rsidRDefault="002B6273" w:rsidP="0074335E">
            <w:pPr>
              <w:spacing w:line="271" w:lineRule="auto"/>
              <w:jc w:val="right"/>
              <w:rPr>
                <w:ins w:id="3017" w:author="user" w:date="2012-02-29T14:49:00Z"/>
                <w:rFonts w:ascii="Calibri" w:hAnsi="Calibri" w:cs="Calibri"/>
                <w:sz w:val="20"/>
                <w:szCs w:val="20"/>
              </w:rPr>
            </w:pPr>
            <w:ins w:id="3018" w:author="user" w:date="2012-02-29T14:49:00Z">
              <w:r w:rsidRPr="00E75229">
                <w:rPr>
                  <w:rFonts w:ascii="Calibri" w:hAnsi="Calibri" w:cs="Calibri"/>
                  <w:sz w:val="20"/>
                  <w:szCs w:val="20"/>
                </w:rPr>
                <w:t>6</w:t>
              </w:r>
            </w:ins>
          </w:p>
        </w:tc>
        <w:tc>
          <w:tcPr>
            <w:tcW w:w="2740" w:type="dxa"/>
            <w:tcBorders>
              <w:top w:val="nil"/>
              <w:left w:val="nil"/>
              <w:bottom w:val="single" w:sz="4" w:space="0" w:color="auto"/>
              <w:right w:val="single" w:sz="4" w:space="0" w:color="auto"/>
            </w:tcBorders>
            <w:shd w:val="clear" w:color="auto" w:fill="auto"/>
            <w:noWrap/>
            <w:vAlign w:val="bottom"/>
          </w:tcPr>
          <w:p w:rsidR="002B6273" w:rsidRPr="00E75229" w:rsidRDefault="002B6273" w:rsidP="0074335E">
            <w:pPr>
              <w:spacing w:line="271" w:lineRule="auto"/>
              <w:rPr>
                <w:ins w:id="3019" w:author="user" w:date="2012-02-29T14:49:00Z"/>
                <w:rFonts w:ascii="Calibri" w:hAnsi="Calibri" w:cs="Calibri"/>
                <w:sz w:val="20"/>
                <w:szCs w:val="20"/>
              </w:rPr>
            </w:pPr>
            <w:ins w:id="3020" w:author="user" w:date="2012-02-29T14:49:00Z">
              <w:r w:rsidRPr="00E75229">
                <w:rPr>
                  <w:rFonts w:ascii="Calibri" w:hAnsi="Calibri" w:cs="Calibri"/>
                  <w:sz w:val="20"/>
                  <w:szCs w:val="20"/>
                </w:rPr>
                <w:t>Gurung</w:t>
              </w:r>
            </w:ins>
          </w:p>
        </w:tc>
        <w:tc>
          <w:tcPr>
            <w:tcW w:w="2100" w:type="dxa"/>
            <w:tcBorders>
              <w:top w:val="nil"/>
              <w:left w:val="nil"/>
              <w:bottom w:val="single" w:sz="4" w:space="0" w:color="auto"/>
              <w:right w:val="single" w:sz="4" w:space="0" w:color="auto"/>
            </w:tcBorders>
            <w:shd w:val="clear" w:color="auto" w:fill="auto"/>
            <w:noWrap/>
            <w:vAlign w:val="bottom"/>
          </w:tcPr>
          <w:p w:rsidR="002B6273" w:rsidRPr="00E75229" w:rsidRDefault="002B6273" w:rsidP="0074335E">
            <w:pPr>
              <w:spacing w:line="271" w:lineRule="auto"/>
              <w:jc w:val="center"/>
              <w:rPr>
                <w:ins w:id="3021" w:author="user" w:date="2012-02-29T14:49:00Z"/>
                <w:rFonts w:ascii="Calibri" w:hAnsi="Calibri" w:cs="Calibri"/>
                <w:sz w:val="20"/>
                <w:szCs w:val="20"/>
              </w:rPr>
            </w:pPr>
            <w:ins w:id="3022" w:author="user" w:date="2012-02-29T14:49:00Z">
              <w:r w:rsidRPr="00E75229">
                <w:rPr>
                  <w:rFonts w:ascii="Calibri" w:hAnsi="Calibri" w:cs="Calibri"/>
                  <w:sz w:val="20"/>
                  <w:szCs w:val="20"/>
                </w:rPr>
                <w:t>5178</w:t>
              </w:r>
            </w:ins>
          </w:p>
        </w:tc>
        <w:tc>
          <w:tcPr>
            <w:tcW w:w="2420" w:type="dxa"/>
            <w:tcBorders>
              <w:top w:val="nil"/>
              <w:left w:val="nil"/>
              <w:bottom w:val="single" w:sz="4" w:space="0" w:color="auto"/>
              <w:right w:val="single" w:sz="4" w:space="0" w:color="auto"/>
            </w:tcBorders>
            <w:shd w:val="clear" w:color="auto" w:fill="auto"/>
            <w:noWrap/>
            <w:vAlign w:val="bottom"/>
          </w:tcPr>
          <w:p w:rsidR="002B6273" w:rsidRPr="00E75229" w:rsidRDefault="002B6273" w:rsidP="0074335E">
            <w:pPr>
              <w:spacing w:line="271" w:lineRule="auto"/>
              <w:jc w:val="center"/>
              <w:rPr>
                <w:ins w:id="3023" w:author="user" w:date="2012-02-29T14:49:00Z"/>
                <w:rFonts w:ascii="Calibri" w:hAnsi="Calibri" w:cs="Calibri"/>
                <w:sz w:val="20"/>
                <w:szCs w:val="20"/>
              </w:rPr>
            </w:pPr>
            <w:ins w:id="3024" w:author="user" w:date="2012-02-29T14:49:00Z">
              <w:r w:rsidRPr="00E75229">
                <w:rPr>
                  <w:rFonts w:ascii="Calibri" w:hAnsi="Calibri" w:cs="Calibri"/>
                  <w:sz w:val="20"/>
                  <w:szCs w:val="20"/>
                </w:rPr>
                <w:t>1.87</w:t>
              </w:r>
            </w:ins>
          </w:p>
        </w:tc>
      </w:tr>
      <w:tr w:rsidR="002B6273" w:rsidRPr="001765B5" w:rsidTr="0074335E">
        <w:trPr>
          <w:trHeight w:val="255"/>
          <w:ins w:id="3025" w:author="user" w:date="2012-02-29T14:49:00Z"/>
        </w:trPr>
        <w:tc>
          <w:tcPr>
            <w:tcW w:w="740" w:type="dxa"/>
            <w:tcBorders>
              <w:top w:val="nil"/>
              <w:left w:val="single" w:sz="4" w:space="0" w:color="auto"/>
              <w:bottom w:val="single" w:sz="4" w:space="0" w:color="auto"/>
              <w:right w:val="single" w:sz="4" w:space="0" w:color="auto"/>
            </w:tcBorders>
            <w:shd w:val="clear" w:color="auto" w:fill="auto"/>
            <w:noWrap/>
            <w:vAlign w:val="bottom"/>
          </w:tcPr>
          <w:p w:rsidR="002B6273" w:rsidRPr="00E75229" w:rsidRDefault="002B6273" w:rsidP="0074335E">
            <w:pPr>
              <w:spacing w:line="271" w:lineRule="auto"/>
              <w:jc w:val="right"/>
              <w:rPr>
                <w:ins w:id="3026" w:author="user" w:date="2012-02-29T14:49:00Z"/>
                <w:rFonts w:ascii="Calibri" w:hAnsi="Calibri" w:cs="Calibri"/>
                <w:sz w:val="20"/>
                <w:szCs w:val="20"/>
              </w:rPr>
            </w:pPr>
            <w:ins w:id="3027" w:author="user" w:date="2012-02-29T14:49:00Z">
              <w:r w:rsidRPr="00E75229">
                <w:rPr>
                  <w:rFonts w:ascii="Calibri" w:hAnsi="Calibri" w:cs="Calibri"/>
                  <w:sz w:val="20"/>
                  <w:szCs w:val="20"/>
                </w:rPr>
                <w:t>7</w:t>
              </w:r>
            </w:ins>
          </w:p>
        </w:tc>
        <w:tc>
          <w:tcPr>
            <w:tcW w:w="2740" w:type="dxa"/>
            <w:tcBorders>
              <w:top w:val="nil"/>
              <w:left w:val="nil"/>
              <w:bottom w:val="single" w:sz="4" w:space="0" w:color="auto"/>
              <w:right w:val="single" w:sz="4" w:space="0" w:color="auto"/>
            </w:tcBorders>
            <w:shd w:val="clear" w:color="auto" w:fill="auto"/>
            <w:noWrap/>
            <w:vAlign w:val="bottom"/>
          </w:tcPr>
          <w:p w:rsidR="002B6273" w:rsidRPr="00E75229" w:rsidRDefault="002B6273" w:rsidP="0074335E">
            <w:pPr>
              <w:spacing w:line="271" w:lineRule="auto"/>
              <w:rPr>
                <w:ins w:id="3028" w:author="user" w:date="2012-02-29T14:49:00Z"/>
                <w:rFonts w:ascii="Calibri" w:hAnsi="Calibri" w:cs="Calibri"/>
                <w:sz w:val="20"/>
                <w:szCs w:val="20"/>
              </w:rPr>
            </w:pPr>
            <w:ins w:id="3029" w:author="user" w:date="2012-02-29T14:49:00Z">
              <w:r w:rsidRPr="00E75229">
                <w:rPr>
                  <w:rFonts w:ascii="Calibri" w:hAnsi="Calibri" w:cs="Calibri"/>
                  <w:sz w:val="20"/>
                  <w:szCs w:val="20"/>
                </w:rPr>
                <w:t>Magar</w:t>
              </w:r>
            </w:ins>
          </w:p>
        </w:tc>
        <w:tc>
          <w:tcPr>
            <w:tcW w:w="2100" w:type="dxa"/>
            <w:tcBorders>
              <w:top w:val="nil"/>
              <w:left w:val="nil"/>
              <w:bottom w:val="single" w:sz="4" w:space="0" w:color="auto"/>
              <w:right w:val="single" w:sz="4" w:space="0" w:color="auto"/>
            </w:tcBorders>
            <w:shd w:val="clear" w:color="auto" w:fill="auto"/>
            <w:noWrap/>
            <w:vAlign w:val="bottom"/>
          </w:tcPr>
          <w:p w:rsidR="002B6273" w:rsidRPr="00E75229" w:rsidRDefault="002B6273" w:rsidP="0074335E">
            <w:pPr>
              <w:spacing w:line="271" w:lineRule="auto"/>
              <w:jc w:val="center"/>
              <w:rPr>
                <w:ins w:id="3030" w:author="user" w:date="2012-02-29T14:49:00Z"/>
                <w:rFonts w:ascii="Calibri" w:hAnsi="Calibri" w:cs="Calibri"/>
                <w:sz w:val="20"/>
                <w:szCs w:val="20"/>
              </w:rPr>
            </w:pPr>
            <w:ins w:id="3031" w:author="user" w:date="2012-02-29T14:49:00Z">
              <w:r w:rsidRPr="00E75229">
                <w:rPr>
                  <w:rFonts w:ascii="Calibri" w:hAnsi="Calibri" w:cs="Calibri"/>
                  <w:sz w:val="20"/>
                  <w:szCs w:val="20"/>
                </w:rPr>
                <w:t>3428</w:t>
              </w:r>
            </w:ins>
          </w:p>
        </w:tc>
        <w:tc>
          <w:tcPr>
            <w:tcW w:w="2420" w:type="dxa"/>
            <w:tcBorders>
              <w:top w:val="nil"/>
              <w:left w:val="nil"/>
              <w:bottom w:val="single" w:sz="4" w:space="0" w:color="auto"/>
              <w:right w:val="single" w:sz="4" w:space="0" w:color="auto"/>
            </w:tcBorders>
            <w:shd w:val="clear" w:color="auto" w:fill="auto"/>
            <w:noWrap/>
            <w:vAlign w:val="bottom"/>
          </w:tcPr>
          <w:p w:rsidR="002B6273" w:rsidRPr="00E75229" w:rsidRDefault="002B6273" w:rsidP="0074335E">
            <w:pPr>
              <w:spacing w:line="271" w:lineRule="auto"/>
              <w:jc w:val="center"/>
              <w:rPr>
                <w:ins w:id="3032" w:author="user" w:date="2012-02-29T14:49:00Z"/>
                <w:rFonts w:ascii="Calibri" w:hAnsi="Calibri" w:cs="Calibri"/>
                <w:sz w:val="20"/>
                <w:szCs w:val="20"/>
              </w:rPr>
            </w:pPr>
            <w:ins w:id="3033" w:author="user" w:date="2012-02-29T14:49:00Z">
              <w:r w:rsidRPr="00E75229">
                <w:rPr>
                  <w:rFonts w:ascii="Calibri" w:hAnsi="Calibri" w:cs="Calibri"/>
                  <w:sz w:val="20"/>
                  <w:szCs w:val="20"/>
                </w:rPr>
                <w:t>1.24</w:t>
              </w:r>
            </w:ins>
          </w:p>
        </w:tc>
      </w:tr>
      <w:tr w:rsidR="002B6273" w:rsidRPr="001765B5" w:rsidTr="0074335E">
        <w:trPr>
          <w:trHeight w:val="255"/>
          <w:ins w:id="3034" w:author="user" w:date="2012-02-29T14:49:00Z"/>
        </w:trPr>
        <w:tc>
          <w:tcPr>
            <w:tcW w:w="740" w:type="dxa"/>
            <w:tcBorders>
              <w:top w:val="nil"/>
              <w:left w:val="single" w:sz="4" w:space="0" w:color="auto"/>
              <w:bottom w:val="single" w:sz="4" w:space="0" w:color="auto"/>
              <w:right w:val="single" w:sz="4" w:space="0" w:color="auto"/>
            </w:tcBorders>
            <w:shd w:val="clear" w:color="auto" w:fill="auto"/>
            <w:noWrap/>
            <w:vAlign w:val="bottom"/>
          </w:tcPr>
          <w:p w:rsidR="002B6273" w:rsidRPr="00E75229" w:rsidRDefault="002B6273" w:rsidP="0074335E">
            <w:pPr>
              <w:spacing w:line="271" w:lineRule="auto"/>
              <w:jc w:val="right"/>
              <w:rPr>
                <w:ins w:id="3035" w:author="user" w:date="2012-02-29T14:49:00Z"/>
                <w:rFonts w:ascii="Calibri" w:hAnsi="Calibri" w:cs="Calibri"/>
                <w:sz w:val="20"/>
                <w:szCs w:val="20"/>
              </w:rPr>
            </w:pPr>
            <w:ins w:id="3036" w:author="user" w:date="2012-02-29T14:49:00Z">
              <w:r w:rsidRPr="00E75229">
                <w:rPr>
                  <w:rFonts w:ascii="Calibri" w:hAnsi="Calibri" w:cs="Calibri"/>
                  <w:sz w:val="20"/>
                  <w:szCs w:val="20"/>
                </w:rPr>
                <w:t>8</w:t>
              </w:r>
            </w:ins>
          </w:p>
        </w:tc>
        <w:tc>
          <w:tcPr>
            <w:tcW w:w="2740" w:type="dxa"/>
            <w:tcBorders>
              <w:top w:val="nil"/>
              <w:left w:val="nil"/>
              <w:bottom w:val="single" w:sz="4" w:space="0" w:color="auto"/>
              <w:right w:val="single" w:sz="4" w:space="0" w:color="auto"/>
            </w:tcBorders>
            <w:shd w:val="clear" w:color="auto" w:fill="auto"/>
            <w:noWrap/>
            <w:vAlign w:val="bottom"/>
          </w:tcPr>
          <w:p w:rsidR="002B6273" w:rsidRPr="00E75229" w:rsidRDefault="002B6273" w:rsidP="0074335E">
            <w:pPr>
              <w:spacing w:line="271" w:lineRule="auto"/>
              <w:rPr>
                <w:ins w:id="3037" w:author="user" w:date="2012-02-29T14:49:00Z"/>
                <w:rFonts w:ascii="Calibri" w:hAnsi="Calibri" w:cs="Calibri"/>
                <w:sz w:val="20"/>
                <w:szCs w:val="20"/>
              </w:rPr>
            </w:pPr>
            <w:ins w:id="3038" w:author="user" w:date="2012-02-29T14:49:00Z">
              <w:r w:rsidRPr="00E75229">
                <w:rPr>
                  <w:rFonts w:ascii="Calibri" w:hAnsi="Calibri" w:cs="Calibri"/>
                  <w:sz w:val="20"/>
                  <w:szCs w:val="20"/>
                </w:rPr>
                <w:t>Tharu</w:t>
              </w:r>
            </w:ins>
          </w:p>
        </w:tc>
        <w:tc>
          <w:tcPr>
            <w:tcW w:w="2100" w:type="dxa"/>
            <w:tcBorders>
              <w:top w:val="nil"/>
              <w:left w:val="nil"/>
              <w:bottom w:val="single" w:sz="4" w:space="0" w:color="auto"/>
              <w:right w:val="single" w:sz="4" w:space="0" w:color="auto"/>
            </w:tcBorders>
            <w:shd w:val="clear" w:color="auto" w:fill="auto"/>
            <w:noWrap/>
            <w:vAlign w:val="bottom"/>
          </w:tcPr>
          <w:p w:rsidR="002B6273" w:rsidRPr="00E75229" w:rsidRDefault="002B6273" w:rsidP="0074335E">
            <w:pPr>
              <w:spacing w:line="271" w:lineRule="auto"/>
              <w:jc w:val="center"/>
              <w:rPr>
                <w:ins w:id="3039" w:author="user" w:date="2012-02-29T14:49:00Z"/>
                <w:rFonts w:ascii="Calibri" w:hAnsi="Calibri" w:cs="Calibri"/>
                <w:sz w:val="20"/>
                <w:szCs w:val="20"/>
              </w:rPr>
            </w:pPr>
            <w:ins w:id="3040" w:author="user" w:date="2012-02-29T14:49:00Z">
              <w:r w:rsidRPr="00E75229">
                <w:rPr>
                  <w:rFonts w:ascii="Calibri" w:hAnsi="Calibri" w:cs="Calibri"/>
                  <w:sz w:val="20"/>
                  <w:szCs w:val="20"/>
                </w:rPr>
                <w:t>5333</w:t>
              </w:r>
            </w:ins>
          </w:p>
        </w:tc>
        <w:tc>
          <w:tcPr>
            <w:tcW w:w="2420" w:type="dxa"/>
            <w:tcBorders>
              <w:top w:val="nil"/>
              <w:left w:val="nil"/>
              <w:bottom w:val="single" w:sz="4" w:space="0" w:color="auto"/>
              <w:right w:val="single" w:sz="4" w:space="0" w:color="auto"/>
            </w:tcBorders>
            <w:shd w:val="clear" w:color="auto" w:fill="auto"/>
            <w:noWrap/>
            <w:vAlign w:val="bottom"/>
          </w:tcPr>
          <w:p w:rsidR="002B6273" w:rsidRPr="00E75229" w:rsidRDefault="002B6273" w:rsidP="0074335E">
            <w:pPr>
              <w:spacing w:line="271" w:lineRule="auto"/>
              <w:jc w:val="center"/>
              <w:rPr>
                <w:ins w:id="3041" w:author="user" w:date="2012-02-29T14:49:00Z"/>
                <w:rFonts w:ascii="Calibri" w:hAnsi="Calibri" w:cs="Calibri"/>
                <w:sz w:val="20"/>
                <w:szCs w:val="20"/>
              </w:rPr>
            </w:pPr>
            <w:ins w:id="3042" w:author="user" w:date="2012-02-29T14:49:00Z">
              <w:r w:rsidRPr="00E75229">
                <w:rPr>
                  <w:rFonts w:ascii="Calibri" w:hAnsi="Calibri" w:cs="Calibri"/>
                  <w:sz w:val="20"/>
                  <w:szCs w:val="20"/>
                </w:rPr>
                <w:t>1.92</w:t>
              </w:r>
            </w:ins>
          </w:p>
        </w:tc>
      </w:tr>
      <w:tr w:rsidR="002B6273" w:rsidRPr="001765B5" w:rsidTr="0074335E">
        <w:trPr>
          <w:trHeight w:val="255"/>
          <w:ins w:id="3043" w:author="user" w:date="2012-02-29T14:49:00Z"/>
        </w:trPr>
        <w:tc>
          <w:tcPr>
            <w:tcW w:w="740" w:type="dxa"/>
            <w:tcBorders>
              <w:top w:val="nil"/>
              <w:left w:val="single" w:sz="4" w:space="0" w:color="auto"/>
              <w:bottom w:val="single" w:sz="4" w:space="0" w:color="auto"/>
              <w:right w:val="single" w:sz="4" w:space="0" w:color="auto"/>
            </w:tcBorders>
            <w:shd w:val="clear" w:color="auto" w:fill="auto"/>
            <w:noWrap/>
            <w:vAlign w:val="bottom"/>
          </w:tcPr>
          <w:p w:rsidR="002B6273" w:rsidRPr="00E75229" w:rsidRDefault="002B6273" w:rsidP="0074335E">
            <w:pPr>
              <w:spacing w:line="271" w:lineRule="auto"/>
              <w:jc w:val="right"/>
              <w:rPr>
                <w:ins w:id="3044" w:author="user" w:date="2012-02-29T14:49:00Z"/>
                <w:rFonts w:ascii="Calibri" w:hAnsi="Calibri" w:cs="Calibri"/>
                <w:sz w:val="20"/>
                <w:szCs w:val="20"/>
              </w:rPr>
            </w:pPr>
            <w:ins w:id="3045" w:author="user" w:date="2012-02-29T14:49:00Z">
              <w:r w:rsidRPr="00E75229">
                <w:rPr>
                  <w:rFonts w:ascii="Calibri" w:hAnsi="Calibri" w:cs="Calibri"/>
                  <w:sz w:val="20"/>
                  <w:szCs w:val="20"/>
                </w:rPr>
                <w:t>9</w:t>
              </w:r>
            </w:ins>
          </w:p>
        </w:tc>
        <w:tc>
          <w:tcPr>
            <w:tcW w:w="2740" w:type="dxa"/>
            <w:tcBorders>
              <w:top w:val="nil"/>
              <w:left w:val="nil"/>
              <w:bottom w:val="single" w:sz="4" w:space="0" w:color="auto"/>
              <w:right w:val="single" w:sz="4" w:space="0" w:color="auto"/>
            </w:tcBorders>
            <w:shd w:val="clear" w:color="auto" w:fill="auto"/>
            <w:noWrap/>
            <w:vAlign w:val="bottom"/>
          </w:tcPr>
          <w:p w:rsidR="002B6273" w:rsidRPr="00E75229" w:rsidRDefault="002B6273" w:rsidP="0074335E">
            <w:pPr>
              <w:spacing w:line="271" w:lineRule="auto"/>
              <w:rPr>
                <w:ins w:id="3046" w:author="user" w:date="2012-02-29T14:49:00Z"/>
                <w:rFonts w:ascii="Calibri" w:hAnsi="Calibri" w:cs="Calibri"/>
                <w:sz w:val="20"/>
                <w:szCs w:val="20"/>
              </w:rPr>
            </w:pPr>
            <w:ins w:id="3047" w:author="user" w:date="2012-02-29T14:49:00Z">
              <w:r w:rsidRPr="00E75229">
                <w:rPr>
                  <w:rFonts w:ascii="Calibri" w:hAnsi="Calibri" w:cs="Calibri"/>
                  <w:sz w:val="20"/>
                  <w:szCs w:val="20"/>
                </w:rPr>
                <w:t>Chepang</w:t>
              </w:r>
            </w:ins>
          </w:p>
        </w:tc>
        <w:tc>
          <w:tcPr>
            <w:tcW w:w="2100" w:type="dxa"/>
            <w:tcBorders>
              <w:top w:val="nil"/>
              <w:left w:val="nil"/>
              <w:bottom w:val="single" w:sz="4" w:space="0" w:color="auto"/>
              <w:right w:val="single" w:sz="4" w:space="0" w:color="auto"/>
            </w:tcBorders>
            <w:shd w:val="clear" w:color="auto" w:fill="auto"/>
            <w:noWrap/>
            <w:vAlign w:val="bottom"/>
          </w:tcPr>
          <w:p w:rsidR="002B6273" w:rsidRPr="00E75229" w:rsidRDefault="002B6273" w:rsidP="0074335E">
            <w:pPr>
              <w:spacing w:line="271" w:lineRule="auto"/>
              <w:jc w:val="center"/>
              <w:rPr>
                <w:ins w:id="3048" w:author="user" w:date="2012-02-29T14:49:00Z"/>
                <w:rFonts w:ascii="Calibri" w:hAnsi="Calibri" w:cs="Calibri"/>
                <w:sz w:val="20"/>
                <w:szCs w:val="20"/>
              </w:rPr>
            </w:pPr>
            <w:ins w:id="3049" w:author="user" w:date="2012-02-29T14:49:00Z">
              <w:r w:rsidRPr="00E75229">
                <w:rPr>
                  <w:rFonts w:ascii="Calibri" w:hAnsi="Calibri" w:cs="Calibri"/>
                  <w:sz w:val="20"/>
                  <w:szCs w:val="20"/>
                </w:rPr>
                <w:t>2944</w:t>
              </w:r>
            </w:ins>
          </w:p>
        </w:tc>
        <w:tc>
          <w:tcPr>
            <w:tcW w:w="2420" w:type="dxa"/>
            <w:tcBorders>
              <w:top w:val="nil"/>
              <w:left w:val="nil"/>
              <w:bottom w:val="single" w:sz="4" w:space="0" w:color="auto"/>
              <w:right w:val="single" w:sz="4" w:space="0" w:color="auto"/>
            </w:tcBorders>
            <w:shd w:val="clear" w:color="auto" w:fill="auto"/>
            <w:noWrap/>
            <w:vAlign w:val="bottom"/>
          </w:tcPr>
          <w:p w:rsidR="002B6273" w:rsidRPr="00E75229" w:rsidRDefault="002B6273" w:rsidP="0074335E">
            <w:pPr>
              <w:spacing w:line="271" w:lineRule="auto"/>
              <w:jc w:val="center"/>
              <w:rPr>
                <w:ins w:id="3050" w:author="user" w:date="2012-02-29T14:49:00Z"/>
                <w:rFonts w:ascii="Calibri" w:hAnsi="Calibri" w:cs="Calibri"/>
                <w:sz w:val="20"/>
                <w:szCs w:val="20"/>
              </w:rPr>
            </w:pPr>
            <w:ins w:id="3051" w:author="user" w:date="2012-02-29T14:49:00Z">
              <w:r w:rsidRPr="00E75229">
                <w:rPr>
                  <w:rFonts w:ascii="Calibri" w:hAnsi="Calibri" w:cs="Calibri"/>
                  <w:sz w:val="20"/>
                  <w:szCs w:val="20"/>
                </w:rPr>
                <w:t>1.06</w:t>
              </w:r>
            </w:ins>
          </w:p>
        </w:tc>
      </w:tr>
      <w:tr w:rsidR="002B6273" w:rsidRPr="001765B5" w:rsidTr="0074335E">
        <w:trPr>
          <w:trHeight w:val="255"/>
          <w:ins w:id="3052" w:author="user" w:date="2012-02-29T14:49:00Z"/>
        </w:trPr>
        <w:tc>
          <w:tcPr>
            <w:tcW w:w="740" w:type="dxa"/>
            <w:tcBorders>
              <w:top w:val="nil"/>
              <w:left w:val="single" w:sz="4" w:space="0" w:color="auto"/>
              <w:bottom w:val="single" w:sz="4" w:space="0" w:color="auto"/>
              <w:right w:val="single" w:sz="4" w:space="0" w:color="auto"/>
            </w:tcBorders>
            <w:shd w:val="clear" w:color="auto" w:fill="auto"/>
            <w:noWrap/>
            <w:vAlign w:val="bottom"/>
          </w:tcPr>
          <w:p w:rsidR="002B6273" w:rsidRPr="00E75229" w:rsidRDefault="002B6273" w:rsidP="0074335E">
            <w:pPr>
              <w:spacing w:line="271" w:lineRule="auto"/>
              <w:jc w:val="right"/>
              <w:rPr>
                <w:ins w:id="3053" w:author="user" w:date="2012-02-29T14:49:00Z"/>
                <w:rFonts w:ascii="Calibri" w:hAnsi="Calibri" w:cs="Calibri"/>
                <w:sz w:val="20"/>
                <w:szCs w:val="20"/>
              </w:rPr>
            </w:pPr>
            <w:ins w:id="3054" w:author="user" w:date="2012-02-29T14:49:00Z">
              <w:r w:rsidRPr="00E75229">
                <w:rPr>
                  <w:rFonts w:ascii="Calibri" w:hAnsi="Calibri" w:cs="Calibri"/>
                  <w:sz w:val="20"/>
                  <w:szCs w:val="20"/>
                </w:rPr>
                <w:t>10</w:t>
              </w:r>
            </w:ins>
          </w:p>
        </w:tc>
        <w:tc>
          <w:tcPr>
            <w:tcW w:w="2740" w:type="dxa"/>
            <w:tcBorders>
              <w:top w:val="nil"/>
              <w:left w:val="nil"/>
              <w:bottom w:val="single" w:sz="4" w:space="0" w:color="auto"/>
              <w:right w:val="single" w:sz="4" w:space="0" w:color="auto"/>
            </w:tcBorders>
            <w:shd w:val="clear" w:color="auto" w:fill="auto"/>
            <w:noWrap/>
            <w:vAlign w:val="bottom"/>
          </w:tcPr>
          <w:p w:rsidR="002B6273" w:rsidRPr="00E75229" w:rsidRDefault="002B6273" w:rsidP="0074335E">
            <w:pPr>
              <w:spacing w:line="271" w:lineRule="auto"/>
              <w:rPr>
                <w:ins w:id="3055" w:author="user" w:date="2012-02-29T14:49:00Z"/>
                <w:rFonts w:ascii="Calibri" w:hAnsi="Calibri" w:cs="Calibri"/>
                <w:sz w:val="20"/>
                <w:szCs w:val="20"/>
              </w:rPr>
            </w:pPr>
            <w:ins w:id="3056" w:author="user" w:date="2012-02-29T14:49:00Z">
              <w:r w:rsidRPr="00E75229">
                <w:rPr>
                  <w:rFonts w:ascii="Calibri" w:hAnsi="Calibri" w:cs="Calibri"/>
                  <w:sz w:val="20"/>
                  <w:szCs w:val="20"/>
                </w:rPr>
                <w:t>Hindi</w:t>
              </w:r>
            </w:ins>
          </w:p>
        </w:tc>
        <w:tc>
          <w:tcPr>
            <w:tcW w:w="2100" w:type="dxa"/>
            <w:tcBorders>
              <w:top w:val="nil"/>
              <w:left w:val="nil"/>
              <w:bottom w:val="single" w:sz="4" w:space="0" w:color="auto"/>
              <w:right w:val="single" w:sz="4" w:space="0" w:color="auto"/>
            </w:tcBorders>
            <w:shd w:val="clear" w:color="auto" w:fill="auto"/>
            <w:noWrap/>
            <w:vAlign w:val="bottom"/>
          </w:tcPr>
          <w:p w:rsidR="002B6273" w:rsidRPr="00E75229" w:rsidRDefault="002B6273" w:rsidP="0074335E">
            <w:pPr>
              <w:spacing w:line="271" w:lineRule="auto"/>
              <w:jc w:val="center"/>
              <w:rPr>
                <w:ins w:id="3057" w:author="user" w:date="2012-02-29T14:49:00Z"/>
                <w:rFonts w:ascii="Calibri" w:hAnsi="Calibri" w:cs="Calibri"/>
                <w:sz w:val="20"/>
                <w:szCs w:val="20"/>
              </w:rPr>
            </w:pPr>
            <w:ins w:id="3058" w:author="user" w:date="2012-02-29T14:49:00Z">
              <w:r w:rsidRPr="00E75229">
                <w:rPr>
                  <w:rFonts w:ascii="Calibri" w:hAnsi="Calibri" w:cs="Calibri"/>
                  <w:sz w:val="20"/>
                  <w:szCs w:val="20"/>
                </w:rPr>
                <w:t>2978</w:t>
              </w:r>
            </w:ins>
          </w:p>
        </w:tc>
        <w:tc>
          <w:tcPr>
            <w:tcW w:w="2420" w:type="dxa"/>
            <w:tcBorders>
              <w:top w:val="nil"/>
              <w:left w:val="nil"/>
              <w:bottom w:val="single" w:sz="4" w:space="0" w:color="auto"/>
              <w:right w:val="single" w:sz="4" w:space="0" w:color="auto"/>
            </w:tcBorders>
            <w:shd w:val="clear" w:color="auto" w:fill="auto"/>
            <w:noWrap/>
            <w:vAlign w:val="bottom"/>
          </w:tcPr>
          <w:p w:rsidR="002B6273" w:rsidRPr="00E75229" w:rsidRDefault="002B6273" w:rsidP="0074335E">
            <w:pPr>
              <w:spacing w:line="271" w:lineRule="auto"/>
              <w:jc w:val="center"/>
              <w:rPr>
                <w:ins w:id="3059" w:author="user" w:date="2012-02-29T14:49:00Z"/>
                <w:rFonts w:ascii="Calibri" w:hAnsi="Calibri" w:cs="Calibri"/>
                <w:sz w:val="20"/>
                <w:szCs w:val="20"/>
              </w:rPr>
            </w:pPr>
            <w:ins w:id="3060" w:author="user" w:date="2012-02-29T14:49:00Z">
              <w:r w:rsidRPr="00E75229">
                <w:rPr>
                  <w:rFonts w:ascii="Calibri" w:hAnsi="Calibri" w:cs="Calibri"/>
                  <w:sz w:val="20"/>
                  <w:szCs w:val="20"/>
                </w:rPr>
                <w:t>1.07</w:t>
              </w:r>
            </w:ins>
          </w:p>
        </w:tc>
      </w:tr>
      <w:tr w:rsidR="002B6273" w:rsidRPr="001765B5" w:rsidTr="0074335E">
        <w:trPr>
          <w:trHeight w:val="255"/>
          <w:ins w:id="3061" w:author="user" w:date="2012-02-29T14:49:00Z"/>
        </w:trPr>
        <w:tc>
          <w:tcPr>
            <w:tcW w:w="740" w:type="dxa"/>
            <w:tcBorders>
              <w:top w:val="nil"/>
              <w:left w:val="single" w:sz="4" w:space="0" w:color="auto"/>
              <w:bottom w:val="single" w:sz="4" w:space="0" w:color="auto"/>
              <w:right w:val="single" w:sz="4" w:space="0" w:color="auto"/>
            </w:tcBorders>
            <w:shd w:val="clear" w:color="auto" w:fill="auto"/>
            <w:noWrap/>
            <w:vAlign w:val="bottom"/>
          </w:tcPr>
          <w:p w:rsidR="002B6273" w:rsidRPr="00E75229" w:rsidRDefault="002B6273" w:rsidP="0074335E">
            <w:pPr>
              <w:spacing w:line="271" w:lineRule="auto"/>
              <w:jc w:val="right"/>
              <w:rPr>
                <w:ins w:id="3062" w:author="user" w:date="2012-02-29T14:49:00Z"/>
                <w:rFonts w:ascii="Calibri" w:hAnsi="Calibri" w:cs="Calibri"/>
                <w:sz w:val="20"/>
                <w:szCs w:val="20"/>
              </w:rPr>
            </w:pPr>
            <w:ins w:id="3063" w:author="user" w:date="2012-02-29T14:49:00Z">
              <w:r w:rsidRPr="00E75229">
                <w:rPr>
                  <w:rFonts w:ascii="Calibri" w:hAnsi="Calibri" w:cs="Calibri"/>
                  <w:sz w:val="20"/>
                  <w:szCs w:val="20"/>
                </w:rPr>
                <w:t>11</w:t>
              </w:r>
            </w:ins>
          </w:p>
        </w:tc>
        <w:tc>
          <w:tcPr>
            <w:tcW w:w="2740" w:type="dxa"/>
            <w:tcBorders>
              <w:top w:val="nil"/>
              <w:left w:val="nil"/>
              <w:bottom w:val="single" w:sz="4" w:space="0" w:color="auto"/>
              <w:right w:val="single" w:sz="4" w:space="0" w:color="auto"/>
            </w:tcBorders>
            <w:shd w:val="clear" w:color="auto" w:fill="auto"/>
            <w:noWrap/>
            <w:vAlign w:val="bottom"/>
          </w:tcPr>
          <w:p w:rsidR="002B6273" w:rsidRPr="00E75229" w:rsidRDefault="002B6273" w:rsidP="0074335E">
            <w:pPr>
              <w:spacing w:line="271" w:lineRule="auto"/>
              <w:rPr>
                <w:ins w:id="3064" w:author="user" w:date="2012-02-29T14:49:00Z"/>
                <w:rFonts w:ascii="Calibri" w:hAnsi="Calibri" w:cs="Calibri"/>
                <w:sz w:val="20"/>
                <w:szCs w:val="20"/>
              </w:rPr>
            </w:pPr>
            <w:ins w:id="3065" w:author="user" w:date="2012-02-29T14:49:00Z">
              <w:r w:rsidRPr="00E75229">
                <w:rPr>
                  <w:rFonts w:ascii="Calibri" w:hAnsi="Calibri" w:cs="Calibri"/>
                  <w:sz w:val="20"/>
                  <w:szCs w:val="20"/>
                </w:rPr>
                <w:t>Others</w:t>
              </w:r>
            </w:ins>
          </w:p>
        </w:tc>
        <w:tc>
          <w:tcPr>
            <w:tcW w:w="2100" w:type="dxa"/>
            <w:tcBorders>
              <w:top w:val="nil"/>
              <w:left w:val="nil"/>
              <w:bottom w:val="single" w:sz="4" w:space="0" w:color="auto"/>
              <w:right w:val="single" w:sz="4" w:space="0" w:color="auto"/>
            </w:tcBorders>
            <w:shd w:val="clear" w:color="auto" w:fill="auto"/>
            <w:noWrap/>
            <w:vAlign w:val="bottom"/>
          </w:tcPr>
          <w:p w:rsidR="002B6273" w:rsidRPr="00E75229" w:rsidRDefault="002B6273" w:rsidP="0074335E">
            <w:pPr>
              <w:spacing w:line="271" w:lineRule="auto"/>
              <w:jc w:val="center"/>
              <w:rPr>
                <w:ins w:id="3066" w:author="user" w:date="2012-02-29T14:49:00Z"/>
                <w:rFonts w:ascii="Calibri" w:hAnsi="Calibri" w:cs="Calibri"/>
                <w:sz w:val="20"/>
                <w:szCs w:val="20"/>
              </w:rPr>
            </w:pPr>
            <w:ins w:id="3067" w:author="user" w:date="2012-02-29T14:49:00Z">
              <w:r w:rsidRPr="00E75229">
                <w:rPr>
                  <w:rFonts w:ascii="Calibri" w:hAnsi="Calibri" w:cs="Calibri"/>
                  <w:sz w:val="20"/>
                  <w:szCs w:val="20"/>
                </w:rPr>
                <w:t>5145</w:t>
              </w:r>
            </w:ins>
          </w:p>
        </w:tc>
        <w:tc>
          <w:tcPr>
            <w:tcW w:w="2420" w:type="dxa"/>
            <w:tcBorders>
              <w:top w:val="nil"/>
              <w:left w:val="nil"/>
              <w:bottom w:val="single" w:sz="4" w:space="0" w:color="auto"/>
              <w:right w:val="single" w:sz="4" w:space="0" w:color="auto"/>
            </w:tcBorders>
            <w:shd w:val="clear" w:color="auto" w:fill="auto"/>
            <w:noWrap/>
            <w:vAlign w:val="bottom"/>
          </w:tcPr>
          <w:p w:rsidR="002B6273" w:rsidRPr="00E75229" w:rsidRDefault="002B6273" w:rsidP="0074335E">
            <w:pPr>
              <w:spacing w:line="271" w:lineRule="auto"/>
              <w:jc w:val="center"/>
              <w:rPr>
                <w:ins w:id="3068" w:author="user" w:date="2012-02-29T14:49:00Z"/>
                <w:rFonts w:ascii="Calibri" w:hAnsi="Calibri" w:cs="Calibri"/>
                <w:sz w:val="20"/>
                <w:szCs w:val="20"/>
              </w:rPr>
            </w:pPr>
            <w:ins w:id="3069" w:author="user" w:date="2012-02-29T14:49:00Z">
              <w:r w:rsidRPr="00E75229">
                <w:rPr>
                  <w:rFonts w:ascii="Calibri" w:hAnsi="Calibri" w:cs="Calibri"/>
                  <w:sz w:val="20"/>
                  <w:szCs w:val="20"/>
                </w:rPr>
                <w:t>1.86</w:t>
              </w:r>
            </w:ins>
          </w:p>
        </w:tc>
      </w:tr>
      <w:tr w:rsidR="002B6273" w:rsidRPr="001765B5" w:rsidTr="0074335E">
        <w:trPr>
          <w:trHeight w:val="255"/>
          <w:ins w:id="3070" w:author="user" w:date="2012-02-29T14:49:00Z"/>
        </w:trPr>
        <w:tc>
          <w:tcPr>
            <w:tcW w:w="740" w:type="dxa"/>
            <w:tcBorders>
              <w:top w:val="nil"/>
              <w:left w:val="single" w:sz="4" w:space="0" w:color="auto"/>
              <w:bottom w:val="single" w:sz="4" w:space="0" w:color="auto"/>
              <w:right w:val="single" w:sz="4" w:space="0" w:color="auto"/>
            </w:tcBorders>
            <w:shd w:val="clear" w:color="auto" w:fill="auto"/>
            <w:noWrap/>
            <w:vAlign w:val="bottom"/>
          </w:tcPr>
          <w:p w:rsidR="002B6273" w:rsidRPr="00E75229" w:rsidRDefault="002B6273" w:rsidP="0074335E">
            <w:pPr>
              <w:spacing w:line="271" w:lineRule="auto"/>
              <w:rPr>
                <w:ins w:id="3071" w:author="user" w:date="2012-02-29T14:49:00Z"/>
                <w:rFonts w:ascii="Calibri" w:hAnsi="Calibri" w:cs="Calibri"/>
                <w:sz w:val="20"/>
                <w:szCs w:val="20"/>
              </w:rPr>
            </w:pPr>
            <w:ins w:id="3072" w:author="user" w:date="2012-02-29T14:49:00Z">
              <w:r w:rsidRPr="00E75229">
                <w:rPr>
                  <w:rFonts w:ascii="Calibri" w:hAnsi="Calibri" w:cs="Calibri"/>
                  <w:sz w:val="20"/>
                  <w:szCs w:val="20"/>
                </w:rPr>
                <w:t> </w:t>
              </w:r>
            </w:ins>
          </w:p>
        </w:tc>
        <w:tc>
          <w:tcPr>
            <w:tcW w:w="2740" w:type="dxa"/>
            <w:tcBorders>
              <w:top w:val="nil"/>
              <w:left w:val="nil"/>
              <w:bottom w:val="single" w:sz="4" w:space="0" w:color="auto"/>
              <w:right w:val="single" w:sz="4" w:space="0" w:color="auto"/>
            </w:tcBorders>
            <w:shd w:val="clear" w:color="auto" w:fill="auto"/>
            <w:noWrap/>
            <w:vAlign w:val="bottom"/>
          </w:tcPr>
          <w:p w:rsidR="002B6273" w:rsidRPr="00E75229" w:rsidRDefault="002B6273" w:rsidP="0074335E">
            <w:pPr>
              <w:spacing w:line="271" w:lineRule="auto"/>
              <w:rPr>
                <w:ins w:id="3073" w:author="user" w:date="2012-02-29T14:49:00Z"/>
                <w:rFonts w:ascii="Calibri" w:hAnsi="Calibri" w:cs="Calibri"/>
                <w:b/>
                <w:bCs/>
                <w:sz w:val="20"/>
                <w:szCs w:val="20"/>
              </w:rPr>
            </w:pPr>
            <w:ins w:id="3074" w:author="user" w:date="2012-02-29T14:49:00Z">
              <w:r w:rsidRPr="00E75229">
                <w:rPr>
                  <w:rFonts w:ascii="Calibri" w:hAnsi="Calibri" w:cs="Calibri"/>
                  <w:b/>
                  <w:bCs/>
                  <w:sz w:val="20"/>
                  <w:szCs w:val="20"/>
                </w:rPr>
                <w:t>Total</w:t>
              </w:r>
            </w:ins>
          </w:p>
        </w:tc>
        <w:tc>
          <w:tcPr>
            <w:tcW w:w="2100" w:type="dxa"/>
            <w:tcBorders>
              <w:top w:val="nil"/>
              <w:left w:val="nil"/>
              <w:bottom w:val="single" w:sz="4" w:space="0" w:color="auto"/>
              <w:right w:val="single" w:sz="4" w:space="0" w:color="auto"/>
            </w:tcBorders>
            <w:shd w:val="clear" w:color="auto" w:fill="auto"/>
            <w:noWrap/>
            <w:vAlign w:val="bottom"/>
          </w:tcPr>
          <w:p w:rsidR="002B6273" w:rsidRPr="00E75229" w:rsidRDefault="002B6273" w:rsidP="0074335E">
            <w:pPr>
              <w:spacing w:line="271" w:lineRule="auto"/>
              <w:jc w:val="center"/>
              <w:rPr>
                <w:ins w:id="3075" w:author="user" w:date="2012-02-29T14:49:00Z"/>
                <w:rFonts w:ascii="Calibri" w:hAnsi="Calibri" w:cs="Calibri"/>
                <w:b/>
                <w:bCs/>
                <w:sz w:val="20"/>
                <w:szCs w:val="20"/>
              </w:rPr>
            </w:pPr>
            <w:ins w:id="3076" w:author="user" w:date="2012-02-29T14:49:00Z">
              <w:r w:rsidRPr="00E75229">
                <w:rPr>
                  <w:rFonts w:ascii="Calibri" w:hAnsi="Calibri" w:cs="Calibri"/>
                  <w:b/>
                  <w:bCs/>
                  <w:sz w:val="20"/>
                  <w:szCs w:val="20"/>
                </w:rPr>
                <w:t>277257</w:t>
              </w:r>
            </w:ins>
          </w:p>
        </w:tc>
        <w:tc>
          <w:tcPr>
            <w:tcW w:w="2420" w:type="dxa"/>
            <w:tcBorders>
              <w:top w:val="nil"/>
              <w:left w:val="nil"/>
              <w:bottom w:val="single" w:sz="4" w:space="0" w:color="auto"/>
              <w:right w:val="single" w:sz="4" w:space="0" w:color="auto"/>
            </w:tcBorders>
            <w:shd w:val="clear" w:color="auto" w:fill="auto"/>
            <w:noWrap/>
            <w:vAlign w:val="bottom"/>
          </w:tcPr>
          <w:p w:rsidR="002B6273" w:rsidRPr="00E75229" w:rsidRDefault="002B6273" w:rsidP="0074335E">
            <w:pPr>
              <w:spacing w:line="271" w:lineRule="auto"/>
              <w:jc w:val="center"/>
              <w:rPr>
                <w:ins w:id="3077" w:author="user" w:date="2012-02-29T14:49:00Z"/>
                <w:rFonts w:ascii="Calibri" w:hAnsi="Calibri" w:cs="Calibri"/>
                <w:b/>
                <w:bCs/>
                <w:sz w:val="20"/>
                <w:szCs w:val="20"/>
              </w:rPr>
            </w:pPr>
            <w:ins w:id="3078" w:author="user" w:date="2012-02-29T14:49:00Z">
              <w:r w:rsidRPr="00E75229">
                <w:rPr>
                  <w:rFonts w:ascii="Calibri" w:hAnsi="Calibri" w:cs="Calibri"/>
                  <w:b/>
                  <w:bCs/>
                  <w:sz w:val="20"/>
                  <w:szCs w:val="20"/>
                </w:rPr>
                <w:t>100</w:t>
              </w:r>
            </w:ins>
          </w:p>
        </w:tc>
      </w:tr>
    </w:tbl>
    <w:p w:rsidR="002B6273" w:rsidRPr="00E75229" w:rsidRDefault="002B6273" w:rsidP="002B6273">
      <w:pPr>
        <w:spacing w:line="271" w:lineRule="auto"/>
        <w:rPr>
          <w:ins w:id="3079" w:author="user" w:date="2012-02-29T14:49:00Z"/>
          <w:rFonts w:ascii="Calibri" w:hAnsi="Calibri" w:cs="Calibri"/>
          <w:b/>
          <w:i/>
          <w:iCs/>
          <w:sz w:val="18"/>
          <w:szCs w:val="18"/>
        </w:rPr>
      </w:pPr>
      <w:ins w:id="3080" w:author="user" w:date="2012-02-29T14:49:00Z">
        <w:r w:rsidRPr="00E75229">
          <w:rPr>
            <w:rFonts w:ascii="Calibri" w:hAnsi="Calibri" w:cs="Calibri"/>
            <w:b/>
            <w:i/>
            <w:iCs/>
            <w:sz w:val="18"/>
            <w:szCs w:val="18"/>
          </w:rPr>
          <w:t>Source: CBS, 2002</w:t>
        </w:r>
      </w:ins>
    </w:p>
    <w:p w:rsidR="002B6273" w:rsidRPr="00106D28" w:rsidRDefault="002B6273" w:rsidP="002B6273">
      <w:pPr>
        <w:pStyle w:val="Heading3"/>
        <w:rPr>
          <w:ins w:id="3081" w:author="user" w:date="2012-02-29T14:49:00Z"/>
          <w:rFonts w:ascii="Calibri" w:hAnsi="Calibri" w:cs="Calibri"/>
          <w:bCs w:val="0"/>
          <w:sz w:val="22"/>
          <w:szCs w:val="22"/>
          <w:rPrChange w:id="3082" w:author="user" w:date="2012-03-01T11:51:00Z">
            <w:rPr>
              <w:ins w:id="3083" w:author="user" w:date="2012-02-29T14:49:00Z"/>
              <w:rFonts w:ascii="Calibri" w:hAnsi="Calibri" w:cs="Calibri"/>
              <w:b w:val="0"/>
              <w:bCs w:val="0"/>
              <w:sz w:val="22"/>
              <w:szCs w:val="22"/>
            </w:rPr>
          </w:rPrChange>
        </w:rPr>
      </w:pPr>
      <w:ins w:id="3084" w:author="user" w:date="2012-02-29T14:49:00Z">
        <w:r w:rsidRPr="00106D28">
          <w:rPr>
            <w:rFonts w:ascii="Calibri" w:hAnsi="Calibri" w:cs="Calibri"/>
            <w:bCs w:val="0"/>
            <w:sz w:val="22"/>
            <w:szCs w:val="22"/>
            <w:rPrChange w:id="3085" w:author="user" w:date="2012-03-01T11:51:00Z">
              <w:rPr>
                <w:rFonts w:ascii="Calibri" w:hAnsi="Calibri" w:cs="Calibri"/>
                <w:b w:val="0"/>
                <w:bCs w:val="0"/>
                <w:sz w:val="22"/>
                <w:szCs w:val="22"/>
              </w:rPr>
            </w:rPrChange>
          </w:rPr>
          <w:lastRenderedPageBreak/>
          <w:t>6.2.7 Festivals, Cultural and Religious Practices</w:t>
        </w:r>
      </w:ins>
    </w:p>
    <w:p w:rsidR="002B6273" w:rsidRPr="001765B5" w:rsidRDefault="002B6273" w:rsidP="00106D28">
      <w:pPr>
        <w:pStyle w:val="ReportText"/>
        <w:spacing w:line="300" w:lineRule="auto"/>
        <w:ind w:left="0"/>
        <w:rPr>
          <w:ins w:id="3086" w:author="user" w:date="2012-02-29T14:49:00Z"/>
          <w:rFonts w:ascii="Calibri" w:hAnsi="Calibri" w:cs="Calibri"/>
          <w:szCs w:val="22"/>
        </w:rPr>
        <w:pPrChange w:id="3087" w:author="user" w:date="2012-03-01T11:51:00Z">
          <w:pPr>
            <w:pStyle w:val="ReportText"/>
            <w:spacing w:line="300" w:lineRule="auto"/>
          </w:pPr>
        </w:pPrChange>
      </w:pPr>
      <w:ins w:id="3088" w:author="user" w:date="2012-02-29T14:49:00Z">
        <w:r w:rsidRPr="001765B5">
          <w:rPr>
            <w:rFonts w:ascii="Calibri" w:hAnsi="Calibri" w:cs="Calibri"/>
            <w:szCs w:val="22"/>
          </w:rPr>
          <w:t xml:space="preserve">The major festivals of the project area are Vijaya Dashami, Tihar, Maghe Sankranti, Holi, Ram Nawami, and Teej for Hindu people. Lhosar is the major festival of the Sherpa, Tamang, Gurung and Magar communities.  Likewise, Id and </w:t>
        </w:r>
        <w:r w:rsidRPr="001765B5">
          <w:rPr>
            <w:rFonts w:ascii="Calibri" w:hAnsi="Calibri" w:cs="Calibri"/>
            <w:i/>
            <w:szCs w:val="22"/>
          </w:rPr>
          <w:t>Ramjan</w:t>
        </w:r>
        <w:r w:rsidRPr="001765B5">
          <w:rPr>
            <w:rFonts w:ascii="Calibri" w:hAnsi="Calibri" w:cs="Calibri"/>
            <w:szCs w:val="22"/>
          </w:rPr>
          <w:t xml:space="preserve"> are the major festivals of Muslim communities. Tharu community mostly celebrates Maghi Mela.</w:t>
        </w:r>
      </w:ins>
    </w:p>
    <w:p w:rsidR="002B6273" w:rsidRPr="001B6B71" w:rsidRDefault="002B6273" w:rsidP="002B6273">
      <w:pPr>
        <w:pStyle w:val="ReportText"/>
        <w:spacing w:line="300" w:lineRule="auto"/>
        <w:rPr>
          <w:ins w:id="3089" w:author="user" w:date="2012-02-29T14:49:00Z"/>
          <w:rFonts w:ascii="Calibri" w:hAnsi="Calibri" w:cs="Calibri"/>
          <w:sz w:val="10"/>
          <w:szCs w:val="10"/>
        </w:rPr>
      </w:pPr>
    </w:p>
    <w:p w:rsidR="002B6273" w:rsidRPr="001765B5" w:rsidRDefault="002B6273" w:rsidP="00106D28">
      <w:pPr>
        <w:pStyle w:val="ReportText"/>
        <w:spacing w:line="300" w:lineRule="auto"/>
        <w:ind w:left="0"/>
        <w:rPr>
          <w:ins w:id="3090" w:author="user" w:date="2012-02-29T14:49:00Z"/>
          <w:rFonts w:ascii="Calibri" w:hAnsi="Calibri" w:cs="Calibri"/>
          <w:szCs w:val="22"/>
        </w:rPr>
        <w:pPrChange w:id="3091" w:author="user" w:date="2012-03-01T11:51:00Z">
          <w:pPr>
            <w:pStyle w:val="ReportText"/>
            <w:spacing w:line="300" w:lineRule="auto"/>
          </w:pPr>
        </w:pPrChange>
      </w:pPr>
      <w:ins w:id="3092" w:author="user" w:date="2012-02-29T14:49:00Z">
        <w:r w:rsidRPr="001765B5">
          <w:rPr>
            <w:rFonts w:ascii="Calibri" w:hAnsi="Calibri" w:cs="Calibri"/>
            <w:szCs w:val="22"/>
          </w:rPr>
          <w:t>Popular cultural activities in the area are Teej mela (fair), Bhailo and Deushi (singing and dancing activities) in Tihar, Holi (colour festival), Bhajan–Kirtan in Ram Nawami and Kirshnajanmastami (praying by singing), cultural programs in Shripanchami and Dhami and Jhankri Naach (dance performed during various religious activities and festivals). Other religious activities in the project area are Pasni (rice feeding ceremony for newly born babies), Bratabanda (thread wearing ceremony of teenage boys), marriage and Sharaadha (worship for the soul of the dead people) etc.</w:t>
        </w:r>
      </w:ins>
    </w:p>
    <w:p w:rsidR="002B6273" w:rsidRPr="001B6B71" w:rsidRDefault="002B6273" w:rsidP="002B6273">
      <w:pPr>
        <w:pStyle w:val="ReportText"/>
        <w:spacing w:line="300" w:lineRule="auto"/>
        <w:rPr>
          <w:ins w:id="3093" w:author="user" w:date="2012-02-29T14:49:00Z"/>
          <w:rFonts w:ascii="Calibri" w:hAnsi="Calibri" w:cs="Calibri"/>
          <w:b/>
          <w:bCs/>
          <w:sz w:val="10"/>
          <w:szCs w:val="10"/>
        </w:rPr>
      </w:pPr>
    </w:p>
    <w:p w:rsidR="002B6273" w:rsidRPr="001765B5" w:rsidRDefault="002B6273" w:rsidP="00106D28">
      <w:pPr>
        <w:pStyle w:val="ReportText"/>
        <w:spacing w:line="300" w:lineRule="auto"/>
        <w:ind w:left="0"/>
        <w:rPr>
          <w:ins w:id="3094" w:author="user" w:date="2012-02-29T14:49:00Z"/>
          <w:rFonts w:ascii="Calibri" w:hAnsi="Calibri" w:cs="Calibri"/>
          <w:b/>
          <w:bCs/>
          <w:szCs w:val="22"/>
        </w:rPr>
        <w:pPrChange w:id="3095" w:author="user" w:date="2012-03-01T11:51:00Z">
          <w:pPr>
            <w:pStyle w:val="ReportText"/>
            <w:spacing w:line="300" w:lineRule="auto"/>
          </w:pPr>
        </w:pPrChange>
      </w:pPr>
      <w:ins w:id="3096" w:author="user" w:date="2012-02-29T14:49:00Z">
        <w:r w:rsidRPr="001765B5">
          <w:rPr>
            <w:rFonts w:ascii="Calibri" w:hAnsi="Calibri" w:cs="Calibri"/>
            <w:b/>
            <w:bCs/>
            <w:szCs w:val="22"/>
          </w:rPr>
          <w:t>6.2.8 Education and Literacy</w:t>
        </w:r>
      </w:ins>
    </w:p>
    <w:p w:rsidR="002B6273" w:rsidRPr="001765B5" w:rsidRDefault="002B6273" w:rsidP="002B6273">
      <w:pPr>
        <w:spacing w:after="50" w:line="300" w:lineRule="auto"/>
        <w:jc w:val="both"/>
        <w:rPr>
          <w:ins w:id="3097" w:author="user" w:date="2012-02-29T14:49:00Z"/>
          <w:rFonts w:ascii="Calibri" w:hAnsi="Calibri" w:cs="Calibri"/>
          <w:sz w:val="22"/>
          <w:szCs w:val="22"/>
        </w:rPr>
      </w:pPr>
      <w:ins w:id="3098" w:author="user" w:date="2012-02-29T14:49:00Z">
        <w:r w:rsidRPr="001765B5">
          <w:rPr>
            <w:rFonts w:ascii="Calibri" w:hAnsi="Calibri" w:cs="Calibri"/>
            <w:sz w:val="22"/>
            <w:szCs w:val="22"/>
          </w:rPr>
          <w:t>According to National population census 2001</w:t>
        </w:r>
        <w:r w:rsidRPr="001765B5">
          <w:rPr>
            <w:rFonts w:ascii="Calibri" w:hAnsi="Calibri" w:cs="Calibri"/>
            <w:b/>
            <w:sz w:val="22"/>
            <w:szCs w:val="22"/>
          </w:rPr>
          <w:t xml:space="preserve">, </w:t>
        </w:r>
        <w:r w:rsidRPr="001765B5">
          <w:rPr>
            <w:rFonts w:ascii="Calibri" w:hAnsi="Calibri" w:cs="Calibri"/>
            <w:sz w:val="22"/>
            <w:szCs w:val="22"/>
          </w:rPr>
          <w:t>the total population (6 years and above) of the project area is 242297</w:t>
        </w:r>
        <w:r w:rsidRPr="001765B5">
          <w:rPr>
            <w:rFonts w:ascii="Calibri" w:hAnsi="Calibri" w:cs="Calibri"/>
            <w:bCs/>
            <w:sz w:val="22"/>
            <w:szCs w:val="22"/>
          </w:rPr>
          <w:t xml:space="preserve"> </w:t>
        </w:r>
        <w:r w:rsidRPr="001765B5">
          <w:rPr>
            <w:rFonts w:ascii="Calibri" w:hAnsi="Calibri" w:cs="Calibri"/>
            <w:sz w:val="22"/>
            <w:szCs w:val="22"/>
          </w:rPr>
          <w:t xml:space="preserve">with male </w:t>
        </w:r>
        <w:r w:rsidRPr="001765B5">
          <w:rPr>
            <w:rFonts w:ascii="Calibri" w:hAnsi="Calibri" w:cs="Calibri"/>
            <w:bCs/>
            <w:sz w:val="22"/>
            <w:szCs w:val="22"/>
          </w:rPr>
          <w:t>50.40</w:t>
        </w:r>
        <w:r w:rsidRPr="001765B5">
          <w:rPr>
            <w:rFonts w:ascii="Calibri" w:hAnsi="Calibri" w:cs="Calibri"/>
            <w:sz w:val="22"/>
            <w:szCs w:val="22"/>
          </w:rPr>
          <w:t xml:space="preserve">% and female </w:t>
        </w:r>
        <w:r w:rsidRPr="001765B5">
          <w:rPr>
            <w:rFonts w:ascii="Calibri" w:hAnsi="Calibri" w:cs="Calibri"/>
            <w:bCs/>
            <w:sz w:val="22"/>
            <w:szCs w:val="22"/>
          </w:rPr>
          <w:t xml:space="preserve">49.60%. </w:t>
        </w:r>
        <w:r w:rsidRPr="001765B5">
          <w:rPr>
            <w:rFonts w:ascii="Calibri" w:hAnsi="Calibri" w:cs="Calibri"/>
            <w:b/>
            <w:bCs/>
            <w:sz w:val="22"/>
            <w:szCs w:val="22"/>
          </w:rPr>
          <w:t xml:space="preserve"> </w:t>
        </w:r>
        <w:r w:rsidRPr="001765B5">
          <w:rPr>
            <w:rFonts w:ascii="Calibri" w:hAnsi="Calibri" w:cs="Calibri"/>
            <w:sz w:val="22"/>
            <w:szCs w:val="22"/>
          </w:rPr>
          <w:t xml:space="preserve">Out of total, about 26.55% population can’t read and write, 4.98% can read only and </w:t>
        </w:r>
        <w:r w:rsidRPr="001765B5">
          <w:rPr>
            <w:rFonts w:ascii="Calibri" w:hAnsi="Calibri" w:cs="Calibri"/>
            <w:bCs/>
            <w:sz w:val="22"/>
            <w:szCs w:val="22"/>
          </w:rPr>
          <w:t>68.12</w:t>
        </w:r>
        <w:r w:rsidRPr="001765B5">
          <w:rPr>
            <w:rFonts w:ascii="Calibri" w:hAnsi="Calibri" w:cs="Calibri"/>
            <w:sz w:val="22"/>
            <w:szCs w:val="22"/>
          </w:rPr>
          <w:t xml:space="preserve">% can read and write. According to CBS, the population (age 6 and more than 6 years), who can read and write is categorized as literate population. On this criterion the overall literacy rate of the project affected area is 68.12% (Table-6.10). Similarly, the male and female literacy rates are </w:t>
        </w:r>
        <w:r w:rsidRPr="001765B5">
          <w:rPr>
            <w:rFonts w:ascii="Calibri" w:hAnsi="Calibri" w:cs="Calibri"/>
            <w:bCs/>
            <w:sz w:val="22"/>
            <w:szCs w:val="22"/>
          </w:rPr>
          <w:t>77.08</w:t>
        </w:r>
        <w:r w:rsidRPr="001765B5">
          <w:rPr>
            <w:rFonts w:ascii="Calibri" w:hAnsi="Calibri" w:cs="Calibri"/>
            <w:sz w:val="22"/>
            <w:szCs w:val="22"/>
          </w:rPr>
          <w:t xml:space="preserve">% and </w:t>
        </w:r>
        <w:r w:rsidRPr="001765B5">
          <w:rPr>
            <w:rFonts w:ascii="Calibri" w:hAnsi="Calibri" w:cs="Calibri"/>
            <w:bCs/>
            <w:sz w:val="22"/>
            <w:szCs w:val="22"/>
          </w:rPr>
          <w:t>59.02</w:t>
        </w:r>
        <w:r w:rsidRPr="001765B5">
          <w:rPr>
            <w:rFonts w:ascii="Calibri" w:hAnsi="Calibri" w:cs="Calibri"/>
            <w:sz w:val="22"/>
            <w:szCs w:val="22"/>
          </w:rPr>
          <w:t xml:space="preserve">% respectively. Moreover, the average literacy rate of the project affected VDCs/Municipality is comparatively higher (68.12%) with the average literacy rate (67.25%) of the project districts. </w:t>
        </w:r>
      </w:ins>
    </w:p>
    <w:p w:rsidR="002B6273" w:rsidRDefault="002B6273" w:rsidP="002B6273">
      <w:pPr>
        <w:pStyle w:val="ReportText"/>
        <w:spacing w:line="360" w:lineRule="auto"/>
        <w:ind w:left="0"/>
        <w:rPr>
          <w:ins w:id="3099" w:author="user" w:date="2012-02-29T14:49:00Z"/>
          <w:rFonts w:ascii="Calibri" w:hAnsi="Calibri" w:cs="Calibri"/>
          <w:b/>
          <w:sz w:val="20"/>
        </w:rPr>
      </w:pPr>
    </w:p>
    <w:p w:rsidR="002B6273" w:rsidRPr="00261758" w:rsidRDefault="002B6273" w:rsidP="002B6273">
      <w:pPr>
        <w:pStyle w:val="ReportText"/>
        <w:spacing w:line="360" w:lineRule="auto"/>
        <w:ind w:left="0"/>
        <w:rPr>
          <w:ins w:id="3100" w:author="user" w:date="2012-02-29T14:49:00Z"/>
          <w:rFonts w:ascii="Calibri" w:hAnsi="Calibri" w:cs="Calibri"/>
          <w:b/>
          <w:sz w:val="20"/>
        </w:rPr>
      </w:pPr>
      <w:ins w:id="3101" w:author="user" w:date="2012-02-29T14:49:00Z">
        <w:r w:rsidRPr="00261758">
          <w:rPr>
            <w:rFonts w:ascii="Calibri" w:hAnsi="Calibri" w:cs="Calibri"/>
            <w:b/>
            <w:sz w:val="20"/>
          </w:rPr>
          <w:t>Table -6.10: Literacy Status of the Project Area (population of 6 years and above)</w:t>
        </w:r>
      </w:ins>
    </w:p>
    <w:tbl>
      <w:tblPr>
        <w:tblW w:w="7763" w:type="dxa"/>
        <w:tblInd w:w="91" w:type="dxa"/>
        <w:tblLook w:val="0000"/>
      </w:tblPr>
      <w:tblGrid>
        <w:gridCol w:w="2082"/>
        <w:gridCol w:w="817"/>
        <w:gridCol w:w="837"/>
        <w:gridCol w:w="840"/>
        <w:gridCol w:w="1187"/>
        <w:gridCol w:w="1120"/>
        <w:gridCol w:w="880"/>
      </w:tblGrid>
      <w:tr w:rsidR="002B6273" w:rsidRPr="001765B5" w:rsidTr="0074335E">
        <w:trPr>
          <w:trHeight w:val="323"/>
          <w:ins w:id="3102" w:author="user" w:date="2012-02-29T14:49:00Z"/>
        </w:trPr>
        <w:tc>
          <w:tcPr>
            <w:tcW w:w="208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3103" w:author="user" w:date="2012-02-29T14:49:00Z"/>
                <w:rFonts w:ascii="Calibri" w:hAnsi="Calibri" w:cs="Calibri"/>
                <w:b/>
                <w:bCs/>
                <w:sz w:val="18"/>
                <w:szCs w:val="18"/>
              </w:rPr>
            </w:pPr>
            <w:ins w:id="3104" w:author="user" w:date="2012-02-29T14:49:00Z">
              <w:r w:rsidRPr="001765B5">
                <w:rPr>
                  <w:rFonts w:ascii="Calibri" w:hAnsi="Calibri" w:cs="Calibri"/>
                  <w:b/>
                  <w:bCs/>
                  <w:sz w:val="18"/>
                  <w:szCs w:val="18"/>
                </w:rPr>
                <w:t>Descriptions</w:t>
              </w:r>
            </w:ins>
          </w:p>
        </w:tc>
        <w:tc>
          <w:tcPr>
            <w:tcW w:w="817" w:type="dxa"/>
            <w:tcBorders>
              <w:top w:val="single" w:sz="4" w:space="0" w:color="auto"/>
              <w:left w:val="nil"/>
              <w:bottom w:val="single" w:sz="4" w:space="0" w:color="auto"/>
              <w:right w:val="single" w:sz="4" w:space="0" w:color="auto"/>
            </w:tcBorders>
            <w:shd w:val="clear" w:color="auto" w:fill="auto"/>
            <w:noWrap/>
          </w:tcPr>
          <w:p w:rsidR="002B6273" w:rsidRPr="001765B5" w:rsidRDefault="002B6273" w:rsidP="0074335E">
            <w:pPr>
              <w:rPr>
                <w:ins w:id="3105" w:author="user" w:date="2012-02-29T14:49:00Z"/>
                <w:rFonts w:ascii="Calibri" w:hAnsi="Calibri" w:cs="Calibri"/>
                <w:b/>
                <w:bCs/>
                <w:sz w:val="18"/>
                <w:szCs w:val="18"/>
              </w:rPr>
            </w:pPr>
            <w:ins w:id="3106" w:author="user" w:date="2012-02-29T14:49:00Z">
              <w:r w:rsidRPr="001765B5">
                <w:rPr>
                  <w:rFonts w:ascii="Calibri" w:hAnsi="Calibri" w:cs="Calibri"/>
                  <w:b/>
                  <w:bCs/>
                  <w:sz w:val="18"/>
                  <w:szCs w:val="18"/>
                </w:rPr>
                <w:t>Male</w:t>
              </w:r>
            </w:ins>
          </w:p>
        </w:tc>
        <w:tc>
          <w:tcPr>
            <w:tcW w:w="837" w:type="dxa"/>
            <w:tcBorders>
              <w:top w:val="single" w:sz="4" w:space="0" w:color="auto"/>
              <w:left w:val="nil"/>
              <w:bottom w:val="single" w:sz="4" w:space="0" w:color="auto"/>
              <w:right w:val="single" w:sz="4" w:space="0" w:color="auto"/>
            </w:tcBorders>
            <w:shd w:val="clear" w:color="auto" w:fill="auto"/>
            <w:noWrap/>
          </w:tcPr>
          <w:p w:rsidR="002B6273" w:rsidRPr="001765B5" w:rsidRDefault="002B6273" w:rsidP="0074335E">
            <w:pPr>
              <w:rPr>
                <w:ins w:id="3107" w:author="user" w:date="2012-02-29T14:49:00Z"/>
                <w:rFonts w:ascii="Calibri" w:hAnsi="Calibri" w:cs="Calibri"/>
                <w:b/>
                <w:bCs/>
                <w:sz w:val="18"/>
                <w:szCs w:val="18"/>
              </w:rPr>
            </w:pPr>
            <w:ins w:id="3108" w:author="user" w:date="2012-02-29T14:49:00Z">
              <w:r w:rsidRPr="001765B5">
                <w:rPr>
                  <w:rFonts w:ascii="Calibri" w:hAnsi="Calibri" w:cs="Calibri"/>
                  <w:b/>
                  <w:bCs/>
                  <w:sz w:val="18"/>
                  <w:szCs w:val="18"/>
                </w:rPr>
                <w:t>Female</w:t>
              </w:r>
            </w:ins>
          </w:p>
        </w:tc>
        <w:tc>
          <w:tcPr>
            <w:tcW w:w="840" w:type="dxa"/>
            <w:tcBorders>
              <w:top w:val="single" w:sz="4" w:space="0" w:color="auto"/>
              <w:left w:val="nil"/>
              <w:bottom w:val="single" w:sz="4" w:space="0" w:color="auto"/>
              <w:right w:val="single" w:sz="4" w:space="0" w:color="auto"/>
            </w:tcBorders>
            <w:shd w:val="clear" w:color="auto" w:fill="auto"/>
            <w:noWrap/>
          </w:tcPr>
          <w:p w:rsidR="002B6273" w:rsidRPr="001765B5" w:rsidRDefault="002B6273" w:rsidP="0074335E">
            <w:pPr>
              <w:rPr>
                <w:ins w:id="3109" w:author="user" w:date="2012-02-29T14:49:00Z"/>
                <w:rFonts w:ascii="Calibri" w:hAnsi="Calibri" w:cs="Calibri"/>
                <w:b/>
                <w:bCs/>
                <w:sz w:val="18"/>
                <w:szCs w:val="18"/>
              </w:rPr>
            </w:pPr>
            <w:ins w:id="3110" w:author="user" w:date="2012-02-29T14:49:00Z">
              <w:r w:rsidRPr="001765B5">
                <w:rPr>
                  <w:rFonts w:ascii="Calibri" w:hAnsi="Calibri" w:cs="Calibri"/>
                  <w:b/>
                  <w:bCs/>
                  <w:sz w:val="18"/>
                  <w:szCs w:val="18"/>
                </w:rPr>
                <w:t>Both</w:t>
              </w:r>
            </w:ins>
          </w:p>
        </w:tc>
        <w:tc>
          <w:tcPr>
            <w:tcW w:w="1187" w:type="dxa"/>
            <w:tcBorders>
              <w:top w:val="single" w:sz="4" w:space="0" w:color="auto"/>
              <w:left w:val="nil"/>
              <w:bottom w:val="single" w:sz="4" w:space="0" w:color="auto"/>
              <w:right w:val="single" w:sz="4" w:space="0" w:color="auto"/>
            </w:tcBorders>
            <w:shd w:val="clear" w:color="auto" w:fill="auto"/>
            <w:noWrap/>
          </w:tcPr>
          <w:p w:rsidR="002B6273" w:rsidRPr="001765B5" w:rsidRDefault="002B6273" w:rsidP="0074335E">
            <w:pPr>
              <w:rPr>
                <w:ins w:id="3111" w:author="user" w:date="2012-02-29T14:49:00Z"/>
                <w:rFonts w:ascii="Calibri" w:hAnsi="Calibri" w:cs="Calibri"/>
                <w:b/>
                <w:bCs/>
                <w:sz w:val="18"/>
                <w:szCs w:val="18"/>
              </w:rPr>
            </w:pPr>
            <w:ins w:id="3112" w:author="user" w:date="2012-02-29T14:49:00Z">
              <w:r w:rsidRPr="001765B5">
                <w:rPr>
                  <w:rFonts w:ascii="Calibri" w:hAnsi="Calibri" w:cs="Calibri"/>
                  <w:b/>
                  <w:bCs/>
                  <w:sz w:val="18"/>
                  <w:szCs w:val="18"/>
                </w:rPr>
                <w:t>Percentage</w:t>
              </w:r>
            </w:ins>
          </w:p>
        </w:tc>
        <w:tc>
          <w:tcPr>
            <w:tcW w:w="2000" w:type="dxa"/>
            <w:gridSpan w:val="2"/>
            <w:tcBorders>
              <w:top w:val="single" w:sz="4" w:space="0" w:color="auto"/>
              <w:left w:val="nil"/>
              <w:bottom w:val="single" w:sz="4" w:space="0" w:color="auto"/>
              <w:right w:val="single" w:sz="4" w:space="0" w:color="auto"/>
            </w:tcBorders>
            <w:shd w:val="clear" w:color="auto" w:fill="auto"/>
            <w:noWrap/>
            <w:vAlign w:val="bottom"/>
          </w:tcPr>
          <w:p w:rsidR="002B6273" w:rsidRPr="001765B5" w:rsidRDefault="002B6273" w:rsidP="0074335E">
            <w:pPr>
              <w:rPr>
                <w:ins w:id="3113" w:author="user" w:date="2012-02-29T14:49:00Z"/>
                <w:rFonts w:ascii="Calibri" w:hAnsi="Calibri" w:cs="Calibri"/>
                <w:b/>
                <w:bCs/>
                <w:sz w:val="18"/>
                <w:szCs w:val="18"/>
              </w:rPr>
            </w:pPr>
            <w:ins w:id="3114" w:author="user" w:date="2012-02-29T14:49:00Z">
              <w:r w:rsidRPr="001765B5">
                <w:rPr>
                  <w:rFonts w:ascii="Calibri" w:hAnsi="Calibri" w:cs="Calibri"/>
                  <w:b/>
                  <w:bCs/>
                  <w:sz w:val="18"/>
                  <w:szCs w:val="18"/>
                </w:rPr>
                <w:t>Literacy Status</w:t>
              </w:r>
            </w:ins>
          </w:p>
          <w:p w:rsidR="002B6273" w:rsidRPr="001765B5" w:rsidRDefault="002B6273" w:rsidP="0074335E">
            <w:pPr>
              <w:rPr>
                <w:ins w:id="3115" w:author="user" w:date="2012-02-29T14:49:00Z"/>
                <w:rFonts w:ascii="Calibri" w:hAnsi="Calibri" w:cs="Calibri"/>
                <w:sz w:val="18"/>
                <w:szCs w:val="18"/>
              </w:rPr>
            </w:pPr>
            <w:ins w:id="3116" w:author="user" w:date="2012-02-29T14:49:00Z">
              <w:r w:rsidRPr="001765B5">
                <w:rPr>
                  <w:rFonts w:ascii="Calibri" w:hAnsi="Calibri" w:cs="Calibri"/>
                  <w:sz w:val="18"/>
                  <w:szCs w:val="18"/>
                </w:rPr>
                <w:t> </w:t>
              </w:r>
            </w:ins>
          </w:p>
        </w:tc>
      </w:tr>
      <w:tr w:rsidR="002B6273" w:rsidRPr="001765B5" w:rsidTr="0074335E">
        <w:trPr>
          <w:trHeight w:val="255"/>
          <w:ins w:id="3117" w:author="user" w:date="2012-02-29T14:49:00Z"/>
        </w:trPr>
        <w:tc>
          <w:tcPr>
            <w:tcW w:w="2082"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3118" w:author="user" w:date="2012-02-29T14:49:00Z"/>
                <w:rFonts w:ascii="Calibri" w:hAnsi="Calibri" w:cs="Calibri"/>
                <w:sz w:val="18"/>
                <w:szCs w:val="18"/>
              </w:rPr>
            </w:pPr>
            <w:ins w:id="3119" w:author="user" w:date="2012-02-29T14:49:00Z">
              <w:r w:rsidRPr="001765B5">
                <w:rPr>
                  <w:rFonts w:ascii="Calibri" w:hAnsi="Calibri" w:cs="Calibri"/>
                  <w:sz w:val="18"/>
                  <w:szCs w:val="18"/>
                </w:rPr>
                <w:t>Can't Read and Write</w:t>
              </w:r>
            </w:ins>
          </w:p>
        </w:tc>
        <w:tc>
          <w:tcPr>
            <w:tcW w:w="81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120" w:author="user" w:date="2012-02-29T14:49:00Z"/>
                <w:rFonts w:ascii="Calibri" w:hAnsi="Calibri" w:cs="Calibri"/>
                <w:sz w:val="18"/>
                <w:szCs w:val="18"/>
              </w:rPr>
            </w:pPr>
            <w:ins w:id="3121" w:author="user" w:date="2012-02-29T14:49:00Z">
              <w:r w:rsidRPr="001765B5">
                <w:rPr>
                  <w:rFonts w:ascii="Calibri" w:hAnsi="Calibri" w:cs="Calibri"/>
                  <w:sz w:val="18"/>
                  <w:szCs w:val="18"/>
                </w:rPr>
                <w:t>21837</w:t>
              </w:r>
            </w:ins>
          </w:p>
        </w:tc>
        <w:tc>
          <w:tcPr>
            <w:tcW w:w="83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122" w:author="user" w:date="2012-02-29T14:49:00Z"/>
                <w:rFonts w:ascii="Calibri" w:hAnsi="Calibri" w:cs="Calibri"/>
                <w:sz w:val="18"/>
                <w:szCs w:val="18"/>
              </w:rPr>
            </w:pPr>
            <w:ins w:id="3123" w:author="user" w:date="2012-02-29T14:49:00Z">
              <w:r w:rsidRPr="001765B5">
                <w:rPr>
                  <w:rFonts w:ascii="Calibri" w:hAnsi="Calibri" w:cs="Calibri"/>
                  <w:sz w:val="18"/>
                  <w:szCs w:val="18"/>
                </w:rPr>
                <w:t>42496</w:t>
              </w:r>
            </w:ins>
          </w:p>
        </w:tc>
        <w:tc>
          <w:tcPr>
            <w:tcW w:w="84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124" w:author="user" w:date="2012-02-29T14:49:00Z"/>
                <w:rFonts w:ascii="Calibri" w:hAnsi="Calibri" w:cs="Calibri"/>
                <w:sz w:val="18"/>
                <w:szCs w:val="18"/>
              </w:rPr>
            </w:pPr>
            <w:ins w:id="3125" w:author="user" w:date="2012-02-29T14:49:00Z">
              <w:r w:rsidRPr="001765B5">
                <w:rPr>
                  <w:rFonts w:ascii="Calibri" w:hAnsi="Calibri" w:cs="Calibri"/>
                  <w:sz w:val="18"/>
                  <w:szCs w:val="18"/>
                </w:rPr>
                <w:t>64333</w:t>
              </w:r>
            </w:ins>
          </w:p>
        </w:tc>
        <w:tc>
          <w:tcPr>
            <w:tcW w:w="118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126" w:author="user" w:date="2012-02-29T14:49:00Z"/>
                <w:rFonts w:ascii="Calibri" w:hAnsi="Calibri" w:cs="Calibri"/>
                <w:sz w:val="18"/>
                <w:szCs w:val="18"/>
              </w:rPr>
            </w:pPr>
            <w:ins w:id="3127" w:author="user" w:date="2012-02-29T14:49:00Z">
              <w:r w:rsidRPr="001765B5">
                <w:rPr>
                  <w:rFonts w:ascii="Calibri" w:hAnsi="Calibri" w:cs="Calibri"/>
                  <w:sz w:val="18"/>
                  <w:szCs w:val="18"/>
                </w:rPr>
                <w:t>26.55</w:t>
              </w:r>
            </w:ins>
          </w:p>
        </w:tc>
        <w:tc>
          <w:tcPr>
            <w:tcW w:w="112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128" w:author="user" w:date="2012-02-29T14:49:00Z"/>
                <w:rFonts w:ascii="Calibri" w:hAnsi="Calibri" w:cs="Calibri"/>
                <w:b/>
                <w:bCs/>
                <w:sz w:val="18"/>
                <w:szCs w:val="18"/>
              </w:rPr>
            </w:pPr>
            <w:ins w:id="3129" w:author="user" w:date="2012-02-29T14:49:00Z">
              <w:r w:rsidRPr="001765B5">
                <w:rPr>
                  <w:rFonts w:ascii="Calibri" w:hAnsi="Calibri" w:cs="Calibri"/>
                  <w:b/>
                  <w:bCs/>
                  <w:sz w:val="18"/>
                  <w:szCs w:val="18"/>
                </w:rPr>
                <w:t>Male</w:t>
              </w:r>
            </w:ins>
          </w:p>
        </w:tc>
        <w:tc>
          <w:tcPr>
            <w:tcW w:w="88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130" w:author="user" w:date="2012-02-29T14:49:00Z"/>
                <w:rFonts w:ascii="Calibri" w:hAnsi="Calibri" w:cs="Calibri"/>
                <w:b/>
                <w:bCs/>
                <w:sz w:val="18"/>
                <w:szCs w:val="18"/>
              </w:rPr>
            </w:pPr>
            <w:ins w:id="3131" w:author="user" w:date="2012-02-29T14:49:00Z">
              <w:r w:rsidRPr="001765B5">
                <w:rPr>
                  <w:rFonts w:ascii="Calibri" w:hAnsi="Calibri" w:cs="Calibri"/>
                  <w:b/>
                  <w:bCs/>
                  <w:sz w:val="18"/>
                  <w:szCs w:val="18"/>
                </w:rPr>
                <w:t>Female</w:t>
              </w:r>
            </w:ins>
          </w:p>
        </w:tc>
      </w:tr>
      <w:tr w:rsidR="002B6273" w:rsidRPr="001765B5" w:rsidTr="0074335E">
        <w:trPr>
          <w:trHeight w:val="255"/>
          <w:ins w:id="3132" w:author="user" w:date="2012-02-29T14:49:00Z"/>
        </w:trPr>
        <w:tc>
          <w:tcPr>
            <w:tcW w:w="2082"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3133" w:author="user" w:date="2012-02-29T14:49:00Z"/>
                <w:rFonts w:ascii="Calibri" w:hAnsi="Calibri" w:cs="Calibri"/>
                <w:sz w:val="18"/>
                <w:szCs w:val="18"/>
              </w:rPr>
            </w:pPr>
            <w:ins w:id="3134" w:author="user" w:date="2012-02-29T14:49:00Z">
              <w:r w:rsidRPr="001765B5">
                <w:rPr>
                  <w:rFonts w:ascii="Calibri" w:hAnsi="Calibri" w:cs="Calibri"/>
                  <w:sz w:val="18"/>
                  <w:szCs w:val="18"/>
                </w:rPr>
                <w:t>Can Read only</w:t>
              </w:r>
            </w:ins>
          </w:p>
        </w:tc>
        <w:tc>
          <w:tcPr>
            <w:tcW w:w="81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135" w:author="user" w:date="2012-02-29T14:49:00Z"/>
                <w:rFonts w:ascii="Calibri" w:hAnsi="Calibri" w:cs="Calibri"/>
                <w:sz w:val="18"/>
                <w:szCs w:val="18"/>
              </w:rPr>
            </w:pPr>
            <w:ins w:id="3136" w:author="user" w:date="2012-02-29T14:49:00Z">
              <w:r w:rsidRPr="001765B5">
                <w:rPr>
                  <w:rFonts w:ascii="Calibri" w:hAnsi="Calibri" w:cs="Calibri"/>
                  <w:sz w:val="18"/>
                  <w:szCs w:val="18"/>
                </w:rPr>
                <w:t>5678</w:t>
              </w:r>
            </w:ins>
          </w:p>
        </w:tc>
        <w:tc>
          <w:tcPr>
            <w:tcW w:w="83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137" w:author="user" w:date="2012-02-29T14:49:00Z"/>
                <w:rFonts w:ascii="Calibri" w:hAnsi="Calibri" w:cs="Calibri"/>
                <w:sz w:val="18"/>
                <w:szCs w:val="18"/>
              </w:rPr>
            </w:pPr>
            <w:ins w:id="3138" w:author="user" w:date="2012-02-29T14:49:00Z">
              <w:r w:rsidRPr="001765B5">
                <w:rPr>
                  <w:rFonts w:ascii="Calibri" w:hAnsi="Calibri" w:cs="Calibri"/>
                  <w:sz w:val="18"/>
                  <w:szCs w:val="18"/>
                </w:rPr>
                <w:t>6377</w:t>
              </w:r>
            </w:ins>
          </w:p>
        </w:tc>
        <w:tc>
          <w:tcPr>
            <w:tcW w:w="84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139" w:author="user" w:date="2012-02-29T14:49:00Z"/>
                <w:rFonts w:ascii="Calibri" w:hAnsi="Calibri" w:cs="Calibri"/>
                <w:sz w:val="18"/>
                <w:szCs w:val="18"/>
              </w:rPr>
            </w:pPr>
            <w:ins w:id="3140" w:author="user" w:date="2012-02-29T14:49:00Z">
              <w:r w:rsidRPr="001765B5">
                <w:rPr>
                  <w:rFonts w:ascii="Calibri" w:hAnsi="Calibri" w:cs="Calibri"/>
                  <w:sz w:val="18"/>
                  <w:szCs w:val="18"/>
                </w:rPr>
                <w:t>12055</w:t>
              </w:r>
            </w:ins>
          </w:p>
        </w:tc>
        <w:tc>
          <w:tcPr>
            <w:tcW w:w="118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141" w:author="user" w:date="2012-02-29T14:49:00Z"/>
                <w:rFonts w:ascii="Calibri" w:hAnsi="Calibri" w:cs="Calibri"/>
                <w:sz w:val="18"/>
                <w:szCs w:val="18"/>
              </w:rPr>
            </w:pPr>
            <w:ins w:id="3142" w:author="user" w:date="2012-02-29T14:49:00Z">
              <w:r w:rsidRPr="001765B5">
                <w:rPr>
                  <w:rFonts w:ascii="Calibri" w:hAnsi="Calibri" w:cs="Calibri"/>
                  <w:sz w:val="18"/>
                  <w:szCs w:val="18"/>
                </w:rPr>
                <w:t>4.98</w:t>
              </w:r>
            </w:ins>
          </w:p>
        </w:tc>
        <w:tc>
          <w:tcPr>
            <w:tcW w:w="112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143" w:author="user" w:date="2012-02-29T14:49:00Z"/>
                <w:rFonts w:ascii="Calibri" w:hAnsi="Calibri" w:cs="Calibri"/>
                <w:sz w:val="18"/>
                <w:szCs w:val="18"/>
              </w:rPr>
            </w:pPr>
          </w:p>
        </w:tc>
        <w:tc>
          <w:tcPr>
            <w:tcW w:w="88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144" w:author="user" w:date="2012-02-29T14:49:00Z"/>
                <w:rFonts w:ascii="Calibri" w:hAnsi="Calibri" w:cs="Calibri"/>
                <w:sz w:val="18"/>
                <w:szCs w:val="18"/>
              </w:rPr>
            </w:pPr>
          </w:p>
        </w:tc>
      </w:tr>
      <w:tr w:rsidR="002B6273" w:rsidRPr="001765B5" w:rsidTr="0074335E">
        <w:trPr>
          <w:trHeight w:val="255"/>
          <w:ins w:id="3145" w:author="user" w:date="2012-02-29T14:49:00Z"/>
        </w:trPr>
        <w:tc>
          <w:tcPr>
            <w:tcW w:w="2082"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3146" w:author="user" w:date="2012-02-29T14:49:00Z"/>
                <w:rFonts w:ascii="Calibri" w:hAnsi="Calibri" w:cs="Calibri"/>
                <w:sz w:val="18"/>
                <w:szCs w:val="18"/>
              </w:rPr>
            </w:pPr>
            <w:ins w:id="3147" w:author="user" w:date="2012-02-29T14:49:00Z">
              <w:r w:rsidRPr="001765B5">
                <w:rPr>
                  <w:rFonts w:ascii="Calibri" w:hAnsi="Calibri" w:cs="Calibri"/>
                  <w:sz w:val="18"/>
                  <w:szCs w:val="18"/>
                </w:rPr>
                <w:t>Can Read and Write</w:t>
              </w:r>
            </w:ins>
          </w:p>
        </w:tc>
        <w:tc>
          <w:tcPr>
            <w:tcW w:w="81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148" w:author="user" w:date="2012-02-29T14:49:00Z"/>
                <w:rFonts w:ascii="Calibri" w:hAnsi="Calibri" w:cs="Calibri"/>
                <w:sz w:val="18"/>
                <w:szCs w:val="18"/>
              </w:rPr>
            </w:pPr>
            <w:ins w:id="3149" w:author="user" w:date="2012-02-29T14:49:00Z">
              <w:r w:rsidRPr="001765B5">
                <w:rPr>
                  <w:rFonts w:ascii="Calibri" w:hAnsi="Calibri" w:cs="Calibri"/>
                  <w:sz w:val="18"/>
                  <w:szCs w:val="18"/>
                </w:rPr>
                <w:t>94124</w:t>
              </w:r>
            </w:ins>
          </w:p>
        </w:tc>
        <w:tc>
          <w:tcPr>
            <w:tcW w:w="83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150" w:author="user" w:date="2012-02-29T14:49:00Z"/>
                <w:rFonts w:ascii="Calibri" w:hAnsi="Calibri" w:cs="Calibri"/>
                <w:sz w:val="18"/>
                <w:szCs w:val="18"/>
              </w:rPr>
            </w:pPr>
            <w:ins w:id="3151" w:author="user" w:date="2012-02-29T14:49:00Z">
              <w:r w:rsidRPr="001765B5">
                <w:rPr>
                  <w:rFonts w:ascii="Calibri" w:hAnsi="Calibri" w:cs="Calibri"/>
                  <w:sz w:val="18"/>
                  <w:szCs w:val="18"/>
                </w:rPr>
                <w:t>70926</w:t>
              </w:r>
            </w:ins>
          </w:p>
        </w:tc>
        <w:tc>
          <w:tcPr>
            <w:tcW w:w="84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152" w:author="user" w:date="2012-02-29T14:49:00Z"/>
                <w:rFonts w:ascii="Calibri" w:hAnsi="Calibri" w:cs="Calibri"/>
                <w:sz w:val="18"/>
                <w:szCs w:val="18"/>
              </w:rPr>
            </w:pPr>
            <w:ins w:id="3153" w:author="user" w:date="2012-02-29T14:49:00Z">
              <w:r w:rsidRPr="001765B5">
                <w:rPr>
                  <w:rFonts w:ascii="Calibri" w:hAnsi="Calibri" w:cs="Calibri"/>
                  <w:sz w:val="18"/>
                  <w:szCs w:val="18"/>
                </w:rPr>
                <w:t>165050</w:t>
              </w:r>
            </w:ins>
          </w:p>
        </w:tc>
        <w:tc>
          <w:tcPr>
            <w:tcW w:w="118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154" w:author="user" w:date="2012-02-29T14:49:00Z"/>
                <w:rFonts w:ascii="Calibri" w:hAnsi="Calibri" w:cs="Calibri"/>
                <w:b/>
                <w:bCs/>
                <w:sz w:val="18"/>
                <w:szCs w:val="18"/>
              </w:rPr>
            </w:pPr>
            <w:ins w:id="3155" w:author="user" w:date="2012-02-29T14:49:00Z">
              <w:r w:rsidRPr="001765B5">
                <w:rPr>
                  <w:rFonts w:ascii="Calibri" w:hAnsi="Calibri" w:cs="Calibri"/>
                  <w:b/>
                  <w:bCs/>
                  <w:sz w:val="18"/>
                  <w:szCs w:val="18"/>
                </w:rPr>
                <w:t>68.12</w:t>
              </w:r>
            </w:ins>
          </w:p>
        </w:tc>
        <w:tc>
          <w:tcPr>
            <w:tcW w:w="112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156" w:author="user" w:date="2012-02-29T14:49:00Z"/>
                <w:rFonts w:ascii="Calibri" w:hAnsi="Calibri" w:cs="Calibri"/>
                <w:b/>
                <w:bCs/>
                <w:sz w:val="18"/>
                <w:szCs w:val="18"/>
              </w:rPr>
            </w:pPr>
            <w:ins w:id="3157" w:author="user" w:date="2012-02-29T14:49:00Z">
              <w:r w:rsidRPr="001765B5">
                <w:rPr>
                  <w:rFonts w:ascii="Calibri" w:hAnsi="Calibri" w:cs="Calibri"/>
                  <w:b/>
                  <w:bCs/>
                  <w:sz w:val="18"/>
                  <w:szCs w:val="18"/>
                </w:rPr>
                <w:t>77.08</w:t>
              </w:r>
            </w:ins>
          </w:p>
        </w:tc>
        <w:tc>
          <w:tcPr>
            <w:tcW w:w="88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158" w:author="user" w:date="2012-02-29T14:49:00Z"/>
                <w:rFonts w:ascii="Calibri" w:hAnsi="Calibri" w:cs="Calibri"/>
                <w:b/>
                <w:bCs/>
                <w:sz w:val="18"/>
                <w:szCs w:val="18"/>
              </w:rPr>
            </w:pPr>
            <w:ins w:id="3159" w:author="user" w:date="2012-02-29T14:49:00Z">
              <w:r w:rsidRPr="001765B5">
                <w:rPr>
                  <w:rFonts w:ascii="Calibri" w:hAnsi="Calibri" w:cs="Calibri"/>
                  <w:b/>
                  <w:bCs/>
                  <w:sz w:val="18"/>
                  <w:szCs w:val="18"/>
                </w:rPr>
                <w:t>59.02</w:t>
              </w:r>
            </w:ins>
          </w:p>
        </w:tc>
      </w:tr>
      <w:tr w:rsidR="002B6273" w:rsidRPr="001765B5" w:rsidTr="0074335E">
        <w:trPr>
          <w:trHeight w:val="255"/>
          <w:ins w:id="3160" w:author="user" w:date="2012-02-29T14:49:00Z"/>
        </w:trPr>
        <w:tc>
          <w:tcPr>
            <w:tcW w:w="2082"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3161" w:author="user" w:date="2012-02-29T14:49:00Z"/>
                <w:rFonts w:ascii="Calibri" w:hAnsi="Calibri" w:cs="Calibri"/>
                <w:sz w:val="18"/>
                <w:szCs w:val="18"/>
              </w:rPr>
            </w:pPr>
            <w:ins w:id="3162" w:author="user" w:date="2012-02-29T14:49:00Z">
              <w:r w:rsidRPr="001765B5">
                <w:rPr>
                  <w:rFonts w:ascii="Calibri" w:hAnsi="Calibri" w:cs="Calibri"/>
                  <w:sz w:val="18"/>
                  <w:szCs w:val="18"/>
                </w:rPr>
                <w:t>Not Stead</w:t>
              </w:r>
            </w:ins>
          </w:p>
        </w:tc>
        <w:tc>
          <w:tcPr>
            <w:tcW w:w="81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163" w:author="user" w:date="2012-02-29T14:49:00Z"/>
                <w:rFonts w:ascii="Calibri" w:hAnsi="Calibri" w:cs="Calibri"/>
                <w:sz w:val="18"/>
                <w:szCs w:val="18"/>
              </w:rPr>
            </w:pPr>
            <w:ins w:id="3164" w:author="user" w:date="2012-02-29T14:49:00Z">
              <w:r w:rsidRPr="001765B5">
                <w:rPr>
                  <w:rFonts w:ascii="Calibri" w:hAnsi="Calibri" w:cs="Calibri"/>
                  <w:sz w:val="18"/>
                  <w:szCs w:val="18"/>
                </w:rPr>
                <w:t>481</w:t>
              </w:r>
            </w:ins>
          </w:p>
        </w:tc>
        <w:tc>
          <w:tcPr>
            <w:tcW w:w="83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165" w:author="user" w:date="2012-02-29T14:49:00Z"/>
                <w:rFonts w:ascii="Calibri" w:hAnsi="Calibri" w:cs="Calibri"/>
                <w:sz w:val="18"/>
                <w:szCs w:val="18"/>
              </w:rPr>
            </w:pPr>
            <w:ins w:id="3166" w:author="user" w:date="2012-02-29T14:49:00Z">
              <w:r w:rsidRPr="001765B5">
                <w:rPr>
                  <w:rFonts w:ascii="Calibri" w:hAnsi="Calibri" w:cs="Calibri"/>
                  <w:sz w:val="18"/>
                  <w:szCs w:val="18"/>
                </w:rPr>
                <w:t>378</w:t>
              </w:r>
            </w:ins>
          </w:p>
        </w:tc>
        <w:tc>
          <w:tcPr>
            <w:tcW w:w="84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167" w:author="user" w:date="2012-02-29T14:49:00Z"/>
                <w:rFonts w:ascii="Calibri" w:hAnsi="Calibri" w:cs="Calibri"/>
                <w:sz w:val="18"/>
                <w:szCs w:val="18"/>
              </w:rPr>
            </w:pPr>
            <w:ins w:id="3168" w:author="user" w:date="2012-02-29T14:49:00Z">
              <w:r w:rsidRPr="001765B5">
                <w:rPr>
                  <w:rFonts w:ascii="Calibri" w:hAnsi="Calibri" w:cs="Calibri"/>
                  <w:sz w:val="18"/>
                  <w:szCs w:val="18"/>
                </w:rPr>
                <w:t>859</w:t>
              </w:r>
            </w:ins>
          </w:p>
        </w:tc>
        <w:tc>
          <w:tcPr>
            <w:tcW w:w="118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169" w:author="user" w:date="2012-02-29T14:49:00Z"/>
                <w:rFonts w:ascii="Calibri" w:hAnsi="Calibri" w:cs="Calibri"/>
                <w:sz w:val="18"/>
                <w:szCs w:val="18"/>
              </w:rPr>
            </w:pPr>
            <w:ins w:id="3170" w:author="user" w:date="2012-02-29T14:49:00Z">
              <w:r w:rsidRPr="001765B5">
                <w:rPr>
                  <w:rFonts w:ascii="Calibri" w:hAnsi="Calibri" w:cs="Calibri"/>
                  <w:sz w:val="18"/>
                  <w:szCs w:val="18"/>
                </w:rPr>
                <w:t>0.35</w:t>
              </w:r>
            </w:ins>
          </w:p>
        </w:tc>
        <w:tc>
          <w:tcPr>
            <w:tcW w:w="112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171" w:author="user" w:date="2012-02-29T14:49:00Z"/>
                <w:rFonts w:ascii="Calibri" w:hAnsi="Calibri" w:cs="Calibri"/>
                <w:sz w:val="18"/>
                <w:szCs w:val="18"/>
              </w:rPr>
            </w:pPr>
          </w:p>
        </w:tc>
        <w:tc>
          <w:tcPr>
            <w:tcW w:w="88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172" w:author="user" w:date="2012-02-29T14:49:00Z"/>
                <w:rFonts w:ascii="Calibri" w:hAnsi="Calibri" w:cs="Calibri"/>
                <w:sz w:val="18"/>
                <w:szCs w:val="18"/>
              </w:rPr>
            </w:pPr>
          </w:p>
        </w:tc>
      </w:tr>
      <w:tr w:rsidR="002B6273" w:rsidRPr="001765B5" w:rsidTr="0074335E">
        <w:trPr>
          <w:trHeight w:val="255"/>
          <w:ins w:id="3173" w:author="user" w:date="2012-02-29T14:49:00Z"/>
        </w:trPr>
        <w:tc>
          <w:tcPr>
            <w:tcW w:w="2082"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3174" w:author="user" w:date="2012-02-29T14:49:00Z"/>
                <w:rFonts w:ascii="Calibri" w:hAnsi="Calibri" w:cs="Calibri"/>
                <w:b/>
                <w:bCs/>
                <w:sz w:val="18"/>
                <w:szCs w:val="18"/>
              </w:rPr>
            </w:pPr>
            <w:ins w:id="3175" w:author="user" w:date="2012-02-29T14:49:00Z">
              <w:r w:rsidRPr="001765B5">
                <w:rPr>
                  <w:rFonts w:ascii="Calibri" w:hAnsi="Calibri" w:cs="Calibri"/>
                  <w:b/>
                  <w:bCs/>
                  <w:sz w:val="18"/>
                  <w:szCs w:val="18"/>
                </w:rPr>
                <w:t>Total</w:t>
              </w:r>
            </w:ins>
          </w:p>
        </w:tc>
        <w:tc>
          <w:tcPr>
            <w:tcW w:w="81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176" w:author="user" w:date="2012-02-29T14:49:00Z"/>
                <w:rFonts w:ascii="Calibri" w:hAnsi="Calibri" w:cs="Calibri"/>
                <w:sz w:val="18"/>
                <w:szCs w:val="18"/>
              </w:rPr>
            </w:pPr>
            <w:ins w:id="3177" w:author="user" w:date="2012-02-29T14:49:00Z">
              <w:r w:rsidRPr="001765B5">
                <w:rPr>
                  <w:rFonts w:ascii="Calibri" w:hAnsi="Calibri" w:cs="Calibri"/>
                  <w:sz w:val="18"/>
                  <w:szCs w:val="18"/>
                </w:rPr>
                <w:t>122120</w:t>
              </w:r>
            </w:ins>
          </w:p>
        </w:tc>
        <w:tc>
          <w:tcPr>
            <w:tcW w:w="83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178" w:author="user" w:date="2012-02-29T14:49:00Z"/>
                <w:rFonts w:ascii="Calibri" w:hAnsi="Calibri" w:cs="Calibri"/>
                <w:sz w:val="18"/>
                <w:szCs w:val="18"/>
              </w:rPr>
            </w:pPr>
            <w:ins w:id="3179" w:author="user" w:date="2012-02-29T14:49:00Z">
              <w:r w:rsidRPr="001765B5">
                <w:rPr>
                  <w:rFonts w:ascii="Calibri" w:hAnsi="Calibri" w:cs="Calibri"/>
                  <w:sz w:val="18"/>
                  <w:szCs w:val="18"/>
                </w:rPr>
                <w:t>120177</w:t>
              </w:r>
            </w:ins>
          </w:p>
        </w:tc>
        <w:tc>
          <w:tcPr>
            <w:tcW w:w="84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180" w:author="user" w:date="2012-02-29T14:49:00Z"/>
                <w:rFonts w:ascii="Calibri" w:hAnsi="Calibri" w:cs="Calibri"/>
                <w:sz w:val="18"/>
                <w:szCs w:val="18"/>
              </w:rPr>
            </w:pPr>
            <w:ins w:id="3181" w:author="user" w:date="2012-02-29T14:49:00Z">
              <w:r w:rsidRPr="001765B5">
                <w:rPr>
                  <w:rFonts w:ascii="Calibri" w:hAnsi="Calibri" w:cs="Calibri"/>
                  <w:sz w:val="18"/>
                  <w:szCs w:val="18"/>
                </w:rPr>
                <w:t>242297</w:t>
              </w:r>
            </w:ins>
          </w:p>
        </w:tc>
        <w:tc>
          <w:tcPr>
            <w:tcW w:w="118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182" w:author="user" w:date="2012-02-29T14:49:00Z"/>
                <w:rFonts w:ascii="Calibri" w:hAnsi="Calibri" w:cs="Calibri"/>
                <w:sz w:val="18"/>
                <w:szCs w:val="18"/>
              </w:rPr>
            </w:pPr>
          </w:p>
        </w:tc>
        <w:tc>
          <w:tcPr>
            <w:tcW w:w="112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183" w:author="user" w:date="2012-02-29T14:49:00Z"/>
                <w:rFonts w:ascii="Calibri" w:hAnsi="Calibri" w:cs="Calibri"/>
                <w:sz w:val="18"/>
                <w:szCs w:val="18"/>
              </w:rPr>
            </w:pPr>
          </w:p>
        </w:tc>
        <w:tc>
          <w:tcPr>
            <w:tcW w:w="88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184" w:author="user" w:date="2012-02-29T14:49:00Z"/>
                <w:rFonts w:ascii="Calibri" w:hAnsi="Calibri" w:cs="Calibri"/>
                <w:sz w:val="18"/>
                <w:szCs w:val="18"/>
              </w:rPr>
            </w:pPr>
          </w:p>
        </w:tc>
      </w:tr>
      <w:tr w:rsidR="002B6273" w:rsidRPr="001765B5" w:rsidTr="0074335E">
        <w:trPr>
          <w:trHeight w:val="255"/>
          <w:ins w:id="3185" w:author="user" w:date="2012-02-29T14:49:00Z"/>
        </w:trPr>
        <w:tc>
          <w:tcPr>
            <w:tcW w:w="2082"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3186" w:author="user" w:date="2012-02-29T14:49:00Z"/>
                <w:rFonts w:ascii="Calibri" w:hAnsi="Calibri" w:cs="Calibri"/>
                <w:b/>
                <w:bCs/>
                <w:sz w:val="18"/>
                <w:szCs w:val="18"/>
              </w:rPr>
            </w:pPr>
            <w:ins w:id="3187" w:author="user" w:date="2012-02-29T14:49:00Z">
              <w:r w:rsidRPr="001765B5">
                <w:rPr>
                  <w:rFonts w:ascii="Calibri" w:hAnsi="Calibri" w:cs="Calibri"/>
                  <w:b/>
                  <w:bCs/>
                  <w:sz w:val="18"/>
                  <w:szCs w:val="18"/>
                </w:rPr>
                <w:t>Percentage</w:t>
              </w:r>
            </w:ins>
          </w:p>
        </w:tc>
        <w:tc>
          <w:tcPr>
            <w:tcW w:w="81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188" w:author="user" w:date="2012-02-29T14:49:00Z"/>
                <w:rFonts w:ascii="Calibri" w:hAnsi="Calibri" w:cs="Calibri"/>
                <w:b/>
                <w:bCs/>
                <w:sz w:val="18"/>
                <w:szCs w:val="18"/>
              </w:rPr>
            </w:pPr>
            <w:ins w:id="3189" w:author="user" w:date="2012-02-29T14:49:00Z">
              <w:r w:rsidRPr="001765B5">
                <w:rPr>
                  <w:rFonts w:ascii="Calibri" w:hAnsi="Calibri" w:cs="Calibri"/>
                  <w:b/>
                  <w:bCs/>
                  <w:sz w:val="18"/>
                  <w:szCs w:val="18"/>
                </w:rPr>
                <w:t>50.40</w:t>
              </w:r>
            </w:ins>
          </w:p>
        </w:tc>
        <w:tc>
          <w:tcPr>
            <w:tcW w:w="83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190" w:author="user" w:date="2012-02-29T14:49:00Z"/>
                <w:rFonts w:ascii="Calibri" w:hAnsi="Calibri" w:cs="Calibri"/>
                <w:b/>
                <w:bCs/>
                <w:sz w:val="18"/>
                <w:szCs w:val="18"/>
              </w:rPr>
            </w:pPr>
            <w:ins w:id="3191" w:author="user" w:date="2012-02-29T14:49:00Z">
              <w:r w:rsidRPr="001765B5">
                <w:rPr>
                  <w:rFonts w:ascii="Calibri" w:hAnsi="Calibri" w:cs="Calibri"/>
                  <w:b/>
                  <w:bCs/>
                  <w:sz w:val="18"/>
                  <w:szCs w:val="18"/>
                </w:rPr>
                <w:t>49.60</w:t>
              </w:r>
            </w:ins>
          </w:p>
        </w:tc>
        <w:tc>
          <w:tcPr>
            <w:tcW w:w="84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192" w:author="user" w:date="2012-02-29T14:49:00Z"/>
                <w:rFonts w:ascii="Calibri" w:hAnsi="Calibri" w:cs="Calibri"/>
                <w:b/>
                <w:bCs/>
                <w:sz w:val="18"/>
                <w:szCs w:val="18"/>
              </w:rPr>
            </w:pPr>
            <w:ins w:id="3193" w:author="user" w:date="2012-02-29T14:49:00Z">
              <w:r w:rsidRPr="001765B5">
                <w:rPr>
                  <w:rFonts w:ascii="Calibri" w:hAnsi="Calibri" w:cs="Calibri"/>
                  <w:b/>
                  <w:bCs/>
                  <w:sz w:val="18"/>
                  <w:szCs w:val="18"/>
                </w:rPr>
                <w:t>100.00</w:t>
              </w:r>
            </w:ins>
          </w:p>
        </w:tc>
        <w:tc>
          <w:tcPr>
            <w:tcW w:w="118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194" w:author="user" w:date="2012-02-29T14:49:00Z"/>
                <w:rFonts w:ascii="Calibri" w:hAnsi="Calibri" w:cs="Calibri"/>
                <w:sz w:val="18"/>
                <w:szCs w:val="18"/>
              </w:rPr>
            </w:pPr>
          </w:p>
        </w:tc>
        <w:tc>
          <w:tcPr>
            <w:tcW w:w="112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195" w:author="user" w:date="2012-02-29T14:49:00Z"/>
                <w:rFonts w:ascii="Calibri" w:hAnsi="Calibri" w:cs="Calibri"/>
                <w:sz w:val="18"/>
                <w:szCs w:val="18"/>
              </w:rPr>
            </w:pPr>
          </w:p>
        </w:tc>
        <w:tc>
          <w:tcPr>
            <w:tcW w:w="88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196" w:author="user" w:date="2012-02-29T14:49:00Z"/>
                <w:rFonts w:ascii="Calibri" w:hAnsi="Calibri" w:cs="Calibri"/>
                <w:sz w:val="18"/>
                <w:szCs w:val="18"/>
              </w:rPr>
            </w:pPr>
          </w:p>
        </w:tc>
      </w:tr>
    </w:tbl>
    <w:p w:rsidR="002B6273" w:rsidRPr="00767BAC" w:rsidRDefault="002B6273" w:rsidP="002B6273">
      <w:pPr>
        <w:rPr>
          <w:ins w:id="3197" w:author="user" w:date="2012-02-29T14:49:00Z"/>
          <w:rFonts w:ascii="Calibri" w:hAnsi="Calibri" w:cs="Calibri"/>
          <w:i/>
          <w:iCs/>
          <w:sz w:val="18"/>
          <w:szCs w:val="18"/>
        </w:rPr>
      </w:pPr>
      <w:ins w:id="3198" w:author="user" w:date="2012-02-29T14:49:00Z">
        <w:r w:rsidRPr="00767BAC">
          <w:rPr>
            <w:rFonts w:ascii="Calibri" w:hAnsi="Calibri" w:cs="Calibri"/>
            <w:i/>
            <w:iCs/>
            <w:sz w:val="18"/>
            <w:szCs w:val="18"/>
          </w:rPr>
          <w:t>Source: CBS, 2002</w:t>
        </w:r>
      </w:ins>
    </w:p>
    <w:p w:rsidR="002B6273" w:rsidRDefault="002B6273" w:rsidP="002B6273">
      <w:pPr>
        <w:spacing w:line="300" w:lineRule="auto"/>
        <w:jc w:val="both"/>
        <w:rPr>
          <w:ins w:id="3199" w:author="user" w:date="2012-02-29T14:49:00Z"/>
          <w:rFonts w:ascii="Calibri" w:hAnsi="Calibri" w:cs="Calibri"/>
          <w:b/>
          <w:sz w:val="22"/>
          <w:szCs w:val="22"/>
        </w:rPr>
      </w:pPr>
    </w:p>
    <w:p w:rsidR="002B6273" w:rsidRPr="001765B5" w:rsidRDefault="002B6273" w:rsidP="002B6273">
      <w:pPr>
        <w:spacing w:line="300" w:lineRule="auto"/>
        <w:jc w:val="both"/>
        <w:rPr>
          <w:ins w:id="3200" w:author="user" w:date="2012-02-29T14:49:00Z"/>
          <w:rFonts w:ascii="Calibri" w:hAnsi="Calibri" w:cs="Calibri"/>
          <w:b/>
          <w:sz w:val="22"/>
          <w:szCs w:val="22"/>
        </w:rPr>
      </w:pPr>
      <w:ins w:id="3201" w:author="user" w:date="2012-02-29T14:49:00Z">
        <w:r w:rsidRPr="001765B5">
          <w:rPr>
            <w:rFonts w:ascii="Calibri" w:hAnsi="Calibri" w:cs="Calibri"/>
            <w:sz w:val="22"/>
            <w:szCs w:val="22"/>
          </w:rPr>
          <w:t>The female educational status is very low</w:t>
        </w:r>
        <w:r w:rsidRPr="001765B5">
          <w:rPr>
            <w:rFonts w:ascii="Calibri" w:hAnsi="Calibri" w:cs="Calibri"/>
            <w:b/>
            <w:sz w:val="22"/>
            <w:szCs w:val="22"/>
          </w:rPr>
          <w:t xml:space="preserve"> </w:t>
        </w:r>
        <w:r w:rsidRPr="001765B5">
          <w:rPr>
            <w:rFonts w:ascii="Calibri" w:hAnsi="Calibri" w:cs="Calibri"/>
            <w:sz w:val="22"/>
            <w:szCs w:val="22"/>
            <w:lang w:val="en-GB"/>
          </w:rPr>
          <w:t>due to the various reasons like poverty, early marriage, school environment, additional work load in house, traditional belief, lack of awareness, and generally high illiteracy prevailing among Dalits and marginalized ethnic groups. However, it is relatively high among the other caste/ethnic groups like Brahmin, Chhetri, Newar, Yadav etc. mainly due to their better economic status and high level of awareness regarding education.</w:t>
        </w:r>
      </w:ins>
    </w:p>
    <w:p w:rsidR="002B6273" w:rsidRPr="001765B5" w:rsidRDefault="002B6273" w:rsidP="002B6273">
      <w:pPr>
        <w:spacing w:line="300" w:lineRule="auto"/>
        <w:rPr>
          <w:ins w:id="3202" w:author="user" w:date="2012-02-29T14:49:00Z"/>
          <w:rFonts w:ascii="Calibri" w:hAnsi="Calibri" w:cs="Calibri"/>
          <w:b/>
          <w:sz w:val="18"/>
          <w:szCs w:val="18"/>
        </w:rPr>
      </w:pPr>
      <w:ins w:id="3203" w:author="user" w:date="2012-02-29T14:49:00Z">
        <w:r w:rsidRPr="007962BD">
          <w:rPr>
            <w:rFonts w:ascii="Calibri" w:hAnsi="Calibri" w:cs="Calibri"/>
            <w:sz w:val="22"/>
            <w:szCs w:val="22"/>
          </w:rPr>
          <w:t xml:space="preserve">According to the National Population Census, 2001, the total population of children of schooling age (5-16 years) in the project area is </w:t>
        </w:r>
        <w:r w:rsidRPr="007962BD">
          <w:rPr>
            <w:rFonts w:ascii="Calibri" w:hAnsi="Calibri" w:cs="Calibri"/>
            <w:bCs/>
            <w:sz w:val="22"/>
            <w:szCs w:val="22"/>
          </w:rPr>
          <w:t>108787</w:t>
        </w:r>
        <w:r w:rsidRPr="007962BD">
          <w:rPr>
            <w:rFonts w:ascii="Calibri" w:hAnsi="Calibri" w:cs="Calibri"/>
            <w:b/>
            <w:bCs/>
            <w:sz w:val="22"/>
            <w:szCs w:val="22"/>
          </w:rPr>
          <w:t xml:space="preserve"> </w:t>
        </w:r>
        <w:r w:rsidRPr="007962BD">
          <w:rPr>
            <w:rFonts w:ascii="Calibri" w:hAnsi="Calibri" w:cs="Calibri"/>
            <w:sz w:val="22"/>
            <w:szCs w:val="22"/>
          </w:rPr>
          <w:t xml:space="preserve">out of which 68.86% are enrolled in school. The male and female school enrolment status is 51.26% and 48.74% respectively. </w:t>
        </w:r>
      </w:ins>
    </w:p>
    <w:p w:rsidR="002B6273" w:rsidRPr="001B6C00" w:rsidRDefault="002B6273" w:rsidP="002B6273">
      <w:pPr>
        <w:spacing w:line="300" w:lineRule="auto"/>
        <w:rPr>
          <w:ins w:id="3204" w:author="user" w:date="2012-02-29T14:49:00Z"/>
          <w:rFonts w:ascii="Calibri" w:hAnsi="Calibri" w:cs="Calibri"/>
          <w:b/>
          <w:sz w:val="6"/>
          <w:szCs w:val="6"/>
        </w:rPr>
      </w:pPr>
    </w:p>
    <w:p w:rsidR="002B6273" w:rsidRPr="001765B5" w:rsidRDefault="002B6273" w:rsidP="002B6273">
      <w:pPr>
        <w:spacing w:line="300" w:lineRule="auto"/>
        <w:jc w:val="both"/>
        <w:rPr>
          <w:ins w:id="3205" w:author="user" w:date="2012-02-29T14:49:00Z"/>
          <w:rFonts w:ascii="Calibri" w:hAnsi="Calibri" w:cs="Calibri"/>
          <w:sz w:val="22"/>
          <w:szCs w:val="22"/>
          <w:lang w:val="en-GB"/>
        </w:rPr>
      </w:pPr>
      <w:ins w:id="3206" w:author="user" w:date="2012-02-29T14:49:00Z">
        <w:r w:rsidRPr="001765B5">
          <w:rPr>
            <w:rFonts w:ascii="Calibri" w:hAnsi="Calibri" w:cs="Calibri"/>
            <w:sz w:val="22"/>
            <w:szCs w:val="22"/>
            <w:lang w:val="en-GB"/>
          </w:rPr>
          <w:t xml:space="preserve">The infrastructure development facility of most of the public schools in the project area is not satisfactory due to financial problems and poor management. The major problems of educational </w:t>
        </w:r>
        <w:r w:rsidRPr="001765B5">
          <w:rPr>
            <w:rFonts w:ascii="Calibri" w:hAnsi="Calibri" w:cs="Calibri"/>
            <w:sz w:val="22"/>
            <w:szCs w:val="22"/>
            <w:lang w:val="en-GB"/>
          </w:rPr>
          <w:lastRenderedPageBreak/>
          <w:t xml:space="preserve">institutions in the project area are lack of physical facility, qualified and trained teachers, library facility, drinking water, and toilets facility and poor economic condition of the schools.  However, some schools have better physical facilities due to own resource, active community participation, support from NGOs/INGOs and active role play of school management committee. </w:t>
        </w:r>
      </w:ins>
    </w:p>
    <w:p w:rsidR="002B6273" w:rsidRPr="001B6C00" w:rsidRDefault="002B6273" w:rsidP="002B6273">
      <w:pPr>
        <w:spacing w:line="300" w:lineRule="auto"/>
        <w:rPr>
          <w:ins w:id="3207" w:author="user" w:date="2012-02-29T14:49:00Z"/>
          <w:rFonts w:ascii="Calibri" w:hAnsi="Calibri" w:cs="Calibri"/>
          <w:b/>
          <w:bCs/>
          <w:sz w:val="10"/>
          <w:szCs w:val="10"/>
        </w:rPr>
      </w:pPr>
    </w:p>
    <w:p w:rsidR="002B6273" w:rsidRPr="001765B5" w:rsidRDefault="002B6273" w:rsidP="002B6273">
      <w:pPr>
        <w:spacing w:line="300" w:lineRule="auto"/>
        <w:rPr>
          <w:ins w:id="3208" w:author="user" w:date="2012-02-29T14:49:00Z"/>
          <w:rFonts w:ascii="Calibri" w:hAnsi="Calibri" w:cs="Calibri"/>
          <w:b/>
          <w:bCs/>
          <w:sz w:val="22"/>
          <w:szCs w:val="22"/>
        </w:rPr>
      </w:pPr>
      <w:ins w:id="3209" w:author="user" w:date="2012-02-29T14:49:00Z">
        <w:r w:rsidRPr="001765B5">
          <w:rPr>
            <w:rFonts w:ascii="Calibri" w:hAnsi="Calibri" w:cs="Calibri"/>
            <w:b/>
            <w:bCs/>
            <w:sz w:val="22"/>
            <w:szCs w:val="22"/>
          </w:rPr>
          <w:t>6.2.9 Gender Status</w:t>
        </w:r>
      </w:ins>
    </w:p>
    <w:p w:rsidR="002B6273" w:rsidRPr="001765B5" w:rsidRDefault="002B6273" w:rsidP="002B6273">
      <w:pPr>
        <w:numPr>
          <w:ilvl w:val="2"/>
          <w:numId w:val="0"/>
        </w:numPr>
        <w:spacing w:line="300" w:lineRule="auto"/>
        <w:jc w:val="both"/>
        <w:rPr>
          <w:ins w:id="3210" w:author="user" w:date="2012-02-29T14:49:00Z"/>
          <w:rFonts w:ascii="Calibri" w:hAnsi="Calibri" w:cs="Calibri"/>
          <w:sz w:val="22"/>
          <w:szCs w:val="22"/>
        </w:rPr>
      </w:pPr>
      <w:ins w:id="3211" w:author="user" w:date="2012-02-29T14:49:00Z">
        <w:r w:rsidRPr="001765B5">
          <w:rPr>
            <w:rFonts w:ascii="Calibri" w:hAnsi="Calibri" w:cs="Calibri"/>
            <w:bCs/>
            <w:sz w:val="22"/>
            <w:szCs w:val="22"/>
          </w:rPr>
          <w:t>About 49.42</w:t>
        </w:r>
        <w:r w:rsidRPr="001765B5">
          <w:rPr>
            <w:rFonts w:ascii="Calibri" w:hAnsi="Calibri" w:cs="Calibri"/>
            <w:b/>
            <w:bCs/>
            <w:sz w:val="22"/>
            <w:szCs w:val="22"/>
          </w:rPr>
          <w:t xml:space="preserve"> </w:t>
        </w:r>
        <w:r w:rsidRPr="001765B5">
          <w:rPr>
            <w:rFonts w:ascii="Calibri" w:hAnsi="Calibri" w:cs="Calibri"/>
            <w:bCs/>
            <w:sz w:val="22"/>
            <w:szCs w:val="22"/>
          </w:rPr>
          <w:t>% of the total population of the project area is women. The literacy status of women in the project area is low (59.02</w:t>
        </w:r>
        <w:r w:rsidRPr="001765B5">
          <w:rPr>
            <w:rFonts w:ascii="Calibri" w:hAnsi="Calibri" w:cs="Calibri"/>
            <w:sz w:val="22"/>
            <w:szCs w:val="22"/>
          </w:rPr>
          <w:t>%)</w:t>
        </w:r>
        <w:r w:rsidRPr="001765B5">
          <w:rPr>
            <w:rFonts w:ascii="Calibri" w:hAnsi="Calibri" w:cs="Calibri"/>
            <w:bCs/>
            <w:sz w:val="22"/>
            <w:szCs w:val="22"/>
          </w:rPr>
          <w:t xml:space="preserve"> as compared with the male literacy status (77.08</w:t>
        </w:r>
        <w:r w:rsidRPr="001765B5">
          <w:rPr>
            <w:rFonts w:ascii="Calibri" w:hAnsi="Calibri" w:cs="Calibri"/>
            <w:sz w:val="22"/>
            <w:szCs w:val="22"/>
          </w:rPr>
          <w:t>%).</w:t>
        </w:r>
      </w:ins>
    </w:p>
    <w:p w:rsidR="002B6273" w:rsidRPr="001765B5" w:rsidRDefault="002B6273" w:rsidP="002B6273">
      <w:pPr>
        <w:pStyle w:val="BodyText"/>
        <w:spacing w:after="50" w:line="300" w:lineRule="auto"/>
        <w:rPr>
          <w:ins w:id="3212" w:author="user" w:date="2012-02-29T14:49:00Z"/>
          <w:rFonts w:ascii="Calibri" w:hAnsi="Calibri" w:cs="Calibri"/>
          <w:sz w:val="22"/>
          <w:szCs w:val="22"/>
        </w:rPr>
      </w:pPr>
      <w:ins w:id="3213" w:author="user" w:date="2012-02-29T14:49:00Z">
        <w:r w:rsidRPr="001765B5">
          <w:rPr>
            <w:rFonts w:ascii="Calibri" w:eastAsia="Batang" w:hAnsi="Calibri" w:cs="Calibri"/>
            <w:sz w:val="22"/>
            <w:szCs w:val="22"/>
          </w:rPr>
          <w:t>Most of the women in the project area are engaged in the domestic works as well as labor in agriculture and other sectors. Cooking, washing, food processing, household maintenance, hygiene and sanitation activities, and taking care of the sick, elderly and other members of the family are daily activities of the woman in the project area. The school enrolment status of women is also low (</w:t>
        </w:r>
        <w:r w:rsidRPr="001765B5">
          <w:rPr>
            <w:rFonts w:ascii="Calibri" w:hAnsi="Calibri" w:cs="Calibri"/>
            <w:sz w:val="22"/>
            <w:szCs w:val="22"/>
          </w:rPr>
          <w:t>48.74%) as compared with the school enrolment status of male (51.26%).</w:t>
        </w:r>
      </w:ins>
    </w:p>
    <w:p w:rsidR="002B6273" w:rsidRPr="001B6B71" w:rsidRDefault="002B6273" w:rsidP="002B6273">
      <w:pPr>
        <w:pStyle w:val="BodyText"/>
        <w:spacing w:after="50" w:line="300" w:lineRule="auto"/>
        <w:rPr>
          <w:ins w:id="3214" w:author="user" w:date="2012-02-29T14:49:00Z"/>
          <w:rFonts w:ascii="Calibri" w:hAnsi="Calibri" w:cs="Calibri"/>
          <w:sz w:val="10"/>
          <w:szCs w:val="10"/>
          <w:lang w:val="en-GB"/>
        </w:rPr>
      </w:pPr>
    </w:p>
    <w:p w:rsidR="002B6273" w:rsidRPr="001765B5" w:rsidRDefault="002B6273" w:rsidP="002B6273">
      <w:pPr>
        <w:pStyle w:val="BodyText"/>
        <w:spacing w:after="50" w:line="300" w:lineRule="auto"/>
        <w:rPr>
          <w:ins w:id="3215" w:author="user" w:date="2012-02-29T14:49:00Z"/>
          <w:rFonts w:ascii="Calibri" w:hAnsi="Calibri" w:cs="Calibri"/>
          <w:sz w:val="22"/>
          <w:szCs w:val="22"/>
          <w:lang w:val="en-GB"/>
        </w:rPr>
      </w:pPr>
      <w:ins w:id="3216" w:author="user" w:date="2012-02-29T14:49:00Z">
        <w:r w:rsidRPr="001765B5">
          <w:rPr>
            <w:rFonts w:ascii="Calibri" w:hAnsi="Calibri" w:cs="Calibri"/>
            <w:sz w:val="22"/>
            <w:szCs w:val="22"/>
            <w:lang w:val="en-GB"/>
          </w:rPr>
          <w:t>The major issues regarding women in the project VDCs/Municipalities are illiteracy, early marriage, domestic and sexual violence, sexual harassment, lack of reproductive right, gender discrimination and economic dependency. During the PRA meeting most of the participants said that there are no cultural/religious/social barriers for women of certain caste/ethnic groups in the project area. However, some barriers such as restriction on free movement and participation in social, political and religious gathering among the Muslim and Dalits communities are still unsolved. Some participants suggested for providing gender oriented education/training and creating mass awareness regarding gender equality to reduce the barriers.</w:t>
        </w:r>
      </w:ins>
    </w:p>
    <w:p w:rsidR="002B6273" w:rsidRPr="001B6C00" w:rsidRDefault="002B6273" w:rsidP="002B6273">
      <w:pPr>
        <w:spacing w:line="300" w:lineRule="auto"/>
        <w:jc w:val="both"/>
        <w:rPr>
          <w:ins w:id="3217" w:author="user" w:date="2012-02-29T14:49:00Z"/>
          <w:rFonts w:ascii="Calibri" w:hAnsi="Calibri" w:cs="Calibri"/>
          <w:sz w:val="2"/>
          <w:szCs w:val="2"/>
        </w:rPr>
      </w:pPr>
    </w:p>
    <w:p w:rsidR="002B6273" w:rsidRPr="001765B5" w:rsidRDefault="002B6273" w:rsidP="002B6273">
      <w:pPr>
        <w:spacing w:line="300" w:lineRule="auto"/>
        <w:jc w:val="both"/>
        <w:rPr>
          <w:ins w:id="3218" w:author="user" w:date="2012-02-29T14:49:00Z"/>
          <w:rFonts w:ascii="Calibri" w:hAnsi="Calibri" w:cs="Calibri"/>
          <w:sz w:val="22"/>
          <w:szCs w:val="22"/>
        </w:rPr>
      </w:pPr>
      <w:ins w:id="3219" w:author="user" w:date="2012-02-29T14:49:00Z">
        <w:r w:rsidRPr="001765B5">
          <w:rPr>
            <w:rFonts w:ascii="Calibri" w:hAnsi="Calibri" w:cs="Calibri"/>
            <w:sz w:val="22"/>
            <w:szCs w:val="22"/>
          </w:rPr>
          <w:t>There are some NGOs, INGOs and CBOs which are actively involved for the empowering of woman in the project area and working in the field of health, education, advocacy, and income generation activities. The activities of the NGOs, INGOs and CBOs are significantly contributing for social and economic empowerment of woman of the project area.</w:t>
        </w:r>
      </w:ins>
    </w:p>
    <w:p w:rsidR="002B6273" w:rsidRPr="001B6C00" w:rsidRDefault="002B6273" w:rsidP="002B6273">
      <w:pPr>
        <w:spacing w:line="300" w:lineRule="auto"/>
        <w:rPr>
          <w:ins w:id="3220" w:author="user" w:date="2012-02-29T14:49:00Z"/>
          <w:rFonts w:ascii="Calibri" w:hAnsi="Calibri" w:cs="Calibri"/>
          <w:b/>
          <w:sz w:val="8"/>
          <w:szCs w:val="8"/>
        </w:rPr>
      </w:pPr>
    </w:p>
    <w:p w:rsidR="002B6273" w:rsidRPr="001B6B71" w:rsidRDefault="002B6273" w:rsidP="002B6273">
      <w:pPr>
        <w:spacing w:line="300" w:lineRule="auto"/>
        <w:rPr>
          <w:ins w:id="3221" w:author="user" w:date="2012-02-29T14:49:00Z"/>
          <w:rFonts w:ascii="Calibri" w:hAnsi="Calibri" w:cs="Calibri"/>
          <w:b/>
          <w:sz w:val="10"/>
          <w:szCs w:val="10"/>
        </w:rPr>
      </w:pPr>
    </w:p>
    <w:p w:rsidR="002B6273" w:rsidRPr="001765B5" w:rsidRDefault="002B6273" w:rsidP="002B6273">
      <w:pPr>
        <w:spacing w:line="300" w:lineRule="auto"/>
        <w:rPr>
          <w:ins w:id="3222" w:author="user" w:date="2012-02-29T14:49:00Z"/>
          <w:rFonts w:ascii="Calibri" w:hAnsi="Calibri" w:cs="Calibri"/>
          <w:b/>
          <w:sz w:val="22"/>
          <w:szCs w:val="22"/>
        </w:rPr>
      </w:pPr>
      <w:ins w:id="3223" w:author="user" w:date="2012-02-29T14:49:00Z">
        <w:r w:rsidRPr="001765B5">
          <w:rPr>
            <w:rFonts w:ascii="Calibri" w:hAnsi="Calibri" w:cs="Calibri"/>
            <w:b/>
            <w:sz w:val="22"/>
            <w:szCs w:val="22"/>
          </w:rPr>
          <w:t>6.2.10 Migration</w:t>
        </w:r>
      </w:ins>
    </w:p>
    <w:p w:rsidR="002B6273" w:rsidRPr="001765B5" w:rsidRDefault="002B6273" w:rsidP="002B6273">
      <w:pPr>
        <w:spacing w:line="300" w:lineRule="auto"/>
        <w:jc w:val="both"/>
        <w:rPr>
          <w:ins w:id="3224" w:author="user" w:date="2012-02-29T14:49:00Z"/>
          <w:rFonts w:ascii="Calibri" w:hAnsi="Calibri" w:cs="Calibri"/>
          <w:sz w:val="22"/>
          <w:szCs w:val="22"/>
        </w:rPr>
      </w:pPr>
      <w:ins w:id="3225" w:author="user" w:date="2012-02-29T14:49:00Z">
        <w:r w:rsidRPr="001765B5">
          <w:rPr>
            <w:rFonts w:ascii="Calibri" w:hAnsi="Calibri" w:cs="Calibri"/>
            <w:sz w:val="22"/>
            <w:szCs w:val="22"/>
          </w:rPr>
          <w:t xml:space="preserve">The movement of people from one defined place to another for various purposes like poverty, unemployment, low agricultural production and desire of improving quality of life are the main reasons for the migration in project area. </w:t>
        </w:r>
      </w:ins>
    </w:p>
    <w:p w:rsidR="002B6273" w:rsidRPr="001765B5" w:rsidRDefault="002B6273" w:rsidP="002B6273">
      <w:pPr>
        <w:spacing w:line="300" w:lineRule="auto"/>
        <w:jc w:val="both"/>
        <w:rPr>
          <w:ins w:id="3226" w:author="user" w:date="2012-02-29T14:49:00Z"/>
          <w:rFonts w:ascii="Calibri" w:hAnsi="Calibri" w:cs="Calibri"/>
          <w:bCs/>
          <w:sz w:val="22"/>
          <w:szCs w:val="22"/>
        </w:rPr>
      </w:pPr>
      <w:ins w:id="3227" w:author="user" w:date="2012-02-29T14:49:00Z">
        <w:r w:rsidRPr="001765B5">
          <w:rPr>
            <w:rFonts w:ascii="Calibri" w:hAnsi="Calibri" w:cs="Calibri"/>
            <w:bCs/>
            <w:sz w:val="22"/>
            <w:szCs w:val="22"/>
          </w:rPr>
          <w:t>Due to presence of infrastructures, better facilities, fertile</w:t>
        </w:r>
        <w:r w:rsidRPr="001765B5" w:rsidDel="008C55F6">
          <w:rPr>
            <w:rFonts w:ascii="Calibri" w:hAnsi="Calibri" w:cs="Calibri"/>
            <w:bCs/>
            <w:sz w:val="22"/>
            <w:szCs w:val="22"/>
          </w:rPr>
          <w:t xml:space="preserve"> </w:t>
        </w:r>
        <w:r w:rsidRPr="001765B5">
          <w:rPr>
            <w:rFonts w:ascii="Calibri" w:hAnsi="Calibri" w:cs="Calibri"/>
            <w:bCs/>
            <w:sz w:val="22"/>
            <w:szCs w:val="22"/>
          </w:rPr>
          <w:t xml:space="preserve">cultivated land the in-migration pattern from hilly area to terai and flat region is common practice in the project area. The out-migration specially the young generation migrate to neighboring country and abroad seeking for employment is also common. </w:t>
        </w:r>
        <w:smartTag w:uri="urn:schemas-microsoft-com:office:smarttags" w:element="country-region">
          <w:smartTag w:uri="urn:schemas-microsoft-com:office:smarttags" w:element="place">
            <w:r w:rsidRPr="001765B5">
              <w:rPr>
                <w:rFonts w:ascii="Calibri" w:hAnsi="Calibri" w:cs="Calibri"/>
                <w:bCs/>
                <w:sz w:val="22"/>
                <w:szCs w:val="22"/>
              </w:rPr>
              <w:t>India</w:t>
            </w:r>
          </w:smartTag>
        </w:smartTag>
        <w:r w:rsidRPr="001765B5">
          <w:rPr>
            <w:rFonts w:ascii="Calibri" w:hAnsi="Calibri" w:cs="Calibri"/>
            <w:bCs/>
            <w:sz w:val="22"/>
            <w:szCs w:val="22"/>
          </w:rPr>
          <w:t xml:space="preserve">, </w:t>
        </w:r>
        <w:smartTag w:uri="urn:schemas-microsoft-com:office:smarttags" w:element="country-region">
          <w:smartTag w:uri="urn:schemas-microsoft-com:office:smarttags" w:element="place">
            <w:r w:rsidRPr="001765B5">
              <w:rPr>
                <w:rFonts w:ascii="Calibri" w:hAnsi="Calibri" w:cs="Calibri"/>
                <w:bCs/>
                <w:sz w:val="22"/>
                <w:szCs w:val="22"/>
              </w:rPr>
              <w:t>Malaysia</w:t>
            </w:r>
          </w:smartTag>
        </w:smartTag>
        <w:r w:rsidRPr="001765B5">
          <w:rPr>
            <w:rFonts w:ascii="Calibri" w:hAnsi="Calibri" w:cs="Calibri"/>
            <w:bCs/>
            <w:sz w:val="22"/>
            <w:szCs w:val="22"/>
          </w:rPr>
          <w:t xml:space="preserve">, </w:t>
        </w:r>
        <w:smartTag w:uri="urn:schemas-microsoft-com:office:smarttags" w:element="country-region">
          <w:smartTag w:uri="urn:schemas-microsoft-com:office:smarttags" w:element="place">
            <w:r w:rsidRPr="001765B5">
              <w:rPr>
                <w:rFonts w:ascii="Calibri" w:hAnsi="Calibri" w:cs="Calibri"/>
                <w:bCs/>
                <w:sz w:val="22"/>
                <w:szCs w:val="22"/>
              </w:rPr>
              <w:t>Qatar</w:t>
            </w:r>
          </w:smartTag>
        </w:smartTag>
        <w:r w:rsidRPr="001765B5">
          <w:rPr>
            <w:rFonts w:ascii="Calibri" w:hAnsi="Calibri" w:cs="Calibri"/>
            <w:bCs/>
            <w:sz w:val="22"/>
            <w:szCs w:val="22"/>
          </w:rPr>
          <w:t xml:space="preserve">, </w:t>
        </w:r>
        <w:smartTag w:uri="urn:schemas-microsoft-com:office:smarttags" w:element="country-region">
          <w:smartTag w:uri="urn:schemas-microsoft-com:office:smarttags" w:element="place">
            <w:r w:rsidRPr="001765B5">
              <w:rPr>
                <w:rFonts w:ascii="Calibri" w:hAnsi="Calibri" w:cs="Calibri"/>
                <w:bCs/>
                <w:sz w:val="22"/>
                <w:szCs w:val="22"/>
              </w:rPr>
              <w:t>Saudi Arabia</w:t>
            </w:r>
          </w:smartTag>
        </w:smartTag>
        <w:r w:rsidRPr="001765B5">
          <w:rPr>
            <w:rFonts w:ascii="Calibri" w:hAnsi="Calibri" w:cs="Calibri"/>
            <w:bCs/>
            <w:sz w:val="22"/>
            <w:szCs w:val="22"/>
          </w:rPr>
          <w:t xml:space="preserve"> and </w:t>
        </w:r>
        <w:smartTag w:uri="urn:schemas-microsoft-com:office:smarttags" w:element="City">
          <w:smartTag w:uri="urn:schemas-microsoft-com:office:smarttags" w:element="place">
            <w:r w:rsidRPr="001765B5">
              <w:rPr>
                <w:rFonts w:ascii="Calibri" w:hAnsi="Calibri" w:cs="Calibri"/>
                <w:bCs/>
                <w:sz w:val="22"/>
                <w:szCs w:val="22"/>
              </w:rPr>
              <w:t>Dubai</w:t>
            </w:r>
          </w:smartTag>
        </w:smartTag>
        <w:r w:rsidRPr="001765B5">
          <w:rPr>
            <w:rFonts w:ascii="Calibri" w:hAnsi="Calibri" w:cs="Calibri"/>
            <w:bCs/>
            <w:sz w:val="22"/>
            <w:szCs w:val="22"/>
          </w:rPr>
          <w:t xml:space="preserve"> are the main destination in abroad to most of the migrants. </w:t>
        </w:r>
        <w:r w:rsidRPr="001765B5">
          <w:rPr>
            <w:rFonts w:ascii="Calibri" w:hAnsi="Calibri" w:cs="Calibri"/>
            <w:sz w:val="22"/>
            <w:szCs w:val="22"/>
          </w:rPr>
          <w:t>Remittance is the prominent source of income for most landless, poor, and marginalized households of the project area. Migration has helped to improve socio-economic status of the local people of the project area and positive impact on local economy.</w:t>
        </w:r>
        <w:r w:rsidRPr="001765B5">
          <w:rPr>
            <w:rFonts w:ascii="Calibri" w:hAnsi="Calibri" w:cs="Calibri"/>
            <w:bCs/>
            <w:sz w:val="22"/>
            <w:szCs w:val="22"/>
          </w:rPr>
          <w:t xml:space="preserve"> Migration to the cities such as Hetauda, Bharatpur and </w:t>
        </w:r>
        <w:smartTag w:uri="urn:schemas-microsoft-com:office:smarttags" w:element="place">
          <w:r w:rsidRPr="001765B5">
            <w:rPr>
              <w:rFonts w:ascii="Calibri" w:hAnsi="Calibri" w:cs="Calibri"/>
              <w:bCs/>
              <w:sz w:val="22"/>
              <w:szCs w:val="22"/>
            </w:rPr>
            <w:t>Kathmandu</w:t>
          </w:r>
        </w:smartTag>
        <w:r w:rsidRPr="001765B5">
          <w:rPr>
            <w:rFonts w:ascii="Calibri" w:hAnsi="Calibri" w:cs="Calibri"/>
            <w:bCs/>
            <w:sz w:val="22"/>
            <w:szCs w:val="22"/>
          </w:rPr>
          <w:t>, etc for various purposes like business, employment, study and medical services is also common in the project area.</w:t>
        </w:r>
      </w:ins>
    </w:p>
    <w:p w:rsidR="002B6273" w:rsidRPr="001B6B71" w:rsidRDefault="002B6273" w:rsidP="002B6273">
      <w:pPr>
        <w:pStyle w:val="ReportText"/>
        <w:spacing w:line="300" w:lineRule="auto"/>
        <w:rPr>
          <w:ins w:id="3228" w:author="user" w:date="2012-02-29T14:49:00Z"/>
          <w:rFonts w:ascii="Calibri" w:hAnsi="Calibri" w:cs="Calibri"/>
          <w:sz w:val="10"/>
          <w:szCs w:val="10"/>
        </w:rPr>
      </w:pPr>
    </w:p>
    <w:p w:rsidR="002B6273" w:rsidRDefault="002B6273" w:rsidP="00106D28">
      <w:pPr>
        <w:pStyle w:val="ReportText"/>
        <w:spacing w:line="300" w:lineRule="auto"/>
        <w:ind w:left="0"/>
        <w:rPr>
          <w:ins w:id="3229" w:author="user" w:date="2012-02-29T14:49:00Z"/>
          <w:rFonts w:ascii="Calibri" w:hAnsi="Calibri" w:cs="Calibri"/>
          <w:szCs w:val="22"/>
        </w:rPr>
        <w:pPrChange w:id="3230" w:author="user" w:date="2012-03-01T11:51:00Z">
          <w:pPr>
            <w:pStyle w:val="ReportText"/>
            <w:spacing w:line="300" w:lineRule="auto"/>
          </w:pPr>
        </w:pPrChange>
      </w:pPr>
      <w:ins w:id="3231" w:author="user" w:date="2012-02-29T14:49:00Z">
        <w:r w:rsidRPr="001765B5">
          <w:rPr>
            <w:rFonts w:ascii="Calibri" w:hAnsi="Calibri" w:cs="Calibri"/>
            <w:szCs w:val="22"/>
          </w:rPr>
          <w:t xml:space="preserve">Permanent in-migration is very rare but temporary out-migration for work is quite common. There are some precise statistics on labour migration. Outward migration is generally seasonal for the </w:t>
        </w:r>
        <w:r w:rsidRPr="001765B5">
          <w:rPr>
            <w:rFonts w:ascii="Calibri" w:hAnsi="Calibri" w:cs="Calibri"/>
            <w:szCs w:val="22"/>
          </w:rPr>
          <w:lastRenderedPageBreak/>
          <w:t xml:space="preserve">search of jobs in nearby towns like Bharatpur, Hetauda and </w:t>
        </w:r>
        <w:smartTag w:uri="urn:schemas-microsoft-com:office:smarttags" w:element="place">
          <w:r w:rsidRPr="001765B5">
            <w:rPr>
              <w:rFonts w:ascii="Calibri" w:hAnsi="Calibri" w:cs="Calibri"/>
              <w:szCs w:val="22"/>
            </w:rPr>
            <w:t>Kathmandu</w:t>
          </w:r>
        </w:smartTag>
        <w:r w:rsidRPr="001765B5">
          <w:rPr>
            <w:rFonts w:ascii="Calibri" w:hAnsi="Calibri" w:cs="Calibri"/>
            <w:szCs w:val="22"/>
          </w:rPr>
          <w:t xml:space="preserve"> with the aim of supplementing household income. A few households reported that members of their family migrate for educational purposes and service.  In general male members of Brahmin and Chettry families go to nearby towns or Kathmandu to work as government employees, and the young men of Sherpa, Tamang, Gurung, and  Magar families go abroad to join military, labour and other services, etc. </w:t>
        </w:r>
      </w:ins>
    </w:p>
    <w:p w:rsidR="002B6273" w:rsidRPr="001B6C00" w:rsidRDefault="002B6273" w:rsidP="002B6273">
      <w:pPr>
        <w:spacing w:after="50" w:line="300" w:lineRule="auto"/>
        <w:rPr>
          <w:ins w:id="3232" w:author="user" w:date="2012-02-29T14:49:00Z"/>
          <w:rFonts w:ascii="Calibri" w:hAnsi="Calibri" w:cs="Calibri"/>
          <w:b/>
          <w:bCs/>
          <w:sz w:val="10"/>
          <w:szCs w:val="22"/>
        </w:rPr>
      </w:pPr>
    </w:p>
    <w:p w:rsidR="002B6273" w:rsidRPr="001765B5" w:rsidRDefault="002B6273" w:rsidP="002B6273">
      <w:pPr>
        <w:spacing w:after="50" w:line="300" w:lineRule="auto"/>
        <w:rPr>
          <w:ins w:id="3233" w:author="user" w:date="2012-02-29T14:49:00Z"/>
          <w:rFonts w:ascii="Calibri" w:hAnsi="Calibri" w:cs="Calibri"/>
          <w:b/>
          <w:bCs/>
          <w:sz w:val="22"/>
          <w:szCs w:val="22"/>
        </w:rPr>
      </w:pPr>
      <w:ins w:id="3234" w:author="user" w:date="2012-02-29T14:49:00Z">
        <w:r w:rsidRPr="001765B5">
          <w:rPr>
            <w:rFonts w:ascii="Calibri" w:hAnsi="Calibri" w:cs="Calibri"/>
            <w:b/>
            <w:bCs/>
            <w:sz w:val="22"/>
            <w:szCs w:val="22"/>
          </w:rPr>
          <w:t>6.2.11 Occupation and Employment</w:t>
        </w:r>
      </w:ins>
    </w:p>
    <w:p w:rsidR="002B6273" w:rsidRPr="001765B5" w:rsidRDefault="002B6273" w:rsidP="002B6273">
      <w:pPr>
        <w:spacing w:after="50" w:line="300" w:lineRule="auto"/>
        <w:jc w:val="both"/>
        <w:rPr>
          <w:ins w:id="3235" w:author="user" w:date="2012-02-29T14:49:00Z"/>
          <w:rFonts w:ascii="Calibri" w:hAnsi="Calibri" w:cs="Calibri"/>
          <w:bCs/>
          <w:sz w:val="22"/>
          <w:szCs w:val="22"/>
        </w:rPr>
      </w:pPr>
      <w:ins w:id="3236" w:author="user" w:date="2012-02-29T14:49:00Z">
        <w:r w:rsidRPr="001765B5">
          <w:rPr>
            <w:rFonts w:ascii="Calibri" w:hAnsi="Calibri" w:cs="Calibri"/>
            <w:sz w:val="22"/>
            <w:szCs w:val="22"/>
          </w:rPr>
          <w:t>Agricultural is the main occupation of people in the project area. About 73.87 % of the total households are engaged in the agricultural activities. The remaining 26.13% people are engaged in trade/</w:t>
        </w:r>
        <w:r w:rsidRPr="001765B5">
          <w:rPr>
            <w:rFonts w:ascii="Calibri" w:hAnsi="Calibri" w:cs="Calibri"/>
            <w:bCs/>
            <w:sz w:val="22"/>
            <w:szCs w:val="22"/>
          </w:rPr>
          <w:t>business, service, labor, manufacturing, t</w:t>
        </w:r>
        <w:r w:rsidRPr="001765B5">
          <w:rPr>
            <w:rFonts w:ascii="Calibri" w:hAnsi="Calibri" w:cs="Calibri"/>
            <w:sz w:val="22"/>
            <w:szCs w:val="22"/>
          </w:rPr>
          <w:t>ransportation</w:t>
        </w:r>
        <w:r w:rsidRPr="001765B5">
          <w:rPr>
            <w:rFonts w:ascii="Calibri" w:hAnsi="Calibri" w:cs="Calibri"/>
            <w:bCs/>
            <w:sz w:val="22"/>
            <w:szCs w:val="22"/>
          </w:rPr>
          <w:t xml:space="preserve"> and others fields</w:t>
        </w:r>
        <w:r>
          <w:rPr>
            <w:rFonts w:ascii="Calibri" w:hAnsi="Calibri" w:cs="Calibri"/>
            <w:bCs/>
            <w:sz w:val="22"/>
            <w:szCs w:val="22"/>
          </w:rPr>
          <w:t xml:space="preserve"> (Table 6.11)</w:t>
        </w:r>
        <w:r w:rsidRPr="001765B5">
          <w:rPr>
            <w:rFonts w:ascii="Calibri" w:hAnsi="Calibri" w:cs="Calibri"/>
            <w:bCs/>
            <w:sz w:val="22"/>
            <w:szCs w:val="22"/>
          </w:rPr>
          <w:t xml:space="preserve">. </w:t>
        </w:r>
      </w:ins>
    </w:p>
    <w:p w:rsidR="002B6273" w:rsidRPr="00261758" w:rsidRDefault="002B6273" w:rsidP="002B6273">
      <w:pPr>
        <w:pStyle w:val="ReportText"/>
        <w:spacing w:line="360" w:lineRule="auto"/>
        <w:ind w:left="0"/>
        <w:rPr>
          <w:ins w:id="3237" w:author="user" w:date="2012-02-29T14:49:00Z"/>
          <w:rFonts w:ascii="Calibri" w:hAnsi="Calibri" w:cs="Calibri"/>
          <w:b/>
          <w:sz w:val="20"/>
        </w:rPr>
      </w:pPr>
      <w:ins w:id="3238" w:author="user" w:date="2012-02-29T14:49:00Z">
        <w:r w:rsidRPr="00261758">
          <w:rPr>
            <w:rFonts w:ascii="Calibri" w:hAnsi="Calibri" w:cs="Calibri"/>
            <w:b/>
            <w:sz w:val="20"/>
          </w:rPr>
          <w:t>Table -6.11: Occupational Composition of the Households in the project area</w:t>
        </w:r>
      </w:ins>
    </w:p>
    <w:tbl>
      <w:tblPr>
        <w:tblW w:w="10068" w:type="dxa"/>
        <w:tblInd w:w="91" w:type="dxa"/>
        <w:tblLook w:val="0000"/>
      </w:tblPr>
      <w:tblGrid>
        <w:gridCol w:w="2097"/>
        <w:gridCol w:w="920"/>
        <w:gridCol w:w="1227"/>
        <w:gridCol w:w="1456"/>
        <w:gridCol w:w="1557"/>
        <w:gridCol w:w="1057"/>
        <w:gridCol w:w="957"/>
        <w:gridCol w:w="797"/>
      </w:tblGrid>
      <w:tr w:rsidR="002B6273" w:rsidRPr="001765B5" w:rsidTr="0074335E">
        <w:trPr>
          <w:trHeight w:val="255"/>
          <w:ins w:id="3239" w:author="user" w:date="2012-02-29T14:49:00Z"/>
        </w:trPr>
        <w:tc>
          <w:tcPr>
            <w:tcW w:w="209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3240" w:author="user" w:date="2012-02-29T14:49:00Z"/>
                <w:rFonts w:ascii="Calibri" w:hAnsi="Calibri" w:cs="Calibri"/>
                <w:b/>
                <w:bCs/>
                <w:sz w:val="18"/>
                <w:szCs w:val="18"/>
              </w:rPr>
            </w:pPr>
            <w:ins w:id="3241" w:author="user" w:date="2012-02-29T14:49:00Z">
              <w:r w:rsidRPr="001765B5">
                <w:rPr>
                  <w:rFonts w:ascii="Calibri" w:hAnsi="Calibri" w:cs="Calibri"/>
                  <w:b/>
                  <w:bCs/>
                  <w:sz w:val="18"/>
                  <w:szCs w:val="18"/>
                </w:rPr>
                <w:t>VDCs/Municipalities</w:t>
              </w:r>
            </w:ins>
          </w:p>
        </w:tc>
        <w:tc>
          <w:tcPr>
            <w:tcW w:w="920" w:type="dxa"/>
            <w:tcBorders>
              <w:top w:val="single" w:sz="4" w:space="0" w:color="auto"/>
              <w:left w:val="nil"/>
              <w:bottom w:val="single" w:sz="4" w:space="0" w:color="auto"/>
              <w:right w:val="single" w:sz="4" w:space="0" w:color="auto"/>
            </w:tcBorders>
            <w:shd w:val="clear" w:color="auto" w:fill="auto"/>
            <w:noWrap/>
            <w:vAlign w:val="bottom"/>
          </w:tcPr>
          <w:p w:rsidR="002B6273" w:rsidRPr="001765B5" w:rsidRDefault="002B6273" w:rsidP="0074335E">
            <w:pPr>
              <w:rPr>
                <w:ins w:id="3242" w:author="user" w:date="2012-02-29T14:49:00Z"/>
                <w:rFonts w:ascii="Calibri" w:hAnsi="Calibri" w:cs="Calibri"/>
                <w:b/>
                <w:bCs/>
                <w:sz w:val="18"/>
                <w:szCs w:val="18"/>
              </w:rPr>
            </w:pPr>
            <w:ins w:id="3243" w:author="user" w:date="2012-02-29T14:49:00Z">
              <w:r w:rsidRPr="001765B5">
                <w:rPr>
                  <w:rFonts w:ascii="Calibri" w:hAnsi="Calibri" w:cs="Calibri"/>
                  <w:b/>
                  <w:bCs/>
                  <w:sz w:val="18"/>
                  <w:szCs w:val="18"/>
                </w:rPr>
                <w:t>HHs</w:t>
              </w:r>
            </w:ins>
          </w:p>
        </w:tc>
        <w:tc>
          <w:tcPr>
            <w:tcW w:w="1227" w:type="dxa"/>
            <w:tcBorders>
              <w:top w:val="single" w:sz="4" w:space="0" w:color="auto"/>
              <w:left w:val="nil"/>
              <w:bottom w:val="single" w:sz="4" w:space="0" w:color="auto"/>
              <w:right w:val="single" w:sz="4" w:space="0" w:color="auto"/>
            </w:tcBorders>
            <w:shd w:val="clear" w:color="auto" w:fill="auto"/>
            <w:noWrap/>
            <w:vAlign w:val="bottom"/>
          </w:tcPr>
          <w:p w:rsidR="002B6273" w:rsidRPr="001765B5" w:rsidRDefault="002B6273" w:rsidP="0074335E">
            <w:pPr>
              <w:rPr>
                <w:ins w:id="3244" w:author="user" w:date="2012-02-29T14:49:00Z"/>
                <w:rFonts w:ascii="Calibri" w:hAnsi="Calibri" w:cs="Calibri"/>
                <w:b/>
                <w:bCs/>
                <w:sz w:val="18"/>
                <w:szCs w:val="18"/>
              </w:rPr>
            </w:pPr>
            <w:ins w:id="3245" w:author="user" w:date="2012-02-29T14:49:00Z">
              <w:r w:rsidRPr="001765B5">
                <w:rPr>
                  <w:rFonts w:ascii="Calibri" w:hAnsi="Calibri" w:cs="Calibri"/>
                  <w:b/>
                  <w:bCs/>
                  <w:sz w:val="18"/>
                  <w:szCs w:val="18"/>
                </w:rPr>
                <w:t>Agricultural</w:t>
              </w:r>
            </w:ins>
          </w:p>
        </w:tc>
        <w:tc>
          <w:tcPr>
            <w:tcW w:w="1456" w:type="dxa"/>
            <w:tcBorders>
              <w:top w:val="single" w:sz="4" w:space="0" w:color="auto"/>
              <w:left w:val="nil"/>
              <w:bottom w:val="single" w:sz="4" w:space="0" w:color="auto"/>
              <w:right w:val="single" w:sz="4" w:space="0" w:color="auto"/>
            </w:tcBorders>
            <w:shd w:val="clear" w:color="auto" w:fill="auto"/>
            <w:noWrap/>
            <w:vAlign w:val="bottom"/>
          </w:tcPr>
          <w:p w:rsidR="002B6273" w:rsidRPr="001765B5" w:rsidRDefault="002B6273" w:rsidP="0074335E">
            <w:pPr>
              <w:rPr>
                <w:ins w:id="3246" w:author="user" w:date="2012-02-29T14:49:00Z"/>
                <w:rFonts w:ascii="Calibri" w:hAnsi="Calibri" w:cs="Calibri"/>
                <w:b/>
                <w:bCs/>
                <w:sz w:val="18"/>
                <w:szCs w:val="18"/>
              </w:rPr>
            </w:pPr>
            <w:ins w:id="3247" w:author="user" w:date="2012-02-29T14:49:00Z">
              <w:r w:rsidRPr="001765B5">
                <w:rPr>
                  <w:rFonts w:ascii="Calibri" w:hAnsi="Calibri" w:cs="Calibri"/>
                  <w:b/>
                  <w:bCs/>
                  <w:sz w:val="18"/>
                  <w:szCs w:val="18"/>
                </w:rPr>
                <w:t>Manufacturing</w:t>
              </w:r>
            </w:ins>
          </w:p>
        </w:tc>
        <w:tc>
          <w:tcPr>
            <w:tcW w:w="1557" w:type="dxa"/>
            <w:tcBorders>
              <w:top w:val="single" w:sz="4" w:space="0" w:color="auto"/>
              <w:left w:val="nil"/>
              <w:bottom w:val="single" w:sz="4" w:space="0" w:color="auto"/>
              <w:right w:val="single" w:sz="4" w:space="0" w:color="auto"/>
            </w:tcBorders>
            <w:shd w:val="clear" w:color="auto" w:fill="auto"/>
            <w:noWrap/>
            <w:vAlign w:val="bottom"/>
          </w:tcPr>
          <w:p w:rsidR="002B6273" w:rsidRPr="001765B5" w:rsidRDefault="002B6273" w:rsidP="0074335E">
            <w:pPr>
              <w:rPr>
                <w:ins w:id="3248" w:author="user" w:date="2012-02-29T14:49:00Z"/>
                <w:rFonts w:ascii="Calibri" w:hAnsi="Calibri" w:cs="Calibri"/>
                <w:b/>
                <w:bCs/>
                <w:sz w:val="18"/>
                <w:szCs w:val="18"/>
              </w:rPr>
            </w:pPr>
            <w:ins w:id="3249" w:author="user" w:date="2012-02-29T14:49:00Z">
              <w:r w:rsidRPr="001765B5">
                <w:rPr>
                  <w:rFonts w:ascii="Calibri" w:hAnsi="Calibri" w:cs="Calibri"/>
                  <w:b/>
                  <w:bCs/>
                  <w:sz w:val="18"/>
                  <w:szCs w:val="18"/>
                </w:rPr>
                <w:t>Trade/Business</w:t>
              </w:r>
            </w:ins>
          </w:p>
        </w:tc>
        <w:tc>
          <w:tcPr>
            <w:tcW w:w="1057" w:type="dxa"/>
            <w:tcBorders>
              <w:top w:val="single" w:sz="4" w:space="0" w:color="auto"/>
              <w:left w:val="nil"/>
              <w:bottom w:val="single" w:sz="4" w:space="0" w:color="auto"/>
              <w:right w:val="single" w:sz="4" w:space="0" w:color="auto"/>
            </w:tcBorders>
            <w:shd w:val="clear" w:color="auto" w:fill="auto"/>
            <w:noWrap/>
            <w:vAlign w:val="bottom"/>
          </w:tcPr>
          <w:p w:rsidR="002B6273" w:rsidRPr="001765B5" w:rsidRDefault="002B6273" w:rsidP="0074335E">
            <w:pPr>
              <w:rPr>
                <w:ins w:id="3250" w:author="user" w:date="2012-02-29T14:49:00Z"/>
                <w:rFonts w:ascii="Calibri" w:hAnsi="Calibri" w:cs="Calibri"/>
                <w:b/>
                <w:bCs/>
                <w:sz w:val="18"/>
                <w:szCs w:val="18"/>
              </w:rPr>
            </w:pPr>
            <w:ins w:id="3251" w:author="user" w:date="2012-02-29T14:49:00Z">
              <w:r w:rsidRPr="001765B5">
                <w:rPr>
                  <w:rFonts w:ascii="Calibri" w:hAnsi="Calibri" w:cs="Calibri"/>
                  <w:b/>
                  <w:bCs/>
                  <w:sz w:val="18"/>
                  <w:szCs w:val="18"/>
                </w:rPr>
                <w:t>Transport</w:t>
              </w:r>
            </w:ins>
          </w:p>
        </w:tc>
        <w:tc>
          <w:tcPr>
            <w:tcW w:w="957" w:type="dxa"/>
            <w:tcBorders>
              <w:top w:val="single" w:sz="4" w:space="0" w:color="auto"/>
              <w:left w:val="nil"/>
              <w:bottom w:val="single" w:sz="4" w:space="0" w:color="auto"/>
              <w:right w:val="single" w:sz="4" w:space="0" w:color="auto"/>
            </w:tcBorders>
            <w:shd w:val="clear" w:color="auto" w:fill="auto"/>
            <w:noWrap/>
            <w:vAlign w:val="bottom"/>
          </w:tcPr>
          <w:p w:rsidR="002B6273" w:rsidRPr="001765B5" w:rsidRDefault="002B6273" w:rsidP="0074335E">
            <w:pPr>
              <w:rPr>
                <w:ins w:id="3252" w:author="user" w:date="2012-02-29T14:49:00Z"/>
                <w:rFonts w:ascii="Calibri" w:hAnsi="Calibri" w:cs="Calibri"/>
                <w:b/>
                <w:bCs/>
                <w:sz w:val="18"/>
                <w:szCs w:val="18"/>
              </w:rPr>
            </w:pPr>
            <w:ins w:id="3253" w:author="user" w:date="2012-02-29T14:49:00Z">
              <w:r w:rsidRPr="001765B5">
                <w:rPr>
                  <w:rFonts w:ascii="Calibri" w:hAnsi="Calibri" w:cs="Calibri"/>
                  <w:b/>
                  <w:bCs/>
                  <w:sz w:val="18"/>
                  <w:szCs w:val="18"/>
                </w:rPr>
                <w:t>Services</w:t>
              </w:r>
            </w:ins>
          </w:p>
        </w:tc>
        <w:tc>
          <w:tcPr>
            <w:tcW w:w="797" w:type="dxa"/>
            <w:tcBorders>
              <w:top w:val="single" w:sz="4" w:space="0" w:color="auto"/>
              <w:left w:val="nil"/>
              <w:bottom w:val="single" w:sz="4" w:space="0" w:color="auto"/>
              <w:right w:val="single" w:sz="4" w:space="0" w:color="auto"/>
            </w:tcBorders>
            <w:shd w:val="clear" w:color="auto" w:fill="auto"/>
            <w:noWrap/>
            <w:vAlign w:val="bottom"/>
          </w:tcPr>
          <w:p w:rsidR="002B6273" w:rsidRPr="001765B5" w:rsidRDefault="002B6273" w:rsidP="0074335E">
            <w:pPr>
              <w:rPr>
                <w:ins w:id="3254" w:author="user" w:date="2012-02-29T14:49:00Z"/>
                <w:rFonts w:ascii="Calibri" w:hAnsi="Calibri" w:cs="Calibri"/>
                <w:b/>
                <w:bCs/>
                <w:sz w:val="18"/>
                <w:szCs w:val="18"/>
              </w:rPr>
            </w:pPr>
            <w:ins w:id="3255" w:author="user" w:date="2012-02-29T14:49:00Z">
              <w:r w:rsidRPr="001765B5">
                <w:rPr>
                  <w:rFonts w:ascii="Calibri" w:hAnsi="Calibri" w:cs="Calibri"/>
                  <w:b/>
                  <w:bCs/>
                  <w:sz w:val="18"/>
                  <w:szCs w:val="18"/>
                </w:rPr>
                <w:t>Others</w:t>
              </w:r>
            </w:ins>
          </w:p>
        </w:tc>
      </w:tr>
      <w:tr w:rsidR="002B6273" w:rsidRPr="001765B5" w:rsidTr="0074335E">
        <w:trPr>
          <w:trHeight w:val="255"/>
          <w:ins w:id="3256" w:author="user" w:date="2012-02-29T14:49:00Z"/>
        </w:trPr>
        <w:tc>
          <w:tcPr>
            <w:tcW w:w="2097"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3257" w:author="user" w:date="2012-02-29T14:49:00Z"/>
                <w:rFonts w:ascii="Calibri" w:hAnsi="Calibri" w:cs="Calibri"/>
                <w:sz w:val="18"/>
                <w:szCs w:val="18"/>
              </w:rPr>
            </w:pPr>
            <w:smartTag w:uri="urn:schemas-microsoft-com:office:smarttags" w:element="place">
              <w:smartTag w:uri="urn:schemas-microsoft-com:office:smarttags" w:element="PlaceName">
                <w:ins w:id="3258" w:author="user" w:date="2012-02-29T14:49:00Z">
                  <w:r w:rsidRPr="001765B5">
                    <w:rPr>
                      <w:rFonts w:ascii="Calibri" w:hAnsi="Calibri" w:cs="Calibri"/>
                      <w:sz w:val="18"/>
                      <w:szCs w:val="18"/>
                    </w:rPr>
                    <w:t>Hetauda</w:t>
                  </w:r>
                </w:ins>
              </w:smartTag>
              <w:ins w:id="3259" w:author="user" w:date="2012-02-29T14:49:00Z">
                <w:r w:rsidRPr="001765B5">
                  <w:rPr>
                    <w:rFonts w:ascii="Calibri" w:hAnsi="Calibri" w:cs="Calibri"/>
                    <w:sz w:val="18"/>
                    <w:szCs w:val="18"/>
                  </w:rPr>
                  <w:t xml:space="preserve"> </w:t>
                </w:r>
                <w:smartTag w:uri="urn:schemas-microsoft-com:office:smarttags" w:element="PlaceType">
                  <w:r w:rsidRPr="001765B5">
                    <w:rPr>
                      <w:rFonts w:ascii="Calibri" w:hAnsi="Calibri" w:cs="Calibri"/>
                      <w:sz w:val="18"/>
                      <w:szCs w:val="18"/>
                    </w:rPr>
                    <w:t>Municipality</w:t>
                  </w:r>
                </w:smartTag>
              </w:ins>
            </w:smartTag>
          </w:p>
        </w:tc>
        <w:tc>
          <w:tcPr>
            <w:tcW w:w="92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260" w:author="user" w:date="2012-02-29T14:49:00Z"/>
                <w:rFonts w:ascii="Calibri" w:hAnsi="Calibri" w:cs="Calibri"/>
                <w:sz w:val="18"/>
                <w:szCs w:val="18"/>
              </w:rPr>
            </w:pPr>
            <w:ins w:id="3261" w:author="user" w:date="2012-02-29T14:49:00Z">
              <w:r w:rsidRPr="001765B5">
                <w:rPr>
                  <w:rFonts w:ascii="Calibri" w:hAnsi="Calibri" w:cs="Calibri"/>
                  <w:sz w:val="18"/>
                  <w:szCs w:val="18"/>
                </w:rPr>
                <w:t>14271</w:t>
              </w:r>
            </w:ins>
          </w:p>
        </w:tc>
        <w:tc>
          <w:tcPr>
            <w:tcW w:w="122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262" w:author="user" w:date="2012-02-29T14:49:00Z"/>
                <w:rFonts w:ascii="Calibri" w:hAnsi="Calibri" w:cs="Calibri"/>
                <w:sz w:val="18"/>
                <w:szCs w:val="18"/>
              </w:rPr>
            </w:pPr>
            <w:ins w:id="3263" w:author="user" w:date="2012-02-29T14:49:00Z">
              <w:r w:rsidRPr="001765B5">
                <w:rPr>
                  <w:rFonts w:ascii="Calibri" w:hAnsi="Calibri" w:cs="Calibri"/>
                  <w:sz w:val="18"/>
                  <w:szCs w:val="18"/>
                </w:rPr>
                <w:t>9875</w:t>
              </w:r>
            </w:ins>
          </w:p>
        </w:tc>
        <w:tc>
          <w:tcPr>
            <w:tcW w:w="1456"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264" w:author="user" w:date="2012-02-29T14:49:00Z"/>
                <w:rFonts w:ascii="Calibri" w:hAnsi="Calibri" w:cs="Calibri"/>
                <w:sz w:val="18"/>
                <w:szCs w:val="18"/>
              </w:rPr>
            </w:pPr>
            <w:ins w:id="3265" w:author="user" w:date="2012-02-29T14:49:00Z">
              <w:r w:rsidRPr="001765B5">
                <w:rPr>
                  <w:rFonts w:ascii="Calibri" w:hAnsi="Calibri" w:cs="Calibri"/>
                  <w:sz w:val="18"/>
                  <w:szCs w:val="18"/>
                </w:rPr>
                <w:t>165</w:t>
              </w:r>
            </w:ins>
          </w:p>
        </w:tc>
        <w:tc>
          <w:tcPr>
            <w:tcW w:w="155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266" w:author="user" w:date="2012-02-29T14:49:00Z"/>
                <w:rFonts w:ascii="Calibri" w:hAnsi="Calibri" w:cs="Calibri"/>
                <w:sz w:val="18"/>
                <w:szCs w:val="18"/>
              </w:rPr>
            </w:pPr>
            <w:ins w:id="3267" w:author="user" w:date="2012-02-29T14:49:00Z">
              <w:r w:rsidRPr="001765B5">
                <w:rPr>
                  <w:rFonts w:ascii="Calibri" w:hAnsi="Calibri" w:cs="Calibri"/>
                  <w:sz w:val="18"/>
                  <w:szCs w:val="18"/>
                </w:rPr>
                <w:t>2069</w:t>
              </w:r>
            </w:ins>
          </w:p>
        </w:tc>
        <w:tc>
          <w:tcPr>
            <w:tcW w:w="105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268" w:author="user" w:date="2012-02-29T14:49:00Z"/>
                <w:rFonts w:ascii="Calibri" w:hAnsi="Calibri" w:cs="Calibri"/>
                <w:sz w:val="18"/>
                <w:szCs w:val="18"/>
              </w:rPr>
            </w:pPr>
            <w:ins w:id="3269" w:author="user" w:date="2012-02-29T14:49:00Z">
              <w:r w:rsidRPr="001765B5">
                <w:rPr>
                  <w:rFonts w:ascii="Calibri" w:hAnsi="Calibri" w:cs="Calibri"/>
                  <w:sz w:val="18"/>
                  <w:szCs w:val="18"/>
                </w:rPr>
                <w:t>302</w:t>
              </w:r>
            </w:ins>
          </w:p>
        </w:tc>
        <w:tc>
          <w:tcPr>
            <w:tcW w:w="95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270" w:author="user" w:date="2012-02-29T14:49:00Z"/>
                <w:rFonts w:ascii="Calibri" w:hAnsi="Calibri" w:cs="Calibri"/>
                <w:sz w:val="18"/>
                <w:szCs w:val="18"/>
              </w:rPr>
            </w:pPr>
            <w:ins w:id="3271" w:author="user" w:date="2012-02-29T14:49:00Z">
              <w:r w:rsidRPr="001765B5">
                <w:rPr>
                  <w:rFonts w:ascii="Calibri" w:hAnsi="Calibri" w:cs="Calibri"/>
                  <w:sz w:val="18"/>
                  <w:szCs w:val="18"/>
                </w:rPr>
                <w:t>1202</w:t>
              </w:r>
            </w:ins>
          </w:p>
        </w:tc>
        <w:tc>
          <w:tcPr>
            <w:tcW w:w="79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272" w:author="user" w:date="2012-02-29T14:49:00Z"/>
                <w:rFonts w:ascii="Calibri" w:hAnsi="Calibri" w:cs="Calibri"/>
                <w:sz w:val="18"/>
                <w:szCs w:val="18"/>
              </w:rPr>
            </w:pPr>
            <w:ins w:id="3273" w:author="user" w:date="2012-02-29T14:49:00Z">
              <w:r w:rsidRPr="001765B5">
                <w:rPr>
                  <w:rFonts w:ascii="Calibri" w:hAnsi="Calibri" w:cs="Calibri"/>
                  <w:sz w:val="18"/>
                  <w:szCs w:val="18"/>
                </w:rPr>
                <w:t>658</w:t>
              </w:r>
            </w:ins>
          </w:p>
        </w:tc>
      </w:tr>
      <w:tr w:rsidR="002B6273" w:rsidRPr="001765B5" w:rsidTr="0074335E">
        <w:trPr>
          <w:trHeight w:val="255"/>
          <w:ins w:id="3274" w:author="user" w:date="2012-02-29T14:49:00Z"/>
        </w:trPr>
        <w:tc>
          <w:tcPr>
            <w:tcW w:w="2097"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3275" w:author="user" w:date="2012-02-29T14:49:00Z"/>
                <w:rFonts w:ascii="Calibri" w:hAnsi="Calibri" w:cs="Calibri"/>
                <w:sz w:val="18"/>
                <w:szCs w:val="18"/>
              </w:rPr>
            </w:pPr>
            <w:ins w:id="3276" w:author="user" w:date="2012-02-29T14:49:00Z">
              <w:r w:rsidRPr="001765B5">
                <w:rPr>
                  <w:rFonts w:ascii="Calibri" w:hAnsi="Calibri" w:cs="Calibri"/>
                  <w:sz w:val="18"/>
                  <w:szCs w:val="18"/>
                </w:rPr>
                <w:t>Basamadi</w:t>
              </w:r>
            </w:ins>
          </w:p>
        </w:tc>
        <w:tc>
          <w:tcPr>
            <w:tcW w:w="92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277" w:author="user" w:date="2012-02-29T14:49:00Z"/>
                <w:rFonts w:ascii="Calibri" w:hAnsi="Calibri" w:cs="Calibri"/>
                <w:sz w:val="18"/>
                <w:szCs w:val="18"/>
              </w:rPr>
            </w:pPr>
            <w:ins w:id="3278" w:author="user" w:date="2012-02-29T14:49:00Z">
              <w:r w:rsidRPr="001765B5">
                <w:rPr>
                  <w:rFonts w:ascii="Calibri" w:hAnsi="Calibri" w:cs="Calibri"/>
                  <w:sz w:val="18"/>
                  <w:szCs w:val="18"/>
                </w:rPr>
                <w:t>2545</w:t>
              </w:r>
            </w:ins>
          </w:p>
        </w:tc>
        <w:tc>
          <w:tcPr>
            <w:tcW w:w="122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279" w:author="user" w:date="2012-02-29T14:49:00Z"/>
                <w:rFonts w:ascii="Calibri" w:hAnsi="Calibri" w:cs="Calibri"/>
                <w:sz w:val="18"/>
                <w:szCs w:val="18"/>
              </w:rPr>
            </w:pPr>
            <w:ins w:id="3280" w:author="user" w:date="2012-02-29T14:49:00Z">
              <w:r w:rsidRPr="001765B5">
                <w:rPr>
                  <w:rFonts w:ascii="Calibri" w:hAnsi="Calibri" w:cs="Calibri"/>
                  <w:sz w:val="18"/>
                  <w:szCs w:val="18"/>
                </w:rPr>
                <w:t>1655</w:t>
              </w:r>
            </w:ins>
          </w:p>
        </w:tc>
        <w:tc>
          <w:tcPr>
            <w:tcW w:w="1456"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281" w:author="user" w:date="2012-02-29T14:49:00Z"/>
                <w:rFonts w:ascii="Calibri" w:hAnsi="Calibri" w:cs="Calibri"/>
                <w:sz w:val="18"/>
                <w:szCs w:val="18"/>
              </w:rPr>
            </w:pPr>
            <w:ins w:id="3282" w:author="user" w:date="2012-02-29T14:49:00Z">
              <w:r w:rsidRPr="001765B5">
                <w:rPr>
                  <w:rFonts w:ascii="Calibri" w:hAnsi="Calibri" w:cs="Calibri"/>
                  <w:sz w:val="18"/>
                  <w:szCs w:val="18"/>
                </w:rPr>
                <w:t>30</w:t>
              </w:r>
            </w:ins>
          </w:p>
        </w:tc>
        <w:tc>
          <w:tcPr>
            <w:tcW w:w="155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283" w:author="user" w:date="2012-02-29T14:49:00Z"/>
                <w:rFonts w:ascii="Calibri" w:hAnsi="Calibri" w:cs="Calibri"/>
                <w:sz w:val="18"/>
                <w:szCs w:val="18"/>
              </w:rPr>
            </w:pPr>
            <w:ins w:id="3284" w:author="user" w:date="2012-02-29T14:49:00Z">
              <w:r w:rsidRPr="001765B5">
                <w:rPr>
                  <w:rFonts w:ascii="Calibri" w:hAnsi="Calibri" w:cs="Calibri"/>
                  <w:sz w:val="18"/>
                  <w:szCs w:val="18"/>
                </w:rPr>
                <w:t>144</w:t>
              </w:r>
            </w:ins>
          </w:p>
        </w:tc>
        <w:tc>
          <w:tcPr>
            <w:tcW w:w="105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285" w:author="user" w:date="2012-02-29T14:49:00Z"/>
                <w:rFonts w:ascii="Calibri" w:hAnsi="Calibri" w:cs="Calibri"/>
                <w:sz w:val="18"/>
                <w:szCs w:val="18"/>
              </w:rPr>
            </w:pPr>
            <w:ins w:id="3286" w:author="user" w:date="2012-02-29T14:49:00Z">
              <w:r w:rsidRPr="001765B5">
                <w:rPr>
                  <w:rFonts w:ascii="Calibri" w:hAnsi="Calibri" w:cs="Calibri"/>
                  <w:sz w:val="18"/>
                  <w:szCs w:val="18"/>
                </w:rPr>
                <w:t>92</w:t>
              </w:r>
            </w:ins>
          </w:p>
        </w:tc>
        <w:tc>
          <w:tcPr>
            <w:tcW w:w="95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287" w:author="user" w:date="2012-02-29T14:49:00Z"/>
                <w:rFonts w:ascii="Calibri" w:hAnsi="Calibri" w:cs="Calibri"/>
                <w:sz w:val="18"/>
                <w:szCs w:val="18"/>
              </w:rPr>
            </w:pPr>
            <w:ins w:id="3288" w:author="user" w:date="2012-02-29T14:49:00Z">
              <w:r w:rsidRPr="001765B5">
                <w:rPr>
                  <w:rFonts w:ascii="Calibri" w:hAnsi="Calibri" w:cs="Calibri"/>
                  <w:sz w:val="18"/>
                  <w:szCs w:val="18"/>
                </w:rPr>
                <w:t>422</w:t>
              </w:r>
            </w:ins>
          </w:p>
        </w:tc>
        <w:tc>
          <w:tcPr>
            <w:tcW w:w="79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289" w:author="user" w:date="2012-02-29T14:49:00Z"/>
                <w:rFonts w:ascii="Calibri" w:hAnsi="Calibri" w:cs="Calibri"/>
                <w:sz w:val="18"/>
                <w:szCs w:val="18"/>
              </w:rPr>
            </w:pPr>
            <w:ins w:id="3290" w:author="user" w:date="2012-02-29T14:49:00Z">
              <w:r w:rsidRPr="001765B5">
                <w:rPr>
                  <w:rFonts w:ascii="Calibri" w:hAnsi="Calibri" w:cs="Calibri"/>
                  <w:sz w:val="18"/>
                  <w:szCs w:val="18"/>
                </w:rPr>
                <w:t>202</w:t>
              </w:r>
            </w:ins>
          </w:p>
        </w:tc>
      </w:tr>
      <w:tr w:rsidR="002B6273" w:rsidRPr="001765B5" w:rsidTr="0074335E">
        <w:trPr>
          <w:trHeight w:val="255"/>
          <w:ins w:id="3291" w:author="user" w:date="2012-02-29T14:49:00Z"/>
        </w:trPr>
        <w:tc>
          <w:tcPr>
            <w:tcW w:w="2097"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3292" w:author="user" w:date="2012-02-29T14:49:00Z"/>
                <w:rFonts w:ascii="Calibri" w:hAnsi="Calibri" w:cs="Calibri"/>
                <w:sz w:val="18"/>
                <w:szCs w:val="18"/>
              </w:rPr>
            </w:pPr>
            <w:ins w:id="3293" w:author="user" w:date="2012-02-29T14:49:00Z">
              <w:r w:rsidRPr="001765B5">
                <w:rPr>
                  <w:rFonts w:ascii="Calibri" w:hAnsi="Calibri" w:cs="Calibri"/>
                  <w:sz w:val="18"/>
                  <w:szCs w:val="18"/>
                </w:rPr>
                <w:t>Manahari</w:t>
              </w:r>
            </w:ins>
          </w:p>
        </w:tc>
        <w:tc>
          <w:tcPr>
            <w:tcW w:w="92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294" w:author="user" w:date="2012-02-29T14:49:00Z"/>
                <w:rFonts w:ascii="Calibri" w:hAnsi="Calibri" w:cs="Calibri"/>
                <w:sz w:val="18"/>
                <w:szCs w:val="18"/>
              </w:rPr>
            </w:pPr>
            <w:ins w:id="3295" w:author="user" w:date="2012-02-29T14:49:00Z">
              <w:r w:rsidRPr="001765B5">
                <w:rPr>
                  <w:rFonts w:ascii="Calibri" w:hAnsi="Calibri" w:cs="Calibri"/>
                  <w:sz w:val="18"/>
                  <w:szCs w:val="18"/>
                </w:rPr>
                <w:t>2620</w:t>
              </w:r>
            </w:ins>
          </w:p>
        </w:tc>
        <w:tc>
          <w:tcPr>
            <w:tcW w:w="122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296" w:author="user" w:date="2012-02-29T14:49:00Z"/>
                <w:rFonts w:ascii="Calibri" w:hAnsi="Calibri" w:cs="Calibri"/>
                <w:sz w:val="18"/>
                <w:szCs w:val="18"/>
              </w:rPr>
            </w:pPr>
            <w:ins w:id="3297" w:author="user" w:date="2012-02-29T14:49:00Z">
              <w:r w:rsidRPr="001765B5">
                <w:rPr>
                  <w:rFonts w:ascii="Calibri" w:hAnsi="Calibri" w:cs="Calibri"/>
                  <w:sz w:val="18"/>
                  <w:szCs w:val="18"/>
                </w:rPr>
                <w:t>1777</w:t>
              </w:r>
            </w:ins>
          </w:p>
        </w:tc>
        <w:tc>
          <w:tcPr>
            <w:tcW w:w="1456"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298" w:author="user" w:date="2012-02-29T14:49:00Z"/>
                <w:rFonts w:ascii="Calibri" w:hAnsi="Calibri" w:cs="Calibri"/>
                <w:sz w:val="18"/>
                <w:szCs w:val="18"/>
              </w:rPr>
            </w:pPr>
            <w:ins w:id="3299" w:author="user" w:date="2012-02-29T14:49:00Z">
              <w:r w:rsidRPr="001765B5">
                <w:rPr>
                  <w:rFonts w:ascii="Calibri" w:hAnsi="Calibri" w:cs="Calibri"/>
                  <w:sz w:val="18"/>
                  <w:szCs w:val="18"/>
                </w:rPr>
                <w:t>49</w:t>
              </w:r>
            </w:ins>
          </w:p>
        </w:tc>
        <w:tc>
          <w:tcPr>
            <w:tcW w:w="155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300" w:author="user" w:date="2012-02-29T14:49:00Z"/>
                <w:rFonts w:ascii="Calibri" w:hAnsi="Calibri" w:cs="Calibri"/>
                <w:sz w:val="18"/>
                <w:szCs w:val="18"/>
              </w:rPr>
            </w:pPr>
            <w:ins w:id="3301" w:author="user" w:date="2012-02-29T14:49:00Z">
              <w:r w:rsidRPr="001765B5">
                <w:rPr>
                  <w:rFonts w:ascii="Calibri" w:hAnsi="Calibri" w:cs="Calibri"/>
                  <w:sz w:val="18"/>
                  <w:szCs w:val="18"/>
                </w:rPr>
                <w:t>257</w:t>
              </w:r>
            </w:ins>
          </w:p>
        </w:tc>
        <w:tc>
          <w:tcPr>
            <w:tcW w:w="105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302" w:author="user" w:date="2012-02-29T14:49:00Z"/>
                <w:rFonts w:ascii="Calibri" w:hAnsi="Calibri" w:cs="Calibri"/>
                <w:sz w:val="18"/>
                <w:szCs w:val="18"/>
              </w:rPr>
            </w:pPr>
            <w:ins w:id="3303" w:author="user" w:date="2012-02-29T14:49:00Z">
              <w:r w:rsidRPr="001765B5">
                <w:rPr>
                  <w:rFonts w:ascii="Calibri" w:hAnsi="Calibri" w:cs="Calibri"/>
                  <w:sz w:val="18"/>
                  <w:szCs w:val="18"/>
                </w:rPr>
                <w:t>49</w:t>
              </w:r>
            </w:ins>
          </w:p>
        </w:tc>
        <w:tc>
          <w:tcPr>
            <w:tcW w:w="95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304" w:author="user" w:date="2012-02-29T14:49:00Z"/>
                <w:rFonts w:ascii="Calibri" w:hAnsi="Calibri" w:cs="Calibri"/>
                <w:sz w:val="18"/>
                <w:szCs w:val="18"/>
              </w:rPr>
            </w:pPr>
            <w:ins w:id="3305" w:author="user" w:date="2012-02-29T14:49:00Z">
              <w:r w:rsidRPr="001765B5">
                <w:rPr>
                  <w:rFonts w:ascii="Calibri" w:hAnsi="Calibri" w:cs="Calibri"/>
                  <w:sz w:val="18"/>
                  <w:szCs w:val="18"/>
                </w:rPr>
                <w:t>300</w:t>
              </w:r>
            </w:ins>
          </w:p>
        </w:tc>
        <w:tc>
          <w:tcPr>
            <w:tcW w:w="79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306" w:author="user" w:date="2012-02-29T14:49:00Z"/>
                <w:rFonts w:ascii="Calibri" w:hAnsi="Calibri" w:cs="Calibri"/>
                <w:sz w:val="18"/>
                <w:szCs w:val="18"/>
              </w:rPr>
            </w:pPr>
            <w:ins w:id="3307" w:author="user" w:date="2012-02-29T14:49:00Z">
              <w:r w:rsidRPr="001765B5">
                <w:rPr>
                  <w:rFonts w:ascii="Calibri" w:hAnsi="Calibri" w:cs="Calibri"/>
                  <w:sz w:val="18"/>
                  <w:szCs w:val="18"/>
                </w:rPr>
                <w:t>188</w:t>
              </w:r>
            </w:ins>
          </w:p>
        </w:tc>
      </w:tr>
      <w:tr w:rsidR="002B6273" w:rsidRPr="001765B5" w:rsidTr="0074335E">
        <w:trPr>
          <w:trHeight w:val="255"/>
          <w:ins w:id="3308" w:author="user" w:date="2012-02-29T14:49:00Z"/>
        </w:trPr>
        <w:tc>
          <w:tcPr>
            <w:tcW w:w="2097"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3309" w:author="user" w:date="2012-02-29T14:49:00Z"/>
                <w:rFonts w:ascii="Calibri" w:hAnsi="Calibri" w:cs="Calibri"/>
                <w:sz w:val="18"/>
                <w:szCs w:val="18"/>
              </w:rPr>
            </w:pPr>
            <w:ins w:id="3310" w:author="user" w:date="2012-02-29T14:49:00Z">
              <w:r w:rsidRPr="001765B5">
                <w:rPr>
                  <w:rFonts w:ascii="Calibri" w:hAnsi="Calibri" w:cs="Calibri"/>
                  <w:sz w:val="18"/>
                  <w:szCs w:val="18"/>
                </w:rPr>
                <w:t>Piple</w:t>
              </w:r>
            </w:ins>
          </w:p>
        </w:tc>
        <w:tc>
          <w:tcPr>
            <w:tcW w:w="92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311" w:author="user" w:date="2012-02-29T14:49:00Z"/>
                <w:rFonts w:ascii="Calibri" w:hAnsi="Calibri" w:cs="Calibri"/>
                <w:sz w:val="18"/>
                <w:szCs w:val="18"/>
              </w:rPr>
            </w:pPr>
            <w:ins w:id="3312" w:author="user" w:date="2012-02-29T14:49:00Z">
              <w:r w:rsidRPr="001765B5">
                <w:rPr>
                  <w:rFonts w:ascii="Calibri" w:hAnsi="Calibri" w:cs="Calibri"/>
                  <w:sz w:val="18"/>
                  <w:szCs w:val="18"/>
                </w:rPr>
                <w:t>2454</w:t>
              </w:r>
            </w:ins>
          </w:p>
        </w:tc>
        <w:tc>
          <w:tcPr>
            <w:tcW w:w="122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313" w:author="user" w:date="2012-02-29T14:49:00Z"/>
                <w:rFonts w:ascii="Calibri" w:hAnsi="Calibri" w:cs="Calibri"/>
                <w:sz w:val="18"/>
                <w:szCs w:val="18"/>
              </w:rPr>
            </w:pPr>
            <w:ins w:id="3314" w:author="user" w:date="2012-02-29T14:49:00Z">
              <w:r w:rsidRPr="001765B5">
                <w:rPr>
                  <w:rFonts w:ascii="Calibri" w:hAnsi="Calibri" w:cs="Calibri"/>
                  <w:sz w:val="18"/>
                  <w:szCs w:val="18"/>
                </w:rPr>
                <w:t>1923</w:t>
              </w:r>
            </w:ins>
          </w:p>
        </w:tc>
        <w:tc>
          <w:tcPr>
            <w:tcW w:w="1456"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315" w:author="user" w:date="2012-02-29T14:49:00Z"/>
                <w:rFonts w:ascii="Calibri" w:hAnsi="Calibri" w:cs="Calibri"/>
                <w:sz w:val="18"/>
                <w:szCs w:val="18"/>
              </w:rPr>
            </w:pPr>
            <w:ins w:id="3316" w:author="user" w:date="2012-02-29T14:49:00Z">
              <w:r w:rsidRPr="001765B5">
                <w:rPr>
                  <w:rFonts w:ascii="Calibri" w:hAnsi="Calibri" w:cs="Calibri"/>
                  <w:sz w:val="18"/>
                  <w:szCs w:val="18"/>
                </w:rPr>
                <w:t>84</w:t>
              </w:r>
            </w:ins>
          </w:p>
        </w:tc>
        <w:tc>
          <w:tcPr>
            <w:tcW w:w="155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317" w:author="user" w:date="2012-02-29T14:49:00Z"/>
                <w:rFonts w:ascii="Calibri" w:hAnsi="Calibri" w:cs="Calibri"/>
                <w:sz w:val="18"/>
                <w:szCs w:val="18"/>
              </w:rPr>
            </w:pPr>
            <w:ins w:id="3318" w:author="user" w:date="2012-02-29T14:49:00Z">
              <w:r w:rsidRPr="001765B5">
                <w:rPr>
                  <w:rFonts w:ascii="Calibri" w:hAnsi="Calibri" w:cs="Calibri"/>
                  <w:sz w:val="18"/>
                  <w:szCs w:val="18"/>
                </w:rPr>
                <w:t>173</w:t>
              </w:r>
            </w:ins>
          </w:p>
        </w:tc>
        <w:tc>
          <w:tcPr>
            <w:tcW w:w="105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319" w:author="user" w:date="2012-02-29T14:49:00Z"/>
                <w:rFonts w:ascii="Calibri" w:hAnsi="Calibri" w:cs="Calibri"/>
                <w:sz w:val="18"/>
                <w:szCs w:val="18"/>
              </w:rPr>
            </w:pPr>
            <w:ins w:id="3320" w:author="user" w:date="2012-02-29T14:49:00Z">
              <w:r w:rsidRPr="001765B5">
                <w:rPr>
                  <w:rFonts w:ascii="Calibri" w:hAnsi="Calibri" w:cs="Calibri"/>
                  <w:sz w:val="18"/>
                  <w:szCs w:val="18"/>
                </w:rPr>
                <w:t>40</w:t>
              </w:r>
            </w:ins>
          </w:p>
        </w:tc>
        <w:tc>
          <w:tcPr>
            <w:tcW w:w="95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321" w:author="user" w:date="2012-02-29T14:49:00Z"/>
                <w:rFonts w:ascii="Calibri" w:hAnsi="Calibri" w:cs="Calibri"/>
                <w:sz w:val="18"/>
                <w:szCs w:val="18"/>
              </w:rPr>
            </w:pPr>
            <w:ins w:id="3322" w:author="user" w:date="2012-02-29T14:49:00Z">
              <w:r w:rsidRPr="001765B5">
                <w:rPr>
                  <w:rFonts w:ascii="Calibri" w:hAnsi="Calibri" w:cs="Calibri"/>
                  <w:sz w:val="18"/>
                  <w:szCs w:val="18"/>
                </w:rPr>
                <w:t>134</w:t>
              </w:r>
            </w:ins>
          </w:p>
        </w:tc>
        <w:tc>
          <w:tcPr>
            <w:tcW w:w="79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323" w:author="user" w:date="2012-02-29T14:49:00Z"/>
                <w:rFonts w:ascii="Calibri" w:hAnsi="Calibri" w:cs="Calibri"/>
                <w:sz w:val="18"/>
                <w:szCs w:val="18"/>
              </w:rPr>
            </w:pPr>
            <w:ins w:id="3324" w:author="user" w:date="2012-02-29T14:49:00Z">
              <w:r w:rsidRPr="001765B5">
                <w:rPr>
                  <w:rFonts w:ascii="Calibri" w:hAnsi="Calibri" w:cs="Calibri"/>
                  <w:sz w:val="18"/>
                  <w:szCs w:val="18"/>
                </w:rPr>
                <w:t>100</w:t>
              </w:r>
            </w:ins>
          </w:p>
        </w:tc>
      </w:tr>
      <w:tr w:rsidR="002B6273" w:rsidRPr="001765B5" w:rsidTr="0074335E">
        <w:trPr>
          <w:trHeight w:val="255"/>
          <w:ins w:id="3325" w:author="user" w:date="2012-02-29T14:49:00Z"/>
        </w:trPr>
        <w:tc>
          <w:tcPr>
            <w:tcW w:w="2097"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3326" w:author="user" w:date="2012-02-29T14:49:00Z"/>
                <w:rFonts w:ascii="Calibri" w:hAnsi="Calibri" w:cs="Calibri"/>
                <w:sz w:val="18"/>
                <w:szCs w:val="18"/>
              </w:rPr>
            </w:pPr>
            <w:ins w:id="3327" w:author="user" w:date="2012-02-29T14:49:00Z">
              <w:r w:rsidRPr="001765B5">
                <w:rPr>
                  <w:rFonts w:ascii="Calibri" w:hAnsi="Calibri" w:cs="Calibri"/>
                  <w:sz w:val="18"/>
                  <w:szCs w:val="18"/>
                </w:rPr>
                <w:t>Bhandara</w:t>
              </w:r>
            </w:ins>
          </w:p>
        </w:tc>
        <w:tc>
          <w:tcPr>
            <w:tcW w:w="92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328" w:author="user" w:date="2012-02-29T14:49:00Z"/>
                <w:rFonts w:ascii="Calibri" w:hAnsi="Calibri" w:cs="Calibri"/>
                <w:sz w:val="18"/>
                <w:szCs w:val="18"/>
              </w:rPr>
            </w:pPr>
            <w:ins w:id="3329" w:author="user" w:date="2012-02-29T14:49:00Z">
              <w:r w:rsidRPr="001765B5">
                <w:rPr>
                  <w:rFonts w:ascii="Calibri" w:hAnsi="Calibri" w:cs="Calibri"/>
                  <w:sz w:val="18"/>
                  <w:szCs w:val="18"/>
                </w:rPr>
                <w:t>2578</w:t>
              </w:r>
            </w:ins>
          </w:p>
        </w:tc>
        <w:tc>
          <w:tcPr>
            <w:tcW w:w="122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330" w:author="user" w:date="2012-02-29T14:49:00Z"/>
                <w:rFonts w:ascii="Calibri" w:hAnsi="Calibri" w:cs="Calibri"/>
                <w:sz w:val="18"/>
                <w:szCs w:val="18"/>
              </w:rPr>
            </w:pPr>
            <w:ins w:id="3331" w:author="user" w:date="2012-02-29T14:49:00Z">
              <w:r w:rsidRPr="001765B5">
                <w:rPr>
                  <w:rFonts w:ascii="Calibri" w:hAnsi="Calibri" w:cs="Calibri"/>
                  <w:sz w:val="18"/>
                  <w:szCs w:val="18"/>
                </w:rPr>
                <w:t>1587</w:t>
              </w:r>
            </w:ins>
          </w:p>
        </w:tc>
        <w:tc>
          <w:tcPr>
            <w:tcW w:w="1456"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332" w:author="user" w:date="2012-02-29T14:49:00Z"/>
                <w:rFonts w:ascii="Calibri" w:hAnsi="Calibri" w:cs="Calibri"/>
                <w:sz w:val="18"/>
                <w:szCs w:val="18"/>
              </w:rPr>
            </w:pPr>
            <w:ins w:id="3333" w:author="user" w:date="2012-02-29T14:49:00Z">
              <w:r w:rsidRPr="001765B5">
                <w:rPr>
                  <w:rFonts w:ascii="Calibri" w:hAnsi="Calibri" w:cs="Calibri"/>
                  <w:sz w:val="18"/>
                  <w:szCs w:val="18"/>
                </w:rPr>
                <w:t>23</w:t>
              </w:r>
            </w:ins>
          </w:p>
        </w:tc>
        <w:tc>
          <w:tcPr>
            <w:tcW w:w="155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334" w:author="user" w:date="2012-02-29T14:49:00Z"/>
                <w:rFonts w:ascii="Calibri" w:hAnsi="Calibri" w:cs="Calibri"/>
                <w:sz w:val="18"/>
                <w:szCs w:val="18"/>
              </w:rPr>
            </w:pPr>
            <w:ins w:id="3335" w:author="user" w:date="2012-02-29T14:49:00Z">
              <w:r w:rsidRPr="001765B5">
                <w:rPr>
                  <w:rFonts w:ascii="Calibri" w:hAnsi="Calibri" w:cs="Calibri"/>
                  <w:sz w:val="18"/>
                  <w:szCs w:val="18"/>
                </w:rPr>
                <w:t>186</w:t>
              </w:r>
            </w:ins>
          </w:p>
        </w:tc>
        <w:tc>
          <w:tcPr>
            <w:tcW w:w="105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336" w:author="user" w:date="2012-02-29T14:49:00Z"/>
                <w:rFonts w:ascii="Calibri" w:hAnsi="Calibri" w:cs="Calibri"/>
                <w:sz w:val="18"/>
                <w:szCs w:val="18"/>
              </w:rPr>
            </w:pPr>
            <w:ins w:id="3337" w:author="user" w:date="2012-02-29T14:49:00Z">
              <w:r w:rsidRPr="001765B5">
                <w:rPr>
                  <w:rFonts w:ascii="Calibri" w:hAnsi="Calibri" w:cs="Calibri"/>
                  <w:sz w:val="18"/>
                  <w:szCs w:val="18"/>
                </w:rPr>
                <w:t>90</w:t>
              </w:r>
            </w:ins>
          </w:p>
        </w:tc>
        <w:tc>
          <w:tcPr>
            <w:tcW w:w="95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338" w:author="user" w:date="2012-02-29T14:49:00Z"/>
                <w:rFonts w:ascii="Calibri" w:hAnsi="Calibri" w:cs="Calibri"/>
                <w:sz w:val="18"/>
                <w:szCs w:val="18"/>
              </w:rPr>
            </w:pPr>
            <w:ins w:id="3339" w:author="user" w:date="2012-02-29T14:49:00Z">
              <w:r w:rsidRPr="001765B5">
                <w:rPr>
                  <w:rFonts w:ascii="Calibri" w:hAnsi="Calibri" w:cs="Calibri"/>
                  <w:sz w:val="18"/>
                  <w:szCs w:val="18"/>
                </w:rPr>
                <w:t>269</w:t>
              </w:r>
            </w:ins>
          </w:p>
        </w:tc>
        <w:tc>
          <w:tcPr>
            <w:tcW w:w="79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340" w:author="user" w:date="2012-02-29T14:49:00Z"/>
                <w:rFonts w:ascii="Calibri" w:hAnsi="Calibri" w:cs="Calibri"/>
                <w:sz w:val="18"/>
                <w:szCs w:val="18"/>
              </w:rPr>
            </w:pPr>
            <w:ins w:id="3341" w:author="user" w:date="2012-02-29T14:49:00Z">
              <w:r w:rsidRPr="001765B5">
                <w:rPr>
                  <w:rFonts w:ascii="Calibri" w:hAnsi="Calibri" w:cs="Calibri"/>
                  <w:sz w:val="18"/>
                  <w:szCs w:val="18"/>
                </w:rPr>
                <w:t>423</w:t>
              </w:r>
            </w:ins>
          </w:p>
        </w:tc>
      </w:tr>
      <w:tr w:rsidR="002B6273" w:rsidRPr="001765B5" w:rsidTr="0074335E">
        <w:trPr>
          <w:trHeight w:val="255"/>
          <w:ins w:id="3342" w:author="user" w:date="2012-02-29T14:49:00Z"/>
        </w:trPr>
        <w:tc>
          <w:tcPr>
            <w:tcW w:w="2097"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3343" w:author="user" w:date="2012-02-29T14:49:00Z"/>
                <w:rFonts w:ascii="Calibri" w:hAnsi="Calibri" w:cs="Calibri"/>
                <w:sz w:val="18"/>
                <w:szCs w:val="18"/>
              </w:rPr>
            </w:pPr>
            <w:ins w:id="3344" w:author="user" w:date="2012-02-29T14:49:00Z">
              <w:r w:rsidRPr="001765B5">
                <w:rPr>
                  <w:rFonts w:ascii="Calibri" w:hAnsi="Calibri" w:cs="Calibri"/>
                  <w:sz w:val="18"/>
                  <w:szCs w:val="18"/>
                </w:rPr>
                <w:t>Birendranagar</w:t>
              </w:r>
            </w:ins>
          </w:p>
        </w:tc>
        <w:tc>
          <w:tcPr>
            <w:tcW w:w="92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345" w:author="user" w:date="2012-02-29T14:49:00Z"/>
                <w:rFonts w:ascii="Calibri" w:hAnsi="Calibri" w:cs="Calibri"/>
                <w:sz w:val="18"/>
                <w:szCs w:val="18"/>
              </w:rPr>
            </w:pPr>
            <w:ins w:id="3346" w:author="user" w:date="2012-02-29T14:49:00Z">
              <w:r w:rsidRPr="001765B5">
                <w:rPr>
                  <w:rFonts w:ascii="Calibri" w:hAnsi="Calibri" w:cs="Calibri"/>
                  <w:sz w:val="18"/>
                  <w:szCs w:val="18"/>
                </w:rPr>
                <w:t>2541</w:t>
              </w:r>
            </w:ins>
          </w:p>
        </w:tc>
        <w:tc>
          <w:tcPr>
            <w:tcW w:w="122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347" w:author="user" w:date="2012-02-29T14:49:00Z"/>
                <w:rFonts w:ascii="Calibri" w:hAnsi="Calibri" w:cs="Calibri"/>
                <w:sz w:val="18"/>
                <w:szCs w:val="18"/>
              </w:rPr>
            </w:pPr>
            <w:ins w:id="3348" w:author="user" w:date="2012-02-29T14:49:00Z">
              <w:r w:rsidRPr="001765B5">
                <w:rPr>
                  <w:rFonts w:ascii="Calibri" w:hAnsi="Calibri" w:cs="Calibri"/>
                  <w:sz w:val="18"/>
                  <w:szCs w:val="18"/>
                </w:rPr>
                <w:t>2049</w:t>
              </w:r>
            </w:ins>
          </w:p>
        </w:tc>
        <w:tc>
          <w:tcPr>
            <w:tcW w:w="1456"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349" w:author="user" w:date="2012-02-29T14:49:00Z"/>
                <w:rFonts w:ascii="Calibri" w:hAnsi="Calibri" w:cs="Calibri"/>
                <w:sz w:val="18"/>
                <w:szCs w:val="18"/>
              </w:rPr>
            </w:pPr>
            <w:ins w:id="3350" w:author="user" w:date="2012-02-29T14:49:00Z">
              <w:r w:rsidRPr="001765B5">
                <w:rPr>
                  <w:rFonts w:ascii="Calibri" w:hAnsi="Calibri" w:cs="Calibri"/>
                  <w:sz w:val="18"/>
                  <w:szCs w:val="18"/>
                </w:rPr>
                <w:t>32</w:t>
              </w:r>
            </w:ins>
          </w:p>
        </w:tc>
        <w:tc>
          <w:tcPr>
            <w:tcW w:w="155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351" w:author="user" w:date="2012-02-29T14:49:00Z"/>
                <w:rFonts w:ascii="Calibri" w:hAnsi="Calibri" w:cs="Calibri"/>
                <w:sz w:val="18"/>
                <w:szCs w:val="18"/>
              </w:rPr>
            </w:pPr>
            <w:ins w:id="3352" w:author="user" w:date="2012-02-29T14:49:00Z">
              <w:r w:rsidRPr="001765B5">
                <w:rPr>
                  <w:rFonts w:ascii="Calibri" w:hAnsi="Calibri" w:cs="Calibri"/>
                  <w:sz w:val="18"/>
                  <w:szCs w:val="18"/>
                </w:rPr>
                <w:t>146</w:t>
              </w:r>
            </w:ins>
          </w:p>
        </w:tc>
        <w:tc>
          <w:tcPr>
            <w:tcW w:w="105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353" w:author="user" w:date="2012-02-29T14:49:00Z"/>
                <w:rFonts w:ascii="Calibri" w:hAnsi="Calibri" w:cs="Calibri"/>
                <w:sz w:val="18"/>
                <w:szCs w:val="18"/>
              </w:rPr>
            </w:pPr>
            <w:ins w:id="3354" w:author="user" w:date="2012-02-29T14:49:00Z">
              <w:r w:rsidRPr="001765B5">
                <w:rPr>
                  <w:rFonts w:ascii="Calibri" w:hAnsi="Calibri" w:cs="Calibri"/>
                  <w:sz w:val="18"/>
                  <w:szCs w:val="18"/>
                </w:rPr>
                <w:t>11</w:t>
              </w:r>
            </w:ins>
          </w:p>
        </w:tc>
        <w:tc>
          <w:tcPr>
            <w:tcW w:w="95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355" w:author="user" w:date="2012-02-29T14:49:00Z"/>
                <w:rFonts w:ascii="Calibri" w:hAnsi="Calibri" w:cs="Calibri"/>
                <w:sz w:val="18"/>
                <w:szCs w:val="18"/>
              </w:rPr>
            </w:pPr>
            <w:ins w:id="3356" w:author="user" w:date="2012-02-29T14:49:00Z">
              <w:r w:rsidRPr="001765B5">
                <w:rPr>
                  <w:rFonts w:ascii="Calibri" w:hAnsi="Calibri" w:cs="Calibri"/>
                  <w:sz w:val="18"/>
                  <w:szCs w:val="18"/>
                </w:rPr>
                <w:t>225</w:t>
              </w:r>
            </w:ins>
          </w:p>
        </w:tc>
        <w:tc>
          <w:tcPr>
            <w:tcW w:w="79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357" w:author="user" w:date="2012-02-29T14:49:00Z"/>
                <w:rFonts w:ascii="Calibri" w:hAnsi="Calibri" w:cs="Calibri"/>
                <w:sz w:val="18"/>
                <w:szCs w:val="18"/>
              </w:rPr>
            </w:pPr>
            <w:ins w:id="3358" w:author="user" w:date="2012-02-29T14:49:00Z">
              <w:r w:rsidRPr="001765B5">
                <w:rPr>
                  <w:rFonts w:ascii="Calibri" w:hAnsi="Calibri" w:cs="Calibri"/>
                  <w:sz w:val="18"/>
                  <w:szCs w:val="18"/>
                </w:rPr>
                <w:t>78</w:t>
              </w:r>
            </w:ins>
          </w:p>
        </w:tc>
      </w:tr>
      <w:tr w:rsidR="002B6273" w:rsidRPr="001765B5" w:rsidTr="0074335E">
        <w:trPr>
          <w:trHeight w:val="255"/>
          <w:ins w:id="3359" w:author="user" w:date="2012-02-29T14:49:00Z"/>
        </w:trPr>
        <w:tc>
          <w:tcPr>
            <w:tcW w:w="2097"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3360" w:author="user" w:date="2012-02-29T14:49:00Z"/>
                <w:rFonts w:ascii="Calibri" w:hAnsi="Calibri" w:cs="Calibri"/>
                <w:sz w:val="18"/>
                <w:szCs w:val="18"/>
              </w:rPr>
            </w:pPr>
            <w:ins w:id="3361" w:author="user" w:date="2012-02-29T14:49:00Z">
              <w:r w:rsidRPr="001765B5">
                <w:rPr>
                  <w:rFonts w:ascii="Calibri" w:hAnsi="Calibri" w:cs="Calibri"/>
                  <w:sz w:val="18"/>
                  <w:szCs w:val="18"/>
                </w:rPr>
                <w:t>Chainpur</w:t>
              </w:r>
            </w:ins>
          </w:p>
        </w:tc>
        <w:tc>
          <w:tcPr>
            <w:tcW w:w="92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362" w:author="user" w:date="2012-02-29T14:49:00Z"/>
                <w:rFonts w:ascii="Calibri" w:hAnsi="Calibri" w:cs="Calibri"/>
                <w:sz w:val="18"/>
                <w:szCs w:val="18"/>
              </w:rPr>
            </w:pPr>
            <w:ins w:id="3363" w:author="user" w:date="2012-02-29T14:49:00Z">
              <w:r w:rsidRPr="001765B5">
                <w:rPr>
                  <w:rFonts w:ascii="Calibri" w:hAnsi="Calibri" w:cs="Calibri"/>
                  <w:sz w:val="18"/>
                  <w:szCs w:val="18"/>
                </w:rPr>
                <w:t>2789</w:t>
              </w:r>
            </w:ins>
          </w:p>
        </w:tc>
        <w:tc>
          <w:tcPr>
            <w:tcW w:w="122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364" w:author="user" w:date="2012-02-29T14:49:00Z"/>
                <w:rFonts w:ascii="Calibri" w:hAnsi="Calibri" w:cs="Calibri"/>
                <w:sz w:val="18"/>
                <w:szCs w:val="18"/>
              </w:rPr>
            </w:pPr>
            <w:ins w:id="3365" w:author="user" w:date="2012-02-29T14:49:00Z">
              <w:r w:rsidRPr="001765B5">
                <w:rPr>
                  <w:rFonts w:ascii="Calibri" w:hAnsi="Calibri" w:cs="Calibri"/>
                  <w:sz w:val="18"/>
                  <w:szCs w:val="18"/>
                </w:rPr>
                <w:t>2417</w:t>
              </w:r>
            </w:ins>
          </w:p>
        </w:tc>
        <w:tc>
          <w:tcPr>
            <w:tcW w:w="1456"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366" w:author="user" w:date="2012-02-29T14:49:00Z"/>
                <w:rFonts w:ascii="Calibri" w:hAnsi="Calibri" w:cs="Calibri"/>
                <w:sz w:val="18"/>
                <w:szCs w:val="18"/>
              </w:rPr>
            </w:pPr>
            <w:ins w:id="3367" w:author="user" w:date="2012-02-29T14:49:00Z">
              <w:r w:rsidRPr="001765B5">
                <w:rPr>
                  <w:rFonts w:ascii="Calibri" w:hAnsi="Calibri" w:cs="Calibri"/>
                  <w:sz w:val="18"/>
                  <w:szCs w:val="18"/>
                </w:rPr>
                <w:t>25</w:t>
              </w:r>
            </w:ins>
          </w:p>
        </w:tc>
        <w:tc>
          <w:tcPr>
            <w:tcW w:w="155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368" w:author="user" w:date="2012-02-29T14:49:00Z"/>
                <w:rFonts w:ascii="Calibri" w:hAnsi="Calibri" w:cs="Calibri"/>
                <w:sz w:val="18"/>
                <w:szCs w:val="18"/>
              </w:rPr>
            </w:pPr>
            <w:ins w:id="3369" w:author="user" w:date="2012-02-29T14:49:00Z">
              <w:r w:rsidRPr="001765B5">
                <w:rPr>
                  <w:rFonts w:ascii="Calibri" w:hAnsi="Calibri" w:cs="Calibri"/>
                  <w:sz w:val="18"/>
                  <w:szCs w:val="18"/>
                </w:rPr>
                <w:t>99</w:t>
              </w:r>
            </w:ins>
          </w:p>
        </w:tc>
        <w:tc>
          <w:tcPr>
            <w:tcW w:w="105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370" w:author="user" w:date="2012-02-29T14:49:00Z"/>
                <w:rFonts w:ascii="Calibri" w:hAnsi="Calibri" w:cs="Calibri"/>
                <w:sz w:val="18"/>
                <w:szCs w:val="18"/>
              </w:rPr>
            </w:pPr>
            <w:ins w:id="3371" w:author="user" w:date="2012-02-29T14:49:00Z">
              <w:r w:rsidRPr="001765B5">
                <w:rPr>
                  <w:rFonts w:ascii="Calibri" w:hAnsi="Calibri" w:cs="Calibri"/>
                  <w:sz w:val="18"/>
                  <w:szCs w:val="18"/>
                </w:rPr>
                <w:t>32</w:t>
              </w:r>
            </w:ins>
          </w:p>
        </w:tc>
        <w:tc>
          <w:tcPr>
            <w:tcW w:w="95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372" w:author="user" w:date="2012-02-29T14:49:00Z"/>
                <w:rFonts w:ascii="Calibri" w:hAnsi="Calibri" w:cs="Calibri"/>
                <w:sz w:val="18"/>
                <w:szCs w:val="18"/>
              </w:rPr>
            </w:pPr>
            <w:ins w:id="3373" w:author="user" w:date="2012-02-29T14:49:00Z">
              <w:r w:rsidRPr="001765B5">
                <w:rPr>
                  <w:rFonts w:ascii="Calibri" w:hAnsi="Calibri" w:cs="Calibri"/>
                  <w:sz w:val="18"/>
                  <w:szCs w:val="18"/>
                </w:rPr>
                <w:t>216</w:t>
              </w:r>
            </w:ins>
          </w:p>
        </w:tc>
        <w:tc>
          <w:tcPr>
            <w:tcW w:w="79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374" w:author="user" w:date="2012-02-29T14:49:00Z"/>
                <w:rFonts w:ascii="Calibri" w:hAnsi="Calibri" w:cs="Calibri"/>
                <w:sz w:val="18"/>
                <w:szCs w:val="18"/>
              </w:rPr>
            </w:pPr>
            <w:ins w:id="3375" w:author="user" w:date="2012-02-29T14:49:00Z">
              <w:r w:rsidRPr="001765B5">
                <w:rPr>
                  <w:rFonts w:ascii="Calibri" w:hAnsi="Calibri" w:cs="Calibri"/>
                  <w:sz w:val="18"/>
                  <w:szCs w:val="18"/>
                </w:rPr>
                <w:t>0</w:t>
              </w:r>
            </w:ins>
          </w:p>
        </w:tc>
      </w:tr>
      <w:tr w:rsidR="002B6273" w:rsidRPr="001765B5" w:rsidTr="0074335E">
        <w:trPr>
          <w:trHeight w:val="255"/>
          <w:ins w:id="3376" w:author="user" w:date="2012-02-29T14:49:00Z"/>
        </w:trPr>
        <w:tc>
          <w:tcPr>
            <w:tcW w:w="2097"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3377" w:author="user" w:date="2012-02-29T14:49:00Z"/>
                <w:rFonts w:ascii="Calibri" w:hAnsi="Calibri" w:cs="Calibri"/>
                <w:sz w:val="18"/>
                <w:szCs w:val="18"/>
              </w:rPr>
            </w:pPr>
            <w:ins w:id="3378" w:author="user" w:date="2012-02-29T14:49:00Z">
              <w:r w:rsidRPr="001765B5">
                <w:rPr>
                  <w:rFonts w:ascii="Calibri" w:hAnsi="Calibri" w:cs="Calibri"/>
                  <w:sz w:val="18"/>
                  <w:szCs w:val="18"/>
                </w:rPr>
                <w:t>Pithuwa</w:t>
              </w:r>
            </w:ins>
          </w:p>
        </w:tc>
        <w:tc>
          <w:tcPr>
            <w:tcW w:w="92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379" w:author="user" w:date="2012-02-29T14:49:00Z"/>
                <w:rFonts w:ascii="Calibri" w:hAnsi="Calibri" w:cs="Calibri"/>
                <w:sz w:val="18"/>
                <w:szCs w:val="18"/>
              </w:rPr>
            </w:pPr>
            <w:ins w:id="3380" w:author="user" w:date="2012-02-29T14:49:00Z">
              <w:r w:rsidRPr="001765B5">
                <w:rPr>
                  <w:rFonts w:ascii="Calibri" w:hAnsi="Calibri" w:cs="Calibri"/>
                  <w:sz w:val="18"/>
                  <w:szCs w:val="18"/>
                </w:rPr>
                <w:t>2155</w:t>
              </w:r>
            </w:ins>
          </w:p>
        </w:tc>
        <w:tc>
          <w:tcPr>
            <w:tcW w:w="122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381" w:author="user" w:date="2012-02-29T14:49:00Z"/>
                <w:rFonts w:ascii="Calibri" w:hAnsi="Calibri" w:cs="Calibri"/>
                <w:sz w:val="18"/>
                <w:szCs w:val="18"/>
              </w:rPr>
            </w:pPr>
            <w:ins w:id="3382" w:author="user" w:date="2012-02-29T14:49:00Z">
              <w:r w:rsidRPr="001765B5">
                <w:rPr>
                  <w:rFonts w:ascii="Calibri" w:hAnsi="Calibri" w:cs="Calibri"/>
                  <w:sz w:val="18"/>
                  <w:szCs w:val="18"/>
                </w:rPr>
                <w:t>1668</w:t>
              </w:r>
            </w:ins>
          </w:p>
        </w:tc>
        <w:tc>
          <w:tcPr>
            <w:tcW w:w="1456"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383" w:author="user" w:date="2012-02-29T14:49:00Z"/>
                <w:rFonts w:ascii="Calibri" w:hAnsi="Calibri" w:cs="Calibri"/>
                <w:sz w:val="18"/>
                <w:szCs w:val="18"/>
              </w:rPr>
            </w:pPr>
            <w:ins w:id="3384" w:author="user" w:date="2012-02-29T14:49:00Z">
              <w:r w:rsidRPr="001765B5">
                <w:rPr>
                  <w:rFonts w:ascii="Calibri" w:hAnsi="Calibri" w:cs="Calibri"/>
                  <w:sz w:val="18"/>
                  <w:szCs w:val="18"/>
                </w:rPr>
                <w:t>24</w:t>
              </w:r>
            </w:ins>
          </w:p>
        </w:tc>
        <w:tc>
          <w:tcPr>
            <w:tcW w:w="155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385" w:author="user" w:date="2012-02-29T14:49:00Z"/>
                <w:rFonts w:ascii="Calibri" w:hAnsi="Calibri" w:cs="Calibri"/>
                <w:sz w:val="18"/>
                <w:szCs w:val="18"/>
              </w:rPr>
            </w:pPr>
            <w:ins w:id="3386" w:author="user" w:date="2012-02-29T14:49:00Z">
              <w:r w:rsidRPr="001765B5">
                <w:rPr>
                  <w:rFonts w:ascii="Calibri" w:hAnsi="Calibri" w:cs="Calibri"/>
                  <w:sz w:val="18"/>
                  <w:szCs w:val="18"/>
                </w:rPr>
                <w:t>174</w:t>
              </w:r>
            </w:ins>
          </w:p>
        </w:tc>
        <w:tc>
          <w:tcPr>
            <w:tcW w:w="105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387" w:author="user" w:date="2012-02-29T14:49:00Z"/>
                <w:rFonts w:ascii="Calibri" w:hAnsi="Calibri" w:cs="Calibri"/>
                <w:sz w:val="18"/>
                <w:szCs w:val="18"/>
              </w:rPr>
            </w:pPr>
            <w:ins w:id="3388" w:author="user" w:date="2012-02-29T14:49:00Z">
              <w:r w:rsidRPr="001765B5">
                <w:rPr>
                  <w:rFonts w:ascii="Calibri" w:hAnsi="Calibri" w:cs="Calibri"/>
                  <w:sz w:val="18"/>
                  <w:szCs w:val="18"/>
                </w:rPr>
                <w:t>26</w:t>
              </w:r>
            </w:ins>
          </w:p>
        </w:tc>
        <w:tc>
          <w:tcPr>
            <w:tcW w:w="95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389" w:author="user" w:date="2012-02-29T14:49:00Z"/>
                <w:rFonts w:ascii="Calibri" w:hAnsi="Calibri" w:cs="Calibri"/>
                <w:sz w:val="18"/>
                <w:szCs w:val="18"/>
              </w:rPr>
            </w:pPr>
            <w:ins w:id="3390" w:author="user" w:date="2012-02-29T14:49:00Z">
              <w:r w:rsidRPr="001765B5">
                <w:rPr>
                  <w:rFonts w:ascii="Calibri" w:hAnsi="Calibri" w:cs="Calibri"/>
                  <w:sz w:val="18"/>
                  <w:szCs w:val="18"/>
                </w:rPr>
                <w:t>170</w:t>
              </w:r>
            </w:ins>
          </w:p>
        </w:tc>
        <w:tc>
          <w:tcPr>
            <w:tcW w:w="79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391" w:author="user" w:date="2012-02-29T14:49:00Z"/>
                <w:rFonts w:ascii="Calibri" w:hAnsi="Calibri" w:cs="Calibri"/>
                <w:sz w:val="18"/>
                <w:szCs w:val="18"/>
              </w:rPr>
            </w:pPr>
            <w:ins w:id="3392" w:author="user" w:date="2012-02-29T14:49:00Z">
              <w:r w:rsidRPr="001765B5">
                <w:rPr>
                  <w:rFonts w:ascii="Calibri" w:hAnsi="Calibri" w:cs="Calibri"/>
                  <w:sz w:val="18"/>
                  <w:szCs w:val="18"/>
                </w:rPr>
                <w:t>93</w:t>
              </w:r>
            </w:ins>
          </w:p>
        </w:tc>
      </w:tr>
      <w:tr w:rsidR="002B6273" w:rsidRPr="001765B5" w:rsidTr="0074335E">
        <w:trPr>
          <w:trHeight w:val="255"/>
          <w:ins w:id="3393" w:author="user" w:date="2012-02-29T14:49:00Z"/>
        </w:trPr>
        <w:tc>
          <w:tcPr>
            <w:tcW w:w="2097"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3394" w:author="user" w:date="2012-02-29T14:49:00Z"/>
                <w:rFonts w:ascii="Calibri" w:hAnsi="Calibri" w:cs="Calibri"/>
                <w:sz w:val="18"/>
                <w:szCs w:val="18"/>
              </w:rPr>
            </w:pPr>
            <w:ins w:id="3395" w:author="user" w:date="2012-02-29T14:49:00Z">
              <w:r w:rsidRPr="001765B5">
                <w:rPr>
                  <w:rFonts w:ascii="Calibri" w:hAnsi="Calibri" w:cs="Calibri"/>
                  <w:sz w:val="18"/>
                  <w:szCs w:val="18"/>
                </w:rPr>
                <w:t>Jutpani</w:t>
              </w:r>
            </w:ins>
          </w:p>
        </w:tc>
        <w:tc>
          <w:tcPr>
            <w:tcW w:w="92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396" w:author="user" w:date="2012-02-29T14:49:00Z"/>
                <w:rFonts w:ascii="Calibri" w:hAnsi="Calibri" w:cs="Calibri"/>
                <w:sz w:val="18"/>
                <w:szCs w:val="18"/>
              </w:rPr>
            </w:pPr>
            <w:ins w:id="3397" w:author="user" w:date="2012-02-29T14:49:00Z">
              <w:r w:rsidRPr="001765B5">
                <w:rPr>
                  <w:rFonts w:ascii="Calibri" w:hAnsi="Calibri" w:cs="Calibri"/>
                  <w:sz w:val="18"/>
                  <w:szCs w:val="18"/>
                </w:rPr>
                <w:t>2557</w:t>
              </w:r>
            </w:ins>
          </w:p>
        </w:tc>
        <w:tc>
          <w:tcPr>
            <w:tcW w:w="122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398" w:author="user" w:date="2012-02-29T14:49:00Z"/>
                <w:rFonts w:ascii="Calibri" w:hAnsi="Calibri" w:cs="Calibri"/>
                <w:sz w:val="18"/>
                <w:szCs w:val="18"/>
              </w:rPr>
            </w:pPr>
            <w:ins w:id="3399" w:author="user" w:date="2012-02-29T14:49:00Z">
              <w:r w:rsidRPr="001765B5">
                <w:rPr>
                  <w:rFonts w:ascii="Calibri" w:hAnsi="Calibri" w:cs="Calibri"/>
                  <w:sz w:val="18"/>
                  <w:szCs w:val="18"/>
                </w:rPr>
                <w:t>1929</w:t>
              </w:r>
            </w:ins>
          </w:p>
        </w:tc>
        <w:tc>
          <w:tcPr>
            <w:tcW w:w="1456"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400" w:author="user" w:date="2012-02-29T14:49:00Z"/>
                <w:rFonts w:ascii="Calibri" w:hAnsi="Calibri" w:cs="Calibri"/>
                <w:sz w:val="18"/>
                <w:szCs w:val="18"/>
              </w:rPr>
            </w:pPr>
            <w:ins w:id="3401" w:author="user" w:date="2012-02-29T14:49:00Z">
              <w:r w:rsidRPr="001765B5">
                <w:rPr>
                  <w:rFonts w:ascii="Calibri" w:hAnsi="Calibri" w:cs="Calibri"/>
                  <w:sz w:val="18"/>
                  <w:szCs w:val="18"/>
                </w:rPr>
                <w:t>21</w:t>
              </w:r>
            </w:ins>
          </w:p>
        </w:tc>
        <w:tc>
          <w:tcPr>
            <w:tcW w:w="155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402" w:author="user" w:date="2012-02-29T14:49:00Z"/>
                <w:rFonts w:ascii="Calibri" w:hAnsi="Calibri" w:cs="Calibri"/>
                <w:sz w:val="18"/>
                <w:szCs w:val="18"/>
              </w:rPr>
            </w:pPr>
            <w:ins w:id="3403" w:author="user" w:date="2012-02-29T14:49:00Z">
              <w:r w:rsidRPr="001765B5">
                <w:rPr>
                  <w:rFonts w:ascii="Calibri" w:hAnsi="Calibri" w:cs="Calibri"/>
                  <w:sz w:val="18"/>
                  <w:szCs w:val="18"/>
                </w:rPr>
                <w:t>210</w:t>
              </w:r>
            </w:ins>
          </w:p>
        </w:tc>
        <w:tc>
          <w:tcPr>
            <w:tcW w:w="105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404" w:author="user" w:date="2012-02-29T14:49:00Z"/>
                <w:rFonts w:ascii="Calibri" w:hAnsi="Calibri" w:cs="Calibri"/>
                <w:sz w:val="18"/>
                <w:szCs w:val="18"/>
              </w:rPr>
            </w:pPr>
            <w:ins w:id="3405" w:author="user" w:date="2012-02-29T14:49:00Z">
              <w:r w:rsidRPr="001765B5">
                <w:rPr>
                  <w:rFonts w:ascii="Calibri" w:hAnsi="Calibri" w:cs="Calibri"/>
                  <w:sz w:val="18"/>
                  <w:szCs w:val="18"/>
                </w:rPr>
                <w:t>36</w:t>
              </w:r>
            </w:ins>
          </w:p>
        </w:tc>
        <w:tc>
          <w:tcPr>
            <w:tcW w:w="95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406" w:author="user" w:date="2012-02-29T14:49:00Z"/>
                <w:rFonts w:ascii="Calibri" w:hAnsi="Calibri" w:cs="Calibri"/>
                <w:sz w:val="18"/>
                <w:szCs w:val="18"/>
              </w:rPr>
            </w:pPr>
            <w:ins w:id="3407" w:author="user" w:date="2012-02-29T14:49:00Z">
              <w:r w:rsidRPr="001765B5">
                <w:rPr>
                  <w:rFonts w:ascii="Calibri" w:hAnsi="Calibri" w:cs="Calibri"/>
                  <w:sz w:val="18"/>
                  <w:szCs w:val="18"/>
                </w:rPr>
                <w:t>223</w:t>
              </w:r>
            </w:ins>
          </w:p>
        </w:tc>
        <w:tc>
          <w:tcPr>
            <w:tcW w:w="79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408" w:author="user" w:date="2012-02-29T14:49:00Z"/>
                <w:rFonts w:ascii="Calibri" w:hAnsi="Calibri" w:cs="Calibri"/>
                <w:sz w:val="18"/>
                <w:szCs w:val="18"/>
              </w:rPr>
            </w:pPr>
            <w:ins w:id="3409" w:author="user" w:date="2012-02-29T14:49:00Z">
              <w:r w:rsidRPr="001765B5">
                <w:rPr>
                  <w:rFonts w:ascii="Calibri" w:hAnsi="Calibri" w:cs="Calibri"/>
                  <w:sz w:val="18"/>
                  <w:szCs w:val="18"/>
                </w:rPr>
                <w:t>138</w:t>
              </w:r>
            </w:ins>
          </w:p>
        </w:tc>
      </w:tr>
      <w:tr w:rsidR="002B6273" w:rsidRPr="001765B5" w:rsidTr="0074335E">
        <w:trPr>
          <w:trHeight w:val="255"/>
          <w:ins w:id="3410" w:author="user" w:date="2012-02-29T14:49:00Z"/>
        </w:trPr>
        <w:tc>
          <w:tcPr>
            <w:tcW w:w="2097"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3411" w:author="user" w:date="2012-02-29T14:49:00Z"/>
                <w:rFonts w:ascii="Calibri" w:hAnsi="Calibri" w:cs="Calibri"/>
                <w:sz w:val="18"/>
                <w:szCs w:val="18"/>
              </w:rPr>
            </w:pPr>
            <w:ins w:id="3412" w:author="user" w:date="2012-02-29T14:49:00Z">
              <w:r w:rsidRPr="001765B5">
                <w:rPr>
                  <w:rFonts w:ascii="Calibri" w:hAnsi="Calibri" w:cs="Calibri"/>
                  <w:sz w:val="18"/>
                  <w:szCs w:val="18"/>
                </w:rPr>
                <w:t>Shaktikhor</w:t>
              </w:r>
            </w:ins>
          </w:p>
        </w:tc>
        <w:tc>
          <w:tcPr>
            <w:tcW w:w="92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413" w:author="user" w:date="2012-02-29T14:49:00Z"/>
                <w:rFonts w:ascii="Calibri" w:hAnsi="Calibri" w:cs="Calibri"/>
                <w:sz w:val="18"/>
                <w:szCs w:val="18"/>
              </w:rPr>
            </w:pPr>
            <w:ins w:id="3414" w:author="user" w:date="2012-02-29T14:49:00Z">
              <w:r w:rsidRPr="001765B5">
                <w:rPr>
                  <w:rFonts w:ascii="Calibri" w:hAnsi="Calibri" w:cs="Calibri"/>
                  <w:sz w:val="18"/>
                  <w:szCs w:val="18"/>
                </w:rPr>
                <w:t>1378</w:t>
              </w:r>
            </w:ins>
          </w:p>
        </w:tc>
        <w:tc>
          <w:tcPr>
            <w:tcW w:w="122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415" w:author="user" w:date="2012-02-29T14:49:00Z"/>
                <w:rFonts w:ascii="Calibri" w:hAnsi="Calibri" w:cs="Calibri"/>
                <w:sz w:val="18"/>
                <w:szCs w:val="18"/>
              </w:rPr>
            </w:pPr>
            <w:ins w:id="3416" w:author="user" w:date="2012-02-29T14:49:00Z">
              <w:r w:rsidRPr="001765B5">
                <w:rPr>
                  <w:rFonts w:ascii="Calibri" w:hAnsi="Calibri" w:cs="Calibri"/>
                  <w:sz w:val="18"/>
                  <w:szCs w:val="18"/>
                </w:rPr>
                <w:t>1215</w:t>
              </w:r>
            </w:ins>
          </w:p>
        </w:tc>
        <w:tc>
          <w:tcPr>
            <w:tcW w:w="1456"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417" w:author="user" w:date="2012-02-29T14:49:00Z"/>
                <w:rFonts w:ascii="Calibri" w:hAnsi="Calibri" w:cs="Calibri"/>
                <w:sz w:val="18"/>
                <w:szCs w:val="18"/>
              </w:rPr>
            </w:pPr>
            <w:ins w:id="3418" w:author="user" w:date="2012-02-29T14:49:00Z">
              <w:r w:rsidRPr="001765B5">
                <w:rPr>
                  <w:rFonts w:ascii="Calibri" w:hAnsi="Calibri" w:cs="Calibri"/>
                  <w:sz w:val="18"/>
                  <w:szCs w:val="18"/>
                </w:rPr>
                <w:t>13</w:t>
              </w:r>
            </w:ins>
          </w:p>
        </w:tc>
        <w:tc>
          <w:tcPr>
            <w:tcW w:w="155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419" w:author="user" w:date="2012-02-29T14:49:00Z"/>
                <w:rFonts w:ascii="Calibri" w:hAnsi="Calibri" w:cs="Calibri"/>
                <w:sz w:val="18"/>
                <w:szCs w:val="18"/>
              </w:rPr>
            </w:pPr>
            <w:ins w:id="3420" w:author="user" w:date="2012-02-29T14:49:00Z">
              <w:r w:rsidRPr="001765B5">
                <w:rPr>
                  <w:rFonts w:ascii="Calibri" w:hAnsi="Calibri" w:cs="Calibri"/>
                  <w:sz w:val="18"/>
                  <w:szCs w:val="18"/>
                </w:rPr>
                <w:t>51</w:t>
              </w:r>
            </w:ins>
          </w:p>
        </w:tc>
        <w:tc>
          <w:tcPr>
            <w:tcW w:w="105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421" w:author="user" w:date="2012-02-29T14:49:00Z"/>
                <w:rFonts w:ascii="Calibri" w:hAnsi="Calibri" w:cs="Calibri"/>
                <w:sz w:val="18"/>
                <w:szCs w:val="18"/>
              </w:rPr>
            </w:pPr>
            <w:ins w:id="3422" w:author="user" w:date="2012-02-29T14:49:00Z">
              <w:r w:rsidRPr="001765B5">
                <w:rPr>
                  <w:rFonts w:ascii="Calibri" w:hAnsi="Calibri" w:cs="Calibri"/>
                  <w:sz w:val="18"/>
                  <w:szCs w:val="18"/>
                </w:rPr>
                <w:t>0</w:t>
              </w:r>
            </w:ins>
          </w:p>
        </w:tc>
        <w:tc>
          <w:tcPr>
            <w:tcW w:w="95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423" w:author="user" w:date="2012-02-29T14:49:00Z"/>
                <w:rFonts w:ascii="Calibri" w:hAnsi="Calibri" w:cs="Calibri"/>
                <w:sz w:val="18"/>
                <w:szCs w:val="18"/>
              </w:rPr>
            </w:pPr>
            <w:ins w:id="3424" w:author="user" w:date="2012-02-29T14:49:00Z">
              <w:r w:rsidRPr="001765B5">
                <w:rPr>
                  <w:rFonts w:ascii="Calibri" w:hAnsi="Calibri" w:cs="Calibri"/>
                  <w:sz w:val="18"/>
                  <w:szCs w:val="18"/>
                </w:rPr>
                <w:t>50</w:t>
              </w:r>
            </w:ins>
          </w:p>
        </w:tc>
        <w:tc>
          <w:tcPr>
            <w:tcW w:w="79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425" w:author="user" w:date="2012-02-29T14:49:00Z"/>
                <w:rFonts w:ascii="Calibri" w:hAnsi="Calibri" w:cs="Calibri"/>
                <w:sz w:val="18"/>
                <w:szCs w:val="18"/>
              </w:rPr>
            </w:pPr>
            <w:ins w:id="3426" w:author="user" w:date="2012-02-29T14:49:00Z">
              <w:r w:rsidRPr="001765B5">
                <w:rPr>
                  <w:rFonts w:ascii="Calibri" w:hAnsi="Calibri" w:cs="Calibri"/>
                  <w:sz w:val="18"/>
                  <w:szCs w:val="18"/>
                </w:rPr>
                <w:t>49</w:t>
              </w:r>
            </w:ins>
          </w:p>
        </w:tc>
      </w:tr>
      <w:tr w:rsidR="002B6273" w:rsidRPr="001765B5" w:rsidTr="0074335E">
        <w:trPr>
          <w:trHeight w:val="255"/>
          <w:ins w:id="3427" w:author="user" w:date="2012-02-29T14:49:00Z"/>
        </w:trPr>
        <w:tc>
          <w:tcPr>
            <w:tcW w:w="2097"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3428" w:author="user" w:date="2012-02-29T14:49:00Z"/>
                <w:rFonts w:ascii="Calibri" w:hAnsi="Calibri" w:cs="Calibri"/>
                <w:sz w:val="18"/>
                <w:szCs w:val="18"/>
              </w:rPr>
            </w:pPr>
            <w:ins w:id="3429" w:author="user" w:date="2012-02-29T14:49:00Z">
              <w:r w:rsidRPr="001765B5">
                <w:rPr>
                  <w:rFonts w:ascii="Calibri" w:hAnsi="Calibri" w:cs="Calibri"/>
                  <w:sz w:val="18"/>
                  <w:szCs w:val="18"/>
                </w:rPr>
                <w:t>Kabilas</w:t>
              </w:r>
            </w:ins>
          </w:p>
        </w:tc>
        <w:tc>
          <w:tcPr>
            <w:tcW w:w="92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430" w:author="user" w:date="2012-02-29T14:49:00Z"/>
                <w:rFonts w:ascii="Calibri" w:hAnsi="Calibri" w:cs="Calibri"/>
                <w:sz w:val="18"/>
                <w:szCs w:val="18"/>
              </w:rPr>
            </w:pPr>
            <w:ins w:id="3431" w:author="user" w:date="2012-02-29T14:49:00Z">
              <w:r w:rsidRPr="001765B5">
                <w:rPr>
                  <w:rFonts w:ascii="Calibri" w:hAnsi="Calibri" w:cs="Calibri"/>
                  <w:sz w:val="18"/>
                  <w:szCs w:val="18"/>
                </w:rPr>
                <w:t>985</w:t>
              </w:r>
            </w:ins>
          </w:p>
        </w:tc>
        <w:tc>
          <w:tcPr>
            <w:tcW w:w="122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432" w:author="user" w:date="2012-02-29T14:49:00Z"/>
                <w:rFonts w:ascii="Calibri" w:hAnsi="Calibri" w:cs="Calibri"/>
                <w:sz w:val="18"/>
                <w:szCs w:val="18"/>
              </w:rPr>
            </w:pPr>
            <w:ins w:id="3433" w:author="user" w:date="2012-02-29T14:49:00Z">
              <w:r w:rsidRPr="001765B5">
                <w:rPr>
                  <w:rFonts w:ascii="Calibri" w:hAnsi="Calibri" w:cs="Calibri"/>
                  <w:sz w:val="18"/>
                  <w:szCs w:val="18"/>
                </w:rPr>
                <w:t>659</w:t>
              </w:r>
            </w:ins>
          </w:p>
        </w:tc>
        <w:tc>
          <w:tcPr>
            <w:tcW w:w="1456"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434" w:author="user" w:date="2012-02-29T14:49:00Z"/>
                <w:rFonts w:ascii="Calibri" w:hAnsi="Calibri" w:cs="Calibri"/>
                <w:sz w:val="18"/>
                <w:szCs w:val="18"/>
              </w:rPr>
            </w:pPr>
            <w:ins w:id="3435" w:author="user" w:date="2012-02-29T14:49:00Z">
              <w:r w:rsidRPr="001765B5">
                <w:rPr>
                  <w:rFonts w:ascii="Calibri" w:hAnsi="Calibri" w:cs="Calibri"/>
                  <w:sz w:val="18"/>
                  <w:szCs w:val="18"/>
                </w:rPr>
                <w:t>11</w:t>
              </w:r>
            </w:ins>
          </w:p>
        </w:tc>
        <w:tc>
          <w:tcPr>
            <w:tcW w:w="155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436" w:author="user" w:date="2012-02-29T14:49:00Z"/>
                <w:rFonts w:ascii="Calibri" w:hAnsi="Calibri" w:cs="Calibri"/>
                <w:sz w:val="18"/>
                <w:szCs w:val="18"/>
              </w:rPr>
            </w:pPr>
            <w:ins w:id="3437" w:author="user" w:date="2012-02-29T14:49:00Z">
              <w:r w:rsidRPr="001765B5">
                <w:rPr>
                  <w:rFonts w:ascii="Calibri" w:hAnsi="Calibri" w:cs="Calibri"/>
                  <w:sz w:val="18"/>
                  <w:szCs w:val="18"/>
                </w:rPr>
                <w:t>89</w:t>
              </w:r>
            </w:ins>
          </w:p>
        </w:tc>
        <w:tc>
          <w:tcPr>
            <w:tcW w:w="105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438" w:author="user" w:date="2012-02-29T14:49:00Z"/>
                <w:rFonts w:ascii="Calibri" w:hAnsi="Calibri" w:cs="Calibri"/>
                <w:sz w:val="18"/>
                <w:szCs w:val="18"/>
              </w:rPr>
            </w:pPr>
            <w:ins w:id="3439" w:author="user" w:date="2012-02-29T14:49:00Z">
              <w:r w:rsidRPr="001765B5">
                <w:rPr>
                  <w:rFonts w:ascii="Calibri" w:hAnsi="Calibri" w:cs="Calibri"/>
                  <w:sz w:val="18"/>
                  <w:szCs w:val="18"/>
                </w:rPr>
                <w:t>2</w:t>
              </w:r>
            </w:ins>
          </w:p>
        </w:tc>
        <w:tc>
          <w:tcPr>
            <w:tcW w:w="95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440" w:author="user" w:date="2012-02-29T14:49:00Z"/>
                <w:rFonts w:ascii="Calibri" w:hAnsi="Calibri" w:cs="Calibri"/>
                <w:sz w:val="18"/>
                <w:szCs w:val="18"/>
              </w:rPr>
            </w:pPr>
            <w:ins w:id="3441" w:author="user" w:date="2012-02-29T14:49:00Z">
              <w:r w:rsidRPr="001765B5">
                <w:rPr>
                  <w:rFonts w:ascii="Calibri" w:hAnsi="Calibri" w:cs="Calibri"/>
                  <w:sz w:val="18"/>
                  <w:szCs w:val="18"/>
                </w:rPr>
                <w:t>3</w:t>
              </w:r>
            </w:ins>
          </w:p>
        </w:tc>
        <w:tc>
          <w:tcPr>
            <w:tcW w:w="79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442" w:author="user" w:date="2012-02-29T14:49:00Z"/>
                <w:rFonts w:ascii="Calibri" w:hAnsi="Calibri" w:cs="Calibri"/>
                <w:sz w:val="18"/>
                <w:szCs w:val="18"/>
              </w:rPr>
            </w:pPr>
            <w:ins w:id="3443" w:author="user" w:date="2012-02-29T14:49:00Z">
              <w:r w:rsidRPr="001765B5">
                <w:rPr>
                  <w:rFonts w:ascii="Calibri" w:hAnsi="Calibri" w:cs="Calibri"/>
                  <w:sz w:val="18"/>
                  <w:szCs w:val="18"/>
                </w:rPr>
                <w:t>221</w:t>
              </w:r>
            </w:ins>
          </w:p>
        </w:tc>
      </w:tr>
      <w:tr w:rsidR="002B6273" w:rsidRPr="001765B5" w:rsidTr="0074335E">
        <w:trPr>
          <w:trHeight w:val="255"/>
          <w:ins w:id="3444" w:author="user" w:date="2012-02-29T14:49:00Z"/>
        </w:trPr>
        <w:tc>
          <w:tcPr>
            <w:tcW w:w="2097"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3445" w:author="user" w:date="2012-02-29T14:49:00Z"/>
                <w:rFonts w:ascii="Calibri" w:hAnsi="Calibri" w:cs="Calibri"/>
                <w:sz w:val="18"/>
                <w:szCs w:val="18"/>
              </w:rPr>
            </w:pPr>
            <w:smartTag w:uri="urn:schemas-microsoft-com:office:smarttags" w:element="place">
              <w:smartTag w:uri="urn:schemas-microsoft-com:office:smarttags" w:element="PlaceName">
                <w:ins w:id="3446" w:author="user" w:date="2012-02-29T14:49:00Z">
                  <w:r w:rsidRPr="001765B5">
                    <w:rPr>
                      <w:rFonts w:ascii="Calibri" w:hAnsi="Calibri" w:cs="Calibri"/>
                      <w:sz w:val="18"/>
                      <w:szCs w:val="18"/>
                    </w:rPr>
                    <w:t>Bharatpur</w:t>
                  </w:r>
                </w:ins>
              </w:smartTag>
              <w:ins w:id="3447" w:author="user" w:date="2012-02-29T14:49:00Z">
                <w:r w:rsidRPr="001765B5">
                  <w:rPr>
                    <w:rFonts w:ascii="Calibri" w:hAnsi="Calibri" w:cs="Calibri"/>
                    <w:sz w:val="18"/>
                    <w:szCs w:val="18"/>
                  </w:rPr>
                  <w:t xml:space="preserve"> </w:t>
                </w:r>
                <w:smartTag w:uri="urn:schemas-microsoft-com:office:smarttags" w:element="PlaceType">
                  <w:r w:rsidRPr="001765B5">
                    <w:rPr>
                      <w:rFonts w:ascii="Calibri" w:hAnsi="Calibri" w:cs="Calibri"/>
                      <w:sz w:val="18"/>
                      <w:szCs w:val="18"/>
                    </w:rPr>
                    <w:t>Municipality</w:t>
                  </w:r>
                </w:smartTag>
              </w:ins>
            </w:smartTag>
          </w:p>
        </w:tc>
        <w:tc>
          <w:tcPr>
            <w:tcW w:w="92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448" w:author="user" w:date="2012-02-29T14:49:00Z"/>
                <w:rFonts w:ascii="Calibri" w:hAnsi="Calibri" w:cs="Calibri"/>
                <w:sz w:val="18"/>
                <w:szCs w:val="18"/>
              </w:rPr>
            </w:pPr>
            <w:ins w:id="3449" w:author="user" w:date="2012-02-29T14:49:00Z">
              <w:r w:rsidRPr="001765B5">
                <w:rPr>
                  <w:rFonts w:ascii="Calibri" w:hAnsi="Calibri" w:cs="Calibri"/>
                  <w:sz w:val="18"/>
                  <w:szCs w:val="18"/>
                </w:rPr>
                <w:t>19922</w:t>
              </w:r>
            </w:ins>
          </w:p>
        </w:tc>
        <w:tc>
          <w:tcPr>
            <w:tcW w:w="122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450" w:author="user" w:date="2012-02-29T14:49:00Z"/>
                <w:rFonts w:ascii="Calibri" w:hAnsi="Calibri" w:cs="Calibri"/>
                <w:sz w:val="18"/>
                <w:szCs w:val="18"/>
              </w:rPr>
            </w:pPr>
            <w:ins w:id="3451" w:author="user" w:date="2012-02-29T14:49:00Z">
              <w:r w:rsidRPr="001765B5">
                <w:rPr>
                  <w:rFonts w:ascii="Calibri" w:hAnsi="Calibri" w:cs="Calibri"/>
                  <w:sz w:val="18"/>
                  <w:szCs w:val="18"/>
                </w:rPr>
                <w:t>15200</w:t>
              </w:r>
            </w:ins>
          </w:p>
        </w:tc>
        <w:tc>
          <w:tcPr>
            <w:tcW w:w="1456"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452" w:author="user" w:date="2012-02-29T14:49:00Z"/>
                <w:rFonts w:ascii="Calibri" w:hAnsi="Calibri" w:cs="Calibri"/>
                <w:sz w:val="18"/>
                <w:szCs w:val="18"/>
              </w:rPr>
            </w:pPr>
            <w:ins w:id="3453" w:author="user" w:date="2012-02-29T14:49:00Z">
              <w:r w:rsidRPr="001765B5">
                <w:rPr>
                  <w:rFonts w:ascii="Calibri" w:hAnsi="Calibri" w:cs="Calibri"/>
                  <w:sz w:val="18"/>
                  <w:szCs w:val="18"/>
                </w:rPr>
                <w:t>273</w:t>
              </w:r>
            </w:ins>
          </w:p>
        </w:tc>
        <w:tc>
          <w:tcPr>
            <w:tcW w:w="155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454" w:author="user" w:date="2012-02-29T14:49:00Z"/>
                <w:rFonts w:ascii="Calibri" w:hAnsi="Calibri" w:cs="Calibri"/>
                <w:sz w:val="18"/>
                <w:szCs w:val="18"/>
              </w:rPr>
            </w:pPr>
            <w:ins w:id="3455" w:author="user" w:date="2012-02-29T14:49:00Z">
              <w:r w:rsidRPr="001765B5">
                <w:rPr>
                  <w:rFonts w:ascii="Calibri" w:hAnsi="Calibri" w:cs="Calibri"/>
                  <w:sz w:val="18"/>
                  <w:szCs w:val="18"/>
                </w:rPr>
                <w:t>2561</w:t>
              </w:r>
            </w:ins>
          </w:p>
        </w:tc>
        <w:tc>
          <w:tcPr>
            <w:tcW w:w="105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456" w:author="user" w:date="2012-02-29T14:49:00Z"/>
                <w:rFonts w:ascii="Calibri" w:hAnsi="Calibri" w:cs="Calibri"/>
                <w:sz w:val="18"/>
                <w:szCs w:val="18"/>
              </w:rPr>
            </w:pPr>
            <w:ins w:id="3457" w:author="user" w:date="2012-02-29T14:49:00Z">
              <w:r w:rsidRPr="001765B5">
                <w:rPr>
                  <w:rFonts w:ascii="Calibri" w:hAnsi="Calibri" w:cs="Calibri"/>
                  <w:sz w:val="18"/>
                  <w:szCs w:val="18"/>
                </w:rPr>
                <w:t>208</w:t>
              </w:r>
            </w:ins>
          </w:p>
        </w:tc>
        <w:tc>
          <w:tcPr>
            <w:tcW w:w="95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458" w:author="user" w:date="2012-02-29T14:49:00Z"/>
                <w:rFonts w:ascii="Calibri" w:hAnsi="Calibri" w:cs="Calibri"/>
                <w:sz w:val="18"/>
                <w:szCs w:val="18"/>
              </w:rPr>
            </w:pPr>
            <w:ins w:id="3459" w:author="user" w:date="2012-02-29T14:49:00Z">
              <w:r w:rsidRPr="001765B5">
                <w:rPr>
                  <w:rFonts w:ascii="Calibri" w:hAnsi="Calibri" w:cs="Calibri"/>
                  <w:sz w:val="18"/>
                  <w:szCs w:val="18"/>
                </w:rPr>
                <w:t>933</w:t>
              </w:r>
            </w:ins>
          </w:p>
        </w:tc>
        <w:tc>
          <w:tcPr>
            <w:tcW w:w="79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460" w:author="user" w:date="2012-02-29T14:49:00Z"/>
                <w:rFonts w:ascii="Calibri" w:hAnsi="Calibri" w:cs="Calibri"/>
                <w:sz w:val="18"/>
                <w:szCs w:val="18"/>
              </w:rPr>
            </w:pPr>
            <w:ins w:id="3461" w:author="user" w:date="2012-02-29T14:49:00Z">
              <w:r w:rsidRPr="001765B5">
                <w:rPr>
                  <w:rFonts w:ascii="Calibri" w:hAnsi="Calibri" w:cs="Calibri"/>
                  <w:sz w:val="18"/>
                  <w:szCs w:val="18"/>
                </w:rPr>
                <w:t>747</w:t>
              </w:r>
            </w:ins>
          </w:p>
        </w:tc>
      </w:tr>
      <w:tr w:rsidR="002B6273" w:rsidRPr="001765B5" w:rsidTr="0074335E">
        <w:trPr>
          <w:trHeight w:val="255"/>
          <w:ins w:id="3462" w:author="user" w:date="2012-02-29T14:49:00Z"/>
        </w:trPr>
        <w:tc>
          <w:tcPr>
            <w:tcW w:w="2097"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3463" w:author="user" w:date="2012-02-29T14:49:00Z"/>
                <w:rFonts w:ascii="Calibri" w:hAnsi="Calibri" w:cs="Calibri"/>
                <w:b/>
                <w:sz w:val="18"/>
                <w:szCs w:val="18"/>
              </w:rPr>
            </w:pPr>
            <w:ins w:id="3464" w:author="user" w:date="2012-02-29T14:49:00Z">
              <w:r w:rsidRPr="001765B5">
                <w:rPr>
                  <w:rFonts w:ascii="Calibri" w:hAnsi="Calibri" w:cs="Calibri"/>
                  <w:b/>
                  <w:sz w:val="18"/>
                  <w:szCs w:val="18"/>
                </w:rPr>
                <w:t>Total</w:t>
              </w:r>
            </w:ins>
          </w:p>
        </w:tc>
        <w:tc>
          <w:tcPr>
            <w:tcW w:w="92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465" w:author="user" w:date="2012-02-29T14:49:00Z"/>
                <w:rFonts w:ascii="Calibri" w:hAnsi="Calibri" w:cs="Calibri"/>
                <w:b/>
                <w:sz w:val="18"/>
                <w:szCs w:val="18"/>
              </w:rPr>
            </w:pPr>
            <w:ins w:id="3466" w:author="user" w:date="2012-02-29T14:49:00Z">
              <w:r w:rsidRPr="001765B5">
                <w:rPr>
                  <w:rFonts w:ascii="Calibri" w:hAnsi="Calibri" w:cs="Calibri"/>
                  <w:b/>
                  <w:sz w:val="18"/>
                  <w:szCs w:val="18"/>
                </w:rPr>
                <w:t>56795</w:t>
              </w:r>
            </w:ins>
          </w:p>
        </w:tc>
        <w:tc>
          <w:tcPr>
            <w:tcW w:w="122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467" w:author="user" w:date="2012-02-29T14:49:00Z"/>
                <w:rFonts w:ascii="Calibri" w:hAnsi="Calibri" w:cs="Calibri"/>
                <w:b/>
                <w:sz w:val="18"/>
                <w:szCs w:val="18"/>
              </w:rPr>
            </w:pPr>
            <w:ins w:id="3468" w:author="user" w:date="2012-02-29T14:49:00Z">
              <w:r w:rsidRPr="001765B5">
                <w:rPr>
                  <w:rFonts w:ascii="Calibri" w:hAnsi="Calibri" w:cs="Calibri"/>
                  <w:b/>
                  <w:sz w:val="18"/>
                  <w:szCs w:val="18"/>
                </w:rPr>
                <w:t>41954</w:t>
              </w:r>
            </w:ins>
          </w:p>
        </w:tc>
        <w:tc>
          <w:tcPr>
            <w:tcW w:w="1456"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469" w:author="user" w:date="2012-02-29T14:49:00Z"/>
                <w:rFonts w:ascii="Calibri" w:hAnsi="Calibri" w:cs="Calibri"/>
                <w:b/>
                <w:sz w:val="18"/>
                <w:szCs w:val="18"/>
              </w:rPr>
            </w:pPr>
            <w:ins w:id="3470" w:author="user" w:date="2012-02-29T14:49:00Z">
              <w:r w:rsidRPr="001765B5">
                <w:rPr>
                  <w:rFonts w:ascii="Calibri" w:hAnsi="Calibri" w:cs="Calibri"/>
                  <w:b/>
                  <w:sz w:val="18"/>
                  <w:szCs w:val="18"/>
                </w:rPr>
                <w:t>750</w:t>
              </w:r>
            </w:ins>
          </w:p>
        </w:tc>
        <w:tc>
          <w:tcPr>
            <w:tcW w:w="155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471" w:author="user" w:date="2012-02-29T14:49:00Z"/>
                <w:rFonts w:ascii="Calibri" w:hAnsi="Calibri" w:cs="Calibri"/>
                <w:b/>
                <w:sz w:val="18"/>
                <w:szCs w:val="18"/>
              </w:rPr>
            </w:pPr>
            <w:ins w:id="3472" w:author="user" w:date="2012-02-29T14:49:00Z">
              <w:r w:rsidRPr="001765B5">
                <w:rPr>
                  <w:rFonts w:ascii="Calibri" w:hAnsi="Calibri" w:cs="Calibri"/>
                  <w:b/>
                  <w:sz w:val="18"/>
                  <w:szCs w:val="18"/>
                </w:rPr>
                <w:t>6159</w:t>
              </w:r>
            </w:ins>
          </w:p>
        </w:tc>
        <w:tc>
          <w:tcPr>
            <w:tcW w:w="105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473" w:author="user" w:date="2012-02-29T14:49:00Z"/>
                <w:rFonts w:ascii="Calibri" w:hAnsi="Calibri" w:cs="Calibri"/>
                <w:b/>
                <w:sz w:val="18"/>
                <w:szCs w:val="18"/>
              </w:rPr>
            </w:pPr>
            <w:ins w:id="3474" w:author="user" w:date="2012-02-29T14:49:00Z">
              <w:r w:rsidRPr="001765B5">
                <w:rPr>
                  <w:rFonts w:ascii="Calibri" w:hAnsi="Calibri" w:cs="Calibri"/>
                  <w:b/>
                  <w:sz w:val="18"/>
                  <w:szCs w:val="18"/>
                </w:rPr>
                <w:t>888</w:t>
              </w:r>
            </w:ins>
          </w:p>
        </w:tc>
        <w:tc>
          <w:tcPr>
            <w:tcW w:w="95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475" w:author="user" w:date="2012-02-29T14:49:00Z"/>
                <w:rFonts w:ascii="Calibri" w:hAnsi="Calibri" w:cs="Calibri"/>
                <w:b/>
                <w:sz w:val="18"/>
                <w:szCs w:val="18"/>
              </w:rPr>
            </w:pPr>
            <w:ins w:id="3476" w:author="user" w:date="2012-02-29T14:49:00Z">
              <w:r w:rsidRPr="001765B5">
                <w:rPr>
                  <w:rFonts w:ascii="Calibri" w:hAnsi="Calibri" w:cs="Calibri"/>
                  <w:b/>
                  <w:sz w:val="18"/>
                  <w:szCs w:val="18"/>
                </w:rPr>
                <w:t>4147</w:t>
              </w:r>
            </w:ins>
          </w:p>
        </w:tc>
        <w:tc>
          <w:tcPr>
            <w:tcW w:w="79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477" w:author="user" w:date="2012-02-29T14:49:00Z"/>
                <w:rFonts w:ascii="Calibri" w:hAnsi="Calibri" w:cs="Calibri"/>
                <w:b/>
                <w:sz w:val="18"/>
                <w:szCs w:val="18"/>
              </w:rPr>
            </w:pPr>
            <w:ins w:id="3478" w:author="user" w:date="2012-02-29T14:49:00Z">
              <w:r w:rsidRPr="001765B5">
                <w:rPr>
                  <w:rFonts w:ascii="Calibri" w:hAnsi="Calibri" w:cs="Calibri"/>
                  <w:b/>
                  <w:sz w:val="18"/>
                  <w:szCs w:val="18"/>
                </w:rPr>
                <w:t>2897</w:t>
              </w:r>
            </w:ins>
          </w:p>
        </w:tc>
      </w:tr>
      <w:tr w:rsidR="002B6273" w:rsidRPr="001765B5" w:rsidTr="0074335E">
        <w:trPr>
          <w:trHeight w:val="255"/>
          <w:ins w:id="3479" w:author="user" w:date="2012-02-29T14:49:00Z"/>
        </w:trPr>
        <w:tc>
          <w:tcPr>
            <w:tcW w:w="2097"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3480" w:author="user" w:date="2012-02-29T14:49:00Z"/>
                <w:rFonts w:ascii="Calibri" w:hAnsi="Calibri" w:cs="Calibri"/>
                <w:b/>
                <w:sz w:val="18"/>
                <w:szCs w:val="18"/>
              </w:rPr>
            </w:pPr>
            <w:ins w:id="3481" w:author="user" w:date="2012-02-29T14:49:00Z">
              <w:r w:rsidRPr="001765B5">
                <w:rPr>
                  <w:rFonts w:ascii="Calibri" w:hAnsi="Calibri" w:cs="Calibri"/>
                  <w:b/>
                  <w:sz w:val="18"/>
                  <w:szCs w:val="18"/>
                </w:rPr>
                <w:t>Percentage</w:t>
              </w:r>
            </w:ins>
          </w:p>
        </w:tc>
        <w:tc>
          <w:tcPr>
            <w:tcW w:w="92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482" w:author="user" w:date="2012-02-29T14:49:00Z"/>
                <w:rFonts w:ascii="Calibri" w:hAnsi="Calibri" w:cs="Calibri"/>
                <w:b/>
                <w:sz w:val="18"/>
                <w:szCs w:val="18"/>
              </w:rPr>
            </w:pPr>
            <w:ins w:id="3483" w:author="user" w:date="2012-02-29T14:49:00Z">
              <w:r w:rsidRPr="001765B5">
                <w:rPr>
                  <w:rFonts w:ascii="Calibri" w:hAnsi="Calibri" w:cs="Calibri"/>
                  <w:b/>
                  <w:sz w:val="18"/>
                  <w:szCs w:val="18"/>
                </w:rPr>
                <w:t>100</w:t>
              </w:r>
            </w:ins>
          </w:p>
        </w:tc>
        <w:tc>
          <w:tcPr>
            <w:tcW w:w="122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484" w:author="user" w:date="2012-02-29T14:49:00Z"/>
                <w:rFonts w:ascii="Calibri" w:hAnsi="Calibri" w:cs="Calibri"/>
                <w:b/>
                <w:sz w:val="18"/>
                <w:szCs w:val="18"/>
              </w:rPr>
            </w:pPr>
            <w:ins w:id="3485" w:author="user" w:date="2012-02-29T14:49:00Z">
              <w:r w:rsidRPr="001765B5">
                <w:rPr>
                  <w:rFonts w:ascii="Calibri" w:hAnsi="Calibri" w:cs="Calibri"/>
                  <w:b/>
                  <w:sz w:val="18"/>
                  <w:szCs w:val="18"/>
                </w:rPr>
                <w:t>73.87</w:t>
              </w:r>
            </w:ins>
          </w:p>
        </w:tc>
        <w:tc>
          <w:tcPr>
            <w:tcW w:w="1456"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486" w:author="user" w:date="2012-02-29T14:49:00Z"/>
                <w:rFonts w:ascii="Calibri" w:hAnsi="Calibri" w:cs="Calibri"/>
                <w:b/>
                <w:sz w:val="18"/>
                <w:szCs w:val="18"/>
              </w:rPr>
            </w:pPr>
            <w:ins w:id="3487" w:author="user" w:date="2012-02-29T14:49:00Z">
              <w:r w:rsidRPr="001765B5">
                <w:rPr>
                  <w:rFonts w:ascii="Calibri" w:hAnsi="Calibri" w:cs="Calibri"/>
                  <w:b/>
                  <w:sz w:val="18"/>
                  <w:szCs w:val="18"/>
                </w:rPr>
                <w:t>1.32</w:t>
              </w:r>
            </w:ins>
          </w:p>
        </w:tc>
        <w:tc>
          <w:tcPr>
            <w:tcW w:w="155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488" w:author="user" w:date="2012-02-29T14:49:00Z"/>
                <w:rFonts w:ascii="Calibri" w:hAnsi="Calibri" w:cs="Calibri"/>
                <w:b/>
                <w:sz w:val="18"/>
                <w:szCs w:val="18"/>
              </w:rPr>
            </w:pPr>
            <w:ins w:id="3489" w:author="user" w:date="2012-02-29T14:49:00Z">
              <w:r w:rsidRPr="001765B5">
                <w:rPr>
                  <w:rFonts w:ascii="Calibri" w:hAnsi="Calibri" w:cs="Calibri"/>
                  <w:b/>
                  <w:sz w:val="18"/>
                  <w:szCs w:val="18"/>
                </w:rPr>
                <w:t>10.84</w:t>
              </w:r>
            </w:ins>
          </w:p>
        </w:tc>
        <w:tc>
          <w:tcPr>
            <w:tcW w:w="105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490" w:author="user" w:date="2012-02-29T14:49:00Z"/>
                <w:rFonts w:ascii="Calibri" w:hAnsi="Calibri" w:cs="Calibri"/>
                <w:b/>
                <w:sz w:val="18"/>
                <w:szCs w:val="18"/>
              </w:rPr>
            </w:pPr>
            <w:ins w:id="3491" w:author="user" w:date="2012-02-29T14:49:00Z">
              <w:r w:rsidRPr="001765B5">
                <w:rPr>
                  <w:rFonts w:ascii="Calibri" w:hAnsi="Calibri" w:cs="Calibri"/>
                  <w:b/>
                  <w:sz w:val="18"/>
                  <w:szCs w:val="18"/>
                </w:rPr>
                <w:t>1.56</w:t>
              </w:r>
            </w:ins>
          </w:p>
        </w:tc>
        <w:tc>
          <w:tcPr>
            <w:tcW w:w="95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492" w:author="user" w:date="2012-02-29T14:49:00Z"/>
                <w:rFonts w:ascii="Calibri" w:hAnsi="Calibri" w:cs="Calibri"/>
                <w:b/>
                <w:sz w:val="18"/>
                <w:szCs w:val="18"/>
              </w:rPr>
            </w:pPr>
            <w:ins w:id="3493" w:author="user" w:date="2012-02-29T14:49:00Z">
              <w:r w:rsidRPr="001765B5">
                <w:rPr>
                  <w:rFonts w:ascii="Calibri" w:hAnsi="Calibri" w:cs="Calibri"/>
                  <w:b/>
                  <w:sz w:val="18"/>
                  <w:szCs w:val="18"/>
                </w:rPr>
                <w:t>7.30</w:t>
              </w:r>
            </w:ins>
          </w:p>
        </w:tc>
        <w:tc>
          <w:tcPr>
            <w:tcW w:w="797"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494" w:author="user" w:date="2012-02-29T14:49:00Z"/>
                <w:rFonts w:ascii="Calibri" w:hAnsi="Calibri" w:cs="Calibri"/>
                <w:b/>
                <w:sz w:val="18"/>
                <w:szCs w:val="18"/>
              </w:rPr>
            </w:pPr>
            <w:ins w:id="3495" w:author="user" w:date="2012-02-29T14:49:00Z">
              <w:r w:rsidRPr="001765B5">
                <w:rPr>
                  <w:rFonts w:ascii="Calibri" w:hAnsi="Calibri" w:cs="Calibri"/>
                  <w:b/>
                  <w:sz w:val="18"/>
                  <w:szCs w:val="18"/>
                </w:rPr>
                <w:t>5.10</w:t>
              </w:r>
            </w:ins>
          </w:p>
        </w:tc>
      </w:tr>
    </w:tbl>
    <w:p w:rsidR="002B6273" w:rsidRPr="001765B5" w:rsidRDefault="002B6273" w:rsidP="002B6273">
      <w:pPr>
        <w:rPr>
          <w:ins w:id="3496" w:author="user" w:date="2012-02-29T14:49:00Z"/>
          <w:rFonts w:ascii="Calibri" w:hAnsi="Calibri" w:cs="Calibri"/>
          <w:sz w:val="18"/>
          <w:szCs w:val="18"/>
        </w:rPr>
      </w:pPr>
      <w:ins w:id="3497" w:author="user" w:date="2012-02-29T14:49:00Z">
        <w:r w:rsidRPr="001765B5">
          <w:rPr>
            <w:rFonts w:ascii="Calibri" w:hAnsi="Calibri" w:cs="Calibri"/>
            <w:sz w:val="18"/>
            <w:szCs w:val="18"/>
          </w:rPr>
          <w:t>Source: CBS, 2002</w:t>
        </w:r>
      </w:ins>
    </w:p>
    <w:p w:rsidR="002B6273" w:rsidRPr="001B6B71" w:rsidRDefault="002B6273" w:rsidP="002B6273">
      <w:pPr>
        <w:pStyle w:val="ReportText"/>
        <w:spacing w:line="360" w:lineRule="auto"/>
        <w:ind w:left="0"/>
        <w:rPr>
          <w:ins w:id="3498" w:author="user" w:date="2012-02-29T14:49:00Z"/>
          <w:rFonts w:ascii="Calibri" w:hAnsi="Calibri" w:cs="Calibri"/>
          <w:sz w:val="10"/>
          <w:szCs w:val="10"/>
        </w:rPr>
      </w:pPr>
    </w:p>
    <w:p w:rsidR="002B6273" w:rsidRPr="001765B5" w:rsidRDefault="002B6273" w:rsidP="00106D28">
      <w:pPr>
        <w:pStyle w:val="ReportText"/>
        <w:spacing w:line="300" w:lineRule="auto"/>
        <w:ind w:left="0"/>
        <w:rPr>
          <w:ins w:id="3499" w:author="user" w:date="2012-02-29T14:49:00Z"/>
          <w:rFonts w:ascii="Calibri" w:hAnsi="Calibri" w:cs="Calibri"/>
          <w:szCs w:val="22"/>
        </w:rPr>
        <w:pPrChange w:id="3500" w:author="user" w:date="2012-03-01T11:51:00Z">
          <w:pPr>
            <w:pStyle w:val="ReportText"/>
            <w:spacing w:line="300" w:lineRule="auto"/>
          </w:pPr>
        </w:pPrChange>
      </w:pPr>
      <w:ins w:id="3501" w:author="user" w:date="2012-02-29T14:49:00Z">
        <w:r w:rsidRPr="001765B5">
          <w:rPr>
            <w:rFonts w:ascii="Calibri" w:hAnsi="Calibri" w:cs="Calibri"/>
            <w:szCs w:val="22"/>
          </w:rPr>
          <w:t>The field survey revealed that agriculture is the main source of livelihood for the people in the project area. However, in recent years, some young people go to foreign countries to work as labourers. The remittance is one of the major sources of income of the households in the project area.</w:t>
        </w:r>
      </w:ins>
    </w:p>
    <w:p w:rsidR="002B6273" w:rsidRPr="001B6C00" w:rsidRDefault="002B6273" w:rsidP="002B6273">
      <w:pPr>
        <w:spacing w:after="50" w:line="300" w:lineRule="auto"/>
        <w:rPr>
          <w:ins w:id="3502" w:author="user" w:date="2012-02-29T14:49:00Z"/>
          <w:rFonts w:ascii="Calibri" w:hAnsi="Calibri" w:cs="Calibri"/>
          <w:b/>
          <w:bCs/>
          <w:sz w:val="14"/>
          <w:szCs w:val="22"/>
        </w:rPr>
      </w:pPr>
    </w:p>
    <w:p w:rsidR="002B6273" w:rsidRPr="001765B5" w:rsidRDefault="002B6273" w:rsidP="002B6273">
      <w:pPr>
        <w:spacing w:after="50" w:line="300" w:lineRule="auto"/>
        <w:rPr>
          <w:ins w:id="3503" w:author="user" w:date="2012-02-29T14:49:00Z"/>
          <w:rFonts w:ascii="Calibri" w:hAnsi="Calibri" w:cs="Calibri"/>
          <w:b/>
          <w:bCs/>
          <w:sz w:val="22"/>
          <w:szCs w:val="22"/>
        </w:rPr>
      </w:pPr>
      <w:ins w:id="3504" w:author="user" w:date="2012-02-29T14:49:00Z">
        <w:r w:rsidRPr="001765B5">
          <w:rPr>
            <w:rFonts w:ascii="Calibri" w:hAnsi="Calibri" w:cs="Calibri"/>
            <w:b/>
            <w:bCs/>
            <w:sz w:val="22"/>
            <w:szCs w:val="22"/>
          </w:rPr>
          <w:t>6.2.12 Income and Expenditure</w:t>
        </w:r>
      </w:ins>
    </w:p>
    <w:p w:rsidR="002B6273" w:rsidRPr="001765B5" w:rsidRDefault="002B6273" w:rsidP="002B6273">
      <w:pPr>
        <w:spacing w:after="50" w:line="300" w:lineRule="auto"/>
        <w:jc w:val="both"/>
        <w:rPr>
          <w:ins w:id="3505" w:author="user" w:date="2012-02-29T14:49:00Z"/>
          <w:rFonts w:ascii="Calibri" w:hAnsi="Calibri" w:cs="Calibri"/>
          <w:bCs/>
          <w:sz w:val="22"/>
          <w:szCs w:val="22"/>
        </w:rPr>
      </w:pPr>
      <w:ins w:id="3506" w:author="user" w:date="2012-02-29T14:49:00Z">
        <w:r w:rsidRPr="001765B5">
          <w:rPr>
            <w:rFonts w:ascii="Calibri" w:hAnsi="Calibri" w:cs="Calibri"/>
            <w:bCs/>
            <w:sz w:val="22"/>
            <w:szCs w:val="22"/>
          </w:rPr>
          <w:t>Agriculture, trade/business, services, wage and labor are the major income sources of the households in the project area. Animal husbandry and small scale industries are also additional income sources of the households. According to the District Agricultural Profile of concern districts, it is recorded that maximum average annual income of the households in the project area is calculated to be NRs 54,163.</w:t>
        </w:r>
      </w:ins>
    </w:p>
    <w:p w:rsidR="002B6273" w:rsidRPr="001765B5" w:rsidRDefault="002B6273" w:rsidP="002B6273">
      <w:pPr>
        <w:spacing w:after="50" w:line="300" w:lineRule="auto"/>
        <w:jc w:val="both"/>
        <w:rPr>
          <w:ins w:id="3507" w:author="user" w:date="2012-02-29T14:49:00Z"/>
          <w:rFonts w:ascii="Calibri" w:hAnsi="Calibri" w:cs="Calibri"/>
          <w:bCs/>
          <w:sz w:val="22"/>
          <w:szCs w:val="22"/>
        </w:rPr>
      </w:pPr>
      <w:ins w:id="3508" w:author="user" w:date="2012-02-29T14:49:00Z">
        <w:r w:rsidRPr="001765B5">
          <w:rPr>
            <w:rFonts w:ascii="Calibri" w:hAnsi="Calibri" w:cs="Calibri"/>
            <w:sz w:val="22"/>
            <w:szCs w:val="22"/>
          </w:rPr>
          <w:t>As far as the project affected area it is concerned that the level and structure of consumption are more or less similar to the rural settings of the country. Most of the expenditures are for the consumption of food items as well as education, health, energy and other non-food items.</w:t>
        </w:r>
      </w:ins>
    </w:p>
    <w:p w:rsidR="002B6273" w:rsidRPr="001B6C00" w:rsidRDefault="002B6273" w:rsidP="002B6273">
      <w:pPr>
        <w:pStyle w:val="ReportText"/>
        <w:spacing w:line="300" w:lineRule="auto"/>
        <w:rPr>
          <w:ins w:id="3509" w:author="user" w:date="2012-02-29T14:49:00Z"/>
          <w:rFonts w:ascii="Calibri" w:hAnsi="Calibri" w:cs="Calibri"/>
          <w:sz w:val="10"/>
          <w:szCs w:val="10"/>
        </w:rPr>
      </w:pPr>
    </w:p>
    <w:p w:rsidR="002B6273" w:rsidRPr="001765B5" w:rsidRDefault="002B6273" w:rsidP="00106D28">
      <w:pPr>
        <w:pStyle w:val="ReportText"/>
        <w:spacing w:line="300" w:lineRule="auto"/>
        <w:ind w:left="0"/>
        <w:rPr>
          <w:ins w:id="3510" w:author="user" w:date="2012-02-29T14:49:00Z"/>
          <w:rFonts w:ascii="Calibri" w:hAnsi="Calibri" w:cs="Calibri"/>
          <w:b/>
          <w:szCs w:val="22"/>
        </w:rPr>
        <w:pPrChange w:id="3511" w:author="user" w:date="2012-03-01T11:51:00Z">
          <w:pPr>
            <w:pStyle w:val="ReportText"/>
            <w:spacing w:line="300" w:lineRule="auto"/>
          </w:pPr>
        </w:pPrChange>
      </w:pPr>
      <w:ins w:id="3512" w:author="user" w:date="2012-02-29T14:49:00Z">
        <w:r w:rsidRPr="001765B5">
          <w:rPr>
            <w:rFonts w:ascii="Calibri" w:hAnsi="Calibri" w:cs="Calibri"/>
            <w:b/>
            <w:szCs w:val="22"/>
          </w:rPr>
          <w:t xml:space="preserve">6.2.13 Land Use and Average Holding Size </w:t>
        </w:r>
      </w:ins>
    </w:p>
    <w:p w:rsidR="002B6273" w:rsidRPr="001765B5" w:rsidRDefault="002B6273" w:rsidP="002B6273">
      <w:pPr>
        <w:spacing w:line="300" w:lineRule="auto"/>
        <w:jc w:val="both"/>
        <w:rPr>
          <w:ins w:id="3513" w:author="user" w:date="2012-02-29T14:49:00Z"/>
          <w:rFonts w:ascii="Calibri" w:hAnsi="Calibri" w:cs="Calibri"/>
          <w:sz w:val="22"/>
          <w:szCs w:val="22"/>
        </w:rPr>
      </w:pPr>
      <w:ins w:id="3514" w:author="user" w:date="2012-02-29T14:49:00Z">
        <w:r w:rsidRPr="001765B5">
          <w:rPr>
            <w:rFonts w:ascii="Calibri" w:hAnsi="Calibri" w:cs="Calibri"/>
            <w:sz w:val="22"/>
            <w:szCs w:val="22"/>
          </w:rPr>
          <w:t xml:space="preserve">Agricultural and forest land are the pre dominant form of land use in the project area. Other types of land use in the project area consist of grazing, residential/village, public lands and others such as </w:t>
        </w:r>
        <w:r w:rsidRPr="001765B5">
          <w:rPr>
            <w:rFonts w:ascii="Calibri" w:hAnsi="Calibri" w:cs="Calibri"/>
            <w:i/>
            <w:sz w:val="22"/>
            <w:szCs w:val="22"/>
          </w:rPr>
          <w:lastRenderedPageBreak/>
          <w:t>bagar</w:t>
        </w:r>
        <w:r w:rsidRPr="001765B5">
          <w:rPr>
            <w:rFonts w:ascii="Calibri" w:hAnsi="Calibri" w:cs="Calibri"/>
            <w:sz w:val="22"/>
            <w:szCs w:val="22"/>
          </w:rPr>
          <w:t xml:space="preserve"> and barren land. Agricultural land is generally located along the river basin and its tributaries on relatively less steep slopes near the settlements. Forestland is primarily found on steep sloped hillsides. </w:t>
        </w:r>
      </w:ins>
    </w:p>
    <w:p w:rsidR="002B6273" w:rsidRPr="001765B5" w:rsidRDefault="002B6273" w:rsidP="002B6273">
      <w:pPr>
        <w:spacing w:line="300" w:lineRule="auto"/>
        <w:jc w:val="both"/>
        <w:rPr>
          <w:ins w:id="3515" w:author="user" w:date="2012-02-29T14:49:00Z"/>
          <w:rFonts w:ascii="Calibri" w:hAnsi="Calibri" w:cs="Calibri"/>
          <w:sz w:val="22"/>
          <w:szCs w:val="22"/>
        </w:rPr>
      </w:pPr>
      <w:ins w:id="3516" w:author="user" w:date="2012-02-29T14:49:00Z">
        <w:r w:rsidRPr="001765B5">
          <w:rPr>
            <w:rFonts w:ascii="Calibri" w:hAnsi="Calibri" w:cs="Calibri"/>
            <w:sz w:val="22"/>
            <w:szCs w:val="22"/>
          </w:rPr>
          <w:t xml:space="preserve">Agricultural land in the project area is mainly of two types: </w:t>
        </w:r>
        <w:r w:rsidRPr="001765B5">
          <w:rPr>
            <w:rFonts w:ascii="Calibri" w:hAnsi="Calibri" w:cs="Calibri"/>
            <w:i/>
            <w:sz w:val="22"/>
            <w:szCs w:val="22"/>
          </w:rPr>
          <w:t>Khet</w:t>
        </w:r>
        <w:r w:rsidRPr="001765B5">
          <w:rPr>
            <w:rFonts w:ascii="Calibri" w:hAnsi="Calibri" w:cs="Calibri"/>
            <w:sz w:val="22"/>
            <w:szCs w:val="22"/>
          </w:rPr>
          <w:t xml:space="preserve"> and </w:t>
        </w:r>
        <w:smartTag w:uri="urn:schemas-microsoft-com:office:smarttags" w:element="City">
          <w:smartTag w:uri="urn:schemas-microsoft-com:office:smarttags" w:element="place">
            <w:r w:rsidRPr="001765B5">
              <w:rPr>
                <w:rFonts w:ascii="Calibri" w:hAnsi="Calibri" w:cs="Calibri"/>
                <w:i/>
                <w:sz w:val="22"/>
                <w:szCs w:val="22"/>
              </w:rPr>
              <w:t>Bari</w:t>
            </w:r>
          </w:smartTag>
        </w:smartTag>
        <w:r w:rsidRPr="001765B5">
          <w:rPr>
            <w:rFonts w:ascii="Calibri" w:hAnsi="Calibri" w:cs="Calibri"/>
            <w:sz w:val="22"/>
            <w:szCs w:val="22"/>
          </w:rPr>
          <w:t xml:space="preserve">. The term </w:t>
        </w:r>
        <w:r w:rsidRPr="001765B5">
          <w:rPr>
            <w:rFonts w:ascii="Calibri" w:hAnsi="Calibri" w:cs="Calibri"/>
            <w:i/>
            <w:sz w:val="22"/>
            <w:szCs w:val="22"/>
          </w:rPr>
          <w:t>Khet</w:t>
        </w:r>
        <w:r w:rsidRPr="001765B5">
          <w:rPr>
            <w:rFonts w:ascii="Calibri" w:hAnsi="Calibri" w:cs="Calibri"/>
            <w:sz w:val="22"/>
            <w:szCs w:val="22"/>
          </w:rPr>
          <w:t xml:space="preserve"> refers to the fields which have been terraced, leveled and bonded for cultivation of paddy by flood or irrigation. </w:t>
        </w:r>
        <w:r w:rsidRPr="001765B5">
          <w:rPr>
            <w:rFonts w:ascii="Calibri" w:hAnsi="Calibri" w:cs="Calibri"/>
            <w:i/>
            <w:sz w:val="22"/>
            <w:szCs w:val="22"/>
          </w:rPr>
          <w:t>Khet</w:t>
        </w:r>
        <w:r w:rsidRPr="001765B5">
          <w:rPr>
            <w:rFonts w:ascii="Calibri" w:hAnsi="Calibri" w:cs="Calibri"/>
            <w:sz w:val="22"/>
            <w:szCs w:val="22"/>
          </w:rPr>
          <w:t xml:space="preserve"> is highly preferred by the local people because it is irrigated and usually yields three crops per annum. </w:t>
        </w:r>
        <w:smartTag w:uri="urn:schemas-microsoft-com:office:smarttags" w:element="City">
          <w:smartTag w:uri="urn:schemas-microsoft-com:office:smarttags" w:element="place">
            <w:r w:rsidRPr="001765B5">
              <w:rPr>
                <w:rFonts w:ascii="Calibri" w:hAnsi="Calibri" w:cs="Calibri"/>
                <w:i/>
                <w:sz w:val="22"/>
                <w:szCs w:val="22"/>
              </w:rPr>
              <w:t>Bari</w:t>
            </w:r>
          </w:smartTag>
        </w:smartTag>
        <w:r w:rsidRPr="001765B5">
          <w:rPr>
            <w:rFonts w:ascii="Calibri" w:hAnsi="Calibri" w:cs="Calibri"/>
            <w:sz w:val="22"/>
            <w:szCs w:val="22"/>
          </w:rPr>
          <w:t xml:space="preserve"> (Non- irrigated land) is a rain fed land, usually terraced with an outward slope to ensure good drainage.</w:t>
        </w:r>
      </w:ins>
    </w:p>
    <w:p w:rsidR="002B6273" w:rsidRPr="001765B5" w:rsidRDefault="002B6273" w:rsidP="002B6273">
      <w:pPr>
        <w:spacing w:line="300" w:lineRule="auto"/>
        <w:jc w:val="both"/>
        <w:rPr>
          <w:ins w:id="3517" w:author="user" w:date="2012-02-29T14:49:00Z"/>
          <w:rFonts w:ascii="Calibri" w:hAnsi="Calibri" w:cs="Calibri"/>
          <w:sz w:val="22"/>
          <w:szCs w:val="22"/>
        </w:rPr>
      </w:pPr>
      <w:ins w:id="3518" w:author="user" w:date="2012-02-29T14:49:00Z">
        <w:r w:rsidRPr="001765B5">
          <w:rPr>
            <w:rFonts w:ascii="Calibri" w:hAnsi="Calibri" w:cs="Calibri"/>
            <w:sz w:val="22"/>
            <w:szCs w:val="22"/>
          </w:rPr>
          <w:t xml:space="preserve">Besides </w:t>
        </w:r>
        <w:r w:rsidRPr="001765B5">
          <w:rPr>
            <w:rFonts w:ascii="Calibri" w:hAnsi="Calibri" w:cs="Calibri"/>
            <w:i/>
            <w:sz w:val="22"/>
            <w:szCs w:val="22"/>
          </w:rPr>
          <w:t>Khet</w:t>
        </w:r>
        <w:r w:rsidRPr="001765B5">
          <w:rPr>
            <w:rFonts w:ascii="Calibri" w:hAnsi="Calibri" w:cs="Calibri"/>
            <w:sz w:val="22"/>
            <w:szCs w:val="22"/>
          </w:rPr>
          <w:t xml:space="preserve"> and </w:t>
        </w:r>
        <w:smartTag w:uri="urn:schemas-microsoft-com:office:smarttags" w:element="City">
          <w:smartTag w:uri="urn:schemas-microsoft-com:office:smarttags" w:element="place">
            <w:r w:rsidRPr="001765B5">
              <w:rPr>
                <w:rFonts w:ascii="Calibri" w:hAnsi="Calibri" w:cs="Calibri"/>
                <w:i/>
                <w:sz w:val="22"/>
                <w:szCs w:val="22"/>
              </w:rPr>
              <w:t>Bari</w:t>
            </w:r>
          </w:smartTag>
        </w:smartTag>
        <w:r w:rsidRPr="001765B5">
          <w:rPr>
            <w:rFonts w:ascii="Calibri" w:hAnsi="Calibri" w:cs="Calibri"/>
            <w:sz w:val="22"/>
            <w:szCs w:val="22"/>
          </w:rPr>
          <w:t xml:space="preserve">, there is another land use practice in the project area locally known as </w:t>
        </w:r>
        <w:r w:rsidRPr="001765B5">
          <w:rPr>
            <w:rFonts w:ascii="Calibri" w:hAnsi="Calibri" w:cs="Calibri"/>
            <w:i/>
            <w:sz w:val="22"/>
            <w:szCs w:val="22"/>
          </w:rPr>
          <w:t>Kharbari.</w:t>
        </w:r>
        <w:r w:rsidRPr="001765B5">
          <w:rPr>
            <w:rFonts w:ascii="Calibri" w:hAnsi="Calibri" w:cs="Calibri"/>
            <w:sz w:val="22"/>
            <w:szCs w:val="22"/>
          </w:rPr>
          <w:t xml:space="preserve"> </w:t>
        </w:r>
        <w:r w:rsidRPr="001765B5">
          <w:rPr>
            <w:rFonts w:ascii="Calibri" w:hAnsi="Calibri" w:cs="Calibri"/>
            <w:i/>
            <w:sz w:val="22"/>
            <w:szCs w:val="22"/>
          </w:rPr>
          <w:t>Kharbar</w:t>
        </w:r>
        <w:r w:rsidRPr="001765B5">
          <w:rPr>
            <w:rFonts w:ascii="Calibri" w:hAnsi="Calibri" w:cs="Calibri"/>
            <w:sz w:val="22"/>
            <w:szCs w:val="22"/>
          </w:rPr>
          <w:t>i is a steep sloping land formed by clearing forest on which grass, bush and other vegetation are grown.</w:t>
        </w:r>
      </w:ins>
    </w:p>
    <w:p w:rsidR="002B6273" w:rsidRPr="001765B5" w:rsidRDefault="002B6273" w:rsidP="002B6273">
      <w:pPr>
        <w:spacing w:line="300" w:lineRule="auto"/>
        <w:jc w:val="both"/>
        <w:rPr>
          <w:ins w:id="3519" w:author="user" w:date="2012-02-29T14:49:00Z"/>
          <w:rFonts w:ascii="Calibri" w:hAnsi="Calibri" w:cs="Calibri"/>
          <w:sz w:val="22"/>
          <w:szCs w:val="22"/>
        </w:rPr>
      </w:pPr>
      <w:ins w:id="3520" w:author="user" w:date="2012-02-29T14:49:00Z">
        <w:r w:rsidRPr="001765B5">
          <w:rPr>
            <w:rFonts w:ascii="Calibri" w:hAnsi="Calibri" w:cs="Calibri"/>
            <w:sz w:val="22"/>
            <w:szCs w:val="22"/>
          </w:rPr>
          <w:t xml:space="preserve">The total are of the project affected VDCs/Municipalities is calculated to be </w:t>
        </w:r>
        <w:r w:rsidRPr="001765B5">
          <w:rPr>
            <w:rFonts w:ascii="Calibri" w:hAnsi="Calibri" w:cs="Calibri"/>
            <w:bCs/>
            <w:sz w:val="22"/>
            <w:szCs w:val="22"/>
          </w:rPr>
          <w:t>36770</w:t>
        </w:r>
        <w:r w:rsidRPr="001765B5">
          <w:rPr>
            <w:rFonts w:ascii="Calibri" w:hAnsi="Calibri" w:cs="Calibri"/>
            <w:sz w:val="22"/>
            <w:szCs w:val="22"/>
          </w:rPr>
          <w:t xml:space="preserve"> ha out of which  </w:t>
        </w:r>
        <w:r w:rsidRPr="001765B5">
          <w:rPr>
            <w:rFonts w:ascii="Calibri" w:hAnsi="Calibri" w:cs="Calibri"/>
            <w:bCs/>
            <w:sz w:val="22"/>
            <w:szCs w:val="22"/>
          </w:rPr>
          <w:t xml:space="preserve">13242 </w:t>
        </w:r>
        <w:r w:rsidRPr="001765B5">
          <w:rPr>
            <w:rFonts w:ascii="Calibri" w:hAnsi="Calibri" w:cs="Calibri"/>
            <w:sz w:val="22"/>
            <w:szCs w:val="22"/>
          </w:rPr>
          <w:t xml:space="preserve">ha  </w:t>
        </w:r>
        <w:r>
          <w:rPr>
            <w:rFonts w:ascii="Calibri" w:hAnsi="Calibri" w:cs="Calibri"/>
            <w:sz w:val="22"/>
            <w:szCs w:val="22"/>
          </w:rPr>
          <w:t>(</w:t>
        </w:r>
        <w:r w:rsidRPr="001765B5">
          <w:rPr>
            <w:rFonts w:ascii="Calibri" w:hAnsi="Calibri" w:cs="Calibri"/>
            <w:sz w:val="22"/>
            <w:szCs w:val="22"/>
          </w:rPr>
          <w:t xml:space="preserve">36.01% </w:t>
        </w:r>
        <w:r>
          <w:rPr>
            <w:rFonts w:ascii="Calibri" w:hAnsi="Calibri" w:cs="Calibri"/>
            <w:sz w:val="22"/>
            <w:szCs w:val="22"/>
          </w:rPr>
          <w:t>)</w:t>
        </w:r>
        <w:r w:rsidRPr="001765B5">
          <w:rPr>
            <w:rFonts w:ascii="Calibri" w:hAnsi="Calibri" w:cs="Calibri"/>
            <w:sz w:val="22"/>
            <w:szCs w:val="22"/>
          </w:rPr>
          <w:t>is cultivated land .The land  holding size  of the project VDCs/Municipalities is 0.23ha/Hh which is lower than the average land holding (0.54ha/Hh) of the project districts</w:t>
        </w:r>
        <w:r>
          <w:rPr>
            <w:rFonts w:ascii="Calibri" w:hAnsi="Calibri" w:cs="Calibri"/>
            <w:sz w:val="22"/>
            <w:szCs w:val="22"/>
          </w:rPr>
          <w:t xml:space="preserve"> (Table 6.12)</w:t>
        </w:r>
        <w:r w:rsidRPr="001765B5">
          <w:rPr>
            <w:rFonts w:ascii="Calibri" w:hAnsi="Calibri" w:cs="Calibri"/>
            <w:sz w:val="22"/>
            <w:szCs w:val="22"/>
          </w:rPr>
          <w:t>. The average land holding sizes of Makwanpur and Chitwan district are 0.58and 0.50 ha per household respectively (</w:t>
        </w:r>
        <w:r w:rsidRPr="001765B5">
          <w:rPr>
            <w:rFonts w:ascii="Calibri" w:hAnsi="Calibri" w:cs="Calibri"/>
            <w:bCs/>
            <w:sz w:val="22"/>
            <w:szCs w:val="22"/>
          </w:rPr>
          <w:t>Districts Agricultural Profile, 2065/66 B.S.)</w:t>
        </w:r>
        <w:r w:rsidRPr="001765B5">
          <w:rPr>
            <w:rFonts w:ascii="Calibri" w:hAnsi="Calibri" w:cs="Calibri"/>
            <w:sz w:val="22"/>
            <w:szCs w:val="22"/>
          </w:rPr>
          <w:t xml:space="preserve">. </w:t>
        </w:r>
      </w:ins>
    </w:p>
    <w:p w:rsidR="002B6273" w:rsidRDefault="002B6273" w:rsidP="002B6273">
      <w:pPr>
        <w:jc w:val="both"/>
        <w:rPr>
          <w:ins w:id="3521" w:author="user" w:date="2012-02-29T14:49:00Z"/>
          <w:rFonts w:ascii="Calibri" w:hAnsi="Calibri" w:cs="Calibri"/>
          <w:b/>
          <w:sz w:val="20"/>
          <w:szCs w:val="20"/>
        </w:rPr>
      </w:pPr>
    </w:p>
    <w:p w:rsidR="002B6273" w:rsidRPr="00261758" w:rsidRDefault="002B6273" w:rsidP="002B6273">
      <w:pPr>
        <w:jc w:val="both"/>
        <w:rPr>
          <w:ins w:id="3522" w:author="user" w:date="2012-02-29T14:49:00Z"/>
          <w:rFonts w:ascii="Calibri" w:hAnsi="Calibri" w:cs="Calibri"/>
          <w:b/>
          <w:sz w:val="20"/>
          <w:szCs w:val="20"/>
        </w:rPr>
      </w:pPr>
      <w:ins w:id="3523" w:author="user" w:date="2012-02-29T14:49:00Z">
        <w:r w:rsidRPr="00261758">
          <w:rPr>
            <w:rFonts w:ascii="Calibri" w:hAnsi="Calibri" w:cs="Calibri"/>
            <w:b/>
            <w:sz w:val="20"/>
            <w:szCs w:val="20"/>
          </w:rPr>
          <w:t>Table - 6.12: Cultivated land and Average land holding Size in the project area</w:t>
        </w:r>
      </w:ins>
    </w:p>
    <w:tbl>
      <w:tblPr>
        <w:tblW w:w="9917" w:type="dxa"/>
        <w:tblInd w:w="91" w:type="dxa"/>
        <w:tblLook w:val="0000"/>
      </w:tblPr>
      <w:tblGrid>
        <w:gridCol w:w="2160"/>
        <w:gridCol w:w="1333"/>
        <w:gridCol w:w="1547"/>
        <w:gridCol w:w="1863"/>
        <w:gridCol w:w="1349"/>
        <w:gridCol w:w="1665"/>
      </w:tblGrid>
      <w:tr w:rsidR="002B6273" w:rsidRPr="001466F2" w:rsidTr="0074335E">
        <w:trPr>
          <w:trHeight w:val="255"/>
          <w:ins w:id="3524" w:author="user" w:date="2012-02-29T14:49:00Z"/>
        </w:trPr>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6273" w:rsidRPr="001466F2" w:rsidRDefault="002B6273" w:rsidP="0074335E">
            <w:pPr>
              <w:rPr>
                <w:ins w:id="3525" w:author="user" w:date="2012-02-29T14:49:00Z"/>
                <w:rFonts w:ascii="Calibri" w:hAnsi="Calibri" w:cs="Calibri"/>
                <w:b/>
                <w:bCs/>
                <w:sz w:val="20"/>
                <w:szCs w:val="20"/>
              </w:rPr>
            </w:pPr>
            <w:ins w:id="3526" w:author="user" w:date="2012-02-29T14:49:00Z">
              <w:r w:rsidRPr="001466F2">
                <w:rPr>
                  <w:rFonts w:ascii="Calibri" w:hAnsi="Calibri" w:cs="Calibri"/>
                  <w:b/>
                  <w:bCs/>
                  <w:sz w:val="20"/>
                  <w:szCs w:val="20"/>
                </w:rPr>
                <w:t>VDCs/Municipalities</w:t>
              </w:r>
            </w:ins>
          </w:p>
        </w:tc>
        <w:tc>
          <w:tcPr>
            <w:tcW w:w="1333" w:type="dxa"/>
            <w:tcBorders>
              <w:top w:val="single" w:sz="4" w:space="0" w:color="auto"/>
              <w:left w:val="nil"/>
              <w:bottom w:val="single" w:sz="4" w:space="0" w:color="auto"/>
              <w:right w:val="single" w:sz="4" w:space="0" w:color="auto"/>
            </w:tcBorders>
            <w:shd w:val="clear" w:color="auto" w:fill="auto"/>
            <w:noWrap/>
            <w:vAlign w:val="bottom"/>
          </w:tcPr>
          <w:p w:rsidR="002B6273" w:rsidRPr="001466F2" w:rsidRDefault="002B6273" w:rsidP="0074335E">
            <w:pPr>
              <w:rPr>
                <w:ins w:id="3527" w:author="user" w:date="2012-02-29T14:49:00Z"/>
                <w:rFonts w:ascii="Calibri" w:hAnsi="Calibri" w:cs="Calibri"/>
                <w:b/>
                <w:bCs/>
                <w:sz w:val="20"/>
                <w:szCs w:val="20"/>
              </w:rPr>
            </w:pPr>
            <w:ins w:id="3528" w:author="user" w:date="2012-02-29T14:49:00Z">
              <w:r w:rsidRPr="001466F2">
                <w:rPr>
                  <w:rFonts w:ascii="Calibri" w:hAnsi="Calibri" w:cs="Calibri"/>
                  <w:b/>
                  <w:bCs/>
                  <w:sz w:val="20"/>
                  <w:szCs w:val="20"/>
                </w:rPr>
                <w:t>Households</w:t>
              </w:r>
            </w:ins>
          </w:p>
        </w:tc>
        <w:tc>
          <w:tcPr>
            <w:tcW w:w="1547" w:type="dxa"/>
            <w:tcBorders>
              <w:top w:val="single" w:sz="4" w:space="0" w:color="auto"/>
              <w:left w:val="nil"/>
              <w:bottom w:val="single" w:sz="4" w:space="0" w:color="auto"/>
              <w:right w:val="single" w:sz="4" w:space="0" w:color="auto"/>
            </w:tcBorders>
            <w:shd w:val="clear" w:color="auto" w:fill="auto"/>
            <w:noWrap/>
            <w:vAlign w:val="bottom"/>
          </w:tcPr>
          <w:p w:rsidR="002B6273" w:rsidRPr="001466F2" w:rsidRDefault="002B6273" w:rsidP="0074335E">
            <w:pPr>
              <w:rPr>
                <w:ins w:id="3529" w:author="user" w:date="2012-02-29T14:49:00Z"/>
                <w:rFonts w:ascii="Calibri" w:hAnsi="Calibri" w:cs="Calibri"/>
                <w:b/>
                <w:bCs/>
                <w:sz w:val="20"/>
                <w:szCs w:val="20"/>
              </w:rPr>
            </w:pPr>
            <w:ins w:id="3530" w:author="user" w:date="2012-02-29T14:49:00Z">
              <w:r w:rsidRPr="001466F2">
                <w:rPr>
                  <w:rFonts w:ascii="Calibri" w:hAnsi="Calibri" w:cs="Calibri"/>
                  <w:b/>
                  <w:bCs/>
                  <w:sz w:val="20"/>
                  <w:szCs w:val="20"/>
                </w:rPr>
                <w:t>Total Area(ha)</w:t>
              </w:r>
            </w:ins>
          </w:p>
        </w:tc>
        <w:tc>
          <w:tcPr>
            <w:tcW w:w="1863" w:type="dxa"/>
            <w:tcBorders>
              <w:top w:val="single" w:sz="4" w:space="0" w:color="auto"/>
              <w:left w:val="nil"/>
              <w:bottom w:val="single" w:sz="4" w:space="0" w:color="auto"/>
              <w:right w:val="single" w:sz="4" w:space="0" w:color="auto"/>
            </w:tcBorders>
            <w:shd w:val="clear" w:color="auto" w:fill="auto"/>
            <w:noWrap/>
            <w:vAlign w:val="bottom"/>
          </w:tcPr>
          <w:p w:rsidR="002B6273" w:rsidRPr="001466F2" w:rsidRDefault="002B6273" w:rsidP="0074335E">
            <w:pPr>
              <w:rPr>
                <w:ins w:id="3531" w:author="user" w:date="2012-02-29T14:49:00Z"/>
                <w:rFonts w:ascii="Calibri" w:hAnsi="Calibri" w:cs="Calibri"/>
                <w:b/>
                <w:bCs/>
                <w:sz w:val="20"/>
                <w:szCs w:val="20"/>
              </w:rPr>
            </w:pPr>
            <w:ins w:id="3532" w:author="user" w:date="2012-02-29T14:49:00Z">
              <w:r w:rsidRPr="001466F2">
                <w:rPr>
                  <w:rFonts w:ascii="Calibri" w:hAnsi="Calibri" w:cs="Calibri"/>
                  <w:b/>
                  <w:bCs/>
                  <w:sz w:val="20"/>
                  <w:szCs w:val="20"/>
                </w:rPr>
                <w:t>Cultivated land(ha)</w:t>
              </w:r>
            </w:ins>
          </w:p>
        </w:tc>
        <w:tc>
          <w:tcPr>
            <w:tcW w:w="1349" w:type="dxa"/>
            <w:tcBorders>
              <w:top w:val="single" w:sz="4" w:space="0" w:color="auto"/>
              <w:left w:val="nil"/>
              <w:bottom w:val="single" w:sz="4" w:space="0" w:color="auto"/>
              <w:right w:val="single" w:sz="4" w:space="0" w:color="auto"/>
            </w:tcBorders>
            <w:shd w:val="clear" w:color="auto" w:fill="auto"/>
            <w:noWrap/>
            <w:vAlign w:val="bottom"/>
          </w:tcPr>
          <w:p w:rsidR="002B6273" w:rsidRPr="001466F2" w:rsidRDefault="002B6273" w:rsidP="0074335E">
            <w:pPr>
              <w:rPr>
                <w:ins w:id="3533" w:author="user" w:date="2012-02-29T14:49:00Z"/>
                <w:rFonts w:ascii="Calibri" w:hAnsi="Calibri" w:cs="Calibri"/>
                <w:b/>
                <w:bCs/>
                <w:sz w:val="20"/>
                <w:szCs w:val="20"/>
              </w:rPr>
            </w:pPr>
            <w:ins w:id="3534" w:author="user" w:date="2012-02-29T14:49:00Z">
              <w:r w:rsidRPr="001466F2">
                <w:rPr>
                  <w:rFonts w:ascii="Calibri" w:hAnsi="Calibri" w:cs="Calibri"/>
                  <w:b/>
                  <w:bCs/>
                  <w:sz w:val="20"/>
                  <w:szCs w:val="20"/>
                </w:rPr>
                <w:t>Percentage</w:t>
              </w:r>
            </w:ins>
          </w:p>
        </w:tc>
        <w:tc>
          <w:tcPr>
            <w:tcW w:w="1665" w:type="dxa"/>
            <w:tcBorders>
              <w:top w:val="single" w:sz="4" w:space="0" w:color="auto"/>
              <w:left w:val="nil"/>
              <w:bottom w:val="single" w:sz="4" w:space="0" w:color="auto"/>
              <w:right w:val="single" w:sz="4" w:space="0" w:color="auto"/>
            </w:tcBorders>
            <w:shd w:val="clear" w:color="auto" w:fill="auto"/>
            <w:noWrap/>
            <w:vAlign w:val="bottom"/>
          </w:tcPr>
          <w:p w:rsidR="002B6273" w:rsidRPr="001466F2" w:rsidRDefault="002B6273" w:rsidP="0074335E">
            <w:pPr>
              <w:rPr>
                <w:ins w:id="3535" w:author="user" w:date="2012-02-29T14:49:00Z"/>
                <w:rFonts w:ascii="Calibri" w:hAnsi="Calibri" w:cs="Calibri"/>
                <w:b/>
                <w:bCs/>
                <w:sz w:val="20"/>
                <w:szCs w:val="20"/>
              </w:rPr>
            </w:pPr>
            <w:ins w:id="3536" w:author="user" w:date="2012-02-29T14:49:00Z">
              <w:r w:rsidRPr="001466F2">
                <w:rPr>
                  <w:rFonts w:ascii="Calibri" w:hAnsi="Calibri" w:cs="Calibri"/>
                  <w:b/>
                  <w:bCs/>
                  <w:sz w:val="20"/>
                  <w:szCs w:val="20"/>
                </w:rPr>
                <w:t>Land Holding(ha/hh)</w:t>
              </w:r>
            </w:ins>
          </w:p>
        </w:tc>
      </w:tr>
      <w:tr w:rsidR="002B6273" w:rsidRPr="001466F2" w:rsidTr="0074335E">
        <w:trPr>
          <w:trHeight w:val="255"/>
          <w:ins w:id="3537" w:author="user" w:date="2012-02-29T14:49:00Z"/>
        </w:trPr>
        <w:tc>
          <w:tcPr>
            <w:tcW w:w="2160" w:type="dxa"/>
            <w:tcBorders>
              <w:top w:val="nil"/>
              <w:left w:val="single" w:sz="4" w:space="0" w:color="auto"/>
              <w:bottom w:val="single" w:sz="4" w:space="0" w:color="auto"/>
              <w:right w:val="single" w:sz="4" w:space="0" w:color="auto"/>
            </w:tcBorders>
            <w:shd w:val="clear" w:color="auto" w:fill="auto"/>
            <w:noWrap/>
            <w:vAlign w:val="bottom"/>
          </w:tcPr>
          <w:p w:rsidR="002B6273" w:rsidRPr="001466F2" w:rsidRDefault="002B6273" w:rsidP="0074335E">
            <w:pPr>
              <w:rPr>
                <w:ins w:id="3538" w:author="user" w:date="2012-02-29T14:49:00Z"/>
                <w:rFonts w:ascii="Calibri" w:hAnsi="Calibri" w:cs="Calibri"/>
                <w:sz w:val="20"/>
                <w:szCs w:val="20"/>
              </w:rPr>
            </w:pPr>
            <w:smartTag w:uri="urn:schemas-microsoft-com:office:smarttags" w:element="place">
              <w:smartTag w:uri="urn:schemas-microsoft-com:office:smarttags" w:element="PlaceName">
                <w:ins w:id="3539" w:author="user" w:date="2012-02-29T14:49:00Z">
                  <w:r w:rsidRPr="001466F2">
                    <w:rPr>
                      <w:rFonts w:ascii="Calibri" w:hAnsi="Calibri" w:cs="Calibri"/>
                      <w:sz w:val="20"/>
                      <w:szCs w:val="20"/>
                    </w:rPr>
                    <w:t>Hetauda</w:t>
                  </w:r>
                </w:ins>
              </w:smartTag>
              <w:ins w:id="3540" w:author="user" w:date="2012-02-29T14:49:00Z">
                <w:r w:rsidRPr="001466F2">
                  <w:rPr>
                    <w:rFonts w:ascii="Calibri" w:hAnsi="Calibri" w:cs="Calibri"/>
                    <w:sz w:val="20"/>
                    <w:szCs w:val="20"/>
                  </w:rPr>
                  <w:t xml:space="preserve"> </w:t>
                </w:r>
                <w:smartTag w:uri="urn:schemas-microsoft-com:office:smarttags" w:element="PlaceType">
                  <w:r w:rsidRPr="001466F2">
                    <w:rPr>
                      <w:rFonts w:ascii="Calibri" w:hAnsi="Calibri" w:cs="Calibri"/>
                      <w:sz w:val="20"/>
                      <w:szCs w:val="20"/>
                    </w:rPr>
                    <w:t>Municipality</w:t>
                  </w:r>
                </w:smartTag>
              </w:ins>
            </w:smartTag>
          </w:p>
        </w:tc>
        <w:tc>
          <w:tcPr>
            <w:tcW w:w="1333"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541" w:author="user" w:date="2012-02-29T14:49:00Z"/>
                <w:rFonts w:ascii="Calibri" w:hAnsi="Calibri" w:cs="Calibri"/>
                <w:sz w:val="20"/>
                <w:szCs w:val="20"/>
              </w:rPr>
            </w:pPr>
            <w:ins w:id="3542" w:author="user" w:date="2012-02-29T14:49:00Z">
              <w:r w:rsidRPr="001466F2">
                <w:rPr>
                  <w:rFonts w:ascii="Calibri" w:hAnsi="Calibri" w:cs="Calibri"/>
                  <w:sz w:val="20"/>
                  <w:szCs w:val="20"/>
                </w:rPr>
                <w:t>14271</w:t>
              </w:r>
            </w:ins>
          </w:p>
        </w:tc>
        <w:tc>
          <w:tcPr>
            <w:tcW w:w="1547"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543" w:author="user" w:date="2012-02-29T14:49:00Z"/>
                <w:rFonts w:ascii="Calibri" w:hAnsi="Calibri" w:cs="Calibri"/>
                <w:sz w:val="20"/>
                <w:szCs w:val="20"/>
              </w:rPr>
            </w:pPr>
            <w:ins w:id="3544" w:author="user" w:date="2012-02-29T14:49:00Z">
              <w:r w:rsidRPr="001466F2">
                <w:rPr>
                  <w:rFonts w:ascii="Calibri" w:hAnsi="Calibri" w:cs="Calibri"/>
                  <w:sz w:val="20"/>
                  <w:szCs w:val="20"/>
                </w:rPr>
                <w:t>4774</w:t>
              </w:r>
            </w:ins>
          </w:p>
        </w:tc>
        <w:tc>
          <w:tcPr>
            <w:tcW w:w="1863"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545" w:author="user" w:date="2012-02-29T14:49:00Z"/>
                <w:rFonts w:ascii="Calibri" w:hAnsi="Calibri" w:cs="Calibri"/>
                <w:sz w:val="20"/>
                <w:szCs w:val="20"/>
              </w:rPr>
            </w:pPr>
            <w:ins w:id="3546" w:author="user" w:date="2012-02-29T14:49:00Z">
              <w:r w:rsidRPr="001466F2">
                <w:rPr>
                  <w:rFonts w:ascii="Calibri" w:hAnsi="Calibri" w:cs="Calibri"/>
                  <w:sz w:val="20"/>
                  <w:szCs w:val="20"/>
                </w:rPr>
                <w:t>1545</w:t>
              </w:r>
            </w:ins>
          </w:p>
        </w:tc>
        <w:tc>
          <w:tcPr>
            <w:tcW w:w="1349"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547" w:author="user" w:date="2012-02-29T14:49:00Z"/>
                <w:rFonts w:ascii="Calibri" w:hAnsi="Calibri" w:cs="Calibri"/>
                <w:sz w:val="20"/>
                <w:szCs w:val="20"/>
              </w:rPr>
            </w:pPr>
            <w:ins w:id="3548" w:author="user" w:date="2012-02-29T14:49:00Z">
              <w:r w:rsidRPr="001466F2">
                <w:rPr>
                  <w:rFonts w:ascii="Calibri" w:hAnsi="Calibri" w:cs="Calibri"/>
                  <w:sz w:val="20"/>
                  <w:szCs w:val="20"/>
                </w:rPr>
                <w:t>32.36</w:t>
              </w:r>
            </w:ins>
          </w:p>
        </w:tc>
        <w:tc>
          <w:tcPr>
            <w:tcW w:w="1665"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549" w:author="user" w:date="2012-02-29T14:49:00Z"/>
                <w:rFonts w:ascii="Calibri" w:hAnsi="Calibri" w:cs="Calibri"/>
                <w:sz w:val="20"/>
                <w:szCs w:val="20"/>
              </w:rPr>
            </w:pPr>
            <w:ins w:id="3550" w:author="user" w:date="2012-02-29T14:49:00Z">
              <w:r w:rsidRPr="001466F2">
                <w:rPr>
                  <w:rFonts w:ascii="Calibri" w:hAnsi="Calibri" w:cs="Calibri"/>
                  <w:sz w:val="20"/>
                  <w:szCs w:val="20"/>
                </w:rPr>
                <w:t>0.33</w:t>
              </w:r>
            </w:ins>
          </w:p>
        </w:tc>
      </w:tr>
      <w:tr w:rsidR="002B6273" w:rsidRPr="001466F2" w:rsidTr="0074335E">
        <w:trPr>
          <w:trHeight w:val="255"/>
          <w:ins w:id="3551" w:author="user" w:date="2012-02-29T14:49:00Z"/>
        </w:trPr>
        <w:tc>
          <w:tcPr>
            <w:tcW w:w="2160" w:type="dxa"/>
            <w:tcBorders>
              <w:top w:val="nil"/>
              <w:left w:val="single" w:sz="4" w:space="0" w:color="auto"/>
              <w:bottom w:val="single" w:sz="4" w:space="0" w:color="auto"/>
              <w:right w:val="single" w:sz="4" w:space="0" w:color="auto"/>
            </w:tcBorders>
            <w:shd w:val="clear" w:color="auto" w:fill="auto"/>
            <w:noWrap/>
            <w:vAlign w:val="bottom"/>
          </w:tcPr>
          <w:p w:rsidR="002B6273" w:rsidRPr="001466F2" w:rsidRDefault="002B6273" w:rsidP="0074335E">
            <w:pPr>
              <w:rPr>
                <w:ins w:id="3552" w:author="user" w:date="2012-02-29T14:49:00Z"/>
                <w:rFonts w:ascii="Calibri" w:hAnsi="Calibri" w:cs="Calibri"/>
                <w:sz w:val="20"/>
                <w:szCs w:val="20"/>
              </w:rPr>
            </w:pPr>
            <w:ins w:id="3553" w:author="user" w:date="2012-02-29T14:49:00Z">
              <w:r w:rsidRPr="001466F2">
                <w:rPr>
                  <w:rFonts w:ascii="Calibri" w:hAnsi="Calibri" w:cs="Calibri"/>
                  <w:sz w:val="20"/>
                  <w:szCs w:val="20"/>
                </w:rPr>
                <w:t>Basamadi</w:t>
              </w:r>
            </w:ins>
          </w:p>
        </w:tc>
        <w:tc>
          <w:tcPr>
            <w:tcW w:w="1333"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554" w:author="user" w:date="2012-02-29T14:49:00Z"/>
                <w:rFonts w:ascii="Calibri" w:hAnsi="Calibri" w:cs="Calibri"/>
                <w:sz w:val="20"/>
                <w:szCs w:val="20"/>
              </w:rPr>
            </w:pPr>
            <w:ins w:id="3555" w:author="user" w:date="2012-02-29T14:49:00Z">
              <w:r w:rsidRPr="001466F2">
                <w:rPr>
                  <w:rFonts w:ascii="Calibri" w:hAnsi="Calibri" w:cs="Calibri"/>
                  <w:sz w:val="20"/>
                  <w:szCs w:val="20"/>
                </w:rPr>
                <w:t>2545</w:t>
              </w:r>
            </w:ins>
          </w:p>
        </w:tc>
        <w:tc>
          <w:tcPr>
            <w:tcW w:w="1547"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556" w:author="user" w:date="2012-02-29T14:49:00Z"/>
                <w:rFonts w:ascii="Calibri" w:hAnsi="Calibri" w:cs="Calibri"/>
                <w:sz w:val="20"/>
                <w:szCs w:val="20"/>
              </w:rPr>
            </w:pPr>
            <w:ins w:id="3557" w:author="user" w:date="2012-02-29T14:49:00Z">
              <w:r w:rsidRPr="001466F2">
                <w:rPr>
                  <w:rFonts w:ascii="Calibri" w:hAnsi="Calibri" w:cs="Calibri"/>
                  <w:sz w:val="20"/>
                  <w:szCs w:val="20"/>
                </w:rPr>
                <w:t>1471</w:t>
              </w:r>
            </w:ins>
          </w:p>
        </w:tc>
        <w:tc>
          <w:tcPr>
            <w:tcW w:w="1863"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558" w:author="user" w:date="2012-02-29T14:49:00Z"/>
                <w:rFonts w:ascii="Calibri" w:hAnsi="Calibri" w:cs="Calibri"/>
                <w:sz w:val="20"/>
                <w:szCs w:val="20"/>
              </w:rPr>
            </w:pPr>
            <w:ins w:id="3559" w:author="user" w:date="2012-02-29T14:49:00Z">
              <w:r w:rsidRPr="001466F2">
                <w:rPr>
                  <w:rFonts w:ascii="Calibri" w:hAnsi="Calibri" w:cs="Calibri"/>
                  <w:sz w:val="20"/>
                  <w:szCs w:val="20"/>
                </w:rPr>
                <w:t>790</w:t>
              </w:r>
            </w:ins>
          </w:p>
        </w:tc>
        <w:tc>
          <w:tcPr>
            <w:tcW w:w="1349"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560" w:author="user" w:date="2012-02-29T14:49:00Z"/>
                <w:rFonts w:ascii="Calibri" w:hAnsi="Calibri" w:cs="Calibri"/>
                <w:sz w:val="20"/>
                <w:szCs w:val="20"/>
              </w:rPr>
            </w:pPr>
            <w:ins w:id="3561" w:author="user" w:date="2012-02-29T14:49:00Z">
              <w:r w:rsidRPr="001466F2">
                <w:rPr>
                  <w:rFonts w:ascii="Calibri" w:hAnsi="Calibri" w:cs="Calibri"/>
                  <w:sz w:val="20"/>
                  <w:szCs w:val="20"/>
                </w:rPr>
                <w:t>53.70</w:t>
              </w:r>
            </w:ins>
          </w:p>
        </w:tc>
        <w:tc>
          <w:tcPr>
            <w:tcW w:w="1665"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562" w:author="user" w:date="2012-02-29T14:49:00Z"/>
                <w:rFonts w:ascii="Calibri" w:hAnsi="Calibri" w:cs="Calibri"/>
                <w:sz w:val="20"/>
                <w:szCs w:val="20"/>
              </w:rPr>
            </w:pPr>
            <w:ins w:id="3563" w:author="user" w:date="2012-02-29T14:49:00Z">
              <w:r w:rsidRPr="001466F2">
                <w:rPr>
                  <w:rFonts w:ascii="Calibri" w:hAnsi="Calibri" w:cs="Calibri"/>
                  <w:sz w:val="20"/>
                  <w:szCs w:val="20"/>
                </w:rPr>
                <w:t>0.58</w:t>
              </w:r>
            </w:ins>
          </w:p>
        </w:tc>
      </w:tr>
      <w:tr w:rsidR="002B6273" w:rsidRPr="001466F2" w:rsidTr="0074335E">
        <w:trPr>
          <w:trHeight w:val="255"/>
          <w:ins w:id="3564" w:author="user" w:date="2012-02-29T14:49:00Z"/>
        </w:trPr>
        <w:tc>
          <w:tcPr>
            <w:tcW w:w="2160" w:type="dxa"/>
            <w:tcBorders>
              <w:top w:val="nil"/>
              <w:left w:val="single" w:sz="4" w:space="0" w:color="auto"/>
              <w:bottom w:val="single" w:sz="4" w:space="0" w:color="auto"/>
              <w:right w:val="single" w:sz="4" w:space="0" w:color="auto"/>
            </w:tcBorders>
            <w:shd w:val="clear" w:color="auto" w:fill="auto"/>
            <w:noWrap/>
            <w:vAlign w:val="bottom"/>
          </w:tcPr>
          <w:p w:rsidR="002B6273" w:rsidRPr="001466F2" w:rsidRDefault="002B6273" w:rsidP="0074335E">
            <w:pPr>
              <w:rPr>
                <w:ins w:id="3565" w:author="user" w:date="2012-02-29T14:49:00Z"/>
                <w:rFonts w:ascii="Calibri" w:hAnsi="Calibri" w:cs="Calibri"/>
                <w:sz w:val="20"/>
                <w:szCs w:val="20"/>
              </w:rPr>
            </w:pPr>
            <w:ins w:id="3566" w:author="user" w:date="2012-02-29T14:49:00Z">
              <w:r w:rsidRPr="001466F2">
                <w:rPr>
                  <w:rFonts w:ascii="Calibri" w:hAnsi="Calibri" w:cs="Calibri"/>
                  <w:sz w:val="20"/>
                  <w:szCs w:val="20"/>
                </w:rPr>
                <w:t>Manahari</w:t>
              </w:r>
            </w:ins>
          </w:p>
        </w:tc>
        <w:tc>
          <w:tcPr>
            <w:tcW w:w="1333"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567" w:author="user" w:date="2012-02-29T14:49:00Z"/>
                <w:rFonts w:ascii="Calibri" w:hAnsi="Calibri" w:cs="Calibri"/>
                <w:sz w:val="20"/>
                <w:szCs w:val="20"/>
              </w:rPr>
            </w:pPr>
            <w:ins w:id="3568" w:author="user" w:date="2012-02-29T14:49:00Z">
              <w:r w:rsidRPr="001466F2">
                <w:rPr>
                  <w:rFonts w:ascii="Calibri" w:hAnsi="Calibri" w:cs="Calibri"/>
                  <w:sz w:val="20"/>
                  <w:szCs w:val="20"/>
                </w:rPr>
                <w:t>2620</w:t>
              </w:r>
            </w:ins>
          </w:p>
        </w:tc>
        <w:tc>
          <w:tcPr>
            <w:tcW w:w="1547"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569" w:author="user" w:date="2012-02-29T14:49:00Z"/>
                <w:rFonts w:ascii="Calibri" w:hAnsi="Calibri" w:cs="Calibri"/>
                <w:sz w:val="20"/>
                <w:szCs w:val="20"/>
              </w:rPr>
            </w:pPr>
            <w:ins w:id="3570" w:author="user" w:date="2012-02-29T14:49:00Z">
              <w:r w:rsidRPr="001466F2">
                <w:rPr>
                  <w:rFonts w:ascii="Calibri" w:hAnsi="Calibri" w:cs="Calibri"/>
                  <w:sz w:val="20"/>
                  <w:szCs w:val="20"/>
                </w:rPr>
                <w:t>2565</w:t>
              </w:r>
            </w:ins>
          </w:p>
        </w:tc>
        <w:tc>
          <w:tcPr>
            <w:tcW w:w="1863"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571" w:author="user" w:date="2012-02-29T14:49:00Z"/>
                <w:rFonts w:ascii="Calibri" w:hAnsi="Calibri" w:cs="Calibri"/>
                <w:sz w:val="20"/>
                <w:szCs w:val="20"/>
              </w:rPr>
            </w:pPr>
            <w:ins w:id="3572" w:author="user" w:date="2012-02-29T14:49:00Z">
              <w:r w:rsidRPr="001466F2">
                <w:rPr>
                  <w:rFonts w:ascii="Calibri" w:hAnsi="Calibri" w:cs="Calibri"/>
                  <w:sz w:val="20"/>
                  <w:szCs w:val="20"/>
                </w:rPr>
                <w:t>1170</w:t>
              </w:r>
            </w:ins>
          </w:p>
        </w:tc>
        <w:tc>
          <w:tcPr>
            <w:tcW w:w="1349"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573" w:author="user" w:date="2012-02-29T14:49:00Z"/>
                <w:rFonts w:ascii="Calibri" w:hAnsi="Calibri" w:cs="Calibri"/>
                <w:sz w:val="20"/>
                <w:szCs w:val="20"/>
              </w:rPr>
            </w:pPr>
            <w:ins w:id="3574" w:author="user" w:date="2012-02-29T14:49:00Z">
              <w:r w:rsidRPr="001466F2">
                <w:rPr>
                  <w:rFonts w:ascii="Calibri" w:hAnsi="Calibri" w:cs="Calibri"/>
                  <w:sz w:val="20"/>
                  <w:szCs w:val="20"/>
                </w:rPr>
                <w:t>45.61</w:t>
              </w:r>
            </w:ins>
          </w:p>
        </w:tc>
        <w:tc>
          <w:tcPr>
            <w:tcW w:w="1665"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575" w:author="user" w:date="2012-02-29T14:49:00Z"/>
                <w:rFonts w:ascii="Calibri" w:hAnsi="Calibri" w:cs="Calibri"/>
                <w:sz w:val="20"/>
                <w:szCs w:val="20"/>
              </w:rPr>
            </w:pPr>
            <w:ins w:id="3576" w:author="user" w:date="2012-02-29T14:49:00Z">
              <w:r w:rsidRPr="001466F2">
                <w:rPr>
                  <w:rFonts w:ascii="Calibri" w:hAnsi="Calibri" w:cs="Calibri"/>
                  <w:sz w:val="20"/>
                  <w:szCs w:val="20"/>
                </w:rPr>
                <w:t>0.98</w:t>
              </w:r>
            </w:ins>
          </w:p>
        </w:tc>
      </w:tr>
      <w:tr w:rsidR="002B6273" w:rsidRPr="001466F2" w:rsidTr="0074335E">
        <w:trPr>
          <w:trHeight w:val="255"/>
          <w:ins w:id="3577" w:author="user" w:date="2012-02-29T14:49:00Z"/>
        </w:trPr>
        <w:tc>
          <w:tcPr>
            <w:tcW w:w="2160" w:type="dxa"/>
            <w:tcBorders>
              <w:top w:val="nil"/>
              <w:left w:val="single" w:sz="4" w:space="0" w:color="auto"/>
              <w:bottom w:val="single" w:sz="4" w:space="0" w:color="auto"/>
              <w:right w:val="single" w:sz="4" w:space="0" w:color="auto"/>
            </w:tcBorders>
            <w:shd w:val="clear" w:color="auto" w:fill="auto"/>
            <w:noWrap/>
            <w:vAlign w:val="bottom"/>
          </w:tcPr>
          <w:p w:rsidR="002B6273" w:rsidRPr="001466F2" w:rsidRDefault="002B6273" w:rsidP="0074335E">
            <w:pPr>
              <w:rPr>
                <w:ins w:id="3578" w:author="user" w:date="2012-02-29T14:49:00Z"/>
                <w:rFonts w:ascii="Calibri" w:hAnsi="Calibri" w:cs="Calibri"/>
                <w:sz w:val="20"/>
                <w:szCs w:val="20"/>
              </w:rPr>
            </w:pPr>
            <w:ins w:id="3579" w:author="user" w:date="2012-02-29T14:49:00Z">
              <w:r w:rsidRPr="001466F2">
                <w:rPr>
                  <w:rFonts w:ascii="Calibri" w:hAnsi="Calibri" w:cs="Calibri"/>
                  <w:sz w:val="20"/>
                  <w:szCs w:val="20"/>
                </w:rPr>
                <w:t>Piple</w:t>
              </w:r>
            </w:ins>
          </w:p>
        </w:tc>
        <w:tc>
          <w:tcPr>
            <w:tcW w:w="1333"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580" w:author="user" w:date="2012-02-29T14:49:00Z"/>
                <w:rFonts w:ascii="Calibri" w:hAnsi="Calibri" w:cs="Calibri"/>
                <w:sz w:val="20"/>
                <w:szCs w:val="20"/>
              </w:rPr>
            </w:pPr>
            <w:ins w:id="3581" w:author="user" w:date="2012-02-29T14:49:00Z">
              <w:r w:rsidRPr="001466F2">
                <w:rPr>
                  <w:rFonts w:ascii="Calibri" w:hAnsi="Calibri" w:cs="Calibri"/>
                  <w:sz w:val="20"/>
                  <w:szCs w:val="20"/>
                </w:rPr>
                <w:t>2454</w:t>
              </w:r>
            </w:ins>
          </w:p>
        </w:tc>
        <w:tc>
          <w:tcPr>
            <w:tcW w:w="1547"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582" w:author="user" w:date="2012-02-29T14:49:00Z"/>
                <w:rFonts w:ascii="Calibri" w:hAnsi="Calibri" w:cs="Calibri"/>
                <w:sz w:val="20"/>
                <w:szCs w:val="20"/>
              </w:rPr>
            </w:pPr>
            <w:ins w:id="3583" w:author="user" w:date="2012-02-29T14:49:00Z">
              <w:r w:rsidRPr="001466F2">
                <w:rPr>
                  <w:rFonts w:ascii="Calibri" w:hAnsi="Calibri" w:cs="Calibri"/>
                  <w:sz w:val="20"/>
                  <w:szCs w:val="20"/>
                </w:rPr>
                <w:t>4482</w:t>
              </w:r>
            </w:ins>
          </w:p>
        </w:tc>
        <w:tc>
          <w:tcPr>
            <w:tcW w:w="1863"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584" w:author="user" w:date="2012-02-29T14:49:00Z"/>
                <w:rFonts w:ascii="Calibri" w:hAnsi="Calibri" w:cs="Calibri"/>
                <w:sz w:val="20"/>
                <w:szCs w:val="20"/>
              </w:rPr>
            </w:pPr>
            <w:ins w:id="3585" w:author="user" w:date="2012-02-29T14:49:00Z">
              <w:r w:rsidRPr="001466F2">
                <w:rPr>
                  <w:rFonts w:ascii="Calibri" w:hAnsi="Calibri" w:cs="Calibri"/>
                  <w:sz w:val="20"/>
                  <w:szCs w:val="20"/>
                </w:rPr>
                <w:t>1699</w:t>
              </w:r>
            </w:ins>
          </w:p>
        </w:tc>
        <w:tc>
          <w:tcPr>
            <w:tcW w:w="1349"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586" w:author="user" w:date="2012-02-29T14:49:00Z"/>
                <w:rFonts w:ascii="Calibri" w:hAnsi="Calibri" w:cs="Calibri"/>
                <w:sz w:val="20"/>
                <w:szCs w:val="20"/>
              </w:rPr>
            </w:pPr>
            <w:ins w:id="3587" w:author="user" w:date="2012-02-29T14:49:00Z">
              <w:r w:rsidRPr="001466F2">
                <w:rPr>
                  <w:rFonts w:ascii="Calibri" w:hAnsi="Calibri" w:cs="Calibri"/>
                  <w:sz w:val="20"/>
                  <w:szCs w:val="20"/>
                </w:rPr>
                <w:t>37.91</w:t>
              </w:r>
            </w:ins>
          </w:p>
        </w:tc>
        <w:tc>
          <w:tcPr>
            <w:tcW w:w="1665"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588" w:author="user" w:date="2012-02-29T14:49:00Z"/>
                <w:rFonts w:ascii="Calibri" w:hAnsi="Calibri" w:cs="Calibri"/>
                <w:sz w:val="20"/>
                <w:szCs w:val="20"/>
              </w:rPr>
            </w:pPr>
            <w:ins w:id="3589" w:author="user" w:date="2012-02-29T14:49:00Z">
              <w:r w:rsidRPr="001466F2">
                <w:rPr>
                  <w:rFonts w:ascii="Calibri" w:hAnsi="Calibri" w:cs="Calibri"/>
                  <w:sz w:val="20"/>
                  <w:szCs w:val="20"/>
                </w:rPr>
                <w:t>0.69</w:t>
              </w:r>
            </w:ins>
          </w:p>
        </w:tc>
      </w:tr>
      <w:tr w:rsidR="002B6273" w:rsidRPr="001466F2" w:rsidTr="0074335E">
        <w:trPr>
          <w:trHeight w:val="255"/>
          <w:ins w:id="3590" w:author="user" w:date="2012-02-29T14:49:00Z"/>
        </w:trPr>
        <w:tc>
          <w:tcPr>
            <w:tcW w:w="2160" w:type="dxa"/>
            <w:tcBorders>
              <w:top w:val="nil"/>
              <w:left w:val="single" w:sz="4" w:space="0" w:color="auto"/>
              <w:bottom w:val="single" w:sz="4" w:space="0" w:color="auto"/>
              <w:right w:val="single" w:sz="4" w:space="0" w:color="auto"/>
            </w:tcBorders>
            <w:shd w:val="clear" w:color="auto" w:fill="auto"/>
            <w:noWrap/>
            <w:vAlign w:val="bottom"/>
          </w:tcPr>
          <w:p w:rsidR="002B6273" w:rsidRPr="001466F2" w:rsidRDefault="002B6273" w:rsidP="0074335E">
            <w:pPr>
              <w:rPr>
                <w:ins w:id="3591" w:author="user" w:date="2012-02-29T14:49:00Z"/>
                <w:rFonts w:ascii="Calibri" w:hAnsi="Calibri" w:cs="Calibri"/>
                <w:sz w:val="20"/>
                <w:szCs w:val="20"/>
              </w:rPr>
            </w:pPr>
            <w:ins w:id="3592" w:author="user" w:date="2012-02-29T14:49:00Z">
              <w:r w:rsidRPr="001466F2">
                <w:rPr>
                  <w:rFonts w:ascii="Calibri" w:hAnsi="Calibri" w:cs="Calibri"/>
                  <w:sz w:val="20"/>
                  <w:szCs w:val="20"/>
                </w:rPr>
                <w:t>Bhandara</w:t>
              </w:r>
            </w:ins>
          </w:p>
        </w:tc>
        <w:tc>
          <w:tcPr>
            <w:tcW w:w="1333"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593" w:author="user" w:date="2012-02-29T14:49:00Z"/>
                <w:rFonts w:ascii="Calibri" w:hAnsi="Calibri" w:cs="Calibri"/>
                <w:sz w:val="20"/>
                <w:szCs w:val="20"/>
              </w:rPr>
            </w:pPr>
            <w:ins w:id="3594" w:author="user" w:date="2012-02-29T14:49:00Z">
              <w:r w:rsidRPr="001466F2">
                <w:rPr>
                  <w:rFonts w:ascii="Calibri" w:hAnsi="Calibri" w:cs="Calibri"/>
                  <w:sz w:val="20"/>
                  <w:szCs w:val="20"/>
                </w:rPr>
                <w:t>2578</w:t>
              </w:r>
            </w:ins>
          </w:p>
        </w:tc>
        <w:tc>
          <w:tcPr>
            <w:tcW w:w="1547"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595" w:author="user" w:date="2012-02-29T14:49:00Z"/>
                <w:rFonts w:ascii="Calibri" w:hAnsi="Calibri" w:cs="Calibri"/>
                <w:sz w:val="20"/>
                <w:szCs w:val="20"/>
              </w:rPr>
            </w:pPr>
            <w:ins w:id="3596" w:author="user" w:date="2012-02-29T14:49:00Z">
              <w:r w:rsidRPr="001466F2">
                <w:rPr>
                  <w:rFonts w:ascii="Calibri" w:hAnsi="Calibri" w:cs="Calibri"/>
                  <w:sz w:val="20"/>
                  <w:szCs w:val="20"/>
                </w:rPr>
                <w:t>2424</w:t>
              </w:r>
            </w:ins>
          </w:p>
        </w:tc>
        <w:tc>
          <w:tcPr>
            <w:tcW w:w="1863"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597" w:author="user" w:date="2012-02-29T14:49:00Z"/>
                <w:rFonts w:ascii="Calibri" w:hAnsi="Calibri" w:cs="Calibri"/>
                <w:sz w:val="20"/>
                <w:szCs w:val="20"/>
              </w:rPr>
            </w:pPr>
            <w:ins w:id="3598" w:author="user" w:date="2012-02-29T14:49:00Z">
              <w:r w:rsidRPr="001466F2">
                <w:rPr>
                  <w:rFonts w:ascii="Calibri" w:hAnsi="Calibri" w:cs="Calibri"/>
                  <w:sz w:val="20"/>
                  <w:szCs w:val="20"/>
                </w:rPr>
                <w:t>1155</w:t>
              </w:r>
            </w:ins>
          </w:p>
        </w:tc>
        <w:tc>
          <w:tcPr>
            <w:tcW w:w="1349"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599" w:author="user" w:date="2012-02-29T14:49:00Z"/>
                <w:rFonts w:ascii="Calibri" w:hAnsi="Calibri" w:cs="Calibri"/>
                <w:sz w:val="20"/>
                <w:szCs w:val="20"/>
              </w:rPr>
            </w:pPr>
            <w:ins w:id="3600" w:author="user" w:date="2012-02-29T14:49:00Z">
              <w:r w:rsidRPr="001466F2">
                <w:rPr>
                  <w:rFonts w:ascii="Calibri" w:hAnsi="Calibri" w:cs="Calibri"/>
                  <w:sz w:val="20"/>
                  <w:szCs w:val="20"/>
                </w:rPr>
                <w:t>47.65</w:t>
              </w:r>
            </w:ins>
          </w:p>
        </w:tc>
        <w:tc>
          <w:tcPr>
            <w:tcW w:w="1665"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601" w:author="user" w:date="2012-02-29T14:49:00Z"/>
                <w:rFonts w:ascii="Calibri" w:hAnsi="Calibri" w:cs="Calibri"/>
                <w:sz w:val="20"/>
                <w:szCs w:val="20"/>
              </w:rPr>
            </w:pPr>
            <w:ins w:id="3602" w:author="user" w:date="2012-02-29T14:49:00Z">
              <w:r w:rsidRPr="001466F2">
                <w:rPr>
                  <w:rFonts w:ascii="Calibri" w:hAnsi="Calibri" w:cs="Calibri"/>
                  <w:sz w:val="20"/>
                  <w:szCs w:val="20"/>
                </w:rPr>
                <w:t>0.45</w:t>
              </w:r>
            </w:ins>
          </w:p>
        </w:tc>
      </w:tr>
      <w:tr w:rsidR="002B6273" w:rsidRPr="001466F2" w:rsidTr="0074335E">
        <w:trPr>
          <w:trHeight w:val="255"/>
          <w:ins w:id="3603" w:author="user" w:date="2012-02-29T14:49:00Z"/>
        </w:trPr>
        <w:tc>
          <w:tcPr>
            <w:tcW w:w="2160" w:type="dxa"/>
            <w:tcBorders>
              <w:top w:val="nil"/>
              <w:left w:val="single" w:sz="4" w:space="0" w:color="auto"/>
              <w:bottom w:val="single" w:sz="4" w:space="0" w:color="auto"/>
              <w:right w:val="single" w:sz="4" w:space="0" w:color="auto"/>
            </w:tcBorders>
            <w:shd w:val="clear" w:color="auto" w:fill="auto"/>
            <w:noWrap/>
            <w:vAlign w:val="bottom"/>
          </w:tcPr>
          <w:p w:rsidR="002B6273" w:rsidRPr="001466F2" w:rsidRDefault="002B6273" w:rsidP="0074335E">
            <w:pPr>
              <w:rPr>
                <w:ins w:id="3604" w:author="user" w:date="2012-02-29T14:49:00Z"/>
                <w:rFonts w:ascii="Calibri" w:hAnsi="Calibri" w:cs="Calibri"/>
                <w:sz w:val="20"/>
                <w:szCs w:val="20"/>
              </w:rPr>
            </w:pPr>
            <w:ins w:id="3605" w:author="user" w:date="2012-02-29T14:49:00Z">
              <w:r w:rsidRPr="001466F2">
                <w:rPr>
                  <w:rFonts w:ascii="Calibri" w:hAnsi="Calibri" w:cs="Calibri"/>
                  <w:sz w:val="20"/>
                  <w:szCs w:val="20"/>
                </w:rPr>
                <w:t>Birendranagar</w:t>
              </w:r>
            </w:ins>
          </w:p>
        </w:tc>
        <w:tc>
          <w:tcPr>
            <w:tcW w:w="1333"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606" w:author="user" w:date="2012-02-29T14:49:00Z"/>
                <w:rFonts w:ascii="Calibri" w:hAnsi="Calibri" w:cs="Calibri"/>
                <w:sz w:val="20"/>
                <w:szCs w:val="20"/>
              </w:rPr>
            </w:pPr>
            <w:ins w:id="3607" w:author="user" w:date="2012-02-29T14:49:00Z">
              <w:r w:rsidRPr="001466F2">
                <w:rPr>
                  <w:rFonts w:ascii="Calibri" w:hAnsi="Calibri" w:cs="Calibri"/>
                  <w:sz w:val="20"/>
                  <w:szCs w:val="20"/>
                </w:rPr>
                <w:t>2541</w:t>
              </w:r>
            </w:ins>
          </w:p>
        </w:tc>
        <w:tc>
          <w:tcPr>
            <w:tcW w:w="1547"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608" w:author="user" w:date="2012-02-29T14:49:00Z"/>
                <w:rFonts w:ascii="Calibri" w:hAnsi="Calibri" w:cs="Calibri"/>
                <w:sz w:val="20"/>
                <w:szCs w:val="20"/>
              </w:rPr>
            </w:pPr>
            <w:ins w:id="3609" w:author="user" w:date="2012-02-29T14:49:00Z">
              <w:r w:rsidRPr="001466F2">
                <w:rPr>
                  <w:rFonts w:ascii="Calibri" w:hAnsi="Calibri" w:cs="Calibri"/>
                  <w:sz w:val="20"/>
                  <w:szCs w:val="20"/>
                </w:rPr>
                <w:t>1726</w:t>
              </w:r>
            </w:ins>
          </w:p>
        </w:tc>
        <w:tc>
          <w:tcPr>
            <w:tcW w:w="1863"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610" w:author="user" w:date="2012-02-29T14:49:00Z"/>
                <w:rFonts w:ascii="Calibri" w:hAnsi="Calibri" w:cs="Calibri"/>
                <w:sz w:val="20"/>
                <w:szCs w:val="20"/>
              </w:rPr>
            </w:pPr>
            <w:ins w:id="3611" w:author="user" w:date="2012-02-29T14:49:00Z">
              <w:r w:rsidRPr="001466F2">
                <w:rPr>
                  <w:rFonts w:ascii="Calibri" w:hAnsi="Calibri" w:cs="Calibri"/>
                  <w:sz w:val="20"/>
                  <w:szCs w:val="20"/>
                </w:rPr>
                <w:t>768</w:t>
              </w:r>
            </w:ins>
          </w:p>
        </w:tc>
        <w:tc>
          <w:tcPr>
            <w:tcW w:w="1349"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612" w:author="user" w:date="2012-02-29T14:49:00Z"/>
                <w:rFonts w:ascii="Calibri" w:hAnsi="Calibri" w:cs="Calibri"/>
                <w:sz w:val="20"/>
                <w:szCs w:val="20"/>
              </w:rPr>
            </w:pPr>
            <w:ins w:id="3613" w:author="user" w:date="2012-02-29T14:49:00Z">
              <w:r w:rsidRPr="001466F2">
                <w:rPr>
                  <w:rFonts w:ascii="Calibri" w:hAnsi="Calibri" w:cs="Calibri"/>
                  <w:sz w:val="20"/>
                  <w:szCs w:val="20"/>
                </w:rPr>
                <w:t>44.50</w:t>
              </w:r>
            </w:ins>
          </w:p>
        </w:tc>
        <w:tc>
          <w:tcPr>
            <w:tcW w:w="1665"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614" w:author="user" w:date="2012-02-29T14:49:00Z"/>
                <w:rFonts w:ascii="Calibri" w:hAnsi="Calibri" w:cs="Calibri"/>
                <w:sz w:val="20"/>
                <w:szCs w:val="20"/>
              </w:rPr>
            </w:pPr>
            <w:ins w:id="3615" w:author="user" w:date="2012-02-29T14:49:00Z">
              <w:r w:rsidRPr="001466F2">
                <w:rPr>
                  <w:rFonts w:ascii="Calibri" w:hAnsi="Calibri" w:cs="Calibri"/>
                  <w:sz w:val="20"/>
                  <w:szCs w:val="20"/>
                </w:rPr>
                <w:t>0.30</w:t>
              </w:r>
            </w:ins>
          </w:p>
        </w:tc>
      </w:tr>
      <w:tr w:rsidR="002B6273" w:rsidRPr="001466F2" w:rsidTr="0074335E">
        <w:trPr>
          <w:trHeight w:val="255"/>
          <w:ins w:id="3616" w:author="user" w:date="2012-02-29T14:49:00Z"/>
        </w:trPr>
        <w:tc>
          <w:tcPr>
            <w:tcW w:w="2160" w:type="dxa"/>
            <w:tcBorders>
              <w:top w:val="nil"/>
              <w:left w:val="single" w:sz="4" w:space="0" w:color="auto"/>
              <w:bottom w:val="single" w:sz="4" w:space="0" w:color="auto"/>
              <w:right w:val="single" w:sz="4" w:space="0" w:color="auto"/>
            </w:tcBorders>
            <w:shd w:val="clear" w:color="auto" w:fill="auto"/>
            <w:noWrap/>
            <w:vAlign w:val="bottom"/>
          </w:tcPr>
          <w:p w:rsidR="002B6273" w:rsidRPr="001466F2" w:rsidRDefault="002B6273" w:rsidP="0074335E">
            <w:pPr>
              <w:rPr>
                <w:ins w:id="3617" w:author="user" w:date="2012-02-29T14:49:00Z"/>
                <w:rFonts w:ascii="Calibri" w:hAnsi="Calibri" w:cs="Calibri"/>
                <w:sz w:val="20"/>
                <w:szCs w:val="20"/>
              </w:rPr>
            </w:pPr>
            <w:ins w:id="3618" w:author="user" w:date="2012-02-29T14:49:00Z">
              <w:r w:rsidRPr="001466F2">
                <w:rPr>
                  <w:rFonts w:ascii="Calibri" w:hAnsi="Calibri" w:cs="Calibri"/>
                  <w:sz w:val="20"/>
                  <w:szCs w:val="20"/>
                </w:rPr>
                <w:t>Chainpur</w:t>
              </w:r>
            </w:ins>
          </w:p>
        </w:tc>
        <w:tc>
          <w:tcPr>
            <w:tcW w:w="1333"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619" w:author="user" w:date="2012-02-29T14:49:00Z"/>
                <w:rFonts w:ascii="Calibri" w:hAnsi="Calibri" w:cs="Calibri"/>
                <w:sz w:val="20"/>
                <w:szCs w:val="20"/>
              </w:rPr>
            </w:pPr>
            <w:ins w:id="3620" w:author="user" w:date="2012-02-29T14:49:00Z">
              <w:r w:rsidRPr="001466F2">
                <w:rPr>
                  <w:rFonts w:ascii="Calibri" w:hAnsi="Calibri" w:cs="Calibri"/>
                  <w:sz w:val="20"/>
                  <w:szCs w:val="20"/>
                </w:rPr>
                <w:t>2789</w:t>
              </w:r>
            </w:ins>
          </w:p>
        </w:tc>
        <w:tc>
          <w:tcPr>
            <w:tcW w:w="1547"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621" w:author="user" w:date="2012-02-29T14:49:00Z"/>
                <w:rFonts w:ascii="Calibri" w:hAnsi="Calibri" w:cs="Calibri"/>
                <w:sz w:val="20"/>
                <w:szCs w:val="20"/>
              </w:rPr>
            </w:pPr>
            <w:ins w:id="3622" w:author="user" w:date="2012-02-29T14:49:00Z">
              <w:r w:rsidRPr="001466F2">
                <w:rPr>
                  <w:rFonts w:ascii="Calibri" w:hAnsi="Calibri" w:cs="Calibri"/>
                  <w:sz w:val="20"/>
                  <w:szCs w:val="20"/>
                </w:rPr>
                <w:t>1538</w:t>
              </w:r>
            </w:ins>
          </w:p>
        </w:tc>
        <w:tc>
          <w:tcPr>
            <w:tcW w:w="1863"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623" w:author="user" w:date="2012-02-29T14:49:00Z"/>
                <w:rFonts w:ascii="Calibri" w:hAnsi="Calibri" w:cs="Calibri"/>
                <w:sz w:val="20"/>
                <w:szCs w:val="20"/>
              </w:rPr>
            </w:pPr>
            <w:ins w:id="3624" w:author="user" w:date="2012-02-29T14:49:00Z">
              <w:r w:rsidRPr="001466F2">
                <w:rPr>
                  <w:rFonts w:ascii="Calibri" w:hAnsi="Calibri" w:cs="Calibri"/>
                  <w:sz w:val="20"/>
                  <w:szCs w:val="20"/>
                </w:rPr>
                <w:t>673</w:t>
              </w:r>
            </w:ins>
          </w:p>
        </w:tc>
        <w:tc>
          <w:tcPr>
            <w:tcW w:w="1349"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625" w:author="user" w:date="2012-02-29T14:49:00Z"/>
                <w:rFonts w:ascii="Calibri" w:hAnsi="Calibri" w:cs="Calibri"/>
                <w:sz w:val="20"/>
                <w:szCs w:val="20"/>
              </w:rPr>
            </w:pPr>
            <w:ins w:id="3626" w:author="user" w:date="2012-02-29T14:49:00Z">
              <w:r w:rsidRPr="001466F2">
                <w:rPr>
                  <w:rFonts w:ascii="Calibri" w:hAnsi="Calibri" w:cs="Calibri"/>
                  <w:sz w:val="20"/>
                  <w:szCs w:val="20"/>
                </w:rPr>
                <w:t>43.76</w:t>
              </w:r>
            </w:ins>
          </w:p>
        </w:tc>
        <w:tc>
          <w:tcPr>
            <w:tcW w:w="1665"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627" w:author="user" w:date="2012-02-29T14:49:00Z"/>
                <w:rFonts w:ascii="Calibri" w:hAnsi="Calibri" w:cs="Calibri"/>
                <w:sz w:val="20"/>
                <w:szCs w:val="20"/>
              </w:rPr>
            </w:pPr>
            <w:ins w:id="3628" w:author="user" w:date="2012-02-29T14:49:00Z">
              <w:r w:rsidRPr="001466F2">
                <w:rPr>
                  <w:rFonts w:ascii="Calibri" w:hAnsi="Calibri" w:cs="Calibri"/>
                  <w:sz w:val="20"/>
                  <w:szCs w:val="20"/>
                </w:rPr>
                <w:t>0.24</w:t>
              </w:r>
            </w:ins>
          </w:p>
        </w:tc>
      </w:tr>
      <w:tr w:rsidR="002B6273" w:rsidRPr="001466F2" w:rsidTr="0074335E">
        <w:trPr>
          <w:trHeight w:val="255"/>
          <w:ins w:id="3629" w:author="user" w:date="2012-02-29T14:49:00Z"/>
        </w:trPr>
        <w:tc>
          <w:tcPr>
            <w:tcW w:w="2160" w:type="dxa"/>
            <w:tcBorders>
              <w:top w:val="nil"/>
              <w:left w:val="single" w:sz="4" w:space="0" w:color="auto"/>
              <w:bottom w:val="single" w:sz="4" w:space="0" w:color="auto"/>
              <w:right w:val="single" w:sz="4" w:space="0" w:color="auto"/>
            </w:tcBorders>
            <w:shd w:val="clear" w:color="auto" w:fill="auto"/>
            <w:noWrap/>
            <w:vAlign w:val="bottom"/>
          </w:tcPr>
          <w:p w:rsidR="002B6273" w:rsidRPr="001466F2" w:rsidRDefault="002B6273" w:rsidP="0074335E">
            <w:pPr>
              <w:rPr>
                <w:ins w:id="3630" w:author="user" w:date="2012-02-29T14:49:00Z"/>
                <w:rFonts w:ascii="Calibri" w:hAnsi="Calibri" w:cs="Calibri"/>
                <w:sz w:val="20"/>
                <w:szCs w:val="20"/>
              </w:rPr>
            </w:pPr>
            <w:ins w:id="3631" w:author="user" w:date="2012-02-29T14:49:00Z">
              <w:r w:rsidRPr="001466F2">
                <w:rPr>
                  <w:rFonts w:ascii="Calibri" w:hAnsi="Calibri" w:cs="Calibri"/>
                  <w:sz w:val="20"/>
                  <w:szCs w:val="20"/>
                </w:rPr>
                <w:t>Phituwa</w:t>
              </w:r>
            </w:ins>
          </w:p>
        </w:tc>
        <w:tc>
          <w:tcPr>
            <w:tcW w:w="1333"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632" w:author="user" w:date="2012-02-29T14:49:00Z"/>
                <w:rFonts w:ascii="Calibri" w:hAnsi="Calibri" w:cs="Calibri"/>
                <w:sz w:val="20"/>
                <w:szCs w:val="20"/>
              </w:rPr>
            </w:pPr>
            <w:ins w:id="3633" w:author="user" w:date="2012-02-29T14:49:00Z">
              <w:r w:rsidRPr="001466F2">
                <w:rPr>
                  <w:rFonts w:ascii="Calibri" w:hAnsi="Calibri" w:cs="Calibri"/>
                  <w:sz w:val="20"/>
                  <w:szCs w:val="20"/>
                </w:rPr>
                <w:t>2155</w:t>
              </w:r>
            </w:ins>
          </w:p>
        </w:tc>
        <w:tc>
          <w:tcPr>
            <w:tcW w:w="1547"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634" w:author="user" w:date="2012-02-29T14:49:00Z"/>
                <w:rFonts w:ascii="Calibri" w:hAnsi="Calibri" w:cs="Calibri"/>
                <w:sz w:val="20"/>
                <w:szCs w:val="20"/>
              </w:rPr>
            </w:pPr>
            <w:ins w:id="3635" w:author="user" w:date="2012-02-29T14:49:00Z">
              <w:r w:rsidRPr="001466F2">
                <w:rPr>
                  <w:rFonts w:ascii="Calibri" w:hAnsi="Calibri" w:cs="Calibri"/>
                  <w:sz w:val="20"/>
                  <w:szCs w:val="20"/>
                </w:rPr>
                <w:t>1268</w:t>
              </w:r>
            </w:ins>
          </w:p>
        </w:tc>
        <w:tc>
          <w:tcPr>
            <w:tcW w:w="1863"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636" w:author="user" w:date="2012-02-29T14:49:00Z"/>
                <w:rFonts w:ascii="Calibri" w:hAnsi="Calibri" w:cs="Calibri"/>
                <w:sz w:val="20"/>
                <w:szCs w:val="20"/>
              </w:rPr>
            </w:pPr>
            <w:ins w:id="3637" w:author="user" w:date="2012-02-29T14:49:00Z">
              <w:r w:rsidRPr="001466F2">
                <w:rPr>
                  <w:rFonts w:ascii="Calibri" w:hAnsi="Calibri" w:cs="Calibri"/>
                  <w:sz w:val="20"/>
                  <w:szCs w:val="20"/>
                </w:rPr>
                <w:t>590</w:t>
              </w:r>
            </w:ins>
          </w:p>
        </w:tc>
        <w:tc>
          <w:tcPr>
            <w:tcW w:w="1349"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638" w:author="user" w:date="2012-02-29T14:49:00Z"/>
                <w:rFonts w:ascii="Calibri" w:hAnsi="Calibri" w:cs="Calibri"/>
                <w:sz w:val="20"/>
                <w:szCs w:val="20"/>
              </w:rPr>
            </w:pPr>
            <w:ins w:id="3639" w:author="user" w:date="2012-02-29T14:49:00Z">
              <w:r w:rsidRPr="001466F2">
                <w:rPr>
                  <w:rFonts w:ascii="Calibri" w:hAnsi="Calibri" w:cs="Calibri"/>
                  <w:sz w:val="20"/>
                  <w:szCs w:val="20"/>
                </w:rPr>
                <w:t>46.53</w:t>
              </w:r>
            </w:ins>
          </w:p>
        </w:tc>
        <w:tc>
          <w:tcPr>
            <w:tcW w:w="1665"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640" w:author="user" w:date="2012-02-29T14:49:00Z"/>
                <w:rFonts w:ascii="Calibri" w:hAnsi="Calibri" w:cs="Calibri"/>
                <w:sz w:val="20"/>
                <w:szCs w:val="20"/>
              </w:rPr>
            </w:pPr>
            <w:ins w:id="3641" w:author="user" w:date="2012-02-29T14:49:00Z">
              <w:r w:rsidRPr="001466F2">
                <w:rPr>
                  <w:rFonts w:ascii="Calibri" w:hAnsi="Calibri" w:cs="Calibri"/>
                  <w:sz w:val="20"/>
                  <w:szCs w:val="20"/>
                </w:rPr>
                <w:t>0.27</w:t>
              </w:r>
            </w:ins>
          </w:p>
        </w:tc>
      </w:tr>
      <w:tr w:rsidR="002B6273" w:rsidRPr="001466F2" w:rsidTr="0074335E">
        <w:trPr>
          <w:trHeight w:val="255"/>
          <w:ins w:id="3642" w:author="user" w:date="2012-02-29T14:49:00Z"/>
        </w:trPr>
        <w:tc>
          <w:tcPr>
            <w:tcW w:w="2160" w:type="dxa"/>
            <w:tcBorders>
              <w:top w:val="nil"/>
              <w:left w:val="single" w:sz="4" w:space="0" w:color="auto"/>
              <w:bottom w:val="single" w:sz="4" w:space="0" w:color="auto"/>
              <w:right w:val="single" w:sz="4" w:space="0" w:color="auto"/>
            </w:tcBorders>
            <w:shd w:val="clear" w:color="auto" w:fill="auto"/>
            <w:noWrap/>
            <w:vAlign w:val="bottom"/>
          </w:tcPr>
          <w:p w:rsidR="002B6273" w:rsidRPr="001466F2" w:rsidRDefault="002B6273" w:rsidP="0074335E">
            <w:pPr>
              <w:rPr>
                <w:ins w:id="3643" w:author="user" w:date="2012-02-29T14:49:00Z"/>
                <w:rFonts w:ascii="Calibri" w:hAnsi="Calibri" w:cs="Calibri"/>
                <w:sz w:val="20"/>
                <w:szCs w:val="20"/>
              </w:rPr>
            </w:pPr>
            <w:ins w:id="3644" w:author="user" w:date="2012-02-29T14:49:00Z">
              <w:r w:rsidRPr="001466F2">
                <w:rPr>
                  <w:rFonts w:ascii="Calibri" w:hAnsi="Calibri" w:cs="Calibri"/>
                  <w:sz w:val="20"/>
                  <w:szCs w:val="20"/>
                </w:rPr>
                <w:t>Jutpani</w:t>
              </w:r>
            </w:ins>
          </w:p>
        </w:tc>
        <w:tc>
          <w:tcPr>
            <w:tcW w:w="1333"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645" w:author="user" w:date="2012-02-29T14:49:00Z"/>
                <w:rFonts w:ascii="Calibri" w:hAnsi="Calibri" w:cs="Calibri"/>
                <w:sz w:val="20"/>
                <w:szCs w:val="20"/>
              </w:rPr>
            </w:pPr>
            <w:ins w:id="3646" w:author="user" w:date="2012-02-29T14:49:00Z">
              <w:r w:rsidRPr="001466F2">
                <w:rPr>
                  <w:rFonts w:ascii="Calibri" w:hAnsi="Calibri" w:cs="Calibri"/>
                  <w:sz w:val="20"/>
                  <w:szCs w:val="20"/>
                </w:rPr>
                <w:t>2557</w:t>
              </w:r>
            </w:ins>
          </w:p>
        </w:tc>
        <w:tc>
          <w:tcPr>
            <w:tcW w:w="1547"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647" w:author="user" w:date="2012-02-29T14:49:00Z"/>
                <w:rFonts w:ascii="Calibri" w:hAnsi="Calibri" w:cs="Calibri"/>
                <w:sz w:val="20"/>
                <w:szCs w:val="20"/>
              </w:rPr>
            </w:pPr>
            <w:ins w:id="3648" w:author="user" w:date="2012-02-29T14:49:00Z">
              <w:r w:rsidRPr="001466F2">
                <w:rPr>
                  <w:rFonts w:ascii="Calibri" w:hAnsi="Calibri" w:cs="Calibri"/>
                  <w:sz w:val="20"/>
                  <w:szCs w:val="20"/>
                </w:rPr>
                <w:t>1705</w:t>
              </w:r>
            </w:ins>
          </w:p>
        </w:tc>
        <w:tc>
          <w:tcPr>
            <w:tcW w:w="1863"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649" w:author="user" w:date="2012-02-29T14:49:00Z"/>
                <w:rFonts w:ascii="Calibri" w:hAnsi="Calibri" w:cs="Calibri"/>
                <w:sz w:val="20"/>
                <w:szCs w:val="20"/>
              </w:rPr>
            </w:pPr>
            <w:ins w:id="3650" w:author="user" w:date="2012-02-29T14:49:00Z">
              <w:r w:rsidRPr="001466F2">
                <w:rPr>
                  <w:rFonts w:ascii="Calibri" w:hAnsi="Calibri" w:cs="Calibri"/>
                  <w:sz w:val="20"/>
                  <w:szCs w:val="20"/>
                </w:rPr>
                <w:t>778</w:t>
              </w:r>
            </w:ins>
          </w:p>
        </w:tc>
        <w:tc>
          <w:tcPr>
            <w:tcW w:w="1349"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651" w:author="user" w:date="2012-02-29T14:49:00Z"/>
                <w:rFonts w:ascii="Calibri" w:hAnsi="Calibri" w:cs="Calibri"/>
                <w:sz w:val="20"/>
                <w:szCs w:val="20"/>
              </w:rPr>
            </w:pPr>
            <w:ins w:id="3652" w:author="user" w:date="2012-02-29T14:49:00Z">
              <w:r w:rsidRPr="001466F2">
                <w:rPr>
                  <w:rFonts w:ascii="Calibri" w:hAnsi="Calibri" w:cs="Calibri"/>
                  <w:sz w:val="20"/>
                  <w:szCs w:val="20"/>
                </w:rPr>
                <w:t>45.63</w:t>
              </w:r>
            </w:ins>
          </w:p>
        </w:tc>
        <w:tc>
          <w:tcPr>
            <w:tcW w:w="1665"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653" w:author="user" w:date="2012-02-29T14:49:00Z"/>
                <w:rFonts w:ascii="Calibri" w:hAnsi="Calibri" w:cs="Calibri"/>
                <w:sz w:val="20"/>
                <w:szCs w:val="20"/>
              </w:rPr>
            </w:pPr>
            <w:ins w:id="3654" w:author="user" w:date="2012-02-29T14:49:00Z">
              <w:r w:rsidRPr="001466F2">
                <w:rPr>
                  <w:rFonts w:ascii="Calibri" w:hAnsi="Calibri" w:cs="Calibri"/>
                  <w:sz w:val="20"/>
                  <w:szCs w:val="20"/>
                </w:rPr>
                <w:t>0.30</w:t>
              </w:r>
            </w:ins>
          </w:p>
        </w:tc>
      </w:tr>
      <w:tr w:rsidR="002B6273" w:rsidRPr="001466F2" w:rsidTr="0074335E">
        <w:trPr>
          <w:trHeight w:val="255"/>
          <w:ins w:id="3655" w:author="user" w:date="2012-02-29T14:49:00Z"/>
        </w:trPr>
        <w:tc>
          <w:tcPr>
            <w:tcW w:w="2160" w:type="dxa"/>
            <w:tcBorders>
              <w:top w:val="nil"/>
              <w:left w:val="single" w:sz="4" w:space="0" w:color="auto"/>
              <w:bottom w:val="single" w:sz="4" w:space="0" w:color="auto"/>
              <w:right w:val="single" w:sz="4" w:space="0" w:color="auto"/>
            </w:tcBorders>
            <w:shd w:val="clear" w:color="auto" w:fill="auto"/>
            <w:noWrap/>
            <w:vAlign w:val="bottom"/>
          </w:tcPr>
          <w:p w:rsidR="002B6273" w:rsidRPr="001466F2" w:rsidRDefault="002B6273" w:rsidP="0074335E">
            <w:pPr>
              <w:rPr>
                <w:ins w:id="3656" w:author="user" w:date="2012-02-29T14:49:00Z"/>
                <w:rFonts w:ascii="Calibri" w:hAnsi="Calibri" w:cs="Calibri"/>
                <w:sz w:val="20"/>
                <w:szCs w:val="20"/>
              </w:rPr>
            </w:pPr>
            <w:ins w:id="3657" w:author="user" w:date="2012-02-29T14:49:00Z">
              <w:r w:rsidRPr="001466F2">
                <w:rPr>
                  <w:rFonts w:ascii="Calibri" w:hAnsi="Calibri" w:cs="Calibri"/>
                  <w:sz w:val="20"/>
                  <w:szCs w:val="20"/>
                </w:rPr>
                <w:t>Shaktikhor</w:t>
              </w:r>
            </w:ins>
          </w:p>
        </w:tc>
        <w:tc>
          <w:tcPr>
            <w:tcW w:w="1333"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658" w:author="user" w:date="2012-02-29T14:49:00Z"/>
                <w:rFonts w:ascii="Calibri" w:hAnsi="Calibri" w:cs="Calibri"/>
                <w:sz w:val="20"/>
                <w:szCs w:val="20"/>
              </w:rPr>
            </w:pPr>
            <w:ins w:id="3659" w:author="user" w:date="2012-02-29T14:49:00Z">
              <w:r w:rsidRPr="001466F2">
                <w:rPr>
                  <w:rFonts w:ascii="Calibri" w:hAnsi="Calibri" w:cs="Calibri"/>
                  <w:sz w:val="20"/>
                  <w:szCs w:val="20"/>
                </w:rPr>
                <w:t>1378</w:t>
              </w:r>
            </w:ins>
          </w:p>
        </w:tc>
        <w:tc>
          <w:tcPr>
            <w:tcW w:w="1547"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660" w:author="user" w:date="2012-02-29T14:49:00Z"/>
                <w:rFonts w:ascii="Calibri" w:hAnsi="Calibri" w:cs="Calibri"/>
                <w:sz w:val="20"/>
                <w:szCs w:val="20"/>
              </w:rPr>
            </w:pPr>
            <w:ins w:id="3661" w:author="user" w:date="2012-02-29T14:49:00Z">
              <w:r w:rsidRPr="001466F2">
                <w:rPr>
                  <w:rFonts w:ascii="Calibri" w:hAnsi="Calibri" w:cs="Calibri"/>
                  <w:sz w:val="20"/>
                  <w:szCs w:val="20"/>
                </w:rPr>
                <w:t>2894</w:t>
              </w:r>
            </w:ins>
          </w:p>
        </w:tc>
        <w:tc>
          <w:tcPr>
            <w:tcW w:w="1863"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662" w:author="user" w:date="2012-02-29T14:49:00Z"/>
                <w:rFonts w:ascii="Calibri" w:hAnsi="Calibri" w:cs="Calibri"/>
                <w:sz w:val="20"/>
                <w:szCs w:val="20"/>
              </w:rPr>
            </w:pPr>
            <w:ins w:id="3663" w:author="user" w:date="2012-02-29T14:49:00Z">
              <w:r w:rsidRPr="001466F2">
                <w:rPr>
                  <w:rFonts w:ascii="Calibri" w:hAnsi="Calibri" w:cs="Calibri"/>
                  <w:sz w:val="20"/>
                  <w:szCs w:val="20"/>
                </w:rPr>
                <w:t>755</w:t>
              </w:r>
            </w:ins>
          </w:p>
        </w:tc>
        <w:tc>
          <w:tcPr>
            <w:tcW w:w="1349"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664" w:author="user" w:date="2012-02-29T14:49:00Z"/>
                <w:rFonts w:ascii="Calibri" w:hAnsi="Calibri" w:cs="Calibri"/>
                <w:sz w:val="20"/>
                <w:szCs w:val="20"/>
              </w:rPr>
            </w:pPr>
            <w:ins w:id="3665" w:author="user" w:date="2012-02-29T14:49:00Z">
              <w:r w:rsidRPr="001466F2">
                <w:rPr>
                  <w:rFonts w:ascii="Calibri" w:hAnsi="Calibri" w:cs="Calibri"/>
                  <w:sz w:val="20"/>
                  <w:szCs w:val="20"/>
                </w:rPr>
                <w:t>26.09</w:t>
              </w:r>
            </w:ins>
          </w:p>
        </w:tc>
        <w:tc>
          <w:tcPr>
            <w:tcW w:w="1665"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666" w:author="user" w:date="2012-02-29T14:49:00Z"/>
                <w:rFonts w:ascii="Calibri" w:hAnsi="Calibri" w:cs="Calibri"/>
                <w:sz w:val="20"/>
                <w:szCs w:val="20"/>
              </w:rPr>
            </w:pPr>
            <w:ins w:id="3667" w:author="user" w:date="2012-02-29T14:49:00Z">
              <w:r w:rsidRPr="001466F2">
                <w:rPr>
                  <w:rFonts w:ascii="Calibri" w:hAnsi="Calibri" w:cs="Calibri"/>
                  <w:sz w:val="20"/>
                  <w:szCs w:val="20"/>
                </w:rPr>
                <w:t>0.55</w:t>
              </w:r>
            </w:ins>
          </w:p>
        </w:tc>
      </w:tr>
      <w:tr w:rsidR="002B6273" w:rsidRPr="001466F2" w:rsidTr="0074335E">
        <w:trPr>
          <w:trHeight w:val="255"/>
          <w:ins w:id="3668" w:author="user" w:date="2012-02-29T14:49:00Z"/>
        </w:trPr>
        <w:tc>
          <w:tcPr>
            <w:tcW w:w="2160" w:type="dxa"/>
            <w:tcBorders>
              <w:top w:val="nil"/>
              <w:left w:val="single" w:sz="4" w:space="0" w:color="auto"/>
              <w:bottom w:val="single" w:sz="4" w:space="0" w:color="auto"/>
              <w:right w:val="single" w:sz="4" w:space="0" w:color="auto"/>
            </w:tcBorders>
            <w:shd w:val="clear" w:color="auto" w:fill="auto"/>
            <w:noWrap/>
            <w:vAlign w:val="bottom"/>
          </w:tcPr>
          <w:p w:rsidR="002B6273" w:rsidRPr="001466F2" w:rsidRDefault="002B6273" w:rsidP="0074335E">
            <w:pPr>
              <w:rPr>
                <w:ins w:id="3669" w:author="user" w:date="2012-02-29T14:49:00Z"/>
                <w:rFonts w:ascii="Calibri" w:hAnsi="Calibri" w:cs="Calibri"/>
                <w:sz w:val="20"/>
                <w:szCs w:val="20"/>
              </w:rPr>
            </w:pPr>
            <w:ins w:id="3670" w:author="user" w:date="2012-02-29T14:49:00Z">
              <w:r w:rsidRPr="001466F2">
                <w:rPr>
                  <w:rFonts w:ascii="Calibri" w:hAnsi="Calibri" w:cs="Calibri"/>
                  <w:sz w:val="20"/>
                  <w:szCs w:val="20"/>
                </w:rPr>
                <w:t>Kabilas</w:t>
              </w:r>
            </w:ins>
          </w:p>
        </w:tc>
        <w:tc>
          <w:tcPr>
            <w:tcW w:w="1333"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671" w:author="user" w:date="2012-02-29T14:49:00Z"/>
                <w:rFonts w:ascii="Calibri" w:hAnsi="Calibri" w:cs="Calibri"/>
                <w:sz w:val="20"/>
                <w:szCs w:val="20"/>
              </w:rPr>
            </w:pPr>
            <w:ins w:id="3672" w:author="user" w:date="2012-02-29T14:49:00Z">
              <w:r w:rsidRPr="001466F2">
                <w:rPr>
                  <w:rFonts w:ascii="Calibri" w:hAnsi="Calibri" w:cs="Calibri"/>
                  <w:sz w:val="20"/>
                  <w:szCs w:val="20"/>
                </w:rPr>
                <w:t>985</w:t>
              </w:r>
            </w:ins>
          </w:p>
        </w:tc>
        <w:tc>
          <w:tcPr>
            <w:tcW w:w="1547"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673" w:author="user" w:date="2012-02-29T14:49:00Z"/>
                <w:rFonts w:ascii="Calibri" w:hAnsi="Calibri" w:cs="Calibri"/>
                <w:sz w:val="20"/>
                <w:szCs w:val="20"/>
              </w:rPr>
            </w:pPr>
            <w:ins w:id="3674" w:author="user" w:date="2012-02-29T14:49:00Z">
              <w:r w:rsidRPr="001466F2">
                <w:rPr>
                  <w:rFonts w:ascii="Calibri" w:hAnsi="Calibri" w:cs="Calibri"/>
                  <w:sz w:val="20"/>
                  <w:szCs w:val="20"/>
                </w:rPr>
                <w:t>5046</w:t>
              </w:r>
            </w:ins>
          </w:p>
        </w:tc>
        <w:tc>
          <w:tcPr>
            <w:tcW w:w="1863"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675" w:author="user" w:date="2012-02-29T14:49:00Z"/>
                <w:rFonts w:ascii="Calibri" w:hAnsi="Calibri" w:cs="Calibri"/>
                <w:sz w:val="20"/>
                <w:szCs w:val="20"/>
              </w:rPr>
            </w:pPr>
            <w:ins w:id="3676" w:author="user" w:date="2012-02-29T14:49:00Z">
              <w:r w:rsidRPr="001466F2">
                <w:rPr>
                  <w:rFonts w:ascii="Calibri" w:hAnsi="Calibri" w:cs="Calibri"/>
                  <w:sz w:val="20"/>
                  <w:szCs w:val="20"/>
                </w:rPr>
                <w:t>1199</w:t>
              </w:r>
            </w:ins>
          </w:p>
        </w:tc>
        <w:tc>
          <w:tcPr>
            <w:tcW w:w="1349"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677" w:author="user" w:date="2012-02-29T14:49:00Z"/>
                <w:rFonts w:ascii="Calibri" w:hAnsi="Calibri" w:cs="Calibri"/>
                <w:sz w:val="20"/>
                <w:szCs w:val="20"/>
              </w:rPr>
            </w:pPr>
            <w:ins w:id="3678" w:author="user" w:date="2012-02-29T14:49:00Z">
              <w:r w:rsidRPr="001466F2">
                <w:rPr>
                  <w:rFonts w:ascii="Calibri" w:hAnsi="Calibri" w:cs="Calibri"/>
                  <w:sz w:val="20"/>
                  <w:szCs w:val="20"/>
                </w:rPr>
                <w:t>23.76</w:t>
              </w:r>
            </w:ins>
          </w:p>
        </w:tc>
        <w:tc>
          <w:tcPr>
            <w:tcW w:w="1665"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679" w:author="user" w:date="2012-02-29T14:49:00Z"/>
                <w:rFonts w:ascii="Calibri" w:hAnsi="Calibri" w:cs="Calibri"/>
                <w:sz w:val="20"/>
                <w:szCs w:val="20"/>
              </w:rPr>
            </w:pPr>
            <w:ins w:id="3680" w:author="user" w:date="2012-02-29T14:49:00Z">
              <w:r w:rsidRPr="001466F2">
                <w:rPr>
                  <w:rFonts w:ascii="Calibri" w:hAnsi="Calibri" w:cs="Calibri"/>
                  <w:sz w:val="20"/>
                  <w:szCs w:val="20"/>
                </w:rPr>
                <w:t>1.22</w:t>
              </w:r>
            </w:ins>
          </w:p>
        </w:tc>
      </w:tr>
      <w:tr w:rsidR="002B6273" w:rsidRPr="001466F2" w:rsidTr="0074335E">
        <w:trPr>
          <w:trHeight w:val="255"/>
          <w:ins w:id="3681" w:author="user" w:date="2012-02-29T14:49:00Z"/>
        </w:trPr>
        <w:tc>
          <w:tcPr>
            <w:tcW w:w="2160" w:type="dxa"/>
            <w:tcBorders>
              <w:top w:val="nil"/>
              <w:left w:val="single" w:sz="4" w:space="0" w:color="auto"/>
              <w:bottom w:val="single" w:sz="4" w:space="0" w:color="auto"/>
              <w:right w:val="single" w:sz="4" w:space="0" w:color="auto"/>
            </w:tcBorders>
            <w:shd w:val="clear" w:color="auto" w:fill="auto"/>
            <w:noWrap/>
            <w:vAlign w:val="bottom"/>
          </w:tcPr>
          <w:p w:rsidR="002B6273" w:rsidRPr="001466F2" w:rsidRDefault="002B6273" w:rsidP="0074335E">
            <w:pPr>
              <w:rPr>
                <w:ins w:id="3682" w:author="user" w:date="2012-02-29T14:49:00Z"/>
                <w:rFonts w:ascii="Calibri" w:hAnsi="Calibri" w:cs="Calibri"/>
                <w:sz w:val="20"/>
                <w:szCs w:val="20"/>
              </w:rPr>
            </w:pPr>
            <w:smartTag w:uri="urn:schemas-microsoft-com:office:smarttags" w:element="place">
              <w:smartTag w:uri="urn:schemas-microsoft-com:office:smarttags" w:element="PlaceName">
                <w:ins w:id="3683" w:author="user" w:date="2012-02-29T14:49:00Z">
                  <w:r w:rsidRPr="001466F2">
                    <w:rPr>
                      <w:rFonts w:ascii="Calibri" w:hAnsi="Calibri" w:cs="Calibri"/>
                      <w:sz w:val="20"/>
                      <w:szCs w:val="20"/>
                    </w:rPr>
                    <w:t>Bharatpur</w:t>
                  </w:r>
                </w:ins>
              </w:smartTag>
              <w:ins w:id="3684" w:author="user" w:date="2012-02-29T14:49:00Z">
                <w:r w:rsidRPr="001466F2">
                  <w:rPr>
                    <w:rFonts w:ascii="Calibri" w:hAnsi="Calibri" w:cs="Calibri"/>
                    <w:sz w:val="20"/>
                    <w:szCs w:val="20"/>
                  </w:rPr>
                  <w:t xml:space="preserve"> </w:t>
                </w:r>
                <w:smartTag w:uri="urn:schemas-microsoft-com:office:smarttags" w:element="PlaceType">
                  <w:r w:rsidRPr="001466F2">
                    <w:rPr>
                      <w:rFonts w:ascii="Calibri" w:hAnsi="Calibri" w:cs="Calibri"/>
                      <w:sz w:val="20"/>
                      <w:szCs w:val="20"/>
                    </w:rPr>
                    <w:t>Municipality</w:t>
                  </w:r>
                </w:smartTag>
              </w:ins>
            </w:smartTag>
          </w:p>
        </w:tc>
        <w:tc>
          <w:tcPr>
            <w:tcW w:w="1333"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685" w:author="user" w:date="2012-02-29T14:49:00Z"/>
                <w:rFonts w:ascii="Calibri" w:hAnsi="Calibri" w:cs="Calibri"/>
                <w:sz w:val="20"/>
                <w:szCs w:val="20"/>
              </w:rPr>
            </w:pPr>
            <w:ins w:id="3686" w:author="user" w:date="2012-02-29T14:49:00Z">
              <w:r w:rsidRPr="001466F2">
                <w:rPr>
                  <w:rFonts w:ascii="Calibri" w:hAnsi="Calibri" w:cs="Calibri"/>
                  <w:sz w:val="20"/>
                  <w:szCs w:val="20"/>
                </w:rPr>
                <w:t>19922</w:t>
              </w:r>
            </w:ins>
          </w:p>
        </w:tc>
        <w:tc>
          <w:tcPr>
            <w:tcW w:w="1547"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687" w:author="user" w:date="2012-02-29T14:49:00Z"/>
                <w:rFonts w:ascii="Calibri" w:hAnsi="Calibri" w:cs="Calibri"/>
                <w:sz w:val="20"/>
                <w:szCs w:val="20"/>
              </w:rPr>
            </w:pPr>
            <w:ins w:id="3688" w:author="user" w:date="2012-02-29T14:49:00Z">
              <w:r w:rsidRPr="001466F2">
                <w:rPr>
                  <w:rFonts w:ascii="Calibri" w:hAnsi="Calibri" w:cs="Calibri"/>
                  <w:sz w:val="20"/>
                  <w:szCs w:val="20"/>
                </w:rPr>
                <w:t>6877</w:t>
              </w:r>
            </w:ins>
          </w:p>
        </w:tc>
        <w:tc>
          <w:tcPr>
            <w:tcW w:w="1863"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689" w:author="user" w:date="2012-02-29T14:49:00Z"/>
                <w:rFonts w:ascii="Calibri" w:hAnsi="Calibri" w:cs="Calibri"/>
                <w:sz w:val="20"/>
                <w:szCs w:val="20"/>
              </w:rPr>
            </w:pPr>
            <w:ins w:id="3690" w:author="user" w:date="2012-02-29T14:49:00Z">
              <w:r w:rsidRPr="001466F2">
                <w:rPr>
                  <w:rFonts w:ascii="Calibri" w:hAnsi="Calibri" w:cs="Calibri"/>
                  <w:sz w:val="20"/>
                  <w:szCs w:val="20"/>
                </w:rPr>
                <w:t>2120</w:t>
              </w:r>
            </w:ins>
          </w:p>
        </w:tc>
        <w:tc>
          <w:tcPr>
            <w:tcW w:w="1349"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691" w:author="user" w:date="2012-02-29T14:49:00Z"/>
                <w:rFonts w:ascii="Calibri" w:hAnsi="Calibri" w:cs="Calibri"/>
                <w:sz w:val="20"/>
                <w:szCs w:val="20"/>
              </w:rPr>
            </w:pPr>
            <w:ins w:id="3692" w:author="user" w:date="2012-02-29T14:49:00Z">
              <w:r w:rsidRPr="001466F2">
                <w:rPr>
                  <w:rFonts w:ascii="Calibri" w:hAnsi="Calibri" w:cs="Calibri"/>
                  <w:sz w:val="20"/>
                  <w:szCs w:val="20"/>
                </w:rPr>
                <w:t>30.83</w:t>
              </w:r>
            </w:ins>
          </w:p>
        </w:tc>
        <w:tc>
          <w:tcPr>
            <w:tcW w:w="1665"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693" w:author="user" w:date="2012-02-29T14:49:00Z"/>
                <w:rFonts w:ascii="Calibri" w:hAnsi="Calibri" w:cs="Calibri"/>
                <w:sz w:val="20"/>
                <w:szCs w:val="20"/>
              </w:rPr>
            </w:pPr>
            <w:ins w:id="3694" w:author="user" w:date="2012-02-29T14:49:00Z">
              <w:r w:rsidRPr="001466F2">
                <w:rPr>
                  <w:rFonts w:ascii="Calibri" w:hAnsi="Calibri" w:cs="Calibri"/>
                  <w:sz w:val="20"/>
                  <w:szCs w:val="20"/>
                </w:rPr>
                <w:t>0.11</w:t>
              </w:r>
            </w:ins>
          </w:p>
        </w:tc>
      </w:tr>
      <w:tr w:rsidR="002B6273" w:rsidRPr="001466F2" w:rsidTr="0074335E">
        <w:trPr>
          <w:trHeight w:val="255"/>
          <w:ins w:id="3695" w:author="user" w:date="2012-02-29T14:49:00Z"/>
        </w:trPr>
        <w:tc>
          <w:tcPr>
            <w:tcW w:w="2160" w:type="dxa"/>
            <w:tcBorders>
              <w:top w:val="nil"/>
              <w:left w:val="single" w:sz="4" w:space="0" w:color="auto"/>
              <w:bottom w:val="single" w:sz="4" w:space="0" w:color="auto"/>
              <w:right w:val="single" w:sz="4" w:space="0" w:color="auto"/>
            </w:tcBorders>
            <w:shd w:val="clear" w:color="auto" w:fill="auto"/>
            <w:noWrap/>
            <w:vAlign w:val="bottom"/>
          </w:tcPr>
          <w:p w:rsidR="002B6273" w:rsidRPr="001466F2" w:rsidRDefault="002B6273" w:rsidP="0074335E">
            <w:pPr>
              <w:rPr>
                <w:ins w:id="3696" w:author="user" w:date="2012-02-29T14:49:00Z"/>
                <w:rFonts w:ascii="Calibri" w:hAnsi="Calibri" w:cs="Calibri"/>
                <w:b/>
                <w:bCs/>
                <w:sz w:val="20"/>
                <w:szCs w:val="20"/>
              </w:rPr>
            </w:pPr>
            <w:ins w:id="3697" w:author="user" w:date="2012-02-29T14:49:00Z">
              <w:r w:rsidRPr="001466F2">
                <w:rPr>
                  <w:rFonts w:ascii="Calibri" w:hAnsi="Calibri" w:cs="Calibri"/>
                  <w:b/>
                  <w:bCs/>
                  <w:sz w:val="20"/>
                  <w:szCs w:val="20"/>
                </w:rPr>
                <w:t>Total</w:t>
              </w:r>
            </w:ins>
          </w:p>
        </w:tc>
        <w:tc>
          <w:tcPr>
            <w:tcW w:w="1333"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698" w:author="user" w:date="2012-02-29T14:49:00Z"/>
                <w:rFonts w:ascii="Calibri" w:hAnsi="Calibri" w:cs="Calibri"/>
                <w:b/>
                <w:bCs/>
                <w:sz w:val="20"/>
                <w:szCs w:val="20"/>
              </w:rPr>
            </w:pPr>
            <w:ins w:id="3699" w:author="user" w:date="2012-02-29T14:49:00Z">
              <w:r w:rsidRPr="001466F2">
                <w:rPr>
                  <w:rFonts w:ascii="Calibri" w:hAnsi="Calibri" w:cs="Calibri"/>
                  <w:b/>
                  <w:bCs/>
                  <w:sz w:val="20"/>
                  <w:szCs w:val="20"/>
                </w:rPr>
                <w:t>56795</w:t>
              </w:r>
            </w:ins>
          </w:p>
        </w:tc>
        <w:tc>
          <w:tcPr>
            <w:tcW w:w="1547"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700" w:author="user" w:date="2012-02-29T14:49:00Z"/>
                <w:rFonts w:ascii="Calibri" w:hAnsi="Calibri" w:cs="Calibri"/>
                <w:b/>
                <w:bCs/>
                <w:sz w:val="20"/>
                <w:szCs w:val="20"/>
              </w:rPr>
            </w:pPr>
            <w:ins w:id="3701" w:author="user" w:date="2012-02-29T14:49:00Z">
              <w:r w:rsidRPr="001466F2">
                <w:rPr>
                  <w:rFonts w:ascii="Calibri" w:hAnsi="Calibri" w:cs="Calibri"/>
                  <w:b/>
                  <w:bCs/>
                  <w:sz w:val="20"/>
                  <w:szCs w:val="20"/>
                </w:rPr>
                <w:t>36770</w:t>
              </w:r>
            </w:ins>
          </w:p>
        </w:tc>
        <w:tc>
          <w:tcPr>
            <w:tcW w:w="1863"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702" w:author="user" w:date="2012-02-29T14:49:00Z"/>
                <w:rFonts w:ascii="Calibri" w:hAnsi="Calibri" w:cs="Calibri"/>
                <w:b/>
                <w:bCs/>
                <w:sz w:val="20"/>
                <w:szCs w:val="20"/>
              </w:rPr>
            </w:pPr>
            <w:ins w:id="3703" w:author="user" w:date="2012-02-29T14:49:00Z">
              <w:r w:rsidRPr="001466F2">
                <w:rPr>
                  <w:rFonts w:ascii="Calibri" w:hAnsi="Calibri" w:cs="Calibri"/>
                  <w:b/>
                  <w:bCs/>
                  <w:sz w:val="20"/>
                  <w:szCs w:val="20"/>
                </w:rPr>
                <w:t>13242</w:t>
              </w:r>
            </w:ins>
          </w:p>
        </w:tc>
        <w:tc>
          <w:tcPr>
            <w:tcW w:w="1349"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704" w:author="user" w:date="2012-02-29T14:49:00Z"/>
                <w:rFonts w:ascii="Calibri" w:hAnsi="Calibri" w:cs="Calibri"/>
                <w:b/>
                <w:bCs/>
                <w:sz w:val="20"/>
                <w:szCs w:val="20"/>
              </w:rPr>
            </w:pPr>
            <w:ins w:id="3705" w:author="user" w:date="2012-02-29T14:49:00Z">
              <w:r w:rsidRPr="001466F2">
                <w:rPr>
                  <w:rFonts w:ascii="Calibri" w:hAnsi="Calibri" w:cs="Calibri"/>
                  <w:b/>
                  <w:bCs/>
                  <w:sz w:val="20"/>
                  <w:szCs w:val="20"/>
                </w:rPr>
                <w:t>36.01</w:t>
              </w:r>
            </w:ins>
          </w:p>
        </w:tc>
        <w:tc>
          <w:tcPr>
            <w:tcW w:w="1665" w:type="dxa"/>
            <w:tcBorders>
              <w:top w:val="nil"/>
              <w:left w:val="nil"/>
              <w:bottom w:val="single" w:sz="4" w:space="0" w:color="auto"/>
              <w:right w:val="single" w:sz="4" w:space="0" w:color="auto"/>
            </w:tcBorders>
            <w:shd w:val="clear" w:color="auto" w:fill="auto"/>
            <w:noWrap/>
            <w:vAlign w:val="bottom"/>
          </w:tcPr>
          <w:p w:rsidR="002B6273" w:rsidRPr="001466F2" w:rsidRDefault="002B6273" w:rsidP="0074335E">
            <w:pPr>
              <w:jc w:val="center"/>
              <w:rPr>
                <w:ins w:id="3706" w:author="user" w:date="2012-02-29T14:49:00Z"/>
                <w:rFonts w:ascii="Calibri" w:hAnsi="Calibri" w:cs="Calibri"/>
                <w:b/>
                <w:bCs/>
                <w:sz w:val="20"/>
                <w:szCs w:val="20"/>
              </w:rPr>
            </w:pPr>
            <w:ins w:id="3707" w:author="user" w:date="2012-02-29T14:49:00Z">
              <w:r w:rsidRPr="001466F2">
                <w:rPr>
                  <w:rFonts w:ascii="Calibri" w:hAnsi="Calibri" w:cs="Calibri"/>
                  <w:b/>
                  <w:bCs/>
                  <w:sz w:val="20"/>
                  <w:szCs w:val="20"/>
                </w:rPr>
                <w:t>0.23</w:t>
              </w:r>
            </w:ins>
          </w:p>
        </w:tc>
      </w:tr>
    </w:tbl>
    <w:p w:rsidR="002B6273" w:rsidRPr="001466F2" w:rsidRDefault="002B6273" w:rsidP="002B6273">
      <w:pPr>
        <w:rPr>
          <w:ins w:id="3708" w:author="user" w:date="2012-02-29T14:49:00Z"/>
          <w:rFonts w:ascii="Calibri" w:hAnsi="Calibri" w:cs="Calibri"/>
          <w:i/>
          <w:iCs/>
          <w:sz w:val="18"/>
          <w:szCs w:val="18"/>
        </w:rPr>
      </w:pPr>
      <w:ins w:id="3709" w:author="user" w:date="2012-02-29T14:49:00Z">
        <w:r w:rsidRPr="001466F2">
          <w:rPr>
            <w:rFonts w:ascii="Calibri" w:hAnsi="Calibri" w:cs="Calibri"/>
            <w:i/>
            <w:iCs/>
            <w:sz w:val="18"/>
            <w:szCs w:val="18"/>
          </w:rPr>
          <w:t>Source: Agricultural Profile: 2065/066</w:t>
        </w:r>
      </w:ins>
    </w:p>
    <w:p w:rsidR="002B6273" w:rsidRPr="001765B5" w:rsidRDefault="002B6273" w:rsidP="002B6273">
      <w:pPr>
        <w:rPr>
          <w:ins w:id="3710" w:author="user" w:date="2012-02-29T14:49:00Z"/>
          <w:rFonts w:ascii="Calibri" w:hAnsi="Calibri" w:cs="Calibri"/>
          <w:sz w:val="18"/>
          <w:szCs w:val="18"/>
        </w:rPr>
      </w:pPr>
    </w:p>
    <w:p w:rsidR="002B6273" w:rsidRPr="001765B5" w:rsidRDefault="002B6273" w:rsidP="002B6273">
      <w:pPr>
        <w:spacing w:after="50" w:line="300" w:lineRule="auto"/>
        <w:rPr>
          <w:ins w:id="3711" w:author="user" w:date="2012-02-29T14:49:00Z"/>
          <w:rFonts w:ascii="Calibri" w:hAnsi="Calibri" w:cs="Calibri"/>
          <w:b/>
          <w:sz w:val="22"/>
          <w:szCs w:val="22"/>
        </w:rPr>
      </w:pPr>
      <w:ins w:id="3712" w:author="user" w:date="2012-02-29T14:49:00Z">
        <w:r w:rsidRPr="001765B5">
          <w:rPr>
            <w:rFonts w:ascii="Calibri" w:hAnsi="Calibri" w:cs="Calibri"/>
            <w:b/>
            <w:sz w:val="22"/>
            <w:szCs w:val="22"/>
          </w:rPr>
          <w:t>6.2.14 Agricultural Production and Livestock Practice</w:t>
        </w:r>
      </w:ins>
    </w:p>
    <w:p w:rsidR="002B6273" w:rsidRPr="001765B5" w:rsidRDefault="002B6273" w:rsidP="002B6273">
      <w:pPr>
        <w:spacing w:line="300" w:lineRule="auto"/>
        <w:jc w:val="both"/>
        <w:rPr>
          <w:ins w:id="3713" w:author="user" w:date="2012-02-29T14:49:00Z"/>
          <w:rFonts w:ascii="Calibri" w:hAnsi="Calibri" w:cs="Calibri"/>
          <w:bCs/>
          <w:sz w:val="22"/>
          <w:szCs w:val="22"/>
        </w:rPr>
      </w:pPr>
      <w:ins w:id="3714" w:author="user" w:date="2012-02-29T14:49:00Z">
        <w:r w:rsidRPr="001765B5">
          <w:rPr>
            <w:rFonts w:ascii="Calibri" w:hAnsi="Calibri" w:cs="Calibri"/>
            <w:bCs/>
            <w:sz w:val="22"/>
            <w:szCs w:val="22"/>
          </w:rPr>
          <w:t xml:space="preserve">Paddy, Maize, wheat and millet are the major food crops grown in the project area. The cash crops grown in the project area are vegetables, potato, Lentil (Dal) and oil seeds. The average production of food crops like paddy, maize, wheat and millet is 2.74MT/ha, 2.57MT/ha, 2.11MT/ha, and 0.99MT/ha respectively. Similarly, the average production of crash crops like potato, oilseed, vegetable and lentil is 13.73MT/ha, 0.83MT/ha, 16.06/ha, and 1.32 MT/ha respectively (District Agricultural Development Office Profile, 2065/66). </w:t>
        </w:r>
      </w:ins>
    </w:p>
    <w:p w:rsidR="002B6273" w:rsidRPr="001B6B71" w:rsidRDefault="002B6273" w:rsidP="002B6273">
      <w:pPr>
        <w:spacing w:line="300" w:lineRule="auto"/>
        <w:jc w:val="both"/>
        <w:rPr>
          <w:ins w:id="3715" w:author="user" w:date="2012-02-29T14:49:00Z"/>
          <w:rFonts w:ascii="Calibri" w:hAnsi="Calibri" w:cs="Calibri"/>
          <w:bCs/>
          <w:sz w:val="10"/>
          <w:szCs w:val="10"/>
        </w:rPr>
      </w:pPr>
    </w:p>
    <w:p w:rsidR="002B6273" w:rsidRPr="001765B5" w:rsidRDefault="002B6273" w:rsidP="002B6273">
      <w:pPr>
        <w:spacing w:line="300" w:lineRule="auto"/>
        <w:jc w:val="both"/>
        <w:rPr>
          <w:ins w:id="3716" w:author="user" w:date="2012-02-29T14:49:00Z"/>
          <w:rFonts w:ascii="Calibri" w:hAnsi="Calibri" w:cs="Calibri"/>
          <w:bCs/>
          <w:sz w:val="22"/>
          <w:szCs w:val="22"/>
        </w:rPr>
      </w:pPr>
      <w:ins w:id="3717" w:author="user" w:date="2012-02-29T14:49:00Z">
        <w:r w:rsidRPr="001765B5">
          <w:rPr>
            <w:rFonts w:ascii="Calibri" w:hAnsi="Calibri" w:cs="Calibri"/>
            <w:bCs/>
            <w:sz w:val="22"/>
            <w:szCs w:val="22"/>
          </w:rPr>
          <w:t xml:space="preserve">Irrigation is the major problem of the farmers in the hilly section of the project area. Only 30.37% of the total cultivated land is irrigated in Makwanpur district while 63.64% in Chitwan district. Traditional </w:t>
        </w:r>
        <w:r w:rsidRPr="001765B5">
          <w:rPr>
            <w:rFonts w:ascii="Calibri" w:hAnsi="Calibri" w:cs="Calibri"/>
            <w:bCs/>
            <w:i/>
            <w:sz w:val="22"/>
            <w:szCs w:val="22"/>
          </w:rPr>
          <w:t>Kulo</w:t>
        </w:r>
        <w:r w:rsidRPr="001765B5">
          <w:rPr>
            <w:rFonts w:ascii="Calibri" w:hAnsi="Calibri" w:cs="Calibri"/>
            <w:bCs/>
            <w:sz w:val="22"/>
            <w:szCs w:val="22"/>
          </w:rPr>
          <w:t xml:space="preserve"> is the means of irrigation in the hilly section of the proposed transmission line </w:t>
        </w:r>
        <w:r w:rsidRPr="001765B5">
          <w:rPr>
            <w:rFonts w:ascii="Calibri" w:hAnsi="Calibri" w:cs="Calibri"/>
            <w:bCs/>
            <w:sz w:val="22"/>
            <w:szCs w:val="22"/>
          </w:rPr>
          <w:lastRenderedPageBreak/>
          <w:t>corridor. Similarly, irrigation canal, deep tube well, shallow tube well, and boring are the major irrigation facilities (Terai section) in project area. The hilly section of the project area is low cultivated land as compared with Terai section.</w:t>
        </w:r>
      </w:ins>
    </w:p>
    <w:p w:rsidR="002B6273" w:rsidRPr="001765B5" w:rsidRDefault="002B6273" w:rsidP="002B6273">
      <w:pPr>
        <w:spacing w:line="300" w:lineRule="auto"/>
        <w:jc w:val="both"/>
        <w:rPr>
          <w:ins w:id="3718" w:author="user" w:date="2012-02-29T14:49:00Z"/>
          <w:rFonts w:ascii="Calibri" w:hAnsi="Calibri" w:cs="Calibri"/>
          <w:sz w:val="22"/>
          <w:szCs w:val="22"/>
        </w:rPr>
      </w:pPr>
      <w:ins w:id="3719" w:author="user" w:date="2012-02-29T14:49:00Z">
        <w:r w:rsidRPr="001765B5">
          <w:rPr>
            <w:rFonts w:ascii="Calibri" w:hAnsi="Calibri" w:cs="Calibri"/>
            <w:sz w:val="22"/>
            <w:szCs w:val="22"/>
          </w:rPr>
          <w:t>Goats, cows, bulls, buffaloes, sheep, pigs and poultry are the domesticated livestock found in the project area. These livestock are sold at the local market for supplementary income of the households.</w:t>
        </w:r>
      </w:ins>
    </w:p>
    <w:p w:rsidR="002B6273" w:rsidRPr="001765B5" w:rsidRDefault="002B6273" w:rsidP="002B6273">
      <w:pPr>
        <w:spacing w:after="50" w:line="300" w:lineRule="auto"/>
        <w:jc w:val="both"/>
        <w:rPr>
          <w:ins w:id="3720" w:author="user" w:date="2012-02-29T14:49:00Z"/>
          <w:rFonts w:ascii="Calibri" w:hAnsi="Calibri" w:cs="Calibri"/>
          <w:sz w:val="22"/>
          <w:szCs w:val="22"/>
        </w:rPr>
      </w:pPr>
      <w:ins w:id="3721" w:author="user" w:date="2012-02-29T14:49:00Z">
        <w:r w:rsidRPr="001765B5">
          <w:rPr>
            <w:rFonts w:ascii="Calibri" w:hAnsi="Calibri" w:cs="Calibri"/>
            <w:sz w:val="22"/>
            <w:szCs w:val="22"/>
          </w:rPr>
          <w:t>About 14.44% households in project area have agricultural land, livestock and poultry where as 29.84% have agricultural land and livestock and 14.55% have agricultural land only. Similarly, 0.81% households have livestock and poultry, 3.18% have livestock only, 0.60% households have poultry only and 1.33% households have agricultural land and poultry (Table 6.1</w:t>
        </w:r>
        <w:r>
          <w:rPr>
            <w:rFonts w:ascii="Calibri" w:hAnsi="Calibri" w:cs="Calibri"/>
            <w:sz w:val="22"/>
            <w:szCs w:val="22"/>
          </w:rPr>
          <w:t>3</w:t>
        </w:r>
        <w:r w:rsidRPr="001765B5">
          <w:rPr>
            <w:rFonts w:ascii="Calibri" w:hAnsi="Calibri" w:cs="Calibri"/>
            <w:sz w:val="22"/>
            <w:szCs w:val="22"/>
          </w:rPr>
          <w:t xml:space="preserve">). </w:t>
        </w:r>
      </w:ins>
    </w:p>
    <w:p w:rsidR="002B6273" w:rsidRPr="00497B92" w:rsidRDefault="002B6273" w:rsidP="002B6273">
      <w:pPr>
        <w:spacing w:after="50" w:line="360" w:lineRule="auto"/>
        <w:jc w:val="both"/>
        <w:rPr>
          <w:ins w:id="3722" w:author="user" w:date="2012-02-29T14:49:00Z"/>
          <w:rFonts w:ascii="Calibri" w:hAnsi="Calibri" w:cs="Calibri"/>
          <w:b/>
          <w:sz w:val="10"/>
          <w:szCs w:val="10"/>
        </w:rPr>
      </w:pPr>
    </w:p>
    <w:p w:rsidR="002B6273" w:rsidRPr="00261758" w:rsidRDefault="002B6273" w:rsidP="002B6273">
      <w:pPr>
        <w:spacing w:after="50" w:line="360" w:lineRule="auto"/>
        <w:jc w:val="both"/>
        <w:rPr>
          <w:ins w:id="3723" w:author="user" w:date="2012-02-29T14:49:00Z"/>
          <w:rFonts w:ascii="Calibri" w:hAnsi="Calibri" w:cs="Calibri"/>
          <w:b/>
          <w:sz w:val="20"/>
          <w:szCs w:val="20"/>
        </w:rPr>
      </w:pPr>
      <w:ins w:id="3724" w:author="user" w:date="2012-02-29T14:49:00Z">
        <w:r w:rsidRPr="00261758">
          <w:rPr>
            <w:rFonts w:ascii="Calibri" w:hAnsi="Calibri" w:cs="Calibri"/>
            <w:b/>
            <w:sz w:val="20"/>
            <w:szCs w:val="20"/>
          </w:rPr>
          <w:t>Table - 6.13: Livestock Distributions in the project area</w:t>
        </w:r>
      </w:ins>
    </w:p>
    <w:tbl>
      <w:tblPr>
        <w:tblW w:w="9477" w:type="dxa"/>
        <w:tblInd w:w="91" w:type="dxa"/>
        <w:tblLook w:val="0000"/>
      </w:tblPr>
      <w:tblGrid>
        <w:gridCol w:w="1468"/>
        <w:gridCol w:w="889"/>
        <w:gridCol w:w="845"/>
        <w:gridCol w:w="645"/>
        <w:gridCol w:w="860"/>
        <w:gridCol w:w="860"/>
        <w:gridCol w:w="1080"/>
        <w:gridCol w:w="1020"/>
        <w:gridCol w:w="990"/>
        <w:gridCol w:w="820"/>
      </w:tblGrid>
      <w:tr w:rsidR="002B6273" w:rsidRPr="001765B5" w:rsidTr="0074335E">
        <w:trPr>
          <w:trHeight w:val="255"/>
          <w:ins w:id="3725" w:author="user" w:date="2012-02-29T14:49:00Z"/>
        </w:trPr>
        <w:tc>
          <w:tcPr>
            <w:tcW w:w="14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6273" w:rsidRDefault="002B6273" w:rsidP="0074335E">
            <w:pPr>
              <w:rPr>
                <w:ins w:id="3726" w:author="user" w:date="2012-02-29T14:49:00Z"/>
                <w:rFonts w:ascii="Calibri" w:hAnsi="Calibri" w:cs="Calibri"/>
                <w:b/>
                <w:bCs/>
                <w:sz w:val="18"/>
                <w:szCs w:val="18"/>
              </w:rPr>
            </w:pPr>
            <w:ins w:id="3727" w:author="user" w:date="2012-02-29T14:49:00Z">
              <w:r w:rsidRPr="001765B5">
                <w:rPr>
                  <w:rFonts w:ascii="Calibri" w:hAnsi="Calibri" w:cs="Calibri"/>
                  <w:b/>
                  <w:bCs/>
                  <w:sz w:val="18"/>
                  <w:szCs w:val="18"/>
                </w:rPr>
                <w:t>VDCs/</w:t>
              </w:r>
            </w:ins>
          </w:p>
          <w:p w:rsidR="002B6273" w:rsidRPr="001765B5" w:rsidRDefault="002B6273" w:rsidP="0074335E">
            <w:pPr>
              <w:rPr>
                <w:ins w:id="3728" w:author="user" w:date="2012-02-29T14:49:00Z"/>
                <w:rFonts w:ascii="Calibri" w:hAnsi="Calibri" w:cs="Calibri"/>
                <w:b/>
                <w:bCs/>
                <w:sz w:val="18"/>
                <w:szCs w:val="18"/>
              </w:rPr>
            </w:pPr>
            <w:ins w:id="3729" w:author="user" w:date="2012-02-29T14:49:00Z">
              <w:r w:rsidRPr="001765B5">
                <w:rPr>
                  <w:rFonts w:ascii="Calibri" w:hAnsi="Calibri" w:cs="Calibri"/>
                  <w:b/>
                  <w:bCs/>
                  <w:sz w:val="18"/>
                  <w:szCs w:val="18"/>
                </w:rPr>
                <w:t>Municipalities</w:t>
              </w:r>
            </w:ins>
          </w:p>
        </w:tc>
        <w:tc>
          <w:tcPr>
            <w:tcW w:w="889" w:type="dxa"/>
            <w:tcBorders>
              <w:top w:val="single" w:sz="4" w:space="0" w:color="auto"/>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730" w:author="user" w:date="2012-02-29T14:49:00Z"/>
                <w:rFonts w:ascii="Calibri" w:hAnsi="Calibri" w:cs="Calibri"/>
                <w:b/>
                <w:bCs/>
                <w:sz w:val="18"/>
                <w:szCs w:val="18"/>
              </w:rPr>
            </w:pPr>
            <w:ins w:id="3731" w:author="user" w:date="2012-02-29T14:49:00Z">
              <w:r w:rsidRPr="001765B5">
                <w:rPr>
                  <w:rFonts w:ascii="Calibri" w:hAnsi="Calibri" w:cs="Calibri"/>
                  <w:b/>
                  <w:bCs/>
                  <w:sz w:val="18"/>
                  <w:szCs w:val="18"/>
                </w:rPr>
                <w:t>HHs</w:t>
              </w:r>
            </w:ins>
          </w:p>
        </w:tc>
        <w:tc>
          <w:tcPr>
            <w:tcW w:w="845" w:type="dxa"/>
            <w:tcBorders>
              <w:top w:val="single" w:sz="4" w:space="0" w:color="auto"/>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732" w:author="user" w:date="2012-02-29T14:49:00Z"/>
                <w:rFonts w:ascii="Calibri" w:hAnsi="Calibri" w:cs="Calibri"/>
                <w:b/>
                <w:bCs/>
                <w:sz w:val="18"/>
                <w:szCs w:val="18"/>
              </w:rPr>
            </w:pPr>
            <w:ins w:id="3733" w:author="user" w:date="2012-02-29T14:49:00Z">
              <w:r w:rsidRPr="001765B5">
                <w:rPr>
                  <w:rFonts w:ascii="Calibri" w:hAnsi="Calibri" w:cs="Calibri"/>
                  <w:b/>
                  <w:bCs/>
                  <w:sz w:val="18"/>
                  <w:szCs w:val="18"/>
                </w:rPr>
                <w:t>Agri. Only</w:t>
              </w:r>
            </w:ins>
          </w:p>
        </w:tc>
        <w:tc>
          <w:tcPr>
            <w:tcW w:w="645" w:type="dxa"/>
            <w:tcBorders>
              <w:top w:val="single" w:sz="4" w:space="0" w:color="auto"/>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734" w:author="user" w:date="2012-02-29T14:49:00Z"/>
                <w:rFonts w:ascii="Calibri" w:hAnsi="Calibri" w:cs="Calibri"/>
                <w:b/>
                <w:bCs/>
                <w:sz w:val="18"/>
                <w:szCs w:val="18"/>
              </w:rPr>
            </w:pPr>
            <w:ins w:id="3735" w:author="user" w:date="2012-02-29T14:49:00Z">
              <w:r w:rsidRPr="001765B5">
                <w:rPr>
                  <w:rFonts w:ascii="Calibri" w:hAnsi="Calibri" w:cs="Calibri"/>
                  <w:b/>
                  <w:bCs/>
                  <w:sz w:val="18"/>
                  <w:szCs w:val="18"/>
                </w:rPr>
                <w:t>Li. Only</w:t>
              </w:r>
            </w:ins>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736" w:author="user" w:date="2012-02-29T14:49:00Z"/>
                <w:rFonts w:ascii="Calibri" w:hAnsi="Calibri" w:cs="Calibri"/>
                <w:b/>
                <w:bCs/>
                <w:sz w:val="18"/>
                <w:szCs w:val="18"/>
              </w:rPr>
            </w:pPr>
            <w:ins w:id="3737" w:author="user" w:date="2012-02-29T14:49:00Z">
              <w:r w:rsidRPr="001765B5">
                <w:rPr>
                  <w:rFonts w:ascii="Calibri" w:hAnsi="Calibri" w:cs="Calibri"/>
                  <w:b/>
                  <w:bCs/>
                  <w:sz w:val="18"/>
                  <w:szCs w:val="18"/>
                </w:rPr>
                <w:t>Pou. Only</w:t>
              </w:r>
            </w:ins>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738" w:author="user" w:date="2012-02-29T14:49:00Z"/>
                <w:rFonts w:ascii="Calibri" w:hAnsi="Calibri" w:cs="Calibri"/>
                <w:b/>
                <w:bCs/>
                <w:sz w:val="18"/>
                <w:szCs w:val="18"/>
              </w:rPr>
            </w:pPr>
            <w:smartTag w:uri="urn:schemas-microsoft-com:office:smarttags" w:element="State">
              <w:smartTag w:uri="urn:schemas-microsoft-com:office:smarttags" w:element="place">
                <w:ins w:id="3739" w:author="user" w:date="2012-02-29T14:49:00Z">
                  <w:r w:rsidRPr="001765B5">
                    <w:rPr>
                      <w:rFonts w:ascii="Calibri" w:hAnsi="Calibri" w:cs="Calibri"/>
                      <w:b/>
                      <w:bCs/>
                      <w:sz w:val="18"/>
                      <w:szCs w:val="18"/>
                    </w:rPr>
                    <w:t>La.</w:t>
                  </w:r>
                </w:ins>
              </w:smartTag>
            </w:smartTag>
            <w:ins w:id="3740" w:author="user" w:date="2012-02-29T14:49:00Z">
              <w:r w:rsidRPr="001765B5">
                <w:rPr>
                  <w:rFonts w:ascii="Calibri" w:hAnsi="Calibri" w:cs="Calibri"/>
                  <w:b/>
                  <w:bCs/>
                  <w:sz w:val="18"/>
                  <w:szCs w:val="18"/>
                </w:rPr>
                <w:t xml:space="preserve"> and Li.</w:t>
              </w:r>
            </w:ins>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741" w:author="user" w:date="2012-02-29T14:49:00Z"/>
                <w:rFonts w:ascii="Calibri" w:hAnsi="Calibri" w:cs="Calibri"/>
                <w:b/>
                <w:bCs/>
                <w:sz w:val="18"/>
                <w:szCs w:val="18"/>
              </w:rPr>
            </w:pPr>
            <w:smartTag w:uri="urn:schemas-microsoft-com:office:smarttags" w:element="State">
              <w:smartTag w:uri="urn:schemas-microsoft-com:office:smarttags" w:element="place">
                <w:ins w:id="3742" w:author="user" w:date="2012-02-29T14:49:00Z">
                  <w:r w:rsidRPr="001765B5">
                    <w:rPr>
                      <w:rFonts w:ascii="Calibri" w:hAnsi="Calibri" w:cs="Calibri"/>
                      <w:b/>
                      <w:bCs/>
                      <w:sz w:val="18"/>
                      <w:szCs w:val="18"/>
                    </w:rPr>
                    <w:t>La.</w:t>
                  </w:r>
                </w:ins>
              </w:smartTag>
            </w:smartTag>
            <w:ins w:id="3743" w:author="user" w:date="2012-02-29T14:49:00Z">
              <w:r w:rsidRPr="001765B5">
                <w:rPr>
                  <w:rFonts w:ascii="Calibri" w:hAnsi="Calibri" w:cs="Calibri"/>
                  <w:b/>
                  <w:bCs/>
                  <w:sz w:val="18"/>
                  <w:szCs w:val="18"/>
                </w:rPr>
                <w:t xml:space="preserve"> and Pou.</w:t>
              </w:r>
            </w:ins>
          </w:p>
        </w:tc>
        <w:tc>
          <w:tcPr>
            <w:tcW w:w="1020" w:type="dxa"/>
            <w:tcBorders>
              <w:top w:val="single" w:sz="4" w:space="0" w:color="auto"/>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744" w:author="user" w:date="2012-02-29T14:49:00Z"/>
                <w:rFonts w:ascii="Calibri" w:hAnsi="Calibri" w:cs="Calibri"/>
                <w:b/>
                <w:bCs/>
                <w:sz w:val="18"/>
                <w:szCs w:val="18"/>
              </w:rPr>
            </w:pPr>
            <w:ins w:id="3745" w:author="user" w:date="2012-02-29T14:49:00Z">
              <w:r w:rsidRPr="001765B5">
                <w:rPr>
                  <w:rFonts w:ascii="Calibri" w:hAnsi="Calibri" w:cs="Calibri"/>
                  <w:b/>
                  <w:bCs/>
                  <w:sz w:val="18"/>
                  <w:szCs w:val="18"/>
                </w:rPr>
                <w:t>Li. and Pou.</w:t>
              </w:r>
            </w:ins>
          </w:p>
        </w:tc>
        <w:tc>
          <w:tcPr>
            <w:tcW w:w="990" w:type="dxa"/>
            <w:tcBorders>
              <w:top w:val="single" w:sz="4" w:space="0" w:color="auto"/>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746" w:author="user" w:date="2012-02-29T14:49:00Z"/>
                <w:rFonts w:ascii="Calibri" w:hAnsi="Calibri" w:cs="Calibri"/>
                <w:b/>
                <w:bCs/>
                <w:sz w:val="18"/>
                <w:szCs w:val="18"/>
              </w:rPr>
            </w:pPr>
            <w:ins w:id="3747" w:author="user" w:date="2012-02-29T14:49:00Z">
              <w:r w:rsidRPr="001765B5">
                <w:rPr>
                  <w:rFonts w:ascii="Calibri" w:hAnsi="Calibri" w:cs="Calibri"/>
                  <w:b/>
                  <w:bCs/>
                  <w:sz w:val="18"/>
                  <w:szCs w:val="18"/>
                </w:rPr>
                <w:t>La, Li, and Pou.</w:t>
              </w:r>
            </w:ins>
          </w:p>
        </w:tc>
        <w:tc>
          <w:tcPr>
            <w:tcW w:w="820" w:type="dxa"/>
            <w:tcBorders>
              <w:top w:val="single" w:sz="4" w:space="0" w:color="auto"/>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748" w:author="user" w:date="2012-02-29T14:49:00Z"/>
                <w:rFonts w:ascii="Calibri" w:hAnsi="Calibri" w:cs="Calibri"/>
                <w:b/>
                <w:bCs/>
                <w:sz w:val="18"/>
                <w:szCs w:val="18"/>
              </w:rPr>
            </w:pPr>
            <w:ins w:id="3749" w:author="user" w:date="2012-02-29T14:49:00Z">
              <w:r w:rsidRPr="001765B5">
                <w:rPr>
                  <w:rFonts w:ascii="Calibri" w:hAnsi="Calibri" w:cs="Calibri"/>
                  <w:b/>
                  <w:bCs/>
                  <w:sz w:val="18"/>
                  <w:szCs w:val="18"/>
                </w:rPr>
                <w:t>Non of All</w:t>
              </w:r>
            </w:ins>
          </w:p>
        </w:tc>
      </w:tr>
      <w:tr w:rsidR="002B6273" w:rsidRPr="001765B5" w:rsidTr="0074335E">
        <w:trPr>
          <w:trHeight w:val="255"/>
          <w:ins w:id="3750" w:author="user" w:date="2012-02-29T14:49:00Z"/>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3751" w:author="user" w:date="2012-02-29T14:49:00Z"/>
                <w:rFonts w:ascii="Calibri" w:hAnsi="Calibri" w:cs="Calibri"/>
                <w:sz w:val="18"/>
                <w:szCs w:val="18"/>
              </w:rPr>
            </w:pPr>
            <w:smartTag w:uri="urn:schemas-microsoft-com:office:smarttags" w:element="place">
              <w:smartTag w:uri="urn:schemas-microsoft-com:office:smarttags" w:element="PlaceName">
                <w:ins w:id="3752" w:author="user" w:date="2012-02-29T14:49:00Z">
                  <w:r w:rsidRPr="001765B5">
                    <w:rPr>
                      <w:rFonts w:ascii="Calibri" w:hAnsi="Calibri" w:cs="Calibri"/>
                      <w:sz w:val="18"/>
                      <w:szCs w:val="18"/>
                    </w:rPr>
                    <w:t>Hetauda</w:t>
                  </w:r>
                </w:ins>
              </w:smartTag>
              <w:ins w:id="3753" w:author="user" w:date="2012-02-29T14:49:00Z">
                <w:r w:rsidRPr="001765B5">
                  <w:rPr>
                    <w:rFonts w:ascii="Calibri" w:hAnsi="Calibri" w:cs="Calibri"/>
                    <w:sz w:val="18"/>
                    <w:szCs w:val="18"/>
                  </w:rPr>
                  <w:t xml:space="preserve"> </w:t>
                </w:r>
                <w:smartTag w:uri="urn:schemas-microsoft-com:office:smarttags" w:element="PlaceType">
                  <w:r w:rsidRPr="001765B5">
                    <w:rPr>
                      <w:rFonts w:ascii="Calibri" w:hAnsi="Calibri" w:cs="Calibri"/>
                      <w:sz w:val="18"/>
                      <w:szCs w:val="18"/>
                    </w:rPr>
                    <w:t>Municipality</w:t>
                  </w:r>
                </w:smartTag>
              </w:ins>
            </w:smartTag>
          </w:p>
        </w:tc>
        <w:tc>
          <w:tcPr>
            <w:tcW w:w="889"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754" w:author="user" w:date="2012-02-29T14:49:00Z"/>
                <w:rFonts w:ascii="Calibri" w:hAnsi="Calibri" w:cs="Calibri"/>
                <w:sz w:val="18"/>
                <w:szCs w:val="18"/>
              </w:rPr>
            </w:pPr>
            <w:ins w:id="3755" w:author="user" w:date="2012-02-29T14:49:00Z">
              <w:r w:rsidRPr="001765B5">
                <w:rPr>
                  <w:rFonts w:ascii="Calibri" w:hAnsi="Calibri" w:cs="Calibri"/>
                  <w:sz w:val="18"/>
                  <w:szCs w:val="18"/>
                </w:rPr>
                <w:t>14271</w:t>
              </w:r>
            </w:ins>
          </w:p>
        </w:tc>
        <w:tc>
          <w:tcPr>
            <w:tcW w:w="84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756" w:author="user" w:date="2012-02-29T14:49:00Z"/>
                <w:rFonts w:ascii="Calibri" w:hAnsi="Calibri" w:cs="Calibri"/>
                <w:sz w:val="18"/>
                <w:szCs w:val="18"/>
              </w:rPr>
            </w:pPr>
            <w:ins w:id="3757" w:author="user" w:date="2012-02-29T14:49:00Z">
              <w:r w:rsidRPr="001765B5">
                <w:rPr>
                  <w:rFonts w:ascii="Calibri" w:hAnsi="Calibri" w:cs="Calibri"/>
                  <w:sz w:val="18"/>
                  <w:szCs w:val="18"/>
                </w:rPr>
                <w:t>2404</w:t>
              </w:r>
            </w:ins>
          </w:p>
        </w:tc>
        <w:tc>
          <w:tcPr>
            <w:tcW w:w="64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758" w:author="user" w:date="2012-02-29T14:49:00Z"/>
                <w:rFonts w:ascii="Calibri" w:hAnsi="Calibri" w:cs="Calibri"/>
                <w:sz w:val="18"/>
                <w:szCs w:val="18"/>
              </w:rPr>
            </w:pPr>
            <w:ins w:id="3759" w:author="user" w:date="2012-02-29T14:49:00Z">
              <w:r w:rsidRPr="001765B5">
                <w:rPr>
                  <w:rFonts w:ascii="Calibri" w:hAnsi="Calibri" w:cs="Calibri"/>
                  <w:sz w:val="18"/>
                  <w:szCs w:val="18"/>
                </w:rPr>
                <w:t>454</w:t>
              </w:r>
            </w:ins>
          </w:p>
        </w:tc>
        <w:tc>
          <w:tcPr>
            <w:tcW w:w="86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760" w:author="user" w:date="2012-02-29T14:49:00Z"/>
                <w:rFonts w:ascii="Calibri" w:hAnsi="Calibri" w:cs="Calibri"/>
                <w:sz w:val="18"/>
                <w:szCs w:val="18"/>
              </w:rPr>
            </w:pPr>
            <w:ins w:id="3761" w:author="user" w:date="2012-02-29T14:49:00Z">
              <w:r w:rsidRPr="001765B5">
                <w:rPr>
                  <w:rFonts w:ascii="Calibri" w:hAnsi="Calibri" w:cs="Calibri"/>
                  <w:sz w:val="18"/>
                  <w:szCs w:val="18"/>
                </w:rPr>
                <w:t>169</w:t>
              </w:r>
            </w:ins>
          </w:p>
        </w:tc>
        <w:tc>
          <w:tcPr>
            <w:tcW w:w="86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762" w:author="user" w:date="2012-02-29T14:49:00Z"/>
                <w:rFonts w:ascii="Calibri" w:hAnsi="Calibri" w:cs="Calibri"/>
                <w:sz w:val="18"/>
                <w:szCs w:val="18"/>
              </w:rPr>
            </w:pPr>
            <w:ins w:id="3763" w:author="user" w:date="2012-02-29T14:49:00Z">
              <w:r w:rsidRPr="001765B5">
                <w:rPr>
                  <w:rFonts w:ascii="Calibri" w:hAnsi="Calibri" w:cs="Calibri"/>
                  <w:sz w:val="18"/>
                  <w:szCs w:val="18"/>
                </w:rPr>
                <w:t>2676</w:t>
              </w:r>
            </w:ins>
          </w:p>
        </w:tc>
        <w:tc>
          <w:tcPr>
            <w:tcW w:w="108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764" w:author="user" w:date="2012-02-29T14:49:00Z"/>
                <w:rFonts w:ascii="Calibri" w:hAnsi="Calibri" w:cs="Calibri"/>
                <w:sz w:val="18"/>
                <w:szCs w:val="18"/>
              </w:rPr>
            </w:pPr>
            <w:ins w:id="3765" w:author="user" w:date="2012-02-29T14:49:00Z">
              <w:r w:rsidRPr="001765B5">
                <w:rPr>
                  <w:rFonts w:ascii="Calibri" w:hAnsi="Calibri" w:cs="Calibri"/>
                  <w:sz w:val="18"/>
                  <w:szCs w:val="18"/>
                </w:rPr>
                <w:t>249</w:t>
              </w:r>
            </w:ins>
          </w:p>
        </w:tc>
        <w:tc>
          <w:tcPr>
            <w:tcW w:w="102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766" w:author="user" w:date="2012-02-29T14:49:00Z"/>
                <w:rFonts w:ascii="Calibri" w:hAnsi="Calibri" w:cs="Calibri"/>
                <w:sz w:val="18"/>
                <w:szCs w:val="18"/>
              </w:rPr>
            </w:pPr>
            <w:ins w:id="3767" w:author="user" w:date="2012-02-29T14:49:00Z">
              <w:r w:rsidRPr="001765B5">
                <w:rPr>
                  <w:rFonts w:ascii="Calibri" w:hAnsi="Calibri" w:cs="Calibri"/>
                  <w:sz w:val="18"/>
                  <w:szCs w:val="18"/>
                </w:rPr>
                <w:t>131</w:t>
              </w:r>
            </w:ins>
          </w:p>
        </w:tc>
        <w:tc>
          <w:tcPr>
            <w:tcW w:w="99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768" w:author="user" w:date="2012-02-29T14:49:00Z"/>
                <w:rFonts w:ascii="Calibri" w:hAnsi="Calibri" w:cs="Calibri"/>
                <w:sz w:val="18"/>
                <w:szCs w:val="18"/>
              </w:rPr>
            </w:pPr>
            <w:ins w:id="3769" w:author="user" w:date="2012-02-29T14:49:00Z">
              <w:r w:rsidRPr="001765B5">
                <w:rPr>
                  <w:rFonts w:ascii="Calibri" w:hAnsi="Calibri" w:cs="Calibri"/>
                  <w:sz w:val="18"/>
                  <w:szCs w:val="18"/>
                </w:rPr>
                <w:t>659</w:t>
              </w:r>
            </w:ins>
          </w:p>
        </w:tc>
        <w:tc>
          <w:tcPr>
            <w:tcW w:w="82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770" w:author="user" w:date="2012-02-29T14:49:00Z"/>
                <w:rFonts w:ascii="Calibri" w:hAnsi="Calibri" w:cs="Calibri"/>
                <w:sz w:val="18"/>
                <w:szCs w:val="18"/>
              </w:rPr>
            </w:pPr>
            <w:ins w:id="3771" w:author="user" w:date="2012-02-29T14:49:00Z">
              <w:r w:rsidRPr="001765B5">
                <w:rPr>
                  <w:rFonts w:ascii="Calibri" w:hAnsi="Calibri" w:cs="Calibri"/>
                  <w:sz w:val="18"/>
                  <w:szCs w:val="18"/>
                </w:rPr>
                <w:t>7529</w:t>
              </w:r>
            </w:ins>
          </w:p>
        </w:tc>
      </w:tr>
      <w:tr w:rsidR="002B6273" w:rsidRPr="001765B5" w:rsidTr="0074335E">
        <w:trPr>
          <w:trHeight w:val="255"/>
          <w:ins w:id="3772" w:author="user" w:date="2012-02-29T14:49:00Z"/>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3773" w:author="user" w:date="2012-02-29T14:49:00Z"/>
                <w:rFonts w:ascii="Calibri" w:hAnsi="Calibri" w:cs="Calibri"/>
                <w:sz w:val="18"/>
                <w:szCs w:val="18"/>
              </w:rPr>
            </w:pPr>
            <w:ins w:id="3774" w:author="user" w:date="2012-02-29T14:49:00Z">
              <w:r w:rsidRPr="001765B5">
                <w:rPr>
                  <w:rFonts w:ascii="Calibri" w:hAnsi="Calibri" w:cs="Calibri"/>
                  <w:sz w:val="18"/>
                  <w:szCs w:val="18"/>
                </w:rPr>
                <w:t>Basamadi</w:t>
              </w:r>
            </w:ins>
          </w:p>
        </w:tc>
        <w:tc>
          <w:tcPr>
            <w:tcW w:w="889"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775" w:author="user" w:date="2012-02-29T14:49:00Z"/>
                <w:rFonts w:ascii="Calibri" w:hAnsi="Calibri" w:cs="Calibri"/>
                <w:sz w:val="18"/>
                <w:szCs w:val="18"/>
              </w:rPr>
            </w:pPr>
            <w:ins w:id="3776" w:author="user" w:date="2012-02-29T14:49:00Z">
              <w:r w:rsidRPr="001765B5">
                <w:rPr>
                  <w:rFonts w:ascii="Calibri" w:hAnsi="Calibri" w:cs="Calibri"/>
                  <w:sz w:val="18"/>
                  <w:szCs w:val="18"/>
                </w:rPr>
                <w:t>2545</w:t>
              </w:r>
            </w:ins>
          </w:p>
        </w:tc>
        <w:tc>
          <w:tcPr>
            <w:tcW w:w="84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777" w:author="user" w:date="2012-02-29T14:49:00Z"/>
                <w:rFonts w:ascii="Calibri" w:hAnsi="Calibri" w:cs="Calibri"/>
                <w:sz w:val="18"/>
                <w:szCs w:val="18"/>
              </w:rPr>
            </w:pPr>
            <w:ins w:id="3778" w:author="user" w:date="2012-02-29T14:49:00Z">
              <w:r w:rsidRPr="001765B5">
                <w:rPr>
                  <w:rFonts w:ascii="Calibri" w:hAnsi="Calibri" w:cs="Calibri"/>
                  <w:sz w:val="18"/>
                  <w:szCs w:val="18"/>
                </w:rPr>
                <w:t>271</w:t>
              </w:r>
            </w:ins>
          </w:p>
        </w:tc>
        <w:tc>
          <w:tcPr>
            <w:tcW w:w="64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779" w:author="user" w:date="2012-02-29T14:49:00Z"/>
                <w:rFonts w:ascii="Calibri" w:hAnsi="Calibri" w:cs="Calibri"/>
                <w:sz w:val="18"/>
                <w:szCs w:val="18"/>
              </w:rPr>
            </w:pPr>
            <w:ins w:id="3780" w:author="user" w:date="2012-02-29T14:49:00Z">
              <w:r w:rsidRPr="001765B5">
                <w:rPr>
                  <w:rFonts w:ascii="Calibri" w:hAnsi="Calibri" w:cs="Calibri"/>
                  <w:sz w:val="18"/>
                  <w:szCs w:val="18"/>
                </w:rPr>
                <w:t>65</w:t>
              </w:r>
            </w:ins>
          </w:p>
        </w:tc>
        <w:tc>
          <w:tcPr>
            <w:tcW w:w="86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781" w:author="user" w:date="2012-02-29T14:49:00Z"/>
                <w:rFonts w:ascii="Calibri" w:hAnsi="Calibri" w:cs="Calibri"/>
                <w:sz w:val="18"/>
                <w:szCs w:val="18"/>
              </w:rPr>
            </w:pPr>
            <w:ins w:id="3782" w:author="user" w:date="2012-02-29T14:49:00Z">
              <w:r w:rsidRPr="001765B5">
                <w:rPr>
                  <w:rFonts w:ascii="Calibri" w:hAnsi="Calibri" w:cs="Calibri"/>
                  <w:sz w:val="18"/>
                  <w:szCs w:val="18"/>
                </w:rPr>
                <w:t>20</w:t>
              </w:r>
            </w:ins>
          </w:p>
        </w:tc>
        <w:tc>
          <w:tcPr>
            <w:tcW w:w="86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783" w:author="user" w:date="2012-02-29T14:49:00Z"/>
                <w:rFonts w:ascii="Calibri" w:hAnsi="Calibri" w:cs="Calibri"/>
                <w:sz w:val="18"/>
                <w:szCs w:val="18"/>
              </w:rPr>
            </w:pPr>
            <w:ins w:id="3784" w:author="user" w:date="2012-02-29T14:49:00Z">
              <w:r w:rsidRPr="001765B5">
                <w:rPr>
                  <w:rFonts w:ascii="Calibri" w:hAnsi="Calibri" w:cs="Calibri"/>
                  <w:sz w:val="18"/>
                  <w:szCs w:val="18"/>
                </w:rPr>
                <w:t>697</w:t>
              </w:r>
            </w:ins>
          </w:p>
        </w:tc>
        <w:tc>
          <w:tcPr>
            <w:tcW w:w="108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785" w:author="user" w:date="2012-02-29T14:49:00Z"/>
                <w:rFonts w:ascii="Calibri" w:hAnsi="Calibri" w:cs="Calibri"/>
                <w:sz w:val="18"/>
                <w:szCs w:val="18"/>
              </w:rPr>
            </w:pPr>
            <w:ins w:id="3786" w:author="user" w:date="2012-02-29T14:49:00Z">
              <w:r w:rsidRPr="001765B5">
                <w:rPr>
                  <w:rFonts w:ascii="Calibri" w:hAnsi="Calibri" w:cs="Calibri"/>
                  <w:sz w:val="18"/>
                  <w:szCs w:val="18"/>
                </w:rPr>
                <w:t>48</w:t>
              </w:r>
            </w:ins>
          </w:p>
        </w:tc>
        <w:tc>
          <w:tcPr>
            <w:tcW w:w="102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787" w:author="user" w:date="2012-02-29T14:49:00Z"/>
                <w:rFonts w:ascii="Calibri" w:hAnsi="Calibri" w:cs="Calibri"/>
                <w:sz w:val="18"/>
                <w:szCs w:val="18"/>
              </w:rPr>
            </w:pPr>
            <w:ins w:id="3788" w:author="user" w:date="2012-02-29T14:49:00Z">
              <w:r w:rsidRPr="001765B5">
                <w:rPr>
                  <w:rFonts w:ascii="Calibri" w:hAnsi="Calibri" w:cs="Calibri"/>
                  <w:sz w:val="18"/>
                  <w:szCs w:val="18"/>
                </w:rPr>
                <w:t>52</w:t>
              </w:r>
            </w:ins>
          </w:p>
        </w:tc>
        <w:tc>
          <w:tcPr>
            <w:tcW w:w="99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789" w:author="user" w:date="2012-02-29T14:49:00Z"/>
                <w:rFonts w:ascii="Calibri" w:hAnsi="Calibri" w:cs="Calibri"/>
                <w:sz w:val="18"/>
                <w:szCs w:val="18"/>
              </w:rPr>
            </w:pPr>
            <w:ins w:id="3790" w:author="user" w:date="2012-02-29T14:49:00Z">
              <w:r w:rsidRPr="001765B5">
                <w:rPr>
                  <w:rFonts w:ascii="Calibri" w:hAnsi="Calibri" w:cs="Calibri"/>
                  <w:sz w:val="18"/>
                  <w:szCs w:val="18"/>
                </w:rPr>
                <w:t>1091</w:t>
              </w:r>
            </w:ins>
          </w:p>
        </w:tc>
        <w:tc>
          <w:tcPr>
            <w:tcW w:w="82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791" w:author="user" w:date="2012-02-29T14:49:00Z"/>
                <w:rFonts w:ascii="Calibri" w:hAnsi="Calibri" w:cs="Calibri"/>
                <w:sz w:val="18"/>
                <w:szCs w:val="18"/>
              </w:rPr>
            </w:pPr>
            <w:ins w:id="3792" w:author="user" w:date="2012-02-29T14:49:00Z">
              <w:r w:rsidRPr="001765B5">
                <w:rPr>
                  <w:rFonts w:ascii="Calibri" w:hAnsi="Calibri" w:cs="Calibri"/>
                  <w:sz w:val="18"/>
                  <w:szCs w:val="18"/>
                </w:rPr>
                <w:t>301</w:t>
              </w:r>
            </w:ins>
          </w:p>
        </w:tc>
      </w:tr>
      <w:tr w:rsidR="002B6273" w:rsidRPr="001765B5" w:rsidTr="0074335E">
        <w:trPr>
          <w:trHeight w:val="255"/>
          <w:ins w:id="3793" w:author="user" w:date="2012-02-29T14:49:00Z"/>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3794" w:author="user" w:date="2012-02-29T14:49:00Z"/>
                <w:rFonts w:ascii="Calibri" w:hAnsi="Calibri" w:cs="Calibri"/>
                <w:sz w:val="18"/>
                <w:szCs w:val="18"/>
              </w:rPr>
            </w:pPr>
            <w:ins w:id="3795" w:author="user" w:date="2012-02-29T14:49:00Z">
              <w:r w:rsidRPr="001765B5">
                <w:rPr>
                  <w:rFonts w:ascii="Calibri" w:hAnsi="Calibri" w:cs="Calibri"/>
                  <w:sz w:val="18"/>
                  <w:szCs w:val="18"/>
                </w:rPr>
                <w:t>Manahari</w:t>
              </w:r>
            </w:ins>
          </w:p>
        </w:tc>
        <w:tc>
          <w:tcPr>
            <w:tcW w:w="889"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796" w:author="user" w:date="2012-02-29T14:49:00Z"/>
                <w:rFonts w:ascii="Calibri" w:hAnsi="Calibri" w:cs="Calibri"/>
                <w:sz w:val="18"/>
                <w:szCs w:val="18"/>
              </w:rPr>
            </w:pPr>
            <w:ins w:id="3797" w:author="user" w:date="2012-02-29T14:49:00Z">
              <w:r w:rsidRPr="001765B5">
                <w:rPr>
                  <w:rFonts w:ascii="Calibri" w:hAnsi="Calibri" w:cs="Calibri"/>
                  <w:sz w:val="18"/>
                  <w:szCs w:val="18"/>
                </w:rPr>
                <w:t>2620</w:t>
              </w:r>
            </w:ins>
          </w:p>
        </w:tc>
        <w:tc>
          <w:tcPr>
            <w:tcW w:w="84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798" w:author="user" w:date="2012-02-29T14:49:00Z"/>
                <w:rFonts w:ascii="Calibri" w:hAnsi="Calibri" w:cs="Calibri"/>
                <w:sz w:val="18"/>
                <w:szCs w:val="18"/>
              </w:rPr>
            </w:pPr>
            <w:ins w:id="3799" w:author="user" w:date="2012-02-29T14:49:00Z">
              <w:r w:rsidRPr="001765B5">
                <w:rPr>
                  <w:rFonts w:ascii="Calibri" w:hAnsi="Calibri" w:cs="Calibri"/>
                  <w:sz w:val="18"/>
                  <w:szCs w:val="18"/>
                </w:rPr>
                <w:t>365</w:t>
              </w:r>
            </w:ins>
          </w:p>
        </w:tc>
        <w:tc>
          <w:tcPr>
            <w:tcW w:w="64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800" w:author="user" w:date="2012-02-29T14:49:00Z"/>
                <w:rFonts w:ascii="Calibri" w:hAnsi="Calibri" w:cs="Calibri"/>
                <w:sz w:val="18"/>
                <w:szCs w:val="18"/>
              </w:rPr>
            </w:pPr>
            <w:ins w:id="3801" w:author="user" w:date="2012-02-29T14:49:00Z">
              <w:r w:rsidRPr="001765B5">
                <w:rPr>
                  <w:rFonts w:ascii="Calibri" w:hAnsi="Calibri" w:cs="Calibri"/>
                  <w:sz w:val="18"/>
                  <w:szCs w:val="18"/>
                </w:rPr>
                <w:t>103</w:t>
              </w:r>
            </w:ins>
          </w:p>
        </w:tc>
        <w:tc>
          <w:tcPr>
            <w:tcW w:w="86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802" w:author="user" w:date="2012-02-29T14:49:00Z"/>
                <w:rFonts w:ascii="Calibri" w:hAnsi="Calibri" w:cs="Calibri"/>
                <w:sz w:val="18"/>
                <w:szCs w:val="18"/>
              </w:rPr>
            </w:pPr>
            <w:ins w:id="3803" w:author="user" w:date="2012-02-29T14:49:00Z">
              <w:r w:rsidRPr="001765B5">
                <w:rPr>
                  <w:rFonts w:ascii="Calibri" w:hAnsi="Calibri" w:cs="Calibri"/>
                  <w:sz w:val="18"/>
                  <w:szCs w:val="18"/>
                </w:rPr>
                <w:t>12</w:t>
              </w:r>
            </w:ins>
          </w:p>
        </w:tc>
        <w:tc>
          <w:tcPr>
            <w:tcW w:w="86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804" w:author="user" w:date="2012-02-29T14:49:00Z"/>
                <w:rFonts w:ascii="Calibri" w:hAnsi="Calibri" w:cs="Calibri"/>
                <w:sz w:val="18"/>
                <w:szCs w:val="18"/>
              </w:rPr>
            </w:pPr>
            <w:ins w:id="3805" w:author="user" w:date="2012-02-29T14:49:00Z">
              <w:r w:rsidRPr="001765B5">
                <w:rPr>
                  <w:rFonts w:ascii="Calibri" w:hAnsi="Calibri" w:cs="Calibri"/>
                  <w:sz w:val="18"/>
                  <w:szCs w:val="18"/>
                </w:rPr>
                <w:t>908</w:t>
              </w:r>
            </w:ins>
          </w:p>
        </w:tc>
        <w:tc>
          <w:tcPr>
            <w:tcW w:w="108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806" w:author="user" w:date="2012-02-29T14:49:00Z"/>
                <w:rFonts w:ascii="Calibri" w:hAnsi="Calibri" w:cs="Calibri"/>
                <w:sz w:val="18"/>
                <w:szCs w:val="18"/>
              </w:rPr>
            </w:pPr>
            <w:ins w:id="3807" w:author="user" w:date="2012-02-29T14:49:00Z">
              <w:r w:rsidRPr="001765B5">
                <w:rPr>
                  <w:rFonts w:ascii="Calibri" w:hAnsi="Calibri" w:cs="Calibri"/>
                  <w:sz w:val="18"/>
                  <w:szCs w:val="18"/>
                </w:rPr>
                <w:t>35</w:t>
              </w:r>
            </w:ins>
          </w:p>
        </w:tc>
        <w:tc>
          <w:tcPr>
            <w:tcW w:w="102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808" w:author="user" w:date="2012-02-29T14:49:00Z"/>
                <w:rFonts w:ascii="Calibri" w:hAnsi="Calibri" w:cs="Calibri"/>
                <w:sz w:val="18"/>
                <w:szCs w:val="18"/>
              </w:rPr>
            </w:pPr>
            <w:ins w:id="3809" w:author="user" w:date="2012-02-29T14:49:00Z">
              <w:r w:rsidRPr="001765B5">
                <w:rPr>
                  <w:rFonts w:ascii="Calibri" w:hAnsi="Calibri" w:cs="Calibri"/>
                  <w:sz w:val="18"/>
                  <w:szCs w:val="18"/>
                </w:rPr>
                <w:t>38</w:t>
              </w:r>
            </w:ins>
          </w:p>
        </w:tc>
        <w:tc>
          <w:tcPr>
            <w:tcW w:w="99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810" w:author="user" w:date="2012-02-29T14:49:00Z"/>
                <w:rFonts w:ascii="Calibri" w:hAnsi="Calibri" w:cs="Calibri"/>
                <w:sz w:val="18"/>
                <w:szCs w:val="18"/>
              </w:rPr>
            </w:pPr>
            <w:ins w:id="3811" w:author="user" w:date="2012-02-29T14:49:00Z">
              <w:r w:rsidRPr="001765B5">
                <w:rPr>
                  <w:rFonts w:ascii="Calibri" w:hAnsi="Calibri" w:cs="Calibri"/>
                  <w:sz w:val="18"/>
                  <w:szCs w:val="18"/>
                </w:rPr>
                <w:t>779</w:t>
              </w:r>
            </w:ins>
          </w:p>
        </w:tc>
        <w:tc>
          <w:tcPr>
            <w:tcW w:w="82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812" w:author="user" w:date="2012-02-29T14:49:00Z"/>
                <w:rFonts w:ascii="Calibri" w:hAnsi="Calibri" w:cs="Calibri"/>
                <w:sz w:val="18"/>
                <w:szCs w:val="18"/>
              </w:rPr>
            </w:pPr>
            <w:ins w:id="3813" w:author="user" w:date="2012-02-29T14:49:00Z">
              <w:r w:rsidRPr="001765B5">
                <w:rPr>
                  <w:rFonts w:ascii="Calibri" w:hAnsi="Calibri" w:cs="Calibri"/>
                  <w:sz w:val="18"/>
                  <w:szCs w:val="18"/>
                </w:rPr>
                <w:t>380</w:t>
              </w:r>
            </w:ins>
          </w:p>
        </w:tc>
      </w:tr>
      <w:tr w:rsidR="002B6273" w:rsidRPr="001765B5" w:rsidTr="0074335E">
        <w:trPr>
          <w:trHeight w:val="255"/>
          <w:ins w:id="3814" w:author="user" w:date="2012-02-29T14:49:00Z"/>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3815" w:author="user" w:date="2012-02-29T14:49:00Z"/>
                <w:rFonts w:ascii="Calibri" w:hAnsi="Calibri" w:cs="Calibri"/>
                <w:sz w:val="18"/>
                <w:szCs w:val="18"/>
              </w:rPr>
            </w:pPr>
            <w:ins w:id="3816" w:author="user" w:date="2012-02-29T14:49:00Z">
              <w:r w:rsidRPr="001765B5">
                <w:rPr>
                  <w:rFonts w:ascii="Calibri" w:hAnsi="Calibri" w:cs="Calibri"/>
                  <w:sz w:val="18"/>
                  <w:szCs w:val="18"/>
                </w:rPr>
                <w:t>Piple</w:t>
              </w:r>
            </w:ins>
          </w:p>
        </w:tc>
        <w:tc>
          <w:tcPr>
            <w:tcW w:w="889"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817" w:author="user" w:date="2012-02-29T14:49:00Z"/>
                <w:rFonts w:ascii="Calibri" w:hAnsi="Calibri" w:cs="Calibri"/>
                <w:sz w:val="18"/>
                <w:szCs w:val="18"/>
              </w:rPr>
            </w:pPr>
            <w:ins w:id="3818" w:author="user" w:date="2012-02-29T14:49:00Z">
              <w:r w:rsidRPr="001765B5">
                <w:rPr>
                  <w:rFonts w:ascii="Calibri" w:hAnsi="Calibri" w:cs="Calibri"/>
                  <w:sz w:val="18"/>
                  <w:szCs w:val="18"/>
                </w:rPr>
                <w:t>2454</w:t>
              </w:r>
            </w:ins>
          </w:p>
        </w:tc>
        <w:tc>
          <w:tcPr>
            <w:tcW w:w="84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819" w:author="user" w:date="2012-02-29T14:49:00Z"/>
                <w:rFonts w:ascii="Calibri" w:hAnsi="Calibri" w:cs="Calibri"/>
                <w:sz w:val="18"/>
                <w:szCs w:val="18"/>
              </w:rPr>
            </w:pPr>
            <w:ins w:id="3820" w:author="user" w:date="2012-02-29T14:49:00Z">
              <w:r w:rsidRPr="001765B5">
                <w:rPr>
                  <w:rFonts w:ascii="Calibri" w:hAnsi="Calibri" w:cs="Calibri"/>
                  <w:sz w:val="18"/>
                  <w:szCs w:val="18"/>
                </w:rPr>
                <w:t>403</w:t>
              </w:r>
            </w:ins>
          </w:p>
        </w:tc>
        <w:tc>
          <w:tcPr>
            <w:tcW w:w="64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821" w:author="user" w:date="2012-02-29T14:49:00Z"/>
                <w:rFonts w:ascii="Calibri" w:hAnsi="Calibri" w:cs="Calibri"/>
                <w:sz w:val="18"/>
                <w:szCs w:val="18"/>
              </w:rPr>
            </w:pPr>
            <w:ins w:id="3822" w:author="user" w:date="2012-02-29T14:49:00Z">
              <w:r w:rsidRPr="001765B5">
                <w:rPr>
                  <w:rFonts w:ascii="Calibri" w:hAnsi="Calibri" w:cs="Calibri"/>
                  <w:sz w:val="18"/>
                  <w:szCs w:val="18"/>
                </w:rPr>
                <w:t>64</w:t>
              </w:r>
            </w:ins>
          </w:p>
        </w:tc>
        <w:tc>
          <w:tcPr>
            <w:tcW w:w="86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823" w:author="user" w:date="2012-02-29T14:49:00Z"/>
                <w:rFonts w:ascii="Calibri" w:hAnsi="Calibri" w:cs="Calibri"/>
                <w:sz w:val="18"/>
                <w:szCs w:val="18"/>
              </w:rPr>
            </w:pPr>
            <w:ins w:id="3824" w:author="user" w:date="2012-02-29T14:49:00Z">
              <w:r w:rsidRPr="001765B5">
                <w:rPr>
                  <w:rFonts w:ascii="Calibri" w:hAnsi="Calibri" w:cs="Calibri"/>
                  <w:sz w:val="18"/>
                  <w:szCs w:val="18"/>
                </w:rPr>
                <w:t>3</w:t>
              </w:r>
            </w:ins>
          </w:p>
        </w:tc>
        <w:tc>
          <w:tcPr>
            <w:tcW w:w="86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825" w:author="user" w:date="2012-02-29T14:49:00Z"/>
                <w:rFonts w:ascii="Calibri" w:hAnsi="Calibri" w:cs="Calibri"/>
                <w:sz w:val="18"/>
                <w:szCs w:val="18"/>
              </w:rPr>
            </w:pPr>
            <w:ins w:id="3826" w:author="user" w:date="2012-02-29T14:49:00Z">
              <w:r w:rsidRPr="001765B5">
                <w:rPr>
                  <w:rFonts w:ascii="Calibri" w:hAnsi="Calibri" w:cs="Calibri"/>
                  <w:sz w:val="18"/>
                  <w:szCs w:val="18"/>
                </w:rPr>
                <w:t>1234</w:t>
              </w:r>
            </w:ins>
          </w:p>
        </w:tc>
        <w:tc>
          <w:tcPr>
            <w:tcW w:w="108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827" w:author="user" w:date="2012-02-29T14:49:00Z"/>
                <w:rFonts w:ascii="Calibri" w:hAnsi="Calibri" w:cs="Calibri"/>
                <w:sz w:val="18"/>
                <w:szCs w:val="18"/>
              </w:rPr>
            </w:pPr>
            <w:ins w:id="3828" w:author="user" w:date="2012-02-29T14:49:00Z">
              <w:r w:rsidRPr="001765B5">
                <w:rPr>
                  <w:rFonts w:ascii="Calibri" w:hAnsi="Calibri" w:cs="Calibri"/>
                  <w:sz w:val="18"/>
                  <w:szCs w:val="18"/>
                </w:rPr>
                <w:t>52</w:t>
              </w:r>
            </w:ins>
          </w:p>
        </w:tc>
        <w:tc>
          <w:tcPr>
            <w:tcW w:w="102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829" w:author="user" w:date="2012-02-29T14:49:00Z"/>
                <w:rFonts w:ascii="Calibri" w:hAnsi="Calibri" w:cs="Calibri"/>
                <w:sz w:val="18"/>
                <w:szCs w:val="18"/>
              </w:rPr>
            </w:pPr>
            <w:ins w:id="3830" w:author="user" w:date="2012-02-29T14:49:00Z">
              <w:r w:rsidRPr="001765B5">
                <w:rPr>
                  <w:rFonts w:ascii="Calibri" w:hAnsi="Calibri" w:cs="Calibri"/>
                  <w:sz w:val="18"/>
                  <w:szCs w:val="18"/>
                </w:rPr>
                <w:t>23</w:t>
              </w:r>
            </w:ins>
          </w:p>
        </w:tc>
        <w:tc>
          <w:tcPr>
            <w:tcW w:w="99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831" w:author="user" w:date="2012-02-29T14:49:00Z"/>
                <w:rFonts w:ascii="Calibri" w:hAnsi="Calibri" w:cs="Calibri"/>
                <w:sz w:val="18"/>
                <w:szCs w:val="18"/>
              </w:rPr>
            </w:pPr>
            <w:ins w:id="3832" w:author="user" w:date="2012-02-29T14:49:00Z">
              <w:r w:rsidRPr="001765B5">
                <w:rPr>
                  <w:rFonts w:ascii="Calibri" w:hAnsi="Calibri" w:cs="Calibri"/>
                  <w:sz w:val="18"/>
                  <w:szCs w:val="18"/>
                </w:rPr>
                <w:t>497</w:t>
              </w:r>
            </w:ins>
          </w:p>
        </w:tc>
        <w:tc>
          <w:tcPr>
            <w:tcW w:w="82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833" w:author="user" w:date="2012-02-29T14:49:00Z"/>
                <w:rFonts w:ascii="Calibri" w:hAnsi="Calibri" w:cs="Calibri"/>
                <w:sz w:val="18"/>
                <w:szCs w:val="18"/>
              </w:rPr>
            </w:pPr>
            <w:ins w:id="3834" w:author="user" w:date="2012-02-29T14:49:00Z">
              <w:r w:rsidRPr="001765B5">
                <w:rPr>
                  <w:rFonts w:ascii="Calibri" w:hAnsi="Calibri" w:cs="Calibri"/>
                  <w:sz w:val="18"/>
                  <w:szCs w:val="18"/>
                </w:rPr>
                <w:t>178</w:t>
              </w:r>
            </w:ins>
          </w:p>
        </w:tc>
      </w:tr>
      <w:tr w:rsidR="002B6273" w:rsidRPr="001765B5" w:rsidTr="0074335E">
        <w:trPr>
          <w:trHeight w:val="255"/>
          <w:ins w:id="3835" w:author="user" w:date="2012-02-29T14:49:00Z"/>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3836" w:author="user" w:date="2012-02-29T14:49:00Z"/>
                <w:rFonts w:ascii="Calibri" w:hAnsi="Calibri" w:cs="Calibri"/>
                <w:sz w:val="18"/>
                <w:szCs w:val="18"/>
              </w:rPr>
            </w:pPr>
            <w:ins w:id="3837" w:author="user" w:date="2012-02-29T14:49:00Z">
              <w:r w:rsidRPr="001765B5">
                <w:rPr>
                  <w:rFonts w:ascii="Calibri" w:hAnsi="Calibri" w:cs="Calibri"/>
                  <w:sz w:val="18"/>
                  <w:szCs w:val="18"/>
                </w:rPr>
                <w:t>Bhandara</w:t>
              </w:r>
            </w:ins>
          </w:p>
        </w:tc>
        <w:tc>
          <w:tcPr>
            <w:tcW w:w="889"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838" w:author="user" w:date="2012-02-29T14:49:00Z"/>
                <w:rFonts w:ascii="Calibri" w:hAnsi="Calibri" w:cs="Calibri"/>
                <w:sz w:val="18"/>
                <w:szCs w:val="18"/>
              </w:rPr>
            </w:pPr>
            <w:ins w:id="3839" w:author="user" w:date="2012-02-29T14:49:00Z">
              <w:r w:rsidRPr="001765B5">
                <w:rPr>
                  <w:rFonts w:ascii="Calibri" w:hAnsi="Calibri" w:cs="Calibri"/>
                  <w:sz w:val="18"/>
                  <w:szCs w:val="18"/>
                </w:rPr>
                <w:t>2578</w:t>
              </w:r>
            </w:ins>
          </w:p>
        </w:tc>
        <w:tc>
          <w:tcPr>
            <w:tcW w:w="84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840" w:author="user" w:date="2012-02-29T14:49:00Z"/>
                <w:rFonts w:ascii="Calibri" w:hAnsi="Calibri" w:cs="Calibri"/>
                <w:sz w:val="18"/>
                <w:szCs w:val="18"/>
              </w:rPr>
            </w:pPr>
            <w:ins w:id="3841" w:author="user" w:date="2012-02-29T14:49:00Z">
              <w:r w:rsidRPr="001765B5">
                <w:rPr>
                  <w:rFonts w:ascii="Calibri" w:hAnsi="Calibri" w:cs="Calibri"/>
                  <w:sz w:val="18"/>
                  <w:szCs w:val="18"/>
                </w:rPr>
                <w:t>446</w:t>
              </w:r>
            </w:ins>
          </w:p>
        </w:tc>
        <w:tc>
          <w:tcPr>
            <w:tcW w:w="64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842" w:author="user" w:date="2012-02-29T14:49:00Z"/>
                <w:rFonts w:ascii="Calibri" w:hAnsi="Calibri" w:cs="Calibri"/>
                <w:sz w:val="18"/>
                <w:szCs w:val="18"/>
              </w:rPr>
            </w:pPr>
            <w:ins w:id="3843" w:author="user" w:date="2012-02-29T14:49:00Z">
              <w:r w:rsidRPr="001765B5">
                <w:rPr>
                  <w:rFonts w:ascii="Calibri" w:hAnsi="Calibri" w:cs="Calibri"/>
                  <w:sz w:val="18"/>
                  <w:szCs w:val="18"/>
                </w:rPr>
                <w:t>67</w:t>
              </w:r>
            </w:ins>
          </w:p>
        </w:tc>
        <w:tc>
          <w:tcPr>
            <w:tcW w:w="86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844" w:author="user" w:date="2012-02-29T14:49:00Z"/>
                <w:rFonts w:ascii="Calibri" w:hAnsi="Calibri" w:cs="Calibri"/>
                <w:sz w:val="18"/>
                <w:szCs w:val="18"/>
              </w:rPr>
            </w:pPr>
            <w:ins w:id="3845" w:author="user" w:date="2012-02-29T14:49:00Z">
              <w:r w:rsidRPr="001765B5">
                <w:rPr>
                  <w:rFonts w:ascii="Calibri" w:hAnsi="Calibri" w:cs="Calibri"/>
                  <w:sz w:val="18"/>
                  <w:szCs w:val="18"/>
                </w:rPr>
                <w:t>12</w:t>
              </w:r>
            </w:ins>
          </w:p>
        </w:tc>
        <w:tc>
          <w:tcPr>
            <w:tcW w:w="86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846" w:author="user" w:date="2012-02-29T14:49:00Z"/>
                <w:rFonts w:ascii="Calibri" w:hAnsi="Calibri" w:cs="Calibri"/>
                <w:sz w:val="18"/>
                <w:szCs w:val="18"/>
              </w:rPr>
            </w:pPr>
            <w:ins w:id="3847" w:author="user" w:date="2012-02-29T14:49:00Z">
              <w:r w:rsidRPr="001765B5">
                <w:rPr>
                  <w:rFonts w:ascii="Calibri" w:hAnsi="Calibri" w:cs="Calibri"/>
                  <w:sz w:val="18"/>
                  <w:szCs w:val="18"/>
                </w:rPr>
                <w:t>1214</w:t>
              </w:r>
            </w:ins>
          </w:p>
        </w:tc>
        <w:tc>
          <w:tcPr>
            <w:tcW w:w="108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848" w:author="user" w:date="2012-02-29T14:49:00Z"/>
                <w:rFonts w:ascii="Calibri" w:hAnsi="Calibri" w:cs="Calibri"/>
                <w:sz w:val="18"/>
                <w:szCs w:val="18"/>
              </w:rPr>
            </w:pPr>
            <w:ins w:id="3849" w:author="user" w:date="2012-02-29T14:49:00Z">
              <w:r w:rsidRPr="001765B5">
                <w:rPr>
                  <w:rFonts w:ascii="Calibri" w:hAnsi="Calibri" w:cs="Calibri"/>
                  <w:sz w:val="18"/>
                  <w:szCs w:val="18"/>
                </w:rPr>
                <w:t>71</w:t>
              </w:r>
            </w:ins>
          </w:p>
        </w:tc>
        <w:tc>
          <w:tcPr>
            <w:tcW w:w="102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850" w:author="user" w:date="2012-02-29T14:49:00Z"/>
                <w:rFonts w:ascii="Calibri" w:hAnsi="Calibri" w:cs="Calibri"/>
                <w:sz w:val="18"/>
                <w:szCs w:val="18"/>
              </w:rPr>
            </w:pPr>
            <w:ins w:id="3851" w:author="user" w:date="2012-02-29T14:49:00Z">
              <w:r w:rsidRPr="001765B5">
                <w:rPr>
                  <w:rFonts w:ascii="Calibri" w:hAnsi="Calibri" w:cs="Calibri"/>
                  <w:sz w:val="18"/>
                  <w:szCs w:val="18"/>
                </w:rPr>
                <w:t>17</w:t>
              </w:r>
            </w:ins>
          </w:p>
        </w:tc>
        <w:tc>
          <w:tcPr>
            <w:tcW w:w="99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852" w:author="user" w:date="2012-02-29T14:49:00Z"/>
                <w:rFonts w:ascii="Calibri" w:hAnsi="Calibri" w:cs="Calibri"/>
                <w:sz w:val="18"/>
                <w:szCs w:val="18"/>
              </w:rPr>
            </w:pPr>
            <w:ins w:id="3853" w:author="user" w:date="2012-02-29T14:49:00Z">
              <w:r w:rsidRPr="001765B5">
                <w:rPr>
                  <w:rFonts w:ascii="Calibri" w:hAnsi="Calibri" w:cs="Calibri"/>
                  <w:sz w:val="18"/>
                  <w:szCs w:val="18"/>
                </w:rPr>
                <w:t>482</w:t>
              </w:r>
            </w:ins>
          </w:p>
        </w:tc>
        <w:tc>
          <w:tcPr>
            <w:tcW w:w="82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854" w:author="user" w:date="2012-02-29T14:49:00Z"/>
                <w:rFonts w:ascii="Calibri" w:hAnsi="Calibri" w:cs="Calibri"/>
                <w:sz w:val="18"/>
                <w:szCs w:val="18"/>
              </w:rPr>
            </w:pPr>
            <w:ins w:id="3855" w:author="user" w:date="2012-02-29T14:49:00Z">
              <w:r w:rsidRPr="001765B5">
                <w:rPr>
                  <w:rFonts w:ascii="Calibri" w:hAnsi="Calibri" w:cs="Calibri"/>
                  <w:sz w:val="18"/>
                  <w:szCs w:val="18"/>
                </w:rPr>
                <w:t>269</w:t>
              </w:r>
            </w:ins>
          </w:p>
        </w:tc>
      </w:tr>
      <w:tr w:rsidR="002B6273" w:rsidRPr="001765B5" w:rsidTr="0074335E">
        <w:trPr>
          <w:trHeight w:val="255"/>
          <w:ins w:id="3856" w:author="user" w:date="2012-02-29T14:49:00Z"/>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3857" w:author="user" w:date="2012-02-29T14:49:00Z"/>
                <w:rFonts w:ascii="Calibri" w:hAnsi="Calibri" w:cs="Calibri"/>
                <w:sz w:val="18"/>
                <w:szCs w:val="18"/>
              </w:rPr>
            </w:pPr>
            <w:ins w:id="3858" w:author="user" w:date="2012-02-29T14:49:00Z">
              <w:r w:rsidRPr="001765B5">
                <w:rPr>
                  <w:rFonts w:ascii="Calibri" w:hAnsi="Calibri" w:cs="Calibri"/>
                  <w:sz w:val="18"/>
                  <w:szCs w:val="18"/>
                </w:rPr>
                <w:t>Birendranagar</w:t>
              </w:r>
            </w:ins>
          </w:p>
        </w:tc>
        <w:tc>
          <w:tcPr>
            <w:tcW w:w="889"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859" w:author="user" w:date="2012-02-29T14:49:00Z"/>
                <w:rFonts w:ascii="Calibri" w:hAnsi="Calibri" w:cs="Calibri"/>
                <w:sz w:val="18"/>
                <w:szCs w:val="18"/>
              </w:rPr>
            </w:pPr>
            <w:ins w:id="3860" w:author="user" w:date="2012-02-29T14:49:00Z">
              <w:r w:rsidRPr="001765B5">
                <w:rPr>
                  <w:rFonts w:ascii="Calibri" w:hAnsi="Calibri" w:cs="Calibri"/>
                  <w:sz w:val="18"/>
                  <w:szCs w:val="18"/>
                </w:rPr>
                <w:t>2541</w:t>
              </w:r>
            </w:ins>
          </w:p>
        </w:tc>
        <w:tc>
          <w:tcPr>
            <w:tcW w:w="84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861" w:author="user" w:date="2012-02-29T14:49:00Z"/>
                <w:rFonts w:ascii="Calibri" w:hAnsi="Calibri" w:cs="Calibri"/>
                <w:sz w:val="18"/>
                <w:szCs w:val="18"/>
              </w:rPr>
            </w:pPr>
            <w:ins w:id="3862" w:author="user" w:date="2012-02-29T14:49:00Z">
              <w:r w:rsidRPr="001765B5">
                <w:rPr>
                  <w:rFonts w:ascii="Calibri" w:hAnsi="Calibri" w:cs="Calibri"/>
                  <w:sz w:val="18"/>
                  <w:szCs w:val="18"/>
                </w:rPr>
                <w:t>359</w:t>
              </w:r>
            </w:ins>
          </w:p>
        </w:tc>
        <w:tc>
          <w:tcPr>
            <w:tcW w:w="64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863" w:author="user" w:date="2012-02-29T14:49:00Z"/>
                <w:rFonts w:ascii="Calibri" w:hAnsi="Calibri" w:cs="Calibri"/>
                <w:sz w:val="18"/>
                <w:szCs w:val="18"/>
              </w:rPr>
            </w:pPr>
            <w:ins w:id="3864" w:author="user" w:date="2012-02-29T14:49:00Z">
              <w:r w:rsidRPr="001765B5">
                <w:rPr>
                  <w:rFonts w:ascii="Calibri" w:hAnsi="Calibri" w:cs="Calibri"/>
                  <w:sz w:val="18"/>
                  <w:szCs w:val="18"/>
                </w:rPr>
                <w:t>56</w:t>
              </w:r>
            </w:ins>
          </w:p>
        </w:tc>
        <w:tc>
          <w:tcPr>
            <w:tcW w:w="86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865" w:author="user" w:date="2012-02-29T14:49:00Z"/>
                <w:rFonts w:ascii="Calibri" w:hAnsi="Calibri" w:cs="Calibri"/>
                <w:sz w:val="18"/>
                <w:szCs w:val="18"/>
              </w:rPr>
            </w:pPr>
            <w:ins w:id="3866" w:author="user" w:date="2012-02-29T14:49:00Z">
              <w:r w:rsidRPr="001765B5">
                <w:rPr>
                  <w:rFonts w:ascii="Calibri" w:hAnsi="Calibri" w:cs="Calibri"/>
                  <w:sz w:val="18"/>
                  <w:szCs w:val="18"/>
                </w:rPr>
                <w:t>11</w:t>
              </w:r>
            </w:ins>
          </w:p>
        </w:tc>
        <w:tc>
          <w:tcPr>
            <w:tcW w:w="86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867" w:author="user" w:date="2012-02-29T14:49:00Z"/>
                <w:rFonts w:ascii="Calibri" w:hAnsi="Calibri" w:cs="Calibri"/>
                <w:sz w:val="18"/>
                <w:szCs w:val="18"/>
              </w:rPr>
            </w:pPr>
            <w:ins w:id="3868" w:author="user" w:date="2012-02-29T14:49:00Z">
              <w:r w:rsidRPr="001765B5">
                <w:rPr>
                  <w:rFonts w:ascii="Calibri" w:hAnsi="Calibri" w:cs="Calibri"/>
                  <w:sz w:val="18"/>
                  <w:szCs w:val="18"/>
                </w:rPr>
                <w:t>1205</w:t>
              </w:r>
            </w:ins>
          </w:p>
        </w:tc>
        <w:tc>
          <w:tcPr>
            <w:tcW w:w="108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869" w:author="user" w:date="2012-02-29T14:49:00Z"/>
                <w:rFonts w:ascii="Calibri" w:hAnsi="Calibri" w:cs="Calibri"/>
                <w:sz w:val="18"/>
                <w:szCs w:val="18"/>
              </w:rPr>
            </w:pPr>
            <w:ins w:id="3870" w:author="user" w:date="2012-02-29T14:49:00Z">
              <w:r w:rsidRPr="001765B5">
                <w:rPr>
                  <w:rFonts w:ascii="Calibri" w:hAnsi="Calibri" w:cs="Calibri"/>
                  <w:sz w:val="18"/>
                  <w:szCs w:val="18"/>
                </w:rPr>
                <w:t>26</w:t>
              </w:r>
            </w:ins>
          </w:p>
        </w:tc>
        <w:tc>
          <w:tcPr>
            <w:tcW w:w="102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871" w:author="user" w:date="2012-02-29T14:49:00Z"/>
                <w:rFonts w:ascii="Calibri" w:hAnsi="Calibri" w:cs="Calibri"/>
                <w:sz w:val="18"/>
                <w:szCs w:val="18"/>
              </w:rPr>
            </w:pPr>
            <w:ins w:id="3872" w:author="user" w:date="2012-02-29T14:49:00Z">
              <w:r w:rsidRPr="001765B5">
                <w:rPr>
                  <w:rFonts w:ascii="Calibri" w:hAnsi="Calibri" w:cs="Calibri"/>
                  <w:sz w:val="18"/>
                  <w:szCs w:val="18"/>
                </w:rPr>
                <w:t>22</w:t>
              </w:r>
            </w:ins>
          </w:p>
        </w:tc>
        <w:tc>
          <w:tcPr>
            <w:tcW w:w="99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873" w:author="user" w:date="2012-02-29T14:49:00Z"/>
                <w:rFonts w:ascii="Calibri" w:hAnsi="Calibri" w:cs="Calibri"/>
                <w:sz w:val="18"/>
                <w:szCs w:val="18"/>
              </w:rPr>
            </w:pPr>
            <w:ins w:id="3874" w:author="user" w:date="2012-02-29T14:49:00Z">
              <w:r w:rsidRPr="001765B5">
                <w:rPr>
                  <w:rFonts w:ascii="Calibri" w:hAnsi="Calibri" w:cs="Calibri"/>
                  <w:sz w:val="18"/>
                  <w:szCs w:val="18"/>
                </w:rPr>
                <w:t>690</w:t>
              </w:r>
            </w:ins>
          </w:p>
        </w:tc>
        <w:tc>
          <w:tcPr>
            <w:tcW w:w="82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875" w:author="user" w:date="2012-02-29T14:49:00Z"/>
                <w:rFonts w:ascii="Calibri" w:hAnsi="Calibri" w:cs="Calibri"/>
                <w:sz w:val="18"/>
                <w:szCs w:val="18"/>
              </w:rPr>
            </w:pPr>
            <w:ins w:id="3876" w:author="user" w:date="2012-02-29T14:49:00Z">
              <w:r w:rsidRPr="001765B5">
                <w:rPr>
                  <w:rFonts w:ascii="Calibri" w:hAnsi="Calibri" w:cs="Calibri"/>
                  <w:sz w:val="18"/>
                  <w:szCs w:val="18"/>
                </w:rPr>
                <w:t>172</w:t>
              </w:r>
            </w:ins>
          </w:p>
        </w:tc>
      </w:tr>
      <w:tr w:rsidR="002B6273" w:rsidRPr="001765B5" w:rsidTr="0074335E">
        <w:trPr>
          <w:trHeight w:val="255"/>
          <w:ins w:id="3877" w:author="user" w:date="2012-02-29T14:49:00Z"/>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3878" w:author="user" w:date="2012-02-29T14:49:00Z"/>
                <w:rFonts w:ascii="Calibri" w:hAnsi="Calibri" w:cs="Calibri"/>
                <w:sz w:val="18"/>
                <w:szCs w:val="18"/>
              </w:rPr>
            </w:pPr>
            <w:ins w:id="3879" w:author="user" w:date="2012-02-29T14:49:00Z">
              <w:r w:rsidRPr="001765B5">
                <w:rPr>
                  <w:rFonts w:ascii="Calibri" w:hAnsi="Calibri" w:cs="Calibri"/>
                  <w:sz w:val="18"/>
                  <w:szCs w:val="18"/>
                </w:rPr>
                <w:t>Chainpur</w:t>
              </w:r>
            </w:ins>
          </w:p>
        </w:tc>
        <w:tc>
          <w:tcPr>
            <w:tcW w:w="889"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880" w:author="user" w:date="2012-02-29T14:49:00Z"/>
                <w:rFonts w:ascii="Calibri" w:hAnsi="Calibri" w:cs="Calibri"/>
                <w:sz w:val="18"/>
                <w:szCs w:val="18"/>
              </w:rPr>
            </w:pPr>
            <w:ins w:id="3881" w:author="user" w:date="2012-02-29T14:49:00Z">
              <w:r w:rsidRPr="001765B5">
                <w:rPr>
                  <w:rFonts w:ascii="Calibri" w:hAnsi="Calibri" w:cs="Calibri"/>
                  <w:sz w:val="18"/>
                  <w:szCs w:val="18"/>
                </w:rPr>
                <w:t>2789</w:t>
              </w:r>
            </w:ins>
          </w:p>
        </w:tc>
        <w:tc>
          <w:tcPr>
            <w:tcW w:w="84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882" w:author="user" w:date="2012-02-29T14:49:00Z"/>
                <w:rFonts w:ascii="Calibri" w:hAnsi="Calibri" w:cs="Calibri"/>
                <w:sz w:val="18"/>
                <w:szCs w:val="18"/>
              </w:rPr>
            </w:pPr>
            <w:ins w:id="3883" w:author="user" w:date="2012-02-29T14:49:00Z">
              <w:r w:rsidRPr="001765B5">
                <w:rPr>
                  <w:rFonts w:ascii="Calibri" w:hAnsi="Calibri" w:cs="Calibri"/>
                  <w:sz w:val="18"/>
                  <w:szCs w:val="18"/>
                </w:rPr>
                <w:t>340</w:t>
              </w:r>
            </w:ins>
          </w:p>
        </w:tc>
        <w:tc>
          <w:tcPr>
            <w:tcW w:w="64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884" w:author="user" w:date="2012-02-29T14:49:00Z"/>
                <w:rFonts w:ascii="Calibri" w:hAnsi="Calibri" w:cs="Calibri"/>
                <w:sz w:val="18"/>
                <w:szCs w:val="18"/>
              </w:rPr>
            </w:pPr>
            <w:ins w:id="3885" w:author="user" w:date="2012-02-29T14:49:00Z">
              <w:r w:rsidRPr="001765B5">
                <w:rPr>
                  <w:rFonts w:ascii="Calibri" w:hAnsi="Calibri" w:cs="Calibri"/>
                  <w:sz w:val="18"/>
                  <w:szCs w:val="18"/>
                </w:rPr>
                <w:t>47</w:t>
              </w:r>
            </w:ins>
          </w:p>
        </w:tc>
        <w:tc>
          <w:tcPr>
            <w:tcW w:w="86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886" w:author="user" w:date="2012-02-29T14:49:00Z"/>
                <w:rFonts w:ascii="Calibri" w:hAnsi="Calibri" w:cs="Calibri"/>
                <w:sz w:val="18"/>
                <w:szCs w:val="18"/>
              </w:rPr>
            </w:pPr>
            <w:ins w:id="3887" w:author="user" w:date="2012-02-29T14:49:00Z">
              <w:r w:rsidRPr="001765B5">
                <w:rPr>
                  <w:rFonts w:ascii="Calibri" w:hAnsi="Calibri" w:cs="Calibri"/>
                  <w:sz w:val="18"/>
                  <w:szCs w:val="18"/>
                </w:rPr>
                <w:t>1</w:t>
              </w:r>
            </w:ins>
          </w:p>
        </w:tc>
        <w:tc>
          <w:tcPr>
            <w:tcW w:w="86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888" w:author="user" w:date="2012-02-29T14:49:00Z"/>
                <w:rFonts w:ascii="Calibri" w:hAnsi="Calibri" w:cs="Calibri"/>
                <w:sz w:val="18"/>
                <w:szCs w:val="18"/>
              </w:rPr>
            </w:pPr>
            <w:ins w:id="3889" w:author="user" w:date="2012-02-29T14:49:00Z">
              <w:r w:rsidRPr="001765B5">
                <w:rPr>
                  <w:rFonts w:ascii="Calibri" w:hAnsi="Calibri" w:cs="Calibri"/>
                  <w:sz w:val="18"/>
                  <w:szCs w:val="18"/>
                </w:rPr>
                <w:t>1221</w:t>
              </w:r>
            </w:ins>
          </w:p>
        </w:tc>
        <w:tc>
          <w:tcPr>
            <w:tcW w:w="108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890" w:author="user" w:date="2012-02-29T14:49:00Z"/>
                <w:rFonts w:ascii="Calibri" w:hAnsi="Calibri" w:cs="Calibri"/>
                <w:sz w:val="18"/>
                <w:szCs w:val="18"/>
              </w:rPr>
            </w:pPr>
            <w:ins w:id="3891" w:author="user" w:date="2012-02-29T14:49:00Z">
              <w:r w:rsidRPr="001765B5">
                <w:rPr>
                  <w:rFonts w:ascii="Calibri" w:hAnsi="Calibri" w:cs="Calibri"/>
                  <w:sz w:val="18"/>
                  <w:szCs w:val="18"/>
                </w:rPr>
                <w:t>30</w:t>
              </w:r>
            </w:ins>
          </w:p>
        </w:tc>
        <w:tc>
          <w:tcPr>
            <w:tcW w:w="102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892" w:author="user" w:date="2012-02-29T14:49:00Z"/>
                <w:rFonts w:ascii="Calibri" w:hAnsi="Calibri" w:cs="Calibri"/>
                <w:sz w:val="18"/>
                <w:szCs w:val="18"/>
              </w:rPr>
            </w:pPr>
            <w:ins w:id="3893" w:author="user" w:date="2012-02-29T14:49:00Z">
              <w:r w:rsidRPr="001765B5">
                <w:rPr>
                  <w:rFonts w:ascii="Calibri" w:hAnsi="Calibri" w:cs="Calibri"/>
                  <w:sz w:val="18"/>
                  <w:szCs w:val="18"/>
                </w:rPr>
                <w:t>26</w:t>
              </w:r>
            </w:ins>
          </w:p>
        </w:tc>
        <w:tc>
          <w:tcPr>
            <w:tcW w:w="99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894" w:author="user" w:date="2012-02-29T14:49:00Z"/>
                <w:rFonts w:ascii="Calibri" w:hAnsi="Calibri" w:cs="Calibri"/>
                <w:sz w:val="18"/>
                <w:szCs w:val="18"/>
              </w:rPr>
            </w:pPr>
            <w:ins w:id="3895" w:author="user" w:date="2012-02-29T14:49:00Z">
              <w:r w:rsidRPr="001765B5">
                <w:rPr>
                  <w:rFonts w:ascii="Calibri" w:hAnsi="Calibri" w:cs="Calibri"/>
                  <w:sz w:val="18"/>
                  <w:szCs w:val="18"/>
                </w:rPr>
                <w:t>916</w:t>
              </w:r>
            </w:ins>
          </w:p>
        </w:tc>
        <w:tc>
          <w:tcPr>
            <w:tcW w:w="82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896" w:author="user" w:date="2012-02-29T14:49:00Z"/>
                <w:rFonts w:ascii="Calibri" w:hAnsi="Calibri" w:cs="Calibri"/>
                <w:sz w:val="18"/>
                <w:szCs w:val="18"/>
              </w:rPr>
            </w:pPr>
            <w:ins w:id="3897" w:author="user" w:date="2012-02-29T14:49:00Z">
              <w:r w:rsidRPr="001765B5">
                <w:rPr>
                  <w:rFonts w:ascii="Calibri" w:hAnsi="Calibri" w:cs="Calibri"/>
                  <w:sz w:val="18"/>
                  <w:szCs w:val="18"/>
                </w:rPr>
                <w:t>208</w:t>
              </w:r>
            </w:ins>
          </w:p>
        </w:tc>
      </w:tr>
      <w:tr w:rsidR="002B6273" w:rsidRPr="001765B5" w:rsidTr="0074335E">
        <w:trPr>
          <w:trHeight w:val="255"/>
          <w:ins w:id="3898" w:author="user" w:date="2012-02-29T14:49:00Z"/>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3899" w:author="user" w:date="2012-02-29T14:49:00Z"/>
                <w:rFonts w:ascii="Calibri" w:hAnsi="Calibri" w:cs="Calibri"/>
                <w:sz w:val="18"/>
                <w:szCs w:val="18"/>
              </w:rPr>
            </w:pPr>
            <w:ins w:id="3900" w:author="user" w:date="2012-02-29T14:49:00Z">
              <w:r w:rsidRPr="001765B5">
                <w:rPr>
                  <w:rFonts w:ascii="Calibri" w:hAnsi="Calibri" w:cs="Calibri"/>
                  <w:sz w:val="18"/>
                  <w:szCs w:val="18"/>
                </w:rPr>
                <w:t>Pithuwa</w:t>
              </w:r>
            </w:ins>
          </w:p>
        </w:tc>
        <w:tc>
          <w:tcPr>
            <w:tcW w:w="889"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901" w:author="user" w:date="2012-02-29T14:49:00Z"/>
                <w:rFonts w:ascii="Calibri" w:hAnsi="Calibri" w:cs="Calibri"/>
                <w:sz w:val="18"/>
                <w:szCs w:val="18"/>
              </w:rPr>
            </w:pPr>
            <w:ins w:id="3902" w:author="user" w:date="2012-02-29T14:49:00Z">
              <w:r w:rsidRPr="001765B5">
                <w:rPr>
                  <w:rFonts w:ascii="Calibri" w:hAnsi="Calibri" w:cs="Calibri"/>
                  <w:sz w:val="18"/>
                  <w:szCs w:val="18"/>
                </w:rPr>
                <w:t>2155</w:t>
              </w:r>
            </w:ins>
          </w:p>
        </w:tc>
        <w:tc>
          <w:tcPr>
            <w:tcW w:w="84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903" w:author="user" w:date="2012-02-29T14:49:00Z"/>
                <w:rFonts w:ascii="Calibri" w:hAnsi="Calibri" w:cs="Calibri"/>
                <w:sz w:val="18"/>
                <w:szCs w:val="18"/>
              </w:rPr>
            </w:pPr>
            <w:ins w:id="3904" w:author="user" w:date="2012-02-29T14:49:00Z">
              <w:r w:rsidRPr="001765B5">
                <w:rPr>
                  <w:rFonts w:ascii="Calibri" w:hAnsi="Calibri" w:cs="Calibri"/>
                  <w:sz w:val="18"/>
                  <w:szCs w:val="18"/>
                </w:rPr>
                <w:t>183</w:t>
              </w:r>
            </w:ins>
          </w:p>
        </w:tc>
        <w:tc>
          <w:tcPr>
            <w:tcW w:w="64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905" w:author="user" w:date="2012-02-29T14:49:00Z"/>
                <w:rFonts w:ascii="Calibri" w:hAnsi="Calibri" w:cs="Calibri"/>
                <w:sz w:val="18"/>
                <w:szCs w:val="18"/>
              </w:rPr>
            </w:pPr>
            <w:ins w:id="3906" w:author="user" w:date="2012-02-29T14:49:00Z">
              <w:r w:rsidRPr="001765B5">
                <w:rPr>
                  <w:rFonts w:ascii="Calibri" w:hAnsi="Calibri" w:cs="Calibri"/>
                  <w:sz w:val="18"/>
                  <w:szCs w:val="18"/>
                </w:rPr>
                <w:t>38</w:t>
              </w:r>
            </w:ins>
          </w:p>
        </w:tc>
        <w:tc>
          <w:tcPr>
            <w:tcW w:w="86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907" w:author="user" w:date="2012-02-29T14:49:00Z"/>
                <w:rFonts w:ascii="Calibri" w:hAnsi="Calibri" w:cs="Calibri"/>
                <w:sz w:val="18"/>
                <w:szCs w:val="18"/>
              </w:rPr>
            </w:pPr>
            <w:ins w:id="3908" w:author="user" w:date="2012-02-29T14:49:00Z">
              <w:r w:rsidRPr="001765B5">
                <w:rPr>
                  <w:rFonts w:ascii="Calibri" w:hAnsi="Calibri" w:cs="Calibri"/>
                  <w:sz w:val="18"/>
                  <w:szCs w:val="18"/>
                </w:rPr>
                <w:t>19</w:t>
              </w:r>
            </w:ins>
          </w:p>
        </w:tc>
        <w:tc>
          <w:tcPr>
            <w:tcW w:w="86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909" w:author="user" w:date="2012-02-29T14:49:00Z"/>
                <w:rFonts w:ascii="Calibri" w:hAnsi="Calibri" w:cs="Calibri"/>
                <w:sz w:val="18"/>
                <w:szCs w:val="18"/>
              </w:rPr>
            </w:pPr>
            <w:ins w:id="3910" w:author="user" w:date="2012-02-29T14:49:00Z">
              <w:r w:rsidRPr="001765B5">
                <w:rPr>
                  <w:rFonts w:ascii="Calibri" w:hAnsi="Calibri" w:cs="Calibri"/>
                  <w:sz w:val="18"/>
                  <w:szCs w:val="18"/>
                </w:rPr>
                <w:t>1150</w:t>
              </w:r>
            </w:ins>
          </w:p>
        </w:tc>
        <w:tc>
          <w:tcPr>
            <w:tcW w:w="108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911" w:author="user" w:date="2012-02-29T14:49:00Z"/>
                <w:rFonts w:ascii="Calibri" w:hAnsi="Calibri" w:cs="Calibri"/>
                <w:sz w:val="18"/>
                <w:szCs w:val="18"/>
              </w:rPr>
            </w:pPr>
            <w:ins w:id="3912" w:author="user" w:date="2012-02-29T14:49:00Z">
              <w:r w:rsidRPr="001765B5">
                <w:rPr>
                  <w:rFonts w:ascii="Calibri" w:hAnsi="Calibri" w:cs="Calibri"/>
                  <w:sz w:val="18"/>
                  <w:szCs w:val="18"/>
                </w:rPr>
                <w:t>28</w:t>
              </w:r>
            </w:ins>
          </w:p>
        </w:tc>
        <w:tc>
          <w:tcPr>
            <w:tcW w:w="102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913" w:author="user" w:date="2012-02-29T14:49:00Z"/>
                <w:rFonts w:ascii="Calibri" w:hAnsi="Calibri" w:cs="Calibri"/>
                <w:sz w:val="18"/>
                <w:szCs w:val="18"/>
              </w:rPr>
            </w:pPr>
            <w:ins w:id="3914" w:author="user" w:date="2012-02-29T14:49:00Z">
              <w:r w:rsidRPr="001765B5">
                <w:rPr>
                  <w:rFonts w:ascii="Calibri" w:hAnsi="Calibri" w:cs="Calibri"/>
                  <w:sz w:val="18"/>
                  <w:szCs w:val="18"/>
                </w:rPr>
                <w:t>11</w:t>
              </w:r>
            </w:ins>
          </w:p>
        </w:tc>
        <w:tc>
          <w:tcPr>
            <w:tcW w:w="99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915" w:author="user" w:date="2012-02-29T14:49:00Z"/>
                <w:rFonts w:ascii="Calibri" w:hAnsi="Calibri" w:cs="Calibri"/>
                <w:sz w:val="18"/>
                <w:szCs w:val="18"/>
              </w:rPr>
            </w:pPr>
            <w:ins w:id="3916" w:author="user" w:date="2012-02-29T14:49:00Z">
              <w:r w:rsidRPr="001765B5">
                <w:rPr>
                  <w:rFonts w:ascii="Calibri" w:hAnsi="Calibri" w:cs="Calibri"/>
                  <w:sz w:val="18"/>
                  <w:szCs w:val="18"/>
                </w:rPr>
                <w:t>559</w:t>
              </w:r>
            </w:ins>
          </w:p>
        </w:tc>
        <w:tc>
          <w:tcPr>
            <w:tcW w:w="82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917" w:author="user" w:date="2012-02-29T14:49:00Z"/>
                <w:rFonts w:ascii="Calibri" w:hAnsi="Calibri" w:cs="Calibri"/>
                <w:sz w:val="18"/>
                <w:szCs w:val="18"/>
              </w:rPr>
            </w:pPr>
            <w:ins w:id="3918" w:author="user" w:date="2012-02-29T14:49:00Z">
              <w:r w:rsidRPr="001765B5">
                <w:rPr>
                  <w:rFonts w:ascii="Calibri" w:hAnsi="Calibri" w:cs="Calibri"/>
                  <w:sz w:val="18"/>
                  <w:szCs w:val="18"/>
                </w:rPr>
                <w:t>167</w:t>
              </w:r>
            </w:ins>
          </w:p>
        </w:tc>
      </w:tr>
      <w:tr w:rsidR="002B6273" w:rsidRPr="001765B5" w:rsidTr="0074335E">
        <w:trPr>
          <w:trHeight w:val="255"/>
          <w:ins w:id="3919" w:author="user" w:date="2012-02-29T14:49:00Z"/>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3920" w:author="user" w:date="2012-02-29T14:49:00Z"/>
                <w:rFonts w:ascii="Calibri" w:hAnsi="Calibri" w:cs="Calibri"/>
                <w:sz w:val="18"/>
                <w:szCs w:val="18"/>
              </w:rPr>
            </w:pPr>
            <w:ins w:id="3921" w:author="user" w:date="2012-02-29T14:49:00Z">
              <w:r w:rsidRPr="001765B5">
                <w:rPr>
                  <w:rFonts w:ascii="Calibri" w:hAnsi="Calibri" w:cs="Calibri"/>
                  <w:sz w:val="18"/>
                  <w:szCs w:val="18"/>
                </w:rPr>
                <w:t>Jutpani</w:t>
              </w:r>
            </w:ins>
          </w:p>
        </w:tc>
        <w:tc>
          <w:tcPr>
            <w:tcW w:w="889"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922" w:author="user" w:date="2012-02-29T14:49:00Z"/>
                <w:rFonts w:ascii="Calibri" w:hAnsi="Calibri" w:cs="Calibri"/>
                <w:sz w:val="18"/>
                <w:szCs w:val="18"/>
              </w:rPr>
            </w:pPr>
            <w:ins w:id="3923" w:author="user" w:date="2012-02-29T14:49:00Z">
              <w:r w:rsidRPr="001765B5">
                <w:rPr>
                  <w:rFonts w:ascii="Calibri" w:hAnsi="Calibri" w:cs="Calibri"/>
                  <w:sz w:val="18"/>
                  <w:szCs w:val="18"/>
                </w:rPr>
                <w:t>2557</w:t>
              </w:r>
            </w:ins>
          </w:p>
        </w:tc>
        <w:tc>
          <w:tcPr>
            <w:tcW w:w="84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924" w:author="user" w:date="2012-02-29T14:49:00Z"/>
                <w:rFonts w:ascii="Calibri" w:hAnsi="Calibri" w:cs="Calibri"/>
                <w:sz w:val="18"/>
                <w:szCs w:val="18"/>
              </w:rPr>
            </w:pPr>
            <w:ins w:id="3925" w:author="user" w:date="2012-02-29T14:49:00Z">
              <w:r w:rsidRPr="001765B5">
                <w:rPr>
                  <w:rFonts w:ascii="Calibri" w:hAnsi="Calibri" w:cs="Calibri"/>
                  <w:sz w:val="18"/>
                  <w:szCs w:val="18"/>
                </w:rPr>
                <w:t>439</w:t>
              </w:r>
            </w:ins>
          </w:p>
        </w:tc>
        <w:tc>
          <w:tcPr>
            <w:tcW w:w="64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926" w:author="user" w:date="2012-02-29T14:49:00Z"/>
                <w:rFonts w:ascii="Calibri" w:hAnsi="Calibri" w:cs="Calibri"/>
                <w:sz w:val="18"/>
                <w:szCs w:val="18"/>
              </w:rPr>
            </w:pPr>
            <w:ins w:id="3927" w:author="user" w:date="2012-02-29T14:49:00Z">
              <w:r w:rsidRPr="001765B5">
                <w:rPr>
                  <w:rFonts w:ascii="Calibri" w:hAnsi="Calibri" w:cs="Calibri"/>
                  <w:sz w:val="18"/>
                  <w:szCs w:val="18"/>
                </w:rPr>
                <w:t>54</w:t>
              </w:r>
            </w:ins>
          </w:p>
        </w:tc>
        <w:tc>
          <w:tcPr>
            <w:tcW w:w="86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928" w:author="user" w:date="2012-02-29T14:49:00Z"/>
                <w:rFonts w:ascii="Calibri" w:hAnsi="Calibri" w:cs="Calibri"/>
                <w:sz w:val="18"/>
                <w:szCs w:val="18"/>
              </w:rPr>
            </w:pPr>
            <w:ins w:id="3929" w:author="user" w:date="2012-02-29T14:49:00Z">
              <w:r w:rsidRPr="001765B5">
                <w:rPr>
                  <w:rFonts w:ascii="Calibri" w:hAnsi="Calibri" w:cs="Calibri"/>
                  <w:sz w:val="18"/>
                  <w:szCs w:val="18"/>
                </w:rPr>
                <w:t>9</w:t>
              </w:r>
            </w:ins>
          </w:p>
        </w:tc>
        <w:tc>
          <w:tcPr>
            <w:tcW w:w="86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930" w:author="user" w:date="2012-02-29T14:49:00Z"/>
                <w:rFonts w:ascii="Calibri" w:hAnsi="Calibri" w:cs="Calibri"/>
                <w:sz w:val="18"/>
                <w:szCs w:val="18"/>
              </w:rPr>
            </w:pPr>
            <w:ins w:id="3931" w:author="user" w:date="2012-02-29T14:49:00Z">
              <w:r w:rsidRPr="001765B5">
                <w:rPr>
                  <w:rFonts w:ascii="Calibri" w:hAnsi="Calibri" w:cs="Calibri"/>
                  <w:sz w:val="18"/>
                  <w:szCs w:val="18"/>
                </w:rPr>
                <w:t>1243</w:t>
              </w:r>
            </w:ins>
          </w:p>
        </w:tc>
        <w:tc>
          <w:tcPr>
            <w:tcW w:w="108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932" w:author="user" w:date="2012-02-29T14:49:00Z"/>
                <w:rFonts w:ascii="Calibri" w:hAnsi="Calibri" w:cs="Calibri"/>
                <w:sz w:val="18"/>
                <w:szCs w:val="18"/>
              </w:rPr>
            </w:pPr>
            <w:ins w:id="3933" w:author="user" w:date="2012-02-29T14:49:00Z">
              <w:r w:rsidRPr="001765B5">
                <w:rPr>
                  <w:rFonts w:ascii="Calibri" w:hAnsi="Calibri" w:cs="Calibri"/>
                  <w:sz w:val="18"/>
                  <w:szCs w:val="18"/>
                </w:rPr>
                <w:t>67</w:t>
              </w:r>
            </w:ins>
          </w:p>
        </w:tc>
        <w:tc>
          <w:tcPr>
            <w:tcW w:w="102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934" w:author="user" w:date="2012-02-29T14:49:00Z"/>
                <w:rFonts w:ascii="Calibri" w:hAnsi="Calibri" w:cs="Calibri"/>
                <w:sz w:val="18"/>
                <w:szCs w:val="18"/>
              </w:rPr>
            </w:pPr>
            <w:ins w:id="3935" w:author="user" w:date="2012-02-29T14:49:00Z">
              <w:r w:rsidRPr="001765B5">
                <w:rPr>
                  <w:rFonts w:ascii="Calibri" w:hAnsi="Calibri" w:cs="Calibri"/>
                  <w:sz w:val="18"/>
                  <w:szCs w:val="18"/>
                </w:rPr>
                <w:t>19</w:t>
              </w:r>
            </w:ins>
          </w:p>
        </w:tc>
        <w:tc>
          <w:tcPr>
            <w:tcW w:w="99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936" w:author="user" w:date="2012-02-29T14:49:00Z"/>
                <w:rFonts w:ascii="Calibri" w:hAnsi="Calibri" w:cs="Calibri"/>
                <w:sz w:val="18"/>
                <w:szCs w:val="18"/>
              </w:rPr>
            </w:pPr>
            <w:ins w:id="3937" w:author="user" w:date="2012-02-29T14:49:00Z">
              <w:r w:rsidRPr="001765B5">
                <w:rPr>
                  <w:rFonts w:ascii="Calibri" w:hAnsi="Calibri" w:cs="Calibri"/>
                  <w:sz w:val="18"/>
                  <w:szCs w:val="18"/>
                </w:rPr>
                <w:t>467</w:t>
              </w:r>
            </w:ins>
          </w:p>
        </w:tc>
        <w:tc>
          <w:tcPr>
            <w:tcW w:w="82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938" w:author="user" w:date="2012-02-29T14:49:00Z"/>
                <w:rFonts w:ascii="Calibri" w:hAnsi="Calibri" w:cs="Calibri"/>
                <w:sz w:val="18"/>
                <w:szCs w:val="18"/>
              </w:rPr>
            </w:pPr>
            <w:ins w:id="3939" w:author="user" w:date="2012-02-29T14:49:00Z">
              <w:r w:rsidRPr="001765B5">
                <w:rPr>
                  <w:rFonts w:ascii="Calibri" w:hAnsi="Calibri" w:cs="Calibri"/>
                  <w:sz w:val="18"/>
                  <w:szCs w:val="18"/>
                </w:rPr>
                <w:t>259</w:t>
              </w:r>
            </w:ins>
          </w:p>
        </w:tc>
      </w:tr>
      <w:tr w:rsidR="002B6273" w:rsidRPr="001765B5" w:rsidTr="0074335E">
        <w:trPr>
          <w:trHeight w:val="255"/>
          <w:ins w:id="3940" w:author="user" w:date="2012-02-29T14:49:00Z"/>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3941" w:author="user" w:date="2012-02-29T14:49:00Z"/>
                <w:rFonts w:ascii="Calibri" w:hAnsi="Calibri" w:cs="Calibri"/>
                <w:sz w:val="18"/>
                <w:szCs w:val="18"/>
              </w:rPr>
            </w:pPr>
            <w:ins w:id="3942" w:author="user" w:date="2012-02-29T14:49:00Z">
              <w:r w:rsidRPr="001765B5">
                <w:rPr>
                  <w:rFonts w:ascii="Calibri" w:hAnsi="Calibri" w:cs="Calibri"/>
                  <w:sz w:val="18"/>
                  <w:szCs w:val="18"/>
                </w:rPr>
                <w:t>Shaktikhor</w:t>
              </w:r>
            </w:ins>
          </w:p>
        </w:tc>
        <w:tc>
          <w:tcPr>
            <w:tcW w:w="889"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943" w:author="user" w:date="2012-02-29T14:49:00Z"/>
                <w:rFonts w:ascii="Calibri" w:hAnsi="Calibri" w:cs="Calibri"/>
                <w:sz w:val="18"/>
                <w:szCs w:val="18"/>
              </w:rPr>
            </w:pPr>
            <w:ins w:id="3944" w:author="user" w:date="2012-02-29T14:49:00Z">
              <w:r w:rsidRPr="001765B5">
                <w:rPr>
                  <w:rFonts w:ascii="Calibri" w:hAnsi="Calibri" w:cs="Calibri"/>
                  <w:sz w:val="18"/>
                  <w:szCs w:val="18"/>
                </w:rPr>
                <w:t>1378</w:t>
              </w:r>
            </w:ins>
          </w:p>
        </w:tc>
        <w:tc>
          <w:tcPr>
            <w:tcW w:w="84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945" w:author="user" w:date="2012-02-29T14:49:00Z"/>
                <w:rFonts w:ascii="Calibri" w:hAnsi="Calibri" w:cs="Calibri"/>
                <w:sz w:val="18"/>
                <w:szCs w:val="18"/>
              </w:rPr>
            </w:pPr>
            <w:ins w:id="3946" w:author="user" w:date="2012-02-29T14:49:00Z">
              <w:r w:rsidRPr="001765B5">
                <w:rPr>
                  <w:rFonts w:ascii="Calibri" w:hAnsi="Calibri" w:cs="Calibri"/>
                  <w:sz w:val="18"/>
                  <w:szCs w:val="18"/>
                </w:rPr>
                <w:t>107</w:t>
              </w:r>
            </w:ins>
          </w:p>
        </w:tc>
        <w:tc>
          <w:tcPr>
            <w:tcW w:w="64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947" w:author="user" w:date="2012-02-29T14:49:00Z"/>
                <w:rFonts w:ascii="Calibri" w:hAnsi="Calibri" w:cs="Calibri"/>
                <w:sz w:val="18"/>
                <w:szCs w:val="18"/>
              </w:rPr>
            </w:pPr>
            <w:ins w:id="3948" w:author="user" w:date="2012-02-29T14:49:00Z">
              <w:r w:rsidRPr="001765B5">
                <w:rPr>
                  <w:rFonts w:ascii="Calibri" w:hAnsi="Calibri" w:cs="Calibri"/>
                  <w:sz w:val="18"/>
                  <w:szCs w:val="18"/>
                </w:rPr>
                <w:t>7</w:t>
              </w:r>
            </w:ins>
          </w:p>
        </w:tc>
        <w:tc>
          <w:tcPr>
            <w:tcW w:w="86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949" w:author="user" w:date="2012-02-29T14:49:00Z"/>
                <w:rFonts w:ascii="Calibri" w:hAnsi="Calibri" w:cs="Calibri"/>
                <w:sz w:val="18"/>
                <w:szCs w:val="18"/>
              </w:rPr>
            </w:pPr>
            <w:ins w:id="3950" w:author="user" w:date="2012-02-29T14:49:00Z">
              <w:r w:rsidRPr="001765B5">
                <w:rPr>
                  <w:rFonts w:ascii="Calibri" w:hAnsi="Calibri" w:cs="Calibri"/>
                  <w:sz w:val="18"/>
                  <w:szCs w:val="18"/>
                </w:rPr>
                <w:t>2</w:t>
              </w:r>
            </w:ins>
          </w:p>
        </w:tc>
        <w:tc>
          <w:tcPr>
            <w:tcW w:w="86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951" w:author="user" w:date="2012-02-29T14:49:00Z"/>
                <w:rFonts w:ascii="Calibri" w:hAnsi="Calibri" w:cs="Calibri"/>
                <w:sz w:val="18"/>
                <w:szCs w:val="18"/>
              </w:rPr>
            </w:pPr>
            <w:ins w:id="3952" w:author="user" w:date="2012-02-29T14:49:00Z">
              <w:r w:rsidRPr="001765B5">
                <w:rPr>
                  <w:rFonts w:ascii="Calibri" w:hAnsi="Calibri" w:cs="Calibri"/>
                  <w:sz w:val="18"/>
                  <w:szCs w:val="18"/>
                </w:rPr>
                <w:t>282</w:t>
              </w:r>
            </w:ins>
          </w:p>
        </w:tc>
        <w:tc>
          <w:tcPr>
            <w:tcW w:w="108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953" w:author="user" w:date="2012-02-29T14:49:00Z"/>
                <w:rFonts w:ascii="Calibri" w:hAnsi="Calibri" w:cs="Calibri"/>
                <w:sz w:val="18"/>
                <w:szCs w:val="18"/>
              </w:rPr>
            </w:pPr>
            <w:ins w:id="3954" w:author="user" w:date="2012-02-29T14:49:00Z">
              <w:r w:rsidRPr="001765B5">
                <w:rPr>
                  <w:rFonts w:ascii="Calibri" w:hAnsi="Calibri" w:cs="Calibri"/>
                  <w:sz w:val="18"/>
                  <w:szCs w:val="18"/>
                </w:rPr>
                <w:t>20</w:t>
              </w:r>
            </w:ins>
          </w:p>
        </w:tc>
        <w:tc>
          <w:tcPr>
            <w:tcW w:w="102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955" w:author="user" w:date="2012-02-29T14:49:00Z"/>
                <w:rFonts w:ascii="Calibri" w:hAnsi="Calibri" w:cs="Calibri"/>
                <w:sz w:val="18"/>
                <w:szCs w:val="18"/>
              </w:rPr>
            </w:pPr>
            <w:ins w:id="3956" w:author="user" w:date="2012-02-29T14:49:00Z">
              <w:r w:rsidRPr="001765B5">
                <w:rPr>
                  <w:rFonts w:ascii="Calibri" w:hAnsi="Calibri" w:cs="Calibri"/>
                  <w:sz w:val="18"/>
                  <w:szCs w:val="18"/>
                </w:rPr>
                <w:t>8</w:t>
              </w:r>
            </w:ins>
          </w:p>
        </w:tc>
        <w:tc>
          <w:tcPr>
            <w:tcW w:w="99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957" w:author="user" w:date="2012-02-29T14:49:00Z"/>
                <w:rFonts w:ascii="Calibri" w:hAnsi="Calibri" w:cs="Calibri"/>
                <w:sz w:val="18"/>
                <w:szCs w:val="18"/>
              </w:rPr>
            </w:pPr>
            <w:ins w:id="3958" w:author="user" w:date="2012-02-29T14:49:00Z">
              <w:r w:rsidRPr="001765B5">
                <w:rPr>
                  <w:rFonts w:ascii="Calibri" w:hAnsi="Calibri" w:cs="Calibri"/>
                  <w:sz w:val="18"/>
                  <w:szCs w:val="18"/>
                </w:rPr>
                <w:t>891</w:t>
              </w:r>
            </w:ins>
          </w:p>
        </w:tc>
        <w:tc>
          <w:tcPr>
            <w:tcW w:w="82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959" w:author="user" w:date="2012-02-29T14:49:00Z"/>
                <w:rFonts w:ascii="Calibri" w:hAnsi="Calibri" w:cs="Calibri"/>
                <w:sz w:val="18"/>
                <w:szCs w:val="18"/>
              </w:rPr>
            </w:pPr>
            <w:ins w:id="3960" w:author="user" w:date="2012-02-29T14:49:00Z">
              <w:r w:rsidRPr="001765B5">
                <w:rPr>
                  <w:rFonts w:ascii="Calibri" w:hAnsi="Calibri" w:cs="Calibri"/>
                  <w:sz w:val="18"/>
                  <w:szCs w:val="18"/>
                </w:rPr>
                <w:t>61</w:t>
              </w:r>
            </w:ins>
          </w:p>
        </w:tc>
      </w:tr>
      <w:tr w:rsidR="002B6273" w:rsidRPr="001765B5" w:rsidTr="0074335E">
        <w:trPr>
          <w:trHeight w:val="255"/>
          <w:ins w:id="3961" w:author="user" w:date="2012-02-29T14:49:00Z"/>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3962" w:author="user" w:date="2012-02-29T14:49:00Z"/>
                <w:rFonts w:ascii="Calibri" w:hAnsi="Calibri" w:cs="Calibri"/>
                <w:sz w:val="18"/>
                <w:szCs w:val="18"/>
              </w:rPr>
            </w:pPr>
            <w:ins w:id="3963" w:author="user" w:date="2012-02-29T14:49:00Z">
              <w:r w:rsidRPr="001765B5">
                <w:rPr>
                  <w:rFonts w:ascii="Calibri" w:hAnsi="Calibri" w:cs="Calibri"/>
                  <w:sz w:val="18"/>
                  <w:szCs w:val="18"/>
                </w:rPr>
                <w:t>Kabilas</w:t>
              </w:r>
            </w:ins>
          </w:p>
        </w:tc>
        <w:tc>
          <w:tcPr>
            <w:tcW w:w="889"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964" w:author="user" w:date="2012-02-29T14:49:00Z"/>
                <w:rFonts w:ascii="Calibri" w:hAnsi="Calibri" w:cs="Calibri"/>
                <w:sz w:val="18"/>
                <w:szCs w:val="18"/>
              </w:rPr>
            </w:pPr>
            <w:ins w:id="3965" w:author="user" w:date="2012-02-29T14:49:00Z">
              <w:r w:rsidRPr="001765B5">
                <w:rPr>
                  <w:rFonts w:ascii="Calibri" w:hAnsi="Calibri" w:cs="Calibri"/>
                  <w:sz w:val="18"/>
                  <w:szCs w:val="18"/>
                </w:rPr>
                <w:t>985</w:t>
              </w:r>
            </w:ins>
          </w:p>
        </w:tc>
        <w:tc>
          <w:tcPr>
            <w:tcW w:w="84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966" w:author="user" w:date="2012-02-29T14:49:00Z"/>
                <w:rFonts w:ascii="Calibri" w:hAnsi="Calibri" w:cs="Calibri"/>
                <w:sz w:val="18"/>
                <w:szCs w:val="18"/>
              </w:rPr>
            </w:pPr>
            <w:ins w:id="3967" w:author="user" w:date="2012-02-29T14:49:00Z">
              <w:r w:rsidRPr="001765B5">
                <w:rPr>
                  <w:rFonts w:ascii="Calibri" w:hAnsi="Calibri" w:cs="Calibri"/>
                  <w:sz w:val="18"/>
                  <w:szCs w:val="18"/>
                </w:rPr>
                <w:t>86</w:t>
              </w:r>
            </w:ins>
          </w:p>
        </w:tc>
        <w:tc>
          <w:tcPr>
            <w:tcW w:w="64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968" w:author="user" w:date="2012-02-29T14:49:00Z"/>
                <w:rFonts w:ascii="Calibri" w:hAnsi="Calibri" w:cs="Calibri"/>
                <w:sz w:val="18"/>
                <w:szCs w:val="18"/>
              </w:rPr>
            </w:pPr>
            <w:ins w:id="3969" w:author="user" w:date="2012-02-29T14:49:00Z">
              <w:r w:rsidRPr="001765B5">
                <w:rPr>
                  <w:rFonts w:ascii="Calibri" w:hAnsi="Calibri" w:cs="Calibri"/>
                  <w:sz w:val="18"/>
                  <w:szCs w:val="18"/>
                </w:rPr>
                <w:t>35</w:t>
              </w:r>
            </w:ins>
          </w:p>
        </w:tc>
        <w:tc>
          <w:tcPr>
            <w:tcW w:w="86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970" w:author="user" w:date="2012-02-29T14:49:00Z"/>
                <w:rFonts w:ascii="Calibri" w:hAnsi="Calibri" w:cs="Calibri"/>
                <w:sz w:val="18"/>
                <w:szCs w:val="18"/>
              </w:rPr>
            </w:pPr>
            <w:ins w:id="3971" w:author="user" w:date="2012-02-29T14:49:00Z">
              <w:r w:rsidRPr="001765B5">
                <w:rPr>
                  <w:rFonts w:ascii="Calibri" w:hAnsi="Calibri" w:cs="Calibri"/>
                  <w:sz w:val="18"/>
                  <w:szCs w:val="18"/>
                </w:rPr>
                <w:t>1</w:t>
              </w:r>
            </w:ins>
          </w:p>
        </w:tc>
        <w:tc>
          <w:tcPr>
            <w:tcW w:w="86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972" w:author="user" w:date="2012-02-29T14:49:00Z"/>
                <w:rFonts w:ascii="Calibri" w:hAnsi="Calibri" w:cs="Calibri"/>
                <w:sz w:val="18"/>
                <w:szCs w:val="18"/>
              </w:rPr>
            </w:pPr>
            <w:ins w:id="3973" w:author="user" w:date="2012-02-29T14:49:00Z">
              <w:r w:rsidRPr="001765B5">
                <w:rPr>
                  <w:rFonts w:ascii="Calibri" w:hAnsi="Calibri" w:cs="Calibri"/>
                  <w:sz w:val="18"/>
                  <w:szCs w:val="18"/>
                </w:rPr>
                <w:t>211</w:t>
              </w:r>
            </w:ins>
          </w:p>
        </w:tc>
        <w:tc>
          <w:tcPr>
            <w:tcW w:w="108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974" w:author="user" w:date="2012-02-29T14:49:00Z"/>
                <w:rFonts w:ascii="Calibri" w:hAnsi="Calibri" w:cs="Calibri"/>
                <w:sz w:val="18"/>
                <w:szCs w:val="18"/>
              </w:rPr>
            </w:pPr>
            <w:ins w:id="3975" w:author="user" w:date="2012-02-29T14:49:00Z">
              <w:r w:rsidRPr="001765B5">
                <w:rPr>
                  <w:rFonts w:ascii="Calibri" w:hAnsi="Calibri" w:cs="Calibri"/>
                  <w:sz w:val="18"/>
                  <w:szCs w:val="18"/>
                </w:rPr>
                <w:t>12</w:t>
              </w:r>
            </w:ins>
          </w:p>
        </w:tc>
        <w:tc>
          <w:tcPr>
            <w:tcW w:w="102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976" w:author="user" w:date="2012-02-29T14:49:00Z"/>
                <w:rFonts w:ascii="Calibri" w:hAnsi="Calibri" w:cs="Calibri"/>
                <w:sz w:val="18"/>
                <w:szCs w:val="18"/>
              </w:rPr>
            </w:pPr>
            <w:ins w:id="3977" w:author="user" w:date="2012-02-29T14:49:00Z">
              <w:r w:rsidRPr="001765B5">
                <w:rPr>
                  <w:rFonts w:ascii="Calibri" w:hAnsi="Calibri" w:cs="Calibri"/>
                  <w:sz w:val="18"/>
                  <w:szCs w:val="18"/>
                </w:rPr>
                <w:t>10</w:t>
              </w:r>
            </w:ins>
          </w:p>
        </w:tc>
        <w:tc>
          <w:tcPr>
            <w:tcW w:w="99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978" w:author="user" w:date="2012-02-29T14:49:00Z"/>
                <w:rFonts w:ascii="Calibri" w:hAnsi="Calibri" w:cs="Calibri"/>
                <w:sz w:val="18"/>
                <w:szCs w:val="18"/>
              </w:rPr>
            </w:pPr>
            <w:ins w:id="3979" w:author="user" w:date="2012-02-29T14:49:00Z">
              <w:r w:rsidRPr="001765B5">
                <w:rPr>
                  <w:rFonts w:ascii="Calibri" w:hAnsi="Calibri" w:cs="Calibri"/>
                  <w:sz w:val="18"/>
                  <w:szCs w:val="18"/>
                </w:rPr>
                <w:t>501</w:t>
              </w:r>
            </w:ins>
          </w:p>
        </w:tc>
        <w:tc>
          <w:tcPr>
            <w:tcW w:w="82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980" w:author="user" w:date="2012-02-29T14:49:00Z"/>
                <w:rFonts w:ascii="Calibri" w:hAnsi="Calibri" w:cs="Calibri"/>
                <w:sz w:val="18"/>
                <w:szCs w:val="18"/>
              </w:rPr>
            </w:pPr>
            <w:ins w:id="3981" w:author="user" w:date="2012-02-29T14:49:00Z">
              <w:r w:rsidRPr="001765B5">
                <w:rPr>
                  <w:rFonts w:ascii="Calibri" w:hAnsi="Calibri" w:cs="Calibri"/>
                  <w:sz w:val="18"/>
                  <w:szCs w:val="18"/>
                </w:rPr>
                <w:t>129</w:t>
              </w:r>
            </w:ins>
          </w:p>
        </w:tc>
      </w:tr>
      <w:tr w:rsidR="002B6273" w:rsidRPr="001765B5" w:rsidTr="0074335E">
        <w:trPr>
          <w:trHeight w:val="255"/>
          <w:ins w:id="3982" w:author="user" w:date="2012-02-29T14:49:00Z"/>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3983" w:author="user" w:date="2012-02-29T14:49:00Z"/>
                <w:rFonts w:ascii="Calibri" w:hAnsi="Calibri" w:cs="Calibri"/>
                <w:sz w:val="18"/>
                <w:szCs w:val="18"/>
              </w:rPr>
            </w:pPr>
            <w:smartTag w:uri="urn:schemas-microsoft-com:office:smarttags" w:element="place">
              <w:smartTag w:uri="urn:schemas-microsoft-com:office:smarttags" w:element="PlaceName">
                <w:ins w:id="3984" w:author="user" w:date="2012-02-29T14:49:00Z">
                  <w:r w:rsidRPr="001765B5">
                    <w:rPr>
                      <w:rFonts w:ascii="Calibri" w:hAnsi="Calibri" w:cs="Calibri"/>
                      <w:sz w:val="18"/>
                      <w:szCs w:val="18"/>
                    </w:rPr>
                    <w:t>Bharatpur</w:t>
                  </w:r>
                </w:ins>
              </w:smartTag>
              <w:ins w:id="3985" w:author="user" w:date="2012-02-29T14:49:00Z">
                <w:r w:rsidRPr="001765B5">
                  <w:rPr>
                    <w:rFonts w:ascii="Calibri" w:hAnsi="Calibri" w:cs="Calibri"/>
                    <w:sz w:val="18"/>
                    <w:szCs w:val="18"/>
                  </w:rPr>
                  <w:t xml:space="preserve"> </w:t>
                </w:r>
                <w:smartTag w:uri="urn:schemas-microsoft-com:office:smarttags" w:element="PlaceType">
                  <w:r w:rsidRPr="001765B5">
                    <w:rPr>
                      <w:rFonts w:ascii="Calibri" w:hAnsi="Calibri" w:cs="Calibri"/>
                      <w:sz w:val="18"/>
                      <w:szCs w:val="18"/>
                    </w:rPr>
                    <w:t>Municipality</w:t>
                  </w:r>
                </w:smartTag>
              </w:ins>
            </w:smartTag>
          </w:p>
        </w:tc>
        <w:tc>
          <w:tcPr>
            <w:tcW w:w="889"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986" w:author="user" w:date="2012-02-29T14:49:00Z"/>
                <w:rFonts w:ascii="Calibri" w:hAnsi="Calibri" w:cs="Calibri"/>
                <w:sz w:val="18"/>
                <w:szCs w:val="18"/>
              </w:rPr>
            </w:pPr>
            <w:ins w:id="3987" w:author="user" w:date="2012-02-29T14:49:00Z">
              <w:r w:rsidRPr="001765B5">
                <w:rPr>
                  <w:rFonts w:ascii="Calibri" w:hAnsi="Calibri" w:cs="Calibri"/>
                  <w:sz w:val="18"/>
                  <w:szCs w:val="18"/>
                </w:rPr>
                <w:t>19922</w:t>
              </w:r>
            </w:ins>
          </w:p>
        </w:tc>
        <w:tc>
          <w:tcPr>
            <w:tcW w:w="84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988" w:author="user" w:date="2012-02-29T14:49:00Z"/>
                <w:rFonts w:ascii="Calibri" w:hAnsi="Calibri" w:cs="Calibri"/>
                <w:sz w:val="18"/>
                <w:szCs w:val="18"/>
              </w:rPr>
            </w:pPr>
            <w:ins w:id="3989" w:author="user" w:date="2012-02-29T14:49:00Z">
              <w:r w:rsidRPr="001765B5">
                <w:rPr>
                  <w:rFonts w:ascii="Calibri" w:hAnsi="Calibri" w:cs="Calibri"/>
                  <w:sz w:val="18"/>
                  <w:szCs w:val="18"/>
                </w:rPr>
                <w:t>2860</w:t>
              </w:r>
            </w:ins>
          </w:p>
        </w:tc>
        <w:tc>
          <w:tcPr>
            <w:tcW w:w="64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990" w:author="user" w:date="2012-02-29T14:49:00Z"/>
                <w:rFonts w:ascii="Calibri" w:hAnsi="Calibri" w:cs="Calibri"/>
                <w:sz w:val="18"/>
                <w:szCs w:val="18"/>
              </w:rPr>
            </w:pPr>
            <w:ins w:id="3991" w:author="user" w:date="2012-02-29T14:49:00Z">
              <w:r w:rsidRPr="001765B5">
                <w:rPr>
                  <w:rFonts w:ascii="Calibri" w:hAnsi="Calibri" w:cs="Calibri"/>
                  <w:sz w:val="18"/>
                  <w:szCs w:val="18"/>
                </w:rPr>
                <w:t>816</w:t>
              </w:r>
            </w:ins>
          </w:p>
        </w:tc>
        <w:tc>
          <w:tcPr>
            <w:tcW w:w="86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992" w:author="user" w:date="2012-02-29T14:49:00Z"/>
                <w:rFonts w:ascii="Calibri" w:hAnsi="Calibri" w:cs="Calibri"/>
                <w:sz w:val="18"/>
                <w:szCs w:val="18"/>
              </w:rPr>
            </w:pPr>
            <w:ins w:id="3993" w:author="user" w:date="2012-02-29T14:49:00Z">
              <w:r w:rsidRPr="001765B5">
                <w:rPr>
                  <w:rFonts w:ascii="Calibri" w:hAnsi="Calibri" w:cs="Calibri"/>
                  <w:sz w:val="18"/>
                  <w:szCs w:val="18"/>
                </w:rPr>
                <w:t>79</w:t>
              </w:r>
            </w:ins>
          </w:p>
        </w:tc>
        <w:tc>
          <w:tcPr>
            <w:tcW w:w="86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994" w:author="user" w:date="2012-02-29T14:49:00Z"/>
                <w:rFonts w:ascii="Calibri" w:hAnsi="Calibri" w:cs="Calibri"/>
                <w:sz w:val="18"/>
                <w:szCs w:val="18"/>
              </w:rPr>
            </w:pPr>
            <w:ins w:id="3995" w:author="user" w:date="2012-02-29T14:49:00Z">
              <w:r w:rsidRPr="001765B5">
                <w:rPr>
                  <w:rFonts w:ascii="Calibri" w:hAnsi="Calibri" w:cs="Calibri"/>
                  <w:sz w:val="18"/>
                  <w:szCs w:val="18"/>
                </w:rPr>
                <w:t>4905</w:t>
              </w:r>
            </w:ins>
          </w:p>
        </w:tc>
        <w:tc>
          <w:tcPr>
            <w:tcW w:w="108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996" w:author="user" w:date="2012-02-29T14:49:00Z"/>
                <w:rFonts w:ascii="Calibri" w:hAnsi="Calibri" w:cs="Calibri"/>
                <w:sz w:val="18"/>
                <w:szCs w:val="18"/>
              </w:rPr>
            </w:pPr>
            <w:ins w:id="3997" w:author="user" w:date="2012-02-29T14:49:00Z">
              <w:r w:rsidRPr="001765B5">
                <w:rPr>
                  <w:rFonts w:ascii="Calibri" w:hAnsi="Calibri" w:cs="Calibri"/>
                  <w:sz w:val="18"/>
                  <w:szCs w:val="18"/>
                </w:rPr>
                <w:t>115</w:t>
              </w:r>
            </w:ins>
          </w:p>
        </w:tc>
        <w:tc>
          <w:tcPr>
            <w:tcW w:w="102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3998" w:author="user" w:date="2012-02-29T14:49:00Z"/>
                <w:rFonts w:ascii="Calibri" w:hAnsi="Calibri" w:cs="Calibri"/>
                <w:sz w:val="18"/>
                <w:szCs w:val="18"/>
              </w:rPr>
            </w:pPr>
            <w:ins w:id="3999" w:author="user" w:date="2012-02-29T14:49:00Z">
              <w:r w:rsidRPr="001765B5">
                <w:rPr>
                  <w:rFonts w:ascii="Calibri" w:hAnsi="Calibri" w:cs="Calibri"/>
                  <w:sz w:val="18"/>
                  <w:szCs w:val="18"/>
                </w:rPr>
                <w:t>101</w:t>
              </w:r>
            </w:ins>
          </w:p>
        </w:tc>
        <w:tc>
          <w:tcPr>
            <w:tcW w:w="99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4000" w:author="user" w:date="2012-02-29T14:49:00Z"/>
                <w:rFonts w:ascii="Calibri" w:hAnsi="Calibri" w:cs="Calibri"/>
                <w:sz w:val="18"/>
                <w:szCs w:val="18"/>
              </w:rPr>
            </w:pPr>
            <w:ins w:id="4001" w:author="user" w:date="2012-02-29T14:49:00Z">
              <w:r w:rsidRPr="001765B5">
                <w:rPr>
                  <w:rFonts w:ascii="Calibri" w:hAnsi="Calibri" w:cs="Calibri"/>
                  <w:sz w:val="18"/>
                  <w:szCs w:val="18"/>
                </w:rPr>
                <w:t>672</w:t>
              </w:r>
            </w:ins>
          </w:p>
        </w:tc>
        <w:tc>
          <w:tcPr>
            <w:tcW w:w="82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4002" w:author="user" w:date="2012-02-29T14:49:00Z"/>
                <w:rFonts w:ascii="Calibri" w:hAnsi="Calibri" w:cs="Calibri"/>
                <w:sz w:val="18"/>
                <w:szCs w:val="18"/>
              </w:rPr>
            </w:pPr>
            <w:ins w:id="4003" w:author="user" w:date="2012-02-29T14:49:00Z">
              <w:r w:rsidRPr="001765B5">
                <w:rPr>
                  <w:rFonts w:ascii="Calibri" w:hAnsi="Calibri" w:cs="Calibri"/>
                  <w:sz w:val="18"/>
                  <w:szCs w:val="18"/>
                </w:rPr>
                <w:t>10374</w:t>
              </w:r>
            </w:ins>
          </w:p>
        </w:tc>
      </w:tr>
      <w:tr w:rsidR="002B6273" w:rsidRPr="001765B5" w:rsidTr="0074335E">
        <w:trPr>
          <w:trHeight w:val="255"/>
          <w:ins w:id="4004" w:author="user" w:date="2012-02-29T14:49:00Z"/>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4005" w:author="user" w:date="2012-02-29T14:49:00Z"/>
                <w:rFonts w:ascii="Calibri" w:hAnsi="Calibri" w:cs="Calibri"/>
                <w:b/>
                <w:bCs/>
                <w:sz w:val="18"/>
                <w:szCs w:val="18"/>
              </w:rPr>
            </w:pPr>
            <w:ins w:id="4006" w:author="user" w:date="2012-02-29T14:49:00Z">
              <w:r w:rsidRPr="001765B5">
                <w:rPr>
                  <w:rFonts w:ascii="Calibri" w:hAnsi="Calibri" w:cs="Calibri"/>
                  <w:b/>
                  <w:bCs/>
                  <w:sz w:val="18"/>
                  <w:szCs w:val="18"/>
                </w:rPr>
                <w:t>Total</w:t>
              </w:r>
            </w:ins>
          </w:p>
        </w:tc>
        <w:tc>
          <w:tcPr>
            <w:tcW w:w="889"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4007" w:author="user" w:date="2012-02-29T14:49:00Z"/>
                <w:rFonts w:ascii="Calibri" w:hAnsi="Calibri" w:cs="Calibri"/>
                <w:b/>
                <w:bCs/>
                <w:sz w:val="18"/>
                <w:szCs w:val="18"/>
              </w:rPr>
            </w:pPr>
            <w:ins w:id="4008" w:author="user" w:date="2012-02-29T14:49:00Z">
              <w:r w:rsidRPr="001765B5">
                <w:rPr>
                  <w:rFonts w:ascii="Calibri" w:hAnsi="Calibri" w:cs="Calibri"/>
                  <w:b/>
                  <w:bCs/>
                  <w:sz w:val="18"/>
                  <w:szCs w:val="18"/>
                </w:rPr>
                <w:t>56795</w:t>
              </w:r>
            </w:ins>
          </w:p>
        </w:tc>
        <w:tc>
          <w:tcPr>
            <w:tcW w:w="84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4009" w:author="user" w:date="2012-02-29T14:49:00Z"/>
                <w:rFonts w:ascii="Calibri" w:hAnsi="Calibri" w:cs="Calibri"/>
                <w:b/>
                <w:bCs/>
                <w:sz w:val="18"/>
                <w:szCs w:val="18"/>
              </w:rPr>
            </w:pPr>
            <w:ins w:id="4010" w:author="user" w:date="2012-02-29T14:49:00Z">
              <w:r w:rsidRPr="001765B5">
                <w:rPr>
                  <w:rFonts w:ascii="Calibri" w:hAnsi="Calibri" w:cs="Calibri"/>
                  <w:b/>
                  <w:bCs/>
                  <w:sz w:val="18"/>
                  <w:szCs w:val="18"/>
                </w:rPr>
                <w:t>8263</w:t>
              </w:r>
            </w:ins>
          </w:p>
        </w:tc>
        <w:tc>
          <w:tcPr>
            <w:tcW w:w="64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4011" w:author="user" w:date="2012-02-29T14:49:00Z"/>
                <w:rFonts w:ascii="Calibri" w:hAnsi="Calibri" w:cs="Calibri"/>
                <w:b/>
                <w:bCs/>
                <w:sz w:val="18"/>
                <w:szCs w:val="18"/>
              </w:rPr>
            </w:pPr>
            <w:ins w:id="4012" w:author="user" w:date="2012-02-29T14:49:00Z">
              <w:r w:rsidRPr="001765B5">
                <w:rPr>
                  <w:rFonts w:ascii="Calibri" w:hAnsi="Calibri" w:cs="Calibri"/>
                  <w:b/>
                  <w:bCs/>
                  <w:sz w:val="18"/>
                  <w:szCs w:val="18"/>
                </w:rPr>
                <w:t>1806</w:t>
              </w:r>
            </w:ins>
          </w:p>
        </w:tc>
        <w:tc>
          <w:tcPr>
            <w:tcW w:w="86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4013" w:author="user" w:date="2012-02-29T14:49:00Z"/>
                <w:rFonts w:ascii="Calibri" w:hAnsi="Calibri" w:cs="Calibri"/>
                <w:b/>
                <w:bCs/>
                <w:sz w:val="18"/>
                <w:szCs w:val="18"/>
              </w:rPr>
            </w:pPr>
            <w:ins w:id="4014" w:author="user" w:date="2012-02-29T14:49:00Z">
              <w:r w:rsidRPr="001765B5">
                <w:rPr>
                  <w:rFonts w:ascii="Calibri" w:hAnsi="Calibri" w:cs="Calibri"/>
                  <w:b/>
                  <w:bCs/>
                  <w:sz w:val="18"/>
                  <w:szCs w:val="18"/>
                </w:rPr>
                <w:t>338</w:t>
              </w:r>
            </w:ins>
          </w:p>
        </w:tc>
        <w:tc>
          <w:tcPr>
            <w:tcW w:w="86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4015" w:author="user" w:date="2012-02-29T14:49:00Z"/>
                <w:rFonts w:ascii="Calibri" w:hAnsi="Calibri" w:cs="Calibri"/>
                <w:b/>
                <w:bCs/>
                <w:sz w:val="18"/>
                <w:szCs w:val="18"/>
              </w:rPr>
            </w:pPr>
            <w:ins w:id="4016" w:author="user" w:date="2012-02-29T14:49:00Z">
              <w:r w:rsidRPr="001765B5">
                <w:rPr>
                  <w:rFonts w:ascii="Calibri" w:hAnsi="Calibri" w:cs="Calibri"/>
                  <w:b/>
                  <w:bCs/>
                  <w:sz w:val="18"/>
                  <w:szCs w:val="18"/>
                </w:rPr>
                <w:t>16946</w:t>
              </w:r>
            </w:ins>
          </w:p>
        </w:tc>
        <w:tc>
          <w:tcPr>
            <w:tcW w:w="108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4017" w:author="user" w:date="2012-02-29T14:49:00Z"/>
                <w:rFonts w:ascii="Calibri" w:hAnsi="Calibri" w:cs="Calibri"/>
                <w:b/>
                <w:bCs/>
                <w:sz w:val="18"/>
                <w:szCs w:val="18"/>
              </w:rPr>
            </w:pPr>
            <w:ins w:id="4018" w:author="user" w:date="2012-02-29T14:49:00Z">
              <w:r w:rsidRPr="001765B5">
                <w:rPr>
                  <w:rFonts w:ascii="Calibri" w:hAnsi="Calibri" w:cs="Calibri"/>
                  <w:b/>
                  <w:bCs/>
                  <w:sz w:val="18"/>
                  <w:szCs w:val="18"/>
                </w:rPr>
                <w:t>753</w:t>
              </w:r>
            </w:ins>
          </w:p>
        </w:tc>
        <w:tc>
          <w:tcPr>
            <w:tcW w:w="102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4019" w:author="user" w:date="2012-02-29T14:49:00Z"/>
                <w:rFonts w:ascii="Calibri" w:hAnsi="Calibri" w:cs="Calibri"/>
                <w:b/>
                <w:bCs/>
                <w:sz w:val="18"/>
                <w:szCs w:val="18"/>
              </w:rPr>
            </w:pPr>
            <w:ins w:id="4020" w:author="user" w:date="2012-02-29T14:49:00Z">
              <w:r w:rsidRPr="001765B5">
                <w:rPr>
                  <w:rFonts w:ascii="Calibri" w:hAnsi="Calibri" w:cs="Calibri"/>
                  <w:b/>
                  <w:bCs/>
                  <w:sz w:val="18"/>
                  <w:szCs w:val="18"/>
                </w:rPr>
                <w:t>458</w:t>
              </w:r>
            </w:ins>
          </w:p>
        </w:tc>
        <w:tc>
          <w:tcPr>
            <w:tcW w:w="99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4021" w:author="user" w:date="2012-02-29T14:49:00Z"/>
                <w:rFonts w:ascii="Calibri" w:hAnsi="Calibri" w:cs="Calibri"/>
                <w:b/>
                <w:bCs/>
                <w:sz w:val="18"/>
                <w:szCs w:val="18"/>
              </w:rPr>
            </w:pPr>
            <w:ins w:id="4022" w:author="user" w:date="2012-02-29T14:49:00Z">
              <w:r w:rsidRPr="001765B5">
                <w:rPr>
                  <w:rFonts w:ascii="Calibri" w:hAnsi="Calibri" w:cs="Calibri"/>
                  <w:b/>
                  <w:bCs/>
                  <w:sz w:val="18"/>
                  <w:szCs w:val="18"/>
                </w:rPr>
                <w:t>8204</w:t>
              </w:r>
            </w:ins>
          </w:p>
        </w:tc>
        <w:tc>
          <w:tcPr>
            <w:tcW w:w="82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4023" w:author="user" w:date="2012-02-29T14:49:00Z"/>
                <w:rFonts w:ascii="Calibri" w:hAnsi="Calibri" w:cs="Calibri"/>
                <w:b/>
                <w:bCs/>
                <w:sz w:val="18"/>
                <w:szCs w:val="18"/>
              </w:rPr>
            </w:pPr>
            <w:ins w:id="4024" w:author="user" w:date="2012-02-29T14:49:00Z">
              <w:r w:rsidRPr="001765B5">
                <w:rPr>
                  <w:rFonts w:ascii="Calibri" w:hAnsi="Calibri" w:cs="Calibri"/>
                  <w:b/>
                  <w:bCs/>
                  <w:sz w:val="18"/>
                  <w:szCs w:val="18"/>
                </w:rPr>
                <w:t>20027</w:t>
              </w:r>
            </w:ins>
          </w:p>
        </w:tc>
      </w:tr>
      <w:tr w:rsidR="002B6273" w:rsidRPr="001765B5" w:rsidTr="0074335E">
        <w:trPr>
          <w:trHeight w:val="255"/>
          <w:ins w:id="4025" w:author="user" w:date="2012-02-29T14:49:00Z"/>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B6273" w:rsidRPr="001765B5" w:rsidRDefault="002B6273" w:rsidP="0074335E">
            <w:pPr>
              <w:rPr>
                <w:ins w:id="4026" w:author="user" w:date="2012-02-29T14:49:00Z"/>
                <w:rFonts w:ascii="Calibri" w:hAnsi="Calibri" w:cs="Calibri"/>
                <w:b/>
                <w:bCs/>
                <w:sz w:val="18"/>
                <w:szCs w:val="18"/>
              </w:rPr>
            </w:pPr>
            <w:ins w:id="4027" w:author="user" w:date="2012-02-29T14:49:00Z">
              <w:r w:rsidRPr="001765B5">
                <w:rPr>
                  <w:rFonts w:ascii="Calibri" w:hAnsi="Calibri" w:cs="Calibri"/>
                  <w:b/>
                  <w:bCs/>
                  <w:sz w:val="18"/>
                  <w:szCs w:val="18"/>
                </w:rPr>
                <w:t>Percentage</w:t>
              </w:r>
            </w:ins>
          </w:p>
        </w:tc>
        <w:tc>
          <w:tcPr>
            <w:tcW w:w="889"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4028" w:author="user" w:date="2012-02-29T14:49:00Z"/>
                <w:rFonts w:ascii="Calibri" w:hAnsi="Calibri" w:cs="Calibri"/>
                <w:b/>
                <w:bCs/>
                <w:sz w:val="18"/>
                <w:szCs w:val="18"/>
              </w:rPr>
            </w:pPr>
            <w:ins w:id="4029" w:author="user" w:date="2012-02-29T14:49:00Z">
              <w:r w:rsidRPr="001765B5">
                <w:rPr>
                  <w:rFonts w:ascii="Calibri" w:hAnsi="Calibri" w:cs="Calibri"/>
                  <w:b/>
                  <w:bCs/>
                  <w:sz w:val="18"/>
                  <w:szCs w:val="18"/>
                </w:rPr>
                <w:t>100</w:t>
              </w:r>
            </w:ins>
          </w:p>
        </w:tc>
        <w:tc>
          <w:tcPr>
            <w:tcW w:w="84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4030" w:author="user" w:date="2012-02-29T14:49:00Z"/>
                <w:rFonts w:ascii="Calibri" w:hAnsi="Calibri" w:cs="Calibri"/>
                <w:b/>
                <w:bCs/>
                <w:sz w:val="18"/>
                <w:szCs w:val="18"/>
              </w:rPr>
            </w:pPr>
            <w:ins w:id="4031" w:author="user" w:date="2012-02-29T14:49:00Z">
              <w:r w:rsidRPr="001765B5">
                <w:rPr>
                  <w:rFonts w:ascii="Calibri" w:hAnsi="Calibri" w:cs="Calibri"/>
                  <w:b/>
                  <w:bCs/>
                  <w:sz w:val="18"/>
                  <w:szCs w:val="18"/>
                </w:rPr>
                <w:t>14.55</w:t>
              </w:r>
            </w:ins>
          </w:p>
        </w:tc>
        <w:tc>
          <w:tcPr>
            <w:tcW w:w="645"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4032" w:author="user" w:date="2012-02-29T14:49:00Z"/>
                <w:rFonts w:ascii="Calibri" w:hAnsi="Calibri" w:cs="Calibri"/>
                <w:b/>
                <w:bCs/>
                <w:sz w:val="18"/>
                <w:szCs w:val="18"/>
              </w:rPr>
            </w:pPr>
            <w:ins w:id="4033" w:author="user" w:date="2012-02-29T14:49:00Z">
              <w:r w:rsidRPr="001765B5">
                <w:rPr>
                  <w:rFonts w:ascii="Calibri" w:hAnsi="Calibri" w:cs="Calibri"/>
                  <w:b/>
                  <w:bCs/>
                  <w:sz w:val="18"/>
                  <w:szCs w:val="18"/>
                </w:rPr>
                <w:t>3.18</w:t>
              </w:r>
            </w:ins>
          </w:p>
        </w:tc>
        <w:tc>
          <w:tcPr>
            <w:tcW w:w="86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4034" w:author="user" w:date="2012-02-29T14:49:00Z"/>
                <w:rFonts w:ascii="Calibri" w:hAnsi="Calibri" w:cs="Calibri"/>
                <w:b/>
                <w:bCs/>
                <w:sz w:val="18"/>
                <w:szCs w:val="18"/>
              </w:rPr>
            </w:pPr>
            <w:ins w:id="4035" w:author="user" w:date="2012-02-29T14:49:00Z">
              <w:r w:rsidRPr="001765B5">
                <w:rPr>
                  <w:rFonts w:ascii="Calibri" w:hAnsi="Calibri" w:cs="Calibri"/>
                  <w:b/>
                  <w:bCs/>
                  <w:sz w:val="18"/>
                  <w:szCs w:val="18"/>
                </w:rPr>
                <w:t>0.60</w:t>
              </w:r>
            </w:ins>
          </w:p>
        </w:tc>
        <w:tc>
          <w:tcPr>
            <w:tcW w:w="86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4036" w:author="user" w:date="2012-02-29T14:49:00Z"/>
                <w:rFonts w:ascii="Calibri" w:hAnsi="Calibri" w:cs="Calibri"/>
                <w:b/>
                <w:bCs/>
                <w:sz w:val="18"/>
                <w:szCs w:val="18"/>
              </w:rPr>
            </w:pPr>
            <w:ins w:id="4037" w:author="user" w:date="2012-02-29T14:49:00Z">
              <w:r w:rsidRPr="001765B5">
                <w:rPr>
                  <w:rFonts w:ascii="Calibri" w:hAnsi="Calibri" w:cs="Calibri"/>
                  <w:b/>
                  <w:bCs/>
                  <w:sz w:val="18"/>
                  <w:szCs w:val="18"/>
                </w:rPr>
                <w:t>29.84</w:t>
              </w:r>
            </w:ins>
          </w:p>
        </w:tc>
        <w:tc>
          <w:tcPr>
            <w:tcW w:w="108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4038" w:author="user" w:date="2012-02-29T14:49:00Z"/>
                <w:rFonts w:ascii="Calibri" w:hAnsi="Calibri" w:cs="Calibri"/>
                <w:b/>
                <w:bCs/>
                <w:sz w:val="18"/>
                <w:szCs w:val="18"/>
              </w:rPr>
            </w:pPr>
            <w:ins w:id="4039" w:author="user" w:date="2012-02-29T14:49:00Z">
              <w:r w:rsidRPr="001765B5">
                <w:rPr>
                  <w:rFonts w:ascii="Calibri" w:hAnsi="Calibri" w:cs="Calibri"/>
                  <w:b/>
                  <w:bCs/>
                  <w:sz w:val="18"/>
                  <w:szCs w:val="18"/>
                </w:rPr>
                <w:t>1.33</w:t>
              </w:r>
            </w:ins>
          </w:p>
        </w:tc>
        <w:tc>
          <w:tcPr>
            <w:tcW w:w="102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4040" w:author="user" w:date="2012-02-29T14:49:00Z"/>
                <w:rFonts w:ascii="Calibri" w:hAnsi="Calibri" w:cs="Calibri"/>
                <w:b/>
                <w:bCs/>
                <w:sz w:val="18"/>
                <w:szCs w:val="18"/>
              </w:rPr>
            </w:pPr>
            <w:ins w:id="4041" w:author="user" w:date="2012-02-29T14:49:00Z">
              <w:r w:rsidRPr="001765B5">
                <w:rPr>
                  <w:rFonts w:ascii="Calibri" w:hAnsi="Calibri" w:cs="Calibri"/>
                  <w:b/>
                  <w:bCs/>
                  <w:sz w:val="18"/>
                  <w:szCs w:val="18"/>
                </w:rPr>
                <w:t>0.81</w:t>
              </w:r>
            </w:ins>
          </w:p>
        </w:tc>
        <w:tc>
          <w:tcPr>
            <w:tcW w:w="99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4042" w:author="user" w:date="2012-02-29T14:49:00Z"/>
                <w:rFonts w:ascii="Calibri" w:hAnsi="Calibri" w:cs="Calibri"/>
                <w:b/>
                <w:bCs/>
                <w:sz w:val="18"/>
                <w:szCs w:val="18"/>
              </w:rPr>
            </w:pPr>
            <w:ins w:id="4043" w:author="user" w:date="2012-02-29T14:49:00Z">
              <w:r w:rsidRPr="001765B5">
                <w:rPr>
                  <w:rFonts w:ascii="Calibri" w:hAnsi="Calibri" w:cs="Calibri"/>
                  <w:b/>
                  <w:bCs/>
                  <w:sz w:val="18"/>
                  <w:szCs w:val="18"/>
                </w:rPr>
                <w:t>14.44</w:t>
              </w:r>
            </w:ins>
          </w:p>
        </w:tc>
        <w:tc>
          <w:tcPr>
            <w:tcW w:w="820" w:type="dxa"/>
            <w:tcBorders>
              <w:top w:val="nil"/>
              <w:left w:val="nil"/>
              <w:bottom w:val="single" w:sz="4" w:space="0" w:color="auto"/>
              <w:right w:val="single" w:sz="4" w:space="0" w:color="auto"/>
            </w:tcBorders>
            <w:shd w:val="clear" w:color="auto" w:fill="auto"/>
            <w:noWrap/>
            <w:vAlign w:val="bottom"/>
          </w:tcPr>
          <w:p w:rsidR="002B6273" w:rsidRPr="001765B5" w:rsidRDefault="002B6273" w:rsidP="0074335E">
            <w:pPr>
              <w:jc w:val="center"/>
              <w:rPr>
                <w:ins w:id="4044" w:author="user" w:date="2012-02-29T14:49:00Z"/>
                <w:rFonts w:ascii="Calibri" w:hAnsi="Calibri" w:cs="Calibri"/>
                <w:b/>
                <w:bCs/>
                <w:sz w:val="18"/>
                <w:szCs w:val="18"/>
              </w:rPr>
            </w:pPr>
            <w:ins w:id="4045" w:author="user" w:date="2012-02-29T14:49:00Z">
              <w:r w:rsidRPr="001765B5">
                <w:rPr>
                  <w:rFonts w:ascii="Calibri" w:hAnsi="Calibri" w:cs="Calibri"/>
                  <w:b/>
                  <w:bCs/>
                  <w:sz w:val="18"/>
                  <w:szCs w:val="18"/>
                </w:rPr>
                <w:t>35.26</w:t>
              </w:r>
            </w:ins>
          </w:p>
        </w:tc>
      </w:tr>
    </w:tbl>
    <w:p w:rsidR="002B6273" w:rsidRPr="001765B5" w:rsidRDefault="002B6273" w:rsidP="002B6273">
      <w:pPr>
        <w:rPr>
          <w:ins w:id="4046" w:author="user" w:date="2012-02-29T14:49:00Z"/>
          <w:rFonts w:ascii="Calibri" w:hAnsi="Calibri" w:cs="Calibri"/>
          <w:sz w:val="18"/>
          <w:szCs w:val="18"/>
        </w:rPr>
      </w:pPr>
      <w:ins w:id="4047" w:author="user" w:date="2012-02-29T14:49:00Z">
        <w:r w:rsidRPr="001765B5">
          <w:rPr>
            <w:rFonts w:ascii="Calibri" w:hAnsi="Calibri" w:cs="Calibri"/>
            <w:sz w:val="18"/>
            <w:szCs w:val="18"/>
          </w:rPr>
          <w:t>Source: CBS, 2002         Note: Agri= Agricultural land Only, Li= Livestock, pou=poultry</w:t>
        </w:r>
      </w:ins>
    </w:p>
    <w:p w:rsidR="002B6273" w:rsidRPr="001765B5" w:rsidRDefault="002B6273" w:rsidP="002B6273">
      <w:pPr>
        <w:rPr>
          <w:ins w:id="4048" w:author="user" w:date="2012-02-29T14:49:00Z"/>
          <w:rFonts w:ascii="Calibri" w:hAnsi="Calibri" w:cs="Calibri"/>
          <w:sz w:val="18"/>
          <w:szCs w:val="18"/>
        </w:rPr>
      </w:pPr>
    </w:p>
    <w:p w:rsidR="002B6273" w:rsidRPr="001765B5" w:rsidRDefault="002B6273" w:rsidP="002B6273">
      <w:pPr>
        <w:rPr>
          <w:ins w:id="4049" w:author="user" w:date="2012-02-29T14:49:00Z"/>
          <w:rFonts w:ascii="Calibri" w:hAnsi="Calibri" w:cs="Calibri"/>
          <w:b/>
          <w:sz w:val="22"/>
          <w:szCs w:val="22"/>
        </w:rPr>
      </w:pPr>
      <w:ins w:id="4050" w:author="user" w:date="2012-02-29T14:49:00Z">
        <w:r w:rsidRPr="001765B5">
          <w:rPr>
            <w:rFonts w:ascii="Calibri" w:hAnsi="Calibri" w:cs="Calibri"/>
            <w:b/>
            <w:sz w:val="22"/>
            <w:szCs w:val="22"/>
          </w:rPr>
          <w:t>6.2.15 Health and Sanitation</w:t>
        </w:r>
      </w:ins>
    </w:p>
    <w:p w:rsidR="002B6273" w:rsidRPr="001765B5" w:rsidRDefault="002B6273" w:rsidP="00106D28">
      <w:pPr>
        <w:pStyle w:val="ReportText"/>
        <w:spacing w:line="300" w:lineRule="auto"/>
        <w:ind w:left="0"/>
        <w:rPr>
          <w:ins w:id="4051" w:author="user" w:date="2012-02-29T14:49:00Z"/>
          <w:rFonts w:ascii="Calibri" w:hAnsi="Calibri" w:cs="Calibri"/>
          <w:szCs w:val="22"/>
        </w:rPr>
        <w:pPrChange w:id="4052" w:author="user" w:date="2012-03-01T11:52:00Z">
          <w:pPr>
            <w:pStyle w:val="ReportText"/>
            <w:spacing w:line="300" w:lineRule="auto"/>
          </w:pPr>
        </w:pPrChange>
      </w:pPr>
      <w:ins w:id="4053" w:author="user" w:date="2012-02-29T14:49:00Z">
        <w:r w:rsidRPr="001765B5">
          <w:rPr>
            <w:rFonts w:ascii="Calibri" w:hAnsi="Calibri" w:cs="Calibri"/>
            <w:szCs w:val="22"/>
          </w:rPr>
          <w:t>Due to the various reasons like lack of proper drainage system, lack of health workers, etc., people of the project area face severe health problems. Despite the existence of health posts and sub-health posts in the project affected area, there is lack of health workers. The entire population depends upon the facilities available in the district headquarter in Hetauda and Bharatpur. Health posts and sub-health posts are available in each VDCs of the project area.</w:t>
        </w:r>
      </w:ins>
    </w:p>
    <w:p w:rsidR="002B6273" w:rsidRPr="001765B5" w:rsidRDefault="002B6273" w:rsidP="00106D28">
      <w:pPr>
        <w:pStyle w:val="ReportText"/>
        <w:spacing w:line="300" w:lineRule="auto"/>
        <w:ind w:left="0"/>
        <w:rPr>
          <w:ins w:id="4054" w:author="user" w:date="2012-02-29T14:49:00Z"/>
          <w:rFonts w:ascii="Calibri" w:hAnsi="Calibri" w:cs="Calibri"/>
          <w:szCs w:val="22"/>
        </w:rPr>
        <w:pPrChange w:id="4055" w:author="user" w:date="2012-03-01T11:52:00Z">
          <w:pPr>
            <w:pStyle w:val="ReportText"/>
            <w:spacing w:line="300" w:lineRule="auto"/>
          </w:pPr>
        </w:pPrChange>
      </w:pPr>
      <w:ins w:id="4056" w:author="user" w:date="2012-02-29T14:49:00Z">
        <w:r w:rsidRPr="001765B5">
          <w:rPr>
            <w:rFonts w:ascii="Calibri" w:hAnsi="Calibri" w:cs="Calibri"/>
            <w:szCs w:val="22"/>
          </w:rPr>
          <w:t xml:space="preserve">Open defecation along the river or in the open fields or in the forest area is also common practice in the project area. According to district sources about 73.95% households in project area are equipped with toilet facilities. But the level of awareness particularly towards the use of toilet is gradually increasing. The present sanitation facilities in the </w:t>
        </w:r>
        <w:r>
          <w:rPr>
            <w:rFonts w:ascii="Calibri" w:hAnsi="Calibri" w:cs="Calibri"/>
            <w:szCs w:val="22"/>
          </w:rPr>
          <w:t>ten</w:t>
        </w:r>
        <w:r w:rsidRPr="001765B5">
          <w:rPr>
            <w:rFonts w:ascii="Calibri" w:hAnsi="Calibri" w:cs="Calibri"/>
            <w:szCs w:val="22"/>
          </w:rPr>
          <w:t xml:space="preserve"> project affected VDCs and two municipalities appear to be not satisfactory. </w:t>
        </w:r>
      </w:ins>
    </w:p>
    <w:p w:rsidR="002B6273" w:rsidRPr="001765B5" w:rsidRDefault="002B6273" w:rsidP="002B6273">
      <w:pPr>
        <w:spacing w:line="300" w:lineRule="auto"/>
        <w:jc w:val="both"/>
        <w:rPr>
          <w:ins w:id="4057" w:author="user" w:date="2012-02-29T14:49:00Z"/>
          <w:rFonts w:ascii="Calibri" w:hAnsi="Calibri" w:cs="Calibri"/>
          <w:sz w:val="22"/>
          <w:szCs w:val="22"/>
        </w:rPr>
      </w:pPr>
      <w:ins w:id="4058" w:author="user" w:date="2012-02-29T14:49:00Z">
        <w:r w:rsidRPr="001765B5">
          <w:rPr>
            <w:rFonts w:ascii="Calibri" w:hAnsi="Calibri" w:cs="Calibri"/>
            <w:sz w:val="22"/>
            <w:szCs w:val="22"/>
          </w:rPr>
          <w:t>Diarrhea, skin disease, acute respiratory infection, chronic bronchitis, gastritis, diabetes, abdominal pain, and eye ear problems, Cancer, Diabetes, Malnutrition, Tuberculoses, women Uterus problem and Paralysis are the common diseases reported from the project area.</w:t>
        </w:r>
        <w:r w:rsidRPr="001765B5">
          <w:rPr>
            <w:rFonts w:ascii="Calibri" w:hAnsi="Calibri" w:cs="Calibri"/>
            <w:bCs/>
            <w:sz w:val="22"/>
            <w:szCs w:val="22"/>
          </w:rPr>
          <w:t xml:space="preserve"> Medical shops are available </w:t>
        </w:r>
        <w:r w:rsidRPr="001765B5">
          <w:rPr>
            <w:rFonts w:ascii="Calibri" w:hAnsi="Calibri" w:cs="Calibri"/>
            <w:bCs/>
            <w:sz w:val="22"/>
            <w:szCs w:val="22"/>
          </w:rPr>
          <w:lastRenderedPageBreak/>
          <w:t>in the market area like Hetauda, Manahari Bazar, Bhandara, Jutpani Bazar and Bharatpur (Chitwan) etc.</w:t>
        </w:r>
        <w:r w:rsidRPr="001765B5">
          <w:rPr>
            <w:rFonts w:ascii="Calibri" w:hAnsi="Calibri" w:cs="Calibri"/>
            <w:sz w:val="22"/>
            <w:szCs w:val="22"/>
          </w:rPr>
          <w:t xml:space="preserve"> </w:t>
        </w:r>
      </w:ins>
    </w:p>
    <w:p w:rsidR="002B6273" w:rsidRPr="00106D28" w:rsidRDefault="002B6273" w:rsidP="002B6273">
      <w:pPr>
        <w:pStyle w:val="Heading3"/>
        <w:tabs>
          <w:tab w:val="left" w:pos="0"/>
        </w:tabs>
        <w:spacing w:line="300" w:lineRule="auto"/>
        <w:rPr>
          <w:ins w:id="4059" w:author="user" w:date="2012-02-29T14:49:00Z"/>
          <w:rFonts w:ascii="Calibri" w:hAnsi="Calibri" w:cs="Calibri"/>
          <w:sz w:val="22"/>
          <w:szCs w:val="22"/>
          <w:rPrChange w:id="4060" w:author="user" w:date="2012-03-01T11:52:00Z">
            <w:rPr>
              <w:ins w:id="4061" w:author="user" w:date="2012-02-29T14:49:00Z"/>
              <w:rFonts w:ascii="Calibri" w:hAnsi="Calibri" w:cs="Calibri"/>
              <w:b w:val="0"/>
              <w:sz w:val="22"/>
              <w:szCs w:val="22"/>
            </w:rPr>
          </w:rPrChange>
        </w:rPr>
      </w:pPr>
      <w:ins w:id="4062" w:author="user" w:date="2012-02-29T14:49:00Z">
        <w:r w:rsidRPr="00106D28">
          <w:rPr>
            <w:rFonts w:ascii="Calibri" w:hAnsi="Calibri" w:cs="Calibri"/>
            <w:sz w:val="22"/>
            <w:szCs w:val="22"/>
            <w:rPrChange w:id="4063" w:author="user" w:date="2012-03-01T11:52:00Z">
              <w:rPr>
                <w:rFonts w:ascii="Calibri" w:hAnsi="Calibri" w:cs="Calibri"/>
                <w:b w:val="0"/>
                <w:sz w:val="22"/>
                <w:szCs w:val="22"/>
              </w:rPr>
            </w:rPrChange>
          </w:rPr>
          <w:t xml:space="preserve">6.2.16 Source of Drinking Water </w:t>
        </w:r>
      </w:ins>
    </w:p>
    <w:p w:rsidR="002B6273" w:rsidRPr="001765B5" w:rsidRDefault="002B6273" w:rsidP="002B6273">
      <w:pPr>
        <w:spacing w:line="300" w:lineRule="auto"/>
        <w:jc w:val="both"/>
        <w:rPr>
          <w:ins w:id="4064" w:author="user" w:date="2012-02-29T14:49:00Z"/>
          <w:rFonts w:ascii="Calibri" w:hAnsi="Calibri" w:cs="Calibri"/>
          <w:sz w:val="22"/>
          <w:szCs w:val="22"/>
        </w:rPr>
      </w:pPr>
      <w:ins w:id="4065" w:author="user" w:date="2012-02-29T14:49:00Z">
        <w:r w:rsidRPr="001765B5">
          <w:rPr>
            <w:rFonts w:ascii="Calibri" w:hAnsi="Calibri" w:cs="Calibri"/>
            <w:sz w:val="22"/>
            <w:szCs w:val="22"/>
          </w:rPr>
          <w:t>Hand pipe, well, piped water and tube wells are the major source of drinking water in Terai area whereas springs, and rivulets are used in hilly section of the transmission line corridor. According to district sources, about 83.35% households in the project area are benefited by improved drinking water supply. However, the hilly section of the proposed transmission line corridor particularly Bhairav Danda (Hetauda Municipality), Piple, Basamadi and Manahari VDC, there is a problem of drinking water supply where one public tap is used for fifteen households.</w:t>
        </w:r>
      </w:ins>
    </w:p>
    <w:p w:rsidR="002B6273" w:rsidRPr="00497B92" w:rsidRDefault="002B6273" w:rsidP="002B6273">
      <w:pPr>
        <w:spacing w:line="300" w:lineRule="auto"/>
        <w:jc w:val="both"/>
        <w:rPr>
          <w:ins w:id="4066" w:author="user" w:date="2012-02-29T14:49:00Z"/>
          <w:rFonts w:ascii="Calibri" w:hAnsi="Calibri" w:cs="Calibri"/>
          <w:sz w:val="10"/>
          <w:szCs w:val="10"/>
        </w:rPr>
      </w:pPr>
    </w:p>
    <w:p w:rsidR="002B6273" w:rsidRPr="001765B5" w:rsidRDefault="002B6273" w:rsidP="002B6273">
      <w:pPr>
        <w:spacing w:line="300" w:lineRule="auto"/>
        <w:jc w:val="both"/>
        <w:rPr>
          <w:ins w:id="4067" w:author="user" w:date="2012-02-29T14:49:00Z"/>
          <w:rFonts w:ascii="Calibri" w:hAnsi="Calibri" w:cs="Calibri"/>
          <w:sz w:val="22"/>
          <w:szCs w:val="22"/>
        </w:rPr>
      </w:pPr>
      <w:ins w:id="4068" w:author="user" w:date="2012-02-29T14:49:00Z">
        <w:r w:rsidRPr="001765B5">
          <w:rPr>
            <w:rFonts w:ascii="Calibri" w:hAnsi="Calibri" w:cs="Calibri"/>
            <w:b/>
            <w:sz w:val="22"/>
            <w:szCs w:val="22"/>
          </w:rPr>
          <w:t>6.2.17 Source of Energy</w:t>
        </w:r>
      </w:ins>
    </w:p>
    <w:p w:rsidR="002B6273" w:rsidRPr="001765B5" w:rsidRDefault="002B6273" w:rsidP="00106D28">
      <w:pPr>
        <w:pStyle w:val="ReportText"/>
        <w:spacing w:line="300" w:lineRule="auto"/>
        <w:ind w:left="0"/>
        <w:rPr>
          <w:ins w:id="4069" w:author="user" w:date="2012-02-29T14:49:00Z"/>
          <w:rFonts w:ascii="Calibri" w:hAnsi="Calibri" w:cs="Calibri"/>
          <w:bCs/>
          <w:szCs w:val="22"/>
        </w:rPr>
        <w:pPrChange w:id="4070" w:author="user" w:date="2012-03-01T11:52:00Z">
          <w:pPr>
            <w:pStyle w:val="ReportText"/>
            <w:spacing w:line="300" w:lineRule="auto"/>
          </w:pPr>
        </w:pPrChange>
      </w:pPr>
      <w:ins w:id="4071" w:author="user" w:date="2012-02-29T14:49:00Z">
        <w:r w:rsidRPr="001765B5">
          <w:rPr>
            <w:rFonts w:ascii="Calibri" w:hAnsi="Calibri" w:cs="Calibri"/>
            <w:bCs/>
            <w:szCs w:val="22"/>
          </w:rPr>
          <w:t xml:space="preserve">Two municipalities (Hetauda and Bharatpur) are fully electrified where as remaining </w:t>
        </w:r>
        <w:r>
          <w:rPr>
            <w:rFonts w:ascii="Calibri" w:hAnsi="Calibri" w:cs="Calibri"/>
            <w:bCs/>
            <w:szCs w:val="22"/>
          </w:rPr>
          <w:t>ten</w:t>
        </w:r>
        <w:r w:rsidRPr="001765B5">
          <w:rPr>
            <w:rFonts w:ascii="Calibri" w:hAnsi="Calibri" w:cs="Calibri"/>
            <w:bCs/>
            <w:szCs w:val="22"/>
          </w:rPr>
          <w:t xml:space="preserve"> VDCs are partially electrified through the national grid. The rural electrification program has been gradually increasing in the remaining parts of the project area. According to district source, about 65.05% households of the project area are benefited by the electricity. Therefore, electricity, solar and Kerosene are the major sources of lighting in the project area.</w:t>
        </w:r>
      </w:ins>
    </w:p>
    <w:p w:rsidR="002B6273" w:rsidRPr="001765B5" w:rsidRDefault="002B6273" w:rsidP="00106D28">
      <w:pPr>
        <w:pStyle w:val="ReportText"/>
        <w:spacing w:line="300" w:lineRule="auto"/>
        <w:ind w:left="0"/>
        <w:rPr>
          <w:ins w:id="4072" w:author="user" w:date="2012-02-29T14:49:00Z"/>
          <w:rFonts w:ascii="Calibri" w:hAnsi="Calibri" w:cs="Calibri"/>
          <w:szCs w:val="22"/>
        </w:rPr>
        <w:pPrChange w:id="4073" w:author="user" w:date="2012-03-01T11:52:00Z">
          <w:pPr>
            <w:pStyle w:val="ReportText"/>
            <w:spacing w:line="300" w:lineRule="auto"/>
          </w:pPr>
        </w:pPrChange>
      </w:pPr>
      <w:ins w:id="4074" w:author="user" w:date="2012-02-29T14:49:00Z">
        <w:r w:rsidRPr="001765B5">
          <w:rPr>
            <w:rFonts w:ascii="Calibri" w:hAnsi="Calibri" w:cs="Calibri"/>
            <w:szCs w:val="22"/>
          </w:rPr>
          <w:t xml:space="preserve">Fuel wood is the main source of energy for cooking </w:t>
        </w:r>
        <w:r>
          <w:rPr>
            <w:rFonts w:ascii="Calibri" w:hAnsi="Calibri" w:cs="Calibri"/>
            <w:szCs w:val="22"/>
          </w:rPr>
          <w:t xml:space="preserve">followed by </w:t>
        </w:r>
        <w:r w:rsidRPr="001765B5">
          <w:rPr>
            <w:rFonts w:ascii="Calibri" w:hAnsi="Calibri" w:cs="Calibri"/>
            <w:szCs w:val="22"/>
          </w:rPr>
          <w:t>kerosene and LPG gas.</w:t>
        </w:r>
        <w:r>
          <w:rPr>
            <w:rFonts w:ascii="Calibri" w:hAnsi="Calibri" w:cs="Calibri"/>
            <w:szCs w:val="22"/>
          </w:rPr>
          <w:t xml:space="preserve"> </w:t>
        </w:r>
        <w:r w:rsidRPr="001765B5">
          <w:rPr>
            <w:rFonts w:ascii="Calibri" w:hAnsi="Calibri" w:cs="Calibri"/>
            <w:szCs w:val="22"/>
          </w:rPr>
          <w:t>A  few households also use biogas for cooking and lighting purpose.</w:t>
        </w:r>
      </w:ins>
    </w:p>
    <w:p w:rsidR="002B6273" w:rsidRPr="00497B92" w:rsidRDefault="002B6273" w:rsidP="002B6273">
      <w:pPr>
        <w:pStyle w:val="ReportText"/>
        <w:spacing w:line="300" w:lineRule="auto"/>
        <w:rPr>
          <w:ins w:id="4075" w:author="user" w:date="2012-02-29T14:49:00Z"/>
          <w:rFonts w:ascii="Calibri" w:hAnsi="Calibri" w:cs="Calibri"/>
          <w:b/>
          <w:sz w:val="10"/>
          <w:szCs w:val="10"/>
        </w:rPr>
      </w:pPr>
    </w:p>
    <w:p w:rsidR="002B6273" w:rsidRPr="001765B5" w:rsidRDefault="002B6273" w:rsidP="00106D28">
      <w:pPr>
        <w:pStyle w:val="ReportText"/>
        <w:spacing w:line="300" w:lineRule="auto"/>
        <w:ind w:left="0"/>
        <w:rPr>
          <w:ins w:id="4076" w:author="user" w:date="2012-02-29T14:49:00Z"/>
          <w:rFonts w:ascii="Calibri" w:hAnsi="Calibri" w:cs="Calibri"/>
          <w:b/>
          <w:szCs w:val="22"/>
        </w:rPr>
        <w:pPrChange w:id="4077" w:author="user" w:date="2012-03-01T11:52:00Z">
          <w:pPr>
            <w:pStyle w:val="ReportText"/>
            <w:spacing w:line="300" w:lineRule="auto"/>
          </w:pPr>
        </w:pPrChange>
      </w:pPr>
      <w:ins w:id="4078" w:author="user" w:date="2012-02-29T14:49:00Z">
        <w:r w:rsidRPr="001765B5">
          <w:rPr>
            <w:rFonts w:ascii="Calibri" w:hAnsi="Calibri" w:cs="Calibri"/>
            <w:b/>
            <w:szCs w:val="22"/>
          </w:rPr>
          <w:t>6.2.18 Livelihood</w:t>
        </w:r>
      </w:ins>
    </w:p>
    <w:p w:rsidR="002B6273" w:rsidRPr="001765B5" w:rsidRDefault="002B6273" w:rsidP="00106D28">
      <w:pPr>
        <w:pStyle w:val="ReportText"/>
        <w:spacing w:line="300" w:lineRule="auto"/>
        <w:ind w:left="0"/>
        <w:rPr>
          <w:ins w:id="4079" w:author="user" w:date="2012-02-29T14:49:00Z"/>
          <w:rFonts w:ascii="Calibri" w:hAnsi="Calibri" w:cs="Calibri"/>
          <w:szCs w:val="22"/>
        </w:rPr>
        <w:pPrChange w:id="4080" w:author="user" w:date="2012-03-01T11:52:00Z">
          <w:pPr>
            <w:pStyle w:val="ReportText"/>
            <w:spacing w:line="300" w:lineRule="auto"/>
          </w:pPr>
        </w:pPrChange>
      </w:pPr>
      <w:ins w:id="4081" w:author="user" w:date="2012-02-29T14:49:00Z">
        <w:r w:rsidRPr="001765B5">
          <w:rPr>
            <w:rFonts w:ascii="Calibri" w:hAnsi="Calibri" w:cs="Calibri"/>
            <w:szCs w:val="22"/>
          </w:rPr>
          <w:t>Agriculture (73.87%) is the major source of livelihood for the people in the project area</w:t>
        </w:r>
        <w:r w:rsidRPr="001765B5">
          <w:rPr>
            <w:rFonts w:ascii="Calibri" w:hAnsi="Calibri" w:cs="Calibri"/>
            <w:b/>
            <w:szCs w:val="22"/>
          </w:rPr>
          <w:t xml:space="preserve">. </w:t>
        </w:r>
        <w:r w:rsidRPr="001765B5">
          <w:rPr>
            <w:rFonts w:ascii="Calibri" w:hAnsi="Calibri" w:cs="Calibri"/>
            <w:szCs w:val="22"/>
          </w:rPr>
          <w:t xml:space="preserve">Agriculture alone has been found not sufficient to maintain their livelihood and many of them are compelled to do labour work either in nearby cites or out side the country. Seasonal migration particularly to </w:t>
        </w:r>
        <w:smartTag w:uri="urn:schemas-microsoft-com:office:smarttags" w:element="country-region">
          <w:smartTag w:uri="urn:schemas-microsoft-com:office:smarttags" w:element="place">
            <w:r w:rsidRPr="001765B5">
              <w:rPr>
                <w:rFonts w:ascii="Calibri" w:hAnsi="Calibri" w:cs="Calibri"/>
                <w:szCs w:val="22"/>
              </w:rPr>
              <w:t>India</w:t>
            </w:r>
          </w:smartTag>
        </w:smartTag>
        <w:r w:rsidRPr="001765B5">
          <w:rPr>
            <w:rFonts w:ascii="Calibri" w:hAnsi="Calibri" w:cs="Calibri"/>
            <w:szCs w:val="22"/>
          </w:rPr>
          <w:t xml:space="preserve"> or gulf countries is one of the major sources of livelihood for most of the landless and subsistence households of the project area. Besides, some households of the project area are also engaged in non-agricultural economic activities such as trade/business, cottage industry, forest based activities, jobs, transport and other sectors for their livelihoods.</w:t>
        </w:r>
      </w:ins>
    </w:p>
    <w:p w:rsidR="002B6273" w:rsidRPr="00497B92" w:rsidRDefault="002B6273" w:rsidP="002B6273">
      <w:pPr>
        <w:spacing w:line="300" w:lineRule="auto"/>
        <w:jc w:val="both"/>
        <w:rPr>
          <w:ins w:id="4082" w:author="user" w:date="2012-02-29T14:49:00Z"/>
          <w:rFonts w:ascii="Calibri" w:hAnsi="Calibri" w:cs="Calibri"/>
          <w:b/>
          <w:sz w:val="10"/>
          <w:szCs w:val="10"/>
        </w:rPr>
      </w:pPr>
    </w:p>
    <w:p w:rsidR="002B6273" w:rsidRPr="001765B5" w:rsidRDefault="002B6273" w:rsidP="002B6273">
      <w:pPr>
        <w:spacing w:line="300" w:lineRule="auto"/>
        <w:jc w:val="both"/>
        <w:rPr>
          <w:ins w:id="4083" w:author="user" w:date="2012-02-29T14:49:00Z"/>
          <w:rFonts w:ascii="Calibri" w:hAnsi="Calibri" w:cs="Calibri"/>
          <w:b/>
          <w:sz w:val="22"/>
          <w:szCs w:val="22"/>
        </w:rPr>
      </w:pPr>
      <w:ins w:id="4084" w:author="user" w:date="2012-02-29T14:49:00Z">
        <w:r w:rsidRPr="001765B5">
          <w:rPr>
            <w:rFonts w:ascii="Calibri" w:hAnsi="Calibri" w:cs="Calibri"/>
            <w:b/>
            <w:sz w:val="22"/>
            <w:szCs w:val="22"/>
          </w:rPr>
          <w:t>6.2.19 Natural Resources</w:t>
        </w:r>
      </w:ins>
    </w:p>
    <w:p w:rsidR="002B6273" w:rsidRPr="001765B5" w:rsidRDefault="002B6273" w:rsidP="002B6273">
      <w:pPr>
        <w:spacing w:before="60" w:after="60" w:line="300" w:lineRule="auto"/>
        <w:jc w:val="both"/>
        <w:rPr>
          <w:ins w:id="4085" w:author="user" w:date="2012-02-29T14:49:00Z"/>
          <w:rFonts w:ascii="Calibri" w:hAnsi="Calibri" w:cs="Calibri"/>
          <w:sz w:val="22"/>
          <w:szCs w:val="22"/>
          <w:cs/>
          <w:lang w:bidi="ne-NP"/>
        </w:rPr>
      </w:pPr>
      <w:ins w:id="4086" w:author="user" w:date="2012-02-29T14:49:00Z">
        <w:r w:rsidRPr="001765B5">
          <w:rPr>
            <w:rFonts w:ascii="Calibri" w:hAnsi="Calibri" w:cs="Calibri"/>
            <w:sz w:val="22"/>
            <w:szCs w:val="22"/>
            <w:cs/>
            <w:lang w:bidi="ne-NP"/>
          </w:rPr>
          <w:t xml:space="preserve">Forest, river and pond are the main natural resources found in  the project area. There are mainly two types of forest in the project area i.e. community managed  forest and national forest. The forest resources are mainly located in the northern parts of the project area. About 61.56% land  in the project affected district is covered by the forest.  </w:t>
        </w:r>
      </w:ins>
    </w:p>
    <w:p w:rsidR="002B6273" w:rsidRPr="001765B5" w:rsidRDefault="002B6273" w:rsidP="002B6273">
      <w:pPr>
        <w:spacing w:before="60" w:after="60" w:line="300" w:lineRule="auto"/>
        <w:jc w:val="both"/>
        <w:rPr>
          <w:ins w:id="4087" w:author="user" w:date="2012-02-29T14:49:00Z"/>
          <w:rFonts w:ascii="Calibri" w:hAnsi="Calibri" w:cs="Calibri"/>
          <w:sz w:val="22"/>
          <w:szCs w:val="22"/>
          <w:cs/>
          <w:lang w:bidi="ne-NP"/>
        </w:rPr>
      </w:pPr>
      <w:ins w:id="4088" w:author="user" w:date="2012-02-29T14:49:00Z">
        <w:r w:rsidRPr="001765B5">
          <w:rPr>
            <w:rFonts w:ascii="Calibri" w:hAnsi="Calibri" w:cs="Calibri"/>
            <w:sz w:val="22"/>
            <w:szCs w:val="22"/>
            <w:cs/>
            <w:lang w:bidi="ne-NP"/>
          </w:rPr>
          <w:t>The community forests are managed by local people (CFUG) and national forest by the government. Most of the forest located near the settlements of the project VDCs are community forest and managed by CFUGs. Most of the  households in  the project area are dependent on forest for their livelihood. People collect fuelwood, fodder/grass, thatch, timber and other NTFP from the forest as well as graz</w:t>
        </w:r>
        <w:r>
          <w:rPr>
            <w:rFonts w:ascii="Calibri" w:hAnsi="Calibri" w:cs="Calibri"/>
            <w:sz w:val="22"/>
            <w:szCs w:val="22"/>
            <w:lang w:bidi="ne-NP"/>
          </w:rPr>
          <w:t>e</w:t>
        </w:r>
        <w:r w:rsidRPr="001765B5">
          <w:rPr>
            <w:rFonts w:ascii="Calibri" w:hAnsi="Calibri" w:cs="Calibri"/>
            <w:sz w:val="22"/>
            <w:szCs w:val="22"/>
            <w:cs/>
            <w:lang w:bidi="ne-NP"/>
          </w:rPr>
          <w:t xml:space="preserve">  livestock </w:t>
        </w:r>
        <w:r>
          <w:rPr>
            <w:rFonts w:ascii="Calibri" w:hAnsi="Calibri" w:cs="Calibri"/>
            <w:sz w:val="22"/>
            <w:szCs w:val="22"/>
            <w:lang w:bidi="ne-NP"/>
          </w:rPr>
          <w:t>in t</w:t>
        </w:r>
        <w:r w:rsidRPr="001765B5">
          <w:rPr>
            <w:rFonts w:ascii="Calibri" w:hAnsi="Calibri" w:cs="Calibri"/>
            <w:sz w:val="22"/>
            <w:szCs w:val="22"/>
            <w:cs/>
            <w:lang w:bidi="ne-NP"/>
          </w:rPr>
          <w:t>he forest</w:t>
        </w:r>
        <w:r>
          <w:rPr>
            <w:rFonts w:ascii="Calibri" w:hAnsi="Calibri" w:cs="Calibri"/>
            <w:sz w:val="22"/>
            <w:szCs w:val="22"/>
            <w:lang w:bidi="ne-NP"/>
          </w:rPr>
          <w:t xml:space="preserve"> area</w:t>
        </w:r>
        <w:r w:rsidRPr="001765B5">
          <w:rPr>
            <w:rFonts w:ascii="Calibri" w:hAnsi="Calibri" w:cs="Calibri"/>
            <w:sz w:val="22"/>
            <w:szCs w:val="22"/>
            <w:cs/>
            <w:lang w:bidi="ne-NP"/>
          </w:rPr>
          <w:t xml:space="preserve">. </w:t>
        </w:r>
      </w:ins>
    </w:p>
    <w:p w:rsidR="002B6273" w:rsidRPr="001765B5" w:rsidRDefault="002B6273" w:rsidP="002B6273">
      <w:pPr>
        <w:spacing w:line="300" w:lineRule="auto"/>
        <w:jc w:val="both"/>
        <w:rPr>
          <w:ins w:id="4089" w:author="user" w:date="2012-02-29T14:49:00Z"/>
          <w:rFonts w:ascii="Calibri" w:hAnsi="Calibri" w:cs="Calibri"/>
          <w:sz w:val="22"/>
          <w:szCs w:val="22"/>
        </w:rPr>
      </w:pPr>
      <w:ins w:id="4090" w:author="user" w:date="2012-02-29T14:49:00Z">
        <w:r w:rsidRPr="001765B5">
          <w:rPr>
            <w:rFonts w:ascii="Calibri" w:hAnsi="Calibri" w:cs="Calibri"/>
            <w:sz w:val="22"/>
            <w:szCs w:val="22"/>
            <w:cs/>
            <w:lang w:bidi="ne-NP"/>
          </w:rPr>
          <w:t>The forest resources of the area are significantly contributing to the livilihood and economic development of the local people particularly to the marginal and landless households.</w:t>
        </w:r>
        <w:r w:rsidRPr="001765B5">
          <w:rPr>
            <w:rFonts w:ascii="Calibri" w:hAnsi="Calibri" w:cs="Calibri"/>
            <w:sz w:val="22"/>
            <w:szCs w:val="22"/>
          </w:rPr>
          <w:t xml:space="preserve"> </w:t>
        </w:r>
        <w:r w:rsidRPr="001765B5">
          <w:rPr>
            <w:rFonts w:ascii="Calibri" w:hAnsi="Calibri" w:cs="Calibri"/>
            <w:sz w:val="22"/>
            <w:szCs w:val="22"/>
            <w:lang w:bidi="ne-NP"/>
          </w:rPr>
          <w:t>These households are largely depended on forest for subsistence</w:t>
        </w:r>
        <w:r w:rsidRPr="001765B5">
          <w:rPr>
            <w:rFonts w:ascii="Calibri" w:hAnsi="Calibri" w:cs="Calibri"/>
            <w:sz w:val="22"/>
            <w:szCs w:val="22"/>
          </w:rPr>
          <w:t>.</w:t>
        </w:r>
      </w:ins>
    </w:p>
    <w:p w:rsidR="002B6273" w:rsidRDefault="002B6273" w:rsidP="002B6273">
      <w:pPr>
        <w:spacing w:before="60" w:after="60" w:line="300" w:lineRule="auto"/>
        <w:jc w:val="both"/>
        <w:rPr>
          <w:ins w:id="4091" w:author="user" w:date="2012-02-29T14:49:00Z"/>
          <w:rFonts w:ascii="Calibri" w:hAnsi="Calibri" w:cs="Calibri"/>
          <w:sz w:val="22"/>
          <w:szCs w:val="22"/>
          <w:lang w:bidi="ne-NP"/>
        </w:rPr>
      </w:pPr>
      <w:ins w:id="4092" w:author="user" w:date="2012-02-29T14:49:00Z">
        <w:r w:rsidRPr="001765B5">
          <w:rPr>
            <w:rFonts w:ascii="Calibri" w:hAnsi="Calibri" w:cs="Calibri"/>
            <w:sz w:val="22"/>
            <w:szCs w:val="22"/>
            <w:cs/>
            <w:lang w:bidi="ne-NP"/>
          </w:rPr>
          <w:lastRenderedPageBreak/>
          <w:t>Similarly, most of the CFUGs are generating income from the forest and investing for forest management, infrastructure development (rural road construction, road improvement, school building etc) and school operation.</w:t>
        </w:r>
      </w:ins>
    </w:p>
    <w:p w:rsidR="002B6273" w:rsidRPr="001765B5" w:rsidRDefault="002B6273" w:rsidP="002B6273">
      <w:pPr>
        <w:spacing w:before="60" w:after="60" w:line="300" w:lineRule="auto"/>
        <w:jc w:val="both"/>
        <w:rPr>
          <w:ins w:id="4093" w:author="user" w:date="2012-02-29T14:49:00Z"/>
          <w:rFonts w:ascii="Calibri" w:hAnsi="Calibri" w:cs="Calibri"/>
          <w:sz w:val="22"/>
          <w:szCs w:val="22"/>
          <w:cs/>
          <w:lang w:bidi="ne-NP"/>
        </w:rPr>
      </w:pPr>
      <w:ins w:id="4094" w:author="user" w:date="2012-02-29T14:49:00Z">
        <w:r w:rsidRPr="001765B5">
          <w:rPr>
            <w:rFonts w:ascii="Calibri" w:hAnsi="Calibri" w:cs="Calibri"/>
            <w:sz w:val="22"/>
            <w:szCs w:val="22"/>
            <w:cs/>
            <w:lang w:bidi="ne-NP"/>
          </w:rPr>
          <w:t>Major rivers of the project area  like Rapti Khola,Manahari Khola, Lothar Khola and Jyamire Khola are located in the project area  which are supported to provide irrigation facilities in the project area. Similarly, other small rivers are also exist in the project area from which people irrigate their fields during the rainy season.</w:t>
        </w:r>
        <w:r w:rsidRPr="001765B5">
          <w:rPr>
            <w:rFonts w:ascii="Calibri" w:hAnsi="Calibri" w:cs="Calibri"/>
            <w:sz w:val="22"/>
            <w:szCs w:val="22"/>
          </w:rPr>
          <w:t xml:space="preserve"> </w:t>
        </w:r>
      </w:ins>
    </w:p>
    <w:p w:rsidR="002B6273" w:rsidRPr="001765B5" w:rsidRDefault="002B6273" w:rsidP="002B6273">
      <w:pPr>
        <w:spacing w:before="60" w:after="60" w:line="300" w:lineRule="auto"/>
        <w:jc w:val="both"/>
        <w:rPr>
          <w:ins w:id="4095" w:author="user" w:date="2012-02-29T14:49:00Z"/>
          <w:rFonts w:ascii="Calibri" w:hAnsi="Calibri" w:cs="Calibri"/>
          <w:sz w:val="22"/>
          <w:szCs w:val="22"/>
          <w:cs/>
          <w:lang w:bidi="ne-NP"/>
        </w:rPr>
      </w:pPr>
      <w:ins w:id="4096" w:author="user" w:date="2012-02-29T14:49:00Z">
        <w:r w:rsidRPr="001765B5">
          <w:rPr>
            <w:rFonts w:ascii="Calibri" w:hAnsi="Calibri" w:cs="Calibri"/>
            <w:sz w:val="22"/>
            <w:szCs w:val="22"/>
            <w:cs/>
            <w:lang w:bidi="ne-NP"/>
          </w:rPr>
          <w:t>The rivers of  project area create flood problem during rainy season resulting loss of lives, livestock, crops and property annually. Similarly, the rivers</w:t>
        </w:r>
        <w:r w:rsidRPr="00CD544B">
          <w:rPr>
            <w:rFonts w:ascii="Calibri" w:hAnsi="Calibri" w:cs="Calibri"/>
            <w:sz w:val="22"/>
            <w:szCs w:val="22"/>
            <w:cs/>
            <w:lang w:bidi="ne-NP"/>
          </w:rPr>
          <w:t xml:space="preserve"> </w:t>
        </w:r>
        <w:r>
          <w:rPr>
            <w:rFonts w:ascii="Calibri" w:hAnsi="Calibri" w:cs="Calibri"/>
            <w:sz w:val="22"/>
            <w:szCs w:val="22"/>
            <w:lang w:bidi="ne-NP"/>
          </w:rPr>
          <w:t>(</w:t>
        </w:r>
        <w:r w:rsidRPr="001765B5">
          <w:rPr>
            <w:rFonts w:ascii="Calibri" w:hAnsi="Calibri" w:cs="Calibri"/>
            <w:sz w:val="22"/>
            <w:szCs w:val="22"/>
            <w:cs/>
            <w:lang w:bidi="ne-NP"/>
          </w:rPr>
          <w:t>sand, gravel and stone</w:t>
        </w:r>
        <w:r>
          <w:rPr>
            <w:rFonts w:ascii="Calibri" w:hAnsi="Calibri" w:cs="Calibri"/>
            <w:sz w:val="22"/>
            <w:szCs w:val="22"/>
            <w:lang w:bidi="ne-NP"/>
          </w:rPr>
          <w:t>)</w:t>
        </w:r>
        <w:r w:rsidRPr="001765B5">
          <w:rPr>
            <w:rFonts w:ascii="Calibri" w:hAnsi="Calibri" w:cs="Calibri"/>
            <w:sz w:val="22"/>
            <w:szCs w:val="22"/>
            <w:cs/>
            <w:lang w:bidi="ne-NP"/>
          </w:rPr>
          <w:t xml:space="preserve"> are important source for revenue generation </w:t>
        </w:r>
        <w:r>
          <w:rPr>
            <w:rFonts w:ascii="Calibri" w:hAnsi="Calibri" w:cs="Calibri"/>
            <w:sz w:val="22"/>
            <w:szCs w:val="22"/>
            <w:lang w:bidi="ne-NP"/>
          </w:rPr>
          <w:t>for project</w:t>
        </w:r>
        <w:r w:rsidRPr="001765B5">
          <w:rPr>
            <w:rFonts w:ascii="Calibri" w:hAnsi="Calibri" w:cs="Calibri"/>
            <w:sz w:val="22"/>
            <w:szCs w:val="22"/>
            <w:cs/>
            <w:lang w:bidi="ne-NP"/>
          </w:rPr>
          <w:t xml:space="preserve"> District</w:t>
        </w:r>
        <w:r>
          <w:rPr>
            <w:rFonts w:ascii="Calibri" w:hAnsi="Calibri" w:cs="Calibri"/>
            <w:sz w:val="22"/>
            <w:szCs w:val="22"/>
            <w:lang w:bidi="ne-NP"/>
          </w:rPr>
          <w:t>s</w:t>
        </w:r>
        <w:r w:rsidRPr="001765B5">
          <w:rPr>
            <w:rFonts w:ascii="Calibri" w:hAnsi="Calibri" w:cs="Calibri"/>
            <w:sz w:val="22"/>
            <w:szCs w:val="22"/>
            <w:cs/>
            <w:lang w:bidi="ne-NP"/>
          </w:rPr>
          <w:t>.</w:t>
        </w:r>
      </w:ins>
    </w:p>
    <w:p w:rsidR="002B6273" w:rsidRPr="00497B92" w:rsidRDefault="002B6273" w:rsidP="002B6273">
      <w:pPr>
        <w:spacing w:line="300" w:lineRule="auto"/>
        <w:jc w:val="both"/>
        <w:rPr>
          <w:ins w:id="4097" w:author="user" w:date="2012-02-29T14:49:00Z"/>
          <w:rFonts w:ascii="Calibri" w:hAnsi="Calibri" w:cs="Calibri"/>
          <w:b/>
          <w:sz w:val="10"/>
          <w:szCs w:val="10"/>
        </w:rPr>
      </w:pPr>
    </w:p>
    <w:p w:rsidR="002B6273" w:rsidRPr="001765B5" w:rsidRDefault="002B6273" w:rsidP="002B6273">
      <w:pPr>
        <w:spacing w:line="300" w:lineRule="auto"/>
        <w:jc w:val="both"/>
        <w:rPr>
          <w:ins w:id="4098" w:author="user" w:date="2012-02-29T14:49:00Z"/>
          <w:rFonts w:ascii="Calibri" w:hAnsi="Calibri" w:cs="Calibri"/>
          <w:b/>
          <w:sz w:val="22"/>
          <w:szCs w:val="22"/>
        </w:rPr>
      </w:pPr>
      <w:ins w:id="4099" w:author="user" w:date="2012-02-29T14:49:00Z">
        <w:r w:rsidRPr="001765B5">
          <w:rPr>
            <w:rFonts w:ascii="Calibri" w:hAnsi="Calibri" w:cs="Calibri"/>
            <w:b/>
            <w:sz w:val="22"/>
            <w:szCs w:val="22"/>
          </w:rPr>
          <w:t>6.2.20 Religious and Cultural Sites</w:t>
        </w:r>
      </w:ins>
    </w:p>
    <w:p w:rsidR="002B6273" w:rsidRPr="001765B5" w:rsidRDefault="002B6273" w:rsidP="002B6273">
      <w:pPr>
        <w:spacing w:line="300" w:lineRule="auto"/>
        <w:jc w:val="both"/>
        <w:rPr>
          <w:ins w:id="4100" w:author="user" w:date="2012-02-29T14:49:00Z"/>
          <w:rFonts w:ascii="Calibri" w:hAnsi="Calibri" w:cs="Calibri"/>
          <w:sz w:val="22"/>
          <w:szCs w:val="22"/>
        </w:rPr>
      </w:pPr>
      <w:ins w:id="4101" w:author="user" w:date="2012-02-29T14:49:00Z">
        <w:r w:rsidRPr="001765B5">
          <w:rPr>
            <w:rFonts w:ascii="Calibri" w:hAnsi="Calibri" w:cs="Calibri"/>
            <w:sz w:val="22"/>
            <w:szCs w:val="22"/>
          </w:rPr>
          <w:t xml:space="preserve">There are some small temples and shrines of Hindu gods and goddesses, Gumba and few churches important to the local people. The </w:t>
        </w:r>
        <w:smartTag w:uri="urn:schemas-microsoft-com:office:smarttags" w:element="place">
          <w:smartTag w:uri="urn:schemas-microsoft-com:office:smarttags" w:element="PlaceName">
            <w:r w:rsidRPr="001765B5">
              <w:rPr>
                <w:rFonts w:ascii="Calibri" w:hAnsi="Calibri" w:cs="Calibri"/>
                <w:sz w:val="22"/>
                <w:szCs w:val="22"/>
              </w:rPr>
              <w:t>Sahid</w:t>
            </w:r>
          </w:smartTag>
          <w:r w:rsidRPr="001765B5">
            <w:rPr>
              <w:rFonts w:ascii="Calibri" w:hAnsi="Calibri" w:cs="Calibri"/>
              <w:sz w:val="22"/>
              <w:szCs w:val="22"/>
            </w:rPr>
            <w:t xml:space="preserve"> </w:t>
          </w:r>
          <w:smartTag w:uri="urn:schemas-microsoft-com:office:smarttags" w:element="PlaceType">
            <w:r w:rsidRPr="001765B5">
              <w:rPr>
                <w:rFonts w:ascii="Calibri" w:hAnsi="Calibri" w:cs="Calibri"/>
                <w:sz w:val="22"/>
                <w:szCs w:val="22"/>
              </w:rPr>
              <w:t>Park</w:t>
            </w:r>
          </w:smartTag>
        </w:smartTag>
        <w:r w:rsidRPr="001765B5">
          <w:rPr>
            <w:rFonts w:ascii="Calibri" w:hAnsi="Calibri" w:cs="Calibri"/>
            <w:sz w:val="22"/>
            <w:szCs w:val="22"/>
          </w:rPr>
          <w:t xml:space="preserve">, Sauraha and </w:t>
        </w:r>
        <w:smartTag w:uri="urn:schemas-microsoft-com:office:smarttags" w:element="place">
          <w:smartTag w:uri="urn:schemas-microsoft-com:office:smarttags" w:element="PlaceName">
            <w:r w:rsidRPr="001765B5">
              <w:rPr>
                <w:rFonts w:ascii="Calibri" w:hAnsi="Calibri" w:cs="Calibri"/>
                <w:sz w:val="22"/>
                <w:szCs w:val="22"/>
              </w:rPr>
              <w:t>Chitwan</w:t>
            </w:r>
          </w:smartTag>
          <w:r w:rsidRPr="001765B5">
            <w:rPr>
              <w:rFonts w:ascii="Calibri" w:hAnsi="Calibri" w:cs="Calibri"/>
              <w:sz w:val="22"/>
              <w:szCs w:val="22"/>
            </w:rPr>
            <w:t xml:space="preserve"> </w:t>
          </w:r>
          <w:smartTag w:uri="urn:schemas-microsoft-com:office:smarttags" w:element="PlaceType">
            <w:r w:rsidRPr="001765B5">
              <w:rPr>
                <w:rFonts w:ascii="Calibri" w:hAnsi="Calibri" w:cs="Calibri"/>
                <w:sz w:val="22"/>
                <w:szCs w:val="22"/>
              </w:rPr>
              <w:t>National Park</w:t>
            </w:r>
          </w:smartTag>
        </w:smartTag>
        <w:r w:rsidRPr="001765B5">
          <w:rPr>
            <w:rFonts w:ascii="Calibri" w:hAnsi="Calibri" w:cs="Calibri"/>
            <w:sz w:val="22"/>
            <w:szCs w:val="22"/>
          </w:rPr>
          <w:t xml:space="preserve"> are the major tourist attraction centers in Makwanpur and Chitwan district.</w:t>
        </w:r>
      </w:ins>
    </w:p>
    <w:p w:rsidR="002B6273" w:rsidRPr="00497B92" w:rsidRDefault="002B6273" w:rsidP="002B6273">
      <w:pPr>
        <w:spacing w:line="360" w:lineRule="auto"/>
        <w:jc w:val="both"/>
        <w:rPr>
          <w:ins w:id="4102" w:author="user" w:date="2012-02-29T14:49:00Z"/>
          <w:rFonts w:ascii="Calibri" w:hAnsi="Calibri" w:cs="Calibri"/>
          <w:b/>
          <w:sz w:val="10"/>
          <w:szCs w:val="10"/>
        </w:rPr>
      </w:pPr>
    </w:p>
    <w:p w:rsidR="002B6273" w:rsidRPr="00261758" w:rsidRDefault="002B6273" w:rsidP="002B6273">
      <w:pPr>
        <w:spacing w:line="360" w:lineRule="auto"/>
        <w:jc w:val="both"/>
        <w:rPr>
          <w:ins w:id="4103" w:author="user" w:date="2012-02-29T14:49:00Z"/>
          <w:rFonts w:ascii="Calibri" w:hAnsi="Calibri" w:cs="Calibri"/>
          <w:b/>
          <w:sz w:val="20"/>
          <w:szCs w:val="20"/>
        </w:rPr>
      </w:pPr>
      <w:ins w:id="4104" w:author="user" w:date="2012-02-29T14:49:00Z">
        <w:r w:rsidRPr="00261758">
          <w:rPr>
            <w:rFonts w:ascii="Calibri" w:hAnsi="Calibri" w:cs="Calibri"/>
            <w:b/>
            <w:sz w:val="20"/>
            <w:szCs w:val="20"/>
          </w:rPr>
          <w:t>Table - 6.14: Religious Sites in the Project area</w:t>
        </w:r>
      </w:ins>
    </w:p>
    <w:tbl>
      <w:tblPr>
        <w:tblW w:w="8027" w:type="dxa"/>
        <w:tblInd w:w="91" w:type="dxa"/>
        <w:tblLayout w:type="fixed"/>
        <w:tblLook w:val="0000"/>
      </w:tblPr>
      <w:tblGrid>
        <w:gridCol w:w="557"/>
        <w:gridCol w:w="2970"/>
        <w:gridCol w:w="4500"/>
      </w:tblGrid>
      <w:tr w:rsidR="002B6273" w:rsidRPr="0077131C" w:rsidTr="0074335E">
        <w:trPr>
          <w:trHeight w:val="255"/>
          <w:ins w:id="4105" w:author="user" w:date="2012-02-29T14:49:00Z"/>
        </w:trPr>
        <w:tc>
          <w:tcPr>
            <w:tcW w:w="557" w:type="dxa"/>
            <w:tcBorders>
              <w:top w:val="single" w:sz="4" w:space="0" w:color="auto"/>
              <w:left w:val="single" w:sz="4" w:space="0" w:color="auto"/>
              <w:bottom w:val="single" w:sz="4" w:space="0" w:color="auto"/>
              <w:right w:val="single" w:sz="4" w:space="0" w:color="auto"/>
            </w:tcBorders>
          </w:tcPr>
          <w:p w:rsidR="002B6273" w:rsidRPr="0077131C" w:rsidRDefault="002B6273" w:rsidP="0074335E">
            <w:pPr>
              <w:rPr>
                <w:ins w:id="4106" w:author="user" w:date="2012-02-29T14:49:00Z"/>
                <w:rFonts w:ascii="Calibri" w:hAnsi="Calibri" w:cs="Calibri"/>
                <w:b/>
                <w:bCs/>
                <w:sz w:val="20"/>
                <w:szCs w:val="20"/>
              </w:rPr>
            </w:pPr>
            <w:ins w:id="4107" w:author="user" w:date="2012-02-29T14:49:00Z">
              <w:r w:rsidRPr="0077131C">
                <w:rPr>
                  <w:rFonts w:ascii="Calibri" w:hAnsi="Calibri" w:cs="Calibri"/>
                  <w:b/>
                  <w:bCs/>
                  <w:sz w:val="20"/>
                  <w:szCs w:val="20"/>
                </w:rPr>
                <w:t>S.N</w:t>
              </w:r>
            </w:ins>
          </w:p>
        </w:tc>
        <w:tc>
          <w:tcPr>
            <w:tcW w:w="29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6273" w:rsidRPr="0077131C" w:rsidRDefault="002B6273" w:rsidP="0074335E">
            <w:pPr>
              <w:rPr>
                <w:ins w:id="4108" w:author="user" w:date="2012-02-29T14:49:00Z"/>
                <w:rFonts w:ascii="Calibri" w:hAnsi="Calibri" w:cs="Calibri"/>
                <w:b/>
                <w:bCs/>
                <w:sz w:val="20"/>
                <w:szCs w:val="20"/>
              </w:rPr>
            </w:pPr>
            <w:ins w:id="4109" w:author="user" w:date="2012-02-29T14:49:00Z">
              <w:r w:rsidRPr="0077131C">
                <w:rPr>
                  <w:rFonts w:ascii="Calibri" w:hAnsi="Calibri" w:cs="Calibri"/>
                  <w:b/>
                  <w:bCs/>
                  <w:sz w:val="20"/>
                  <w:szCs w:val="20"/>
                </w:rPr>
                <w:t>Name of VDCs/Municipalities</w:t>
              </w:r>
            </w:ins>
          </w:p>
        </w:tc>
        <w:tc>
          <w:tcPr>
            <w:tcW w:w="4500" w:type="dxa"/>
            <w:tcBorders>
              <w:top w:val="single" w:sz="4" w:space="0" w:color="auto"/>
              <w:left w:val="nil"/>
              <w:bottom w:val="single" w:sz="4" w:space="0" w:color="auto"/>
              <w:right w:val="single" w:sz="4" w:space="0" w:color="auto"/>
            </w:tcBorders>
            <w:shd w:val="clear" w:color="auto" w:fill="auto"/>
            <w:noWrap/>
            <w:vAlign w:val="bottom"/>
          </w:tcPr>
          <w:p w:rsidR="002B6273" w:rsidRPr="0077131C" w:rsidRDefault="002B6273" w:rsidP="0074335E">
            <w:pPr>
              <w:rPr>
                <w:ins w:id="4110" w:author="user" w:date="2012-02-29T14:49:00Z"/>
                <w:rFonts w:ascii="Calibri" w:hAnsi="Calibri" w:cs="Calibri"/>
                <w:b/>
                <w:bCs/>
                <w:sz w:val="20"/>
                <w:szCs w:val="20"/>
              </w:rPr>
            </w:pPr>
            <w:ins w:id="4111" w:author="user" w:date="2012-02-29T14:49:00Z">
              <w:r w:rsidRPr="0077131C">
                <w:rPr>
                  <w:rFonts w:ascii="Calibri" w:hAnsi="Calibri" w:cs="Calibri"/>
                  <w:b/>
                  <w:bCs/>
                  <w:sz w:val="20"/>
                  <w:szCs w:val="20"/>
                </w:rPr>
                <w:t>Religious Sites</w:t>
              </w:r>
            </w:ins>
          </w:p>
        </w:tc>
      </w:tr>
      <w:tr w:rsidR="002B6273" w:rsidRPr="0077131C" w:rsidTr="0074335E">
        <w:trPr>
          <w:trHeight w:val="255"/>
          <w:ins w:id="4112" w:author="user" w:date="2012-02-29T14:49:00Z"/>
        </w:trPr>
        <w:tc>
          <w:tcPr>
            <w:tcW w:w="557" w:type="dxa"/>
            <w:tcBorders>
              <w:top w:val="single" w:sz="4" w:space="0" w:color="auto"/>
              <w:left w:val="single" w:sz="4" w:space="0" w:color="auto"/>
              <w:bottom w:val="single" w:sz="4" w:space="0" w:color="auto"/>
              <w:right w:val="single" w:sz="4" w:space="0" w:color="auto"/>
            </w:tcBorders>
          </w:tcPr>
          <w:p w:rsidR="002B6273" w:rsidRPr="0077131C" w:rsidRDefault="002B6273" w:rsidP="0074335E">
            <w:pPr>
              <w:jc w:val="center"/>
              <w:rPr>
                <w:ins w:id="4113" w:author="user" w:date="2012-02-29T14:49:00Z"/>
                <w:rFonts w:ascii="Calibri" w:hAnsi="Calibri" w:cs="Calibri"/>
                <w:sz w:val="20"/>
                <w:szCs w:val="20"/>
              </w:rPr>
            </w:pPr>
            <w:ins w:id="4114" w:author="user" w:date="2012-02-29T14:49:00Z">
              <w:r w:rsidRPr="0077131C">
                <w:rPr>
                  <w:rFonts w:ascii="Calibri" w:hAnsi="Calibri" w:cs="Calibri"/>
                  <w:sz w:val="20"/>
                  <w:szCs w:val="20"/>
                </w:rPr>
                <w:t>1</w:t>
              </w:r>
            </w:ins>
          </w:p>
        </w:tc>
        <w:tc>
          <w:tcPr>
            <w:tcW w:w="29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6273" w:rsidRPr="0077131C" w:rsidRDefault="002B6273" w:rsidP="0074335E">
            <w:pPr>
              <w:rPr>
                <w:ins w:id="4115" w:author="user" w:date="2012-02-29T14:49:00Z"/>
                <w:rFonts w:ascii="Calibri" w:hAnsi="Calibri" w:cs="Calibri"/>
                <w:sz w:val="20"/>
                <w:szCs w:val="20"/>
              </w:rPr>
            </w:pPr>
            <w:ins w:id="4116" w:author="user" w:date="2012-02-29T14:49:00Z">
              <w:r w:rsidRPr="0077131C">
                <w:rPr>
                  <w:rFonts w:ascii="Calibri" w:hAnsi="Calibri" w:cs="Calibri"/>
                  <w:sz w:val="20"/>
                  <w:szCs w:val="20"/>
                </w:rPr>
                <w:t> </w:t>
              </w:r>
              <w:smartTag w:uri="urn:schemas-microsoft-com:office:smarttags" w:element="place">
                <w:smartTag w:uri="urn:schemas-microsoft-com:office:smarttags" w:element="PlaceName">
                  <w:r w:rsidRPr="0077131C">
                    <w:rPr>
                      <w:rFonts w:ascii="Calibri" w:hAnsi="Calibri" w:cs="Calibri"/>
                      <w:sz w:val="20"/>
                      <w:szCs w:val="20"/>
                    </w:rPr>
                    <w:t>Hetauda</w:t>
                  </w:r>
                </w:smartTag>
                <w:r w:rsidRPr="0077131C">
                  <w:rPr>
                    <w:rFonts w:ascii="Calibri" w:hAnsi="Calibri" w:cs="Calibri"/>
                    <w:sz w:val="20"/>
                    <w:szCs w:val="20"/>
                  </w:rPr>
                  <w:t xml:space="preserve"> </w:t>
                </w:r>
                <w:smartTag w:uri="urn:schemas-microsoft-com:office:smarttags" w:element="PlaceType">
                  <w:r w:rsidRPr="0077131C">
                    <w:rPr>
                      <w:rFonts w:ascii="Calibri" w:hAnsi="Calibri" w:cs="Calibri"/>
                      <w:sz w:val="20"/>
                      <w:szCs w:val="20"/>
                    </w:rPr>
                    <w:t>Municipality</w:t>
                  </w:r>
                </w:smartTag>
              </w:smartTag>
            </w:ins>
          </w:p>
        </w:tc>
        <w:tc>
          <w:tcPr>
            <w:tcW w:w="4500" w:type="dxa"/>
            <w:tcBorders>
              <w:top w:val="single" w:sz="4" w:space="0" w:color="auto"/>
              <w:left w:val="nil"/>
              <w:bottom w:val="single" w:sz="4" w:space="0" w:color="auto"/>
              <w:right w:val="single" w:sz="4" w:space="0" w:color="auto"/>
            </w:tcBorders>
            <w:shd w:val="clear" w:color="auto" w:fill="auto"/>
            <w:noWrap/>
            <w:vAlign w:val="bottom"/>
          </w:tcPr>
          <w:p w:rsidR="002B6273" w:rsidRPr="0077131C" w:rsidRDefault="002B6273" w:rsidP="0074335E">
            <w:pPr>
              <w:rPr>
                <w:ins w:id="4117" w:author="user" w:date="2012-02-29T14:49:00Z"/>
                <w:rFonts w:ascii="Calibri" w:hAnsi="Calibri" w:cs="Calibri"/>
                <w:sz w:val="20"/>
                <w:szCs w:val="20"/>
                <w:lang w:val="fr-FR"/>
              </w:rPr>
            </w:pPr>
            <w:ins w:id="4118" w:author="user" w:date="2012-02-29T14:49:00Z">
              <w:r w:rsidRPr="0077131C">
                <w:rPr>
                  <w:rFonts w:ascii="Calibri" w:hAnsi="Calibri" w:cs="Calibri"/>
                  <w:sz w:val="20"/>
                  <w:szCs w:val="20"/>
                  <w:lang w:val="fr-FR"/>
                </w:rPr>
                <w:t>Pathibhara Mandir, Punya Chetra, Puspamandal </w:t>
              </w:r>
            </w:ins>
          </w:p>
        </w:tc>
      </w:tr>
      <w:tr w:rsidR="002B6273" w:rsidRPr="0077131C" w:rsidTr="0074335E">
        <w:trPr>
          <w:trHeight w:val="255"/>
          <w:ins w:id="4119" w:author="user" w:date="2012-02-29T14:49:00Z"/>
        </w:trPr>
        <w:tc>
          <w:tcPr>
            <w:tcW w:w="557" w:type="dxa"/>
            <w:tcBorders>
              <w:top w:val="single" w:sz="4" w:space="0" w:color="auto"/>
              <w:left w:val="single" w:sz="4" w:space="0" w:color="auto"/>
              <w:bottom w:val="single" w:sz="4" w:space="0" w:color="auto"/>
              <w:right w:val="single" w:sz="4" w:space="0" w:color="auto"/>
            </w:tcBorders>
          </w:tcPr>
          <w:p w:rsidR="002B6273" w:rsidRPr="0077131C" w:rsidRDefault="002B6273" w:rsidP="0074335E">
            <w:pPr>
              <w:jc w:val="center"/>
              <w:rPr>
                <w:ins w:id="4120" w:author="user" w:date="2012-02-29T14:49:00Z"/>
                <w:rFonts w:ascii="Calibri" w:hAnsi="Calibri" w:cs="Calibri"/>
                <w:sz w:val="20"/>
                <w:szCs w:val="20"/>
              </w:rPr>
            </w:pPr>
            <w:ins w:id="4121" w:author="user" w:date="2012-02-29T14:49:00Z">
              <w:r w:rsidRPr="0077131C">
                <w:rPr>
                  <w:rFonts w:ascii="Calibri" w:hAnsi="Calibri" w:cs="Calibri"/>
                  <w:sz w:val="20"/>
                  <w:szCs w:val="20"/>
                </w:rPr>
                <w:t>2</w:t>
              </w:r>
            </w:ins>
          </w:p>
        </w:tc>
        <w:tc>
          <w:tcPr>
            <w:tcW w:w="29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6273" w:rsidRPr="0077131C" w:rsidRDefault="002B6273" w:rsidP="0074335E">
            <w:pPr>
              <w:rPr>
                <w:ins w:id="4122" w:author="user" w:date="2012-02-29T14:49:00Z"/>
                <w:rFonts w:ascii="Calibri" w:hAnsi="Calibri" w:cs="Calibri"/>
                <w:sz w:val="20"/>
                <w:szCs w:val="20"/>
              </w:rPr>
            </w:pPr>
            <w:ins w:id="4123" w:author="user" w:date="2012-02-29T14:49:00Z">
              <w:r w:rsidRPr="0077131C">
                <w:rPr>
                  <w:rFonts w:ascii="Calibri" w:hAnsi="Calibri" w:cs="Calibri"/>
                  <w:sz w:val="20"/>
                  <w:szCs w:val="20"/>
                </w:rPr>
                <w:t>Basamadi</w:t>
              </w:r>
            </w:ins>
          </w:p>
        </w:tc>
        <w:tc>
          <w:tcPr>
            <w:tcW w:w="4500" w:type="dxa"/>
            <w:tcBorders>
              <w:top w:val="single" w:sz="4" w:space="0" w:color="auto"/>
              <w:left w:val="nil"/>
              <w:bottom w:val="single" w:sz="4" w:space="0" w:color="auto"/>
              <w:right w:val="single" w:sz="4" w:space="0" w:color="auto"/>
            </w:tcBorders>
            <w:shd w:val="clear" w:color="auto" w:fill="auto"/>
            <w:noWrap/>
            <w:vAlign w:val="bottom"/>
          </w:tcPr>
          <w:p w:rsidR="002B6273" w:rsidRPr="0077131C" w:rsidRDefault="002B6273" w:rsidP="0074335E">
            <w:pPr>
              <w:rPr>
                <w:ins w:id="4124" w:author="user" w:date="2012-02-29T14:49:00Z"/>
                <w:rFonts w:ascii="Calibri" w:hAnsi="Calibri" w:cs="Calibri"/>
                <w:sz w:val="20"/>
                <w:szCs w:val="20"/>
              </w:rPr>
            </w:pPr>
            <w:ins w:id="4125" w:author="user" w:date="2012-02-29T14:49:00Z">
              <w:r w:rsidRPr="0077131C">
                <w:rPr>
                  <w:rFonts w:ascii="Calibri" w:hAnsi="Calibri" w:cs="Calibri"/>
                  <w:sz w:val="20"/>
                  <w:szCs w:val="20"/>
                </w:rPr>
                <w:t>Dakhchhinkali Mandir</w:t>
              </w:r>
            </w:ins>
          </w:p>
        </w:tc>
      </w:tr>
      <w:tr w:rsidR="002B6273" w:rsidRPr="0077131C" w:rsidTr="0074335E">
        <w:trPr>
          <w:trHeight w:val="255"/>
          <w:ins w:id="4126" w:author="user" w:date="2012-02-29T14:49:00Z"/>
        </w:trPr>
        <w:tc>
          <w:tcPr>
            <w:tcW w:w="557" w:type="dxa"/>
            <w:tcBorders>
              <w:top w:val="single" w:sz="4" w:space="0" w:color="auto"/>
              <w:left w:val="single" w:sz="4" w:space="0" w:color="auto"/>
              <w:bottom w:val="single" w:sz="4" w:space="0" w:color="auto"/>
              <w:right w:val="single" w:sz="4" w:space="0" w:color="auto"/>
            </w:tcBorders>
          </w:tcPr>
          <w:p w:rsidR="002B6273" w:rsidRPr="0077131C" w:rsidRDefault="002B6273" w:rsidP="0074335E">
            <w:pPr>
              <w:jc w:val="center"/>
              <w:rPr>
                <w:ins w:id="4127" w:author="user" w:date="2012-02-29T14:49:00Z"/>
                <w:rFonts w:ascii="Calibri" w:hAnsi="Calibri" w:cs="Calibri"/>
                <w:sz w:val="20"/>
                <w:szCs w:val="20"/>
              </w:rPr>
            </w:pPr>
            <w:ins w:id="4128" w:author="user" w:date="2012-02-29T14:49:00Z">
              <w:r w:rsidRPr="0077131C">
                <w:rPr>
                  <w:rFonts w:ascii="Calibri" w:hAnsi="Calibri" w:cs="Calibri"/>
                  <w:sz w:val="20"/>
                  <w:szCs w:val="20"/>
                </w:rPr>
                <w:t>3</w:t>
              </w:r>
            </w:ins>
          </w:p>
        </w:tc>
        <w:tc>
          <w:tcPr>
            <w:tcW w:w="29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6273" w:rsidRPr="0077131C" w:rsidRDefault="002B6273" w:rsidP="0074335E">
            <w:pPr>
              <w:rPr>
                <w:ins w:id="4129" w:author="user" w:date="2012-02-29T14:49:00Z"/>
                <w:rFonts w:ascii="Calibri" w:hAnsi="Calibri" w:cs="Calibri"/>
                <w:sz w:val="20"/>
                <w:szCs w:val="20"/>
              </w:rPr>
            </w:pPr>
            <w:ins w:id="4130" w:author="user" w:date="2012-02-29T14:49:00Z">
              <w:r w:rsidRPr="0077131C">
                <w:rPr>
                  <w:rFonts w:ascii="Calibri" w:hAnsi="Calibri" w:cs="Calibri"/>
                  <w:sz w:val="20"/>
                  <w:szCs w:val="20"/>
                </w:rPr>
                <w:t>Birendranagar</w:t>
              </w:r>
            </w:ins>
          </w:p>
        </w:tc>
        <w:tc>
          <w:tcPr>
            <w:tcW w:w="4500" w:type="dxa"/>
            <w:tcBorders>
              <w:top w:val="single" w:sz="4" w:space="0" w:color="auto"/>
              <w:left w:val="nil"/>
              <w:bottom w:val="single" w:sz="4" w:space="0" w:color="auto"/>
              <w:right w:val="single" w:sz="4" w:space="0" w:color="auto"/>
            </w:tcBorders>
            <w:shd w:val="clear" w:color="auto" w:fill="auto"/>
            <w:noWrap/>
            <w:vAlign w:val="bottom"/>
          </w:tcPr>
          <w:p w:rsidR="002B6273" w:rsidRPr="0077131C" w:rsidRDefault="002B6273" w:rsidP="0074335E">
            <w:pPr>
              <w:rPr>
                <w:ins w:id="4131" w:author="user" w:date="2012-02-29T14:49:00Z"/>
                <w:rFonts w:ascii="Calibri" w:hAnsi="Calibri" w:cs="Calibri"/>
                <w:sz w:val="20"/>
                <w:szCs w:val="20"/>
              </w:rPr>
            </w:pPr>
            <w:ins w:id="4132" w:author="user" w:date="2012-02-29T14:49:00Z">
              <w:r w:rsidRPr="0077131C">
                <w:rPr>
                  <w:rFonts w:ascii="Calibri" w:hAnsi="Calibri" w:cs="Calibri"/>
                  <w:sz w:val="20"/>
                  <w:szCs w:val="20"/>
                </w:rPr>
                <w:t>Bagdevi Mandir</w:t>
              </w:r>
            </w:ins>
          </w:p>
        </w:tc>
      </w:tr>
      <w:tr w:rsidR="002B6273" w:rsidRPr="0077131C" w:rsidTr="0074335E">
        <w:trPr>
          <w:trHeight w:val="255"/>
          <w:ins w:id="4133" w:author="user" w:date="2012-02-29T14:49:00Z"/>
        </w:trPr>
        <w:tc>
          <w:tcPr>
            <w:tcW w:w="557" w:type="dxa"/>
            <w:tcBorders>
              <w:top w:val="single" w:sz="4" w:space="0" w:color="auto"/>
              <w:left w:val="single" w:sz="4" w:space="0" w:color="auto"/>
              <w:bottom w:val="single" w:sz="4" w:space="0" w:color="auto"/>
              <w:right w:val="single" w:sz="4" w:space="0" w:color="auto"/>
            </w:tcBorders>
          </w:tcPr>
          <w:p w:rsidR="002B6273" w:rsidRPr="0077131C" w:rsidRDefault="002B6273" w:rsidP="0074335E">
            <w:pPr>
              <w:jc w:val="center"/>
              <w:rPr>
                <w:ins w:id="4134" w:author="user" w:date="2012-02-29T14:49:00Z"/>
                <w:rFonts w:ascii="Calibri" w:hAnsi="Calibri" w:cs="Calibri"/>
                <w:sz w:val="20"/>
                <w:szCs w:val="20"/>
              </w:rPr>
            </w:pPr>
            <w:ins w:id="4135" w:author="user" w:date="2012-02-29T14:49:00Z">
              <w:r w:rsidRPr="0077131C">
                <w:rPr>
                  <w:rFonts w:ascii="Calibri" w:hAnsi="Calibri" w:cs="Calibri"/>
                  <w:sz w:val="20"/>
                  <w:szCs w:val="20"/>
                </w:rPr>
                <w:t>4</w:t>
              </w:r>
            </w:ins>
          </w:p>
        </w:tc>
        <w:tc>
          <w:tcPr>
            <w:tcW w:w="29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6273" w:rsidRPr="0077131C" w:rsidRDefault="002B6273" w:rsidP="0074335E">
            <w:pPr>
              <w:rPr>
                <w:ins w:id="4136" w:author="user" w:date="2012-02-29T14:49:00Z"/>
                <w:rFonts w:ascii="Calibri" w:hAnsi="Calibri" w:cs="Calibri"/>
                <w:sz w:val="20"/>
                <w:szCs w:val="20"/>
              </w:rPr>
            </w:pPr>
            <w:ins w:id="4137" w:author="user" w:date="2012-02-29T14:49:00Z">
              <w:r w:rsidRPr="0077131C">
                <w:rPr>
                  <w:rFonts w:ascii="Calibri" w:hAnsi="Calibri" w:cs="Calibri"/>
                  <w:sz w:val="20"/>
                  <w:szCs w:val="20"/>
                </w:rPr>
                <w:t>Manahari</w:t>
              </w:r>
            </w:ins>
          </w:p>
        </w:tc>
        <w:tc>
          <w:tcPr>
            <w:tcW w:w="4500" w:type="dxa"/>
            <w:tcBorders>
              <w:top w:val="single" w:sz="4" w:space="0" w:color="auto"/>
              <w:left w:val="nil"/>
              <w:bottom w:val="single" w:sz="4" w:space="0" w:color="auto"/>
              <w:right w:val="single" w:sz="4" w:space="0" w:color="auto"/>
            </w:tcBorders>
            <w:shd w:val="clear" w:color="auto" w:fill="auto"/>
            <w:noWrap/>
            <w:vAlign w:val="bottom"/>
          </w:tcPr>
          <w:p w:rsidR="002B6273" w:rsidRPr="0077131C" w:rsidRDefault="002B6273" w:rsidP="0074335E">
            <w:pPr>
              <w:rPr>
                <w:ins w:id="4138" w:author="user" w:date="2012-02-29T14:49:00Z"/>
                <w:rFonts w:ascii="Calibri" w:hAnsi="Calibri" w:cs="Calibri"/>
                <w:sz w:val="20"/>
                <w:szCs w:val="20"/>
              </w:rPr>
            </w:pPr>
            <w:ins w:id="4139" w:author="user" w:date="2012-02-29T14:49:00Z">
              <w:r w:rsidRPr="0077131C">
                <w:rPr>
                  <w:rFonts w:ascii="Calibri" w:hAnsi="Calibri" w:cs="Calibri"/>
                  <w:sz w:val="20"/>
                  <w:szCs w:val="20"/>
                </w:rPr>
                <w:t>Church</w:t>
              </w:r>
            </w:ins>
          </w:p>
        </w:tc>
      </w:tr>
      <w:tr w:rsidR="002B6273" w:rsidRPr="0077131C" w:rsidTr="0074335E">
        <w:trPr>
          <w:trHeight w:val="255"/>
          <w:ins w:id="4140" w:author="user" w:date="2012-02-29T14:49:00Z"/>
        </w:trPr>
        <w:tc>
          <w:tcPr>
            <w:tcW w:w="557" w:type="dxa"/>
            <w:tcBorders>
              <w:top w:val="single" w:sz="4" w:space="0" w:color="auto"/>
              <w:left w:val="single" w:sz="4" w:space="0" w:color="auto"/>
              <w:bottom w:val="single" w:sz="4" w:space="0" w:color="auto"/>
              <w:right w:val="single" w:sz="4" w:space="0" w:color="auto"/>
            </w:tcBorders>
          </w:tcPr>
          <w:p w:rsidR="002B6273" w:rsidRPr="0077131C" w:rsidRDefault="002B6273" w:rsidP="0074335E">
            <w:pPr>
              <w:jc w:val="center"/>
              <w:rPr>
                <w:ins w:id="4141" w:author="user" w:date="2012-02-29T14:49:00Z"/>
                <w:rFonts w:ascii="Calibri" w:hAnsi="Calibri" w:cs="Calibri"/>
                <w:sz w:val="20"/>
                <w:szCs w:val="20"/>
              </w:rPr>
            </w:pPr>
            <w:ins w:id="4142" w:author="user" w:date="2012-02-29T14:49:00Z">
              <w:r w:rsidRPr="0077131C">
                <w:rPr>
                  <w:rFonts w:ascii="Calibri" w:hAnsi="Calibri" w:cs="Calibri"/>
                  <w:sz w:val="20"/>
                  <w:szCs w:val="20"/>
                </w:rPr>
                <w:t>5</w:t>
              </w:r>
            </w:ins>
          </w:p>
        </w:tc>
        <w:tc>
          <w:tcPr>
            <w:tcW w:w="29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6273" w:rsidRPr="0077131C" w:rsidRDefault="002B6273" w:rsidP="0074335E">
            <w:pPr>
              <w:rPr>
                <w:ins w:id="4143" w:author="user" w:date="2012-02-29T14:49:00Z"/>
                <w:rFonts w:ascii="Calibri" w:hAnsi="Calibri" w:cs="Calibri"/>
                <w:sz w:val="20"/>
                <w:szCs w:val="20"/>
              </w:rPr>
            </w:pPr>
            <w:ins w:id="4144" w:author="user" w:date="2012-02-29T14:49:00Z">
              <w:r w:rsidRPr="0077131C">
                <w:rPr>
                  <w:rFonts w:ascii="Calibri" w:hAnsi="Calibri" w:cs="Calibri"/>
                  <w:sz w:val="20"/>
                  <w:szCs w:val="20"/>
                </w:rPr>
                <w:t>Manahari (Mahadev Tar)</w:t>
              </w:r>
            </w:ins>
          </w:p>
        </w:tc>
        <w:tc>
          <w:tcPr>
            <w:tcW w:w="4500" w:type="dxa"/>
            <w:tcBorders>
              <w:top w:val="single" w:sz="4" w:space="0" w:color="auto"/>
              <w:left w:val="nil"/>
              <w:bottom w:val="single" w:sz="4" w:space="0" w:color="auto"/>
              <w:right w:val="single" w:sz="4" w:space="0" w:color="auto"/>
            </w:tcBorders>
            <w:shd w:val="clear" w:color="auto" w:fill="auto"/>
            <w:noWrap/>
            <w:vAlign w:val="bottom"/>
          </w:tcPr>
          <w:p w:rsidR="002B6273" w:rsidRPr="0077131C" w:rsidRDefault="002B6273" w:rsidP="0074335E">
            <w:pPr>
              <w:rPr>
                <w:ins w:id="4145" w:author="user" w:date="2012-02-29T14:49:00Z"/>
                <w:rFonts w:ascii="Calibri" w:hAnsi="Calibri" w:cs="Calibri"/>
                <w:sz w:val="20"/>
                <w:szCs w:val="20"/>
              </w:rPr>
            </w:pPr>
            <w:ins w:id="4146" w:author="user" w:date="2012-02-29T14:49:00Z">
              <w:r w:rsidRPr="0077131C">
                <w:rPr>
                  <w:rFonts w:ascii="Calibri" w:hAnsi="Calibri" w:cs="Calibri"/>
                  <w:sz w:val="20"/>
                  <w:szCs w:val="20"/>
                </w:rPr>
                <w:t>Gumba</w:t>
              </w:r>
            </w:ins>
          </w:p>
        </w:tc>
      </w:tr>
      <w:tr w:rsidR="002B6273" w:rsidRPr="0077131C" w:rsidTr="0074335E">
        <w:trPr>
          <w:trHeight w:val="255"/>
          <w:ins w:id="4147" w:author="user" w:date="2012-02-29T14:49:00Z"/>
        </w:trPr>
        <w:tc>
          <w:tcPr>
            <w:tcW w:w="557" w:type="dxa"/>
            <w:tcBorders>
              <w:top w:val="single" w:sz="4" w:space="0" w:color="auto"/>
              <w:left w:val="single" w:sz="4" w:space="0" w:color="auto"/>
              <w:bottom w:val="single" w:sz="4" w:space="0" w:color="auto"/>
              <w:right w:val="single" w:sz="4" w:space="0" w:color="auto"/>
            </w:tcBorders>
          </w:tcPr>
          <w:p w:rsidR="002B6273" w:rsidRPr="0077131C" w:rsidRDefault="002B6273" w:rsidP="0074335E">
            <w:pPr>
              <w:jc w:val="center"/>
              <w:rPr>
                <w:ins w:id="4148" w:author="user" w:date="2012-02-29T14:49:00Z"/>
                <w:rFonts w:ascii="Calibri" w:hAnsi="Calibri" w:cs="Calibri"/>
                <w:sz w:val="20"/>
                <w:szCs w:val="20"/>
              </w:rPr>
            </w:pPr>
            <w:ins w:id="4149" w:author="user" w:date="2012-02-29T14:49:00Z">
              <w:r w:rsidRPr="0077131C">
                <w:rPr>
                  <w:rFonts w:ascii="Calibri" w:hAnsi="Calibri" w:cs="Calibri"/>
                  <w:sz w:val="20"/>
                  <w:szCs w:val="20"/>
                </w:rPr>
                <w:t>6</w:t>
              </w:r>
            </w:ins>
          </w:p>
        </w:tc>
        <w:tc>
          <w:tcPr>
            <w:tcW w:w="29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6273" w:rsidRPr="0077131C" w:rsidRDefault="002B6273" w:rsidP="0074335E">
            <w:pPr>
              <w:rPr>
                <w:ins w:id="4150" w:author="user" w:date="2012-02-29T14:49:00Z"/>
                <w:rFonts w:ascii="Calibri" w:hAnsi="Calibri" w:cs="Calibri"/>
                <w:sz w:val="20"/>
                <w:szCs w:val="20"/>
              </w:rPr>
            </w:pPr>
            <w:ins w:id="4151" w:author="user" w:date="2012-02-29T14:49:00Z">
              <w:r w:rsidRPr="0077131C">
                <w:rPr>
                  <w:rFonts w:ascii="Calibri" w:hAnsi="Calibri" w:cs="Calibri"/>
                  <w:sz w:val="20"/>
                  <w:szCs w:val="20"/>
                </w:rPr>
                <w:t>Birendra Nagar</w:t>
              </w:r>
            </w:ins>
          </w:p>
        </w:tc>
        <w:tc>
          <w:tcPr>
            <w:tcW w:w="4500" w:type="dxa"/>
            <w:tcBorders>
              <w:top w:val="single" w:sz="4" w:space="0" w:color="auto"/>
              <w:left w:val="nil"/>
              <w:bottom w:val="single" w:sz="4" w:space="0" w:color="auto"/>
              <w:right w:val="single" w:sz="4" w:space="0" w:color="auto"/>
            </w:tcBorders>
            <w:shd w:val="clear" w:color="auto" w:fill="auto"/>
            <w:noWrap/>
            <w:vAlign w:val="bottom"/>
          </w:tcPr>
          <w:p w:rsidR="002B6273" w:rsidRPr="0077131C" w:rsidRDefault="002B6273" w:rsidP="0074335E">
            <w:pPr>
              <w:rPr>
                <w:ins w:id="4152" w:author="user" w:date="2012-02-29T14:49:00Z"/>
                <w:rFonts w:ascii="Calibri" w:hAnsi="Calibri" w:cs="Calibri"/>
                <w:sz w:val="20"/>
                <w:szCs w:val="20"/>
              </w:rPr>
            </w:pPr>
            <w:ins w:id="4153" w:author="user" w:date="2012-02-29T14:49:00Z">
              <w:r w:rsidRPr="0077131C">
                <w:rPr>
                  <w:rFonts w:ascii="Calibri" w:hAnsi="Calibri" w:cs="Calibri"/>
                  <w:sz w:val="20"/>
                  <w:szCs w:val="20"/>
                </w:rPr>
                <w:t>Nava Durga Mandir</w:t>
              </w:r>
            </w:ins>
          </w:p>
        </w:tc>
      </w:tr>
      <w:tr w:rsidR="002B6273" w:rsidRPr="0077131C" w:rsidTr="0074335E">
        <w:trPr>
          <w:trHeight w:val="255"/>
          <w:ins w:id="4154" w:author="user" w:date="2012-02-29T14:49:00Z"/>
        </w:trPr>
        <w:tc>
          <w:tcPr>
            <w:tcW w:w="557" w:type="dxa"/>
            <w:tcBorders>
              <w:top w:val="single" w:sz="4" w:space="0" w:color="auto"/>
              <w:left w:val="single" w:sz="4" w:space="0" w:color="auto"/>
              <w:bottom w:val="single" w:sz="4" w:space="0" w:color="auto"/>
              <w:right w:val="single" w:sz="4" w:space="0" w:color="auto"/>
            </w:tcBorders>
          </w:tcPr>
          <w:p w:rsidR="002B6273" w:rsidRPr="0077131C" w:rsidRDefault="002B6273" w:rsidP="0074335E">
            <w:pPr>
              <w:jc w:val="center"/>
              <w:rPr>
                <w:ins w:id="4155" w:author="user" w:date="2012-02-29T14:49:00Z"/>
                <w:rFonts w:ascii="Calibri" w:hAnsi="Calibri" w:cs="Calibri"/>
                <w:sz w:val="20"/>
                <w:szCs w:val="20"/>
              </w:rPr>
            </w:pPr>
            <w:ins w:id="4156" w:author="user" w:date="2012-02-29T14:49:00Z">
              <w:r w:rsidRPr="0077131C">
                <w:rPr>
                  <w:rFonts w:ascii="Calibri" w:hAnsi="Calibri" w:cs="Calibri"/>
                  <w:sz w:val="20"/>
                  <w:szCs w:val="20"/>
                </w:rPr>
                <w:t>7</w:t>
              </w:r>
            </w:ins>
          </w:p>
        </w:tc>
        <w:tc>
          <w:tcPr>
            <w:tcW w:w="29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6273" w:rsidRPr="0077131C" w:rsidRDefault="002B6273" w:rsidP="0074335E">
            <w:pPr>
              <w:rPr>
                <w:ins w:id="4157" w:author="user" w:date="2012-02-29T14:49:00Z"/>
                <w:rFonts w:ascii="Calibri" w:hAnsi="Calibri" w:cs="Calibri"/>
                <w:sz w:val="20"/>
                <w:szCs w:val="20"/>
              </w:rPr>
            </w:pPr>
            <w:ins w:id="4158" w:author="user" w:date="2012-02-29T14:49:00Z">
              <w:r w:rsidRPr="0077131C">
                <w:rPr>
                  <w:rFonts w:ascii="Calibri" w:hAnsi="Calibri" w:cs="Calibri"/>
                  <w:sz w:val="20"/>
                  <w:szCs w:val="20"/>
                </w:rPr>
                <w:t>Birendra Nagar</w:t>
              </w:r>
            </w:ins>
          </w:p>
        </w:tc>
        <w:tc>
          <w:tcPr>
            <w:tcW w:w="4500" w:type="dxa"/>
            <w:tcBorders>
              <w:top w:val="single" w:sz="4" w:space="0" w:color="auto"/>
              <w:left w:val="nil"/>
              <w:bottom w:val="single" w:sz="4" w:space="0" w:color="auto"/>
              <w:right w:val="single" w:sz="4" w:space="0" w:color="auto"/>
            </w:tcBorders>
            <w:shd w:val="clear" w:color="auto" w:fill="auto"/>
            <w:noWrap/>
            <w:vAlign w:val="bottom"/>
          </w:tcPr>
          <w:p w:rsidR="002B6273" w:rsidRPr="0077131C" w:rsidRDefault="002B6273" w:rsidP="0074335E">
            <w:pPr>
              <w:rPr>
                <w:ins w:id="4159" w:author="user" w:date="2012-02-29T14:49:00Z"/>
                <w:rFonts w:ascii="Calibri" w:hAnsi="Calibri" w:cs="Calibri"/>
                <w:sz w:val="20"/>
                <w:szCs w:val="20"/>
              </w:rPr>
            </w:pPr>
            <w:ins w:id="4160" w:author="user" w:date="2012-02-29T14:49:00Z">
              <w:r w:rsidRPr="0077131C">
                <w:rPr>
                  <w:rFonts w:ascii="Calibri" w:hAnsi="Calibri" w:cs="Calibri"/>
                  <w:sz w:val="20"/>
                  <w:szCs w:val="20"/>
                </w:rPr>
                <w:t>Baglung Kalika Mandir (Memorial temple)</w:t>
              </w:r>
            </w:ins>
          </w:p>
        </w:tc>
      </w:tr>
    </w:tbl>
    <w:p w:rsidR="002B6273" w:rsidRPr="00497B92" w:rsidRDefault="002B6273" w:rsidP="002B6273">
      <w:pPr>
        <w:spacing w:line="360" w:lineRule="auto"/>
        <w:jc w:val="both"/>
        <w:rPr>
          <w:ins w:id="4161" w:author="user" w:date="2012-02-29T14:49:00Z"/>
          <w:rFonts w:ascii="Calibri" w:hAnsi="Calibri" w:cs="Calibri"/>
          <w:b/>
          <w:sz w:val="10"/>
          <w:szCs w:val="10"/>
        </w:rPr>
      </w:pPr>
    </w:p>
    <w:p w:rsidR="002B6273" w:rsidRPr="001765B5" w:rsidRDefault="002B6273" w:rsidP="002B6273">
      <w:pPr>
        <w:spacing w:line="276" w:lineRule="auto"/>
        <w:jc w:val="both"/>
        <w:rPr>
          <w:ins w:id="4162" w:author="user" w:date="2012-02-29T14:49:00Z"/>
          <w:rFonts w:ascii="Calibri" w:hAnsi="Calibri" w:cs="Calibri"/>
          <w:b/>
          <w:i/>
          <w:sz w:val="22"/>
          <w:szCs w:val="22"/>
        </w:rPr>
      </w:pPr>
      <w:ins w:id="4163" w:author="user" w:date="2012-02-29T14:49:00Z">
        <w:r w:rsidRPr="001765B5">
          <w:rPr>
            <w:rFonts w:ascii="Calibri" w:hAnsi="Calibri" w:cs="Calibri"/>
            <w:b/>
            <w:sz w:val="22"/>
            <w:szCs w:val="22"/>
            <w:lang w:val="en-GB"/>
          </w:rPr>
          <w:t>6.2.21 Community Infrastructures and Facilities</w:t>
        </w:r>
      </w:ins>
    </w:p>
    <w:p w:rsidR="002B6273" w:rsidRPr="001765B5" w:rsidRDefault="002B6273" w:rsidP="002B6273">
      <w:pPr>
        <w:spacing w:line="300" w:lineRule="auto"/>
        <w:jc w:val="both"/>
        <w:rPr>
          <w:ins w:id="4164" w:author="user" w:date="2012-02-29T14:49:00Z"/>
          <w:rFonts w:ascii="Calibri" w:hAnsi="Calibri" w:cs="Calibri"/>
          <w:sz w:val="22"/>
          <w:szCs w:val="22"/>
        </w:rPr>
      </w:pPr>
      <w:ins w:id="4165" w:author="user" w:date="2012-02-29T14:49:00Z">
        <w:r w:rsidRPr="001765B5">
          <w:rPr>
            <w:rFonts w:ascii="Calibri" w:hAnsi="Calibri" w:cs="Calibri"/>
            <w:sz w:val="22"/>
            <w:szCs w:val="22"/>
          </w:rPr>
          <w:t xml:space="preserve">The East–West High way (Mahendra </w:t>
        </w:r>
        <w:r>
          <w:rPr>
            <w:rFonts w:ascii="Calibri" w:hAnsi="Calibri" w:cs="Calibri"/>
            <w:sz w:val="22"/>
            <w:szCs w:val="22"/>
          </w:rPr>
          <w:t xml:space="preserve"> Rajmarg ) </w:t>
        </w:r>
        <w:r w:rsidRPr="001765B5">
          <w:rPr>
            <w:rFonts w:ascii="Calibri" w:hAnsi="Calibri" w:cs="Calibri"/>
            <w:sz w:val="22"/>
            <w:szCs w:val="22"/>
          </w:rPr>
          <w:t xml:space="preserve">is the major </w:t>
        </w:r>
        <w:r>
          <w:rPr>
            <w:rFonts w:ascii="Calibri" w:hAnsi="Calibri" w:cs="Calibri"/>
            <w:sz w:val="22"/>
            <w:szCs w:val="22"/>
          </w:rPr>
          <w:t xml:space="preserve"> road </w:t>
        </w:r>
        <w:r w:rsidRPr="001765B5">
          <w:rPr>
            <w:rFonts w:ascii="Calibri" w:hAnsi="Calibri" w:cs="Calibri"/>
            <w:sz w:val="22"/>
            <w:szCs w:val="22"/>
          </w:rPr>
          <w:t>access in the project area</w:t>
        </w:r>
        <w:r>
          <w:rPr>
            <w:rFonts w:ascii="Calibri" w:hAnsi="Calibri" w:cs="Calibri"/>
            <w:sz w:val="22"/>
            <w:szCs w:val="22"/>
          </w:rPr>
          <w:t xml:space="preserve"> since  major section of the transmission line is aligned close to highway</w:t>
        </w:r>
        <w:r w:rsidRPr="001765B5">
          <w:rPr>
            <w:rFonts w:ascii="Calibri" w:hAnsi="Calibri" w:cs="Calibri"/>
            <w:sz w:val="22"/>
            <w:szCs w:val="22"/>
          </w:rPr>
          <w:t xml:space="preserve">. </w:t>
        </w:r>
        <w:r>
          <w:rPr>
            <w:rFonts w:ascii="Calibri" w:hAnsi="Calibri" w:cs="Calibri"/>
            <w:sz w:val="22"/>
            <w:szCs w:val="22"/>
          </w:rPr>
          <w:t xml:space="preserve">The major settlement are linked with black topped and gravel road with highway and smaller settlements are accessible through earthen roads.  </w:t>
        </w:r>
        <w:r w:rsidRPr="001765B5">
          <w:rPr>
            <w:rFonts w:ascii="Calibri" w:hAnsi="Calibri" w:cs="Calibri"/>
            <w:sz w:val="22"/>
            <w:szCs w:val="22"/>
          </w:rPr>
          <w:t>Telecommunication facilities are available in all VDCs/Municipalities through landline and wireless technology (CDMA, mobile). Drinking water facility through pipe is partially available in the project area.</w:t>
        </w:r>
      </w:ins>
    </w:p>
    <w:p w:rsidR="002B6273" w:rsidRPr="001765B5" w:rsidRDefault="002B6273" w:rsidP="002B6273">
      <w:pPr>
        <w:spacing w:line="300" w:lineRule="auto"/>
        <w:jc w:val="both"/>
        <w:rPr>
          <w:ins w:id="4166" w:author="user" w:date="2012-02-29T14:49:00Z"/>
          <w:rFonts w:ascii="Calibri" w:hAnsi="Calibri" w:cs="Calibri"/>
          <w:sz w:val="22"/>
          <w:szCs w:val="22"/>
        </w:rPr>
      </w:pPr>
      <w:ins w:id="4167" w:author="user" w:date="2012-02-29T14:49:00Z">
        <w:r w:rsidRPr="001765B5">
          <w:rPr>
            <w:rFonts w:ascii="Calibri" w:hAnsi="Calibri" w:cs="Calibri"/>
            <w:sz w:val="22"/>
            <w:szCs w:val="22"/>
          </w:rPr>
          <w:t xml:space="preserve">Physical infrastructure and facilities such as sub-health posts, schools, post office, are located in most of the VDCs/Municipalities of the project area. Most of the area (Ilaka) level government offices such as agriculture and livestock service centers, range post, Ilaka post office, primary health center (PSC) are also located in accessible locations of the project area. Similarly, some cooperatives and saving/credit groups are also practiced financial transactions in the VDCs. Hetauda is the district headquarters of Makawanpur  and Bharatpur is the district headquarter of Chitwan district and has almost required physical infrastructure and facilities. </w:t>
        </w:r>
        <w:r>
          <w:rPr>
            <w:rFonts w:ascii="Calibri" w:hAnsi="Calibri" w:cs="Calibri"/>
            <w:sz w:val="22"/>
            <w:szCs w:val="22"/>
          </w:rPr>
          <w:t>The</w:t>
        </w:r>
        <w:r w:rsidRPr="001765B5">
          <w:rPr>
            <w:rFonts w:ascii="Calibri" w:hAnsi="Calibri" w:cs="Calibri"/>
            <w:sz w:val="22"/>
            <w:szCs w:val="22"/>
          </w:rPr>
          <w:t xml:space="preserve"> Manahari Bazar, Lother Bazar, Tandi, Jutpani Bazar  are the</w:t>
        </w:r>
        <w:r>
          <w:rPr>
            <w:rFonts w:ascii="Calibri" w:hAnsi="Calibri" w:cs="Calibri"/>
            <w:sz w:val="22"/>
            <w:szCs w:val="22"/>
          </w:rPr>
          <w:t xml:space="preserve"> emerging </w:t>
        </w:r>
        <w:r w:rsidRPr="001765B5">
          <w:rPr>
            <w:rFonts w:ascii="Calibri" w:hAnsi="Calibri" w:cs="Calibri"/>
            <w:sz w:val="22"/>
            <w:szCs w:val="22"/>
          </w:rPr>
          <w:t xml:space="preserve"> main market centers in the project area</w:t>
        </w:r>
        <w:r>
          <w:rPr>
            <w:rFonts w:ascii="Calibri" w:hAnsi="Calibri" w:cs="Calibri"/>
            <w:sz w:val="22"/>
            <w:szCs w:val="22"/>
          </w:rPr>
          <w:t>. These market centers  are</w:t>
        </w:r>
        <w:r w:rsidRPr="001765B5">
          <w:rPr>
            <w:rFonts w:ascii="Calibri" w:hAnsi="Calibri" w:cs="Calibri"/>
            <w:sz w:val="22"/>
            <w:szCs w:val="22"/>
          </w:rPr>
          <w:t xml:space="preserve"> equipped with most of the required physical infrastructure and facilities regarding, health, education, drinking water, communication, electricity, financial institutions, etc.</w:t>
        </w:r>
      </w:ins>
    </w:p>
    <w:p w:rsidR="002B6273" w:rsidRPr="00497B92" w:rsidRDefault="002B6273" w:rsidP="002B6273">
      <w:pPr>
        <w:spacing w:line="300" w:lineRule="auto"/>
        <w:jc w:val="both"/>
        <w:rPr>
          <w:ins w:id="4168" w:author="user" w:date="2012-02-29T14:49:00Z"/>
          <w:rFonts w:ascii="Calibri" w:hAnsi="Calibri" w:cs="Calibri"/>
          <w:sz w:val="10"/>
          <w:szCs w:val="10"/>
        </w:rPr>
      </w:pPr>
    </w:p>
    <w:p w:rsidR="002B6273" w:rsidRPr="001765B5" w:rsidRDefault="002B6273" w:rsidP="002B6273">
      <w:pPr>
        <w:tabs>
          <w:tab w:val="left" w:pos="720"/>
        </w:tabs>
        <w:spacing w:line="300" w:lineRule="auto"/>
        <w:jc w:val="both"/>
        <w:rPr>
          <w:ins w:id="4169" w:author="user" w:date="2012-02-29T14:49:00Z"/>
          <w:rFonts w:ascii="Calibri" w:hAnsi="Calibri" w:cs="Calibri"/>
          <w:b/>
          <w:sz w:val="22"/>
          <w:szCs w:val="22"/>
        </w:rPr>
      </w:pPr>
      <w:ins w:id="4170" w:author="user" w:date="2012-02-29T14:49:00Z">
        <w:r w:rsidRPr="001765B5">
          <w:rPr>
            <w:rFonts w:ascii="Calibri" w:hAnsi="Calibri" w:cs="Calibri"/>
            <w:b/>
            <w:sz w:val="22"/>
            <w:szCs w:val="22"/>
            <w:lang w:val="en-GB"/>
          </w:rPr>
          <w:lastRenderedPageBreak/>
          <w:t>6.2.22 Industrial</w:t>
        </w:r>
        <w:r w:rsidRPr="001765B5">
          <w:rPr>
            <w:rFonts w:ascii="Calibri" w:hAnsi="Calibri" w:cs="Calibri"/>
            <w:b/>
            <w:sz w:val="22"/>
            <w:szCs w:val="22"/>
          </w:rPr>
          <w:t xml:space="preserve"> Activities</w:t>
        </w:r>
      </w:ins>
    </w:p>
    <w:p w:rsidR="002B6273" w:rsidRPr="001765B5" w:rsidRDefault="002B6273" w:rsidP="00106D28">
      <w:pPr>
        <w:spacing w:line="290" w:lineRule="auto"/>
        <w:jc w:val="both"/>
        <w:rPr>
          <w:ins w:id="4171" w:author="user" w:date="2012-02-29T14:49:00Z"/>
          <w:rFonts w:ascii="Calibri" w:hAnsi="Calibri" w:cs="Calibri"/>
          <w:sz w:val="22"/>
          <w:szCs w:val="22"/>
        </w:rPr>
        <w:pPrChange w:id="4172" w:author="user" w:date="2012-03-01T11:53:00Z">
          <w:pPr>
            <w:spacing w:line="300" w:lineRule="auto"/>
            <w:jc w:val="both"/>
          </w:pPr>
        </w:pPrChange>
      </w:pPr>
      <w:ins w:id="4173" w:author="user" w:date="2012-02-29T14:49:00Z">
        <w:r w:rsidRPr="001765B5">
          <w:rPr>
            <w:rFonts w:ascii="Calibri" w:hAnsi="Calibri" w:cs="Calibri"/>
            <w:sz w:val="22"/>
            <w:szCs w:val="22"/>
          </w:rPr>
          <w:t xml:space="preserve">There are several small and large scale industries in the project area. The Hetauda Industrial Estate is located in </w:t>
        </w:r>
        <w:smartTag w:uri="urn:schemas-microsoft-com:office:smarttags" w:element="place">
          <w:smartTag w:uri="urn:schemas-microsoft-com:office:smarttags" w:element="PlaceName">
            <w:r w:rsidRPr="001765B5">
              <w:rPr>
                <w:rFonts w:ascii="Calibri" w:hAnsi="Calibri" w:cs="Calibri"/>
                <w:sz w:val="22"/>
                <w:szCs w:val="22"/>
              </w:rPr>
              <w:t>Hetauda</w:t>
            </w:r>
          </w:smartTag>
          <w:r w:rsidRPr="001765B5">
            <w:rPr>
              <w:rFonts w:ascii="Calibri" w:hAnsi="Calibri" w:cs="Calibri"/>
              <w:sz w:val="22"/>
              <w:szCs w:val="22"/>
            </w:rPr>
            <w:t xml:space="preserve"> </w:t>
          </w:r>
          <w:smartTag w:uri="urn:schemas-microsoft-com:office:smarttags" w:element="PlaceType">
            <w:r w:rsidRPr="001765B5">
              <w:rPr>
                <w:rFonts w:ascii="Calibri" w:hAnsi="Calibri" w:cs="Calibri"/>
                <w:sz w:val="22"/>
                <w:szCs w:val="22"/>
              </w:rPr>
              <w:t>Municipality</w:t>
            </w:r>
          </w:smartTag>
        </w:smartTag>
        <w:r w:rsidRPr="001765B5">
          <w:rPr>
            <w:rFonts w:ascii="Calibri" w:hAnsi="Calibri" w:cs="Calibri"/>
            <w:sz w:val="22"/>
            <w:szCs w:val="22"/>
          </w:rPr>
          <w:t xml:space="preserve"> where various small and large scale industries are operated. There are several small and large industries and cottage industries including cement factory, sugar mill, distillery, saw mill, agro-processing mills, furniture industries, poultry farms and workshops (grill, mechanical, electric/electronic, wilding, etc.) in the project area. Similarly, there are some business/petty business shops, hotel/lodge/ restaurant, tea shops, cinema halls and fuel stations etc. particularly in the market area like Hetadua, Tandi, and Bharatpur etc. </w:t>
        </w:r>
      </w:ins>
    </w:p>
    <w:p w:rsidR="002B6273" w:rsidRPr="00497B92" w:rsidRDefault="002B6273" w:rsidP="00106D28">
      <w:pPr>
        <w:numPr>
          <w:ilvl w:val="2"/>
          <w:numId w:val="0"/>
        </w:numPr>
        <w:tabs>
          <w:tab w:val="num" w:pos="720"/>
        </w:tabs>
        <w:spacing w:line="290" w:lineRule="auto"/>
        <w:ind w:left="720" w:hanging="720"/>
        <w:jc w:val="both"/>
        <w:rPr>
          <w:ins w:id="4174" w:author="user" w:date="2012-02-29T14:49:00Z"/>
          <w:rFonts w:ascii="Calibri" w:hAnsi="Calibri" w:cs="Calibri"/>
          <w:b/>
          <w:bCs/>
          <w:sz w:val="10"/>
          <w:szCs w:val="10"/>
        </w:rPr>
        <w:pPrChange w:id="4175" w:author="user" w:date="2012-03-01T11:53:00Z">
          <w:pPr>
            <w:numPr>
              <w:ilvl w:val="2"/>
            </w:numPr>
            <w:tabs>
              <w:tab w:val="num" w:pos="720"/>
            </w:tabs>
            <w:spacing w:line="300" w:lineRule="auto"/>
            <w:ind w:left="720" w:hanging="720"/>
            <w:jc w:val="both"/>
          </w:pPr>
        </w:pPrChange>
      </w:pPr>
    </w:p>
    <w:p w:rsidR="002B6273" w:rsidRPr="001765B5" w:rsidRDefault="002B6273" w:rsidP="00106D28">
      <w:pPr>
        <w:numPr>
          <w:ilvl w:val="2"/>
          <w:numId w:val="0"/>
        </w:numPr>
        <w:tabs>
          <w:tab w:val="num" w:pos="720"/>
        </w:tabs>
        <w:spacing w:line="290" w:lineRule="auto"/>
        <w:ind w:left="720" w:hanging="720"/>
        <w:jc w:val="both"/>
        <w:rPr>
          <w:ins w:id="4176" w:author="user" w:date="2012-02-29T14:49:00Z"/>
          <w:rFonts w:ascii="Calibri" w:hAnsi="Calibri" w:cs="Calibri"/>
          <w:b/>
          <w:bCs/>
          <w:sz w:val="22"/>
          <w:szCs w:val="22"/>
        </w:rPr>
        <w:pPrChange w:id="4177" w:author="user" w:date="2012-03-01T11:53:00Z">
          <w:pPr>
            <w:numPr>
              <w:ilvl w:val="2"/>
            </w:numPr>
            <w:tabs>
              <w:tab w:val="num" w:pos="720"/>
            </w:tabs>
            <w:spacing w:line="300" w:lineRule="auto"/>
            <w:ind w:left="720" w:hanging="720"/>
            <w:jc w:val="both"/>
          </w:pPr>
        </w:pPrChange>
      </w:pPr>
      <w:ins w:id="4178" w:author="user" w:date="2012-02-29T14:49:00Z">
        <w:r w:rsidRPr="001765B5">
          <w:rPr>
            <w:rFonts w:ascii="Calibri" w:hAnsi="Calibri" w:cs="Calibri"/>
            <w:b/>
            <w:bCs/>
            <w:sz w:val="22"/>
            <w:szCs w:val="22"/>
          </w:rPr>
          <w:t xml:space="preserve">6.2.23 Law and Order </w:t>
        </w:r>
      </w:ins>
    </w:p>
    <w:p w:rsidR="002B6273" w:rsidRPr="001765B5" w:rsidRDefault="002B6273" w:rsidP="00106D28">
      <w:pPr>
        <w:spacing w:line="290" w:lineRule="auto"/>
        <w:jc w:val="both"/>
        <w:rPr>
          <w:ins w:id="4179" w:author="user" w:date="2012-02-29T14:49:00Z"/>
          <w:rFonts w:ascii="Calibri" w:hAnsi="Calibri" w:cs="Calibri"/>
          <w:bCs/>
          <w:sz w:val="22"/>
          <w:szCs w:val="22"/>
        </w:rPr>
        <w:pPrChange w:id="4180" w:author="user" w:date="2012-03-01T11:53:00Z">
          <w:pPr>
            <w:spacing w:line="300" w:lineRule="auto"/>
            <w:jc w:val="both"/>
          </w:pPr>
        </w:pPrChange>
      </w:pPr>
      <w:ins w:id="4181" w:author="user" w:date="2012-02-29T14:49:00Z">
        <w:r w:rsidRPr="001765B5">
          <w:rPr>
            <w:rFonts w:ascii="Calibri" w:hAnsi="Calibri" w:cs="Calibri"/>
            <w:bCs/>
            <w:sz w:val="22"/>
            <w:szCs w:val="22"/>
          </w:rPr>
          <w:t xml:space="preserve">During the field survey, it was observed that law and order situation in the project area was fairly satisfactory. The District Police Office (Hetauda and Bharatpur) and Ilalka Police Office are maintaining the law and order situation </w:t>
        </w:r>
        <w:r>
          <w:rPr>
            <w:rFonts w:ascii="Calibri" w:hAnsi="Calibri" w:cs="Calibri"/>
            <w:bCs/>
            <w:sz w:val="22"/>
            <w:szCs w:val="22"/>
          </w:rPr>
          <w:t>in the</w:t>
        </w:r>
        <w:r w:rsidRPr="001765B5">
          <w:rPr>
            <w:rFonts w:ascii="Calibri" w:hAnsi="Calibri" w:cs="Calibri"/>
            <w:bCs/>
            <w:sz w:val="22"/>
            <w:szCs w:val="22"/>
          </w:rPr>
          <w:t xml:space="preserve"> area. The local traditional head (particularly in Tharu community) also plays as an important role in maintaining law and order situation in the rural parts of the project area.</w:t>
        </w:r>
      </w:ins>
    </w:p>
    <w:p w:rsidR="002B6273" w:rsidRPr="00497B92" w:rsidRDefault="002B6273" w:rsidP="00106D28">
      <w:pPr>
        <w:pStyle w:val="ReportText"/>
        <w:spacing w:line="290" w:lineRule="auto"/>
        <w:ind w:left="0"/>
        <w:rPr>
          <w:ins w:id="4182" w:author="user" w:date="2012-02-29T14:49:00Z"/>
          <w:rFonts w:ascii="Calibri" w:hAnsi="Calibri" w:cs="Calibri"/>
          <w:b/>
          <w:bCs/>
          <w:sz w:val="10"/>
          <w:szCs w:val="10"/>
        </w:rPr>
        <w:pPrChange w:id="4183" w:author="user" w:date="2012-03-01T11:53:00Z">
          <w:pPr>
            <w:pStyle w:val="ReportText"/>
            <w:spacing w:line="300" w:lineRule="auto"/>
          </w:pPr>
        </w:pPrChange>
      </w:pPr>
      <w:ins w:id="4184" w:author="user" w:date="2012-02-29T14:49:00Z">
        <w:r w:rsidRPr="00497B92">
          <w:rPr>
            <w:rFonts w:ascii="Calibri" w:hAnsi="Calibri" w:cs="Calibri"/>
            <w:b/>
            <w:bCs/>
            <w:sz w:val="10"/>
            <w:szCs w:val="10"/>
          </w:rPr>
          <w:t xml:space="preserve">                                 </w:t>
        </w:r>
      </w:ins>
    </w:p>
    <w:p w:rsidR="002B6273" w:rsidRPr="001765B5" w:rsidRDefault="002B6273" w:rsidP="00106D28">
      <w:pPr>
        <w:pStyle w:val="ReportText"/>
        <w:spacing w:line="290" w:lineRule="auto"/>
        <w:ind w:left="0"/>
        <w:rPr>
          <w:ins w:id="4185" w:author="user" w:date="2012-02-29T14:49:00Z"/>
          <w:rFonts w:ascii="Calibri" w:hAnsi="Calibri" w:cs="Calibri"/>
          <w:b/>
          <w:bCs/>
          <w:szCs w:val="22"/>
        </w:rPr>
        <w:pPrChange w:id="4186" w:author="user" w:date="2012-03-01T11:53:00Z">
          <w:pPr>
            <w:pStyle w:val="ReportText"/>
            <w:spacing w:line="300" w:lineRule="auto"/>
          </w:pPr>
        </w:pPrChange>
      </w:pPr>
      <w:ins w:id="4187" w:author="user" w:date="2012-02-29T14:49:00Z">
        <w:r w:rsidRPr="001765B5">
          <w:rPr>
            <w:rFonts w:ascii="Calibri" w:hAnsi="Calibri" w:cs="Calibri"/>
            <w:b/>
            <w:bCs/>
            <w:szCs w:val="22"/>
          </w:rPr>
          <w:t>6.3 Socio-economic Information of the Project Affected Families (PAFs)</w:t>
        </w:r>
      </w:ins>
    </w:p>
    <w:p w:rsidR="002B6273" w:rsidRDefault="002B6273" w:rsidP="00106D28">
      <w:pPr>
        <w:spacing w:line="290" w:lineRule="auto"/>
        <w:jc w:val="both"/>
        <w:rPr>
          <w:ins w:id="4188" w:author="user" w:date="2012-02-29T14:49:00Z"/>
          <w:rFonts w:ascii="Calibri" w:hAnsi="Calibri" w:cs="Calibri"/>
          <w:sz w:val="22"/>
          <w:szCs w:val="22"/>
        </w:rPr>
        <w:pPrChange w:id="4189" w:author="user" w:date="2012-03-01T11:53:00Z">
          <w:pPr>
            <w:spacing w:line="300" w:lineRule="auto"/>
            <w:jc w:val="both"/>
          </w:pPr>
        </w:pPrChange>
      </w:pPr>
      <w:ins w:id="4190" w:author="user" w:date="2012-02-29T14:49:00Z">
        <w:r w:rsidRPr="00B62D98">
          <w:rPr>
            <w:rFonts w:ascii="Calibri" w:hAnsi="Calibri" w:cs="Calibri"/>
            <w:sz w:val="22"/>
            <w:szCs w:val="22"/>
          </w:rPr>
          <w:t>The families whose land or property or both are acquired by the project permanently are defined here as the project affected family (PAFs).</w:t>
        </w:r>
        <w:r>
          <w:rPr>
            <w:rFonts w:ascii="Calibri" w:hAnsi="Calibri" w:cs="Calibri"/>
            <w:sz w:val="22"/>
            <w:szCs w:val="22"/>
          </w:rPr>
          <w:t xml:space="preserve"> </w:t>
        </w:r>
        <w:r w:rsidRPr="00247B95">
          <w:rPr>
            <w:rFonts w:ascii="Calibri" w:hAnsi="Calibri" w:cs="Arial"/>
            <w:sz w:val="22"/>
            <w:szCs w:val="22"/>
          </w:rPr>
          <w:t xml:space="preserve">This section describes the socioeconomic status of project affected households based on the findings of survey of 147 households of </w:t>
        </w:r>
        <w:r>
          <w:rPr>
            <w:rFonts w:ascii="Calibri" w:hAnsi="Calibri" w:cs="Arial"/>
            <w:sz w:val="22"/>
            <w:szCs w:val="22"/>
          </w:rPr>
          <w:t>2</w:t>
        </w:r>
        <w:r w:rsidRPr="00247B95">
          <w:rPr>
            <w:rFonts w:ascii="Calibri" w:hAnsi="Calibri" w:cs="Arial"/>
            <w:sz w:val="22"/>
            <w:szCs w:val="22"/>
          </w:rPr>
          <w:t xml:space="preserve"> districts of the project area.</w:t>
        </w:r>
      </w:ins>
    </w:p>
    <w:p w:rsidR="002B6273" w:rsidRDefault="002B6273" w:rsidP="00106D28">
      <w:pPr>
        <w:pStyle w:val="BodyText21"/>
        <w:spacing w:line="290" w:lineRule="auto"/>
        <w:rPr>
          <w:ins w:id="4191" w:author="user" w:date="2012-02-29T14:49:00Z"/>
          <w:rFonts w:ascii="Calibri" w:hAnsi="Calibri" w:cs="Calibri"/>
          <w:b/>
          <w:bCs/>
          <w:sz w:val="20"/>
          <w:szCs w:val="20"/>
        </w:rPr>
        <w:pPrChange w:id="4192" w:author="user" w:date="2012-03-01T11:53:00Z">
          <w:pPr>
            <w:pStyle w:val="BodyText21"/>
            <w:spacing w:line="300" w:lineRule="auto"/>
          </w:pPr>
        </w:pPrChange>
      </w:pPr>
      <w:ins w:id="4193" w:author="user" w:date="2012-02-29T14:49:00Z">
        <w:r w:rsidRPr="00145B40">
          <w:rPr>
            <w:rFonts w:ascii="Calibri" w:hAnsi="Calibri" w:cs="Calibri"/>
            <w:b/>
            <w:bCs/>
          </w:rPr>
          <w:t>6.</w:t>
        </w:r>
        <w:r>
          <w:rPr>
            <w:rFonts w:ascii="Calibri" w:hAnsi="Calibri" w:cs="Calibri"/>
            <w:b/>
            <w:bCs/>
          </w:rPr>
          <w:t>3.1</w:t>
        </w:r>
        <w:r w:rsidRPr="00145B40">
          <w:rPr>
            <w:rFonts w:ascii="Calibri" w:hAnsi="Calibri" w:cs="Calibri"/>
            <w:b/>
            <w:bCs/>
          </w:rPr>
          <w:t xml:space="preserve"> </w:t>
        </w:r>
        <w:r w:rsidRPr="00145B40">
          <w:rPr>
            <w:rFonts w:ascii="Calibri" w:hAnsi="Calibri" w:cs="Calibri"/>
            <w:b/>
            <w:lang w:val="en-GB"/>
          </w:rPr>
          <w:t>Demographic Information</w:t>
        </w:r>
      </w:ins>
    </w:p>
    <w:p w:rsidR="002B6273" w:rsidRPr="00686A9D" w:rsidRDefault="002B6273" w:rsidP="00106D28">
      <w:pPr>
        <w:pStyle w:val="BodyText21"/>
        <w:spacing w:line="290" w:lineRule="auto"/>
        <w:rPr>
          <w:ins w:id="4194" w:author="user" w:date="2012-02-29T14:49:00Z"/>
          <w:rFonts w:ascii="Calibri" w:hAnsi="Calibri" w:cs="Calibri"/>
          <w:b/>
          <w:bCs/>
        </w:rPr>
        <w:pPrChange w:id="4195" w:author="user" w:date="2012-03-01T11:53:00Z">
          <w:pPr>
            <w:pStyle w:val="BodyText21"/>
            <w:spacing w:line="300" w:lineRule="auto"/>
          </w:pPr>
        </w:pPrChange>
      </w:pPr>
      <w:ins w:id="4196" w:author="user" w:date="2012-02-29T14:49:00Z">
        <w:r w:rsidRPr="00686A9D">
          <w:rPr>
            <w:rFonts w:ascii="Calibri" w:hAnsi="Calibri" w:cs="Calibri"/>
            <w:b/>
            <w:bCs/>
          </w:rPr>
          <w:t>6.</w:t>
        </w:r>
        <w:r>
          <w:rPr>
            <w:rFonts w:ascii="Calibri" w:hAnsi="Calibri" w:cs="Calibri"/>
            <w:b/>
            <w:bCs/>
          </w:rPr>
          <w:t>3</w:t>
        </w:r>
        <w:r w:rsidRPr="00686A9D">
          <w:rPr>
            <w:rFonts w:ascii="Calibri" w:hAnsi="Calibri" w:cs="Calibri"/>
            <w:b/>
            <w:bCs/>
          </w:rPr>
          <w:t>.1</w:t>
        </w:r>
        <w:r>
          <w:rPr>
            <w:rFonts w:ascii="Calibri" w:hAnsi="Calibri" w:cs="Calibri"/>
            <w:b/>
            <w:bCs/>
          </w:rPr>
          <w:t xml:space="preserve">.1 </w:t>
        </w:r>
        <w:r w:rsidRPr="00686A9D">
          <w:rPr>
            <w:rFonts w:ascii="Calibri" w:hAnsi="Calibri" w:cs="Calibri"/>
            <w:b/>
            <w:bCs/>
          </w:rPr>
          <w:t xml:space="preserve"> Population and Households</w:t>
        </w:r>
      </w:ins>
    </w:p>
    <w:p w:rsidR="002B6273" w:rsidRPr="00686A9D" w:rsidRDefault="002B6273" w:rsidP="00106D28">
      <w:pPr>
        <w:spacing w:line="290" w:lineRule="auto"/>
        <w:jc w:val="both"/>
        <w:rPr>
          <w:ins w:id="4197" w:author="user" w:date="2012-02-29T14:49:00Z"/>
          <w:rFonts w:ascii="Calibri" w:hAnsi="Calibri" w:cs="Calibri"/>
          <w:sz w:val="22"/>
          <w:szCs w:val="22"/>
        </w:rPr>
        <w:pPrChange w:id="4198" w:author="user" w:date="2012-03-01T11:53:00Z">
          <w:pPr>
            <w:spacing w:line="300" w:lineRule="auto"/>
            <w:jc w:val="both"/>
          </w:pPr>
        </w:pPrChange>
      </w:pPr>
      <w:ins w:id="4199" w:author="user" w:date="2012-02-29T14:49:00Z">
        <w:r w:rsidRPr="00686A9D">
          <w:rPr>
            <w:rFonts w:ascii="Calibri" w:hAnsi="Calibri" w:cs="Calibri"/>
            <w:sz w:val="22"/>
            <w:szCs w:val="22"/>
          </w:rPr>
          <w:t xml:space="preserve">The total population of 147 surveyed households is </w:t>
        </w:r>
        <w:r w:rsidRPr="00686A9D">
          <w:rPr>
            <w:rFonts w:ascii="Calibri" w:hAnsi="Calibri" w:cs="Calibri"/>
            <w:sz w:val="22"/>
            <w:szCs w:val="22"/>
            <w:lang w:bidi="ne-NP"/>
          </w:rPr>
          <w:t>902</w:t>
        </w:r>
        <w:r w:rsidRPr="00686A9D">
          <w:rPr>
            <w:rFonts w:ascii="Calibri" w:hAnsi="Calibri" w:cs="Calibri"/>
            <w:sz w:val="22"/>
            <w:szCs w:val="22"/>
          </w:rPr>
          <w:t xml:space="preserve"> with male </w:t>
        </w:r>
        <w:r w:rsidRPr="00686A9D">
          <w:rPr>
            <w:rFonts w:ascii="Calibri" w:hAnsi="Calibri" w:cs="Calibri"/>
            <w:sz w:val="22"/>
            <w:szCs w:val="22"/>
            <w:lang w:bidi="ne-NP"/>
          </w:rPr>
          <w:t>459</w:t>
        </w:r>
        <w:r w:rsidRPr="00686A9D">
          <w:rPr>
            <w:rFonts w:ascii="Calibri" w:hAnsi="Calibri" w:cs="Calibri"/>
            <w:sz w:val="22"/>
            <w:szCs w:val="22"/>
          </w:rPr>
          <w:t xml:space="preserve"> and female </w:t>
        </w:r>
        <w:r w:rsidRPr="00686A9D">
          <w:rPr>
            <w:rFonts w:ascii="Calibri" w:hAnsi="Calibri" w:cs="Calibri"/>
            <w:sz w:val="22"/>
            <w:szCs w:val="22"/>
            <w:lang w:bidi="ne-NP"/>
          </w:rPr>
          <w:t>443</w:t>
        </w:r>
        <w:r w:rsidRPr="00686A9D">
          <w:rPr>
            <w:rFonts w:ascii="Calibri" w:hAnsi="Calibri" w:cs="Calibri"/>
            <w:sz w:val="22"/>
            <w:szCs w:val="22"/>
          </w:rPr>
          <w:t xml:space="preserve">. The percentage of male and female population of PAFs is </w:t>
        </w:r>
        <w:r w:rsidRPr="00686A9D">
          <w:rPr>
            <w:rFonts w:ascii="Calibri" w:hAnsi="Calibri" w:cs="Calibri"/>
            <w:sz w:val="22"/>
            <w:szCs w:val="22"/>
            <w:lang w:bidi="ne-NP"/>
          </w:rPr>
          <w:t xml:space="preserve">50.89 </w:t>
        </w:r>
        <w:r w:rsidRPr="00686A9D">
          <w:rPr>
            <w:rFonts w:ascii="Calibri" w:hAnsi="Calibri" w:cs="Calibri"/>
            <w:sz w:val="22"/>
            <w:szCs w:val="22"/>
          </w:rPr>
          <w:t xml:space="preserve">and </w:t>
        </w:r>
        <w:r w:rsidRPr="00686A9D">
          <w:rPr>
            <w:rFonts w:ascii="Calibri" w:hAnsi="Calibri" w:cs="Calibri"/>
            <w:sz w:val="22"/>
            <w:szCs w:val="22"/>
            <w:lang w:bidi="ne-NP"/>
          </w:rPr>
          <w:t xml:space="preserve">49.11 </w:t>
        </w:r>
        <w:r w:rsidRPr="00686A9D">
          <w:rPr>
            <w:rFonts w:ascii="Calibri" w:hAnsi="Calibri" w:cs="Calibri"/>
            <w:sz w:val="22"/>
            <w:szCs w:val="22"/>
          </w:rPr>
          <w:t>respectively (Table 6.</w:t>
        </w:r>
        <w:r>
          <w:rPr>
            <w:rFonts w:ascii="Calibri" w:hAnsi="Calibri" w:cs="Calibri"/>
            <w:sz w:val="22"/>
            <w:szCs w:val="22"/>
          </w:rPr>
          <w:t>15</w:t>
        </w:r>
        <w:r w:rsidRPr="00686A9D">
          <w:rPr>
            <w:rFonts w:ascii="Calibri" w:hAnsi="Calibri" w:cs="Calibri"/>
            <w:sz w:val="22"/>
            <w:szCs w:val="22"/>
          </w:rPr>
          <w:t xml:space="preserve">). The male population of PAFs is comparatively higher than the female population. Similarly, the average male and female sex ratio of PAFs is </w:t>
        </w:r>
        <w:r w:rsidRPr="00686A9D">
          <w:rPr>
            <w:rFonts w:ascii="Calibri" w:hAnsi="Calibri" w:cs="Calibri"/>
            <w:sz w:val="22"/>
            <w:szCs w:val="22"/>
            <w:lang w:bidi="ne-NP"/>
          </w:rPr>
          <w:t xml:space="preserve">1.036 </w:t>
        </w:r>
        <w:r w:rsidRPr="00686A9D">
          <w:rPr>
            <w:rFonts w:ascii="Calibri" w:hAnsi="Calibri" w:cs="Calibri"/>
            <w:sz w:val="22"/>
            <w:szCs w:val="22"/>
          </w:rPr>
          <w:t xml:space="preserve">and the average household size is </w:t>
        </w:r>
        <w:r w:rsidRPr="00686A9D">
          <w:rPr>
            <w:rFonts w:ascii="Calibri" w:hAnsi="Calibri" w:cs="Calibri"/>
            <w:sz w:val="22"/>
            <w:szCs w:val="22"/>
            <w:lang w:bidi="ne-NP"/>
          </w:rPr>
          <w:t>6.14</w:t>
        </w:r>
        <w:r w:rsidRPr="00686A9D">
          <w:rPr>
            <w:rFonts w:ascii="Calibri" w:hAnsi="Calibri" w:cs="Calibri"/>
            <w:sz w:val="22"/>
            <w:szCs w:val="22"/>
          </w:rPr>
          <w:t xml:space="preserve">. </w:t>
        </w:r>
        <w:r w:rsidRPr="00686A9D">
          <w:rPr>
            <w:rFonts w:ascii="Calibri" w:hAnsi="Calibri" w:cs="Arial"/>
            <w:sz w:val="22"/>
            <w:szCs w:val="22"/>
          </w:rPr>
          <w:t xml:space="preserve">The average HH size of the surveyed Households is 6.14 persons higher than the </w:t>
        </w:r>
        <w:r w:rsidRPr="00686A9D">
          <w:rPr>
            <w:rFonts w:ascii="Calibri" w:hAnsi="Calibri" w:cs="Calibri"/>
            <w:sz w:val="22"/>
            <w:szCs w:val="22"/>
          </w:rPr>
          <w:t xml:space="preserve">average household size of the projected affected VDCs/Municipalities (4.88 ) and the project affected districts (5.3). </w:t>
        </w:r>
      </w:ins>
    </w:p>
    <w:p w:rsidR="002B6273" w:rsidRPr="00261758" w:rsidRDefault="002B6273" w:rsidP="002B6273">
      <w:pPr>
        <w:spacing w:line="360" w:lineRule="auto"/>
        <w:jc w:val="both"/>
        <w:rPr>
          <w:ins w:id="4200" w:author="user" w:date="2012-02-29T14:49:00Z"/>
          <w:rFonts w:ascii="Calibri" w:hAnsi="Calibri" w:cs="Calibri"/>
          <w:b/>
          <w:bCs/>
          <w:sz w:val="20"/>
          <w:szCs w:val="20"/>
        </w:rPr>
      </w:pPr>
      <w:ins w:id="4201" w:author="user" w:date="2012-02-29T14:49:00Z">
        <w:r w:rsidRPr="00261758">
          <w:rPr>
            <w:rFonts w:ascii="Calibri" w:hAnsi="Calibri" w:cs="Calibri"/>
            <w:b/>
            <w:bCs/>
            <w:sz w:val="20"/>
            <w:szCs w:val="20"/>
          </w:rPr>
          <w:t>Table - 6.15: Population and households of PAFs</w:t>
        </w:r>
      </w:ins>
    </w:p>
    <w:tbl>
      <w:tblPr>
        <w:tblW w:w="7749" w:type="dxa"/>
        <w:tblInd w:w="99" w:type="dxa"/>
        <w:tblLook w:val="04A0"/>
      </w:tblPr>
      <w:tblGrid>
        <w:gridCol w:w="2003"/>
        <w:gridCol w:w="680"/>
        <w:gridCol w:w="837"/>
        <w:gridCol w:w="780"/>
        <w:gridCol w:w="1027"/>
        <w:gridCol w:w="982"/>
        <w:gridCol w:w="1440"/>
      </w:tblGrid>
      <w:tr w:rsidR="002B6273" w:rsidRPr="00145B40" w:rsidTr="0074335E">
        <w:trPr>
          <w:trHeight w:val="300"/>
          <w:ins w:id="4202" w:author="user" w:date="2012-02-29T14:49:00Z"/>
        </w:trPr>
        <w:tc>
          <w:tcPr>
            <w:tcW w:w="2003" w:type="dxa"/>
            <w:vMerge w:val="restart"/>
            <w:tcBorders>
              <w:top w:val="single" w:sz="4" w:space="0" w:color="auto"/>
              <w:left w:val="single" w:sz="4" w:space="0" w:color="auto"/>
              <w:bottom w:val="single" w:sz="4" w:space="0" w:color="auto"/>
              <w:right w:val="single" w:sz="4" w:space="0" w:color="auto"/>
            </w:tcBorders>
            <w:shd w:val="clear" w:color="auto" w:fill="auto"/>
          </w:tcPr>
          <w:p w:rsidR="002B6273" w:rsidRPr="00B7528E" w:rsidRDefault="002B6273" w:rsidP="0074335E">
            <w:pPr>
              <w:jc w:val="both"/>
              <w:rPr>
                <w:ins w:id="4203" w:author="user" w:date="2012-02-29T14:49:00Z"/>
                <w:rFonts w:ascii="Calibri" w:hAnsi="Calibri" w:cs="Calibri"/>
                <w:b/>
                <w:bCs/>
                <w:sz w:val="20"/>
                <w:szCs w:val="20"/>
                <w:lang w:bidi="ne-NP"/>
              </w:rPr>
            </w:pPr>
            <w:ins w:id="4204" w:author="user" w:date="2012-02-29T14:49:00Z">
              <w:r w:rsidRPr="00B7528E">
                <w:rPr>
                  <w:rFonts w:ascii="Calibri" w:hAnsi="Calibri" w:cs="Calibri"/>
                  <w:b/>
                  <w:bCs/>
                  <w:sz w:val="20"/>
                  <w:szCs w:val="20"/>
                  <w:lang w:bidi="ne-NP"/>
                </w:rPr>
                <w:t>VDC/Municipality</w:t>
              </w:r>
            </w:ins>
          </w:p>
        </w:tc>
        <w:tc>
          <w:tcPr>
            <w:tcW w:w="3324" w:type="dxa"/>
            <w:gridSpan w:val="4"/>
            <w:tcBorders>
              <w:top w:val="single" w:sz="4" w:space="0" w:color="auto"/>
              <w:left w:val="nil"/>
              <w:bottom w:val="single" w:sz="4" w:space="0" w:color="auto"/>
              <w:right w:val="single" w:sz="4" w:space="0" w:color="auto"/>
            </w:tcBorders>
            <w:shd w:val="clear" w:color="auto" w:fill="auto"/>
          </w:tcPr>
          <w:p w:rsidR="002B6273" w:rsidRPr="00B7528E" w:rsidRDefault="002B6273" w:rsidP="0074335E">
            <w:pPr>
              <w:jc w:val="center"/>
              <w:rPr>
                <w:ins w:id="4205" w:author="user" w:date="2012-02-29T14:49:00Z"/>
                <w:rFonts w:ascii="Calibri" w:hAnsi="Calibri" w:cs="Calibri"/>
                <w:b/>
                <w:bCs/>
                <w:sz w:val="20"/>
                <w:szCs w:val="20"/>
                <w:lang w:bidi="ne-NP"/>
              </w:rPr>
            </w:pPr>
            <w:ins w:id="4206" w:author="user" w:date="2012-02-29T14:49:00Z">
              <w:r w:rsidRPr="00B7528E">
                <w:rPr>
                  <w:rFonts w:ascii="Calibri" w:hAnsi="Calibri" w:cs="Calibri"/>
                  <w:b/>
                  <w:bCs/>
                  <w:sz w:val="20"/>
                  <w:szCs w:val="20"/>
                  <w:lang w:bidi="ne-NP"/>
                </w:rPr>
                <w:t>Population</w:t>
              </w:r>
            </w:ins>
          </w:p>
        </w:tc>
        <w:tc>
          <w:tcPr>
            <w:tcW w:w="2422" w:type="dxa"/>
            <w:gridSpan w:val="2"/>
            <w:tcBorders>
              <w:top w:val="single" w:sz="4" w:space="0" w:color="auto"/>
              <w:left w:val="nil"/>
              <w:bottom w:val="single" w:sz="4" w:space="0" w:color="auto"/>
              <w:right w:val="single" w:sz="4" w:space="0" w:color="auto"/>
            </w:tcBorders>
            <w:shd w:val="clear" w:color="auto" w:fill="auto"/>
          </w:tcPr>
          <w:p w:rsidR="002B6273" w:rsidRPr="00B7528E" w:rsidRDefault="002B6273" w:rsidP="0074335E">
            <w:pPr>
              <w:jc w:val="center"/>
              <w:rPr>
                <w:ins w:id="4207" w:author="user" w:date="2012-02-29T14:49:00Z"/>
                <w:rFonts w:ascii="Calibri" w:hAnsi="Calibri" w:cs="Calibri"/>
                <w:b/>
                <w:bCs/>
                <w:sz w:val="20"/>
                <w:szCs w:val="20"/>
                <w:lang w:bidi="ne-NP"/>
              </w:rPr>
            </w:pPr>
            <w:ins w:id="4208" w:author="user" w:date="2012-02-29T14:49:00Z">
              <w:r w:rsidRPr="00B7528E">
                <w:rPr>
                  <w:rFonts w:ascii="Calibri" w:hAnsi="Calibri" w:cs="Calibri"/>
                  <w:b/>
                  <w:bCs/>
                  <w:sz w:val="20"/>
                  <w:szCs w:val="20"/>
                  <w:lang w:bidi="ne-NP"/>
                </w:rPr>
                <w:t>Households</w:t>
              </w:r>
            </w:ins>
          </w:p>
        </w:tc>
      </w:tr>
      <w:tr w:rsidR="002B6273" w:rsidRPr="00145B40" w:rsidTr="0074335E">
        <w:trPr>
          <w:trHeight w:val="360"/>
          <w:ins w:id="4209" w:author="user" w:date="2012-02-29T14:49:00Z"/>
        </w:trPr>
        <w:tc>
          <w:tcPr>
            <w:tcW w:w="2003" w:type="dxa"/>
            <w:vMerge/>
            <w:tcBorders>
              <w:top w:val="single" w:sz="4" w:space="0" w:color="auto"/>
              <w:left w:val="single" w:sz="4" w:space="0" w:color="auto"/>
              <w:bottom w:val="single" w:sz="4" w:space="0" w:color="auto"/>
              <w:right w:val="single" w:sz="4" w:space="0" w:color="auto"/>
            </w:tcBorders>
            <w:vAlign w:val="center"/>
          </w:tcPr>
          <w:p w:rsidR="002B6273" w:rsidRPr="00B7528E" w:rsidRDefault="002B6273" w:rsidP="0074335E">
            <w:pPr>
              <w:rPr>
                <w:ins w:id="4210" w:author="user" w:date="2012-02-29T14:49:00Z"/>
                <w:rFonts w:ascii="Calibri" w:hAnsi="Calibri" w:cs="Calibri"/>
                <w:b/>
                <w:bCs/>
                <w:sz w:val="20"/>
                <w:szCs w:val="20"/>
                <w:lang w:bidi="ne-NP"/>
              </w:rPr>
            </w:pPr>
          </w:p>
        </w:tc>
        <w:tc>
          <w:tcPr>
            <w:tcW w:w="680" w:type="dxa"/>
            <w:tcBorders>
              <w:top w:val="nil"/>
              <w:left w:val="nil"/>
              <w:bottom w:val="single" w:sz="4" w:space="0" w:color="auto"/>
              <w:right w:val="single" w:sz="4" w:space="0" w:color="auto"/>
            </w:tcBorders>
            <w:shd w:val="clear" w:color="auto" w:fill="auto"/>
          </w:tcPr>
          <w:p w:rsidR="002B6273" w:rsidRPr="00B7528E" w:rsidRDefault="002B6273" w:rsidP="0074335E">
            <w:pPr>
              <w:jc w:val="both"/>
              <w:rPr>
                <w:ins w:id="4211" w:author="user" w:date="2012-02-29T14:49:00Z"/>
                <w:rFonts w:ascii="Calibri" w:hAnsi="Calibri" w:cs="Calibri"/>
                <w:b/>
                <w:bCs/>
                <w:sz w:val="20"/>
                <w:szCs w:val="20"/>
                <w:lang w:bidi="ne-NP"/>
              </w:rPr>
            </w:pPr>
            <w:ins w:id="4212" w:author="user" w:date="2012-02-29T14:49:00Z">
              <w:r w:rsidRPr="00B7528E">
                <w:rPr>
                  <w:rFonts w:ascii="Calibri" w:hAnsi="Calibri" w:cs="Calibri"/>
                  <w:b/>
                  <w:bCs/>
                  <w:sz w:val="20"/>
                  <w:szCs w:val="20"/>
                  <w:lang w:bidi="ne-NP"/>
                </w:rPr>
                <w:t>Male</w:t>
              </w:r>
            </w:ins>
          </w:p>
        </w:tc>
        <w:tc>
          <w:tcPr>
            <w:tcW w:w="837" w:type="dxa"/>
            <w:tcBorders>
              <w:top w:val="nil"/>
              <w:left w:val="nil"/>
              <w:bottom w:val="single" w:sz="4" w:space="0" w:color="auto"/>
              <w:right w:val="single" w:sz="4" w:space="0" w:color="auto"/>
            </w:tcBorders>
            <w:shd w:val="clear" w:color="auto" w:fill="auto"/>
          </w:tcPr>
          <w:p w:rsidR="002B6273" w:rsidRPr="00B7528E" w:rsidRDefault="002B6273" w:rsidP="0074335E">
            <w:pPr>
              <w:jc w:val="both"/>
              <w:rPr>
                <w:ins w:id="4213" w:author="user" w:date="2012-02-29T14:49:00Z"/>
                <w:rFonts w:ascii="Calibri" w:hAnsi="Calibri" w:cs="Calibri"/>
                <w:b/>
                <w:bCs/>
                <w:sz w:val="20"/>
                <w:szCs w:val="20"/>
                <w:lang w:bidi="ne-NP"/>
              </w:rPr>
            </w:pPr>
            <w:ins w:id="4214" w:author="user" w:date="2012-02-29T14:49:00Z">
              <w:r w:rsidRPr="00B7528E">
                <w:rPr>
                  <w:rFonts w:ascii="Calibri" w:hAnsi="Calibri" w:cs="Calibri"/>
                  <w:b/>
                  <w:bCs/>
                  <w:sz w:val="20"/>
                  <w:szCs w:val="20"/>
                  <w:lang w:bidi="ne-NP"/>
                </w:rPr>
                <w:t>Female</w:t>
              </w:r>
            </w:ins>
          </w:p>
        </w:tc>
        <w:tc>
          <w:tcPr>
            <w:tcW w:w="780" w:type="dxa"/>
            <w:tcBorders>
              <w:top w:val="nil"/>
              <w:left w:val="nil"/>
              <w:bottom w:val="single" w:sz="4" w:space="0" w:color="auto"/>
              <w:right w:val="single" w:sz="4" w:space="0" w:color="auto"/>
            </w:tcBorders>
            <w:shd w:val="clear" w:color="auto" w:fill="auto"/>
          </w:tcPr>
          <w:p w:rsidR="002B6273" w:rsidRPr="00B7528E" w:rsidRDefault="002B6273" w:rsidP="0074335E">
            <w:pPr>
              <w:jc w:val="both"/>
              <w:rPr>
                <w:ins w:id="4215" w:author="user" w:date="2012-02-29T14:49:00Z"/>
                <w:rFonts w:ascii="Calibri" w:hAnsi="Calibri" w:cs="Calibri"/>
                <w:b/>
                <w:bCs/>
                <w:sz w:val="20"/>
                <w:szCs w:val="20"/>
                <w:lang w:bidi="ne-NP"/>
              </w:rPr>
            </w:pPr>
            <w:ins w:id="4216" w:author="user" w:date="2012-02-29T14:49:00Z">
              <w:r w:rsidRPr="00B7528E">
                <w:rPr>
                  <w:rFonts w:ascii="Calibri" w:hAnsi="Calibri" w:cs="Calibri"/>
                  <w:b/>
                  <w:bCs/>
                  <w:sz w:val="20"/>
                  <w:szCs w:val="20"/>
                  <w:lang w:bidi="ne-NP"/>
                </w:rPr>
                <w:t>Total</w:t>
              </w:r>
            </w:ins>
          </w:p>
        </w:tc>
        <w:tc>
          <w:tcPr>
            <w:tcW w:w="1027" w:type="dxa"/>
            <w:tcBorders>
              <w:top w:val="nil"/>
              <w:left w:val="nil"/>
              <w:bottom w:val="single" w:sz="4" w:space="0" w:color="auto"/>
              <w:right w:val="single" w:sz="4" w:space="0" w:color="auto"/>
            </w:tcBorders>
            <w:shd w:val="clear" w:color="auto" w:fill="auto"/>
          </w:tcPr>
          <w:p w:rsidR="002B6273" w:rsidRPr="00B7528E" w:rsidRDefault="002B6273" w:rsidP="0074335E">
            <w:pPr>
              <w:jc w:val="both"/>
              <w:rPr>
                <w:ins w:id="4217" w:author="user" w:date="2012-02-29T14:49:00Z"/>
                <w:rFonts w:ascii="Calibri" w:hAnsi="Calibri" w:cs="Calibri"/>
                <w:b/>
                <w:bCs/>
                <w:sz w:val="20"/>
                <w:szCs w:val="20"/>
                <w:lang w:bidi="ne-NP"/>
              </w:rPr>
            </w:pPr>
            <w:ins w:id="4218" w:author="user" w:date="2012-02-29T14:49:00Z">
              <w:r w:rsidRPr="00B7528E">
                <w:rPr>
                  <w:rFonts w:ascii="Calibri" w:hAnsi="Calibri" w:cs="Calibri"/>
                  <w:b/>
                  <w:bCs/>
                  <w:sz w:val="20"/>
                  <w:szCs w:val="20"/>
                  <w:lang w:bidi="ne-NP"/>
                </w:rPr>
                <w:t>Sex ratio</w:t>
              </w:r>
            </w:ins>
          </w:p>
        </w:tc>
        <w:tc>
          <w:tcPr>
            <w:tcW w:w="982" w:type="dxa"/>
            <w:tcBorders>
              <w:top w:val="nil"/>
              <w:left w:val="nil"/>
              <w:bottom w:val="single" w:sz="4" w:space="0" w:color="auto"/>
              <w:right w:val="single" w:sz="4" w:space="0" w:color="auto"/>
            </w:tcBorders>
            <w:shd w:val="clear" w:color="auto" w:fill="auto"/>
          </w:tcPr>
          <w:p w:rsidR="002B6273" w:rsidRPr="00B7528E" w:rsidRDefault="002B6273" w:rsidP="0074335E">
            <w:pPr>
              <w:jc w:val="both"/>
              <w:rPr>
                <w:ins w:id="4219" w:author="user" w:date="2012-02-29T14:49:00Z"/>
                <w:rFonts w:ascii="Calibri" w:hAnsi="Calibri" w:cs="Calibri"/>
                <w:b/>
                <w:bCs/>
                <w:sz w:val="20"/>
                <w:szCs w:val="20"/>
                <w:lang w:bidi="ne-NP"/>
              </w:rPr>
            </w:pPr>
            <w:ins w:id="4220" w:author="user" w:date="2012-02-29T14:49:00Z">
              <w:r w:rsidRPr="00B7528E">
                <w:rPr>
                  <w:rFonts w:ascii="Calibri" w:hAnsi="Calibri" w:cs="Calibri"/>
                  <w:b/>
                  <w:bCs/>
                  <w:sz w:val="20"/>
                  <w:szCs w:val="20"/>
                  <w:lang w:bidi="ne-NP"/>
                </w:rPr>
                <w:t>Total</w:t>
              </w:r>
            </w:ins>
          </w:p>
        </w:tc>
        <w:tc>
          <w:tcPr>
            <w:tcW w:w="144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221" w:author="user" w:date="2012-02-29T14:49:00Z"/>
                <w:rFonts w:ascii="Calibri" w:hAnsi="Calibri" w:cs="Calibri"/>
                <w:b/>
                <w:bCs/>
                <w:sz w:val="20"/>
                <w:szCs w:val="20"/>
                <w:lang w:bidi="ne-NP"/>
              </w:rPr>
            </w:pPr>
            <w:ins w:id="4222" w:author="user" w:date="2012-02-29T14:49:00Z">
              <w:r w:rsidRPr="00B7528E">
                <w:rPr>
                  <w:rFonts w:ascii="Calibri" w:hAnsi="Calibri" w:cs="Calibri"/>
                  <w:b/>
                  <w:bCs/>
                  <w:sz w:val="20"/>
                  <w:szCs w:val="20"/>
                  <w:lang w:bidi="ne-NP"/>
                </w:rPr>
                <w:t>Average HH size</w:t>
              </w:r>
            </w:ins>
          </w:p>
        </w:tc>
      </w:tr>
      <w:tr w:rsidR="002B6273" w:rsidRPr="00145B40" w:rsidTr="0074335E">
        <w:trPr>
          <w:trHeight w:val="345"/>
          <w:ins w:id="4223" w:author="user" w:date="2012-02-29T14:49:00Z"/>
        </w:trPr>
        <w:tc>
          <w:tcPr>
            <w:tcW w:w="2003" w:type="dxa"/>
            <w:tcBorders>
              <w:top w:val="nil"/>
              <w:left w:val="single" w:sz="4" w:space="0" w:color="auto"/>
              <w:bottom w:val="single" w:sz="4" w:space="0" w:color="auto"/>
              <w:right w:val="single" w:sz="4" w:space="0" w:color="auto"/>
            </w:tcBorders>
            <w:shd w:val="clear" w:color="auto" w:fill="auto"/>
          </w:tcPr>
          <w:p w:rsidR="002B6273" w:rsidRPr="00B7528E" w:rsidRDefault="002B6273" w:rsidP="0074335E">
            <w:pPr>
              <w:jc w:val="both"/>
              <w:rPr>
                <w:ins w:id="4224" w:author="user" w:date="2012-02-29T14:49:00Z"/>
                <w:rFonts w:ascii="Calibri" w:hAnsi="Calibri" w:cs="Calibri"/>
                <w:sz w:val="20"/>
                <w:szCs w:val="20"/>
                <w:lang w:bidi="ne-NP"/>
              </w:rPr>
            </w:pPr>
            <w:smartTag w:uri="urn:schemas-microsoft-com:office:smarttags" w:element="place">
              <w:smartTag w:uri="urn:schemas-microsoft-com:office:smarttags" w:element="PlaceName">
                <w:ins w:id="4225" w:author="user" w:date="2012-02-29T14:49:00Z">
                  <w:r w:rsidRPr="00B7528E">
                    <w:rPr>
                      <w:rFonts w:ascii="Calibri" w:hAnsi="Calibri" w:cs="Calibri"/>
                      <w:sz w:val="20"/>
                      <w:szCs w:val="20"/>
                      <w:lang w:bidi="ne-NP"/>
                    </w:rPr>
                    <w:t>Hetauda</w:t>
                  </w:r>
                </w:ins>
              </w:smartTag>
              <w:ins w:id="4226" w:author="user" w:date="2012-02-29T14:49:00Z">
                <w:r w:rsidRPr="00B7528E">
                  <w:rPr>
                    <w:rFonts w:ascii="Calibri" w:hAnsi="Calibri" w:cs="Calibri"/>
                    <w:sz w:val="20"/>
                    <w:szCs w:val="20"/>
                    <w:lang w:bidi="ne-NP"/>
                  </w:rPr>
                  <w:t xml:space="preserve"> </w:t>
                </w:r>
                <w:smartTag w:uri="urn:schemas-microsoft-com:office:smarttags" w:element="PlaceType">
                  <w:r w:rsidRPr="00B7528E">
                    <w:rPr>
                      <w:rFonts w:ascii="Calibri" w:hAnsi="Calibri" w:cs="Calibri"/>
                      <w:sz w:val="20"/>
                      <w:szCs w:val="20"/>
                      <w:lang w:bidi="ne-NP"/>
                    </w:rPr>
                    <w:t>Municipality</w:t>
                  </w:r>
                </w:smartTag>
              </w:ins>
            </w:smartTag>
            <w:ins w:id="4227" w:author="user" w:date="2012-02-29T14:49:00Z">
              <w:r w:rsidRPr="00B7528E">
                <w:rPr>
                  <w:rFonts w:ascii="Calibri" w:hAnsi="Calibri" w:cs="Calibri"/>
                  <w:sz w:val="20"/>
                  <w:szCs w:val="20"/>
                  <w:lang w:bidi="ne-NP"/>
                </w:rPr>
                <w:t xml:space="preserve"> </w:t>
              </w:r>
            </w:ins>
          </w:p>
        </w:tc>
        <w:tc>
          <w:tcPr>
            <w:tcW w:w="68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228" w:author="user" w:date="2012-02-29T14:49:00Z"/>
                <w:rFonts w:ascii="Calibri" w:hAnsi="Calibri" w:cs="Calibri"/>
                <w:sz w:val="20"/>
                <w:szCs w:val="20"/>
                <w:lang w:bidi="ne-NP"/>
              </w:rPr>
            </w:pPr>
            <w:ins w:id="4229" w:author="user" w:date="2012-02-29T14:49:00Z">
              <w:r w:rsidRPr="00B7528E">
                <w:rPr>
                  <w:rFonts w:ascii="Calibri" w:hAnsi="Calibri" w:cs="Calibri"/>
                  <w:sz w:val="20"/>
                  <w:szCs w:val="20"/>
                  <w:lang w:bidi="ne-NP"/>
                </w:rPr>
                <w:t>25</w:t>
              </w:r>
            </w:ins>
          </w:p>
        </w:tc>
        <w:tc>
          <w:tcPr>
            <w:tcW w:w="837"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230" w:author="user" w:date="2012-02-29T14:49:00Z"/>
                <w:rFonts w:ascii="Calibri" w:hAnsi="Calibri" w:cs="Calibri"/>
                <w:sz w:val="20"/>
                <w:szCs w:val="20"/>
                <w:lang w:bidi="ne-NP"/>
              </w:rPr>
            </w:pPr>
            <w:ins w:id="4231" w:author="user" w:date="2012-02-29T14:49:00Z">
              <w:r w:rsidRPr="00B7528E">
                <w:rPr>
                  <w:rFonts w:ascii="Calibri" w:hAnsi="Calibri" w:cs="Calibri"/>
                  <w:sz w:val="20"/>
                  <w:szCs w:val="20"/>
                  <w:lang w:bidi="ne-NP"/>
                </w:rPr>
                <w:t>21</w:t>
              </w:r>
            </w:ins>
          </w:p>
        </w:tc>
        <w:tc>
          <w:tcPr>
            <w:tcW w:w="78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232" w:author="user" w:date="2012-02-29T14:49:00Z"/>
                <w:rFonts w:ascii="Calibri" w:hAnsi="Calibri" w:cs="Calibri"/>
                <w:sz w:val="20"/>
                <w:szCs w:val="20"/>
                <w:lang w:bidi="ne-NP"/>
              </w:rPr>
            </w:pPr>
            <w:ins w:id="4233" w:author="user" w:date="2012-02-29T14:49:00Z">
              <w:r w:rsidRPr="00B7528E">
                <w:rPr>
                  <w:rFonts w:ascii="Calibri" w:hAnsi="Calibri" w:cs="Calibri"/>
                  <w:sz w:val="20"/>
                  <w:szCs w:val="20"/>
                  <w:lang w:bidi="ne-NP"/>
                </w:rPr>
                <w:t>46</w:t>
              </w:r>
            </w:ins>
          </w:p>
        </w:tc>
        <w:tc>
          <w:tcPr>
            <w:tcW w:w="1027"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234" w:author="user" w:date="2012-02-29T14:49:00Z"/>
                <w:rFonts w:ascii="Calibri" w:hAnsi="Calibri" w:cs="Calibri"/>
                <w:sz w:val="20"/>
                <w:szCs w:val="20"/>
                <w:lang w:bidi="ne-NP"/>
              </w:rPr>
            </w:pPr>
            <w:ins w:id="4235" w:author="user" w:date="2012-02-29T14:49:00Z">
              <w:r w:rsidRPr="00B7528E">
                <w:rPr>
                  <w:rFonts w:ascii="Calibri" w:hAnsi="Calibri" w:cs="Calibri"/>
                  <w:sz w:val="20"/>
                  <w:szCs w:val="20"/>
                  <w:lang w:bidi="ne-NP"/>
                </w:rPr>
                <w:t>1.19</w:t>
              </w:r>
            </w:ins>
          </w:p>
        </w:tc>
        <w:tc>
          <w:tcPr>
            <w:tcW w:w="982"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236" w:author="user" w:date="2012-02-29T14:49:00Z"/>
                <w:rFonts w:ascii="Calibri" w:hAnsi="Calibri" w:cs="Calibri"/>
                <w:sz w:val="20"/>
                <w:szCs w:val="20"/>
                <w:lang w:bidi="ne-NP"/>
              </w:rPr>
            </w:pPr>
            <w:ins w:id="4237" w:author="user" w:date="2012-02-29T14:49:00Z">
              <w:r w:rsidRPr="00B7528E">
                <w:rPr>
                  <w:rFonts w:ascii="Calibri" w:hAnsi="Calibri" w:cs="Calibri"/>
                  <w:sz w:val="20"/>
                  <w:szCs w:val="20"/>
                  <w:lang w:bidi="ne-NP"/>
                </w:rPr>
                <w:t>7</w:t>
              </w:r>
            </w:ins>
          </w:p>
        </w:tc>
        <w:tc>
          <w:tcPr>
            <w:tcW w:w="144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238" w:author="user" w:date="2012-02-29T14:49:00Z"/>
                <w:rFonts w:ascii="Calibri" w:hAnsi="Calibri" w:cs="Calibri"/>
                <w:sz w:val="20"/>
                <w:szCs w:val="20"/>
                <w:lang w:bidi="ne-NP"/>
              </w:rPr>
            </w:pPr>
            <w:ins w:id="4239" w:author="user" w:date="2012-02-29T14:49:00Z">
              <w:r w:rsidRPr="00B7528E">
                <w:rPr>
                  <w:rFonts w:ascii="Calibri" w:hAnsi="Calibri" w:cs="Calibri"/>
                  <w:sz w:val="20"/>
                  <w:szCs w:val="20"/>
                  <w:lang w:bidi="ne-NP"/>
                </w:rPr>
                <w:t>6.57</w:t>
              </w:r>
            </w:ins>
          </w:p>
        </w:tc>
      </w:tr>
      <w:tr w:rsidR="002B6273" w:rsidRPr="00145B40" w:rsidTr="0074335E">
        <w:trPr>
          <w:trHeight w:val="330"/>
          <w:ins w:id="4240" w:author="user" w:date="2012-02-29T14:49:00Z"/>
        </w:trPr>
        <w:tc>
          <w:tcPr>
            <w:tcW w:w="2003" w:type="dxa"/>
            <w:tcBorders>
              <w:top w:val="nil"/>
              <w:left w:val="single" w:sz="4" w:space="0" w:color="auto"/>
              <w:bottom w:val="single" w:sz="4" w:space="0" w:color="auto"/>
              <w:right w:val="single" w:sz="4" w:space="0" w:color="auto"/>
            </w:tcBorders>
            <w:shd w:val="clear" w:color="auto" w:fill="auto"/>
          </w:tcPr>
          <w:p w:rsidR="002B6273" w:rsidRPr="00B7528E" w:rsidRDefault="002B6273" w:rsidP="0074335E">
            <w:pPr>
              <w:jc w:val="both"/>
              <w:rPr>
                <w:ins w:id="4241" w:author="user" w:date="2012-02-29T14:49:00Z"/>
                <w:rFonts w:ascii="Calibri" w:hAnsi="Calibri" w:cs="Calibri"/>
                <w:sz w:val="20"/>
                <w:szCs w:val="20"/>
                <w:lang w:bidi="ne-NP"/>
              </w:rPr>
            </w:pPr>
            <w:ins w:id="4242" w:author="user" w:date="2012-02-29T14:49:00Z">
              <w:r w:rsidRPr="00B7528E">
                <w:rPr>
                  <w:rFonts w:ascii="Calibri" w:hAnsi="Calibri" w:cs="Calibri"/>
                  <w:sz w:val="20"/>
                  <w:szCs w:val="20"/>
                  <w:lang w:bidi="ne-NP"/>
                </w:rPr>
                <w:t>Basamadi</w:t>
              </w:r>
            </w:ins>
          </w:p>
        </w:tc>
        <w:tc>
          <w:tcPr>
            <w:tcW w:w="68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243" w:author="user" w:date="2012-02-29T14:49:00Z"/>
                <w:rFonts w:ascii="Calibri" w:hAnsi="Calibri" w:cs="Calibri"/>
                <w:sz w:val="20"/>
                <w:szCs w:val="20"/>
                <w:lang w:bidi="ne-NP"/>
              </w:rPr>
            </w:pPr>
            <w:ins w:id="4244" w:author="user" w:date="2012-02-29T14:49:00Z">
              <w:r w:rsidRPr="00B7528E">
                <w:rPr>
                  <w:rFonts w:ascii="Calibri" w:hAnsi="Calibri" w:cs="Calibri"/>
                  <w:sz w:val="20"/>
                  <w:szCs w:val="20"/>
                  <w:lang w:bidi="ne-NP"/>
                </w:rPr>
                <w:t>94</w:t>
              </w:r>
            </w:ins>
          </w:p>
        </w:tc>
        <w:tc>
          <w:tcPr>
            <w:tcW w:w="837"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245" w:author="user" w:date="2012-02-29T14:49:00Z"/>
                <w:rFonts w:ascii="Calibri" w:hAnsi="Calibri" w:cs="Calibri"/>
                <w:sz w:val="20"/>
                <w:szCs w:val="20"/>
                <w:lang w:bidi="ne-NP"/>
              </w:rPr>
            </w:pPr>
            <w:ins w:id="4246" w:author="user" w:date="2012-02-29T14:49:00Z">
              <w:r w:rsidRPr="00B7528E">
                <w:rPr>
                  <w:rFonts w:ascii="Calibri" w:hAnsi="Calibri" w:cs="Calibri"/>
                  <w:sz w:val="20"/>
                  <w:szCs w:val="20"/>
                  <w:lang w:bidi="ne-NP"/>
                </w:rPr>
                <w:t>80</w:t>
              </w:r>
            </w:ins>
          </w:p>
        </w:tc>
        <w:tc>
          <w:tcPr>
            <w:tcW w:w="78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247" w:author="user" w:date="2012-02-29T14:49:00Z"/>
                <w:rFonts w:ascii="Calibri" w:hAnsi="Calibri" w:cs="Calibri"/>
                <w:sz w:val="20"/>
                <w:szCs w:val="20"/>
                <w:lang w:bidi="ne-NP"/>
              </w:rPr>
            </w:pPr>
            <w:ins w:id="4248" w:author="user" w:date="2012-02-29T14:49:00Z">
              <w:r w:rsidRPr="00B7528E">
                <w:rPr>
                  <w:rFonts w:ascii="Calibri" w:hAnsi="Calibri" w:cs="Calibri"/>
                  <w:sz w:val="20"/>
                  <w:szCs w:val="20"/>
                  <w:lang w:bidi="ne-NP"/>
                </w:rPr>
                <w:t>174</w:t>
              </w:r>
            </w:ins>
          </w:p>
        </w:tc>
        <w:tc>
          <w:tcPr>
            <w:tcW w:w="1027"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249" w:author="user" w:date="2012-02-29T14:49:00Z"/>
                <w:rFonts w:ascii="Calibri" w:hAnsi="Calibri" w:cs="Calibri"/>
                <w:sz w:val="20"/>
                <w:szCs w:val="20"/>
                <w:lang w:bidi="ne-NP"/>
              </w:rPr>
            </w:pPr>
            <w:ins w:id="4250" w:author="user" w:date="2012-02-29T14:49:00Z">
              <w:r w:rsidRPr="00B7528E">
                <w:rPr>
                  <w:rFonts w:ascii="Calibri" w:hAnsi="Calibri" w:cs="Calibri"/>
                  <w:sz w:val="20"/>
                  <w:szCs w:val="20"/>
                  <w:lang w:bidi="ne-NP"/>
                </w:rPr>
                <w:t>1.175</w:t>
              </w:r>
            </w:ins>
          </w:p>
        </w:tc>
        <w:tc>
          <w:tcPr>
            <w:tcW w:w="982"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251" w:author="user" w:date="2012-02-29T14:49:00Z"/>
                <w:rFonts w:ascii="Calibri" w:hAnsi="Calibri" w:cs="Calibri"/>
                <w:sz w:val="20"/>
                <w:szCs w:val="20"/>
                <w:lang w:bidi="ne-NP"/>
              </w:rPr>
            </w:pPr>
            <w:ins w:id="4252" w:author="user" w:date="2012-02-29T14:49:00Z">
              <w:r w:rsidRPr="00B7528E">
                <w:rPr>
                  <w:rFonts w:ascii="Calibri" w:hAnsi="Calibri" w:cs="Calibri"/>
                  <w:sz w:val="20"/>
                  <w:szCs w:val="20"/>
                  <w:lang w:bidi="ne-NP"/>
                </w:rPr>
                <w:t>27</w:t>
              </w:r>
            </w:ins>
          </w:p>
        </w:tc>
        <w:tc>
          <w:tcPr>
            <w:tcW w:w="144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253" w:author="user" w:date="2012-02-29T14:49:00Z"/>
                <w:rFonts w:ascii="Calibri" w:hAnsi="Calibri" w:cs="Calibri"/>
                <w:sz w:val="20"/>
                <w:szCs w:val="20"/>
                <w:lang w:bidi="ne-NP"/>
              </w:rPr>
            </w:pPr>
            <w:ins w:id="4254" w:author="user" w:date="2012-02-29T14:49:00Z">
              <w:r w:rsidRPr="00B7528E">
                <w:rPr>
                  <w:rFonts w:ascii="Calibri" w:hAnsi="Calibri" w:cs="Calibri"/>
                  <w:sz w:val="20"/>
                  <w:szCs w:val="20"/>
                  <w:lang w:bidi="ne-NP"/>
                </w:rPr>
                <w:t>6.44</w:t>
              </w:r>
            </w:ins>
          </w:p>
        </w:tc>
      </w:tr>
      <w:tr w:rsidR="002B6273" w:rsidRPr="00145B40" w:rsidTr="0074335E">
        <w:trPr>
          <w:trHeight w:val="300"/>
          <w:ins w:id="4255" w:author="user" w:date="2012-02-29T14:49:00Z"/>
        </w:trPr>
        <w:tc>
          <w:tcPr>
            <w:tcW w:w="2003" w:type="dxa"/>
            <w:tcBorders>
              <w:top w:val="nil"/>
              <w:left w:val="single" w:sz="4" w:space="0" w:color="auto"/>
              <w:bottom w:val="single" w:sz="4" w:space="0" w:color="auto"/>
              <w:right w:val="single" w:sz="4" w:space="0" w:color="auto"/>
            </w:tcBorders>
            <w:shd w:val="clear" w:color="auto" w:fill="auto"/>
          </w:tcPr>
          <w:p w:rsidR="002B6273" w:rsidRPr="00B7528E" w:rsidRDefault="002B6273" w:rsidP="0074335E">
            <w:pPr>
              <w:jc w:val="both"/>
              <w:rPr>
                <w:ins w:id="4256" w:author="user" w:date="2012-02-29T14:49:00Z"/>
                <w:rFonts w:ascii="Calibri" w:hAnsi="Calibri" w:cs="Calibri"/>
                <w:sz w:val="20"/>
                <w:szCs w:val="20"/>
                <w:lang w:bidi="ne-NP"/>
              </w:rPr>
            </w:pPr>
            <w:ins w:id="4257" w:author="user" w:date="2012-02-29T14:49:00Z">
              <w:r w:rsidRPr="00B7528E">
                <w:rPr>
                  <w:rFonts w:ascii="Calibri" w:hAnsi="Calibri" w:cs="Calibri"/>
                  <w:sz w:val="20"/>
                  <w:szCs w:val="20"/>
                  <w:lang w:bidi="ne-NP"/>
                </w:rPr>
                <w:t>Manahari</w:t>
              </w:r>
            </w:ins>
          </w:p>
        </w:tc>
        <w:tc>
          <w:tcPr>
            <w:tcW w:w="68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258" w:author="user" w:date="2012-02-29T14:49:00Z"/>
                <w:rFonts w:ascii="Calibri" w:hAnsi="Calibri" w:cs="Calibri"/>
                <w:sz w:val="20"/>
                <w:szCs w:val="20"/>
                <w:lang w:bidi="ne-NP"/>
              </w:rPr>
            </w:pPr>
            <w:ins w:id="4259" w:author="user" w:date="2012-02-29T14:49:00Z">
              <w:r w:rsidRPr="00B7528E">
                <w:rPr>
                  <w:rFonts w:ascii="Calibri" w:hAnsi="Calibri" w:cs="Calibri"/>
                  <w:sz w:val="20"/>
                  <w:szCs w:val="20"/>
                  <w:lang w:bidi="ne-NP"/>
                </w:rPr>
                <w:t>171</w:t>
              </w:r>
            </w:ins>
          </w:p>
        </w:tc>
        <w:tc>
          <w:tcPr>
            <w:tcW w:w="837"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260" w:author="user" w:date="2012-02-29T14:49:00Z"/>
                <w:rFonts w:ascii="Calibri" w:hAnsi="Calibri" w:cs="Calibri"/>
                <w:sz w:val="20"/>
                <w:szCs w:val="20"/>
                <w:lang w:bidi="ne-NP"/>
              </w:rPr>
            </w:pPr>
            <w:ins w:id="4261" w:author="user" w:date="2012-02-29T14:49:00Z">
              <w:r w:rsidRPr="00B7528E">
                <w:rPr>
                  <w:rFonts w:ascii="Calibri" w:hAnsi="Calibri" w:cs="Calibri"/>
                  <w:sz w:val="20"/>
                  <w:szCs w:val="20"/>
                  <w:lang w:bidi="ne-NP"/>
                </w:rPr>
                <w:t>172</w:t>
              </w:r>
            </w:ins>
          </w:p>
        </w:tc>
        <w:tc>
          <w:tcPr>
            <w:tcW w:w="78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262" w:author="user" w:date="2012-02-29T14:49:00Z"/>
                <w:rFonts w:ascii="Calibri" w:hAnsi="Calibri" w:cs="Calibri"/>
                <w:sz w:val="20"/>
                <w:szCs w:val="20"/>
                <w:lang w:bidi="ne-NP"/>
              </w:rPr>
            </w:pPr>
            <w:ins w:id="4263" w:author="user" w:date="2012-02-29T14:49:00Z">
              <w:r w:rsidRPr="00B7528E">
                <w:rPr>
                  <w:rFonts w:ascii="Calibri" w:hAnsi="Calibri" w:cs="Calibri"/>
                  <w:sz w:val="20"/>
                  <w:szCs w:val="20"/>
                  <w:lang w:bidi="ne-NP"/>
                </w:rPr>
                <w:t>343</w:t>
              </w:r>
            </w:ins>
          </w:p>
        </w:tc>
        <w:tc>
          <w:tcPr>
            <w:tcW w:w="1027"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264" w:author="user" w:date="2012-02-29T14:49:00Z"/>
                <w:rFonts w:ascii="Calibri" w:hAnsi="Calibri" w:cs="Calibri"/>
                <w:sz w:val="20"/>
                <w:szCs w:val="20"/>
                <w:lang w:bidi="ne-NP"/>
              </w:rPr>
            </w:pPr>
            <w:ins w:id="4265" w:author="user" w:date="2012-02-29T14:49:00Z">
              <w:r w:rsidRPr="00B7528E">
                <w:rPr>
                  <w:rFonts w:ascii="Calibri" w:hAnsi="Calibri" w:cs="Calibri"/>
                  <w:sz w:val="20"/>
                  <w:szCs w:val="20"/>
                  <w:lang w:bidi="ne-NP"/>
                </w:rPr>
                <w:t>0.994</w:t>
              </w:r>
            </w:ins>
          </w:p>
        </w:tc>
        <w:tc>
          <w:tcPr>
            <w:tcW w:w="982"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266" w:author="user" w:date="2012-02-29T14:49:00Z"/>
                <w:rFonts w:ascii="Calibri" w:hAnsi="Calibri" w:cs="Calibri"/>
                <w:sz w:val="20"/>
                <w:szCs w:val="20"/>
                <w:lang w:bidi="ne-NP"/>
              </w:rPr>
            </w:pPr>
            <w:ins w:id="4267" w:author="user" w:date="2012-02-29T14:49:00Z">
              <w:r w:rsidRPr="00B7528E">
                <w:rPr>
                  <w:rFonts w:ascii="Calibri" w:hAnsi="Calibri" w:cs="Calibri"/>
                  <w:sz w:val="20"/>
                  <w:szCs w:val="20"/>
                  <w:lang w:bidi="ne-NP"/>
                </w:rPr>
                <w:t>51</w:t>
              </w:r>
            </w:ins>
          </w:p>
        </w:tc>
        <w:tc>
          <w:tcPr>
            <w:tcW w:w="144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268" w:author="user" w:date="2012-02-29T14:49:00Z"/>
                <w:rFonts w:ascii="Calibri" w:hAnsi="Calibri" w:cs="Calibri"/>
                <w:sz w:val="20"/>
                <w:szCs w:val="20"/>
                <w:lang w:bidi="ne-NP"/>
              </w:rPr>
            </w:pPr>
            <w:ins w:id="4269" w:author="user" w:date="2012-02-29T14:49:00Z">
              <w:r w:rsidRPr="00B7528E">
                <w:rPr>
                  <w:rFonts w:ascii="Calibri" w:hAnsi="Calibri" w:cs="Calibri"/>
                  <w:sz w:val="20"/>
                  <w:szCs w:val="20"/>
                  <w:lang w:bidi="ne-NP"/>
                </w:rPr>
                <w:t>6.725</w:t>
              </w:r>
            </w:ins>
          </w:p>
        </w:tc>
      </w:tr>
      <w:tr w:rsidR="002B6273" w:rsidRPr="00145B40" w:rsidTr="0074335E">
        <w:trPr>
          <w:trHeight w:val="390"/>
          <w:ins w:id="4270" w:author="user" w:date="2012-02-29T14:49:00Z"/>
        </w:trPr>
        <w:tc>
          <w:tcPr>
            <w:tcW w:w="2003" w:type="dxa"/>
            <w:tcBorders>
              <w:top w:val="nil"/>
              <w:left w:val="single" w:sz="4" w:space="0" w:color="auto"/>
              <w:bottom w:val="single" w:sz="4" w:space="0" w:color="auto"/>
              <w:right w:val="single" w:sz="4" w:space="0" w:color="auto"/>
            </w:tcBorders>
            <w:shd w:val="clear" w:color="auto" w:fill="auto"/>
          </w:tcPr>
          <w:p w:rsidR="002B6273" w:rsidRPr="00B7528E" w:rsidRDefault="002B6273" w:rsidP="0074335E">
            <w:pPr>
              <w:jc w:val="both"/>
              <w:rPr>
                <w:ins w:id="4271" w:author="user" w:date="2012-02-29T14:49:00Z"/>
                <w:rFonts w:ascii="Calibri" w:hAnsi="Calibri" w:cs="Calibri"/>
                <w:sz w:val="20"/>
                <w:szCs w:val="20"/>
                <w:lang w:bidi="ne-NP"/>
              </w:rPr>
            </w:pPr>
            <w:ins w:id="4272" w:author="user" w:date="2012-02-29T14:49:00Z">
              <w:r w:rsidRPr="00B7528E">
                <w:rPr>
                  <w:rFonts w:ascii="Calibri" w:hAnsi="Calibri" w:cs="Calibri"/>
                  <w:sz w:val="20"/>
                  <w:szCs w:val="20"/>
                  <w:lang w:bidi="ne-NP"/>
                </w:rPr>
                <w:t>Birendranagar</w:t>
              </w:r>
            </w:ins>
          </w:p>
        </w:tc>
        <w:tc>
          <w:tcPr>
            <w:tcW w:w="68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273" w:author="user" w:date="2012-02-29T14:49:00Z"/>
                <w:rFonts w:ascii="Calibri" w:hAnsi="Calibri" w:cs="Calibri"/>
                <w:sz w:val="20"/>
                <w:szCs w:val="20"/>
                <w:lang w:bidi="ne-NP"/>
              </w:rPr>
            </w:pPr>
            <w:ins w:id="4274" w:author="user" w:date="2012-02-29T14:49:00Z">
              <w:r w:rsidRPr="00B7528E">
                <w:rPr>
                  <w:rFonts w:ascii="Calibri" w:hAnsi="Calibri" w:cs="Calibri"/>
                  <w:sz w:val="20"/>
                  <w:szCs w:val="20"/>
                  <w:lang w:bidi="ne-NP"/>
                </w:rPr>
                <w:t>58</w:t>
              </w:r>
            </w:ins>
          </w:p>
        </w:tc>
        <w:tc>
          <w:tcPr>
            <w:tcW w:w="837"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275" w:author="user" w:date="2012-02-29T14:49:00Z"/>
                <w:rFonts w:ascii="Calibri" w:hAnsi="Calibri" w:cs="Calibri"/>
                <w:sz w:val="20"/>
                <w:szCs w:val="20"/>
                <w:lang w:bidi="ne-NP"/>
              </w:rPr>
            </w:pPr>
            <w:ins w:id="4276" w:author="user" w:date="2012-02-29T14:49:00Z">
              <w:r w:rsidRPr="00B7528E">
                <w:rPr>
                  <w:rFonts w:ascii="Calibri" w:hAnsi="Calibri" w:cs="Calibri"/>
                  <w:sz w:val="20"/>
                  <w:szCs w:val="20"/>
                  <w:lang w:bidi="ne-NP"/>
                </w:rPr>
                <w:t>66</w:t>
              </w:r>
            </w:ins>
          </w:p>
        </w:tc>
        <w:tc>
          <w:tcPr>
            <w:tcW w:w="78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277" w:author="user" w:date="2012-02-29T14:49:00Z"/>
                <w:rFonts w:ascii="Calibri" w:hAnsi="Calibri" w:cs="Calibri"/>
                <w:sz w:val="20"/>
                <w:szCs w:val="20"/>
                <w:lang w:bidi="ne-NP"/>
              </w:rPr>
            </w:pPr>
            <w:ins w:id="4278" w:author="user" w:date="2012-02-29T14:49:00Z">
              <w:r w:rsidRPr="00B7528E">
                <w:rPr>
                  <w:rFonts w:ascii="Calibri" w:hAnsi="Calibri" w:cs="Calibri"/>
                  <w:sz w:val="20"/>
                  <w:szCs w:val="20"/>
                  <w:lang w:bidi="ne-NP"/>
                </w:rPr>
                <w:t>124</w:t>
              </w:r>
            </w:ins>
          </w:p>
        </w:tc>
        <w:tc>
          <w:tcPr>
            <w:tcW w:w="1027"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279" w:author="user" w:date="2012-02-29T14:49:00Z"/>
                <w:rFonts w:ascii="Calibri" w:hAnsi="Calibri" w:cs="Calibri"/>
                <w:sz w:val="20"/>
                <w:szCs w:val="20"/>
                <w:lang w:bidi="ne-NP"/>
              </w:rPr>
            </w:pPr>
            <w:ins w:id="4280" w:author="user" w:date="2012-02-29T14:49:00Z">
              <w:r w:rsidRPr="00B7528E">
                <w:rPr>
                  <w:rFonts w:ascii="Calibri" w:hAnsi="Calibri" w:cs="Calibri"/>
                  <w:sz w:val="20"/>
                  <w:szCs w:val="20"/>
                  <w:lang w:bidi="ne-NP"/>
                </w:rPr>
                <w:t>0.86</w:t>
              </w:r>
            </w:ins>
          </w:p>
        </w:tc>
        <w:tc>
          <w:tcPr>
            <w:tcW w:w="982"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281" w:author="user" w:date="2012-02-29T14:49:00Z"/>
                <w:rFonts w:ascii="Calibri" w:hAnsi="Calibri" w:cs="Calibri"/>
                <w:sz w:val="20"/>
                <w:szCs w:val="20"/>
                <w:lang w:bidi="ne-NP"/>
              </w:rPr>
            </w:pPr>
            <w:ins w:id="4282" w:author="user" w:date="2012-02-29T14:49:00Z">
              <w:r w:rsidRPr="00B7528E">
                <w:rPr>
                  <w:rFonts w:ascii="Calibri" w:hAnsi="Calibri" w:cs="Calibri"/>
                  <w:sz w:val="20"/>
                  <w:szCs w:val="20"/>
                  <w:lang w:bidi="ne-NP"/>
                </w:rPr>
                <w:t>20</w:t>
              </w:r>
            </w:ins>
          </w:p>
        </w:tc>
        <w:tc>
          <w:tcPr>
            <w:tcW w:w="144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283" w:author="user" w:date="2012-02-29T14:49:00Z"/>
                <w:rFonts w:ascii="Calibri" w:hAnsi="Calibri" w:cs="Calibri"/>
                <w:sz w:val="20"/>
                <w:szCs w:val="20"/>
                <w:lang w:bidi="ne-NP"/>
              </w:rPr>
            </w:pPr>
            <w:ins w:id="4284" w:author="user" w:date="2012-02-29T14:49:00Z">
              <w:r w:rsidRPr="00B7528E">
                <w:rPr>
                  <w:rFonts w:ascii="Calibri" w:hAnsi="Calibri" w:cs="Calibri"/>
                  <w:sz w:val="20"/>
                  <w:szCs w:val="20"/>
                  <w:lang w:bidi="ne-NP"/>
                </w:rPr>
                <w:t>6.2</w:t>
              </w:r>
            </w:ins>
          </w:p>
        </w:tc>
      </w:tr>
      <w:tr w:rsidR="002B6273" w:rsidRPr="00145B40" w:rsidTr="0074335E">
        <w:trPr>
          <w:trHeight w:val="300"/>
          <w:ins w:id="4285" w:author="user" w:date="2012-02-29T14:49:00Z"/>
        </w:trPr>
        <w:tc>
          <w:tcPr>
            <w:tcW w:w="2003" w:type="dxa"/>
            <w:tcBorders>
              <w:top w:val="nil"/>
              <w:left w:val="single" w:sz="4" w:space="0" w:color="auto"/>
              <w:bottom w:val="single" w:sz="4" w:space="0" w:color="auto"/>
              <w:right w:val="single" w:sz="4" w:space="0" w:color="auto"/>
            </w:tcBorders>
            <w:shd w:val="clear" w:color="auto" w:fill="auto"/>
          </w:tcPr>
          <w:p w:rsidR="002B6273" w:rsidRPr="00B7528E" w:rsidRDefault="002B6273" w:rsidP="0074335E">
            <w:pPr>
              <w:jc w:val="both"/>
              <w:rPr>
                <w:ins w:id="4286" w:author="user" w:date="2012-02-29T14:49:00Z"/>
                <w:rFonts w:ascii="Calibri" w:hAnsi="Calibri" w:cs="Calibri"/>
                <w:sz w:val="20"/>
                <w:szCs w:val="20"/>
                <w:lang w:bidi="ne-NP"/>
              </w:rPr>
            </w:pPr>
            <w:ins w:id="4287" w:author="user" w:date="2012-02-29T14:49:00Z">
              <w:r w:rsidRPr="00B7528E">
                <w:rPr>
                  <w:rFonts w:ascii="Calibri" w:hAnsi="Calibri" w:cs="Calibri"/>
                  <w:sz w:val="20"/>
                  <w:szCs w:val="20"/>
                  <w:lang w:bidi="ne-NP"/>
                </w:rPr>
                <w:t>Chainpur</w:t>
              </w:r>
            </w:ins>
          </w:p>
        </w:tc>
        <w:tc>
          <w:tcPr>
            <w:tcW w:w="68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288" w:author="user" w:date="2012-02-29T14:49:00Z"/>
                <w:rFonts w:ascii="Calibri" w:hAnsi="Calibri" w:cs="Calibri"/>
                <w:sz w:val="20"/>
                <w:szCs w:val="20"/>
                <w:lang w:bidi="ne-NP"/>
              </w:rPr>
            </w:pPr>
            <w:ins w:id="4289" w:author="user" w:date="2012-02-29T14:49:00Z">
              <w:r w:rsidRPr="00B7528E">
                <w:rPr>
                  <w:rFonts w:ascii="Calibri" w:hAnsi="Calibri" w:cs="Calibri"/>
                  <w:sz w:val="20"/>
                  <w:szCs w:val="20"/>
                  <w:lang w:bidi="ne-NP"/>
                </w:rPr>
                <w:t>41</w:t>
              </w:r>
            </w:ins>
          </w:p>
        </w:tc>
        <w:tc>
          <w:tcPr>
            <w:tcW w:w="837"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290" w:author="user" w:date="2012-02-29T14:49:00Z"/>
                <w:rFonts w:ascii="Calibri" w:hAnsi="Calibri" w:cs="Calibri"/>
                <w:sz w:val="20"/>
                <w:szCs w:val="20"/>
                <w:lang w:bidi="ne-NP"/>
              </w:rPr>
            </w:pPr>
            <w:ins w:id="4291" w:author="user" w:date="2012-02-29T14:49:00Z">
              <w:r w:rsidRPr="00B7528E">
                <w:rPr>
                  <w:rFonts w:ascii="Calibri" w:hAnsi="Calibri" w:cs="Calibri"/>
                  <w:sz w:val="20"/>
                  <w:szCs w:val="20"/>
                  <w:lang w:bidi="ne-NP"/>
                </w:rPr>
                <w:t>41</w:t>
              </w:r>
            </w:ins>
          </w:p>
        </w:tc>
        <w:tc>
          <w:tcPr>
            <w:tcW w:w="78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292" w:author="user" w:date="2012-02-29T14:49:00Z"/>
                <w:rFonts w:ascii="Calibri" w:hAnsi="Calibri" w:cs="Calibri"/>
                <w:sz w:val="20"/>
                <w:szCs w:val="20"/>
                <w:lang w:bidi="ne-NP"/>
              </w:rPr>
            </w:pPr>
            <w:ins w:id="4293" w:author="user" w:date="2012-02-29T14:49:00Z">
              <w:r w:rsidRPr="00B7528E">
                <w:rPr>
                  <w:rFonts w:ascii="Calibri" w:hAnsi="Calibri" w:cs="Calibri"/>
                  <w:sz w:val="20"/>
                  <w:szCs w:val="20"/>
                  <w:lang w:bidi="ne-NP"/>
                </w:rPr>
                <w:t>82</w:t>
              </w:r>
            </w:ins>
          </w:p>
        </w:tc>
        <w:tc>
          <w:tcPr>
            <w:tcW w:w="1027"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294" w:author="user" w:date="2012-02-29T14:49:00Z"/>
                <w:rFonts w:ascii="Calibri" w:hAnsi="Calibri" w:cs="Calibri"/>
                <w:sz w:val="20"/>
                <w:szCs w:val="20"/>
                <w:lang w:bidi="ne-NP"/>
              </w:rPr>
            </w:pPr>
            <w:ins w:id="4295" w:author="user" w:date="2012-02-29T14:49:00Z">
              <w:r w:rsidRPr="00B7528E">
                <w:rPr>
                  <w:rFonts w:ascii="Calibri" w:hAnsi="Calibri" w:cs="Calibri"/>
                  <w:sz w:val="20"/>
                  <w:szCs w:val="20"/>
                  <w:lang w:bidi="ne-NP"/>
                </w:rPr>
                <w:t>1</w:t>
              </w:r>
            </w:ins>
          </w:p>
        </w:tc>
        <w:tc>
          <w:tcPr>
            <w:tcW w:w="982"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296" w:author="user" w:date="2012-02-29T14:49:00Z"/>
                <w:rFonts w:ascii="Calibri" w:hAnsi="Calibri" w:cs="Calibri"/>
                <w:sz w:val="20"/>
                <w:szCs w:val="20"/>
                <w:lang w:bidi="ne-NP"/>
              </w:rPr>
            </w:pPr>
            <w:ins w:id="4297" w:author="user" w:date="2012-02-29T14:49:00Z">
              <w:r w:rsidRPr="00B7528E">
                <w:rPr>
                  <w:rFonts w:ascii="Calibri" w:hAnsi="Calibri" w:cs="Calibri"/>
                  <w:sz w:val="20"/>
                  <w:szCs w:val="20"/>
                  <w:lang w:bidi="ne-NP"/>
                </w:rPr>
                <w:t>18</w:t>
              </w:r>
            </w:ins>
          </w:p>
        </w:tc>
        <w:tc>
          <w:tcPr>
            <w:tcW w:w="144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298" w:author="user" w:date="2012-02-29T14:49:00Z"/>
                <w:rFonts w:ascii="Calibri" w:hAnsi="Calibri" w:cs="Calibri"/>
                <w:sz w:val="20"/>
                <w:szCs w:val="20"/>
                <w:lang w:bidi="ne-NP"/>
              </w:rPr>
            </w:pPr>
            <w:ins w:id="4299" w:author="user" w:date="2012-02-29T14:49:00Z">
              <w:r w:rsidRPr="00B7528E">
                <w:rPr>
                  <w:rFonts w:ascii="Calibri" w:hAnsi="Calibri" w:cs="Calibri"/>
                  <w:sz w:val="20"/>
                  <w:szCs w:val="20"/>
                  <w:lang w:bidi="ne-NP"/>
                </w:rPr>
                <w:t>4.57</w:t>
              </w:r>
            </w:ins>
          </w:p>
        </w:tc>
      </w:tr>
      <w:tr w:rsidR="002B6273" w:rsidRPr="00145B40" w:rsidTr="0074335E">
        <w:trPr>
          <w:trHeight w:val="300"/>
          <w:ins w:id="4300" w:author="user" w:date="2012-02-29T14:49:00Z"/>
        </w:trPr>
        <w:tc>
          <w:tcPr>
            <w:tcW w:w="2003" w:type="dxa"/>
            <w:tcBorders>
              <w:top w:val="nil"/>
              <w:left w:val="single" w:sz="4" w:space="0" w:color="auto"/>
              <w:bottom w:val="single" w:sz="4" w:space="0" w:color="auto"/>
              <w:right w:val="single" w:sz="4" w:space="0" w:color="auto"/>
            </w:tcBorders>
            <w:shd w:val="clear" w:color="auto" w:fill="auto"/>
          </w:tcPr>
          <w:p w:rsidR="002B6273" w:rsidRPr="00B7528E" w:rsidRDefault="002B6273" w:rsidP="0074335E">
            <w:pPr>
              <w:jc w:val="both"/>
              <w:rPr>
                <w:ins w:id="4301" w:author="user" w:date="2012-02-29T14:49:00Z"/>
                <w:rFonts w:ascii="Calibri" w:hAnsi="Calibri" w:cs="Calibri"/>
                <w:sz w:val="20"/>
                <w:szCs w:val="20"/>
                <w:lang w:bidi="ne-NP"/>
              </w:rPr>
            </w:pPr>
            <w:ins w:id="4302" w:author="user" w:date="2012-02-29T14:49:00Z">
              <w:r w:rsidRPr="00B7528E">
                <w:rPr>
                  <w:rFonts w:ascii="Calibri" w:hAnsi="Calibri" w:cs="Calibri"/>
                  <w:sz w:val="20"/>
                  <w:szCs w:val="20"/>
                  <w:lang w:bidi="ne-NP"/>
                </w:rPr>
                <w:t>Jutpani</w:t>
              </w:r>
            </w:ins>
          </w:p>
        </w:tc>
        <w:tc>
          <w:tcPr>
            <w:tcW w:w="68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303" w:author="user" w:date="2012-02-29T14:49:00Z"/>
                <w:rFonts w:ascii="Calibri" w:hAnsi="Calibri" w:cs="Calibri"/>
                <w:sz w:val="20"/>
                <w:szCs w:val="20"/>
                <w:lang w:bidi="ne-NP"/>
              </w:rPr>
            </w:pPr>
            <w:ins w:id="4304" w:author="user" w:date="2012-02-29T14:49:00Z">
              <w:r w:rsidRPr="00B7528E">
                <w:rPr>
                  <w:rFonts w:ascii="Calibri" w:hAnsi="Calibri" w:cs="Calibri"/>
                  <w:sz w:val="20"/>
                  <w:szCs w:val="20"/>
                  <w:lang w:bidi="ne-NP"/>
                </w:rPr>
                <w:t>18</w:t>
              </w:r>
            </w:ins>
          </w:p>
        </w:tc>
        <w:tc>
          <w:tcPr>
            <w:tcW w:w="837"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305" w:author="user" w:date="2012-02-29T14:49:00Z"/>
                <w:rFonts w:ascii="Calibri" w:hAnsi="Calibri" w:cs="Calibri"/>
                <w:sz w:val="20"/>
                <w:szCs w:val="20"/>
                <w:lang w:bidi="ne-NP"/>
              </w:rPr>
            </w:pPr>
            <w:ins w:id="4306" w:author="user" w:date="2012-02-29T14:49:00Z">
              <w:r w:rsidRPr="00B7528E">
                <w:rPr>
                  <w:rFonts w:ascii="Calibri" w:hAnsi="Calibri" w:cs="Calibri"/>
                  <w:sz w:val="20"/>
                  <w:szCs w:val="20"/>
                  <w:lang w:bidi="ne-NP"/>
                </w:rPr>
                <w:t>9</w:t>
              </w:r>
            </w:ins>
          </w:p>
        </w:tc>
        <w:tc>
          <w:tcPr>
            <w:tcW w:w="78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307" w:author="user" w:date="2012-02-29T14:49:00Z"/>
                <w:rFonts w:ascii="Calibri" w:hAnsi="Calibri" w:cs="Calibri"/>
                <w:sz w:val="20"/>
                <w:szCs w:val="20"/>
                <w:lang w:bidi="ne-NP"/>
              </w:rPr>
            </w:pPr>
            <w:ins w:id="4308" w:author="user" w:date="2012-02-29T14:49:00Z">
              <w:r w:rsidRPr="00B7528E">
                <w:rPr>
                  <w:rFonts w:ascii="Calibri" w:hAnsi="Calibri" w:cs="Calibri"/>
                  <w:sz w:val="20"/>
                  <w:szCs w:val="20"/>
                  <w:lang w:bidi="ne-NP"/>
                </w:rPr>
                <w:t>27</w:t>
              </w:r>
            </w:ins>
          </w:p>
        </w:tc>
        <w:tc>
          <w:tcPr>
            <w:tcW w:w="1027"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309" w:author="user" w:date="2012-02-29T14:49:00Z"/>
                <w:rFonts w:ascii="Calibri" w:hAnsi="Calibri" w:cs="Calibri"/>
                <w:sz w:val="20"/>
                <w:szCs w:val="20"/>
                <w:lang w:bidi="ne-NP"/>
              </w:rPr>
            </w:pPr>
            <w:ins w:id="4310" w:author="user" w:date="2012-02-29T14:49:00Z">
              <w:r w:rsidRPr="00B7528E">
                <w:rPr>
                  <w:rFonts w:ascii="Calibri" w:hAnsi="Calibri" w:cs="Calibri"/>
                  <w:sz w:val="20"/>
                  <w:szCs w:val="20"/>
                  <w:lang w:bidi="ne-NP"/>
                </w:rPr>
                <w:t>2</w:t>
              </w:r>
            </w:ins>
          </w:p>
        </w:tc>
        <w:tc>
          <w:tcPr>
            <w:tcW w:w="982"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311" w:author="user" w:date="2012-02-29T14:49:00Z"/>
                <w:rFonts w:ascii="Calibri" w:hAnsi="Calibri" w:cs="Calibri"/>
                <w:sz w:val="20"/>
                <w:szCs w:val="20"/>
                <w:lang w:bidi="ne-NP"/>
              </w:rPr>
            </w:pPr>
            <w:ins w:id="4312" w:author="user" w:date="2012-02-29T14:49:00Z">
              <w:r w:rsidRPr="00B7528E">
                <w:rPr>
                  <w:rFonts w:ascii="Calibri" w:hAnsi="Calibri" w:cs="Calibri"/>
                  <w:sz w:val="20"/>
                  <w:szCs w:val="20"/>
                  <w:lang w:bidi="ne-NP"/>
                </w:rPr>
                <w:t>6</w:t>
              </w:r>
            </w:ins>
          </w:p>
        </w:tc>
        <w:tc>
          <w:tcPr>
            <w:tcW w:w="144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313" w:author="user" w:date="2012-02-29T14:49:00Z"/>
                <w:rFonts w:ascii="Calibri" w:hAnsi="Calibri" w:cs="Calibri"/>
                <w:sz w:val="20"/>
                <w:szCs w:val="20"/>
                <w:lang w:bidi="ne-NP"/>
              </w:rPr>
            </w:pPr>
            <w:ins w:id="4314" w:author="user" w:date="2012-02-29T14:49:00Z">
              <w:r w:rsidRPr="00B7528E">
                <w:rPr>
                  <w:rFonts w:ascii="Calibri" w:hAnsi="Calibri" w:cs="Calibri"/>
                  <w:sz w:val="20"/>
                  <w:szCs w:val="20"/>
                  <w:lang w:bidi="ne-NP"/>
                </w:rPr>
                <w:t>4.5</w:t>
              </w:r>
            </w:ins>
          </w:p>
        </w:tc>
      </w:tr>
      <w:tr w:rsidR="002B6273" w:rsidRPr="00145B40" w:rsidTr="0074335E">
        <w:trPr>
          <w:trHeight w:val="300"/>
          <w:ins w:id="4315" w:author="user" w:date="2012-02-29T14:49:00Z"/>
        </w:trPr>
        <w:tc>
          <w:tcPr>
            <w:tcW w:w="2003" w:type="dxa"/>
            <w:tcBorders>
              <w:top w:val="nil"/>
              <w:left w:val="single" w:sz="4" w:space="0" w:color="auto"/>
              <w:bottom w:val="single" w:sz="4" w:space="0" w:color="auto"/>
              <w:right w:val="single" w:sz="4" w:space="0" w:color="auto"/>
            </w:tcBorders>
            <w:shd w:val="clear" w:color="auto" w:fill="auto"/>
          </w:tcPr>
          <w:p w:rsidR="002B6273" w:rsidRPr="00B7528E" w:rsidRDefault="002B6273" w:rsidP="0074335E">
            <w:pPr>
              <w:jc w:val="both"/>
              <w:rPr>
                <w:ins w:id="4316" w:author="user" w:date="2012-02-29T14:49:00Z"/>
                <w:rFonts w:ascii="Calibri" w:hAnsi="Calibri" w:cs="Calibri"/>
                <w:sz w:val="20"/>
                <w:szCs w:val="20"/>
                <w:lang w:bidi="ne-NP"/>
              </w:rPr>
            </w:pPr>
            <w:ins w:id="4317" w:author="user" w:date="2012-02-29T14:49:00Z">
              <w:r w:rsidRPr="00B7528E">
                <w:rPr>
                  <w:rFonts w:ascii="Calibri" w:hAnsi="Calibri" w:cs="Calibri"/>
                  <w:sz w:val="20"/>
                  <w:szCs w:val="20"/>
                  <w:lang w:bidi="ne-NP"/>
                </w:rPr>
                <w:t>Piple</w:t>
              </w:r>
            </w:ins>
          </w:p>
        </w:tc>
        <w:tc>
          <w:tcPr>
            <w:tcW w:w="68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318" w:author="user" w:date="2012-02-29T14:49:00Z"/>
                <w:rFonts w:ascii="Calibri" w:hAnsi="Calibri" w:cs="Calibri"/>
                <w:sz w:val="20"/>
                <w:szCs w:val="20"/>
                <w:lang w:bidi="ne-NP"/>
              </w:rPr>
            </w:pPr>
            <w:ins w:id="4319" w:author="user" w:date="2012-02-29T14:49:00Z">
              <w:r w:rsidRPr="00B7528E">
                <w:rPr>
                  <w:rFonts w:ascii="Calibri" w:hAnsi="Calibri" w:cs="Calibri"/>
                  <w:sz w:val="20"/>
                  <w:szCs w:val="20"/>
                  <w:lang w:bidi="ne-NP"/>
                </w:rPr>
                <w:t>39</w:t>
              </w:r>
            </w:ins>
          </w:p>
        </w:tc>
        <w:tc>
          <w:tcPr>
            <w:tcW w:w="837"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320" w:author="user" w:date="2012-02-29T14:49:00Z"/>
                <w:rFonts w:ascii="Calibri" w:hAnsi="Calibri" w:cs="Calibri"/>
                <w:sz w:val="20"/>
                <w:szCs w:val="20"/>
                <w:lang w:bidi="ne-NP"/>
              </w:rPr>
            </w:pPr>
            <w:ins w:id="4321" w:author="user" w:date="2012-02-29T14:49:00Z">
              <w:r w:rsidRPr="00B7528E">
                <w:rPr>
                  <w:rFonts w:ascii="Calibri" w:hAnsi="Calibri" w:cs="Calibri"/>
                  <w:sz w:val="20"/>
                  <w:szCs w:val="20"/>
                  <w:lang w:bidi="ne-NP"/>
                </w:rPr>
                <w:t>40</w:t>
              </w:r>
            </w:ins>
          </w:p>
        </w:tc>
        <w:tc>
          <w:tcPr>
            <w:tcW w:w="78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322" w:author="user" w:date="2012-02-29T14:49:00Z"/>
                <w:rFonts w:ascii="Calibri" w:hAnsi="Calibri" w:cs="Calibri"/>
                <w:sz w:val="20"/>
                <w:szCs w:val="20"/>
                <w:lang w:bidi="ne-NP"/>
              </w:rPr>
            </w:pPr>
            <w:ins w:id="4323" w:author="user" w:date="2012-02-29T14:49:00Z">
              <w:r w:rsidRPr="00B7528E">
                <w:rPr>
                  <w:rFonts w:ascii="Calibri" w:hAnsi="Calibri" w:cs="Calibri"/>
                  <w:sz w:val="20"/>
                  <w:szCs w:val="20"/>
                  <w:lang w:bidi="ne-NP"/>
                </w:rPr>
                <w:t>79</w:t>
              </w:r>
            </w:ins>
          </w:p>
        </w:tc>
        <w:tc>
          <w:tcPr>
            <w:tcW w:w="1027"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324" w:author="user" w:date="2012-02-29T14:49:00Z"/>
                <w:rFonts w:ascii="Calibri" w:hAnsi="Calibri" w:cs="Calibri"/>
                <w:sz w:val="20"/>
                <w:szCs w:val="20"/>
                <w:lang w:bidi="ne-NP"/>
              </w:rPr>
            </w:pPr>
            <w:ins w:id="4325" w:author="user" w:date="2012-02-29T14:49:00Z">
              <w:r w:rsidRPr="00B7528E">
                <w:rPr>
                  <w:rFonts w:ascii="Calibri" w:hAnsi="Calibri" w:cs="Calibri"/>
                  <w:sz w:val="20"/>
                  <w:szCs w:val="20"/>
                  <w:lang w:bidi="ne-NP"/>
                </w:rPr>
                <w:t>0.975</w:t>
              </w:r>
            </w:ins>
          </w:p>
        </w:tc>
        <w:tc>
          <w:tcPr>
            <w:tcW w:w="982"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326" w:author="user" w:date="2012-02-29T14:49:00Z"/>
                <w:rFonts w:ascii="Calibri" w:hAnsi="Calibri" w:cs="Calibri"/>
                <w:sz w:val="20"/>
                <w:szCs w:val="20"/>
                <w:lang w:bidi="ne-NP"/>
              </w:rPr>
            </w:pPr>
            <w:ins w:id="4327" w:author="user" w:date="2012-02-29T14:49:00Z">
              <w:r w:rsidRPr="00B7528E">
                <w:rPr>
                  <w:rFonts w:ascii="Calibri" w:hAnsi="Calibri" w:cs="Calibri"/>
                  <w:sz w:val="20"/>
                  <w:szCs w:val="20"/>
                  <w:lang w:bidi="ne-NP"/>
                </w:rPr>
                <w:t>14</w:t>
              </w:r>
            </w:ins>
          </w:p>
        </w:tc>
        <w:tc>
          <w:tcPr>
            <w:tcW w:w="144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328" w:author="user" w:date="2012-02-29T14:49:00Z"/>
                <w:rFonts w:ascii="Calibri" w:hAnsi="Calibri" w:cs="Calibri"/>
                <w:sz w:val="20"/>
                <w:szCs w:val="20"/>
                <w:lang w:bidi="ne-NP"/>
              </w:rPr>
            </w:pPr>
            <w:ins w:id="4329" w:author="user" w:date="2012-02-29T14:49:00Z">
              <w:r w:rsidRPr="00B7528E">
                <w:rPr>
                  <w:rFonts w:ascii="Calibri" w:hAnsi="Calibri" w:cs="Calibri"/>
                  <w:sz w:val="20"/>
                  <w:szCs w:val="20"/>
                  <w:lang w:bidi="ne-NP"/>
                </w:rPr>
                <w:t>5.64</w:t>
              </w:r>
            </w:ins>
          </w:p>
        </w:tc>
      </w:tr>
      <w:tr w:rsidR="002B6273" w:rsidRPr="00145B40" w:rsidTr="0074335E">
        <w:trPr>
          <w:trHeight w:val="360"/>
          <w:ins w:id="4330" w:author="user" w:date="2012-02-29T14:49:00Z"/>
        </w:trPr>
        <w:tc>
          <w:tcPr>
            <w:tcW w:w="2003" w:type="dxa"/>
            <w:tcBorders>
              <w:top w:val="nil"/>
              <w:left w:val="single" w:sz="4" w:space="0" w:color="auto"/>
              <w:bottom w:val="single" w:sz="4" w:space="0" w:color="auto"/>
              <w:right w:val="single" w:sz="4" w:space="0" w:color="auto"/>
            </w:tcBorders>
            <w:shd w:val="clear" w:color="auto" w:fill="auto"/>
          </w:tcPr>
          <w:p w:rsidR="002B6273" w:rsidRPr="00B7528E" w:rsidRDefault="002B6273" w:rsidP="0074335E">
            <w:pPr>
              <w:jc w:val="both"/>
              <w:rPr>
                <w:ins w:id="4331" w:author="user" w:date="2012-02-29T14:49:00Z"/>
                <w:rFonts w:ascii="Calibri" w:hAnsi="Calibri" w:cs="Calibri"/>
                <w:sz w:val="20"/>
                <w:szCs w:val="20"/>
                <w:lang w:bidi="ne-NP"/>
              </w:rPr>
            </w:pPr>
            <w:ins w:id="4332" w:author="user" w:date="2012-02-29T14:49:00Z">
              <w:r w:rsidRPr="00B7528E">
                <w:rPr>
                  <w:rFonts w:ascii="Calibri" w:hAnsi="Calibri" w:cs="Calibri"/>
                  <w:sz w:val="20"/>
                  <w:szCs w:val="20"/>
                  <w:lang w:bidi="ne-NP"/>
                </w:rPr>
                <w:t>Shaktikhor</w:t>
              </w:r>
            </w:ins>
          </w:p>
        </w:tc>
        <w:tc>
          <w:tcPr>
            <w:tcW w:w="68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333" w:author="user" w:date="2012-02-29T14:49:00Z"/>
                <w:rFonts w:ascii="Calibri" w:hAnsi="Calibri" w:cs="Calibri"/>
                <w:sz w:val="20"/>
                <w:szCs w:val="20"/>
                <w:lang w:bidi="ne-NP"/>
              </w:rPr>
            </w:pPr>
            <w:ins w:id="4334" w:author="user" w:date="2012-02-29T14:49:00Z">
              <w:r w:rsidRPr="00B7528E">
                <w:rPr>
                  <w:rFonts w:ascii="Calibri" w:hAnsi="Calibri" w:cs="Calibri"/>
                  <w:sz w:val="20"/>
                  <w:szCs w:val="20"/>
                  <w:lang w:bidi="ne-NP"/>
                </w:rPr>
                <w:t>13</w:t>
              </w:r>
            </w:ins>
          </w:p>
        </w:tc>
        <w:tc>
          <w:tcPr>
            <w:tcW w:w="837"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335" w:author="user" w:date="2012-02-29T14:49:00Z"/>
                <w:rFonts w:ascii="Calibri" w:hAnsi="Calibri" w:cs="Calibri"/>
                <w:sz w:val="20"/>
                <w:szCs w:val="20"/>
                <w:lang w:bidi="ne-NP"/>
              </w:rPr>
            </w:pPr>
            <w:ins w:id="4336" w:author="user" w:date="2012-02-29T14:49:00Z">
              <w:r w:rsidRPr="00B7528E">
                <w:rPr>
                  <w:rFonts w:ascii="Calibri" w:hAnsi="Calibri" w:cs="Calibri"/>
                  <w:sz w:val="20"/>
                  <w:szCs w:val="20"/>
                  <w:lang w:bidi="ne-NP"/>
                </w:rPr>
                <w:t>14</w:t>
              </w:r>
            </w:ins>
          </w:p>
        </w:tc>
        <w:tc>
          <w:tcPr>
            <w:tcW w:w="78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337" w:author="user" w:date="2012-02-29T14:49:00Z"/>
                <w:rFonts w:ascii="Calibri" w:hAnsi="Calibri" w:cs="Calibri"/>
                <w:sz w:val="20"/>
                <w:szCs w:val="20"/>
                <w:lang w:bidi="ne-NP"/>
              </w:rPr>
            </w:pPr>
            <w:ins w:id="4338" w:author="user" w:date="2012-02-29T14:49:00Z">
              <w:r w:rsidRPr="00B7528E">
                <w:rPr>
                  <w:rFonts w:ascii="Calibri" w:hAnsi="Calibri" w:cs="Calibri"/>
                  <w:sz w:val="20"/>
                  <w:szCs w:val="20"/>
                  <w:lang w:bidi="ne-NP"/>
                </w:rPr>
                <w:t>27</w:t>
              </w:r>
            </w:ins>
          </w:p>
        </w:tc>
        <w:tc>
          <w:tcPr>
            <w:tcW w:w="1027"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339" w:author="user" w:date="2012-02-29T14:49:00Z"/>
                <w:rFonts w:ascii="Calibri" w:hAnsi="Calibri" w:cs="Calibri"/>
                <w:sz w:val="20"/>
                <w:szCs w:val="20"/>
                <w:lang w:bidi="ne-NP"/>
              </w:rPr>
            </w:pPr>
            <w:ins w:id="4340" w:author="user" w:date="2012-02-29T14:49:00Z">
              <w:r w:rsidRPr="00B7528E">
                <w:rPr>
                  <w:rFonts w:ascii="Calibri" w:hAnsi="Calibri" w:cs="Calibri"/>
                  <w:sz w:val="20"/>
                  <w:szCs w:val="20"/>
                  <w:lang w:bidi="ne-NP"/>
                </w:rPr>
                <w:t>0.93</w:t>
              </w:r>
            </w:ins>
          </w:p>
        </w:tc>
        <w:tc>
          <w:tcPr>
            <w:tcW w:w="982"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341" w:author="user" w:date="2012-02-29T14:49:00Z"/>
                <w:rFonts w:ascii="Calibri" w:hAnsi="Calibri" w:cs="Calibri"/>
                <w:sz w:val="20"/>
                <w:szCs w:val="20"/>
                <w:lang w:bidi="ne-NP"/>
              </w:rPr>
            </w:pPr>
            <w:ins w:id="4342" w:author="user" w:date="2012-02-29T14:49:00Z">
              <w:r w:rsidRPr="00B7528E">
                <w:rPr>
                  <w:rFonts w:ascii="Calibri" w:hAnsi="Calibri" w:cs="Calibri"/>
                  <w:sz w:val="20"/>
                  <w:szCs w:val="20"/>
                  <w:lang w:bidi="ne-NP"/>
                </w:rPr>
                <w:t>4</w:t>
              </w:r>
            </w:ins>
          </w:p>
        </w:tc>
        <w:tc>
          <w:tcPr>
            <w:tcW w:w="144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343" w:author="user" w:date="2012-02-29T14:49:00Z"/>
                <w:rFonts w:ascii="Calibri" w:hAnsi="Calibri" w:cs="Calibri"/>
                <w:sz w:val="20"/>
                <w:szCs w:val="20"/>
                <w:lang w:bidi="ne-NP"/>
              </w:rPr>
            </w:pPr>
            <w:ins w:id="4344" w:author="user" w:date="2012-02-29T14:49:00Z">
              <w:r w:rsidRPr="00B7528E">
                <w:rPr>
                  <w:rFonts w:ascii="Calibri" w:hAnsi="Calibri" w:cs="Calibri"/>
                  <w:sz w:val="20"/>
                  <w:szCs w:val="20"/>
                  <w:lang w:bidi="ne-NP"/>
                </w:rPr>
                <w:t>6.75</w:t>
              </w:r>
            </w:ins>
          </w:p>
        </w:tc>
      </w:tr>
      <w:tr w:rsidR="002B6273" w:rsidRPr="00145B40" w:rsidTr="0074335E">
        <w:trPr>
          <w:trHeight w:val="405"/>
          <w:ins w:id="4345" w:author="user" w:date="2012-02-29T14:49:00Z"/>
        </w:trPr>
        <w:tc>
          <w:tcPr>
            <w:tcW w:w="2003" w:type="dxa"/>
            <w:tcBorders>
              <w:top w:val="nil"/>
              <w:left w:val="single" w:sz="4" w:space="0" w:color="auto"/>
              <w:bottom w:val="single" w:sz="4" w:space="0" w:color="auto"/>
              <w:right w:val="single" w:sz="4" w:space="0" w:color="auto"/>
            </w:tcBorders>
            <w:shd w:val="clear" w:color="auto" w:fill="auto"/>
          </w:tcPr>
          <w:p w:rsidR="002B6273" w:rsidRPr="00B7528E" w:rsidRDefault="002B6273" w:rsidP="0074335E">
            <w:pPr>
              <w:jc w:val="both"/>
              <w:rPr>
                <w:ins w:id="4346" w:author="user" w:date="2012-02-29T14:49:00Z"/>
                <w:rFonts w:ascii="Calibri" w:hAnsi="Calibri" w:cs="Calibri"/>
                <w:sz w:val="20"/>
                <w:szCs w:val="20"/>
                <w:lang w:bidi="ne-NP"/>
              </w:rPr>
            </w:pPr>
            <w:ins w:id="4347" w:author="user" w:date="2012-02-29T14:49:00Z">
              <w:r w:rsidRPr="00B7528E">
                <w:rPr>
                  <w:rFonts w:ascii="Calibri" w:hAnsi="Calibri" w:cs="Calibri"/>
                  <w:sz w:val="20"/>
                  <w:szCs w:val="20"/>
                  <w:lang w:bidi="ne-NP"/>
                </w:rPr>
                <w:t>Total/Average</w:t>
              </w:r>
            </w:ins>
          </w:p>
        </w:tc>
        <w:tc>
          <w:tcPr>
            <w:tcW w:w="68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348" w:author="user" w:date="2012-02-29T14:49:00Z"/>
                <w:rFonts w:ascii="Calibri" w:hAnsi="Calibri" w:cs="Calibri"/>
                <w:sz w:val="20"/>
                <w:szCs w:val="20"/>
                <w:lang w:bidi="ne-NP"/>
              </w:rPr>
            </w:pPr>
            <w:ins w:id="4349" w:author="user" w:date="2012-02-29T14:49:00Z">
              <w:r w:rsidRPr="00B7528E">
                <w:rPr>
                  <w:rFonts w:ascii="Calibri" w:hAnsi="Calibri" w:cs="Calibri"/>
                  <w:sz w:val="20"/>
                  <w:szCs w:val="20"/>
                  <w:lang w:bidi="ne-NP"/>
                </w:rPr>
                <w:t>459</w:t>
              </w:r>
            </w:ins>
          </w:p>
        </w:tc>
        <w:tc>
          <w:tcPr>
            <w:tcW w:w="837"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350" w:author="user" w:date="2012-02-29T14:49:00Z"/>
                <w:rFonts w:ascii="Calibri" w:hAnsi="Calibri" w:cs="Calibri"/>
                <w:sz w:val="20"/>
                <w:szCs w:val="20"/>
                <w:lang w:bidi="ne-NP"/>
              </w:rPr>
            </w:pPr>
            <w:ins w:id="4351" w:author="user" w:date="2012-02-29T14:49:00Z">
              <w:r w:rsidRPr="00B7528E">
                <w:rPr>
                  <w:rFonts w:ascii="Calibri" w:hAnsi="Calibri" w:cs="Calibri"/>
                  <w:sz w:val="20"/>
                  <w:szCs w:val="20"/>
                  <w:lang w:bidi="ne-NP"/>
                </w:rPr>
                <w:t>443</w:t>
              </w:r>
            </w:ins>
          </w:p>
        </w:tc>
        <w:tc>
          <w:tcPr>
            <w:tcW w:w="78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352" w:author="user" w:date="2012-02-29T14:49:00Z"/>
                <w:rFonts w:ascii="Calibri" w:hAnsi="Calibri" w:cs="Calibri"/>
                <w:sz w:val="20"/>
                <w:szCs w:val="20"/>
                <w:lang w:bidi="ne-NP"/>
              </w:rPr>
            </w:pPr>
            <w:ins w:id="4353" w:author="user" w:date="2012-02-29T14:49:00Z">
              <w:r w:rsidRPr="00B7528E">
                <w:rPr>
                  <w:rFonts w:ascii="Calibri" w:hAnsi="Calibri" w:cs="Calibri"/>
                  <w:sz w:val="20"/>
                  <w:szCs w:val="20"/>
                  <w:lang w:bidi="ne-NP"/>
                </w:rPr>
                <w:t>902</w:t>
              </w:r>
            </w:ins>
          </w:p>
        </w:tc>
        <w:tc>
          <w:tcPr>
            <w:tcW w:w="1027"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354" w:author="user" w:date="2012-02-29T14:49:00Z"/>
                <w:rFonts w:ascii="Calibri" w:hAnsi="Calibri" w:cs="Calibri"/>
                <w:sz w:val="20"/>
                <w:szCs w:val="20"/>
                <w:lang w:bidi="ne-NP"/>
              </w:rPr>
            </w:pPr>
            <w:ins w:id="4355" w:author="user" w:date="2012-02-29T14:49:00Z">
              <w:r w:rsidRPr="00B7528E">
                <w:rPr>
                  <w:rFonts w:ascii="Calibri" w:hAnsi="Calibri" w:cs="Calibri"/>
                  <w:sz w:val="20"/>
                  <w:szCs w:val="20"/>
                  <w:lang w:bidi="ne-NP"/>
                </w:rPr>
                <w:t>1.036</w:t>
              </w:r>
            </w:ins>
          </w:p>
        </w:tc>
        <w:tc>
          <w:tcPr>
            <w:tcW w:w="982"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356" w:author="user" w:date="2012-02-29T14:49:00Z"/>
                <w:rFonts w:ascii="Calibri" w:hAnsi="Calibri" w:cs="Calibri"/>
                <w:sz w:val="20"/>
                <w:szCs w:val="20"/>
                <w:lang w:bidi="ne-NP"/>
              </w:rPr>
            </w:pPr>
            <w:ins w:id="4357" w:author="user" w:date="2012-02-29T14:49:00Z">
              <w:r w:rsidRPr="00B7528E">
                <w:rPr>
                  <w:rFonts w:ascii="Calibri" w:hAnsi="Calibri" w:cs="Calibri"/>
                  <w:sz w:val="20"/>
                  <w:szCs w:val="20"/>
                  <w:lang w:bidi="ne-NP"/>
                </w:rPr>
                <w:t>147</w:t>
              </w:r>
            </w:ins>
          </w:p>
        </w:tc>
        <w:tc>
          <w:tcPr>
            <w:tcW w:w="144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358" w:author="user" w:date="2012-02-29T14:49:00Z"/>
                <w:rFonts w:ascii="Calibri" w:hAnsi="Calibri" w:cs="Calibri"/>
                <w:sz w:val="20"/>
                <w:szCs w:val="20"/>
                <w:lang w:bidi="ne-NP"/>
              </w:rPr>
            </w:pPr>
            <w:ins w:id="4359" w:author="user" w:date="2012-02-29T14:49:00Z">
              <w:r w:rsidRPr="00B7528E">
                <w:rPr>
                  <w:rFonts w:ascii="Calibri" w:hAnsi="Calibri" w:cs="Calibri"/>
                  <w:sz w:val="20"/>
                  <w:szCs w:val="20"/>
                  <w:lang w:bidi="ne-NP"/>
                </w:rPr>
                <w:t>6.14</w:t>
              </w:r>
            </w:ins>
          </w:p>
        </w:tc>
      </w:tr>
      <w:tr w:rsidR="002B6273" w:rsidRPr="00145B40" w:rsidTr="0074335E">
        <w:trPr>
          <w:trHeight w:val="300"/>
          <w:ins w:id="4360" w:author="user" w:date="2012-02-29T14:49:00Z"/>
        </w:trPr>
        <w:tc>
          <w:tcPr>
            <w:tcW w:w="2003" w:type="dxa"/>
            <w:tcBorders>
              <w:top w:val="nil"/>
              <w:left w:val="single" w:sz="4" w:space="0" w:color="auto"/>
              <w:bottom w:val="single" w:sz="4" w:space="0" w:color="auto"/>
              <w:right w:val="single" w:sz="4" w:space="0" w:color="auto"/>
            </w:tcBorders>
            <w:shd w:val="clear" w:color="auto" w:fill="auto"/>
          </w:tcPr>
          <w:p w:rsidR="002B6273" w:rsidRPr="00B7528E" w:rsidRDefault="002B6273" w:rsidP="0074335E">
            <w:pPr>
              <w:jc w:val="both"/>
              <w:rPr>
                <w:ins w:id="4361" w:author="user" w:date="2012-02-29T14:49:00Z"/>
                <w:rFonts w:ascii="Calibri" w:hAnsi="Calibri" w:cs="Calibri"/>
                <w:b/>
                <w:bCs/>
                <w:sz w:val="20"/>
                <w:szCs w:val="20"/>
                <w:lang w:bidi="ne-NP"/>
              </w:rPr>
            </w:pPr>
            <w:ins w:id="4362" w:author="user" w:date="2012-02-29T14:49:00Z">
              <w:r w:rsidRPr="00B7528E">
                <w:rPr>
                  <w:rFonts w:ascii="Calibri" w:hAnsi="Calibri" w:cs="Calibri"/>
                  <w:b/>
                  <w:bCs/>
                  <w:sz w:val="20"/>
                  <w:szCs w:val="20"/>
                  <w:lang w:bidi="ne-NP"/>
                </w:rPr>
                <w:t>Percentage</w:t>
              </w:r>
            </w:ins>
          </w:p>
        </w:tc>
        <w:tc>
          <w:tcPr>
            <w:tcW w:w="680" w:type="dxa"/>
            <w:tcBorders>
              <w:top w:val="nil"/>
              <w:left w:val="nil"/>
              <w:bottom w:val="single" w:sz="4" w:space="0" w:color="auto"/>
              <w:right w:val="single" w:sz="4" w:space="0" w:color="auto"/>
            </w:tcBorders>
            <w:shd w:val="clear" w:color="auto" w:fill="auto"/>
            <w:noWrap/>
            <w:vAlign w:val="bottom"/>
          </w:tcPr>
          <w:p w:rsidR="002B6273" w:rsidRPr="00B7528E" w:rsidRDefault="002B6273" w:rsidP="0074335E">
            <w:pPr>
              <w:jc w:val="center"/>
              <w:rPr>
                <w:ins w:id="4363" w:author="user" w:date="2012-02-29T14:49:00Z"/>
                <w:rFonts w:ascii="Calibri" w:hAnsi="Calibri" w:cs="Calibri"/>
                <w:b/>
                <w:bCs/>
                <w:sz w:val="20"/>
                <w:szCs w:val="20"/>
                <w:lang w:bidi="ne-NP"/>
              </w:rPr>
            </w:pPr>
            <w:ins w:id="4364" w:author="user" w:date="2012-02-29T14:49:00Z">
              <w:r w:rsidRPr="00B7528E">
                <w:rPr>
                  <w:rFonts w:ascii="Calibri" w:hAnsi="Calibri" w:cs="Calibri"/>
                  <w:b/>
                  <w:bCs/>
                  <w:sz w:val="20"/>
                  <w:szCs w:val="20"/>
                  <w:lang w:bidi="ne-NP"/>
                </w:rPr>
                <w:t>50.89</w:t>
              </w:r>
            </w:ins>
          </w:p>
        </w:tc>
        <w:tc>
          <w:tcPr>
            <w:tcW w:w="837" w:type="dxa"/>
            <w:tcBorders>
              <w:top w:val="nil"/>
              <w:left w:val="nil"/>
              <w:bottom w:val="single" w:sz="4" w:space="0" w:color="auto"/>
              <w:right w:val="single" w:sz="4" w:space="0" w:color="auto"/>
            </w:tcBorders>
            <w:shd w:val="clear" w:color="auto" w:fill="auto"/>
            <w:noWrap/>
            <w:vAlign w:val="bottom"/>
          </w:tcPr>
          <w:p w:rsidR="002B6273" w:rsidRPr="00B7528E" w:rsidRDefault="002B6273" w:rsidP="0074335E">
            <w:pPr>
              <w:jc w:val="center"/>
              <w:rPr>
                <w:ins w:id="4365" w:author="user" w:date="2012-02-29T14:49:00Z"/>
                <w:rFonts w:ascii="Calibri" w:hAnsi="Calibri" w:cs="Calibri"/>
                <w:b/>
                <w:bCs/>
                <w:sz w:val="20"/>
                <w:szCs w:val="20"/>
                <w:lang w:bidi="ne-NP"/>
              </w:rPr>
            </w:pPr>
            <w:ins w:id="4366" w:author="user" w:date="2012-02-29T14:49:00Z">
              <w:r w:rsidRPr="00B7528E">
                <w:rPr>
                  <w:rFonts w:ascii="Calibri" w:hAnsi="Calibri" w:cs="Calibri"/>
                  <w:b/>
                  <w:bCs/>
                  <w:sz w:val="20"/>
                  <w:szCs w:val="20"/>
                  <w:lang w:bidi="ne-NP"/>
                </w:rPr>
                <w:t>49.11</w:t>
              </w:r>
            </w:ins>
          </w:p>
        </w:tc>
        <w:tc>
          <w:tcPr>
            <w:tcW w:w="780" w:type="dxa"/>
            <w:tcBorders>
              <w:top w:val="nil"/>
              <w:left w:val="nil"/>
              <w:bottom w:val="single" w:sz="4" w:space="0" w:color="auto"/>
              <w:right w:val="single" w:sz="4" w:space="0" w:color="auto"/>
            </w:tcBorders>
            <w:shd w:val="clear" w:color="auto" w:fill="auto"/>
            <w:noWrap/>
            <w:vAlign w:val="bottom"/>
          </w:tcPr>
          <w:p w:rsidR="002B6273" w:rsidRPr="00B7528E" w:rsidRDefault="002B6273" w:rsidP="0074335E">
            <w:pPr>
              <w:jc w:val="center"/>
              <w:rPr>
                <w:ins w:id="4367" w:author="user" w:date="2012-02-29T14:49:00Z"/>
                <w:rFonts w:ascii="Calibri" w:hAnsi="Calibri" w:cs="Calibri"/>
                <w:b/>
                <w:bCs/>
                <w:sz w:val="20"/>
                <w:szCs w:val="20"/>
                <w:lang w:bidi="ne-NP"/>
              </w:rPr>
            </w:pPr>
            <w:ins w:id="4368" w:author="user" w:date="2012-02-29T14:49:00Z">
              <w:r w:rsidRPr="00B7528E">
                <w:rPr>
                  <w:rFonts w:ascii="Calibri" w:hAnsi="Calibri" w:cs="Calibri"/>
                  <w:b/>
                  <w:bCs/>
                  <w:sz w:val="20"/>
                  <w:szCs w:val="20"/>
                  <w:lang w:bidi="ne-NP"/>
                </w:rPr>
                <w:t>100.00</w:t>
              </w:r>
            </w:ins>
          </w:p>
        </w:tc>
        <w:tc>
          <w:tcPr>
            <w:tcW w:w="1027" w:type="dxa"/>
            <w:tcBorders>
              <w:top w:val="nil"/>
              <w:left w:val="nil"/>
              <w:bottom w:val="single" w:sz="4" w:space="0" w:color="auto"/>
              <w:right w:val="single" w:sz="4" w:space="0" w:color="auto"/>
            </w:tcBorders>
            <w:shd w:val="clear" w:color="auto" w:fill="auto"/>
            <w:noWrap/>
            <w:vAlign w:val="bottom"/>
          </w:tcPr>
          <w:p w:rsidR="002B6273" w:rsidRPr="00B7528E" w:rsidRDefault="002B6273" w:rsidP="0074335E">
            <w:pPr>
              <w:jc w:val="center"/>
              <w:rPr>
                <w:ins w:id="4369" w:author="user" w:date="2012-02-29T14:49:00Z"/>
                <w:rFonts w:ascii="Calibri" w:hAnsi="Calibri" w:cs="Calibri"/>
                <w:b/>
                <w:bCs/>
                <w:sz w:val="20"/>
                <w:szCs w:val="20"/>
                <w:lang w:bidi="ne-NP"/>
              </w:rPr>
            </w:pPr>
            <w:ins w:id="4370" w:author="user" w:date="2012-02-29T14:49:00Z">
              <w:r w:rsidRPr="00B7528E">
                <w:rPr>
                  <w:rFonts w:ascii="Calibri" w:hAnsi="Calibri" w:cs="Calibri"/>
                  <w:b/>
                  <w:bCs/>
                  <w:sz w:val="20"/>
                  <w:szCs w:val="20"/>
                  <w:lang w:bidi="ne-NP"/>
                </w:rPr>
                <w:t> -</w:t>
              </w:r>
            </w:ins>
          </w:p>
        </w:tc>
        <w:tc>
          <w:tcPr>
            <w:tcW w:w="982" w:type="dxa"/>
            <w:tcBorders>
              <w:top w:val="nil"/>
              <w:left w:val="nil"/>
              <w:bottom w:val="single" w:sz="4" w:space="0" w:color="auto"/>
              <w:right w:val="single" w:sz="4" w:space="0" w:color="auto"/>
            </w:tcBorders>
            <w:shd w:val="clear" w:color="auto" w:fill="auto"/>
            <w:noWrap/>
            <w:vAlign w:val="bottom"/>
          </w:tcPr>
          <w:p w:rsidR="002B6273" w:rsidRPr="00B7528E" w:rsidRDefault="002B6273" w:rsidP="0074335E">
            <w:pPr>
              <w:jc w:val="center"/>
              <w:rPr>
                <w:ins w:id="4371" w:author="user" w:date="2012-02-29T14:49:00Z"/>
                <w:rFonts w:ascii="Calibri" w:hAnsi="Calibri" w:cs="Calibri"/>
                <w:b/>
                <w:bCs/>
                <w:sz w:val="20"/>
                <w:szCs w:val="20"/>
                <w:lang w:bidi="ne-NP"/>
              </w:rPr>
            </w:pPr>
            <w:ins w:id="4372" w:author="user" w:date="2012-02-29T14:49:00Z">
              <w:r w:rsidRPr="00B7528E">
                <w:rPr>
                  <w:rFonts w:ascii="Calibri" w:hAnsi="Calibri" w:cs="Calibri"/>
                  <w:b/>
                  <w:bCs/>
                  <w:sz w:val="20"/>
                  <w:szCs w:val="20"/>
                  <w:lang w:bidi="ne-NP"/>
                </w:rPr>
                <w:t>- </w:t>
              </w:r>
            </w:ins>
          </w:p>
        </w:tc>
        <w:tc>
          <w:tcPr>
            <w:tcW w:w="1440" w:type="dxa"/>
            <w:tcBorders>
              <w:top w:val="nil"/>
              <w:left w:val="nil"/>
              <w:bottom w:val="single" w:sz="4" w:space="0" w:color="auto"/>
              <w:right w:val="single" w:sz="4" w:space="0" w:color="auto"/>
            </w:tcBorders>
            <w:shd w:val="clear" w:color="auto" w:fill="auto"/>
            <w:noWrap/>
            <w:vAlign w:val="bottom"/>
          </w:tcPr>
          <w:p w:rsidR="002B6273" w:rsidRPr="00B7528E" w:rsidRDefault="002B6273" w:rsidP="0074335E">
            <w:pPr>
              <w:jc w:val="center"/>
              <w:rPr>
                <w:ins w:id="4373" w:author="user" w:date="2012-02-29T14:49:00Z"/>
                <w:rFonts w:ascii="Calibri" w:hAnsi="Calibri" w:cs="Calibri"/>
                <w:sz w:val="20"/>
                <w:szCs w:val="20"/>
                <w:lang w:bidi="ne-NP"/>
              </w:rPr>
            </w:pPr>
            <w:ins w:id="4374" w:author="user" w:date="2012-02-29T14:49:00Z">
              <w:r w:rsidRPr="00B7528E">
                <w:rPr>
                  <w:rFonts w:ascii="Calibri" w:hAnsi="Calibri" w:cs="Calibri"/>
                  <w:sz w:val="20"/>
                  <w:szCs w:val="20"/>
                  <w:lang w:bidi="ne-NP"/>
                </w:rPr>
                <w:t>- </w:t>
              </w:r>
            </w:ins>
          </w:p>
        </w:tc>
      </w:tr>
    </w:tbl>
    <w:p w:rsidR="002B6273" w:rsidRPr="00686A9D" w:rsidRDefault="002B6273" w:rsidP="002B6273">
      <w:pPr>
        <w:pStyle w:val="ReportText"/>
        <w:spacing w:line="360" w:lineRule="auto"/>
        <w:ind w:left="0"/>
        <w:rPr>
          <w:ins w:id="4375" w:author="user" w:date="2012-02-29T14:49:00Z"/>
          <w:rFonts w:ascii="Calibri" w:hAnsi="Calibri" w:cs="Calibri"/>
          <w:bCs/>
          <w:i/>
          <w:sz w:val="18"/>
          <w:szCs w:val="18"/>
        </w:rPr>
      </w:pPr>
      <w:ins w:id="4376" w:author="user" w:date="2012-02-29T14:49:00Z">
        <w:r w:rsidRPr="00686A9D">
          <w:rPr>
            <w:rFonts w:ascii="Calibri" w:hAnsi="Calibri" w:cs="Calibri"/>
            <w:bCs/>
            <w:i/>
            <w:sz w:val="18"/>
            <w:szCs w:val="18"/>
          </w:rPr>
          <w:t>Source: Household Survey, 2011</w:t>
        </w:r>
      </w:ins>
    </w:p>
    <w:p w:rsidR="002B6273" w:rsidRPr="005B2A10" w:rsidRDefault="002B6273" w:rsidP="002B6273">
      <w:pPr>
        <w:pStyle w:val="Tableafter"/>
        <w:spacing w:line="300" w:lineRule="auto"/>
        <w:rPr>
          <w:ins w:id="4377" w:author="user" w:date="2012-02-29T14:49:00Z"/>
          <w:rFonts w:ascii="Calibri" w:hAnsi="Calibri" w:cs="Calibri"/>
          <w:b/>
          <w:bCs/>
          <w:i/>
          <w:sz w:val="22"/>
          <w:szCs w:val="22"/>
          <w:lang w:val="en-GB"/>
        </w:rPr>
      </w:pPr>
      <w:ins w:id="4378" w:author="user" w:date="2012-02-29T14:49:00Z">
        <w:r w:rsidRPr="005B2A10">
          <w:rPr>
            <w:rFonts w:ascii="Calibri" w:hAnsi="Calibri" w:cs="Calibri"/>
            <w:b/>
            <w:bCs/>
            <w:i/>
            <w:sz w:val="22"/>
            <w:szCs w:val="22"/>
            <w:lang w:val="en-GB"/>
          </w:rPr>
          <w:lastRenderedPageBreak/>
          <w:t>Family Structure</w:t>
        </w:r>
      </w:ins>
    </w:p>
    <w:p w:rsidR="002B6273" w:rsidRPr="00497B92" w:rsidRDefault="002B6273" w:rsidP="002B6273">
      <w:pPr>
        <w:pStyle w:val="Tableafter"/>
        <w:spacing w:line="300" w:lineRule="auto"/>
        <w:rPr>
          <w:ins w:id="4379" w:author="user" w:date="2012-02-29T14:49:00Z"/>
          <w:rFonts w:ascii="Calibri" w:hAnsi="Calibri" w:cs="Calibri"/>
          <w:b/>
          <w:bCs/>
          <w:sz w:val="10"/>
          <w:szCs w:val="10"/>
          <w:lang w:val="en-GB"/>
        </w:rPr>
      </w:pPr>
    </w:p>
    <w:p w:rsidR="002B6273" w:rsidRPr="00145B40" w:rsidRDefault="002B6273" w:rsidP="002B6273">
      <w:pPr>
        <w:pStyle w:val="Tableafter"/>
        <w:spacing w:line="300" w:lineRule="auto"/>
        <w:jc w:val="both"/>
        <w:rPr>
          <w:ins w:id="4380" w:author="user" w:date="2012-02-29T14:49:00Z"/>
          <w:rFonts w:ascii="Calibri" w:hAnsi="Calibri" w:cs="Calibri"/>
          <w:b/>
          <w:bCs/>
          <w:sz w:val="22"/>
          <w:szCs w:val="22"/>
          <w:lang w:val="en-GB"/>
        </w:rPr>
      </w:pPr>
      <w:ins w:id="4381" w:author="user" w:date="2012-02-29T14:49:00Z">
        <w:r w:rsidRPr="00145B40">
          <w:rPr>
            <w:rFonts w:ascii="Calibri" w:hAnsi="Calibri" w:cs="Calibri"/>
            <w:sz w:val="22"/>
            <w:szCs w:val="22"/>
          </w:rPr>
          <w:t>Nuclear family system is commonly practiced in</w:t>
        </w:r>
        <w:r>
          <w:rPr>
            <w:rFonts w:ascii="Calibri" w:hAnsi="Calibri" w:cs="Calibri"/>
            <w:sz w:val="22"/>
            <w:szCs w:val="22"/>
          </w:rPr>
          <w:t xml:space="preserve"> PAFs</w:t>
        </w:r>
        <w:r w:rsidRPr="00145B40">
          <w:rPr>
            <w:rFonts w:ascii="Calibri" w:hAnsi="Calibri" w:cs="Calibri"/>
            <w:sz w:val="22"/>
            <w:szCs w:val="22"/>
          </w:rPr>
          <w:t xml:space="preserve">. The field study shows that </w:t>
        </w:r>
        <w:r>
          <w:rPr>
            <w:rFonts w:ascii="Calibri" w:hAnsi="Calibri" w:cs="Calibri"/>
            <w:sz w:val="22"/>
            <w:szCs w:val="22"/>
          </w:rPr>
          <w:t xml:space="preserve">among the surveyed households </w:t>
        </w:r>
        <w:r w:rsidRPr="00145B40">
          <w:rPr>
            <w:rFonts w:ascii="Calibri" w:hAnsi="Calibri" w:cs="Calibri"/>
            <w:sz w:val="22"/>
            <w:szCs w:val="22"/>
            <w:lang w:bidi="ne-NP"/>
          </w:rPr>
          <w:t>65.99</w:t>
        </w:r>
        <w:r w:rsidRPr="00145B40">
          <w:rPr>
            <w:rFonts w:ascii="Calibri" w:hAnsi="Calibri" w:cs="Calibri"/>
            <w:sz w:val="22"/>
            <w:szCs w:val="22"/>
          </w:rPr>
          <w:t xml:space="preserve">% are nuclear families and </w:t>
        </w:r>
        <w:r w:rsidRPr="00145B40">
          <w:rPr>
            <w:rFonts w:ascii="Calibri" w:hAnsi="Calibri" w:cs="Calibri"/>
            <w:sz w:val="22"/>
            <w:szCs w:val="22"/>
            <w:lang w:bidi="ne-NP"/>
          </w:rPr>
          <w:t>34.01</w:t>
        </w:r>
        <w:r w:rsidRPr="00145B40">
          <w:rPr>
            <w:rFonts w:ascii="Calibri" w:hAnsi="Calibri" w:cs="Calibri"/>
            <w:sz w:val="22"/>
            <w:szCs w:val="22"/>
          </w:rPr>
          <w:t>% are joint families</w:t>
        </w:r>
        <w:r>
          <w:rPr>
            <w:rFonts w:ascii="Calibri" w:hAnsi="Calibri" w:cs="Calibri"/>
            <w:sz w:val="22"/>
            <w:szCs w:val="22"/>
          </w:rPr>
          <w:t xml:space="preserve"> (Table 6.16)</w:t>
        </w:r>
        <w:r w:rsidRPr="00145B40">
          <w:rPr>
            <w:rFonts w:ascii="Calibri" w:hAnsi="Calibri" w:cs="Calibri"/>
            <w:sz w:val="22"/>
            <w:szCs w:val="22"/>
          </w:rPr>
          <w:t xml:space="preserve">. </w:t>
        </w:r>
      </w:ins>
    </w:p>
    <w:p w:rsidR="002B6273" w:rsidRPr="00145B40" w:rsidRDefault="002B6273" w:rsidP="002B6273">
      <w:pPr>
        <w:pStyle w:val="ReportText"/>
        <w:spacing w:line="360" w:lineRule="auto"/>
        <w:ind w:left="0"/>
        <w:rPr>
          <w:ins w:id="4382" w:author="user" w:date="2012-02-29T14:49:00Z"/>
          <w:rFonts w:ascii="Calibri" w:hAnsi="Calibri" w:cs="Calibri"/>
          <w:b/>
          <w:bCs/>
          <w:sz w:val="14"/>
          <w:szCs w:val="22"/>
        </w:rPr>
      </w:pPr>
    </w:p>
    <w:p w:rsidR="002B6273" w:rsidRPr="00261758" w:rsidRDefault="002B6273" w:rsidP="002B6273">
      <w:pPr>
        <w:pStyle w:val="ReportText"/>
        <w:spacing w:line="360" w:lineRule="auto"/>
        <w:ind w:left="0"/>
        <w:rPr>
          <w:ins w:id="4383" w:author="user" w:date="2012-02-29T14:49:00Z"/>
          <w:rFonts w:ascii="Calibri" w:hAnsi="Calibri" w:cs="Calibri"/>
          <w:b/>
          <w:bCs/>
          <w:sz w:val="20"/>
        </w:rPr>
      </w:pPr>
      <w:ins w:id="4384" w:author="user" w:date="2012-02-29T14:49:00Z">
        <w:r w:rsidRPr="00261758">
          <w:rPr>
            <w:rFonts w:ascii="Calibri" w:hAnsi="Calibri" w:cs="Calibri"/>
            <w:b/>
            <w:bCs/>
            <w:sz w:val="20"/>
          </w:rPr>
          <w:t>Table- 6.16: Families Structure of the PAFs</w:t>
        </w:r>
      </w:ins>
    </w:p>
    <w:tbl>
      <w:tblPr>
        <w:tblW w:w="8180" w:type="dxa"/>
        <w:tblInd w:w="99" w:type="dxa"/>
        <w:tblLook w:val="04A0"/>
      </w:tblPr>
      <w:tblGrid>
        <w:gridCol w:w="2860"/>
        <w:gridCol w:w="1760"/>
        <w:gridCol w:w="1780"/>
        <w:gridCol w:w="1780"/>
      </w:tblGrid>
      <w:tr w:rsidR="002B6273" w:rsidRPr="00145B40" w:rsidTr="0074335E">
        <w:trPr>
          <w:trHeight w:val="300"/>
          <w:ins w:id="4385" w:author="user" w:date="2012-02-29T14:49:00Z"/>
        </w:trPr>
        <w:tc>
          <w:tcPr>
            <w:tcW w:w="2860" w:type="dxa"/>
            <w:vMerge w:val="restart"/>
            <w:tcBorders>
              <w:top w:val="single" w:sz="4" w:space="0" w:color="auto"/>
              <w:left w:val="single" w:sz="4" w:space="0" w:color="auto"/>
              <w:bottom w:val="single" w:sz="4" w:space="0" w:color="000000"/>
              <w:right w:val="single" w:sz="4" w:space="0" w:color="auto"/>
            </w:tcBorders>
            <w:shd w:val="clear" w:color="auto" w:fill="auto"/>
          </w:tcPr>
          <w:p w:rsidR="002B6273" w:rsidRPr="005B2A10" w:rsidRDefault="002B6273" w:rsidP="0074335E">
            <w:pPr>
              <w:jc w:val="center"/>
              <w:rPr>
                <w:ins w:id="4386" w:author="user" w:date="2012-02-29T14:49:00Z"/>
                <w:rFonts w:ascii="Calibri" w:hAnsi="Calibri" w:cs="Calibri"/>
                <w:b/>
                <w:sz w:val="20"/>
                <w:szCs w:val="20"/>
                <w:lang w:bidi="ne-NP"/>
              </w:rPr>
            </w:pPr>
            <w:ins w:id="4387" w:author="user" w:date="2012-02-29T14:49:00Z">
              <w:r w:rsidRPr="005B2A10">
                <w:rPr>
                  <w:rFonts w:ascii="Calibri" w:hAnsi="Calibri" w:cs="Calibri"/>
                  <w:b/>
                  <w:sz w:val="20"/>
                  <w:szCs w:val="20"/>
                  <w:lang w:bidi="ne-NP"/>
                </w:rPr>
                <w:t>VDC/Municipality</w:t>
              </w:r>
            </w:ins>
          </w:p>
        </w:tc>
        <w:tc>
          <w:tcPr>
            <w:tcW w:w="5320" w:type="dxa"/>
            <w:gridSpan w:val="3"/>
            <w:tcBorders>
              <w:top w:val="single" w:sz="4" w:space="0" w:color="auto"/>
              <w:left w:val="nil"/>
              <w:bottom w:val="single" w:sz="4" w:space="0" w:color="auto"/>
              <w:right w:val="single" w:sz="4" w:space="0" w:color="auto"/>
            </w:tcBorders>
            <w:shd w:val="clear" w:color="auto" w:fill="auto"/>
          </w:tcPr>
          <w:p w:rsidR="002B6273" w:rsidRPr="005B2A10" w:rsidRDefault="002B6273" w:rsidP="0074335E">
            <w:pPr>
              <w:jc w:val="both"/>
              <w:rPr>
                <w:ins w:id="4388" w:author="user" w:date="2012-02-29T14:49:00Z"/>
                <w:rFonts w:ascii="Calibri" w:hAnsi="Calibri" w:cs="Calibri"/>
                <w:b/>
                <w:sz w:val="20"/>
                <w:szCs w:val="20"/>
                <w:lang w:bidi="ne-NP"/>
              </w:rPr>
            </w:pPr>
            <w:ins w:id="4389" w:author="user" w:date="2012-02-29T14:49:00Z">
              <w:r w:rsidRPr="005B2A10">
                <w:rPr>
                  <w:rFonts w:ascii="Calibri" w:hAnsi="Calibri" w:cs="Calibri"/>
                  <w:b/>
                  <w:sz w:val="20"/>
                  <w:szCs w:val="20"/>
                  <w:lang w:bidi="ne-NP"/>
                </w:rPr>
                <w:t xml:space="preserve">                                      Family Type</w:t>
              </w:r>
            </w:ins>
          </w:p>
        </w:tc>
      </w:tr>
      <w:tr w:rsidR="002B6273" w:rsidRPr="00145B40" w:rsidTr="0074335E">
        <w:trPr>
          <w:trHeight w:val="300"/>
          <w:ins w:id="4390" w:author="user" w:date="2012-02-29T14:49:00Z"/>
        </w:trPr>
        <w:tc>
          <w:tcPr>
            <w:tcW w:w="2860" w:type="dxa"/>
            <w:vMerge/>
            <w:tcBorders>
              <w:top w:val="single" w:sz="4" w:space="0" w:color="auto"/>
              <w:left w:val="single" w:sz="4" w:space="0" w:color="auto"/>
              <w:bottom w:val="single" w:sz="4" w:space="0" w:color="000000"/>
              <w:right w:val="single" w:sz="4" w:space="0" w:color="auto"/>
            </w:tcBorders>
            <w:vAlign w:val="center"/>
          </w:tcPr>
          <w:p w:rsidR="002B6273" w:rsidRPr="005B2A10" w:rsidRDefault="002B6273" w:rsidP="0074335E">
            <w:pPr>
              <w:rPr>
                <w:ins w:id="4391" w:author="user" w:date="2012-02-29T14:49:00Z"/>
                <w:rFonts w:ascii="Calibri" w:hAnsi="Calibri" w:cs="Calibri"/>
                <w:b/>
                <w:sz w:val="20"/>
                <w:szCs w:val="20"/>
                <w:lang w:bidi="ne-NP"/>
              </w:rPr>
            </w:pPr>
          </w:p>
        </w:tc>
        <w:tc>
          <w:tcPr>
            <w:tcW w:w="1760" w:type="dxa"/>
            <w:tcBorders>
              <w:top w:val="nil"/>
              <w:left w:val="nil"/>
              <w:bottom w:val="single" w:sz="4" w:space="0" w:color="auto"/>
              <w:right w:val="single" w:sz="4" w:space="0" w:color="auto"/>
            </w:tcBorders>
            <w:shd w:val="clear" w:color="auto" w:fill="auto"/>
          </w:tcPr>
          <w:p w:rsidR="002B6273" w:rsidRPr="005B2A10" w:rsidRDefault="002B6273" w:rsidP="0074335E">
            <w:pPr>
              <w:jc w:val="center"/>
              <w:rPr>
                <w:ins w:id="4392" w:author="user" w:date="2012-02-29T14:49:00Z"/>
                <w:rFonts w:ascii="Calibri" w:hAnsi="Calibri" w:cs="Calibri"/>
                <w:b/>
                <w:sz w:val="20"/>
                <w:szCs w:val="20"/>
                <w:lang w:bidi="ne-NP"/>
              </w:rPr>
            </w:pPr>
            <w:ins w:id="4393" w:author="user" w:date="2012-02-29T14:49:00Z">
              <w:r w:rsidRPr="005B2A10">
                <w:rPr>
                  <w:rFonts w:ascii="Calibri" w:hAnsi="Calibri" w:cs="Calibri"/>
                  <w:b/>
                  <w:sz w:val="20"/>
                  <w:szCs w:val="20"/>
                  <w:lang w:bidi="ne-NP"/>
                </w:rPr>
                <w:t>Nuclear</w:t>
              </w:r>
            </w:ins>
          </w:p>
        </w:tc>
        <w:tc>
          <w:tcPr>
            <w:tcW w:w="1780" w:type="dxa"/>
            <w:tcBorders>
              <w:top w:val="nil"/>
              <w:left w:val="nil"/>
              <w:bottom w:val="single" w:sz="4" w:space="0" w:color="auto"/>
              <w:right w:val="single" w:sz="4" w:space="0" w:color="auto"/>
            </w:tcBorders>
            <w:shd w:val="clear" w:color="auto" w:fill="auto"/>
          </w:tcPr>
          <w:p w:rsidR="002B6273" w:rsidRPr="005B2A10" w:rsidRDefault="002B6273" w:rsidP="0074335E">
            <w:pPr>
              <w:jc w:val="center"/>
              <w:rPr>
                <w:ins w:id="4394" w:author="user" w:date="2012-02-29T14:49:00Z"/>
                <w:rFonts w:ascii="Calibri" w:hAnsi="Calibri" w:cs="Calibri"/>
                <w:b/>
                <w:sz w:val="20"/>
                <w:szCs w:val="20"/>
                <w:lang w:bidi="ne-NP"/>
              </w:rPr>
            </w:pPr>
            <w:ins w:id="4395" w:author="user" w:date="2012-02-29T14:49:00Z">
              <w:r w:rsidRPr="005B2A10">
                <w:rPr>
                  <w:rFonts w:ascii="Calibri" w:hAnsi="Calibri" w:cs="Calibri"/>
                  <w:b/>
                  <w:sz w:val="20"/>
                  <w:szCs w:val="20"/>
                  <w:lang w:bidi="ne-NP"/>
                </w:rPr>
                <w:t>Joint</w:t>
              </w:r>
            </w:ins>
          </w:p>
        </w:tc>
        <w:tc>
          <w:tcPr>
            <w:tcW w:w="1780" w:type="dxa"/>
            <w:tcBorders>
              <w:top w:val="nil"/>
              <w:left w:val="nil"/>
              <w:bottom w:val="single" w:sz="4" w:space="0" w:color="auto"/>
              <w:right w:val="single" w:sz="4" w:space="0" w:color="auto"/>
            </w:tcBorders>
            <w:shd w:val="clear" w:color="auto" w:fill="auto"/>
          </w:tcPr>
          <w:p w:rsidR="002B6273" w:rsidRPr="005B2A10" w:rsidRDefault="002B6273" w:rsidP="0074335E">
            <w:pPr>
              <w:jc w:val="center"/>
              <w:rPr>
                <w:ins w:id="4396" w:author="user" w:date="2012-02-29T14:49:00Z"/>
                <w:rFonts w:ascii="Calibri" w:hAnsi="Calibri" w:cs="Calibri"/>
                <w:b/>
                <w:sz w:val="20"/>
                <w:szCs w:val="20"/>
                <w:lang w:bidi="ne-NP"/>
              </w:rPr>
            </w:pPr>
            <w:ins w:id="4397" w:author="user" w:date="2012-02-29T14:49:00Z">
              <w:r w:rsidRPr="005B2A10">
                <w:rPr>
                  <w:rFonts w:ascii="Calibri" w:hAnsi="Calibri" w:cs="Calibri"/>
                  <w:b/>
                  <w:sz w:val="20"/>
                  <w:szCs w:val="20"/>
                  <w:lang w:bidi="ne-NP"/>
                </w:rPr>
                <w:t>Total Households</w:t>
              </w:r>
            </w:ins>
          </w:p>
        </w:tc>
      </w:tr>
      <w:tr w:rsidR="002B6273" w:rsidRPr="00145B40" w:rsidTr="0074335E">
        <w:trPr>
          <w:trHeight w:val="300"/>
          <w:ins w:id="4398" w:author="user" w:date="2012-02-29T14:49:00Z"/>
        </w:trPr>
        <w:tc>
          <w:tcPr>
            <w:tcW w:w="2860" w:type="dxa"/>
            <w:tcBorders>
              <w:top w:val="nil"/>
              <w:left w:val="single" w:sz="4" w:space="0" w:color="auto"/>
              <w:bottom w:val="single" w:sz="4" w:space="0" w:color="auto"/>
              <w:right w:val="single" w:sz="4" w:space="0" w:color="auto"/>
            </w:tcBorders>
            <w:shd w:val="clear" w:color="auto" w:fill="auto"/>
          </w:tcPr>
          <w:p w:rsidR="002B6273" w:rsidRPr="00B7528E" w:rsidRDefault="002B6273" w:rsidP="0074335E">
            <w:pPr>
              <w:jc w:val="both"/>
              <w:rPr>
                <w:ins w:id="4399" w:author="user" w:date="2012-02-29T14:49:00Z"/>
                <w:rFonts w:ascii="Calibri" w:hAnsi="Calibri" w:cs="Calibri"/>
                <w:sz w:val="20"/>
                <w:szCs w:val="20"/>
                <w:lang w:bidi="ne-NP"/>
              </w:rPr>
            </w:pPr>
            <w:smartTag w:uri="urn:schemas-microsoft-com:office:smarttags" w:element="place">
              <w:smartTag w:uri="urn:schemas-microsoft-com:office:smarttags" w:element="PlaceName">
                <w:ins w:id="4400" w:author="user" w:date="2012-02-29T14:49:00Z">
                  <w:r w:rsidRPr="00B7528E">
                    <w:rPr>
                      <w:rFonts w:ascii="Calibri" w:hAnsi="Calibri" w:cs="Calibri"/>
                      <w:sz w:val="20"/>
                      <w:szCs w:val="20"/>
                      <w:lang w:bidi="ne-NP"/>
                    </w:rPr>
                    <w:t>Hetauda</w:t>
                  </w:r>
                </w:ins>
              </w:smartTag>
              <w:ins w:id="4401" w:author="user" w:date="2012-02-29T14:49:00Z">
                <w:r w:rsidRPr="00B7528E">
                  <w:rPr>
                    <w:rFonts w:ascii="Calibri" w:hAnsi="Calibri" w:cs="Calibri"/>
                    <w:sz w:val="20"/>
                    <w:szCs w:val="20"/>
                    <w:lang w:bidi="ne-NP"/>
                  </w:rPr>
                  <w:t xml:space="preserve"> </w:t>
                </w:r>
                <w:smartTag w:uri="urn:schemas-microsoft-com:office:smarttags" w:element="PlaceType">
                  <w:r w:rsidRPr="00B7528E">
                    <w:rPr>
                      <w:rFonts w:ascii="Calibri" w:hAnsi="Calibri" w:cs="Calibri"/>
                      <w:sz w:val="20"/>
                      <w:szCs w:val="20"/>
                      <w:lang w:bidi="ne-NP"/>
                    </w:rPr>
                    <w:t>Municipality</w:t>
                  </w:r>
                </w:smartTag>
              </w:ins>
            </w:smartTag>
            <w:ins w:id="4402" w:author="user" w:date="2012-02-29T14:49:00Z">
              <w:r w:rsidRPr="00B7528E">
                <w:rPr>
                  <w:rFonts w:ascii="Calibri" w:hAnsi="Calibri" w:cs="Calibri"/>
                  <w:sz w:val="20"/>
                  <w:szCs w:val="20"/>
                  <w:lang w:bidi="ne-NP"/>
                </w:rPr>
                <w:t xml:space="preserve"> </w:t>
              </w:r>
            </w:ins>
          </w:p>
        </w:tc>
        <w:tc>
          <w:tcPr>
            <w:tcW w:w="176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403" w:author="user" w:date="2012-02-29T14:49:00Z"/>
                <w:rFonts w:ascii="Calibri" w:hAnsi="Calibri" w:cs="Calibri"/>
                <w:sz w:val="20"/>
                <w:szCs w:val="20"/>
                <w:lang w:bidi="ne-NP"/>
              </w:rPr>
            </w:pPr>
            <w:ins w:id="4404" w:author="user" w:date="2012-02-29T14:49:00Z">
              <w:r w:rsidRPr="00B7528E">
                <w:rPr>
                  <w:rFonts w:ascii="Calibri" w:hAnsi="Calibri" w:cs="Calibri"/>
                  <w:sz w:val="20"/>
                  <w:szCs w:val="20"/>
                  <w:lang w:bidi="ne-NP"/>
                </w:rPr>
                <w:t>3</w:t>
              </w:r>
            </w:ins>
          </w:p>
        </w:tc>
        <w:tc>
          <w:tcPr>
            <w:tcW w:w="178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405" w:author="user" w:date="2012-02-29T14:49:00Z"/>
                <w:rFonts w:ascii="Calibri" w:hAnsi="Calibri" w:cs="Calibri"/>
                <w:sz w:val="20"/>
                <w:szCs w:val="20"/>
                <w:lang w:bidi="ne-NP"/>
              </w:rPr>
            </w:pPr>
            <w:ins w:id="4406" w:author="user" w:date="2012-02-29T14:49:00Z">
              <w:r w:rsidRPr="00B7528E">
                <w:rPr>
                  <w:rFonts w:ascii="Calibri" w:hAnsi="Calibri" w:cs="Calibri"/>
                  <w:sz w:val="20"/>
                  <w:szCs w:val="20"/>
                  <w:lang w:bidi="ne-NP"/>
                </w:rPr>
                <w:t>4</w:t>
              </w:r>
            </w:ins>
          </w:p>
        </w:tc>
        <w:tc>
          <w:tcPr>
            <w:tcW w:w="178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407" w:author="user" w:date="2012-02-29T14:49:00Z"/>
                <w:rFonts w:ascii="Calibri" w:hAnsi="Calibri" w:cs="Calibri"/>
                <w:sz w:val="20"/>
                <w:szCs w:val="20"/>
                <w:lang w:bidi="ne-NP"/>
              </w:rPr>
            </w:pPr>
            <w:ins w:id="4408" w:author="user" w:date="2012-02-29T14:49:00Z">
              <w:r w:rsidRPr="00B7528E">
                <w:rPr>
                  <w:rFonts w:ascii="Calibri" w:hAnsi="Calibri" w:cs="Calibri"/>
                  <w:sz w:val="20"/>
                  <w:szCs w:val="20"/>
                  <w:lang w:bidi="ne-NP"/>
                </w:rPr>
                <w:t>7</w:t>
              </w:r>
            </w:ins>
          </w:p>
        </w:tc>
      </w:tr>
      <w:tr w:rsidR="002B6273" w:rsidRPr="00145B40" w:rsidTr="0074335E">
        <w:trPr>
          <w:trHeight w:val="300"/>
          <w:ins w:id="4409" w:author="user" w:date="2012-02-29T14:49:00Z"/>
        </w:trPr>
        <w:tc>
          <w:tcPr>
            <w:tcW w:w="2860" w:type="dxa"/>
            <w:tcBorders>
              <w:top w:val="nil"/>
              <w:left w:val="single" w:sz="4" w:space="0" w:color="auto"/>
              <w:bottom w:val="single" w:sz="4" w:space="0" w:color="auto"/>
              <w:right w:val="single" w:sz="4" w:space="0" w:color="auto"/>
            </w:tcBorders>
            <w:shd w:val="clear" w:color="auto" w:fill="auto"/>
          </w:tcPr>
          <w:p w:rsidR="002B6273" w:rsidRPr="00B7528E" w:rsidRDefault="002B6273" w:rsidP="0074335E">
            <w:pPr>
              <w:jc w:val="both"/>
              <w:rPr>
                <w:ins w:id="4410" w:author="user" w:date="2012-02-29T14:49:00Z"/>
                <w:rFonts w:ascii="Calibri" w:hAnsi="Calibri" w:cs="Calibri"/>
                <w:sz w:val="20"/>
                <w:szCs w:val="20"/>
                <w:lang w:bidi="ne-NP"/>
              </w:rPr>
            </w:pPr>
            <w:ins w:id="4411" w:author="user" w:date="2012-02-29T14:49:00Z">
              <w:r w:rsidRPr="00B7528E">
                <w:rPr>
                  <w:rFonts w:ascii="Calibri" w:hAnsi="Calibri" w:cs="Calibri"/>
                  <w:sz w:val="20"/>
                  <w:szCs w:val="20"/>
                  <w:lang w:bidi="ne-NP"/>
                </w:rPr>
                <w:t>Basamadi</w:t>
              </w:r>
            </w:ins>
          </w:p>
        </w:tc>
        <w:tc>
          <w:tcPr>
            <w:tcW w:w="176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412" w:author="user" w:date="2012-02-29T14:49:00Z"/>
                <w:rFonts w:ascii="Calibri" w:hAnsi="Calibri" w:cs="Calibri"/>
                <w:sz w:val="20"/>
                <w:szCs w:val="20"/>
                <w:lang w:bidi="ne-NP"/>
              </w:rPr>
            </w:pPr>
            <w:ins w:id="4413" w:author="user" w:date="2012-02-29T14:49:00Z">
              <w:r w:rsidRPr="00B7528E">
                <w:rPr>
                  <w:rFonts w:ascii="Calibri" w:hAnsi="Calibri" w:cs="Calibri"/>
                  <w:sz w:val="20"/>
                  <w:szCs w:val="20"/>
                  <w:lang w:bidi="ne-NP"/>
                </w:rPr>
                <w:t>14</w:t>
              </w:r>
            </w:ins>
          </w:p>
        </w:tc>
        <w:tc>
          <w:tcPr>
            <w:tcW w:w="178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414" w:author="user" w:date="2012-02-29T14:49:00Z"/>
                <w:rFonts w:ascii="Calibri" w:hAnsi="Calibri" w:cs="Calibri"/>
                <w:sz w:val="20"/>
                <w:szCs w:val="20"/>
                <w:lang w:bidi="ne-NP"/>
              </w:rPr>
            </w:pPr>
            <w:ins w:id="4415" w:author="user" w:date="2012-02-29T14:49:00Z">
              <w:r w:rsidRPr="00B7528E">
                <w:rPr>
                  <w:rFonts w:ascii="Calibri" w:hAnsi="Calibri" w:cs="Calibri"/>
                  <w:sz w:val="20"/>
                  <w:szCs w:val="20"/>
                  <w:lang w:bidi="ne-NP"/>
                </w:rPr>
                <w:t>13</w:t>
              </w:r>
            </w:ins>
          </w:p>
        </w:tc>
        <w:tc>
          <w:tcPr>
            <w:tcW w:w="178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416" w:author="user" w:date="2012-02-29T14:49:00Z"/>
                <w:rFonts w:ascii="Calibri" w:hAnsi="Calibri" w:cs="Calibri"/>
                <w:sz w:val="20"/>
                <w:szCs w:val="20"/>
                <w:lang w:bidi="ne-NP"/>
              </w:rPr>
            </w:pPr>
            <w:ins w:id="4417" w:author="user" w:date="2012-02-29T14:49:00Z">
              <w:r w:rsidRPr="00B7528E">
                <w:rPr>
                  <w:rFonts w:ascii="Calibri" w:hAnsi="Calibri" w:cs="Calibri"/>
                  <w:sz w:val="20"/>
                  <w:szCs w:val="20"/>
                  <w:lang w:bidi="ne-NP"/>
                </w:rPr>
                <w:t>27</w:t>
              </w:r>
            </w:ins>
          </w:p>
        </w:tc>
      </w:tr>
      <w:tr w:rsidR="002B6273" w:rsidRPr="00145B40" w:rsidTr="0074335E">
        <w:trPr>
          <w:trHeight w:val="300"/>
          <w:ins w:id="4418" w:author="user" w:date="2012-02-29T14:49:00Z"/>
        </w:trPr>
        <w:tc>
          <w:tcPr>
            <w:tcW w:w="2860" w:type="dxa"/>
            <w:tcBorders>
              <w:top w:val="nil"/>
              <w:left w:val="single" w:sz="4" w:space="0" w:color="auto"/>
              <w:bottom w:val="single" w:sz="4" w:space="0" w:color="auto"/>
              <w:right w:val="single" w:sz="4" w:space="0" w:color="auto"/>
            </w:tcBorders>
            <w:shd w:val="clear" w:color="auto" w:fill="auto"/>
          </w:tcPr>
          <w:p w:rsidR="002B6273" w:rsidRPr="00B7528E" w:rsidRDefault="002B6273" w:rsidP="0074335E">
            <w:pPr>
              <w:jc w:val="both"/>
              <w:rPr>
                <w:ins w:id="4419" w:author="user" w:date="2012-02-29T14:49:00Z"/>
                <w:rFonts w:ascii="Calibri" w:hAnsi="Calibri" w:cs="Calibri"/>
                <w:sz w:val="20"/>
                <w:szCs w:val="20"/>
                <w:lang w:bidi="ne-NP"/>
              </w:rPr>
            </w:pPr>
            <w:ins w:id="4420" w:author="user" w:date="2012-02-29T14:49:00Z">
              <w:r w:rsidRPr="00B7528E">
                <w:rPr>
                  <w:rFonts w:ascii="Calibri" w:hAnsi="Calibri" w:cs="Calibri"/>
                  <w:sz w:val="20"/>
                  <w:szCs w:val="20"/>
                  <w:lang w:bidi="ne-NP"/>
                </w:rPr>
                <w:t>Manahari</w:t>
              </w:r>
            </w:ins>
          </w:p>
        </w:tc>
        <w:tc>
          <w:tcPr>
            <w:tcW w:w="176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421" w:author="user" w:date="2012-02-29T14:49:00Z"/>
                <w:rFonts w:ascii="Calibri" w:hAnsi="Calibri" w:cs="Calibri"/>
                <w:sz w:val="20"/>
                <w:szCs w:val="20"/>
                <w:lang w:bidi="ne-NP"/>
              </w:rPr>
            </w:pPr>
            <w:ins w:id="4422" w:author="user" w:date="2012-02-29T14:49:00Z">
              <w:r w:rsidRPr="00B7528E">
                <w:rPr>
                  <w:rFonts w:ascii="Calibri" w:hAnsi="Calibri" w:cs="Calibri"/>
                  <w:sz w:val="20"/>
                  <w:szCs w:val="20"/>
                  <w:lang w:bidi="ne-NP"/>
                </w:rPr>
                <w:t>32</w:t>
              </w:r>
            </w:ins>
          </w:p>
        </w:tc>
        <w:tc>
          <w:tcPr>
            <w:tcW w:w="178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423" w:author="user" w:date="2012-02-29T14:49:00Z"/>
                <w:rFonts w:ascii="Calibri" w:hAnsi="Calibri" w:cs="Calibri"/>
                <w:sz w:val="20"/>
                <w:szCs w:val="20"/>
                <w:lang w:bidi="ne-NP"/>
              </w:rPr>
            </w:pPr>
            <w:ins w:id="4424" w:author="user" w:date="2012-02-29T14:49:00Z">
              <w:r w:rsidRPr="00B7528E">
                <w:rPr>
                  <w:rFonts w:ascii="Calibri" w:hAnsi="Calibri" w:cs="Calibri"/>
                  <w:sz w:val="20"/>
                  <w:szCs w:val="20"/>
                  <w:lang w:bidi="ne-NP"/>
                </w:rPr>
                <w:t>19</w:t>
              </w:r>
            </w:ins>
          </w:p>
        </w:tc>
        <w:tc>
          <w:tcPr>
            <w:tcW w:w="178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425" w:author="user" w:date="2012-02-29T14:49:00Z"/>
                <w:rFonts w:ascii="Calibri" w:hAnsi="Calibri" w:cs="Calibri"/>
                <w:sz w:val="20"/>
                <w:szCs w:val="20"/>
                <w:lang w:bidi="ne-NP"/>
              </w:rPr>
            </w:pPr>
            <w:ins w:id="4426" w:author="user" w:date="2012-02-29T14:49:00Z">
              <w:r w:rsidRPr="00B7528E">
                <w:rPr>
                  <w:rFonts w:ascii="Calibri" w:hAnsi="Calibri" w:cs="Calibri"/>
                  <w:sz w:val="20"/>
                  <w:szCs w:val="20"/>
                  <w:lang w:bidi="ne-NP"/>
                </w:rPr>
                <w:t>51</w:t>
              </w:r>
            </w:ins>
          </w:p>
        </w:tc>
      </w:tr>
      <w:tr w:rsidR="002B6273" w:rsidRPr="00145B40" w:rsidTr="0074335E">
        <w:trPr>
          <w:trHeight w:val="300"/>
          <w:ins w:id="4427" w:author="user" w:date="2012-02-29T14:49:00Z"/>
        </w:trPr>
        <w:tc>
          <w:tcPr>
            <w:tcW w:w="2860" w:type="dxa"/>
            <w:tcBorders>
              <w:top w:val="nil"/>
              <w:left w:val="single" w:sz="4" w:space="0" w:color="auto"/>
              <w:bottom w:val="single" w:sz="4" w:space="0" w:color="auto"/>
              <w:right w:val="single" w:sz="4" w:space="0" w:color="auto"/>
            </w:tcBorders>
            <w:shd w:val="clear" w:color="auto" w:fill="auto"/>
          </w:tcPr>
          <w:p w:rsidR="002B6273" w:rsidRPr="00B7528E" w:rsidRDefault="002B6273" w:rsidP="0074335E">
            <w:pPr>
              <w:jc w:val="both"/>
              <w:rPr>
                <w:ins w:id="4428" w:author="user" w:date="2012-02-29T14:49:00Z"/>
                <w:rFonts w:ascii="Calibri" w:hAnsi="Calibri" w:cs="Calibri"/>
                <w:sz w:val="20"/>
                <w:szCs w:val="20"/>
                <w:lang w:bidi="ne-NP"/>
              </w:rPr>
            </w:pPr>
            <w:ins w:id="4429" w:author="user" w:date="2012-02-29T14:49:00Z">
              <w:r w:rsidRPr="00B7528E">
                <w:rPr>
                  <w:rFonts w:ascii="Calibri" w:hAnsi="Calibri" w:cs="Calibri"/>
                  <w:sz w:val="20"/>
                  <w:szCs w:val="20"/>
                  <w:lang w:bidi="ne-NP"/>
                </w:rPr>
                <w:t>Birendranagar</w:t>
              </w:r>
            </w:ins>
          </w:p>
        </w:tc>
        <w:tc>
          <w:tcPr>
            <w:tcW w:w="176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430" w:author="user" w:date="2012-02-29T14:49:00Z"/>
                <w:rFonts w:ascii="Calibri" w:hAnsi="Calibri" w:cs="Calibri"/>
                <w:sz w:val="20"/>
                <w:szCs w:val="20"/>
                <w:lang w:bidi="ne-NP"/>
              </w:rPr>
            </w:pPr>
            <w:ins w:id="4431" w:author="user" w:date="2012-02-29T14:49:00Z">
              <w:r w:rsidRPr="00B7528E">
                <w:rPr>
                  <w:rFonts w:ascii="Calibri" w:hAnsi="Calibri" w:cs="Calibri"/>
                  <w:sz w:val="20"/>
                  <w:szCs w:val="20"/>
                  <w:lang w:bidi="ne-NP"/>
                </w:rPr>
                <w:t>14</w:t>
              </w:r>
            </w:ins>
          </w:p>
        </w:tc>
        <w:tc>
          <w:tcPr>
            <w:tcW w:w="178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432" w:author="user" w:date="2012-02-29T14:49:00Z"/>
                <w:rFonts w:ascii="Calibri" w:hAnsi="Calibri" w:cs="Calibri"/>
                <w:sz w:val="20"/>
                <w:szCs w:val="20"/>
                <w:lang w:bidi="ne-NP"/>
              </w:rPr>
            </w:pPr>
            <w:ins w:id="4433" w:author="user" w:date="2012-02-29T14:49:00Z">
              <w:r w:rsidRPr="00B7528E">
                <w:rPr>
                  <w:rFonts w:ascii="Calibri" w:hAnsi="Calibri" w:cs="Calibri"/>
                  <w:sz w:val="20"/>
                  <w:szCs w:val="20"/>
                  <w:lang w:bidi="ne-NP"/>
                </w:rPr>
                <w:t>6</w:t>
              </w:r>
            </w:ins>
          </w:p>
        </w:tc>
        <w:tc>
          <w:tcPr>
            <w:tcW w:w="178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434" w:author="user" w:date="2012-02-29T14:49:00Z"/>
                <w:rFonts w:ascii="Calibri" w:hAnsi="Calibri" w:cs="Calibri"/>
                <w:sz w:val="20"/>
                <w:szCs w:val="20"/>
                <w:lang w:bidi="ne-NP"/>
              </w:rPr>
            </w:pPr>
            <w:ins w:id="4435" w:author="user" w:date="2012-02-29T14:49:00Z">
              <w:r w:rsidRPr="00B7528E">
                <w:rPr>
                  <w:rFonts w:ascii="Calibri" w:hAnsi="Calibri" w:cs="Calibri"/>
                  <w:sz w:val="20"/>
                  <w:szCs w:val="20"/>
                  <w:lang w:bidi="ne-NP"/>
                </w:rPr>
                <w:t>20</w:t>
              </w:r>
            </w:ins>
          </w:p>
        </w:tc>
      </w:tr>
      <w:tr w:rsidR="002B6273" w:rsidRPr="00145B40" w:rsidTr="0074335E">
        <w:trPr>
          <w:trHeight w:val="300"/>
          <w:ins w:id="4436" w:author="user" w:date="2012-02-29T14:49:00Z"/>
        </w:trPr>
        <w:tc>
          <w:tcPr>
            <w:tcW w:w="2860" w:type="dxa"/>
            <w:tcBorders>
              <w:top w:val="nil"/>
              <w:left w:val="single" w:sz="4" w:space="0" w:color="auto"/>
              <w:bottom w:val="single" w:sz="4" w:space="0" w:color="auto"/>
              <w:right w:val="single" w:sz="4" w:space="0" w:color="auto"/>
            </w:tcBorders>
            <w:shd w:val="clear" w:color="auto" w:fill="auto"/>
          </w:tcPr>
          <w:p w:rsidR="002B6273" w:rsidRPr="00B7528E" w:rsidRDefault="002B6273" w:rsidP="0074335E">
            <w:pPr>
              <w:jc w:val="both"/>
              <w:rPr>
                <w:ins w:id="4437" w:author="user" w:date="2012-02-29T14:49:00Z"/>
                <w:rFonts w:ascii="Calibri" w:hAnsi="Calibri" w:cs="Calibri"/>
                <w:sz w:val="20"/>
                <w:szCs w:val="20"/>
                <w:lang w:bidi="ne-NP"/>
              </w:rPr>
            </w:pPr>
            <w:ins w:id="4438" w:author="user" w:date="2012-02-29T14:49:00Z">
              <w:r w:rsidRPr="00B7528E">
                <w:rPr>
                  <w:rFonts w:ascii="Calibri" w:hAnsi="Calibri" w:cs="Calibri"/>
                  <w:sz w:val="20"/>
                  <w:szCs w:val="20"/>
                  <w:lang w:bidi="ne-NP"/>
                </w:rPr>
                <w:t>Chainpur</w:t>
              </w:r>
            </w:ins>
          </w:p>
        </w:tc>
        <w:tc>
          <w:tcPr>
            <w:tcW w:w="176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439" w:author="user" w:date="2012-02-29T14:49:00Z"/>
                <w:rFonts w:ascii="Calibri" w:hAnsi="Calibri" w:cs="Calibri"/>
                <w:sz w:val="20"/>
                <w:szCs w:val="20"/>
                <w:lang w:bidi="ne-NP"/>
              </w:rPr>
            </w:pPr>
            <w:ins w:id="4440" w:author="user" w:date="2012-02-29T14:49:00Z">
              <w:r w:rsidRPr="00B7528E">
                <w:rPr>
                  <w:rFonts w:ascii="Calibri" w:hAnsi="Calibri" w:cs="Calibri"/>
                  <w:sz w:val="20"/>
                  <w:szCs w:val="20"/>
                  <w:lang w:bidi="ne-NP"/>
                </w:rPr>
                <w:t>15</w:t>
              </w:r>
            </w:ins>
          </w:p>
        </w:tc>
        <w:tc>
          <w:tcPr>
            <w:tcW w:w="178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441" w:author="user" w:date="2012-02-29T14:49:00Z"/>
                <w:rFonts w:ascii="Calibri" w:hAnsi="Calibri" w:cs="Calibri"/>
                <w:sz w:val="20"/>
                <w:szCs w:val="20"/>
                <w:lang w:bidi="ne-NP"/>
              </w:rPr>
            </w:pPr>
            <w:ins w:id="4442" w:author="user" w:date="2012-02-29T14:49:00Z">
              <w:r w:rsidRPr="00B7528E">
                <w:rPr>
                  <w:rFonts w:ascii="Calibri" w:hAnsi="Calibri" w:cs="Calibri"/>
                  <w:sz w:val="20"/>
                  <w:szCs w:val="20"/>
                  <w:lang w:bidi="ne-NP"/>
                </w:rPr>
                <w:t>3</w:t>
              </w:r>
            </w:ins>
          </w:p>
        </w:tc>
        <w:tc>
          <w:tcPr>
            <w:tcW w:w="178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443" w:author="user" w:date="2012-02-29T14:49:00Z"/>
                <w:rFonts w:ascii="Calibri" w:hAnsi="Calibri" w:cs="Calibri"/>
                <w:sz w:val="20"/>
                <w:szCs w:val="20"/>
                <w:lang w:bidi="ne-NP"/>
              </w:rPr>
            </w:pPr>
            <w:ins w:id="4444" w:author="user" w:date="2012-02-29T14:49:00Z">
              <w:r w:rsidRPr="00B7528E">
                <w:rPr>
                  <w:rFonts w:ascii="Calibri" w:hAnsi="Calibri" w:cs="Calibri"/>
                  <w:sz w:val="20"/>
                  <w:szCs w:val="20"/>
                  <w:lang w:bidi="ne-NP"/>
                </w:rPr>
                <w:t>18</w:t>
              </w:r>
            </w:ins>
          </w:p>
        </w:tc>
      </w:tr>
      <w:tr w:rsidR="002B6273" w:rsidRPr="00145B40" w:rsidTr="0074335E">
        <w:trPr>
          <w:trHeight w:val="300"/>
          <w:ins w:id="4445" w:author="user" w:date="2012-02-29T14:49:00Z"/>
        </w:trPr>
        <w:tc>
          <w:tcPr>
            <w:tcW w:w="2860" w:type="dxa"/>
            <w:tcBorders>
              <w:top w:val="nil"/>
              <w:left w:val="single" w:sz="4" w:space="0" w:color="auto"/>
              <w:bottom w:val="single" w:sz="4" w:space="0" w:color="auto"/>
              <w:right w:val="single" w:sz="4" w:space="0" w:color="auto"/>
            </w:tcBorders>
            <w:shd w:val="clear" w:color="auto" w:fill="auto"/>
          </w:tcPr>
          <w:p w:rsidR="002B6273" w:rsidRPr="00B7528E" w:rsidRDefault="002B6273" w:rsidP="0074335E">
            <w:pPr>
              <w:jc w:val="both"/>
              <w:rPr>
                <w:ins w:id="4446" w:author="user" w:date="2012-02-29T14:49:00Z"/>
                <w:rFonts w:ascii="Calibri" w:hAnsi="Calibri" w:cs="Calibri"/>
                <w:sz w:val="20"/>
                <w:szCs w:val="20"/>
                <w:lang w:bidi="ne-NP"/>
              </w:rPr>
            </w:pPr>
            <w:ins w:id="4447" w:author="user" w:date="2012-02-29T14:49:00Z">
              <w:r w:rsidRPr="00B7528E">
                <w:rPr>
                  <w:rFonts w:ascii="Calibri" w:hAnsi="Calibri" w:cs="Calibri"/>
                  <w:sz w:val="20"/>
                  <w:szCs w:val="20"/>
                  <w:lang w:bidi="ne-NP"/>
                </w:rPr>
                <w:t>Jutpani</w:t>
              </w:r>
            </w:ins>
          </w:p>
        </w:tc>
        <w:tc>
          <w:tcPr>
            <w:tcW w:w="176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448" w:author="user" w:date="2012-02-29T14:49:00Z"/>
                <w:rFonts w:ascii="Calibri" w:hAnsi="Calibri" w:cs="Calibri"/>
                <w:sz w:val="20"/>
                <w:szCs w:val="20"/>
                <w:lang w:bidi="ne-NP"/>
              </w:rPr>
            </w:pPr>
            <w:ins w:id="4449" w:author="user" w:date="2012-02-29T14:49:00Z">
              <w:r w:rsidRPr="00B7528E">
                <w:rPr>
                  <w:rFonts w:ascii="Calibri" w:hAnsi="Calibri" w:cs="Calibri"/>
                  <w:sz w:val="20"/>
                  <w:szCs w:val="20"/>
                  <w:lang w:bidi="ne-NP"/>
                </w:rPr>
                <w:t>6</w:t>
              </w:r>
            </w:ins>
          </w:p>
        </w:tc>
        <w:tc>
          <w:tcPr>
            <w:tcW w:w="178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450" w:author="user" w:date="2012-02-29T14:49:00Z"/>
                <w:rFonts w:ascii="Calibri" w:hAnsi="Calibri" w:cs="Calibri"/>
                <w:sz w:val="20"/>
                <w:szCs w:val="20"/>
                <w:lang w:bidi="ne-NP"/>
              </w:rPr>
            </w:pPr>
            <w:ins w:id="4451" w:author="user" w:date="2012-02-29T14:49:00Z">
              <w:r w:rsidRPr="00B7528E">
                <w:rPr>
                  <w:rFonts w:ascii="Calibri" w:hAnsi="Calibri" w:cs="Calibri"/>
                  <w:sz w:val="20"/>
                  <w:szCs w:val="20"/>
                  <w:lang w:bidi="ne-NP"/>
                </w:rPr>
                <w:t>0</w:t>
              </w:r>
            </w:ins>
          </w:p>
        </w:tc>
        <w:tc>
          <w:tcPr>
            <w:tcW w:w="178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452" w:author="user" w:date="2012-02-29T14:49:00Z"/>
                <w:rFonts w:ascii="Calibri" w:hAnsi="Calibri" w:cs="Calibri"/>
                <w:sz w:val="20"/>
                <w:szCs w:val="20"/>
                <w:lang w:bidi="ne-NP"/>
              </w:rPr>
            </w:pPr>
            <w:ins w:id="4453" w:author="user" w:date="2012-02-29T14:49:00Z">
              <w:r w:rsidRPr="00B7528E">
                <w:rPr>
                  <w:rFonts w:ascii="Calibri" w:hAnsi="Calibri" w:cs="Calibri"/>
                  <w:sz w:val="20"/>
                  <w:szCs w:val="20"/>
                  <w:lang w:bidi="ne-NP"/>
                </w:rPr>
                <w:t>6</w:t>
              </w:r>
            </w:ins>
          </w:p>
        </w:tc>
      </w:tr>
      <w:tr w:rsidR="002B6273" w:rsidRPr="00145B40" w:rsidTr="0074335E">
        <w:trPr>
          <w:trHeight w:val="300"/>
          <w:ins w:id="4454" w:author="user" w:date="2012-02-29T14:49:00Z"/>
        </w:trPr>
        <w:tc>
          <w:tcPr>
            <w:tcW w:w="2860" w:type="dxa"/>
            <w:tcBorders>
              <w:top w:val="single" w:sz="4" w:space="0" w:color="auto"/>
              <w:left w:val="single" w:sz="4" w:space="0" w:color="auto"/>
              <w:bottom w:val="single" w:sz="4" w:space="0" w:color="auto"/>
              <w:right w:val="single" w:sz="4" w:space="0" w:color="auto"/>
            </w:tcBorders>
            <w:shd w:val="clear" w:color="auto" w:fill="auto"/>
          </w:tcPr>
          <w:p w:rsidR="002B6273" w:rsidRPr="00B7528E" w:rsidRDefault="002B6273" w:rsidP="0074335E">
            <w:pPr>
              <w:jc w:val="both"/>
              <w:rPr>
                <w:ins w:id="4455" w:author="user" w:date="2012-02-29T14:49:00Z"/>
                <w:rFonts w:ascii="Calibri" w:hAnsi="Calibri" w:cs="Calibri"/>
                <w:sz w:val="20"/>
                <w:szCs w:val="20"/>
                <w:lang w:bidi="ne-NP"/>
              </w:rPr>
            </w:pPr>
            <w:ins w:id="4456" w:author="user" w:date="2012-02-29T14:49:00Z">
              <w:r w:rsidRPr="00B7528E">
                <w:rPr>
                  <w:rFonts w:ascii="Calibri" w:hAnsi="Calibri" w:cs="Calibri"/>
                  <w:sz w:val="20"/>
                  <w:szCs w:val="20"/>
                  <w:lang w:bidi="ne-NP"/>
                </w:rPr>
                <w:t>Piple</w:t>
              </w:r>
            </w:ins>
          </w:p>
        </w:tc>
        <w:tc>
          <w:tcPr>
            <w:tcW w:w="1760" w:type="dxa"/>
            <w:tcBorders>
              <w:top w:val="single" w:sz="4" w:space="0" w:color="auto"/>
              <w:left w:val="single" w:sz="4" w:space="0" w:color="auto"/>
              <w:bottom w:val="single" w:sz="4" w:space="0" w:color="auto"/>
              <w:right w:val="single" w:sz="4" w:space="0" w:color="auto"/>
            </w:tcBorders>
            <w:shd w:val="clear" w:color="auto" w:fill="auto"/>
          </w:tcPr>
          <w:p w:rsidR="002B6273" w:rsidRPr="00B7528E" w:rsidRDefault="002B6273" w:rsidP="0074335E">
            <w:pPr>
              <w:jc w:val="center"/>
              <w:rPr>
                <w:ins w:id="4457" w:author="user" w:date="2012-02-29T14:49:00Z"/>
                <w:rFonts w:ascii="Calibri" w:hAnsi="Calibri" w:cs="Calibri"/>
                <w:sz w:val="20"/>
                <w:szCs w:val="20"/>
                <w:lang w:bidi="ne-NP"/>
              </w:rPr>
            </w:pPr>
            <w:ins w:id="4458" w:author="user" w:date="2012-02-29T14:49:00Z">
              <w:r w:rsidRPr="00B7528E">
                <w:rPr>
                  <w:rFonts w:ascii="Calibri" w:hAnsi="Calibri" w:cs="Calibri"/>
                  <w:sz w:val="20"/>
                  <w:szCs w:val="20"/>
                  <w:lang w:bidi="ne-NP"/>
                </w:rPr>
                <w:t>10</w:t>
              </w:r>
            </w:ins>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2B6273" w:rsidRPr="00B7528E" w:rsidRDefault="002B6273" w:rsidP="0074335E">
            <w:pPr>
              <w:jc w:val="center"/>
              <w:rPr>
                <w:ins w:id="4459" w:author="user" w:date="2012-02-29T14:49:00Z"/>
                <w:rFonts w:ascii="Calibri" w:hAnsi="Calibri" w:cs="Calibri"/>
                <w:sz w:val="20"/>
                <w:szCs w:val="20"/>
                <w:lang w:bidi="ne-NP"/>
              </w:rPr>
            </w:pPr>
            <w:ins w:id="4460" w:author="user" w:date="2012-02-29T14:49:00Z">
              <w:r w:rsidRPr="00B7528E">
                <w:rPr>
                  <w:rFonts w:ascii="Calibri" w:hAnsi="Calibri" w:cs="Calibri"/>
                  <w:sz w:val="20"/>
                  <w:szCs w:val="20"/>
                  <w:lang w:bidi="ne-NP"/>
                </w:rPr>
                <w:t>4</w:t>
              </w:r>
            </w:ins>
          </w:p>
        </w:tc>
        <w:tc>
          <w:tcPr>
            <w:tcW w:w="1780" w:type="dxa"/>
            <w:tcBorders>
              <w:top w:val="single" w:sz="4" w:space="0" w:color="auto"/>
              <w:left w:val="single" w:sz="4" w:space="0" w:color="auto"/>
              <w:bottom w:val="single" w:sz="4" w:space="0" w:color="auto"/>
              <w:right w:val="single" w:sz="4" w:space="0" w:color="auto"/>
            </w:tcBorders>
            <w:shd w:val="clear" w:color="auto" w:fill="auto"/>
          </w:tcPr>
          <w:p w:rsidR="002B6273" w:rsidRPr="00B7528E" w:rsidRDefault="002B6273" w:rsidP="0074335E">
            <w:pPr>
              <w:jc w:val="center"/>
              <w:rPr>
                <w:ins w:id="4461" w:author="user" w:date="2012-02-29T14:49:00Z"/>
                <w:rFonts w:ascii="Calibri" w:hAnsi="Calibri" w:cs="Calibri"/>
                <w:sz w:val="20"/>
                <w:szCs w:val="20"/>
                <w:lang w:bidi="ne-NP"/>
              </w:rPr>
            </w:pPr>
            <w:ins w:id="4462" w:author="user" w:date="2012-02-29T14:49:00Z">
              <w:r w:rsidRPr="00B7528E">
                <w:rPr>
                  <w:rFonts w:ascii="Calibri" w:hAnsi="Calibri" w:cs="Calibri"/>
                  <w:sz w:val="20"/>
                  <w:szCs w:val="20"/>
                  <w:lang w:bidi="ne-NP"/>
                </w:rPr>
                <w:t>14</w:t>
              </w:r>
            </w:ins>
          </w:p>
        </w:tc>
      </w:tr>
      <w:tr w:rsidR="002B6273" w:rsidRPr="00145B40" w:rsidTr="0074335E">
        <w:trPr>
          <w:trHeight w:val="300"/>
          <w:ins w:id="4463" w:author="user" w:date="2012-02-29T14:49:00Z"/>
        </w:trPr>
        <w:tc>
          <w:tcPr>
            <w:tcW w:w="2860" w:type="dxa"/>
            <w:tcBorders>
              <w:top w:val="single" w:sz="4" w:space="0" w:color="auto"/>
              <w:left w:val="single" w:sz="4" w:space="0" w:color="auto"/>
              <w:bottom w:val="single" w:sz="4" w:space="0" w:color="auto"/>
              <w:right w:val="single" w:sz="4" w:space="0" w:color="auto"/>
            </w:tcBorders>
            <w:shd w:val="clear" w:color="auto" w:fill="auto"/>
          </w:tcPr>
          <w:p w:rsidR="002B6273" w:rsidRPr="00B7528E" w:rsidRDefault="002B6273" w:rsidP="0074335E">
            <w:pPr>
              <w:jc w:val="both"/>
              <w:rPr>
                <w:ins w:id="4464" w:author="user" w:date="2012-02-29T14:49:00Z"/>
                <w:rFonts w:ascii="Calibri" w:hAnsi="Calibri" w:cs="Calibri"/>
                <w:sz w:val="20"/>
                <w:szCs w:val="20"/>
                <w:lang w:bidi="ne-NP"/>
              </w:rPr>
            </w:pPr>
            <w:ins w:id="4465" w:author="user" w:date="2012-02-29T14:49:00Z">
              <w:r w:rsidRPr="00B7528E">
                <w:rPr>
                  <w:rFonts w:ascii="Calibri" w:hAnsi="Calibri" w:cs="Calibri"/>
                  <w:sz w:val="20"/>
                  <w:szCs w:val="20"/>
                  <w:lang w:bidi="ne-NP"/>
                </w:rPr>
                <w:t>Shaktikhor</w:t>
              </w:r>
            </w:ins>
          </w:p>
        </w:tc>
        <w:tc>
          <w:tcPr>
            <w:tcW w:w="1760" w:type="dxa"/>
            <w:tcBorders>
              <w:top w:val="single" w:sz="4" w:space="0" w:color="auto"/>
              <w:left w:val="nil"/>
              <w:bottom w:val="single" w:sz="4" w:space="0" w:color="auto"/>
              <w:right w:val="single" w:sz="4" w:space="0" w:color="auto"/>
            </w:tcBorders>
            <w:shd w:val="clear" w:color="auto" w:fill="auto"/>
          </w:tcPr>
          <w:p w:rsidR="002B6273" w:rsidRPr="00B7528E" w:rsidRDefault="002B6273" w:rsidP="0074335E">
            <w:pPr>
              <w:jc w:val="center"/>
              <w:rPr>
                <w:ins w:id="4466" w:author="user" w:date="2012-02-29T14:49:00Z"/>
                <w:rFonts w:ascii="Calibri" w:hAnsi="Calibri" w:cs="Calibri"/>
                <w:sz w:val="20"/>
                <w:szCs w:val="20"/>
                <w:lang w:bidi="ne-NP"/>
              </w:rPr>
            </w:pPr>
            <w:ins w:id="4467" w:author="user" w:date="2012-02-29T14:49:00Z">
              <w:r w:rsidRPr="00B7528E">
                <w:rPr>
                  <w:rFonts w:ascii="Calibri" w:hAnsi="Calibri" w:cs="Calibri"/>
                  <w:sz w:val="20"/>
                  <w:szCs w:val="20"/>
                  <w:lang w:bidi="ne-NP"/>
                </w:rPr>
                <w:t>3</w:t>
              </w:r>
            </w:ins>
          </w:p>
        </w:tc>
        <w:tc>
          <w:tcPr>
            <w:tcW w:w="1780" w:type="dxa"/>
            <w:tcBorders>
              <w:top w:val="single" w:sz="4" w:space="0" w:color="auto"/>
              <w:left w:val="nil"/>
              <w:bottom w:val="single" w:sz="4" w:space="0" w:color="auto"/>
              <w:right w:val="single" w:sz="4" w:space="0" w:color="auto"/>
            </w:tcBorders>
            <w:shd w:val="clear" w:color="auto" w:fill="auto"/>
          </w:tcPr>
          <w:p w:rsidR="002B6273" w:rsidRPr="00B7528E" w:rsidRDefault="002B6273" w:rsidP="0074335E">
            <w:pPr>
              <w:jc w:val="center"/>
              <w:rPr>
                <w:ins w:id="4468" w:author="user" w:date="2012-02-29T14:49:00Z"/>
                <w:rFonts w:ascii="Calibri" w:hAnsi="Calibri" w:cs="Calibri"/>
                <w:sz w:val="20"/>
                <w:szCs w:val="20"/>
                <w:lang w:bidi="ne-NP"/>
              </w:rPr>
            </w:pPr>
            <w:ins w:id="4469" w:author="user" w:date="2012-02-29T14:49:00Z">
              <w:r w:rsidRPr="00B7528E">
                <w:rPr>
                  <w:rFonts w:ascii="Calibri" w:hAnsi="Calibri" w:cs="Calibri"/>
                  <w:sz w:val="20"/>
                  <w:szCs w:val="20"/>
                  <w:lang w:bidi="ne-NP"/>
                </w:rPr>
                <w:t>1</w:t>
              </w:r>
            </w:ins>
          </w:p>
        </w:tc>
        <w:tc>
          <w:tcPr>
            <w:tcW w:w="1780" w:type="dxa"/>
            <w:tcBorders>
              <w:top w:val="single" w:sz="4" w:space="0" w:color="auto"/>
              <w:left w:val="nil"/>
              <w:bottom w:val="single" w:sz="4" w:space="0" w:color="auto"/>
              <w:right w:val="single" w:sz="4" w:space="0" w:color="auto"/>
            </w:tcBorders>
            <w:shd w:val="clear" w:color="auto" w:fill="auto"/>
          </w:tcPr>
          <w:p w:rsidR="002B6273" w:rsidRPr="00B7528E" w:rsidRDefault="002B6273" w:rsidP="0074335E">
            <w:pPr>
              <w:jc w:val="center"/>
              <w:rPr>
                <w:ins w:id="4470" w:author="user" w:date="2012-02-29T14:49:00Z"/>
                <w:rFonts w:ascii="Calibri" w:hAnsi="Calibri" w:cs="Calibri"/>
                <w:sz w:val="20"/>
                <w:szCs w:val="20"/>
                <w:lang w:bidi="ne-NP"/>
              </w:rPr>
            </w:pPr>
            <w:ins w:id="4471" w:author="user" w:date="2012-02-29T14:49:00Z">
              <w:r w:rsidRPr="00B7528E">
                <w:rPr>
                  <w:rFonts w:ascii="Calibri" w:hAnsi="Calibri" w:cs="Calibri"/>
                  <w:sz w:val="20"/>
                  <w:szCs w:val="20"/>
                  <w:lang w:bidi="ne-NP"/>
                </w:rPr>
                <w:t>4</w:t>
              </w:r>
            </w:ins>
          </w:p>
        </w:tc>
      </w:tr>
      <w:tr w:rsidR="002B6273" w:rsidRPr="00145B40" w:rsidTr="0074335E">
        <w:trPr>
          <w:trHeight w:val="300"/>
          <w:ins w:id="4472" w:author="user" w:date="2012-02-29T14:49:00Z"/>
        </w:trPr>
        <w:tc>
          <w:tcPr>
            <w:tcW w:w="2860" w:type="dxa"/>
            <w:tcBorders>
              <w:top w:val="nil"/>
              <w:left w:val="single" w:sz="4" w:space="0" w:color="auto"/>
              <w:bottom w:val="single" w:sz="4" w:space="0" w:color="auto"/>
              <w:right w:val="single" w:sz="4" w:space="0" w:color="auto"/>
            </w:tcBorders>
            <w:shd w:val="clear" w:color="auto" w:fill="auto"/>
          </w:tcPr>
          <w:p w:rsidR="002B6273" w:rsidRPr="00B7528E" w:rsidRDefault="002B6273" w:rsidP="0074335E">
            <w:pPr>
              <w:jc w:val="both"/>
              <w:rPr>
                <w:ins w:id="4473" w:author="user" w:date="2012-02-29T14:49:00Z"/>
                <w:rFonts w:ascii="Calibri" w:hAnsi="Calibri" w:cs="Calibri"/>
                <w:sz w:val="20"/>
                <w:szCs w:val="20"/>
                <w:lang w:bidi="ne-NP"/>
              </w:rPr>
            </w:pPr>
            <w:ins w:id="4474" w:author="user" w:date="2012-02-29T14:49:00Z">
              <w:r w:rsidRPr="00B7528E">
                <w:rPr>
                  <w:rFonts w:ascii="Calibri" w:hAnsi="Calibri" w:cs="Calibri"/>
                  <w:sz w:val="20"/>
                  <w:szCs w:val="20"/>
                  <w:lang w:bidi="ne-NP"/>
                </w:rPr>
                <w:t>Total</w:t>
              </w:r>
            </w:ins>
          </w:p>
        </w:tc>
        <w:tc>
          <w:tcPr>
            <w:tcW w:w="176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475" w:author="user" w:date="2012-02-29T14:49:00Z"/>
                <w:rFonts w:ascii="Calibri" w:hAnsi="Calibri" w:cs="Calibri"/>
                <w:sz w:val="20"/>
                <w:szCs w:val="20"/>
                <w:lang w:bidi="ne-NP"/>
              </w:rPr>
            </w:pPr>
            <w:ins w:id="4476" w:author="user" w:date="2012-02-29T14:49:00Z">
              <w:r w:rsidRPr="00B7528E">
                <w:rPr>
                  <w:rFonts w:ascii="Calibri" w:hAnsi="Calibri" w:cs="Calibri"/>
                  <w:sz w:val="20"/>
                  <w:szCs w:val="20"/>
                  <w:lang w:bidi="ne-NP"/>
                </w:rPr>
                <w:t>97</w:t>
              </w:r>
            </w:ins>
          </w:p>
        </w:tc>
        <w:tc>
          <w:tcPr>
            <w:tcW w:w="178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477" w:author="user" w:date="2012-02-29T14:49:00Z"/>
                <w:rFonts w:ascii="Calibri" w:hAnsi="Calibri" w:cs="Calibri"/>
                <w:sz w:val="20"/>
                <w:szCs w:val="20"/>
                <w:lang w:bidi="ne-NP"/>
              </w:rPr>
            </w:pPr>
            <w:ins w:id="4478" w:author="user" w:date="2012-02-29T14:49:00Z">
              <w:r w:rsidRPr="00B7528E">
                <w:rPr>
                  <w:rFonts w:ascii="Calibri" w:hAnsi="Calibri" w:cs="Calibri"/>
                  <w:sz w:val="20"/>
                  <w:szCs w:val="20"/>
                  <w:lang w:bidi="ne-NP"/>
                </w:rPr>
                <w:t>50</w:t>
              </w:r>
            </w:ins>
          </w:p>
        </w:tc>
        <w:tc>
          <w:tcPr>
            <w:tcW w:w="178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479" w:author="user" w:date="2012-02-29T14:49:00Z"/>
                <w:rFonts w:ascii="Calibri" w:hAnsi="Calibri" w:cs="Calibri"/>
                <w:sz w:val="20"/>
                <w:szCs w:val="20"/>
                <w:lang w:bidi="ne-NP"/>
              </w:rPr>
            </w:pPr>
            <w:ins w:id="4480" w:author="user" w:date="2012-02-29T14:49:00Z">
              <w:r w:rsidRPr="00B7528E">
                <w:rPr>
                  <w:rFonts w:ascii="Calibri" w:hAnsi="Calibri" w:cs="Calibri"/>
                  <w:sz w:val="20"/>
                  <w:szCs w:val="20"/>
                  <w:lang w:bidi="ne-NP"/>
                </w:rPr>
                <w:t>147</w:t>
              </w:r>
            </w:ins>
          </w:p>
        </w:tc>
      </w:tr>
      <w:tr w:rsidR="002B6273" w:rsidRPr="00145B40" w:rsidTr="0074335E">
        <w:trPr>
          <w:trHeight w:val="300"/>
          <w:ins w:id="4481" w:author="user" w:date="2012-02-29T14:49:00Z"/>
        </w:trPr>
        <w:tc>
          <w:tcPr>
            <w:tcW w:w="2860" w:type="dxa"/>
            <w:tcBorders>
              <w:top w:val="nil"/>
              <w:left w:val="single" w:sz="4" w:space="0" w:color="auto"/>
              <w:bottom w:val="single" w:sz="4" w:space="0" w:color="auto"/>
              <w:right w:val="single" w:sz="4" w:space="0" w:color="auto"/>
            </w:tcBorders>
            <w:shd w:val="clear" w:color="auto" w:fill="auto"/>
          </w:tcPr>
          <w:p w:rsidR="002B6273" w:rsidRPr="00B7528E" w:rsidRDefault="002B6273" w:rsidP="0074335E">
            <w:pPr>
              <w:jc w:val="both"/>
              <w:rPr>
                <w:ins w:id="4482" w:author="user" w:date="2012-02-29T14:49:00Z"/>
                <w:rFonts w:ascii="Calibri" w:hAnsi="Calibri" w:cs="Calibri"/>
                <w:b/>
                <w:bCs/>
                <w:sz w:val="20"/>
                <w:szCs w:val="20"/>
                <w:lang w:bidi="ne-NP"/>
              </w:rPr>
            </w:pPr>
            <w:ins w:id="4483" w:author="user" w:date="2012-02-29T14:49:00Z">
              <w:r w:rsidRPr="00B7528E">
                <w:rPr>
                  <w:rFonts w:ascii="Calibri" w:hAnsi="Calibri" w:cs="Calibri"/>
                  <w:b/>
                  <w:bCs/>
                  <w:sz w:val="20"/>
                  <w:szCs w:val="20"/>
                  <w:lang w:bidi="ne-NP"/>
                </w:rPr>
                <w:t>Percentage</w:t>
              </w:r>
            </w:ins>
          </w:p>
        </w:tc>
        <w:tc>
          <w:tcPr>
            <w:tcW w:w="176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484" w:author="user" w:date="2012-02-29T14:49:00Z"/>
                <w:rFonts w:ascii="Calibri" w:hAnsi="Calibri" w:cs="Calibri"/>
                <w:b/>
                <w:bCs/>
                <w:sz w:val="20"/>
                <w:szCs w:val="20"/>
                <w:lang w:bidi="ne-NP"/>
              </w:rPr>
            </w:pPr>
            <w:ins w:id="4485" w:author="user" w:date="2012-02-29T14:49:00Z">
              <w:r w:rsidRPr="00B7528E">
                <w:rPr>
                  <w:rFonts w:ascii="Calibri" w:hAnsi="Calibri" w:cs="Calibri"/>
                  <w:b/>
                  <w:bCs/>
                  <w:sz w:val="20"/>
                  <w:szCs w:val="20"/>
                  <w:lang w:bidi="ne-NP"/>
                </w:rPr>
                <w:t>65.99</w:t>
              </w:r>
            </w:ins>
          </w:p>
        </w:tc>
        <w:tc>
          <w:tcPr>
            <w:tcW w:w="178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486" w:author="user" w:date="2012-02-29T14:49:00Z"/>
                <w:rFonts w:ascii="Calibri" w:hAnsi="Calibri" w:cs="Calibri"/>
                <w:b/>
                <w:bCs/>
                <w:sz w:val="20"/>
                <w:szCs w:val="20"/>
                <w:lang w:bidi="ne-NP"/>
              </w:rPr>
            </w:pPr>
            <w:ins w:id="4487" w:author="user" w:date="2012-02-29T14:49:00Z">
              <w:r w:rsidRPr="00B7528E">
                <w:rPr>
                  <w:rFonts w:ascii="Calibri" w:hAnsi="Calibri" w:cs="Calibri"/>
                  <w:b/>
                  <w:bCs/>
                  <w:sz w:val="20"/>
                  <w:szCs w:val="20"/>
                  <w:lang w:bidi="ne-NP"/>
                </w:rPr>
                <w:t>34.01</w:t>
              </w:r>
            </w:ins>
          </w:p>
        </w:tc>
        <w:tc>
          <w:tcPr>
            <w:tcW w:w="178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488" w:author="user" w:date="2012-02-29T14:49:00Z"/>
                <w:rFonts w:ascii="Calibri" w:hAnsi="Calibri" w:cs="Calibri"/>
                <w:b/>
                <w:bCs/>
                <w:sz w:val="20"/>
                <w:szCs w:val="20"/>
                <w:lang w:bidi="ne-NP"/>
              </w:rPr>
            </w:pPr>
            <w:ins w:id="4489" w:author="user" w:date="2012-02-29T14:49:00Z">
              <w:r w:rsidRPr="00B7528E">
                <w:rPr>
                  <w:rFonts w:ascii="Calibri" w:hAnsi="Calibri" w:cs="Calibri"/>
                  <w:b/>
                  <w:bCs/>
                  <w:sz w:val="20"/>
                  <w:szCs w:val="20"/>
                  <w:lang w:bidi="ne-NP"/>
                </w:rPr>
                <w:t>100</w:t>
              </w:r>
            </w:ins>
          </w:p>
        </w:tc>
      </w:tr>
    </w:tbl>
    <w:p w:rsidR="002B6273" w:rsidRPr="00ED60E8" w:rsidRDefault="002B6273" w:rsidP="002B6273">
      <w:pPr>
        <w:pStyle w:val="ReportText"/>
        <w:spacing w:line="360" w:lineRule="auto"/>
        <w:ind w:left="0"/>
        <w:rPr>
          <w:ins w:id="4490" w:author="user" w:date="2012-02-29T14:49:00Z"/>
          <w:rFonts w:ascii="Calibri" w:hAnsi="Calibri" w:cs="Calibri"/>
          <w:bCs/>
          <w:i/>
          <w:sz w:val="18"/>
          <w:szCs w:val="18"/>
        </w:rPr>
      </w:pPr>
      <w:ins w:id="4491" w:author="user" w:date="2012-02-29T14:49:00Z">
        <w:r w:rsidRPr="00ED60E8">
          <w:rPr>
            <w:rFonts w:ascii="Calibri" w:hAnsi="Calibri" w:cs="Calibri"/>
            <w:bCs/>
            <w:i/>
            <w:sz w:val="18"/>
            <w:szCs w:val="18"/>
          </w:rPr>
          <w:t>Source: Household Survey, 2011</w:t>
        </w:r>
      </w:ins>
    </w:p>
    <w:p w:rsidR="002B6273" w:rsidRPr="00145B40" w:rsidRDefault="002B6273" w:rsidP="002B6273">
      <w:pPr>
        <w:pStyle w:val="ReportText"/>
        <w:spacing w:line="360" w:lineRule="auto"/>
        <w:ind w:left="0"/>
        <w:rPr>
          <w:ins w:id="4492" w:author="user" w:date="2012-02-29T14:49:00Z"/>
          <w:rFonts w:ascii="Calibri" w:hAnsi="Calibri" w:cs="Calibri"/>
          <w:b/>
          <w:bCs/>
          <w:sz w:val="2"/>
          <w:szCs w:val="22"/>
        </w:rPr>
      </w:pPr>
    </w:p>
    <w:p w:rsidR="002B6273" w:rsidRDefault="002B6273" w:rsidP="002B6273">
      <w:pPr>
        <w:spacing w:line="300" w:lineRule="auto"/>
        <w:rPr>
          <w:ins w:id="4493" w:author="user" w:date="2012-02-29T14:49:00Z"/>
          <w:rFonts w:ascii="Calibri" w:hAnsi="Calibri" w:cs="Calibri"/>
          <w:b/>
          <w:bCs/>
          <w:i/>
          <w:sz w:val="22"/>
          <w:szCs w:val="22"/>
        </w:rPr>
      </w:pPr>
    </w:p>
    <w:p w:rsidR="002B6273" w:rsidRPr="005B2A10" w:rsidRDefault="002B6273" w:rsidP="002B6273">
      <w:pPr>
        <w:spacing w:line="300" w:lineRule="auto"/>
        <w:rPr>
          <w:ins w:id="4494" w:author="user" w:date="2012-02-29T14:49:00Z"/>
          <w:rFonts w:ascii="Calibri" w:hAnsi="Calibri" w:cs="Calibri"/>
          <w:b/>
          <w:bCs/>
          <w:i/>
          <w:sz w:val="22"/>
          <w:szCs w:val="22"/>
        </w:rPr>
      </w:pPr>
      <w:ins w:id="4495" w:author="user" w:date="2012-02-29T14:49:00Z">
        <w:r w:rsidRPr="005B2A10">
          <w:rPr>
            <w:rFonts w:ascii="Calibri" w:hAnsi="Calibri" w:cs="Calibri"/>
            <w:b/>
            <w:bCs/>
            <w:i/>
            <w:sz w:val="22"/>
            <w:szCs w:val="22"/>
          </w:rPr>
          <w:t>Distribution of Population by Age Groups</w:t>
        </w:r>
      </w:ins>
    </w:p>
    <w:p w:rsidR="002B6273" w:rsidRPr="005B2A10" w:rsidRDefault="002B6273" w:rsidP="002B6273">
      <w:pPr>
        <w:pStyle w:val="BodyText"/>
        <w:spacing w:line="300" w:lineRule="auto"/>
        <w:rPr>
          <w:ins w:id="4496" w:author="user" w:date="2012-02-29T14:49:00Z"/>
          <w:rFonts w:ascii="Calibri" w:hAnsi="Calibri" w:cs="Arial"/>
          <w:sz w:val="22"/>
          <w:szCs w:val="22"/>
        </w:rPr>
      </w:pPr>
      <w:ins w:id="4497" w:author="user" w:date="2012-02-29T14:49:00Z">
        <w:r w:rsidRPr="005B2A10">
          <w:rPr>
            <w:rFonts w:ascii="Calibri" w:hAnsi="Calibri" w:cs="Arial"/>
            <w:sz w:val="22"/>
            <w:szCs w:val="22"/>
          </w:rPr>
          <w:t>The surveyed population comprises 30.16% children (0-14 years), 62.42% people in the economically active category (15-59 years) and 7.43% aged people (above 60 years).The overall dependency ratio is 37.58% with child dependency ratio 30.16% and aged dependency 7.43% (Table 6.</w:t>
        </w:r>
        <w:r>
          <w:rPr>
            <w:rFonts w:ascii="Calibri" w:hAnsi="Calibri" w:cs="Arial"/>
            <w:sz w:val="22"/>
            <w:szCs w:val="22"/>
          </w:rPr>
          <w:t>17</w:t>
        </w:r>
        <w:r w:rsidRPr="005B2A10">
          <w:rPr>
            <w:rFonts w:ascii="Calibri" w:hAnsi="Calibri" w:cs="Arial"/>
            <w:sz w:val="22"/>
            <w:szCs w:val="22"/>
          </w:rPr>
          <w:t>).</w:t>
        </w:r>
      </w:ins>
    </w:p>
    <w:p w:rsidR="002B6273" w:rsidRPr="00497B92" w:rsidRDefault="002B6273" w:rsidP="002B6273">
      <w:pPr>
        <w:pStyle w:val="ReportText"/>
        <w:spacing w:line="360" w:lineRule="auto"/>
        <w:ind w:left="0"/>
        <w:rPr>
          <w:ins w:id="4498" w:author="user" w:date="2012-02-29T14:49:00Z"/>
          <w:rFonts w:ascii="Calibri" w:hAnsi="Calibri" w:cs="Calibri"/>
          <w:b/>
          <w:bCs/>
          <w:sz w:val="10"/>
          <w:szCs w:val="10"/>
        </w:rPr>
      </w:pPr>
    </w:p>
    <w:p w:rsidR="002B6273" w:rsidRPr="00261758" w:rsidRDefault="002B6273" w:rsidP="002B6273">
      <w:pPr>
        <w:pStyle w:val="ReportText"/>
        <w:spacing w:line="360" w:lineRule="auto"/>
        <w:ind w:left="0"/>
        <w:rPr>
          <w:ins w:id="4499" w:author="user" w:date="2012-02-29T14:49:00Z"/>
          <w:rFonts w:ascii="Calibri" w:hAnsi="Calibri" w:cs="Calibri"/>
          <w:b/>
          <w:bCs/>
          <w:sz w:val="20"/>
        </w:rPr>
      </w:pPr>
      <w:ins w:id="4500" w:author="user" w:date="2012-02-29T14:49:00Z">
        <w:r w:rsidRPr="00261758">
          <w:rPr>
            <w:rFonts w:ascii="Calibri" w:hAnsi="Calibri" w:cs="Calibri"/>
            <w:b/>
            <w:bCs/>
            <w:sz w:val="20"/>
          </w:rPr>
          <w:t>Table 6.17 Population Distributions of PAFs by Age Group</w:t>
        </w:r>
      </w:ins>
    </w:p>
    <w:tbl>
      <w:tblPr>
        <w:tblW w:w="8289" w:type="dxa"/>
        <w:tblInd w:w="99" w:type="dxa"/>
        <w:tblLook w:val="04A0"/>
      </w:tblPr>
      <w:tblGrid>
        <w:gridCol w:w="2860"/>
        <w:gridCol w:w="1109"/>
        <w:gridCol w:w="1440"/>
        <w:gridCol w:w="1440"/>
        <w:gridCol w:w="1440"/>
      </w:tblGrid>
      <w:tr w:rsidR="002B6273" w:rsidRPr="00B7528E" w:rsidTr="0074335E">
        <w:trPr>
          <w:trHeight w:val="345"/>
          <w:ins w:id="4501" w:author="user" w:date="2012-02-29T14:49:00Z"/>
        </w:trPr>
        <w:tc>
          <w:tcPr>
            <w:tcW w:w="2860" w:type="dxa"/>
            <w:vMerge w:val="restart"/>
            <w:tcBorders>
              <w:top w:val="single" w:sz="4" w:space="0" w:color="auto"/>
              <w:left w:val="single" w:sz="4" w:space="0" w:color="auto"/>
              <w:bottom w:val="single" w:sz="4" w:space="0" w:color="auto"/>
              <w:right w:val="single" w:sz="4" w:space="0" w:color="auto"/>
            </w:tcBorders>
            <w:shd w:val="clear" w:color="auto" w:fill="auto"/>
          </w:tcPr>
          <w:p w:rsidR="002B6273" w:rsidRPr="00B7528E" w:rsidRDefault="002B6273" w:rsidP="0074335E">
            <w:pPr>
              <w:jc w:val="both"/>
              <w:rPr>
                <w:ins w:id="4502" w:author="user" w:date="2012-02-29T14:49:00Z"/>
                <w:rFonts w:ascii="Calibri" w:hAnsi="Calibri" w:cs="Calibri"/>
                <w:b/>
                <w:bCs/>
                <w:sz w:val="20"/>
                <w:szCs w:val="20"/>
                <w:lang w:bidi="ne-NP"/>
              </w:rPr>
            </w:pPr>
            <w:ins w:id="4503" w:author="user" w:date="2012-02-29T14:49:00Z">
              <w:r w:rsidRPr="00B7528E">
                <w:rPr>
                  <w:rFonts w:ascii="Calibri" w:hAnsi="Calibri" w:cs="Calibri"/>
                  <w:b/>
                  <w:bCs/>
                  <w:sz w:val="20"/>
                  <w:szCs w:val="20"/>
                  <w:lang w:bidi="ne-NP"/>
                </w:rPr>
                <w:t>VDC/Municipality</w:t>
              </w:r>
            </w:ins>
          </w:p>
        </w:tc>
        <w:tc>
          <w:tcPr>
            <w:tcW w:w="3989" w:type="dxa"/>
            <w:gridSpan w:val="3"/>
            <w:tcBorders>
              <w:top w:val="single" w:sz="4" w:space="0" w:color="auto"/>
              <w:left w:val="nil"/>
              <w:bottom w:val="single" w:sz="4" w:space="0" w:color="auto"/>
              <w:right w:val="single" w:sz="4" w:space="0" w:color="000000"/>
            </w:tcBorders>
            <w:shd w:val="clear" w:color="auto" w:fill="auto"/>
          </w:tcPr>
          <w:p w:rsidR="002B6273" w:rsidRPr="00B7528E" w:rsidRDefault="002B6273" w:rsidP="0074335E">
            <w:pPr>
              <w:rPr>
                <w:ins w:id="4504" w:author="user" w:date="2012-02-29T14:49:00Z"/>
                <w:rFonts w:ascii="Calibri" w:hAnsi="Calibri" w:cs="Calibri"/>
                <w:b/>
                <w:bCs/>
                <w:sz w:val="20"/>
                <w:szCs w:val="20"/>
                <w:lang w:bidi="ne-NP"/>
              </w:rPr>
            </w:pPr>
            <w:ins w:id="4505" w:author="user" w:date="2012-02-29T14:49:00Z">
              <w:r w:rsidRPr="00B7528E">
                <w:rPr>
                  <w:rFonts w:ascii="Calibri" w:hAnsi="Calibri" w:cs="Calibri"/>
                  <w:b/>
                  <w:bCs/>
                  <w:sz w:val="20"/>
                  <w:szCs w:val="20"/>
                  <w:lang w:bidi="ne-NP"/>
                </w:rPr>
                <w:t xml:space="preserve">                            Broad Age Group</w:t>
              </w:r>
            </w:ins>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tcPr>
          <w:p w:rsidR="002B6273" w:rsidRPr="00B7528E" w:rsidRDefault="002B6273" w:rsidP="0074335E">
            <w:pPr>
              <w:jc w:val="center"/>
              <w:rPr>
                <w:ins w:id="4506" w:author="user" w:date="2012-02-29T14:49:00Z"/>
                <w:rFonts w:ascii="Calibri" w:hAnsi="Calibri" w:cs="Calibri"/>
                <w:b/>
                <w:bCs/>
                <w:sz w:val="20"/>
                <w:szCs w:val="20"/>
                <w:lang w:bidi="ne-NP"/>
              </w:rPr>
            </w:pPr>
            <w:ins w:id="4507" w:author="user" w:date="2012-02-29T14:49:00Z">
              <w:r w:rsidRPr="00B7528E">
                <w:rPr>
                  <w:rFonts w:ascii="Calibri" w:hAnsi="Calibri" w:cs="Calibri"/>
                  <w:b/>
                  <w:bCs/>
                  <w:sz w:val="20"/>
                  <w:szCs w:val="20"/>
                  <w:lang w:bidi="ne-NP"/>
                </w:rPr>
                <w:t>Population</w:t>
              </w:r>
            </w:ins>
          </w:p>
        </w:tc>
      </w:tr>
      <w:tr w:rsidR="002B6273" w:rsidRPr="00B7528E" w:rsidTr="0074335E">
        <w:trPr>
          <w:trHeight w:val="285"/>
          <w:ins w:id="4508" w:author="user" w:date="2012-02-29T14:49:00Z"/>
        </w:trPr>
        <w:tc>
          <w:tcPr>
            <w:tcW w:w="2860" w:type="dxa"/>
            <w:vMerge/>
            <w:tcBorders>
              <w:top w:val="single" w:sz="4" w:space="0" w:color="auto"/>
              <w:left w:val="single" w:sz="4" w:space="0" w:color="auto"/>
              <w:bottom w:val="single" w:sz="4" w:space="0" w:color="auto"/>
              <w:right w:val="single" w:sz="4" w:space="0" w:color="auto"/>
            </w:tcBorders>
            <w:vAlign w:val="center"/>
          </w:tcPr>
          <w:p w:rsidR="002B6273" w:rsidRPr="00B7528E" w:rsidRDefault="002B6273" w:rsidP="0074335E">
            <w:pPr>
              <w:rPr>
                <w:ins w:id="4509" w:author="user" w:date="2012-02-29T14:49:00Z"/>
                <w:rFonts w:ascii="Calibri" w:hAnsi="Calibri" w:cs="Calibri"/>
                <w:b/>
                <w:bCs/>
                <w:sz w:val="20"/>
                <w:szCs w:val="20"/>
                <w:lang w:bidi="ne-NP"/>
              </w:rPr>
            </w:pPr>
          </w:p>
        </w:tc>
        <w:tc>
          <w:tcPr>
            <w:tcW w:w="1109"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510" w:author="user" w:date="2012-02-29T14:49:00Z"/>
                <w:rFonts w:ascii="Calibri" w:hAnsi="Calibri" w:cs="Calibri"/>
                <w:b/>
                <w:bCs/>
                <w:sz w:val="20"/>
                <w:szCs w:val="20"/>
                <w:lang w:bidi="ne-NP"/>
              </w:rPr>
            </w:pPr>
            <w:ins w:id="4511" w:author="user" w:date="2012-02-29T14:49:00Z">
              <w:r w:rsidRPr="00B7528E">
                <w:rPr>
                  <w:rFonts w:ascii="Calibri" w:hAnsi="Calibri" w:cs="Calibri"/>
                  <w:b/>
                  <w:bCs/>
                  <w:sz w:val="20"/>
                  <w:szCs w:val="20"/>
                  <w:lang w:bidi="ne-NP"/>
                </w:rPr>
                <w:t>0-14 years</w:t>
              </w:r>
            </w:ins>
          </w:p>
        </w:tc>
        <w:tc>
          <w:tcPr>
            <w:tcW w:w="144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512" w:author="user" w:date="2012-02-29T14:49:00Z"/>
                <w:rFonts w:ascii="Calibri" w:hAnsi="Calibri" w:cs="Calibri"/>
                <w:b/>
                <w:bCs/>
                <w:sz w:val="20"/>
                <w:szCs w:val="20"/>
                <w:lang w:bidi="ne-NP"/>
              </w:rPr>
            </w:pPr>
            <w:ins w:id="4513" w:author="user" w:date="2012-02-29T14:49:00Z">
              <w:r w:rsidRPr="00B7528E">
                <w:rPr>
                  <w:rFonts w:ascii="Calibri" w:hAnsi="Calibri" w:cs="Calibri"/>
                  <w:b/>
                  <w:bCs/>
                  <w:sz w:val="20"/>
                  <w:szCs w:val="20"/>
                  <w:lang w:bidi="ne-NP"/>
                </w:rPr>
                <w:t>15-59 years</w:t>
              </w:r>
            </w:ins>
          </w:p>
        </w:tc>
        <w:tc>
          <w:tcPr>
            <w:tcW w:w="144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514" w:author="user" w:date="2012-02-29T14:49:00Z"/>
                <w:rFonts w:ascii="Calibri" w:hAnsi="Calibri" w:cs="Calibri"/>
                <w:b/>
                <w:bCs/>
                <w:sz w:val="20"/>
                <w:szCs w:val="20"/>
                <w:lang w:bidi="ne-NP"/>
              </w:rPr>
            </w:pPr>
            <w:ins w:id="4515" w:author="user" w:date="2012-02-29T14:49:00Z">
              <w:r w:rsidRPr="00B7528E">
                <w:rPr>
                  <w:rFonts w:ascii="Calibri" w:hAnsi="Calibri" w:cs="Calibri"/>
                  <w:b/>
                  <w:bCs/>
                  <w:sz w:val="20"/>
                  <w:szCs w:val="20"/>
                  <w:lang w:bidi="ne-NP"/>
                </w:rPr>
                <w:t>60 and above</w:t>
              </w:r>
            </w:ins>
          </w:p>
        </w:tc>
        <w:tc>
          <w:tcPr>
            <w:tcW w:w="1440" w:type="dxa"/>
            <w:vMerge/>
            <w:tcBorders>
              <w:top w:val="single" w:sz="4" w:space="0" w:color="auto"/>
              <w:left w:val="single" w:sz="4" w:space="0" w:color="auto"/>
              <w:bottom w:val="single" w:sz="4" w:space="0" w:color="auto"/>
              <w:right w:val="single" w:sz="4" w:space="0" w:color="auto"/>
            </w:tcBorders>
            <w:vAlign w:val="center"/>
          </w:tcPr>
          <w:p w:rsidR="002B6273" w:rsidRPr="00B7528E" w:rsidRDefault="002B6273" w:rsidP="0074335E">
            <w:pPr>
              <w:rPr>
                <w:ins w:id="4516" w:author="user" w:date="2012-02-29T14:49:00Z"/>
                <w:rFonts w:ascii="Calibri" w:hAnsi="Calibri" w:cs="Calibri"/>
                <w:b/>
                <w:bCs/>
                <w:sz w:val="20"/>
                <w:szCs w:val="20"/>
                <w:lang w:bidi="ne-NP"/>
              </w:rPr>
            </w:pPr>
          </w:p>
        </w:tc>
      </w:tr>
      <w:tr w:rsidR="002B6273" w:rsidRPr="00B7528E" w:rsidTr="0074335E">
        <w:trPr>
          <w:trHeight w:val="300"/>
          <w:ins w:id="4517" w:author="user" w:date="2012-02-29T14:49:00Z"/>
        </w:trPr>
        <w:tc>
          <w:tcPr>
            <w:tcW w:w="2860" w:type="dxa"/>
            <w:tcBorders>
              <w:top w:val="nil"/>
              <w:left w:val="single" w:sz="4" w:space="0" w:color="auto"/>
              <w:bottom w:val="single" w:sz="4" w:space="0" w:color="auto"/>
              <w:right w:val="single" w:sz="4" w:space="0" w:color="auto"/>
            </w:tcBorders>
            <w:shd w:val="clear" w:color="auto" w:fill="auto"/>
          </w:tcPr>
          <w:p w:rsidR="002B6273" w:rsidRPr="00B7528E" w:rsidRDefault="002B6273" w:rsidP="0074335E">
            <w:pPr>
              <w:jc w:val="both"/>
              <w:rPr>
                <w:ins w:id="4518" w:author="user" w:date="2012-02-29T14:49:00Z"/>
                <w:rFonts w:ascii="Calibri" w:hAnsi="Calibri" w:cs="Calibri"/>
                <w:sz w:val="20"/>
                <w:szCs w:val="20"/>
                <w:lang w:bidi="ne-NP"/>
              </w:rPr>
            </w:pPr>
            <w:smartTag w:uri="urn:schemas-microsoft-com:office:smarttags" w:element="place">
              <w:smartTag w:uri="urn:schemas-microsoft-com:office:smarttags" w:element="PlaceName">
                <w:ins w:id="4519" w:author="user" w:date="2012-02-29T14:49:00Z">
                  <w:r w:rsidRPr="00B7528E">
                    <w:rPr>
                      <w:rFonts w:ascii="Calibri" w:hAnsi="Calibri" w:cs="Calibri"/>
                      <w:sz w:val="20"/>
                      <w:szCs w:val="20"/>
                      <w:lang w:bidi="ne-NP"/>
                    </w:rPr>
                    <w:t>Hetauda</w:t>
                  </w:r>
                </w:ins>
              </w:smartTag>
              <w:ins w:id="4520" w:author="user" w:date="2012-02-29T14:49:00Z">
                <w:r w:rsidRPr="00B7528E">
                  <w:rPr>
                    <w:rFonts w:ascii="Calibri" w:hAnsi="Calibri" w:cs="Calibri"/>
                    <w:sz w:val="20"/>
                    <w:szCs w:val="20"/>
                    <w:lang w:bidi="ne-NP"/>
                  </w:rPr>
                  <w:t xml:space="preserve"> </w:t>
                </w:r>
                <w:smartTag w:uri="urn:schemas-microsoft-com:office:smarttags" w:element="PlaceType">
                  <w:r w:rsidRPr="00B7528E">
                    <w:rPr>
                      <w:rFonts w:ascii="Calibri" w:hAnsi="Calibri" w:cs="Calibri"/>
                      <w:sz w:val="20"/>
                      <w:szCs w:val="20"/>
                      <w:lang w:bidi="ne-NP"/>
                    </w:rPr>
                    <w:t>Municipality</w:t>
                  </w:r>
                </w:smartTag>
              </w:ins>
            </w:smartTag>
            <w:ins w:id="4521" w:author="user" w:date="2012-02-29T14:49:00Z">
              <w:r w:rsidRPr="00B7528E">
                <w:rPr>
                  <w:rFonts w:ascii="Calibri" w:hAnsi="Calibri" w:cs="Calibri"/>
                  <w:sz w:val="20"/>
                  <w:szCs w:val="20"/>
                  <w:lang w:bidi="ne-NP"/>
                </w:rPr>
                <w:t xml:space="preserve"> </w:t>
              </w:r>
            </w:ins>
          </w:p>
        </w:tc>
        <w:tc>
          <w:tcPr>
            <w:tcW w:w="1109"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522" w:author="user" w:date="2012-02-29T14:49:00Z"/>
                <w:rFonts w:ascii="Calibri" w:hAnsi="Calibri" w:cs="Calibri"/>
                <w:sz w:val="20"/>
                <w:szCs w:val="20"/>
                <w:lang w:bidi="ne-NP"/>
              </w:rPr>
            </w:pPr>
            <w:ins w:id="4523" w:author="user" w:date="2012-02-29T14:49:00Z">
              <w:r w:rsidRPr="00B7528E">
                <w:rPr>
                  <w:rFonts w:ascii="Calibri" w:hAnsi="Calibri" w:cs="Calibri"/>
                  <w:sz w:val="20"/>
                  <w:szCs w:val="20"/>
                  <w:lang w:bidi="ne-NP"/>
                </w:rPr>
                <w:t>12</w:t>
              </w:r>
            </w:ins>
          </w:p>
        </w:tc>
        <w:tc>
          <w:tcPr>
            <w:tcW w:w="144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524" w:author="user" w:date="2012-02-29T14:49:00Z"/>
                <w:rFonts w:ascii="Calibri" w:hAnsi="Calibri" w:cs="Calibri"/>
                <w:sz w:val="20"/>
                <w:szCs w:val="20"/>
                <w:lang w:bidi="ne-NP"/>
              </w:rPr>
            </w:pPr>
            <w:ins w:id="4525" w:author="user" w:date="2012-02-29T14:49:00Z">
              <w:r w:rsidRPr="00B7528E">
                <w:rPr>
                  <w:rFonts w:ascii="Calibri" w:hAnsi="Calibri" w:cs="Calibri"/>
                  <w:sz w:val="20"/>
                  <w:szCs w:val="20"/>
                  <w:lang w:bidi="ne-NP"/>
                </w:rPr>
                <w:t>30</w:t>
              </w:r>
            </w:ins>
          </w:p>
        </w:tc>
        <w:tc>
          <w:tcPr>
            <w:tcW w:w="144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526" w:author="user" w:date="2012-02-29T14:49:00Z"/>
                <w:rFonts w:ascii="Calibri" w:hAnsi="Calibri" w:cs="Calibri"/>
                <w:sz w:val="20"/>
                <w:szCs w:val="20"/>
                <w:lang w:bidi="ne-NP"/>
              </w:rPr>
            </w:pPr>
            <w:ins w:id="4527" w:author="user" w:date="2012-02-29T14:49:00Z">
              <w:r w:rsidRPr="00B7528E">
                <w:rPr>
                  <w:rFonts w:ascii="Calibri" w:hAnsi="Calibri" w:cs="Calibri"/>
                  <w:sz w:val="20"/>
                  <w:szCs w:val="20"/>
                  <w:lang w:bidi="ne-NP"/>
                </w:rPr>
                <w:t>4</w:t>
              </w:r>
            </w:ins>
          </w:p>
        </w:tc>
        <w:tc>
          <w:tcPr>
            <w:tcW w:w="144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528" w:author="user" w:date="2012-02-29T14:49:00Z"/>
                <w:rFonts w:ascii="Calibri" w:hAnsi="Calibri" w:cs="Calibri"/>
                <w:sz w:val="20"/>
                <w:szCs w:val="20"/>
                <w:lang w:bidi="ne-NP"/>
              </w:rPr>
            </w:pPr>
            <w:ins w:id="4529" w:author="user" w:date="2012-02-29T14:49:00Z">
              <w:r w:rsidRPr="00B7528E">
                <w:rPr>
                  <w:rFonts w:ascii="Calibri" w:hAnsi="Calibri" w:cs="Calibri"/>
                  <w:sz w:val="20"/>
                  <w:szCs w:val="20"/>
                  <w:lang w:bidi="ne-NP"/>
                </w:rPr>
                <w:t>46</w:t>
              </w:r>
            </w:ins>
          </w:p>
        </w:tc>
      </w:tr>
      <w:tr w:rsidR="002B6273" w:rsidRPr="00B7528E" w:rsidTr="0074335E">
        <w:trPr>
          <w:trHeight w:val="300"/>
          <w:ins w:id="4530" w:author="user" w:date="2012-02-29T14:49:00Z"/>
        </w:trPr>
        <w:tc>
          <w:tcPr>
            <w:tcW w:w="2860" w:type="dxa"/>
            <w:tcBorders>
              <w:top w:val="nil"/>
              <w:left w:val="single" w:sz="4" w:space="0" w:color="auto"/>
              <w:bottom w:val="single" w:sz="4" w:space="0" w:color="auto"/>
              <w:right w:val="single" w:sz="4" w:space="0" w:color="auto"/>
            </w:tcBorders>
            <w:shd w:val="clear" w:color="auto" w:fill="auto"/>
          </w:tcPr>
          <w:p w:rsidR="002B6273" w:rsidRPr="00B7528E" w:rsidRDefault="002B6273" w:rsidP="0074335E">
            <w:pPr>
              <w:jc w:val="both"/>
              <w:rPr>
                <w:ins w:id="4531" w:author="user" w:date="2012-02-29T14:49:00Z"/>
                <w:rFonts w:ascii="Calibri" w:hAnsi="Calibri" w:cs="Calibri"/>
                <w:sz w:val="20"/>
                <w:szCs w:val="20"/>
                <w:lang w:bidi="ne-NP"/>
              </w:rPr>
            </w:pPr>
            <w:ins w:id="4532" w:author="user" w:date="2012-02-29T14:49:00Z">
              <w:r w:rsidRPr="00B7528E">
                <w:rPr>
                  <w:rFonts w:ascii="Calibri" w:hAnsi="Calibri" w:cs="Calibri"/>
                  <w:sz w:val="20"/>
                  <w:szCs w:val="20"/>
                  <w:lang w:bidi="ne-NP"/>
                </w:rPr>
                <w:t>Basamadi</w:t>
              </w:r>
            </w:ins>
          </w:p>
        </w:tc>
        <w:tc>
          <w:tcPr>
            <w:tcW w:w="1109"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533" w:author="user" w:date="2012-02-29T14:49:00Z"/>
                <w:rFonts w:ascii="Calibri" w:hAnsi="Calibri" w:cs="Calibri"/>
                <w:sz w:val="20"/>
                <w:szCs w:val="20"/>
                <w:lang w:bidi="ne-NP"/>
              </w:rPr>
            </w:pPr>
            <w:ins w:id="4534" w:author="user" w:date="2012-02-29T14:49:00Z">
              <w:r w:rsidRPr="00B7528E">
                <w:rPr>
                  <w:rFonts w:ascii="Calibri" w:hAnsi="Calibri" w:cs="Calibri"/>
                  <w:sz w:val="20"/>
                  <w:szCs w:val="20"/>
                  <w:lang w:bidi="ne-NP"/>
                </w:rPr>
                <w:t>41</w:t>
              </w:r>
            </w:ins>
          </w:p>
        </w:tc>
        <w:tc>
          <w:tcPr>
            <w:tcW w:w="144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535" w:author="user" w:date="2012-02-29T14:49:00Z"/>
                <w:rFonts w:ascii="Calibri" w:hAnsi="Calibri" w:cs="Calibri"/>
                <w:sz w:val="20"/>
                <w:szCs w:val="20"/>
                <w:lang w:bidi="ne-NP"/>
              </w:rPr>
            </w:pPr>
            <w:ins w:id="4536" w:author="user" w:date="2012-02-29T14:49:00Z">
              <w:r w:rsidRPr="00B7528E">
                <w:rPr>
                  <w:rFonts w:ascii="Calibri" w:hAnsi="Calibri" w:cs="Calibri"/>
                  <w:sz w:val="20"/>
                  <w:szCs w:val="20"/>
                  <w:lang w:bidi="ne-NP"/>
                </w:rPr>
                <w:t>120</w:t>
              </w:r>
            </w:ins>
          </w:p>
        </w:tc>
        <w:tc>
          <w:tcPr>
            <w:tcW w:w="144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537" w:author="user" w:date="2012-02-29T14:49:00Z"/>
                <w:rFonts w:ascii="Calibri" w:hAnsi="Calibri" w:cs="Calibri"/>
                <w:sz w:val="20"/>
                <w:szCs w:val="20"/>
                <w:lang w:bidi="ne-NP"/>
              </w:rPr>
            </w:pPr>
            <w:ins w:id="4538" w:author="user" w:date="2012-02-29T14:49:00Z">
              <w:r w:rsidRPr="00B7528E">
                <w:rPr>
                  <w:rFonts w:ascii="Calibri" w:hAnsi="Calibri" w:cs="Calibri"/>
                  <w:sz w:val="20"/>
                  <w:szCs w:val="20"/>
                  <w:lang w:bidi="ne-NP"/>
                </w:rPr>
                <w:t>13</w:t>
              </w:r>
            </w:ins>
          </w:p>
        </w:tc>
        <w:tc>
          <w:tcPr>
            <w:tcW w:w="144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539" w:author="user" w:date="2012-02-29T14:49:00Z"/>
                <w:rFonts w:ascii="Calibri" w:hAnsi="Calibri" w:cs="Calibri"/>
                <w:sz w:val="20"/>
                <w:szCs w:val="20"/>
                <w:lang w:bidi="ne-NP"/>
              </w:rPr>
            </w:pPr>
            <w:ins w:id="4540" w:author="user" w:date="2012-02-29T14:49:00Z">
              <w:r w:rsidRPr="00B7528E">
                <w:rPr>
                  <w:rFonts w:ascii="Calibri" w:hAnsi="Calibri" w:cs="Calibri"/>
                  <w:sz w:val="20"/>
                  <w:szCs w:val="20"/>
                  <w:lang w:bidi="ne-NP"/>
                </w:rPr>
                <w:t>174</w:t>
              </w:r>
            </w:ins>
          </w:p>
        </w:tc>
      </w:tr>
      <w:tr w:rsidR="002B6273" w:rsidRPr="00B7528E" w:rsidTr="0074335E">
        <w:trPr>
          <w:trHeight w:val="300"/>
          <w:ins w:id="4541" w:author="user" w:date="2012-02-29T14:49:00Z"/>
        </w:trPr>
        <w:tc>
          <w:tcPr>
            <w:tcW w:w="2860" w:type="dxa"/>
            <w:tcBorders>
              <w:top w:val="nil"/>
              <w:left w:val="single" w:sz="4" w:space="0" w:color="auto"/>
              <w:bottom w:val="single" w:sz="4" w:space="0" w:color="auto"/>
              <w:right w:val="single" w:sz="4" w:space="0" w:color="auto"/>
            </w:tcBorders>
            <w:shd w:val="clear" w:color="auto" w:fill="auto"/>
          </w:tcPr>
          <w:p w:rsidR="002B6273" w:rsidRPr="00B7528E" w:rsidRDefault="002B6273" w:rsidP="0074335E">
            <w:pPr>
              <w:jc w:val="both"/>
              <w:rPr>
                <w:ins w:id="4542" w:author="user" w:date="2012-02-29T14:49:00Z"/>
                <w:rFonts w:ascii="Calibri" w:hAnsi="Calibri" w:cs="Calibri"/>
                <w:sz w:val="20"/>
                <w:szCs w:val="20"/>
                <w:lang w:bidi="ne-NP"/>
              </w:rPr>
            </w:pPr>
            <w:ins w:id="4543" w:author="user" w:date="2012-02-29T14:49:00Z">
              <w:r w:rsidRPr="00B7528E">
                <w:rPr>
                  <w:rFonts w:ascii="Calibri" w:hAnsi="Calibri" w:cs="Calibri"/>
                  <w:sz w:val="20"/>
                  <w:szCs w:val="20"/>
                  <w:lang w:bidi="ne-NP"/>
                </w:rPr>
                <w:t>Manahari</w:t>
              </w:r>
            </w:ins>
          </w:p>
        </w:tc>
        <w:tc>
          <w:tcPr>
            <w:tcW w:w="1109"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544" w:author="user" w:date="2012-02-29T14:49:00Z"/>
                <w:rFonts w:ascii="Calibri" w:hAnsi="Calibri" w:cs="Calibri"/>
                <w:sz w:val="20"/>
                <w:szCs w:val="20"/>
                <w:lang w:bidi="ne-NP"/>
              </w:rPr>
            </w:pPr>
            <w:ins w:id="4545" w:author="user" w:date="2012-02-29T14:49:00Z">
              <w:r w:rsidRPr="00B7528E">
                <w:rPr>
                  <w:rFonts w:ascii="Calibri" w:hAnsi="Calibri" w:cs="Calibri"/>
                  <w:sz w:val="20"/>
                  <w:szCs w:val="20"/>
                  <w:lang w:bidi="ne-NP"/>
                </w:rPr>
                <w:t>120</w:t>
              </w:r>
            </w:ins>
          </w:p>
        </w:tc>
        <w:tc>
          <w:tcPr>
            <w:tcW w:w="144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546" w:author="user" w:date="2012-02-29T14:49:00Z"/>
                <w:rFonts w:ascii="Calibri" w:hAnsi="Calibri" w:cs="Calibri"/>
                <w:sz w:val="20"/>
                <w:szCs w:val="20"/>
                <w:lang w:bidi="ne-NP"/>
              </w:rPr>
            </w:pPr>
            <w:ins w:id="4547" w:author="user" w:date="2012-02-29T14:49:00Z">
              <w:r w:rsidRPr="00B7528E">
                <w:rPr>
                  <w:rFonts w:ascii="Calibri" w:hAnsi="Calibri" w:cs="Calibri"/>
                  <w:sz w:val="20"/>
                  <w:szCs w:val="20"/>
                  <w:lang w:bidi="ne-NP"/>
                </w:rPr>
                <w:t>203</w:t>
              </w:r>
            </w:ins>
          </w:p>
        </w:tc>
        <w:tc>
          <w:tcPr>
            <w:tcW w:w="144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548" w:author="user" w:date="2012-02-29T14:49:00Z"/>
                <w:rFonts w:ascii="Calibri" w:hAnsi="Calibri" w:cs="Calibri"/>
                <w:sz w:val="20"/>
                <w:szCs w:val="20"/>
                <w:lang w:bidi="ne-NP"/>
              </w:rPr>
            </w:pPr>
            <w:ins w:id="4549" w:author="user" w:date="2012-02-29T14:49:00Z">
              <w:r w:rsidRPr="00B7528E">
                <w:rPr>
                  <w:rFonts w:ascii="Calibri" w:hAnsi="Calibri" w:cs="Calibri"/>
                  <w:sz w:val="20"/>
                  <w:szCs w:val="20"/>
                  <w:lang w:bidi="ne-NP"/>
                </w:rPr>
                <w:t>20</w:t>
              </w:r>
            </w:ins>
          </w:p>
        </w:tc>
        <w:tc>
          <w:tcPr>
            <w:tcW w:w="144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550" w:author="user" w:date="2012-02-29T14:49:00Z"/>
                <w:rFonts w:ascii="Calibri" w:hAnsi="Calibri" w:cs="Calibri"/>
                <w:sz w:val="20"/>
                <w:szCs w:val="20"/>
                <w:lang w:bidi="ne-NP"/>
              </w:rPr>
            </w:pPr>
            <w:ins w:id="4551" w:author="user" w:date="2012-02-29T14:49:00Z">
              <w:r w:rsidRPr="00B7528E">
                <w:rPr>
                  <w:rFonts w:ascii="Calibri" w:hAnsi="Calibri" w:cs="Calibri"/>
                  <w:sz w:val="20"/>
                  <w:szCs w:val="20"/>
                  <w:lang w:bidi="ne-NP"/>
                </w:rPr>
                <w:t>343</w:t>
              </w:r>
            </w:ins>
          </w:p>
        </w:tc>
      </w:tr>
      <w:tr w:rsidR="002B6273" w:rsidRPr="00B7528E" w:rsidTr="0074335E">
        <w:trPr>
          <w:trHeight w:val="300"/>
          <w:ins w:id="4552" w:author="user" w:date="2012-02-29T14:49:00Z"/>
        </w:trPr>
        <w:tc>
          <w:tcPr>
            <w:tcW w:w="2860" w:type="dxa"/>
            <w:tcBorders>
              <w:top w:val="nil"/>
              <w:left w:val="single" w:sz="4" w:space="0" w:color="auto"/>
              <w:bottom w:val="single" w:sz="4" w:space="0" w:color="auto"/>
              <w:right w:val="single" w:sz="4" w:space="0" w:color="auto"/>
            </w:tcBorders>
            <w:shd w:val="clear" w:color="auto" w:fill="auto"/>
          </w:tcPr>
          <w:p w:rsidR="002B6273" w:rsidRPr="00B7528E" w:rsidRDefault="002B6273" w:rsidP="0074335E">
            <w:pPr>
              <w:jc w:val="both"/>
              <w:rPr>
                <w:ins w:id="4553" w:author="user" w:date="2012-02-29T14:49:00Z"/>
                <w:rFonts w:ascii="Calibri" w:hAnsi="Calibri" w:cs="Calibri"/>
                <w:sz w:val="20"/>
                <w:szCs w:val="20"/>
                <w:lang w:bidi="ne-NP"/>
              </w:rPr>
            </w:pPr>
            <w:ins w:id="4554" w:author="user" w:date="2012-02-29T14:49:00Z">
              <w:r w:rsidRPr="00B7528E">
                <w:rPr>
                  <w:rFonts w:ascii="Calibri" w:hAnsi="Calibri" w:cs="Calibri"/>
                  <w:sz w:val="20"/>
                  <w:szCs w:val="20"/>
                  <w:lang w:bidi="ne-NP"/>
                </w:rPr>
                <w:t>Birendranagar</w:t>
              </w:r>
            </w:ins>
          </w:p>
        </w:tc>
        <w:tc>
          <w:tcPr>
            <w:tcW w:w="1109"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555" w:author="user" w:date="2012-02-29T14:49:00Z"/>
                <w:rFonts w:ascii="Calibri" w:hAnsi="Calibri" w:cs="Calibri"/>
                <w:sz w:val="20"/>
                <w:szCs w:val="20"/>
                <w:lang w:bidi="ne-NP"/>
              </w:rPr>
            </w:pPr>
            <w:ins w:id="4556" w:author="user" w:date="2012-02-29T14:49:00Z">
              <w:r w:rsidRPr="00B7528E">
                <w:rPr>
                  <w:rFonts w:ascii="Calibri" w:hAnsi="Calibri" w:cs="Calibri"/>
                  <w:sz w:val="20"/>
                  <w:szCs w:val="20"/>
                  <w:lang w:bidi="ne-NP"/>
                </w:rPr>
                <w:t>39</w:t>
              </w:r>
            </w:ins>
          </w:p>
        </w:tc>
        <w:tc>
          <w:tcPr>
            <w:tcW w:w="144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557" w:author="user" w:date="2012-02-29T14:49:00Z"/>
                <w:rFonts w:ascii="Calibri" w:hAnsi="Calibri" w:cs="Calibri"/>
                <w:sz w:val="20"/>
                <w:szCs w:val="20"/>
                <w:lang w:bidi="ne-NP"/>
              </w:rPr>
            </w:pPr>
            <w:ins w:id="4558" w:author="user" w:date="2012-02-29T14:49:00Z">
              <w:r w:rsidRPr="00B7528E">
                <w:rPr>
                  <w:rFonts w:ascii="Calibri" w:hAnsi="Calibri" w:cs="Calibri"/>
                  <w:sz w:val="20"/>
                  <w:szCs w:val="20"/>
                  <w:lang w:bidi="ne-NP"/>
                </w:rPr>
                <w:t>72</w:t>
              </w:r>
            </w:ins>
          </w:p>
        </w:tc>
        <w:tc>
          <w:tcPr>
            <w:tcW w:w="144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559" w:author="user" w:date="2012-02-29T14:49:00Z"/>
                <w:rFonts w:ascii="Calibri" w:hAnsi="Calibri" w:cs="Calibri"/>
                <w:sz w:val="20"/>
                <w:szCs w:val="20"/>
                <w:lang w:bidi="ne-NP"/>
              </w:rPr>
            </w:pPr>
            <w:ins w:id="4560" w:author="user" w:date="2012-02-29T14:49:00Z">
              <w:r w:rsidRPr="00B7528E">
                <w:rPr>
                  <w:rFonts w:ascii="Calibri" w:hAnsi="Calibri" w:cs="Calibri"/>
                  <w:sz w:val="20"/>
                  <w:szCs w:val="20"/>
                  <w:lang w:bidi="ne-NP"/>
                </w:rPr>
                <w:t>13</w:t>
              </w:r>
            </w:ins>
          </w:p>
        </w:tc>
        <w:tc>
          <w:tcPr>
            <w:tcW w:w="144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561" w:author="user" w:date="2012-02-29T14:49:00Z"/>
                <w:rFonts w:ascii="Calibri" w:hAnsi="Calibri" w:cs="Calibri"/>
                <w:sz w:val="20"/>
                <w:szCs w:val="20"/>
                <w:lang w:bidi="ne-NP"/>
              </w:rPr>
            </w:pPr>
            <w:ins w:id="4562" w:author="user" w:date="2012-02-29T14:49:00Z">
              <w:r w:rsidRPr="00B7528E">
                <w:rPr>
                  <w:rFonts w:ascii="Calibri" w:hAnsi="Calibri" w:cs="Calibri"/>
                  <w:sz w:val="20"/>
                  <w:szCs w:val="20"/>
                  <w:lang w:bidi="ne-NP"/>
                </w:rPr>
                <w:t>124</w:t>
              </w:r>
            </w:ins>
          </w:p>
        </w:tc>
      </w:tr>
      <w:tr w:rsidR="002B6273" w:rsidRPr="00B7528E" w:rsidTr="0074335E">
        <w:trPr>
          <w:trHeight w:val="300"/>
          <w:ins w:id="4563" w:author="user" w:date="2012-02-29T14:49:00Z"/>
        </w:trPr>
        <w:tc>
          <w:tcPr>
            <w:tcW w:w="2860" w:type="dxa"/>
            <w:tcBorders>
              <w:top w:val="nil"/>
              <w:left w:val="single" w:sz="4" w:space="0" w:color="auto"/>
              <w:bottom w:val="single" w:sz="4" w:space="0" w:color="auto"/>
              <w:right w:val="single" w:sz="4" w:space="0" w:color="auto"/>
            </w:tcBorders>
            <w:shd w:val="clear" w:color="auto" w:fill="auto"/>
          </w:tcPr>
          <w:p w:rsidR="002B6273" w:rsidRPr="00B7528E" w:rsidRDefault="002B6273" w:rsidP="0074335E">
            <w:pPr>
              <w:jc w:val="both"/>
              <w:rPr>
                <w:ins w:id="4564" w:author="user" w:date="2012-02-29T14:49:00Z"/>
                <w:rFonts w:ascii="Calibri" w:hAnsi="Calibri" w:cs="Calibri"/>
                <w:sz w:val="20"/>
                <w:szCs w:val="20"/>
                <w:lang w:bidi="ne-NP"/>
              </w:rPr>
            </w:pPr>
            <w:ins w:id="4565" w:author="user" w:date="2012-02-29T14:49:00Z">
              <w:r w:rsidRPr="00B7528E">
                <w:rPr>
                  <w:rFonts w:ascii="Calibri" w:hAnsi="Calibri" w:cs="Calibri"/>
                  <w:sz w:val="20"/>
                  <w:szCs w:val="20"/>
                  <w:lang w:bidi="ne-NP"/>
                </w:rPr>
                <w:t>Chainpur</w:t>
              </w:r>
            </w:ins>
          </w:p>
        </w:tc>
        <w:tc>
          <w:tcPr>
            <w:tcW w:w="1109"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566" w:author="user" w:date="2012-02-29T14:49:00Z"/>
                <w:rFonts w:ascii="Calibri" w:hAnsi="Calibri" w:cs="Calibri"/>
                <w:sz w:val="20"/>
                <w:szCs w:val="20"/>
                <w:lang w:bidi="ne-NP"/>
              </w:rPr>
            </w:pPr>
            <w:ins w:id="4567" w:author="user" w:date="2012-02-29T14:49:00Z">
              <w:r w:rsidRPr="00B7528E">
                <w:rPr>
                  <w:rFonts w:ascii="Calibri" w:hAnsi="Calibri" w:cs="Calibri"/>
                  <w:sz w:val="20"/>
                  <w:szCs w:val="20"/>
                  <w:lang w:bidi="ne-NP"/>
                </w:rPr>
                <w:t>19</w:t>
              </w:r>
            </w:ins>
          </w:p>
        </w:tc>
        <w:tc>
          <w:tcPr>
            <w:tcW w:w="144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568" w:author="user" w:date="2012-02-29T14:49:00Z"/>
                <w:rFonts w:ascii="Calibri" w:hAnsi="Calibri" w:cs="Calibri"/>
                <w:sz w:val="20"/>
                <w:szCs w:val="20"/>
                <w:lang w:bidi="ne-NP"/>
              </w:rPr>
            </w:pPr>
            <w:ins w:id="4569" w:author="user" w:date="2012-02-29T14:49:00Z">
              <w:r w:rsidRPr="00B7528E">
                <w:rPr>
                  <w:rFonts w:ascii="Calibri" w:hAnsi="Calibri" w:cs="Calibri"/>
                  <w:sz w:val="20"/>
                  <w:szCs w:val="20"/>
                  <w:lang w:bidi="ne-NP"/>
                </w:rPr>
                <w:t>55</w:t>
              </w:r>
            </w:ins>
          </w:p>
        </w:tc>
        <w:tc>
          <w:tcPr>
            <w:tcW w:w="144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570" w:author="user" w:date="2012-02-29T14:49:00Z"/>
                <w:rFonts w:ascii="Calibri" w:hAnsi="Calibri" w:cs="Calibri"/>
                <w:sz w:val="20"/>
                <w:szCs w:val="20"/>
                <w:lang w:bidi="ne-NP"/>
              </w:rPr>
            </w:pPr>
            <w:ins w:id="4571" w:author="user" w:date="2012-02-29T14:49:00Z">
              <w:r w:rsidRPr="00B7528E">
                <w:rPr>
                  <w:rFonts w:ascii="Calibri" w:hAnsi="Calibri" w:cs="Calibri"/>
                  <w:sz w:val="20"/>
                  <w:szCs w:val="20"/>
                  <w:lang w:bidi="ne-NP"/>
                </w:rPr>
                <w:t>8</w:t>
              </w:r>
            </w:ins>
          </w:p>
        </w:tc>
        <w:tc>
          <w:tcPr>
            <w:tcW w:w="144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572" w:author="user" w:date="2012-02-29T14:49:00Z"/>
                <w:rFonts w:ascii="Calibri" w:hAnsi="Calibri" w:cs="Calibri"/>
                <w:sz w:val="20"/>
                <w:szCs w:val="20"/>
                <w:lang w:bidi="ne-NP"/>
              </w:rPr>
            </w:pPr>
            <w:ins w:id="4573" w:author="user" w:date="2012-02-29T14:49:00Z">
              <w:r w:rsidRPr="00B7528E">
                <w:rPr>
                  <w:rFonts w:ascii="Calibri" w:hAnsi="Calibri" w:cs="Calibri"/>
                  <w:sz w:val="20"/>
                  <w:szCs w:val="20"/>
                  <w:lang w:bidi="ne-NP"/>
                </w:rPr>
                <w:t>82</w:t>
              </w:r>
            </w:ins>
          </w:p>
        </w:tc>
      </w:tr>
      <w:tr w:rsidR="002B6273" w:rsidRPr="00B7528E" w:rsidTr="0074335E">
        <w:trPr>
          <w:trHeight w:val="300"/>
          <w:ins w:id="4574" w:author="user" w:date="2012-02-29T14:49:00Z"/>
        </w:trPr>
        <w:tc>
          <w:tcPr>
            <w:tcW w:w="2860" w:type="dxa"/>
            <w:tcBorders>
              <w:top w:val="nil"/>
              <w:left w:val="single" w:sz="4" w:space="0" w:color="auto"/>
              <w:bottom w:val="single" w:sz="4" w:space="0" w:color="auto"/>
              <w:right w:val="single" w:sz="4" w:space="0" w:color="auto"/>
            </w:tcBorders>
            <w:shd w:val="clear" w:color="auto" w:fill="auto"/>
          </w:tcPr>
          <w:p w:rsidR="002B6273" w:rsidRPr="00B7528E" w:rsidRDefault="002B6273" w:rsidP="0074335E">
            <w:pPr>
              <w:jc w:val="both"/>
              <w:rPr>
                <w:ins w:id="4575" w:author="user" w:date="2012-02-29T14:49:00Z"/>
                <w:rFonts w:ascii="Calibri" w:hAnsi="Calibri" w:cs="Calibri"/>
                <w:sz w:val="20"/>
                <w:szCs w:val="20"/>
                <w:lang w:bidi="ne-NP"/>
              </w:rPr>
            </w:pPr>
            <w:ins w:id="4576" w:author="user" w:date="2012-02-29T14:49:00Z">
              <w:r w:rsidRPr="00B7528E">
                <w:rPr>
                  <w:rFonts w:ascii="Calibri" w:hAnsi="Calibri" w:cs="Calibri"/>
                  <w:sz w:val="20"/>
                  <w:szCs w:val="20"/>
                  <w:lang w:bidi="ne-NP"/>
                </w:rPr>
                <w:t>Jutpani</w:t>
              </w:r>
            </w:ins>
          </w:p>
        </w:tc>
        <w:tc>
          <w:tcPr>
            <w:tcW w:w="1109"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577" w:author="user" w:date="2012-02-29T14:49:00Z"/>
                <w:rFonts w:ascii="Calibri" w:hAnsi="Calibri" w:cs="Calibri"/>
                <w:sz w:val="20"/>
                <w:szCs w:val="20"/>
                <w:lang w:bidi="ne-NP"/>
              </w:rPr>
            </w:pPr>
            <w:ins w:id="4578" w:author="user" w:date="2012-02-29T14:49:00Z">
              <w:r w:rsidRPr="00B7528E">
                <w:rPr>
                  <w:rFonts w:ascii="Calibri" w:hAnsi="Calibri" w:cs="Calibri"/>
                  <w:sz w:val="20"/>
                  <w:szCs w:val="20"/>
                  <w:lang w:bidi="ne-NP"/>
                </w:rPr>
                <w:t>5</w:t>
              </w:r>
            </w:ins>
          </w:p>
        </w:tc>
        <w:tc>
          <w:tcPr>
            <w:tcW w:w="144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579" w:author="user" w:date="2012-02-29T14:49:00Z"/>
                <w:rFonts w:ascii="Calibri" w:hAnsi="Calibri" w:cs="Calibri"/>
                <w:sz w:val="20"/>
                <w:szCs w:val="20"/>
                <w:lang w:bidi="ne-NP"/>
              </w:rPr>
            </w:pPr>
            <w:ins w:id="4580" w:author="user" w:date="2012-02-29T14:49:00Z">
              <w:r w:rsidRPr="00B7528E">
                <w:rPr>
                  <w:rFonts w:ascii="Calibri" w:hAnsi="Calibri" w:cs="Calibri"/>
                  <w:sz w:val="20"/>
                  <w:szCs w:val="20"/>
                  <w:lang w:bidi="ne-NP"/>
                </w:rPr>
                <w:t>20</w:t>
              </w:r>
            </w:ins>
          </w:p>
        </w:tc>
        <w:tc>
          <w:tcPr>
            <w:tcW w:w="144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581" w:author="user" w:date="2012-02-29T14:49:00Z"/>
                <w:rFonts w:ascii="Calibri" w:hAnsi="Calibri" w:cs="Calibri"/>
                <w:sz w:val="20"/>
                <w:szCs w:val="20"/>
                <w:lang w:bidi="ne-NP"/>
              </w:rPr>
            </w:pPr>
            <w:ins w:id="4582" w:author="user" w:date="2012-02-29T14:49:00Z">
              <w:r w:rsidRPr="00B7528E">
                <w:rPr>
                  <w:rFonts w:ascii="Calibri" w:hAnsi="Calibri" w:cs="Calibri"/>
                  <w:sz w:val="20"/>
                  <w:szCs w:val="20"/>
                  <w:lang w:bidi="ne-NP"/>
                </w:rPr>
                <w:t>2</w:t>
              </w:r>
            </w:ins>
          </w:p>
        </w:tc>
        <w:tc>
          <w:tcPr>
            <w:tcW w:w="144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583" w:author="user" w:date="2012-02-29T14:49:00Z"/>
                <w:rFonts w:ascii="Calibri" w:hAnsi="Calibri" w:cs="Calibri"/>
                <w:sz w:val="20"/>
                <w:szCs w:val="20"/>
                <w:lang w:bidi="ne-NP"/>
              </w:rPr>
            </w:pPr>
            <w:ins w:id="4584" w:author="user" w:date="2012-02-29T14:49:00Z">
              <w:r w:rsidRPr="00B7528E">
                <w:rPr>
                  <w:rFonts w:ascii="Calibri" w:hAnsi="Calibri" w:cs="Calibri"/>
                  <w:sz w:val="20"/>
                  <w:szCs w:val="20"/>
                  <w:lang w:bidi="ne-NP"/>
                </w:rPr>
                <w:t>27</w:t>
              </w:r>
            </w:ins>
          </w:p>
        </w:tc>
      </w:tr>
      <w:tr w:rsidR="002B6273" w:rsidRPr="00B7528E" w:rsidTr="0074335E">
        <w:trPr>
          <w:trHeight w:val="300"/>
          <w:ins w:id="4585" w:author="user" w:date="2012-02-29T14:49:00Z"/>
        </w:trPr>
        <w:tc>
          <w:tcPr>
            <w:tcW w:w="2860" w:type="dxa"/>
            <w:tcBorders>
              <w:top w:val="nil"/>
              <w:left w:val="single" w:sz="4" w:space="0" w:color="auto"/>
              <w:bottom w:val="single" w:sz="4" w:space="0" w:color="auto"/>
              <w:right w:val="single" w:sz="4" w:space="0" w:color="auto"/>
            </w:tcBorders>
            <w:shd w:val="clear" w:color="auto" w:fill="auto"/>
          </w:tcPr>
          <w:p w:rsidR="002B6273" w:rsidRPr="00B7528E" w:rsidRDefault="002B6273" w:rsidP="0074335E">
            <w:pPr>
              <w:jc w:val="both"/>
              <w:rPr>
                <w:ins w:id="4586" w:author="user" w:date="2012-02-29T14:49:00Z"/>
                <w:rFonts w:ascii="Calibri" w:hAnsi="Calibri" w:cs="Calibri"/>
                <w:sz w:val="20"/>
                <w:szCs w:val="20"/>
                <w:lang w:bidi="ne-NP"/>
              </w:rPr>
            </w:pPr>
            <w:ins w:id="4587" w:author="user" w:date="2012-02-29T14:49:00Z">
              <w:r w:rsidRPr="00B7528E">
                <w:rPr>
                  <w:rFonts w:ascii="Calibri" w:hAnsi="Calibri" w:cs="Calibri"/>
                  <w:sz w:val="20"/>
                  <w:szCs w:val="20"/>
                  <w:lang w:bidi="ne-NP"/>
                </w:rPr>
                <w:t>Piple</w:t>
              </w:r>
            </w:ins>
          </w:p>
        </w:tc>
        <w:tc>
          <w:tcPr>
            <w:tcW w:w="1109"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588" w:author="user" w:date="2012-02-29T14:49:00Z"/>
                <w:rFonts w:ascii="Calibri" w:hAnsi="Calibri" w:cs="Calibri"/>
                <w:sz w:val="20"/>
                <w:szCs w:val="20"/>
                <w:lang w:bidi="ne-NP"/>
              </w:rPr>
            </w:pPr>
            <w:ins w:id="4589" w:author="user" w:date="2012-02-29T14:49:00Z">
              <w:r w:rsidRPr="00B7528E">
                <w:rPr>
                  <w:rFonts w:ascii="Calibri" w:hAnsi="Calibri" w:cs="Calibri"/>
                  <w:sz w:val="20"/>
                  <w:szCs w:val="20"/>
                  <w:lang w:bidi="ne-NP"/>
                </w:rPr>
                <w:t>31</w:t>
              </w:r>
            </w:ins>
          </w:p>
        </w:tc>
        <w:tc>
          <w:tcPr>
            <w:tcW w:w="144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590" w:author="user" w:date="2012-02-29T14:49:00Z"/>
                <w:rFonts w:ascii="Calibri" w:hAnsi="Calibri" w:cs="Calibri"/>
                <w:sz w:val="20"/>
                <w:szCs w:val="20"/>
                <w:lang w:bidi="ne-NP"/>
              </w:rPr>
            </w:pPr>
            <w:ins w:id="4591" w:author="user" w:date="2012-02-29T14:49:00Z">
              <w:r w:rsidRPr="00B7528E">
                <w:rPr>
                  <w:rFonts w:ascii="Calibri" w:hAnsi="Calibri" w:cs="Calibri"/>
                  <w:sz w:val="20"/>
                  <w:szCs w:val="20"/>
                  <w:lang w:bidi="ne-NP"/>
                </w:rPr>
                <w:t>43</w:t>
              </w:r>
            </w:ins>
          </w:p>
        </w:tc>
        <w:tc>
          <w:tcPr>
            <w:tcW w:w="144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592" w:author="user" w:date="2012-02-29T14:49:00Z"/>
                <w:rFonts w:ascii="Calibri" w:hAnsi="Calibri" w:cs="Calibri"/>
                <w:sz w:val="20"/>
                <w:szCs w:val="20"/>
                <w:lang w:bidi="ne-NP"/>
              </w:rPr>
            </w:pPr>
            <w:ins w:id="4593" w:author="user" w:date="2012-02-29T14:49:00Z">
              <w:r w:rsidRPr="00B7528E">
                <w:rPr>
                  <w:rFonts w:ascii="Calibri" w:hAnsi="Calibri" w:cs="Calibri"/>
                  <w:sz w:val="20"/>
                  <w:szCs w:val="20"/>
                  <w:lang w:bidi="ne-NP"/>
                </w:rPr>
                <w:t>5</w:t>
              </w:r>
            </w:ins>
          </w:p>
        </w:tc>
        <w:tc>
          <w:tcPr>
            <w:tcW w:w="144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594" w:author="user" w:date="2012-02-29T14:49:00Z"/>
                <w:rFonts w:ascii="Calibri" w:hAnsi="Calibri" w:cs="Calibri"/>
                <w:sz w:val="20"/>
                <w:szCs w:val="20"/>
                <w:lang w:bidi="ne-NP"/>
              </w:rPr>
            </w:pPr>
            <w:ins w:id="4595" w:author="user" w:date="2012-02-29T14:49:00Z">
              <w:r w:rsidRPr="00B7528E">
                <w:rPr>
                  <w:rFonts w:ascii="Calibri" w:hAnsi="Calibri" w:cs="Calibri"/>
                  <w:sz w:val="20"/>
                  <w:szCs w:val="20"/>
                  <w:lang w:bidi="ne-NP"/>
                </w:rPr>
                <w:t>79</w:t>
              </w:r>
            </w:ins>
          </w:p>
        </w:tc>
      </w:tr>
      <w:tr w:rsidR="002B6273" w:rsidRPr="00B7528E" w:rsidTr="0074335E">
        <w:trPr>
          <w:trHeight w:val="300"/>
          <w:ins w:id="4596" w:author="user" w:date="2012-02-29T14:49:00Z"/>
        </w:trPr>
        <w:tc>
          <w:tcPr>
            <w:tcW w:w="2860" w:type="dxa"/>
            <w:tcBorders>
              <w:top w:val="nil"/>
              <w:left w:val="single" w:sz="4" w:space="0" w:color="auto"/>
              <w:bottom w:val="single" w:sz="4" w:space="0" w:color="auto"/>
              <w:right w:val="single" w:sz="4" w:space="0" w:color="auto"/>
            </w:tcBorders>
            <w:shd w:val="clear" w:color="auto" w:fill="auto"/>
          </w:tcPr>
          <w:p w:rsidR="002B6273" w:rsidRPr="00B7528E" w:rsidRDefault="002B6273" w:rsidP="0074335E">
            <w:pPr>
              <w:jc w:val="both"/>
              <w:rPr>
                <w:ins w:id="4597" w:author="user" w:date="2012-02-29T14:49:00Z"/>
                <w:rFonts w:ascii="Calibri" w:hAnsi="Calibri" w:cs="Calibri"/>
                <w:sz w:val="20"/>
                <w:szCs w:val="20"/>
                <w:lang w:bidi="ne-NP"/>
              </w:rPr>
            </w:pPr>
            <w:ins w:id="4598" w:author="user" w:date="2012-02-29T14:49:00Z">
              <w:r w:rsidRPr="00B7528E">
                <w:rPr>
                  <w:rFonts w:ascii="Calibri" w:hAnsi="Calibri" w:cs="Calibri"/>
                  <w:sz w:val="20"/>
                  <w:szCs w:val="20"/>
                  <w:lang w:bidi="ne-NP"/>
                </w:rPr>
                <w:t>Shaktikhor</w:t>
              </w:r>
            </w:ins>
          </w:p>
        </w:tc>
        <w:tc>
          <w:tcPr>
            <w:tcW w:w="1109"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599" w:author="user" w:date="2012-02-29T14:49:00Z"/>
                <w:rFonts w:ascii="Calibri" w:hAnsi="Calibri" w:cs="Calibri"/>
                <w:sz w:val="20"/>
                <w:szCs w:val="20"/>
                <w:lang w:bidi="ne-NP"/>
              </w:rPr>
            </w:pPr>
            <w:ins w:id="4600" w:author="user" w:date="2012-02-29T14:49:00Z">
              <w:r w:rsidRPr="00B7528E">
                <w:rPr>
                  <w:rFonts w:ascii="Calibri" w:hAnsi="Calibri" w:cs="Calibri"/>
                  <w:sz w:val="20"/>
                  <w:szCs w:val="20"/>
                  <w:lang w:bidi="ne-NP"/>
                </w:rPr>
                <w:t>5</w:t>
              </w:r>
            </w:ins>
          </w:p>
        </w:tc>
        <w:tc>
          <w:tcPr>
            <w:tcW w:w="144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601" w:author="user" w:date="2012-02-29T14:49:00Z"/>
                <w:rFonts w:ascii="Calibri" w:hAnsi="Calibri" w:cs="Calibri"/>
                <w:sz w:val="20"/>
                <w:szCs w:val="20"/>
                <w:lang w:bidi="ne-NP"/>
              </w:rPr>
            </w:pPr>
            <w:ins w:id="4602" w:author="user" w:date="2012-02-29T14:49:00Z">
              <w:r w:rsidRPr="00B7528E">
                <w:rPr>
                  <w:rFonts w:ascii="Calibri" w:hAnsi="Calibri" w:cs="Calibri"/>
                  <w:sz w:val="20"/>
                  <w:szCs w:val="20"/>
                  <w:lang w:bidi="ne-NP"/>
                </w:rPr>
                <w:t>20</w:t>
              </w:r>
            </w:ins>
          </w:p>
        </w:tc>
        <w:tc>
          <w:tcPr>
            <w:tcW w:w="144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603" w:author="user" w:date="2012-02-29T14:49:00Z"/>
                <w:rFonts w:ascii="Calibri" w:hAnsi="Calibri" w:cs="Calibri"/>
                <w:sz w:val="20"/>
                <w:szCs w:val="20"/>
                <w:lang w:bidi="ne-NP"/>
              </w:rPr>
            </w:pPr>
            <w:ins w:id="4604" w:author="user" w:date="2012-02-29T14:49:00Z">
              <w:r w:rsidRPr="00B7528E">
                <w:rPr>
                  <w:rFonts w:ascii="Calibri" w:hAnsi="Calibri" w:cs="Calibri"/>
                  <w:sz w:val="20"/>
                  <w:szCs w:val="20"/>
                  <w:lang w:bidi="ne-NP"/>
                </w:rPr>
                <w:t>2</w:t>
              </w:r>
            </w:ins>
          </w:p>
        </w:tc>
        <w:tc>
          <w:tcPr>
            <w:tcW w:w="144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605" w:author="user" w:date="2012-02-29T14:49:00Z"/>
                <w:rFonts w:ascii="Calibri" w:hAnsi="Calibri" w:cs="Calibri"/>
                <w:sz w:val="20"/>
                <w:szCs w:val="20"/>
                <w:lang w:bidi="ne-NP"/>
              </w:rPr>
            </w:pPr>
            <w:ins w:id="4606" w:author="user" w:date="2012-02-29T14:49:00Z">
              <w:r w:rsidRPr="00B7528E">
                <w:rPr>
                  <w:rFonts w:ascii="Calibri" w:hAnsi="Calibri" w:cs="Calibri"/>
                  <w:sz w:val="20"/>
                  <w:szCs w:val="20"/>
                  <w:lang w:bidi="ne-NP"/>
                </w:rPr>
                <w:t>27</w:t>
              </w:r>
            </w:ins>
          </w:p>
        </w:tc>
      </w:tr>
      <w:tr w:rsidR="002B6273" w:rsidRPr="00B7528E" w:rsidTr="0074335E">
        <w:trPr>
          <w:trHeight w:val="300"/>
          <w:ins w:id="4607" w:author="user" w:date="2012-02-29T14:49:00Z"/>
        </w:trPr>
        <w:tc>
          <w:tcPr>
            <w:tcW w:w="2860" w:type="dxa"/>
            <w:tcBorders>
              <w:top w:val="nil"/>
              <w:left w:val="single" w:sz="4" w:space="0" w:color="auto"/>
              <w:bottom w:val="single" w:sz="4" w:space="0" w:color="auto"/>
              <w:right w:val="single" w:sz="4" w:space="0" w:color="auto"/>
            </w:tcBorders>
            <w:shd w:val="clear" w:color="auto" w:fill="auto"/>
          </w:tcPr>
          <w:p w:rsidR="002B6273" w:rsidRPr="00B7528E" w:rsidRDefault="002B6273" w:rsidP="0074335E">
            <w:pPr>
              <w:jc w:val="both"/>
              <w:rPr>
                <w:ins w:id="4608" w:author="user" w:date="2012-02-29T14:49:00Z"/>
                <w:rFonts w:ascii="Calibri" w:hAnsi="Calibri" w:cs="Calibri"/>
                <w:sz w:val="20"/>
                <w:szCs w:val="20"/>
                <w:lang w:bidi="ne-NP"/>
              </w:rPr>
            </w:pPr>
            <w:ins w:id="4609" w:author="user" w:date="2012-02-29T14:49:00Z">
              <w:r w:rsidRPr="00B7528E">
                <w:rPr>
                  <w:rFonts w:ascii="Calibri" w:hAnsi="Calibri" w:cs="Calibri"/>
                  <w:sz w:val="20"/>
                  <w:szCs w:val="20"/>
                  <w:lang w:bidi="ne-NP"/>
                </w:rPr>
                <w:t>Total</w:t>
              </w:r>
            </w:ins>
          </w:p>
        </w:tc>
        <w:tc>
          <w:tcPr>
            <w:tcW w:w="1109"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610" w:author="user" w:date="2012-02-29T14:49:00Z"/>
                <w:rFonts w:ascii="Calibri" w:hAnsi="Calibri" w:cs="Calibri"/>
                <w:sz w:val="20"/>
                <w:szCs w:val="20"/>
                <w:lang w:bidi="ne-NP"/>
              </w:rPr>
            </w:pPr>
            <w:ins w:id="4611" w:author="user" w:date="2012-02-29T14:49:00Z">
              <w:r w:rsidRPr="00B7528E">
                <w:rPr>
                  <w:rFonts w:ascii="Calibri" w:hAnsi="Calibri" w:cs="Calibri"/>
                  <w:sz w:val="20"/>
                  <w:szCs w:val="20"/>
                  <w:lang w:bidi="ne-NP"/>
                </w:rPr>
                <w:t>272</w:t>
              </w:r>
            </w:ins>
          </w:p>
        </w:tc>
        <w:tc>
          <w:tcPr>
            <w:tcW w:w="144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612" w:author="user" w:date="2012-02-29T14:49:00Z"/>
                <w:rFonts w:ascii="Calibri" w:hAnsi="Calibri" w:cs="Calibri"/>
                <w:sz w:val="20"/>
                <w:szCs w:val="20"/>
                <w:lang w:bidi="ne-NP"/>
              </w:rPr>
            </w:pPr>
            <w:ins w:id="4613" w:author="user" w:date="2012-02-29T14:49:00Z">
              <w:r w:rsidRPr="00B7528E">
                <w:rPr>
                  <w:rFonts w:ascii="Calibri" w:hAnsi="Calibri" w:cs="Calibri"/>
                  <w:sz w:val="20"/>
                  <w:szCs w:val="20"/>
                  <w:lang w:bidi="ne-NP"/>
                </w:rPr>
                <w:t>563</w:t>
              </w:r>
            </w:ins>
          </w:p>
        </w:tc>
        <w:tc>
          <w:tcPr>
            <w:tcW w:w="144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614" w:author="user" w:date="2012-02-29T14:49:00Z"/>
                <w:rFonts w:ascii="Calibri" w:hAnsi="Calibri" w:cs="Calibri"/>
                <w:sz w:val="20"/>
                <w:szCs w:val="20"/>
                <w:lang w:bidi="ne-NP"/>
              </w:rPr>
            </w:pPr>
            <w:ins w:id="4615" w:author="user" w:date="2012-02-29T14:49:00Z">
              <w:r w:rsidRPr="00B7528E">
                <w:rPr>
                  <w:rFonts w:ascii="Calibri" w:hAnsi="Calibri" w:cs="Calibri"/>
                  <w:sz w:val="20"/>
                  <w:szCs w:val="20"/>
                  <w:lang w:bidi="ne-NP"/>
                </w:rPr>
                <w:t>67</w:t>
              </w:r>
            </w:ins>
          </w:p>
        </w:tc>
        <w:tc>
          <w:tcPr>
            <w:tcW w:w="144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616" w:author="user" w:date="2012-02-29T14:49:00Z"/>
                <w:rFonts w:ascii="Calibri" w:hAnsi="Calibri" w:cs="Calibri"/>
                <w:sz w:val="20"/>
                <w:szCs w:val="20"/>
                <w:lang w:bidi="ne-NP"/>
              </w:rPr>
            </w:pPr>
            <w:ins w:id="4617" w:author="user" w:date="2012-02-29T14:49:00Z">
              <w:r w:rsidRPr="00B7528E">
                <w:rPr>
                  <w:rFonts w:ascii="Calibri" w:hAnsi="Calibri" w:cs="Calibri"/>
                  <w:sz w:val="20"/>
                  <w:szCs w:val="20"/>
                  <w:lang w:bidi="ne-NP"/>
                </w:rPr>
                <w:t>902</w:t>
              </w:r>
            </w:ins>
          </w:p>
        </w:tc>
      </w:tr>
      <w:tr w:rsidR="002B6273" w:rsidRPr="00B7528E" w:rsidTr="0074335E">
        <w:trPr>
          <w:trHeight w:val="300"/>
          <w:ins w:id="4618" w:author="user" w:date="2012-02-29T14:49:00Z"/>
        </w:trPr>
        <w:tc>
          <w:tcPr>
            <w:tcW w:w="2860" w:type="dxa"/>
            <w:tcBorders>
              <w:top w:val="nil"/>
              <w:left w:val="single" w:sz="4" w:space="0" w:color="auto"/>
              <w:bottom w:val="single" w:sz="4" w:space="0" w:color="auto"/>
              <w:right w:val="single" w:sz="4" w:space="0" w:color="auto"/>
            </w:tcBorders>
            <w:shd w:val="clear" w:color="auto" w:fill="auto"/>
          </w:tcPr>
          <w:p w:rsidR="002B6273" w:rsidRPr="00B7528E" w:rsidRDefault="002B6273" w:rsidP="0074335E">
            <w:pPr>
              <w:jc w:val="both"/>
              <w:rPr>
                <w:ins w:id="4619" w:author="user" w:date="2012-02-29T14:49:00Z"/>
                <w:rFonts w:ascii="Calibri" w:hAnsi="Calibri" w:cs="Calibri"/>
                <w:b/>
                <w:bCs/>
                <w:sz w:val="20"/>
                <w:szCs w:val="20"/>
                <w:lang w:bidi="ne-NP"/>
              </w:rPr>
            </w:pPr>
            <w:ins w:id="4620" w:author="user" w:date="2012-02-29T14:49:00Z">
              <w:r w:rsidRPr="00B7528E">
                <w:rPr>
                  <w:rFonts w:ascii="Calibri" w:hAnsi="Calibri" w:cs="Calibri"/>
                  <w:b/>
                  <w:bCs/>
                  <w:sz w:val="20"/>
                  <w:szCs w:val="20"/>
                  <w:lang w:bidi="ne-NP"/>
                </w:rPr>
                <w:t>Percentage</w:t>
              </w:r>
            </w:ins>
          </w:p>
        </w:tc>
        <w:tc>
          <w:tcPr>
            <w:tcW w:w="1109"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621" w:author="user" w:date="2012-02-29T14:49:00Z"/>
                <w:rFonts w:ascii="Calibri" w:hAnsi="Calibri" w:cs="Calibri"/>
                <w:b/>
                <w:bCs/>
                <w:sz w:val="20"/>
                <w:szCs w:val="20"/>
                <w:lang w:bidi="ne-NP"/>
              </w:rPr>
            </w:pPr>
            <w:ins w:id="4622" w:author="user" w:date="2012-02-29T14:49:00Z">
              <w:r w:rsidRPr="00B7528E">
                <w:rPr>
                  <w:rFonts w:ascii="Calibri" w:hAnsi="Calibri" w:cs="Calibri"/>
                  <w:b/>
                  <w:bCs/>
                  <w:sz w:val="20"/>
                  <w:szCs w:val="20"/>
                  <w:lang w:bidi="ne-NP"/>
                </w:rPr>
                <w:t>30.16</w:t>
              </w:r>
            </w:ins>
          </w:p>
        </w:tc>
        <w:tc>
          <w:tcPr>
            <w:tcW w:w="144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623" w:author="user" w:date="2012-02-29T14:49:00Z"/>
                <w:rFonts w:ascii="Calibri" w:hAnsi="Calibri" w:cs="Calibri"/>
                <w:b/>
                <w:bCs/>
                <w:sz w:val="20"/>
                <w:szCs w:val="20"/>
                <w:lang w:bidi="ne-NP"/>
              </w:rPr>
            </w:pPr>
            <w:ins w:id="4624" w:author="user" w:date="2012-02-29T14:49:00Z">
              <w:r w:rsidRPr="00B7528E">
                <w:rPr>
                  <w:rFonts w:ascii="Calibri" w:hAnsi="Calibri" w:cs="Calibri"/>
                  <w:b/>
                  <w:bCs/>
                  <w:sz w:val="20"/>
                  <w:szCs w:val="20"/>
                  <w:lang w:bidi="ne-NP"/>
                </w:rPr>
                <w:t>62.42</w:t>
              </w:r>
            </w:ins>
          </w:p>
        </w:tc>
        <w:tc>
          <w:tcPr>
            <w:tcW w:w="144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625" w:author="user" w:date="2012-02-29T14:49:00Z"/>
                <w:rFonts w:ascii="Calibri" w:hAnsi="Calibri" w:cs="Calibri"/>
                <w:b/>
                <w:bCs/>
                <w:sz w:val="20"/>
                <w:szCs w:val="20"/>
                <w:lang w:bidi="ne-NP"/>
              </w:rPr>
            </w:pPr>
            <w:ins w:id="4626" w:author="user" w:date="2012-02-29T14:49:00Z">
              <w:r w:rsidRPr="00B7528E">
                <w:rPr>
                  <w:rFonts w:ascii="Calibri" w:hAnsi="Calibri" w:cs="Calibri"/>
                  <w:b/>
                  <w:bCs/>
                  <w:sz w:val="20"/>
                  <w:szCs w:val="20"/>
                  <w:lang w:bidi="ne-NP"/>
                </w:rPr>
                <w:t>7.43</w:t>
              </w:r>
            </w:ins>
          </w:p>
        </w:tc>
        <w:tc>
          <w:tcPr>
            <w:tcW w:w="1440" w:type="dxa"/>
            <w:tcBorders>
              <w:top w:val="nil"/>
              <w:left w:val="nil"/>
              <w:bottom w:val="single" w:sz="4" w:space="0" w:color="auto"/>
              <w:right w:val="single" w:sz="4" w:space="0" w:color="auto"/>
            </w:tcBorders>
            <w:shd w:val="clear" w:color="auto" w:fill="auto"/>
          </w:tcPr>
          <w:p w:rsidR="002B6273" w:rsidRPr="00B7528E" w:rsidRDefault="002B6273" w:rsidP="0074335E">
            <w:pPr>
              <w:jc w:val="center"/>
              <w:rPr>
                <w:ins w:id="4627" w:author="user" w:date="2012-02-29T14:49:00Z"/>
                <w:rFonts w:ascii="Calibri" w:hAnsi="Calibri" w:cs="Calibri"/>
                <w:b/>
                <w:bCs/>
                <w:sz w:val="20"/>
                <w:szCs w:val="20"/>
                <w:lang w:bidi="ne-NP"/>
              </w:rPr>
            </w:pPr>
            <w:ins w:id="4628" w:author="user" w:date="2012-02-29T14:49:00Z">
              <w:r w:rsidRPr="00B7528E">
                <w:rPr>
                  <w:rFonts w:ascii="Calibri" w:hAnsi="Calibri" w:cs="Calibri"/>
                  <w:b/>
                  <w:bCs/>
                  <w:sz w:val="20"/>
                  <w:szCs w:val="20"/>
                  <w:lang w:bidi="ne-NP"/>
                </w:rPr>
                <w:t>100.00</w:t>
              </w:r>
            </w:ins>
          </w:p>
        </w:tc>
      </w:tr>
    </w:tbl>
    <w:p w:rsidR="002B6273" w:rsidRPr="00605616" w:rsidRDefault="002B6273" w:rsidP="002B6273">
      <w:pPr>
        <w:pStyle w:val="ReportText"/>
        <w:spacing w:line="360" w:lineRule="auto"/>
        <w:ind w:left="0"/>
        <w:rPr>
          <w:ins w:id="4629" w:author="user" w:date="2012-02-29T14:49:00Z"/>
          <w:rFonts w:ascii="Calibri" w:hAnsi="Calibri" w:cs="Calibri"/>
          <w:bCs/>
          <w:i/>
          <w:sz w:val="18"/>
          <w:szCs w:val="18"/>
        </w:rPr>
      </w:pPr>
      <w:ins w:id="4630" w:author="user" w:date="2012-02-29T14:49:00Z">
        <w:r w:rsidRPr="00605616">
          <w:rPr>
            <w:rFonts w:ascii="Calibri" w:hAnsi="Calibri" w:cs="Calibri"/>
            <w:bCs/>
            <w:i/>
            <w:sz w:val="18"/>
            <w:szCs w:val="18"/>
          </w:rPr>
          <w:t>Source: Household Survey, 2011</w:t>
        </w:r>
      </w:ins>
    </w:p>
    <w:p w:rsidR="002B6273" w:rsidRPr="00497B92" w:rsidRDefault="002B6273" w:rsidP="002B6273">
      <w:pPr>
        <w:pStyle w:val="Tableafter"/>
        <w:spacing w:line="300" w:lineRule="auto"/>
        <w:rPr>
          <w:ins w:id="4631" w:author="user" w:date="2012-02-29T14:49:00Z"/>
          <w:rFonts w:ascii="Calibri" w:hAnsi="Calibri" w:cs="Calibri"/>
          <w:b/>
          <w:bCs/>
          <w:sz w:val="10"/>
          <w:szCs w:val="10"/>
          <w:lang w:val="en-GB"/>
        </w:rPr>
      </w:pPr>
    </w:p>
    <w:p w:rsidR="002B6273" w:rsidRPr="005B2A10" w:rsidRDefault="002B6273" w:rsidP="002B6273">
      <w:pPr>
        <w:pStyle w:val="Tableafter"/>
        <w:spacing w:line="300" w:lineRule="auto"/>
        <w:rPr>
          <w:ins w:id="4632" w:author="user" w:date="2012-02-29T14:49:00Z"/>
          <w:rFonts w:ascii="Calibri" w:hAnsi="Calibri" w:cs="Calibri"/>
          <w:b/>
          <w:bCs/>
          <w:sz w:val="22"/>
          <w:szCs w:val="22"/>
          <w:lang w:val="en-GB"/>
        </w:rPr>
      </w:pPr>
      <w:ins w:id="4633" w:author="user" w:date="2012-02-29T14:49:00Z">
        <w:r w:rsidRPr="005B2A10">
          <w:rPr>
            <w:rFonts w:ascii="Calibri" w:hAnsi="Calibri" w:cs="Calibri"/>
            <w:b/>
            <w:bCs/>
            <w:sz w:val="22"/>
            <w:szCs w:val="22"/>
            <w:lang w:val="en-GB"/>
          </w:rPr>
          <w:t>6.</w:t>
        </w:r>
        <w:r>
          <w:rPr>
            <w:rFonts w:ascii="Calibri" w:hAnsi="Calibri" w:cs="Calibri"/>
            <w:b/>
            <w:bCs/>
            <w:sz w:val="22"/>
            <w:szCs w:val="22"/>
            <w:lang w:val="en-GB"/>
          </w:rPr>
          <w:t>3.1</w:t>
        </w:r>
        <w:r w:rsidRPr="005B2A10">
          <w:rPr>
            <w:rFonts w:ascii="Calibri" w:hAnsi="Calibri" w:cs="Calibri"/>
            <w:b/>
            <w:bCs/>
            <w:sz w:val="22"/>
            <w:szCs w:val="22"/>
            <w:lang w:val="en-GB"/>
          </w:rPr>
          <w:t>.2 Marital Status of PAFs</w:t>
        </w:r>
      </w:ins>
    </w:p>
    <w:p w:rsidR="002B6273" w:rsidRPr="00B7528E" w:rsidRDefault="002B6273" w:rsidP="002B6273">
      <w:pPr>
        <w:pStyle w:val="Tableafter"/>
        <w:spacing w:line="300" w:lineRule="auto"/>
        <w:jc w:val="both"/>
        <w:rPr>
          <w:ins w:id="4634" w:author="user" w:date="2012-02-29T14:49:00Z"/>
          <w:rFonts w:ascii="Calibri" w:hAnsi="Calibri" w:cs="Arial"/>
          <w:iCs/>
          <w:color w:val="000000"/>
          <w:sz w:val="22"/>
          <w:szCs w:val="22"/>
        </w:rPr>
      </w:pPr>
      <w:ins w:id="4635" w:author="user" w:date="2012-02-29T14:49:00Z">
        <w:r w:rsidRPr="00B7528E">
          <w:rPr>
            <w:rFonts w:ascii="Calibri" w:hAnsi="Calibri" w:cs="Arial"/>
            <w:iCs/>
            <w:color w:val="000000"/>
            <w:sz w:val="22"/>
            <w:szCs w:val="22"/>
          </w:rPr>
          <w:t xml:space="preserve">Regarding marital status of the surveyed population, </w:t>
        </w:r>
        <w:r>
          <w:rPr>
            <w:rFonts w:ascii="Calibri" w:hAnsi="Calibri" w:cs="Arial"/>
            <w:iCs/>
            <w:color w:val="000000"/>
            <w:sz w:val="22"/>
            <w:szCs w:val="22"/>
          </w:rPr>
          <w:t xml:space="preserve">50.44 </w:t>
        </w:r>
        <w:r w:rsidRPr="00B7528E">
          <w:rPr>
            <w:rFonts w:ascii="Calibri" w:hAnsi="Calibri" w:cs="Arial"/>
            <w:iCs/>
            <w:color w:val="000000"/>
            <w:sz w:val="22"/>
            <w:szCs w:val="22"/>
          </w:rPr>
          <w:t>% is married, 46.</w:t>
        </w:r>
        <w:r>
          <w:rPr>
            <w:rFonts w:ascii="Calibri" w:hAnsi="Calibri" w:cs="Arial"/>
            <w:iCs/>
            <w:color w:val="000000"/>
            <w:sz w:val="22"/>
            <w:szCs w:val="22"/>
          </w:rPr>
          <w:t>12</w:t>
        </w:r>
        <w:r w:rsidRPr="00B7528E">
          <w:rPr>
            <w:rFonts w:ascii="Calibri" w:hAnsi="Calibri" w:cs="Arial"/>
            <w:iCs/>
            <w:color w:val="000000"/>
            <w:sz w:val="22"/>
            <w:szCs w:val="22"/>
          </w:rPr>
          <w:t>% is unmarried</w:t>
        </w:r>
        <w:r>
          <w:rPr>
            <w:rFonts w:ascii="Calibri" w:hAnsi="Calibri" w:cs="Arial"/>
            <w:iCs/>
            <w:color w:val="000000"/>
            <w:sz w:val="22"/>
            <w:szCs w:val="22"/>
          </w:rPr>
          <w:t>,</w:t>
        </w:r>
        <w:r w:rsidRPr="00B7528E">
          <w:rPr>
            <w:rFonts w:ascii="Calibri" w:hAnsi="Calibri" w:cs="Arial"/>
            <w:iCs/>
            <w:color w:val="000000"/>
            <w:sz w:val="22"/>
            <w:szCs w:val="22"/>
          </w:rPr>
          <w:t xml:space="preserve"> 3.</w:t>
        </w:r>
        <w:r>
          <w:rPr>
            <w:rFonts w:ascii="Calibri" w:hAnsi="Calibri" w:cs="Arial"/>
            <w:iCs/>
            <w:color w:val="000000"/>
            <w:sz w:val="22"/>
            <w:szCs w:val="22"/>
          </w:rPr>
          <w:t>22</w:t>
        </w:r>
        <w:r w:rsidRPr="00B7528E">
          <w:rPr>
            <w:rFonts w:ascii="Calibri" w:hAnsi="Calibri" w:cs="Arial"/>
            <w:iCs/>
            <w:color w:val="000000"/>
            <w:sz w:val="22"/>
            <w:szCs w:val="22"/>
          </w:rPr>
          <w:t>% is widow or widower</w:t>
        </w:r>
        <w:r w:rsidRPr="005B2A10">
          <w:rPr>
            <w:rFonts w:ascii="Calibri" w:hAnsi="Calibri" w:cs="Arial"/>
            <w:iCs/>
            <w:color w:val="000000"/>
            <w:sz w:val="22"/>
            <w:szCs w:val="22"/>
          </w:rPr>
          <w:t xml:space="preserve"> </w:t>
        </w:r>
        <w:r w:rsidRPr="00B7528E">
          <w:rPr>
            <w:rFonts w:ascii="Calibri" w:hAnsi="Calibri" w:cs="Arial"/>
            <w:iCs/>
            <w:color w:val="000000"/>
            <w:sz w:val="22"/>
            <w:szCs w:val="22"/>
          </w:rPr>
          <w:t>and.</w:t>
        </w:r>
        <w:r>
          <w:rPr>
            <w:rFonts w:ascii="Calibri" w:hAnsi="Calibri" w:cs="Arial"/>
            <w:iCs/>
            <w:color w:val="000000"/>
            <w:sz w:val="22"/>
            <w:szCs w:val="22"/>
          </w:rPr>
          <w:t xml:space="preserve">0.22% is </w:t>
        </w:r>
        <w:r w:rsidRPr="00145B40">
          <w:rPr>
            <w:rFonts w:ascii="Calibri" w:hAnsi="Calibri" w:cs="Calibri"/>
            <w:sz w:val="22"/>
            <w:szCs w:val="22"/>
            <w:lang w:val="en-GB"/>
          </w:rPr>
          <w:t>isolated population</w:t>
        </w:r>
        <w:r>
          <w:rPr>
            <w:rFonts w:ascii="Calibri" w:hAnsi="Calibri" w:cs="Calibri"/>
            <w:sz w:val="22"/>
            <w:szCs w:val="22"/>
            <w:lang w:val="en-GB"/>
          </w:rPr>
          <w:t>.</w:t>
        </w:r>
        <w:r w:rsidRPr="005B2A10">
          <w:rPr>
            <w:rFonts w:ascii="Calibri" w:hAnsi="Calibri" w:cs="Calibri"/>
            <w:sz w:val="22"/>
            <w:szCs w:val="22"/>
            <w:lang w:val="en-GB"/>
          </w:rPr>
          <w:t xml:space="preserve"> </w:t>
        </w:r>
        <w:r w:rsidRPr="00145B40">
          <w:rPr>
            <w:rFonts w:ascii="Calibri" w:hAnsi="Calibri" w:cs="Calibri"/>
            <w:sz w:val="22"/>
            <w:szCs w:val="22"/>
            <w:lang w:val="en-GB"/>
          </w:rPr>
          <w:t>The married population of the PAFs is higher as compared with the unmarried population</w:t>
        </w:r>
        <w:r>
          <w:rPr>
            <w:rFonts w:ascii="Calibri" w:hAnsi="Calibri" w:cs="Calibri"/>
            <w:sz w:val="22"/>
            <w:szCs w:val="22"/>
            <w:lang w:val="en-GB"/>
          </w:rPr>
          <w:t xml:space="preserve"> (6.5)</w:t>
        </w:r>
        <w:r w:rsidRPr="00145B40">
          <w:rPr>
            <w:rFonts w:ascii="Calibri" w:hAnsi="Calibri" w:cs="Calibri"/>
            <w:sz w:val="22"/>
            <w:szCs w:val="22"/>
            <w:lang w:val="en-GB"/>
          </w:rPr>
          <w:t>.</w:t>
        </w:r>
      </w:ins>
    </w:p>
    <w:p w:rsidR="002B6273" w:rsidRPr="00497B92" w:rsidRDefault="002B6273" w:rsidP="002B6273">
      <w:pPr>
        <w:pStyle w:val="ReportText"/>
        <w:spacing w:line="360" w:lineRule="auto"/>
        <w:ind w:left="0"/>
        <w:rPr>
          <w:ins w:id="4636" w:author="user" w:date="2012-02-29T14:49:00Z"/>
          <w:rFonts w:ascii="Calibri" w:hAnsi="Calibri" w:cs="Calibri"/>
          <w:b/>
          <w:bCs/>
          <w:sz w:val="10"/>
          <w:szCs w:val="10"/>
        </w:rPr>
      </w:pPr>
    </w:p>
    <w:p w:rsidR="002B6273" w:rsidRPr="00261758" w:rsidRDefault="002B6273" w:rsidP="002B6273">
      <w:pPr>
        <w:pStyle w:val="ReportText"/>
        <w:spacing w:line="360" w:lineRule="auto"/>
        <w:ind w:left="0"/>
        <w:rPr>
          <w:ins w:id="4637" w:author="user" w:date="2012-02-29T14:49:00Z"/>
          <w:rFonts w:ascii="Calibri" w:hAnsi="Calibri" w:cs="Calibri"/>
          <w:b/>
          <w:bCs/>
          <w:sz w:val="20"/>
        </w:rPr>
      </w:pPr>
      <w:ins w:id="4638" w:author="user" w:date="2012-02-29T14:49:00Z">
        <w:r w:rsidRPr="00261758">
          <w:rPr>
            <w:rFonts w:ascii="Calibri" w:hAnsi="Calibri" w:cs="Calibri"/>
            <w:b/>
            <w:bCs/>
            <w:sz w:val="20"/>
          </w:rPr>
          <w:lastRenderedPageBreak/>
          <w:t>Table -6.18: Marital Status of PAFs</w:t>
        </w:r>
      </w:ins>
    </w:p>
    <w:tbl>
      <w:tblPr>
        <w:tblW w:w="9549" w:type="dxa"/>
        <w:tblInd w:w="99" w:type="dxa"/>
        <w:tblLook w:val="04A0"/>
      </w:tblPr>
      <w:tblGrid>
        <w:gridCol w:w="2777"/>
        <w:gridCol w:w="1221"/>
        <w:gridCol w:w="1040"/>
        <w:gridCol w:w="1796"/>
        <w:gridCol w:w="1309"/>
        <w:gridCol w:w="1406"/>
      </w:tblGrid>
      <w:tr w:rsidR="002B6273" w:rsidRPr="00145B40" w:rsidTr="0074335E">
        <w:trPr>
          <w:trHeight w:val="315"/>
          <w:ins w:id="4639" w:author="user" w:date="2012-02-29T14:49:00Z"/>
        </w:trPr>
        <w:tc>
          <w:tcPr>
            <w:tcW w:w="2777" w:type="dxa"/>
            <w:vMerge w:val="restart"/>
            <w:tcBorders>
              <w:top w:val="single" w:sz="4" w:space="0" w:color="auto"/>
              <w:left w:val="single" w:sz="4" w:space="0" w:color="auto"/>
              <w:bottom w:val="single" w:sz="4" w:space="0" w:color="auto"/>
              <w:right w:val="single" w:sz="4" w:space="0" w:color="auto"/>
            </w:tcBorders>
            <w:shd w:val="clear" w:color="auto" w:fill="auto"/>
          </w:tcPr>
          <w:p w:rsidR="002B6273" w:rsidRPr="002B31DB" w:rsidRDefault="002B6273" w:rsidP="0074335E">
            <w:pPr>
              <w:jc w:val="both"/>
              <w:rPr>
                <w:ins w:id="4640" w:author="user" w:date="2012-02-29T14:49:00Z"/>
                <w:rFonts w:ascii="Calibri" w:hAnsi="Calibri" w:cs="Calibri"/>
                <w:b/>
                <w:bCs/>
                <w:sz w:val="20"/>
                <w:szCs w:val="20"/>
                <w:lang w:bidi="ne-NP"/>
              </w:rPr>
            </w:pPr>
            <w:ins w:id="4641" w:author="user" w:date="2012-02-29T14:49:00Z">
              <w:r w:rsidRPr="002B31DB">
                <w:rPr>
                  <w:rFonts w:ascii="Calibri" w:hAnsi="Calibri" w:cs="Calibri"/>
                  <w:b/>
                  <w:bCs/>
                  <w:sz w:val="20"/>
                  <w:szCs w:val="20"/>
                  <w:lang w:bidi="ne-NP"/>
                </w:rPr>
                <w:t>VDC/Municipality</w:t>
              </w:r>
            </w:ins>
          </w:p>
        </w:tc>
        <w:tc>
          <w:tcPr>
            <w:tcW w:w="5366" w:type="dxa"/>
            <w:gridSpan w:val="4"/>
            <w:tcBorders>
              <w:top w:val="single" w:sz="4" w:space="0" w:color="auto"/>
              <w:left w:val="nil"/>
              <w:bottom w:val="single" w:sz="4" w:space="0" w:color="auto"/>
              <w:right w:val="single" w:sz="4" w:space="0" w:color="auto"/>
            </w:tcBorders>
            <w:shd w:val="clear" w:color="auto" w:fill="auto"/>
          </w:tcPr>
          <w:p w:rsidR="002B6273" w:rsidRPr="002B31DB" w:rsidRDefault="002B6273" w:rsidP="0074335E">
            <w:pPr>
              <w:jc w:val="center"/>
              <w:rPr>
                <w:ins w:id="4642" w:author="user" w:date="2012-02-29T14:49:00Z"/>
                <w:rFonts w:ascii="Calibri" w:hAnsi="Calibri" w:cs="Calibri"/>
                <w:b/>
                <w:bCs/>
                <w:sz w:val="20"/>
                <w:szCs w:val="20"/>
                <w:lang w:bidi="ne-NP"/>
              </w:rPr>
            </w:pPr>
            <w:ins w:id="4643" w:author="user" w:date="2012-02-29T14:49:00Z">
              <w:r w:rsidRPr="002B31DB">
                <w:rPr>
                  <w:rFonts w:ascii="Calibri" w:hAnsi="Calibri" w:cs="Calibri"/>
                  <w:b/>
                  <w:bCs/>
                  <w:sz w:val="20"/>
                  <w:szCs w:val="20"/>
                  <w:lang w:bidi="ne-NP"/>
                </w:rPr>
                <w:t xml:space="preserve">                Marital Status</w:t>
              </w:r>
            </w:ins>
          </w:p>
        </w:tc>
        <w:tc>
          <w:tcPr>
            <w:tcW w:w="1406" w:type="dxa"/>
            <w:vMerge w:val="restart"/>
            <w:tcBorders>
              <w:top w:val="single" w:sz="4" w:space="0" w:color="auto"/>
              <w:left w:val="single" w:sz="4" w:space="0" w:color="auto"/>
              <w:bottom w:val="single" w:sz="4" w:space="0" w:color="auto"/>
              <w:right w:val="single" w:sz="4" w:space="0" w:color="auto"/>
            </w:tcBorders>
            <w:shd w:val="clear" w:color="auto" w:fill="auto"/>
          </w:tcPr>
          <w:p w:rsidR="002B6273" w:rsidRPr="002B31DB" w:rsidRDefault="002B6273" w:rsidP="0074335E">
            <w:pPr>
              <w:jc w:val="center"/>
              <w:rPr>
                <w:ins w:id="4644" w:author="user" w:date="2012-02-29T14:49:00Z"/>
                <w:rFonts w:ascii="Calibri" w:hAnsi="Calibri" w:cs="Calibri"/>
                <w:b/>
                <w:bCs/>
                <w:sz w:val="20"/>
                <w:szCs w:val="20"/>
                <w:lang w:bidi="ne-NP"/>
              </w:rPr>
            </w:pPr>
            <w:ins w:id="4645" w:author="user" w:date="2012-02-29T14:49:00Z">
              <w:r w:rsidRPr="002B31DB">
                <w:rPr>
                  <w:rFonts w:ascii="Calibri" w:hAnsi="Calibri" w:cs="Calibri"/>
                  <w:b/>
                  <w:bCs/>
                  <w:sz w:val="20"/>
                  <w:szCs w:val="20"/>
                  <w:lang w:bidi="ne-NP"/>
                </w:rPr>
                <w:t>Total Population</w:t>
              </w:r>
            </w:ins>
          </w:p>
        </w:tc>
      </w:tr>
      <w:tr w:rsidR="002B6273" w:rsidRPr="00145B40" w:rsidTr="0074335E">
        <w:trPr>
          <w:trHeight w:val="315"/>
          <w:ins w:id="4646" w:author="user" w:date="2012-02-29T14:49:00Z"/>
        </w:trPr>
        <w:tc>
          <w:tcPr>
            <w:tcW w:w="2777" w:type="dxa"/>
            <w:vMerge/>
            <w:tcBorders>
              <w:top w:val="single" w:sz="4" w:space="0" w:color="auto"/>
              <w:left w:val="single" w:sz="4" w:space="0" w:color="auto"/>
              <w:bottom w:val="single" w:sz="4" w:space="0" w:color="auto"/>
              <w:right w:val="single" w:sz="4" w:space="0" w:color="auto"/>
            </w:tcBorders>
            <w:vAlign w:val="center"/>
          </w:tcPr>
          <w:p w:rsidR="002B6273" w:rsidRPr="002B31DB" w:rsidRDefault="002B6273" w:rsidP="0074335E">
            <w:pPr>
              <w:rPr>
                <w:ins w:id="4647" w:author="user" w:date="2012-02-29T14:49:00Z"/>
                <w:rFonts w:ascii="Calibri" w:hAnsi="Calibri" w:cs="Calibri"/>
                <w:sz w:val="20"/>
                <w:szCs w:val="20"/>
                <w:lang w:bidi="ne-NP"/>
              </w:rPr>
            </w:pPr>
          </w:p>
        </w:tc>
        <w:tc>
          <w:tcPr>
            <w:tcW w:w="1221"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648" w:author="user" w:date="2012-02-29T14:49:00Z"/>
                <w:rFonts w:ascii="Calibri" w:hAnsi="Calibri" w:cs="Calibri"/>
                <w:b/>
                <w:bCs/>
                <w:sz w:val="20"/>
                <w:szCs w:val="20"/>
                <w:lang w:bidi="ne-NP"/>
              </w:rPr>
            </w:pPr>
            <w:ins w:id="4649" w:author="user" w:date="2012-02-29T14:49:00Z">
              <w:r w:rsidRPr="002B31DB">
                <w:rPr>
                  <w:rFonts w:ascii="Calibri" w:hAnsi="Calibri" w:cs="Calibri"/>
                  <w:b/>
                  <w:bCs/>
                  <w:sz w:val="20"/>
                  <w:szCs w:val="20"/>
                  <w:lang w:bidi="ne-NP"/>
                </w:rPr>
                <w:t>Unmarried</w:t>
              </w:r>
            </w:ins>
          </w:p>
        </w:tc>
        <w:tc>
          <w:tcPr>
            <w:tcW w:w="1040"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650" w:author="user" w:date="2012-02-29T14:49:00Z"/>
                <w:rFonts w:ascii="Calibri" w:hAnsi="Calibri" w:cs="Calibri"/>
                <w:b/>
                <w:bCs/>
                <w:sz w:val="20"/>
                <w:szCs w:val="20"/>
                <w:lang w:bidi="ne-NP"/>
              </w:rPr>
            </w:pPr>
            <w:ins w:id="4651" w:author="user" w:date="2012-02-29T14:49:00Z">
              <w:r w:rsidRPr="002B31DB">
                <w:rPr>
                  <w:rFonts w:ascii="Calibri" w:hAnsi="Calibri" w:cs="Calibri"/>
                  <w:b/>
                  <w:bCs/>
                  <w:sz w:val="20"/>
                  <w:szCs w:val="20"/>
                  <w:lang w:bidi="ne-NP"/>
                </w:rPr>
                <w:t>Married</w:t>
              </w:r>
            </w:ins>
          </w:p>
        </w:tc>
        <w:tc>
          <w:tcPr>
            <w:tcW w:w="1796"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652" w:author="user" w:date="2012-02-29T14:49:00Z"/>
                <w:rFonts w:ascii="Calibri" w:hAnsi="Calibri" w:cs="Calibri"/>
                <w:b/>
                <w:bCs/>
                <w:sz w:val="20"/>
                <w:szCs w:val="20"/>
                <w:lang w:bidi="ne-NP"/>
              </w:rPr>
            </w:pPr>
            <w:ins w:id="4653" w:author="user" w:date="2012-02-29T14:49:00Z">
              <w:r w:rsidRPr="002B31DB">
                <w:rPr>
                  <w:rFonts w:ascii="Calibri" w:hAnsi="Calibri" w:cs="Calibri"/>
                  <w:b/>
                  <w:bCs/>
                  <w:sz w:val="20"/>
                  <w:szCs w:val="20"/>
                  <w:lang w:bidi="ne-NP"/>
                </w:rPr>
                <w:t>Widow/Widower</w:t>
              </w:r>
            </w:ins>
          </w:p>
        </w:tc>
        <w:tc>
          <w:tcPr>
            <w:tcW w:w="1309"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654" w:author="user" w:date="2012-02-29T14:49:00Z"/>
                <w:rFonts w:ascii="Calibri" w:hAnsi="Calibri" w:cs="Calibri"/>
                <w:b/>
                <w:bCs/>
                <w:sz w:val="20"/>
                <w:szCs w:val="20"/>
                <w:lang w:bidi="ne-NP"/>
              </w:rPr>
            </w:pPr>
            <w:ins w:id="4655" w:author="user" w:date="2012-02-29T14:49:00Z">
              <w:r w:rsidRPr="002B31DB">
                <w:rPr>
                  <w:rFonts w:ascii="Calibri" w:hAnsi="Calibri" w:cs="Calibri"/>
                  <w:b/>
                  <w:bCs/>
                  <w:sz w:val="20"/>
                  <w:szCs w:val="20"/>
                  <w:lang w:bidi="ne-NP"/>
                </w:rPr>
                <w:t>Separated</w:t>
              </w:r>
            </w:ins>
          </w:p>
        </w:tc>
        <w:tc>
          <w:tcPr>
            <w:tcW w:w="1406" w:type="dxa"/>
            <w:vMerge/>
            <w:tcBorders>
              <w:top w:val="single" w:sz="4" w:space="0" w:color="auto"/>
              <w:left w:val="single" w:sz="4" w:space="0" w:color="auto"/>
              <w:bottom w:val="single" w:sz="4" w:space="0" w:color="auto"/>
              <w:right w:val="single" w:sz="4" w:space="0" w:color="auto"/>
            </w:tcBorders>
            <w:vAlign w:val="center"/>
          </w:tcPr>
          <w:p w:rsidR="002B6273" w:rsidRPr="002B31DB" w:rsidRDefault="002B6273" w:rsidP="0074335E">
            <w:pPr>
              <w:rPr>
                <w:ins w:id="4656" w:author="user" w:date="2012-02-29T14:49:00Z"/>
                <w:rFonts w:ascii="Calibri" w:hAnsi="Calibri" w:cs="Calibri"/>
                <w:sz w:val="20"/>
                <w:szCs w:val="20"/>
                <w:lang w:bidi="ne-NP"/>
              </w:rPr>
            </w:pPr>
          </w:p>
        </w:tc>
      </w:tr>
      <w:tr w:rsidR="002B6273" w:rsidRPr="00145B40" w:rsidTr="0074335E">
        <w:trPr>
          <w:trHeight w:val="315"/>
          <w:ins w:id="4657" w:author="user" w:date="2012-02-29T14:49:00Z"/>
        </w:trPr>
        <w:tc>
          <w:tcPr>
            <w:tcW w:w="2777" w:type="dxa"/>
            <w:tcBorders>
              <w:top w:val="nil"/>
              <w:left w:val="single" w:sz="4" w:space="0" w:color="auto"/>
              <w:bottom w:val="single" w:sz="4" w:space="0" w:color="auto"/>
              <w:right w:val="single" w:sz="4" w:space="0" w:color="auto"/>
            </w:tcBorders>
            <w:shd w:val="clear" w:color="auto" w:fill="auto"/>
          </w:tcPr>
          <w:p w:rsidR="002B6273" w:rsidRPr="002B31DB" w:rsidRDefault="002B6273" w:rsidP="0074335E">
            <w:pPr>
              <w:jc w:val="both"/>
              <w:rPr>
                <w:ins w:id="4658" w:author="user" w:date="2012-02-29T14:49:00Z"/>
                <w:rFonts w:ascii="Calibri" w:hAnsi="Calibri" w:cs="Calibri"/>
                <w:sz w:val="20"/>
                <w:szCs w:val="20"/>
                <w:lang w:bidi="ne-NP"/>
              </w:rPr>
            </w:pPr>
            <w:smartTag w:uri="urn:schemas-microsoft-com:office:smarttags" w:element="place">
              <w:smartTag w:uri="urn:schemas-microsoft-com:office:smarttags" w:element="PlaceName">
                <w:ins w:id="4659" w:author="user" w:date="2012-02-29T14:49:00Z">
                  <w:r w:rsidRPr="002B31DB">
                    <w:rPr>
                      <w:rFonts w:ascii="Calibri" w:hAnsi="Calibri" w:cs="Calibri"/>
                      <w:sz w:val="20"/>
                      <w:szCs w:val="20"/>
                      <w:lang w:bidi="ne-NP"/>
                    </w:rPr>
                    <w:t>Hetauda</w:t>
                  </w:r>
                </w:ins>
              </w:smartTag>
              <w:ins w:id="4660" w:author="user" w:date="2012-02-29T14:49:00Z">
                <w:r w:rsidRPr="002B31DB">
                  <w:rPr>
                    <w:rFonts w:ascii="Calibri" w:hAnsi="Calibri" w:cs="Calibri"/>
                    <w:sz w:val="20"/>
                    <w:szCs w:val="20"/>
                    <w:lang w:bidi="ne-NP"/>
                  </w:rPr>
                  <w:t xml:space="preserve"> </w:t>
                </w:r>
                <w:smartTag w:uri="urn:schemas-microsoft-com:office:smarttags" w:element="PlaceType">
                  <w:r w:rsidRPr="002B31DB">
                    <w:rPr>
                      <w:rFonts w:ascii="Calibri" w:hAnsi="Calibri" w:cs="Calibri"/>
                      <w:sz w:val="20"/>
                      <w:szCs w:val="20"/>
                      <w:lang w:bidi="ne-NP"/>
                    </w:rPr>
                    <w:t>Municipality</w:t>
                  </w:r>
                </w:smartTag>
              </w:ins>
            </w:smartTag>
            <w:ins w:id="4661" w:author="user" w:date="2012-02-29T14:49:00Z">
              <w:r w:rsidRPr="002B31DB">
                <w:rPr>
                  <w:rFonts w:ascii="Calibri" w:hAnsi="Calibri" w:cs="Calibri"/>
                  <w:sz w:val="20"/>
                  <w:szCs w:val="20"/>
                  <w:lang w:bidi="ne-NP"/>
                </w:rPr>
                <w:t xml:space="preserve"> </w:t>
              </w:r>
            </w:ins>
          </w:p>
        </w:tc>
        <w:tc>
          <w:tcPr>
            <w:tcW w:w="1221"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662" w:author="user" w:date="2012-02-29T14:49:00Z"/>
                <w:rFonts w:ascii="Calibri" w:hAnsi="Calibri" w:cs="Calibri"/>
                <w:sz w:val="20"/>
                <w:szCs w:val="20"/>
                <w:lang w:bidi="ne-NP"/>
              </w:rPr>
            </w:pPr>
            <w:ins w:id="4663" w:author="user" w:date="2012-02-29T14:49:00Z">
              <w:r w:rsidRPr="002B31DB">
                <w:rPr>
                  <w:rFonts w:ascii="Calibri" w:hAnsi="Calibri" w:cs="Calibri"/>
                  <w:sz w:val="20"/>
                  <w:szCs w:val="20"/>
                  <w:lang w:bidi="ne-NP"/>
                </w:rPr>
                <w:t>24</w:t>
              </w:r>
            </w:ins>
          </w:p>
        </w:tc>
        <w:tc>
          <w:tcPr>
            <w:tcW w:w="1040"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664" w:author="user" w:date="2012-02-29T14:49:00Z"/>
                <w:rFonts w:ascii="Calibri" w:hAnsi="Calibri" w:cs="Calibri"/>
                <w:sz w:val="20"/>
                <w:szCs w:val="20"/>
                <w:lang w:bidi="ne-NP"/>
              </w:rPr>
            </w:pPr>
            <w:ins w:id="4665" w:author="user" w:date="2012-02-29T14:49:00Z">
              <w:r w:rsidRPr="002B31DB">
                <w:rPr>
                  <w:rFonts w:ascii="Calibri" w:hAnsi="Calibri" w:cs="Calibri"/>
                  <w:sz w:val="20"/>
                  <w:szCs w:val="20"/>
                  <w:lang w:bidi="ne-NP"/>
                </w:rPr>
                <w:t>22</w:t>
              </w:r>
            </w:ins>
          </w:p>
        </w:tc>
        <w:tc>
          <w:tcPr>
            <w:tcW w:w="1796"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666" w:author="user" w:date="2012-02-29T14:49:00Z"/>
                <w:rFonts w:ascii="Calibri" w:hAnsi="Calibri" w:cs="Calibri"/>
                <w:sz w:val="20"/>
                <w:szCs w:val="20"/>
                <w:lang w:bidi="ne-NP"/>
              </w:rPr>
            </w:pPr>
            <w:ins w:id="4667" w:author="user" w:date="2012-02-29T14:49:00Z">
              <w:r w:rsidRPr="002B31DB">
                <w:rPr>
                  <w:rFonts w:ascii="Calibri" w:hAnsi="Calibri" w:cs="Calibri"/>
                  <w:sz w:val="20"/>
                  <w:szCs w:val="20"/>
                  <w:lang w:bidi="ne-NP"/>
                </w:rPr>
                <w:t>0</w:t>
              </w:r>
            </w:ins>
          </w:p>
        </w:tc>
        <w:tc>
          <w:tcPr>
            <w:tcW w:w="1309"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668" w:author="user" w:date="2012-02-29T14:49:00Z"/>
                <w:rFonts w:ascii="Calibri" w:hAnsi="Calibri" w:cs="Calibri"/>
                <w:sz w:val="20"/>
                <w:szCs w:val="20"/>
                <w:lang w:bidi="ne-NP"/>
              </w:rPr>
            </w:pPr>
            <w:ins w:id="4669" w:author="user" w:date="2012-02-29T14:49:00Z">
              <w:r w:rsidRPr="002B31DB">
                <w:rPr>
                  <w:rFonts w:ascii="Calibri" w:hAnsi="Calibri" w:cs="Calibri"/>
                  <w:sz w:val="20"/>
                  <w:szCs w:val="20"/>
                  <w:lang w:bidi="ne-NP"/>
                </w:rPr>
                <w:t>0</w:t>
              </w:r>
            </w:ins>
          </w:p>
        </w:tc>
        <w:tc>
          <w:tcPr>
            <w:tcW w:w="1406"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670" w:author="user" w:date="2012-02-29T14:49:00Z"/>
                <w:rFonts w:ascii="Calibri" w:hAnsi="Calibri" w:cs="Calibri"/>
                <w:sz w:val="20"/>
                <w:szCs w:val="20"/>
                <w:lang w:bidi="ne-NP"/>
              </w:rPr>
            </w:pPr>
            <w:ins w:id="4671" w:author="user" w:date="2012-02-29T14:49:00Z">
              <w:r w:rsidRPr="002B31DB">
                <w:rPr>
                  <w:rFonts w:ascii="Calibri" w:hAnsi="Calibri" w:cs="Calibri"/>
                  <w:sz w:val="20"/>
                  <w:szCs w:val="20"/>
                  <w:lang w:bidi="ne-NP"/>
                </w:rPr>
                <w:t>46</w:t>
              </w:r>
            </w:ins>
          </w:p>
        </w:tc>
      </w:tr>
      <w:tr w:rsidR="002B6273" w:rsidRPr="00145B40" w:rsidTr="0074335E">
        <w:trPr>
          <w:trHeight w:val="315"/>
          <w:ins w:id="4672" w:author="user" w:date="2012-02-29T14:49:00Z"/>
        </w:trPr>
        <w:tc>
          <w:tcPr>
            <w:tcW w:w="2777" w:type="dxa"/>
            <w:tcBorders>
              <w:top w:val="nil"/>
              <w:left w:val="single" w:sz="4" w:space="0" w:color="auto"/>
              <w:bottom w:val="single" w:sz="4" w:space="0" w:color="auto"/>
              <w:right w:val="single" w:sz="4" w:space="0" w:color="auto"/>
            </w:tcBorders>
            <w:shd w:val="clear" w:color="auto" w:fill="auto"/>
          </w:tcPr>
          <w:p w:rsidR="002B6273" w:rsidRPr="002B31DB" w:rsidRDefault="002B6273" w:rsidP="0074335E">
            <w:pPr>
              <w:jc w:val="both"/>
              <w:rPr>
                <w:ins w:id="4673" w:author="user" w:date="2012-02-29T14:49:00Z"/>
                <w:rFonts w:ascii="Calibri" w:hAnsi="Calibri" w:cs="Calibri"/>
                <w:sz w:val="20"/>
                <w:szCs w:val="20"/>
                <w:lang w:bidi="ne-NP"/>
              </w:rPr>
            </w:pPr>
            <w:ins w:id="4674" w:author="user" w:date="2012-02-29T14:49:00Z">
              <w:r w:rsidRPr="002B31DB">
                <w:rPr>
                  <w:rFonts w:ascii="Calibri" w:hAnsi="Calibri" w:cs="Calibri"/>
                  <w:sz w:val="20"/>
                  <w:szCs w:val="20"/>
                  <w:lang w:bidi="ne-NP"/>
                </w:rPr>
                <w:t>Basamadi</w:t>
              </w:r>
            </w:ins>
          </w:p>
        </w:tc>
        <w:tc>
          <w:tcPr>
            <w:tcW w:w="1221"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675" w:author="user" w:date="2012-02-29T14:49:00Z"/>
                <w:rFonts w:ascii="Calibri" w:hAnsi="Calibri" w:cs="Calibri"/>
                <w:sz w:val="20"/>
                <w:szCs w:val="20"/>
                <w:lang w:bidi="ne-NP"/>
              </w:rPr>
            </w:pPr>
            <w:ins w:id="4676" w:author="user" w:date="2012-02-29T14:49:00Z">
              <w:r w:rsidRPr="002B31DB">
                <w:rPr>
                  <w:rFonts w:ascii="Calibri" w:hAnsi="Calibri" w:cs="Calibri"/>
                  <w:sz w:val="20"/>
                  <w:szCs w:val="20"/>
                  <w:lang w:bidi="ne-NP"/>
                </w:rPr>
                <w:t>74</w:t>
              </w:r>
            </w:ins>
          </w:p>
        </w:tc>
        <w:tc>
          <w:tcPr>
            <w:tcW w:w="1040"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677" w:author="user" w:date="2012-02-29T14:49:00Z"/>
                <w:rFonts w:ascii="Calibri" w:hAnsi="Calibri" w:cs="Calibri"/>
                <w:sz w:val="20"/>
                <w:szCs w:val="20"/>
                <w:lang w:bidi="ne-NP"/>
              </w:rPr>
            </w:pPr>
            <w:ins w:id="4678" w:author="user" w:date="2012-02-29T14:49:00Z">
              <w:r w:rsidRPr="002B31DB">
                <w:rPr>
                  <w:rFonts w:ascii="Calibri" w:hAnsi="Calibri" w:cs="Calibri"/>
                  <w:sz w:val="20"/>
                  <w:szCs w:val="20"/>
                  <w:lang w:bidi="ne-NP"/>
                </w:rPr>
                <w:t>97</w:t>
              </w:r>
            </w:ins>
          </w:p>
        </w:tc>
        <w:tc>
          <w:tcPr>
            <w:tcW w:w="1796"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679" w:author="user" w:date="2012-02-29T14:49:00Z"/>
                <w:rFonts w:ascii="Calibri" w:hAnsi="Calibri" w:cs="Calibri"/>
                <w:sz w:val="20"/>
                <w:szCs w:val="20"/>
                <w:lang w:bidi="ne-NP"/>
              </w:rPr>
            </w:pPr>
            <w:ins w:id="4680" w:author="user" w:date="2012-02-29T14:49:00Z">
              <w:r w:rsidRPr="002B31DB">
                <w:rPr>
                  <w:rFonts w:ascii="Calibri" w:hAnsi="Calibri" w:cs="Calibri"/>
                  <w:sz w:val="20"/>
                  <w:szCs w:val="20"/>
                  <w:lang w:bidi="ne-NP"/>
                </w:rPr>
                <w:t>3</w:t>
              </w:r>
            </w:ins>
          </w:p>
        </w:tc>
        <w:tc>
          <w:tcPr>
            <w:tcW w:w="1309"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681" w:author="user" w:date="2012-02-29T14:49:00Z"/>
                <w:rFonts w:ascii="Calibri" w:hAnsi="Calibri" w:cs="Calibri"/>
                <w:sz w:val="20"/>
                <w:szCs w:val="20"/>
                <w:lang w:bidi="ne-NP"/>
              </w:rPr>
            </w:pPr>
            <w:ins w:id="4682" w:author="user" w:date="2012-02-29T14:49:00Z">
              <w:r w:rsidRPr="002B31DB">
                <w:rPr>
                  <w:rFonts w:ascii="Calibri" w:hAnsi="Calibri" w:cs="Calibri"/>
                  <w:sz w:val="20"/>
                  <w:szCs w:val="20"/>
                  <w:lang w:bidi="ne-NP"/>
                </w:rPr>
                <w:t>0</w:t>
              </w:r>
            </w:ins>
          </w:p>
        </w:tc>
        <w:tc>
          <w:tcPr>
            <w:tcW w:w="1406"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683" w:author="user" w:date="2012-02-29T14:49:00Z"/>
                <w:rFonts w:ascii="Calibri" w:hAnsi="Calibri" w:cs="Calibri"/>
                <w:sz w:val="20"/>
                <w:szCs w:val="20"/>
                <w:lang w:bidi="ne-NP"/>
              </w:rPr>
            </w:pPr>
            <w:ins w:id="4684" w:author="user" w:date="2012-02-29T14:49:00Z">
              <w:r w:rsidRPr="002B31DB">
                <w:rPr>
                  <w:rFonts w:ascii="Calibri" w:hAnsi="Calibri" w:cs="Calibri"/>
                  <w:sz w:val="20"/>
                  <w:szCs w:val="20"/>
                  <w:lang w:bidi="ne-NP"/>
                </w:rPr>
                <w:t>174</w:t>
              </w:r>
            </w:ins>
          </w:p>
        </w:tc>
      </w:tr>
      <w:tr w:rsidR="002B6273" w:rsidRPr="00145B40" w:rsidTr="0074335E">
        <w:trPr>
          <w:trHeight w:val="315"/>
          <w:ins w:id="4685" w:author="user" w:date="2012-02-29T14:49:00Z"/>
        </w:trPr>
        <w:tc>
          <w:tcPr>
            <w:tcW w:w="2777" w:type="dxa"/>
            <w:tcBorders>
              <w:top w:val="nil"/>
              <w:left w:val="single" w:sz="4" w:space="0" w:color="auto"/>
              <w:bottom w:val="single" w:sz="4" w:space="0" w:color="auto"/>
              <w:right w:val="single" w:sz="4" w:space="0" w:color="auto"/>
            </w:tcBorders>
            <w:shd w:val="clear" w:color="auto" w:fill="auto"/>
          </w:tcPr>
          <w:p w:rsidR="002B6273" w:rsidRPr="002B31DB" w:rsidRDefault="002B6273" w:rsidP="0074335E">
            <w:pPr>
              <w:jc w:val="both"/>
              <w:rPr>
                <w:ins w:id="4686" w:author="user" w:date="2012-02-29T14:49:00Z"/>
                <w:rFonts w:ascii="Calibri" w:hAnsi="Calibri" w:cs="Calibri"/>
                <w:sz w:val="20"/>
                <w:szCs w:val="20"/>
                <w:lang w:bidi="ne-NP"/>
              </w:rPr>
            </w:pPr>
            <w:ins w:id="4687" w:author="user" w:date="2012-02-29T14:49:00Z">
              <w:r w:rsidRPr="002B31DB">
                <w:rPr>
                  <w:rFonts w:ascii="Calibri" w:hAnsi="Calibri" w:cs="Calibri"/>
                  <w:sz w:val="20"/>
                  <w:szCs w:val="20"/>
                  <w:lang w:bidi="ne-NP"/>
                </w:rPr>
                <w:t>Manahari</w:t>
              </w:r>
            </w:ins>
          </w:p>
        </w:tc>
        <w:tc>
          <w:tcPr>
            <w:tcW w:w="1221"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688" w:author="user" w:date="2012-02-29T14:49:00Z"/>
                <w:rFonts w:ascii="Calibri" w:hAnsi="Calibri" w:cs="Calibri"/>
                <w:sz w:val="20"/>
                <w:szCs w:val="20"/>
                <w:lang w:bidi="ne-NP"/>
              </w:rPr>
            </w:pPr>
            <w:ins w:id="4689" w:author="user" w:date="2012-02-29T14:49:00Z">
              <w:r w:rsidRPr="002B31DB">
                <w:rPr>
                  <w:rFonts w:ascii="Calibri" w:hAnsi="Calibri" w:cs="Calibri"/>
                  <w:sz w:val="20"/>
                  <w:szCs w:val="20"/>
                  <w:lang w:bidi="ne-NP"/>
                </w:rPr>
                <w:t>164</w:t>
              </w:r>
            </w:ins>
          </w:p>
        </w:tc>
        <w:tc>
          <w:tcPr>
            <w:tcW w:w="1040"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690" w:author="user" w:date="2012-02-29T14:49:00Z"/>
                <w:rFonts w:ascii="Calibri" w:hAnsi="Calibri" w:cs="Calibri"/>
                <w:sz w:val="20"/>
                <w:szCs w:val="20"/>
                <w:lang w:bidi="ne-NP"/>
              </w:rPr>
            </w:pPr>
            <w:ins w:id="4691" w:author="user" w:date="2012-02-29T14:49:00Z">
              <w:r w:rsidRPr="002B31DB">
                <w:rPr>
                  <w:rFonts w:ascii="Calibri" w:hAnsi="Calibri" w:cs="Calibri"/>
                  <w:sz w:val="20"/>
                  <w:szCs w:val="20"/>
                  <w:lang w:bidi="ne-NP"/>
                </w:rPr>
                <w:t>176</w:t>
              </w:r>
            </w:ins>
          </w:p>
        </w:tc>
        <w:tc>
          <w:tcPr>
            <w:tcW w:w="1796"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692" w:author="user" w:date="2012-02-29T14:49:00Z"/>
                <w:rFonts w:ascii="Calibri" w:hAnsi="Calibri" w:cs="Calibri"/>
                <w:sz w:val="20"/>
                <w:szCs w:val="20"/>
                <w:lang w:bidi="ne-NP"/>
              </w:rPr>
            </w:pPr>
            <w:ins w:id="4693" w:author="user" w:date="2012-02-29T14:49:00Z">
              <w:r w:rsidRPr="002B31DB">
                <w:rPr>
                  <w:rFonts w:ascii="Calibri" w:hAnsi="Calibri" w:cs="Calibri"/>
                  <w:sz w:val="20"/>
                  <w:szCs w:val="20"/>
                  <w:lang w:bidi="ne-NP"/>
                </w:rPr>
                <w:t>3</w:t>
              </w:r>
            </w:ins>
          </w:p>
        </w:tc>
        <w:tc>
          <w:tcPr>
            <w:tcW w:w="1309"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694" w:author="user" w:date="2012-02-29T14:49:00Z"/>
                <w:rFonts w:ascii="Calibri" w:hAnsi="Calibri" w:cs="Calibri"/>
                <w:sz w:val="20"/>
                <w:szCs w:val="20"/>
                <w:lang w:bidi="ne-NP"/>
              </w:rPr>
            </w:pPr>
            <w:ins w:id="4695" w:author="user" w:date="2012-02-29T14:49:00Z">
              <w:r w:rsidRPr="002B31DB">
                <w:rPr>
                  <w:rFonts w:ascii="Calibri" w:hAnsi="Calibri" w:cs="Calibri"/>
                  <w:sz w:val="20"/>
                  <w:szCs w:val="20"/>
                  <w:lang w:bidi="ne-NP"/>
                </w:rPr>
                <w:t>0</w:t>
              </w:r>
            </w:ins>
          </w:p>
        </w:tc>
        <w:tc>
          <w:tcPr>
            <w:tcW w:w="1406"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696" w:author="user" w:date="2012-02-29T14:49:00Z"/>
                <w:rFonts w:ascii="Calibri" w:hAnsi="Calibri" w:cs="Calibri"/>
                <w:sz w:val="20"/>
                <w:szCs w:val="20"/>
                <w:lang w:bidi="ne-NP"/>
              </w:rPr>
            </w:pPr>
            <w:ins w:id="4697" w:author="user" w:date="2012-02-29T14:49:00Z">
              <w:r w:rsidRPr="002B31DB">
                <w:rPr>
                  <w:rFonts w:ascii="Calibri" w:hAnsi="Calibri" w:cs="Calibri"/>
                  <w:sz w:val="20"/>
                  <w:szCs w:val="20"/>
                  <w:lang w:bidi="ne-NP"/>
                </w:rPr>
                <w:t>343</w:t>
              </w:r>
            </w:ins>
          </w:p>
        </w:tc>
      </w:tr>
      <w:tr w:rsidR="002B6273" w:rsidRPr="00145B40" w:rsidTr="0074335E">
        <w:trPr>
          <w:trHeight w:val="315"/>
          <w:ins w:id="4698" w:author="user" w:date="2012-02-29T14:49:00Z"/>
        </w:trPr>
        <w:tc>
          <w:tcPr>
            <w:tcW w:w="2777" w:type="dxa"/>
            <w:tcBorders>
              <w:top w:val="nil"/>
              <w:left w:val="single" w:sz="4" w:space="0" w:color="auto"/>
              <w:bottom w:val="single" w:sz="4" w:space="0" w:color="auto"/>
              <w:right w:val="single" w:sz="4" w:space="0" w:color="auto"/>
            </w:tcBorders>
            <w:shd w:val="clear" w:color="auto" w:fill="auto"/>
          </w:tcPr>
          <w:p w:rsidR="002B6273" w:rsidRPr="002B31DB" w:rsidRDefault="002B6273" w:rsidP="0074335E">
            <w:pPr>
              <w:jc w:val="both"/>
              <w:rPr>
                <w:ins w:id="4699" w:author="user" w:date="2012-02-29T14:49:00Z"/>
                <w:rFonts w:ascii="Calibri" w:hAnsi="Calibri" w:cs="Calibri"/>
                <w:sz w:val="20"/>
                <w:szCs w:val="20"/>
                <w:lang w:bidi="ne-NP"/>
              </w:rPr>
            </w:pPr>
            <w:ins w:id="4700" w:author="user" w:date="2012-02-29T14:49:00Z">
              <w:r w:rsidRPr="002B31DB">
                <w:rPr>
                  <w:rFonts w:ascii="Calibri" w:hAnsi="Calibri" w:cs="Calibri"/>
                  <w:sz w:val="20"/>
                  <w:szCs w:val="20"/>
                  <w:lang w:bidi="ne-NP"/>
                </w:rPr>
                <w:t>Birendranagar</w:t>
              </w:r>
            </w:ins>
          </w:p>
        </w:tc>
        <w:tc>
          <w:tcPr>
            <w:tcW w:w="1221"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701" w:author="user" w:date="2012-02-29T14:49:00Z"/>
                <w:rFonts w:ascii="Calibri" w:hAnsi="Calibri" w:cs="Calibri"/>
                <w:sz w:val="20"/>
                <w:szCs w:val="20"/>
                <w:lang w:bidi="ne-NP"/>
              </w:rPr>
            </w:pPr>
            <w:ins w:id="4702" w:author="user" w:date="2012-02-29T14:49:00Z">
              <w:r w:rsidRPr="002B31DB">
                <w:rPr>
                  <w:rFonts w:ascii="Calibri" w:hAnsi="Calibri" w:cs="Calibri"/>
                  <w:sz w:val="20"/>
                  <w:szCs w:val="20"/>
                  <w:lang w:bidi="ne-NP"/>
                </w:rPr>
                <w:t>52</w:t>
              </w:r>
            </w:ins>
          </w:p>
        </w:tc>
        <w:tc>
          <w:tcPr>
            <w:tcW w:w="1040"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703" w:author="user" w:date="2012-02-29T14:49:00Z"/>
                <w:rFonts w:ascii="Calibri" w:hAnsi="Calibri" w:cs="Calibri"/>
                <w:sz w:val="20"/>
                <w:szCs w:val="20"/>
                <w:lang w:bidi="ne-NP"/>
              </w:rPr>
            </w:pPr>
            <w:ins w:id="4704" w:author="user" w:date="2012-02-29T14:49:00Z">
              <w:r w:rsidRPr="002B31DB">
                <w:rPr>
                  <w:rFonts w:ascii="Calibri" w:hAnsi="Calibri" w:cs="Calibri"/>
                  <w:sz w:val="20"/>
                  <w:szCs w:val="20"/>
                  <w:lang w:bidi="ne-NP"/>
                </w:rPr>
                <w:t>63</w:t>
              </w:r>
            </w:ins>
          </w:p>
        </w:tc>
        <w:tc>
          <w:tcPr>
            <w:tcW w:w="1796"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705" w:author="user" w:date="2012-02-29T14:49:00Z"/>
                <w:rFonts w:ascii="Calibri" w:hAnsi="Calibri" w:cs="Calibri"/>
                <w:sz w:val="20"/>
                <w:szCs w:val="20"/>
                <w:lang w:bidi="ne-NP"/>
              </w:rPr>
            </w:pPr>
            <w:ins w:id="4706" w:author="user" w:date="2012-02-29T14:49:00Z">
              <w:r w:rsidRPr="002B31DB">
                <w:rPr>
                  <w:rFonts w:ascii="Calibri" w:hAnsi="Calibri" w:cs="Calibri"/>
                  <w:sz w:val="20"/>
                  <w:szCs w:val="20"/>
                  <w:lang w:bidi="ne-NP"/>
                </w:rPr>
                <w:t>8</w:t>
              </w:r>
            </w:ins>
          </w:p>
        </w:tc>
        <w:tc>
          <w:tcPr>
            <w:tcW w:w="1309"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707" w:author="user" w:date="2012-02-29T14:49:00Z"/>
                <w:rFonts w:ascii="Calibri" w:hAnsi="Calibri" w:cs="Calibri"/>
                <w:sz w:val="20"/>
                <w:szCs w:val="20"/>
                <w:lang w:bidi="ne-NP"/>
              </w:rPr>
            </w:pPr>
            <w:ins w:id="4708" w:author="user" w:date="2012-02-29T14:49:00Z">
              <w:r w:rsidRPr="002B31DB">
                <w:rPr>
                  <w:rFonts w:ascii="Calibri" w:hAnsi="Calibri" w:cs="Calibri"/>
                  <w:sz w:val="20"/>
                  <w:szCs w:val="20"/>
                  <w:lang w:bidi="ne-NP"/>
                </w:rPr>
                <w:t>1</w:t>
              </w:r>
            </w:ins>
          </w:p>
        </w:tc>
        <w:tc>
          <w:tcPr>
            <w:tcW w:w="1406"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709" w:author="user" w:date="2012-02-29T14:49:00Z"/>
                <w:rFonts w:ascii="Calibri" w:hAnsi="Calibri" w:cs="Calibri"/>
                <w:sz w:val="20"/>
                <w:szCs w:val="20"/>
                <w:lang w:bidi="ne-NP"/>
              </w:rPr>
            </w:pPr>
            <w:ins w:id="4710" w:author="user" w:date="2012-02-29T14:49:00Z">
              <w:r w:rsidRPr="002B31DB">
                <w:rPr>
                  <w:rFonts w:ascii="Calibri" w:hAnsi="Calibri" w:cs="Calibri"/>
                  <w:sz w:val="20"/>
                  <w:szCs w:val="20"/>
                  <w:lang w:bidi="ne-NP"/>
                </w:rPr>
                <w:t>124</w:t>
              </w:r>
            </w:ins>
          </w:p>
        </w:tc>
      </w:tr>
      <w:tr w:rsidR="002B6273" w:rsidRPr="00145B40" w:rsidTr="0074335E">
        <w:trPr>
          <w:trHeight w:val="315"/>
          <w:ins w:id="4711" w:author="user" w:date="2012-02-29T14:49:00Z"/>
        </w:trPr>
        <w:tc>
          <w:tcPr>
            <w:tcW w:w="2777" w:type="dxa"/>
            <w:tcBorders>
              <w:top w:val="nil"/>
              <w:left w:val="single" w:sz="4" w:space="0" w:color="auto"/>
              <w:bottom w:val="single" w:sz="4" w:space="0" w:color="auto"/>
              <w:right w:val="single" w:sz="4" w:space="0" w:color="auto"/>
            </w:tcBorders>
            <w:shd w:val="clear" w:color="auto" w:fill="auto"/>
          </w:tcPr>
          <w:p w:rsidR="002B6273" w:rsidRPr="002B31DB" w:rsidRDefault="002B6273" w:rsidP="0074335E">
            <w:pPr>
              <w:jc w:val="both"/>
              <w:rPr>
                <w:ins w:id="4712" w:author="user" w:date="2012-02-29T14:49:00Z"/>
                <w:rFonts w:ascii="Calibri" w:hAnsi="Calibri" w:cs="Calibri"/>
                <w:sz w:val="20"/>
                <w:szCs w:val="20"/>
                <w:lang w:bidi="ne-NP"/>
              </w:rPr>
            </w:pPr>
            <w:ins w:id="4713" w:author="user" w:date="2012-02-29T14:49:00Z">
              <w:r w:rsidRPr="002B31DB">
                <w:rPr>
                  <w:rFonts w:ascii="Calibri" w:hAnsi="Calibri" w:cs="Calibri"/>
                  <w:sz w:val="20"/>
                  <w:szCs w:val="20"/>
                  <w:lang w:bidi="ne-NP"/>
                </w:rPr>
                <w:t>Chainpur</w:t>
              </w:r>
            </w:ins>
          </w:p>
        </w:tc>
        <w:tc>
          <w:tcPr>
            <w:tcW w:w="1221"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714" w:author="user" w:date="2012-02-29T14:49:00Z"/>
                <w:rFonts w:ascii="Calibri" w:hAnsi="Calibri" w:cs="Calibri"/>
                <w:sz w:val="20"/>
                <w:szCs w:val="20"/>
                <w:lang w:bidi="ne-NP"/>
              </w:rPr>
            </w:pPr>
            <w:ins w:id="4715" w:author="user" w:date="2012-02-29T14:49:00Z">
              <w:r w:rsidRPr="002B31DB">
                <w:rPr>
                  <w:rFonts w:ascii="Calibri" w:hAnsi="Calibri" w:cs="Calibri"/>
                  <w:sz w:val="20"/>
                  <w:szCs w:val="20"/>
                  <w:lang w:bidi="ne-NP"/>
                </w:rPr>
                <w:t>40</w:t>
              </w:r>
            </w:ins>
          </w:p>
        </w:tc>
        <w:tc>
          <w:tcPr>
            <w:tcW w:w="1040"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716" w:author="user" w:date="2012-02-29T14:49:00Z"/>
                <w:rFonts w:ascii="Calibri" w:hAnsi="Calibri" w:cs="Calibri"/>
                <w:sz w:val="20"/>
                <w:szCs w:val="20"/>
                <w:lang w:bidi="ne-NP"/>
              </w:rPr>
            </w:pPr>
            <w:ins w:id="4717" w:author="user" w:date="2012-02-29T14:49:00Z">
              <w:r w:rsidRPr="002B31DB">
                <w:rPr>
                  <w:rFonts w:ascii="Calibri" w:hAnsi="Calibri" w:cs="Calibri"/>
                  <w:sz w:val="20"/>
                  <w:szCs w:val="20"/>
                  <w:lang w:bidi="ne-NP"/>
                </w:rPr>
                <w:t>35</w:t>
              </w:r>
            </w:ins>
          </w:p>
        </w:tc>
        <w:tc>
          <w:tcPr>
            <w:tcW w:w="1796"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718" w:author="user" w:date="2012-02-29T14:49:00Z"/>
                <w:rFonts w:ascii="Calibri" w:hAnsi="Calibri" w:cs="Calibri"/>
                <w:sz w:val="20"/>
                <w:szCs w:val="20"/>
                <w:lang w:bidi="ne-NP"/>
              </w:rPr>
            </w:pPr>
            <w:ins w:id="4719" w:author="user" w:date="2012-02-29T14:49:00Z">
              <w:r w:rsidRPr="002B31DB">
                <w:rPr>
                  <w:rFonts w:ascii="Calibri" w:hAnsi="Calibri" w:cs="Calibri"/>
                  <w:sz w:val="20"/>
                  <w:szCs w:val="20"/>
                  <w:lang w:bidi="ne-NP"/>
                </w:rPr>
                <w:t>7</w:t>
              </w:r>
            </w:ins>
          </w:p>
        </w:tc>
        <w:tc>
          <w:tcPr>
            <w:tcW w:w="1309"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720" w:author="user" w:date="2012-02-29T14:49:00Z"/>
                <w:rFonts w:ascii="Calibri" w:hAnsi="Calibri" w:cs="Calibri"/>
                <w:sz w:val="20"/>
                <w:szCs w:val="20"/>
                <w:lang w:bidi="ne-NP"/>
              </w:rPr>
            </w:pPr>
            <w:ins w:id="4721" w:author="user" w:date="2012-02-29T14:49:00Z">
              <w:r w:rsidRPr="002B31DB">
                <w:rPr>
                  <w:rFonts w:ascii="Calibri" w:hAnsi="Calibri" w:cs="Calibri"/>
                  <w:sz w:val="20"/>
                  <w:szCs w:val="20"/>
                  <w:lang w:bidi="ne-NP"/>
                </w:rPr>
                <w:t>0</w:t>
              </w:r>
            </w:ins>
          </w:p>
        </w:tc>
        <w:tc>
          <w:tcPr>
            <w:tcW w:w="1406"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722" w:author="user" w:date="2012-02-29T14:49:00Z"/>
                <w:rFonts w:ascii="Calibri" w:hAnsi="Calibri" w:cs="Calibri"/>
                <w:sz w:val="20"/>
                <w:szCs w:val="20"/>
                <w:lang w:bidi="ne-NP"/>
              </w:rPr>
            </w:pPr>
            <w:ins w:id="4723" w:author="user" w:date="2012-02-29T14:49:00Z">
              <w:r w:rsidRPr="002B31DB">
                <w:rPr>
                  <w:rFonts w:ascii="Calibri" w:hAnsi="Calibri" w:cs="Calibri"/>
                  <w:sz w:val="20"/>
                  <w:szCs w:val="20"/>
                  <w:lang w:bidi="ne-NP"/>
                </w:rPr>
                <w:t>82</w:t>
              </w:r>
            </w:ins>
          </w:p>
        </w:tc>
      </w:tr>
      <w:tr w:rsidR="002B6273" w:rsidRPr="00145B40" w:rsidTr="0074335E">
        <w:trPr>
          <w:trHeight w:val="315"/>
          <w:ins w:id="4724" w:author="user" w:date="2012-02-29T14:49:00Z"/>
        </w:trPr>
        <w:tc>
          <w:tcPr>
            <w:tcW w:w="2777" w:type="dxa"/>
            <w:tcBorders>
              <w:top w:val="nil"/>
              <w:left w:val="single" w:sz="4" w:space="0" w:color="auto"/>
              <w:bottom w:val="single" w:sz="4" w:space="0" w:color="auto"/>
              <w:right w:val="single" w:sz="4" w:space="0" w:color="auto"/>
            </w:tcBorders>
            <w:shd w:val="clear" w:color="auto" w:fill="auto"/>
          </w:tcPr>
          <w:p w:rsidR="002B6273" w:rsidRPr="002B31DB" w:rsidRDefault="002B6273" w:rsidP="0074335E">
            <w:pPr>
              <w:jc w:val="both"/>
              <w:rPr>
                <w:ins w:id="4725" w:author="user" w:date="2012-02-29T14:49:00Z"/>
                <w:rFonts w:ascii="Calibri" w:hAnsi="Calibri" w:cs="Calibri"/>
                <w:sz w:val="20"/>
                <w:szCs w:val="20"/>
                <w:lang w:bidi="ne-NP"/>
              </w:rPr>
            </w:pPr>
            <w:ins w:id="4726" w:author="user" w:date="2012-02-29T14:49:00Z">
              <w:r w:rsidRPr="002B31DB">
                <w:rPr>
                  <w:rFonts w:ascii="Calibri" w:hAnsi="Calibri" w:cs="Calibri"/>
                  <w:sz w:val="20"/>
                  <w:szCs w:val="20"/>
                  <w:lang w:bidi="ne-NP"/>
                </w:rPr>
                <w:t>Jutpani</w:t>
              </w:r>
            </w:ins>
          </w:p>
        </w:tc>
        <w:tc>
          <w:tcPr>
            <w:tcW w:w="1221"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727" w:author="user" w:date="2012-02-29T14:49:00Z"/>
                <w:rFonts w:ascii="Calibri" w:hAnsi="Calibri" w:cs="Calibri"/>
                <w:sz w:val="20"/>
                <w:szCs w:val="20"/>
                <w:lang w:bidi="ne-NP"/>
              </w:rPr>
            </w:pPr>
            <w:ins w:id="4728" w:author="user" w:date="2012-02-29T14:49:00Z">
              <w:r w:rsidRPr="002B31DB">
                <w:rPr>
                  <w:rFonts w:ascii="Calibri" w:hAnsi="Calibri" w:cs="Calibri"/>
                  <w:sz w:val="20"/>
                  <w:szCs w:val="20"/>
                  <w:lang w:bidi="ne-NP"/>
                </w:rPr>
                <w:t>10</w:t>
              </w:r>
            </w:ins>
          </w:p>
        </w:tc>
        <w:tc>
          <w:tcPr>
            <w:tcW w:w="1040"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729" w:author="user" w:date="2012-02-29T14:49:00Z"/>
                <w:rFonts w:ascii="Calibri" w:hAnsi="Calibri" w:cs="Calibri"/>
                <w:sz w:val="20"/>
                <w:szCs w:val="20"/>
                <w:lang w:bidi="ne-NP"/>
              </w:rPr>
            </w:pPr>
            <w:ins w:id="4730" w:author="user" w:date="2012-02-29T14:49:00Z">
              <w:r w:rsidRPr="002B31DB">
                <w:rPr>
                  <w:rFonts w:ascii="Calibri" w:hAnsi="Calibri" w:cs="Calibri"/>
                  <w:sz w:val="20"/>
                  <w:szCs w:val="20"/>
                  <w:lang w:bidi="ne-NP"/>
                </w:rPr>
                <w:t>14</w:t>
              </w:r>
            </w:ins>
          </w:p>
        </w:tc>
        <w:tc>
          <w:tcPr>
            <w:tcW w:w="1796"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731" w:author="user" w:date="2012-02-29T14:49:00Z"/>
                <w:rFonts w:ascii="Calibri" w:hAnsi="Calibri" w:cs="Calibri"/>
                <w:sz w:val="20"/>
                <w:szCs w:val="20"/>
                <w:lang w:bidi="ne-NP"/>
              </w:rPr>
            </w:pPr>
            <w:ins w:id="4732" w:author="user" w:date="2012-02-29T14:49:00Z">
              <w:r w:rsidRPr="002B31DB">
                <w:rPr>
                  <w:rFonts w:ascii="Calibri" w:hAnsi="Calibri" w:cs="Calibri"/>
                  <w:sz w:val="20"/>
                  <w:szCs w:val="20"/>
                  <w:lang w:bidi="ne-NP"/>
                </w:rPr>
                <w:t>2</w:t>
              </w:r>
            </w:ins>
          </w:p>
        </w:tc>
        <w:tc>
          <w:tcPr>
            <w:tcW w:w="1309"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733" w:author="user" w:date="2012-02-29T14:49:00Z"/>
                <w:rFonts w:ascii="Calibri" w:hAnsi="Calibri" w:cs="Calibri"/>
                <w:sz w:val="20"/>
                <w:szCs w:val="20"/>
                <w:lang w:bidi="ne-NP"/>
              </w:rPr>
            </w:pPr>
            <w:ins w:id="4734" w:author="user" w:date="2012-02-29T14:49:00Z">
              <w:r w:rsidRPr="002B31DB">
                <w:rPr>
                  <w:rFonts w:ascii="Calibri" w:hAnsi="Calibri" w:cs="Calibri"/>
                  <w:sz w:val="20"/>
                  <w:szCs w:val="20"/>
                  <w:lang w:bidi="ne-NP"/>
                </w:rPr>
                <w:t>1</w:t>
              </w:r>
            </w:ins>
          </w:p>
        </w:tc>
        <w:tc>
          <w:tcPr>
            <w:tcW w:w="1406"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735" w:author="user" w:date="2012-02-29T14:49:00Z"/>
                <w:rFonts w:ascii="Calibri" w:hAnsi="Calibri" w:cs="Calibri"/>
                <w:sz w:val="20"/>
                <w:szCs w:val="20"/>
                <w:lang w:bidi="ne-NP"/>
              </w:rPr>
            </w:pPr>
            <w:ins w:id="4736" w:author="user" w:date="2012-02-29T14:49:00Z">
              <w:r w:rsidRPr="002B31DB">
                <w:rPr>
                  <w:rFonts w:ascii="Calibri" w:hAnsi="Calibri" w:cs="Calibri"/>
                  <w:sz w:val="20"/>
                  <w:szCs w:val="20"/>
                  <w:lang w:bidi="ne-NP"/>
                </w:rPr>
                <w:t>27</w:t>
              </w:r>
            </w:ins>
          </w:p>
        </w:tc>
      </w:tr>
      <w:tr w:rsidR="002B6273" w:rsidRPr="00145B40" w:rsidTr="0074335E">
        <w:trPr>
          <w:trHeight w:val="315"/>
          <w:ins w:id="4737" w:author="user" w:date="2012-02-29T14:49:00Z"/>
        </w:trPr>
        <w:tc>
          <w:tcPr>
            <w:tcW w:w="2777" w:type="dxa"/>
            <w:tcBorders>
              <w:top w:val="nil"/>
              <w:left w:val="single" w:sz="4" w:space="0" w:color="auto"/>
              <w:bottom w:val="single" w:sz="4" w:space="0" w:color="auto"/>
              <w:right w:val="single" w:sz="4" w:space="0" w:color="auto"/>
            </w:tcBorders>
            <w:shd w:val="clear" w:color="auto" w:fill="auto"/>
          </w:tcPr>
          <w:p w:rsidR="002B6273" w:rsidRPr="002B31DB" w:rsidRDefault="002B6273" w:rsidP="0074335E">
            <w:pPr>
              <w:jc w:val="both"/>
              <w:rPr>
                <w:ins w:id="4738" w:author="user" w:date="2012-02-29T14:49:00Z"/>
                <w:rFonts w:ascii="Calibri" w:hAnsi="Calibri" w:cs="Calibri"/>
                <w:sz w:val="20"/>
                <w:szCs w:val="20"/>
                <w:lang w:bidi="ne-NP"/>
              </w:rPr>
            </w:pPr>
            <w:ins w:id="4739" w:author="user" w:date="2012-02-29T14:49:00Z">
              <w:r w:rsidRPr="002B31DB">
                <w:rPr>
                  <w:rFonts w:ascii="Calibri" w:hAnsi="Calibri" w:cs="Calibri"/>
                  <w:sz w:val="20"/>
                  <w:szCs w:val="20"/>
                  <w:lang w:bidi="ne-NP"/>
                </w:rPr>
                <w:t>Piple</w:t>
              </w:r>
            </w:ins>
          </w:p>
        </w:tc>
        <w:tc>
          <w:tcPr>
            <w:tcW w:w="1221"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740" w:author="user" w:date="2012-02-29T14:49:00Z"/>
                <w:rFonts w:ascii="Calibri" w:hAnsi="Calibri" w:cs="Calibri"/>
                <w:sz w:val="20"/>
                <w:szCs w:val="20"/>
                <w:lang w:bidi="ne-NP"/>
              </w:rPr>
            </w:pPr>
            <w:ins w:id="4741" w:author="user" w:date="2012-02-29T14:49:00Z">
              <w:r w:rsidRPr="002B31DB">
                <w:rPr>
                  <w:rFonts w:ascii="Calibri" w:hAnsi="Calibri" w:cs="Calibri"/>
                  <w:sz w:val="20"/>
                  <w:szCs w:val="20"/>
                  <w:lang w:bidi="ne-NP"/>
                </w:rPr>
                <w:t>40</w:t>
              </w:r>
            </w:ins>
          </w:p>
        </w:tc>
        <w:tc>
          <w:tcPr>
            <w:tcW w:w="1040"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742" w:author="user" w:date="2012-02-29T14:49:00Z"/>
                <w:rFonts w:ascii="Calibri" w:hAnsi="Calibri" w:cs="Calibri"/>
                <w:sz w:val="20"/>
                <w:szCs w:val="20"/>
                <w:lang w:bidi="ne-NP"/>
              </w:rPr>
            </w:pPr>
            <w:ins w:id="4743" w:author="user" w:date="2012-02-29T14:49:00Z">
              <w:r w:rsidRPr="002B31DB">
                <w:rPr>
                  <w:rFonts w:ascii="Calibri" w:hAnsi="Calibri" w:cs="Calibri"/>
                  <w:sz w:val="20"/>
                  <w:szCs w:val="20"/>
                  <w:lang w:bidi="ne-NP"/>
                </w:rPr>
                <w:t>35</w:t>
              </w:r>
            </w:ins>
          </w:p>
        </w:tc>
        <w:tc>
          <w:tcPr>
            <w:tcW w:w="1796"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744" w:author="user" w:date="2012-02-29T14:49:00Z"/>
                <w:rFonts w:ascii="Calibri" w:hAnsi="Calibri" w:cs="Calibri"/>
                <w:sz w:val="20"/>
                <w:szCs w:val="20"/>
                <w:lang w:bidi="ne-NP"/>
              </w:rPr>
            </w:pPr>
            <w:ins w:id="4745" w:author="user" w:date="2012-02-29T14:49:00Z">
              <w:r w:rsidRPr="002B31DB">
                <w:rPr>
                  <w:rFonts w:ascii="Calibri" w:hAnsi="Calibri" w:cs="Calibri"/>
                  <w:sz w:val="20"/>
                  <w:szCs w:val="20"/>
                  <w:lang w:bidi="ne-NP"/>
                </w:rPr>
                <w:t>4</w:t>
              </w:r>
            </w:ins>
          </w:p>
        </w:tc>
        <w:tc>
          <w:tcPr>
            <w:tcW w:w="1309"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746" w:author="user" w:date="2012-02-29T14:49:00Z"/>
                <w:rFonts w:ascii="Calibri" w:hAnsi="Calibri" w:cs="Calibri"/>
                <w:sz w:val="20"/>
                <w:szCs w:val="20"/>
                <w:lang w:bidi="ne-NP"/>
              </w:rPr>
            </w:pPr>
            <w:ins w:id="4747" w:author="user" w:date="2012-02-29T14:49:00Z">
              <w:r w:rsidRPr="002B31DB">
                <w:rPr>
                  <w:rFonts w:ascii="Calibri" w:hAnsi="Calibri" w:cs="Calibri"/>
                  <w:sz w:val="20"/>
                  <w:szCs w:val="20"/>
                  <w:lang w:bidi="ne-NP"/>
                </w:rPr>
                <w:t>0</w:t>
              </w:r>
            </w:ins>
          </w:p>
        </w:tc>
        <w:tc>
          <w:tcPr>
            <w:tcW w:w="1406"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748" w:author="user" w:date="2012-02-29T14:49:00Z"/>
                <w:rFonts w:ascii="Calibri" w:hAnsi="Calibri" w:cs="Calibri"/>
                <w:sz w:val="20"/>
                <w:szCs w:val="20"/>
                <w:lang w:bidi="ne-NP"/>
              </w:rPr>
            </w:pPr>
            <w:ins w:id="4749" w:author="user" w:date="2012-02-29T14:49:00Z">
              <w:r w:rsidRPr="002B31DB">
                <w:rPr>
                  <w:rFonts w:ascii="Calibri" w:hAnsi="Calibri" w:cs="Calibri"/>
                  <w:sz w:val="20"/>
                  <w:szCs w:val="20"/>
                  <w:lang w:bidi="ne-NP"/>
                </w:rPr>
                <w:t>79</w:t>
              </w:r>
            </w:ins>
          </w:p>
        </w:tc>
      </w:tr>
      <w:tr w:rsidR="002B6273" w:rsidRPr="00145B40" w:rsidTr="0074335E">
        <w:trPr>
          <w:trHeight w:val="315"/>
          <w:ins w:id="4750" w:author="user" w:date="2012-02-29T14:49:00Z"/>
        </w:trPr>
        <w:tc>
          <w:tcPr>
            <w:tcW w:w="2777" w:type="dxa"/>
            <w:tcBorders>
              <w:top w:val="nil"/>
              <w:left w:val="single" w:sz="4" w:space="0" w:color="auto"/>
              <w:bottom w:val="single" w:sz="4" w:space="0" w:color="auto"/>
              <w:right w:val="single" w:sz="4" w:space="0" w:color="auto"/>
            </w:tcBorders>
            <w:shd w:val="clear" w:color="auto" w:fill="auto"/>
          </w:tcPr>
          <w:p w:rsidR="002B6273" w:rsidRPr="002B31DB" w:rsidRDefault="002B6273" w:rsidP="0074335E">
            <w:pPr>
              <w:jc w:val="both"/>
              <w:rPr>
                <w:ins w:id="4751" w:author="user" w:date="2012-02-29T14:49:00Z"/>
                <w:rFonts w:ascii="Calibri" w:hAnsi="Calibri" w:cs="Calibri"/>
                <w:sz w:val="20"/>
                <w:szCs w:val="20"/>
                <w:lang w:bidi="ne-NP"/>
              </w:rPr>
            </w:pPr>
            <w:ins w:id="4752" w:author="user" w:date="2012-02-29T14:49:00Z">
              <w:r w:rsidRPr="002B31DB">
                <w:rPr>
                  <w:rFonts w:ascii="Calibri" w:hAnsi="Calibri" w:cs="Calibri"/>
                  <w:sz w:val="20"/>
                  <w:szCs w:val="20"/>
                  <w:lang w:bidi="ne-NP"/>
                </w:rPr>
                <w:t>Shaktikhor</w:t>
              </w:r>
            </w:ins>
          </w:p>
        </w:tc>
        <w:tc>
          <w:tcPr>
            <w:tcW w:w="1221"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753" w:author="user" w:date="2012-02-29T14:49:00Z"/>
                <w:rFonts w:ascii="Calibri" w:hAnsi="Calibri" w:cs="Calibri"/>
                <w:sz w:val="20"/>
                <w:szCs w:val="20"/>
                <w:lang w:bidi="ne-NP"/>
              </w:rPr>
            </w:pPr>
            <w:ins w:id="4754" w:author="user" w:date="2012-02-29T14:49:00Z">
              <w:r w:rsidRPr="002B31DB">
                <w:rPr>
                  <w:rFonts w:ascii="Calibri" w:hAnsi="Calibri" w:cs="Calibri"/>
                  <w:sz w:val="20"/>
                  <w:szCs w:val="20"/>
                  <w:lang w:bidi="ne-NP"/>
                </w:rPr>
                <w:t>12</w:t>
              </w:r>
            </w:ins>
          </w:p>
        </w:tc>
        <w:tc>
          <w:tcPr>
            <w:tcW w:w="1040"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755" w:author="user" w:date="2012-02-29T14:49:00Z"/>
                <w:rFonts w:ascii="Calibri" w:hAnsi="Calibri" w:cs="Calibri"/>
                <w:sz w:val="20"/>
                <w:szCs w:val="20"/>
                <w:lang w:bidi="ne-NP"/>
              </w:rPr>
            </w:pPr>
            <w:ins w:id="4756" w:author="user" w:date="2012-02-29T14:49:00Z">
              <w:r w:rsidRPr="002B31DB">
                <w:rPr>
                  <w:rFonts w:ascii="Calibri" w:hAnsi="Calibri" w:cs="Calibri"/>
                  <w:sz w:val="20"/>
                  <w:szCs w:val="20"/>
                  <w:lang w:bidi="ne-NP"/>
                </w:rPr>
                <w:t>13</w:t>
              </w:r>
            </w:ins>
          </w:p>
        </w:tc>
        <w:tc>
          <w:tcPr>
            <w:tcW w:w="1796"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757" w:author="user" w:date="2012-02-29T14:49:00Z"/>
                <w:rFonts w:ascii="Calibri" w:hAnsi="Calibri" w:cs="Calibri"/>
                <w:sz w:val="20"/>
                <w:szCs w:val="20"/>
                <w:lang w:bidi="ne-NP"/>
              </w:rPr>
            </w:pPr>
            <w:ins w:id="4758" w:author="user" w:date="2012-02-29T14:49:00Z">
              <w:r w:rsidRPr="002B31DB">
                <w:rPr>
                  <w:rFonts w:ascii="Calibri" w:hAnsi="Calibri" w:cs="Calibri"/>
                  <w:sz w:val="20"/>
                  <w:szCs w:val="20"/>
                  <w:lang w:bidi="ne-NP"/>
                </w:rPr>
                <w:t>2</w:t>
              </w:r>
            </w:ins>
          </w:p>
        </w:tc>
        <w:tc>
          <w:tcPr>
            <w:tcW w:w="1309"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759" w:author="user" w:date="2012-02-29T14:49:00Z"/>
                <w:rFonts w:ascii="Calibri" w:hAnsi="Calibri" w:cs="Calibri"/>
                <w:sz w:val="20"/>
                <w:szCs w:val="20"/>
                <w:lang w:bidi="ne-NP"/>
              </w:rPr>
            </w:pPr>
            <w:ins w:id="4760" w:author="user" w:date="2012-02-29T14:49:00Z">
              <w:r w:rsidRPr="002B31DB">
                <w:rPr>
                  <w:rFonts w:ascii="Calibri" w:hAnsi="Calibri" w:cs="Calibri"/>
                  <w:sz w:val="20"/>
                  <w:szCs w:val="20"/>
                  <w:lang w:bidi="ne-NP"/>
                </w:rPr>
                <w:t>0</w:t>
              </w:r>
            </w:ins>
          </w:p>
        </w:tc>
        <w:tc>
          <w:tcPr>
            <w:tcW w:w="1406"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761" w:author="user" w:date="2012-02-29T14:49:00Z"/>
                <w:rFonts w:ascii="Calibri" w:hAnsi="Calibri" w:cs="Calibri"/>
                <w:sz w:val="20"/>
                <w:szCs w:val="20"/>
                <w:lang w:bidi="ne-NP"/>
              </w:rPr>
            </w:pPr>
            <w:ins w:id="4762" w:author="user" w:date="2012-02-29T14:49:00Z">
              <w:r w:rsidRPr="002B31DB">
                <w:rPr>
                  <w:rFonts w:ascii="Calibri" w:hAnsi="Calibri" w:cs="Calibri"/>
                  <w:sz w:val="20"/>
                  <w:szCs w:val="20"/>
                  <w:lang w:bidi="ne-NP"/>
                </w:rPr>
                <w:t>27</w:t>
              </w:r>
            </w:ins>
          </w:p>
        </w:tc>
      </w:tr>
      <w:tr w:rsidR="002B6273" w:rsidRPr="00145B40" w:rsidTr="0074335E">
        <w:trPr>
          <w:trHeight w:val="315"/>
          <w:ins w:id="4763" w:author="user" w:date="2012-02-29T14:49:00Z"/>
        </w:trPr>
        <w:tc>
          <w:tcPr>
            <w:tcW w:w="2777" w:type="dxa"/>
            <w:tcBorders>
              <w:top w:val="nil"/>
              <w:left w:val="single" w:sz="4" w:space="0" w:color="auto"/>
              <w:bottom w:val="single" w:sz="4" w:space="0" w:color="auto"/>
              <w:right w:val="single" w:sz="4" w:space="0" w:color="auto"/>
            </w:tcBorders>
            <w:shd w:val="clear" w:color="auto" w:fill="auto"/>
          </w:tcPr>
          <w:p w:rsidR="002B6273" w:rsidRPr="002B31DB" w:rsidRDefault="002B6273" w:rsidP="0074335E">
            <w:pPr>
              <w:jc w:val="both"/>
              <w:rPr>
                <w:ins w:id="4764" w:author="user" w:date="2012-02-29T14:49:00Z"/>
                <w:rFonts w:ascii="Calibri" w:hAnsi="Calibri" w:cs="Calibri"/>
                <w:sz w:val="20"/>
                <w:szCs w:val="20"/>
                <w:lang w:bidi="ne-NP"/>
              </w:rPr>
            </w:pPr>
            <w:ins w:id="4765" w:author="user" w:date="2012-02-29T14:49:00Z">
              <w:r w:rsidRPr="002B31DB">
                <w:rPr>
                  <w:rFonts w:ascii="Calibri" w:hAnsi="Calibri" w:cs="Calibri"/>
                  <w:sz w:val="20"/>
                  <w:szCs w:val="20"/>
                  <w:lang w:bidi="ne-NP"/>
                </w:rPr>
                <w:t>Total</w:t>
              </w:r>
            </w:ins>
          </w:p>
        </w:tc>
        <w:tc>
          <w:tcPr>
            <w:tcW w:w="1221"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766" w:author="user" w:date="2012-02-29T14:49:00Z"/>
                <w:rFonts w:ascii="Calibri" w:hAnsi="Calibri" w:cs="Calibri"/>
                <w:sz w:val="20"/>
                <w:szCs w:val="20"/>
                <w:lang w:bidi="ne-NP"/>
              </w:rPr>
            </w:pPr>
            <w:ins w:id="4767" w:author="user" w:date="2012-02-29T14:49:00Z">
              <w:r w:rsidRPr="002B31DB">
                <w:rPr>
                  <w:rFonts w:ascii="Calibri" w:hAnsi="Calibri" w:cs="Calibri"/>
                  <w:sz w:val="20"/>
                  <w:szCs w:val="20"/>
                  <w:lang w:bidi="ne-NP"/>
                </w:rPr>
                <w:t>416</w:t>
              </w:r>
            </w:ins>
          </w:p>
        </w:tc>
        <w:tc>
          <w:tcPr>
            <w:tcW w:w="1040"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768" w:author="user" w:date="2012-02-29T14:49:00Z"/>
                <w:rFonts w:ascii="Calibri" w:hAnsi="Calibri" w:cs="Calibri"/>
                <w:sz w:val="20"/>
                <w:szCs w:val="20"/>
                <w:lang w:bidi="ne-NP"/>
              </w:rPr>
            </w:pPr>
            <w:ins w:id="4769" w:author="user" w:date="2012-02-29T14:49:00Z">
              <w:r w:rsidRPr="002B31DB">
                <w:rPr>
                  <w:rFonts w:ascii="Calibri" w:hAnsi="Calibri" w:cs="Calibri"/>
                  <w:sz w:val="20"/>
                  <w:szCs w:val="20"/>
                  <w:lang w:bidi="ne-NP"/>
                </w:rPr>
                <w:t>455</w:t>
              </w:r>
            </w:ins>
          </w:p>
        </w:tc>
        <w:tc>
          <w:tcPr>
            <w:tcW w:w="1796"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770" w:author="user" w:date="2012-02-29T14:49:00Z"/>
                <w:rFonts w:ascii="Calibri" w:hAnsi="Calibri" w:cs="Calibri"/>
                <w:sz w:val="20"/>
                <w:szCs w:val="20"/>
                <w:lang w:bidi="ne-NP"/>
              </w:rPr>
            </w:pPr>
            <w:ins w:id="4771" w:author="user" w:date="2012-02-29T14:49:00Z">
              <w:r w:rsidRPr="002B31DB">
                <w:rPr>
                  <w:rFonts w:ascii="Calibri" w:hAnsi="Calibri" w:cs="Calibri"/>
                  <w:sz w:val="20"/>
                  <w:szCs w:val="20"/>
                  <w:lang w:bidi="ne-NP"/>
                </w:rPr>
                <w:t>29</w:t>
              </w:r>
            </w:ins>
          </w:p>
        </w:tc>
        <w:tc>
          <w:tcPr>
            <w:tcW w:w="1309"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772" w:author="user" w:date="2012-02-29T14:49:00Z"/>
                <w:rFonts w:ascii="Calibri" w:hAnsi="Calibri" w:cs="Calibri"/>
                <w:sz w:val="20"/>
                <w:szCs w:val="20"/>
                <w:lang w:bidi="ne-NP"/>
              </w:rPr>
            </w:pPr>
            <w:ins w:id="4773" w:author="user" w:date="2012-02-29T14:49:00Z">
              <w:r w:rsidRPr="002B31DB">
                <w:rPr>
                  <w:rFonts w:ascii="Calibri" w:hAnsi="Calibri" w:cs="Calibri"/>
                  <w:sz w:val="20"/>
                  <w:szCs w:val="20"/>
                  <w:lang w:bidi="ne-NP"/>
                </w:rPr>
                <w:t>2</w:t>
              </w:r>
            </w:ins>
          </w:p>
        </w:tc>
        <w:tc>
          <w:tcPr>
            <w:tcW w:w="1406"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774" w:author="user" w:date="2012-02-29T14:49:00Z"/>
                <w:rFonts w:ascii="Calibri" w:hAnsi="Calibri" w:cs="Calibri"/>
                <w:sz w:val="20"/>
                <w:szCs w:val="20"/>
                <w:lang w:bidi="ne-NP"/>
              </w:rPr>
            </w:pPr>
            <w:ins w:id="4775" w:author="user" w:date="2012-02-29T14:49:00Z">
              <w:r w:rsidRPr="002B31DB">
                <w:rPr>
                  <w:rFonts w:ascii="Calibri" w:hAnsi="Calibri" w:cs="Calibri"/>
                  <w:sz w:val="20"/>
                  <w:szCs w:val="20"/>
                  <w:lang w:bidi="ne-NP"/>
                </w:rPr>
                <w:t>902</w:t>
              </w:r>
            </w:ins>
          </w:p>
        </w:tc>
      </w:tr>
      <w:tr w:rsidR="002B6273" w:rsidRPr="00145B40" w:rsidTr="0074335E">
        <w:trPr>
          <w:trHeight w:val="315"/>
          <w:ins w:id="4776" w:author="user" w:date="2012-02-29T14:49:00Z"/>
        </w:trPr>
        <w:tc>
          <w:tcPr>
            <w:tcW w:w="2777" w:type="dxa"/>
            <w:tcBorders>
              <w:top w:val="nil"/>
              <w:left w:val="single" w:sz="4" w:space="0" w:color="auto"/>
              <w:bottom w:val="single" w:sz="4" w:space="0" w:color="auto"/>
              <w:right w:val="single" w:sz="4" w:space="0" w:color="auto"/>
            </w:tcBorders>
            <w:shd w:val="clear" w:color="auto" w:fill="auto"/>
          </w:tcPr>
          <w:p w:rsidR="002B6273" w:rsidRPr="002B31DB" w:rsidRDefault="002B6273" w:rsidP="0074335E">
            <w:pPr>
              <w:jc w:val="both"/>
              <w:rPr>
                <w:ins w:id="4777" w:author="user" w:date="2012-02-29T14:49:00Z"/>
                <w:rFonts w:ascii="Calibri" w:hAnsi="Calibri" w:cs="Calibri"/>
                <w:b/>
                <w:bCs/>
                <w:sz w:val="20"/>
                <w:szCs w:val="20"/>
                <w:lang w:bidi="ne-NP"/>
              </w:rPr>
            </w:pPr>
            <w:ins w:id="4778" w:author="user" w:date="2012-02-29T14:49:00Z">
              <w:r w:rsidRPr="002B31DB">
                <w:rPr>
                  <w:rFonts w:ascii="Calibri" w:hAnsi="Calibri" w:cs="Calibri"/>
                  <w:b/>
                  <w:bCs/>
                  <w:sz w:val="20"/>
                  <w:szCs w:val="20"/>
                  <w:lang w:bidi="ne-NP"/>
                </w:rPr>
                <w:t>Percentage</w:t>
              </w:r>
            </w:ins>
          </w:p>
        </w:tc>
        <w:tc>
          <w:tcPr>
            <w:tcW w:w="1221"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779" w:author="user" w:date="2012-02-29T14:49:00Z"/>
                <w:rFonts w:ascii="Calibri" w:hAnsi="Calibri" w:cs="Calibri"/>
                <w:b/>
                <w:bCs/>
                <w:sz w:val="20"/>
                <w:szCs w:val="20"/>
                <w:lang w:bidi="ne-NP"/>
              </w:rPr>
            </w:pPr>
            <w:ins w:id="4780" w:author="user" w:date="2012-02-29T14:49:00Z">
              <w:r w:rsidRPr="002B31DB">
                <w:rPr>
                  <w:rFonts w:ascii="Calibri" w:hAnsi="Calibri" w:cs="Calibri"/>
                  <w:b/>
                  <w:bCs/>
                  <w:sz w:val="20"/>
                  <w:szCs w:val="20"/>
                  <w:lang w:bidi="ne-NP"/>
                </w:rPr>
                <w:t>46.12</w:t>
              </w:r>
            </w:ins>
          </w:p>
        </w:tc>
        <w:tc>
          <w:tcPr>
            <w:tcW w:w="1040"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781" w:author="user" w:date="2012-02-29T14:49:00Z"/>
                <w:rFonts w:ascii="Calibri" w:hAnsi="Calibri" w:cs="Calibri"/>
                <w:b/>
                <w:bCs/>
                <w:sz w:val="20"/>
                <w:szCs w:val="20"/>
                <w:lang w:bidi="ne-NP"/>
              </w:rPr>
            </w:pPr>
            <w:ins w:id="4782" w:author="user" w:date="2012-02-29T14:49:00Z">
              <w:r w:rsidRPr="002B31DB">
                <w:rPr>
                  <w:rFonts w:ascii="Calibri" w:hAnsi="Calibri" w:cs="Calibri"/>
                  <w:b/>
                  <w:bCs/>
                  <w:sz w:val="20"/>
                  <w:szCs w:val="20"/>
                  <w:lang w:bidi="ne-NP"/>
                </w:rPr>
                <w:t>50.44</w:t>
              </w:r>
            </w:ins>
          </w:p>
        </w:tc>
        <w:tc>
          <w:tcPr>
            <w:tcW w:w="1796"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783" w:author="user" w:date="2012-02-29T14:49:00Z"/>
                <w:rFonts w:ascii="Calibri" w:hAnsi="Calibri" w:cs="Calibri"/>
                <w:b/>
                <w:bCs/>
                <w:sz w:val="20"/>
                <w:szCs w:val="20"/>
                <w:lang w:bidi="ne-NP"/>
              </w:rPr>
            </w:pPr>
            <w:ins w:id="4784" w:author="user" w:date="2012-02-29T14:49:00Z">
              <w:r w:rsidRPr="002B31DB">
                <w:rPr>
                  <w:rFonts w:ascii="Calibri" w:hAnsi="Calibri" w:cs="Calibri"/>
                  <w:b/>
                  <w:bCs/>
                  <w:sz w:val="20"/>
                  <w:szCs w:val="20"/>
                  <w:lang w:bidi="ne-NP"/>
                </w:rPr>
                <w:t>3.22</w:t>
              </w:r>
            </w:ins>
          </w:p>
        </w:tc>
        <w:tc>
          <w:tcPr>
            <w:tcW w:w="1309"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785" w:author="user" w:date="2012-02-29T14:49:00Z"/>
                <w:rFonts w:ascii="Calibri" w:hAnsi="Calibri" w:cs="Calibri"/>
                <w:b/>
                <w:bCs/>
                <w:sz w:val="20"/>
                <w:szCs w:val="20"/>
                <w:lang w:bidi="ne-NP"/>
              </w:rPr>
            </w:pPr>
            <w:ins w:id="4786" w:author="user" w:date="2012-02-29T14:49:00Z">
              <w:r w:rsidRPr="002B31DB">
                <w:rPr>
                  <w:rFonts w:ascii="Calibri" w:hAnsi="Calibri" w:cs="Calibri"/>
                  <w:b/>
                  <w:bCs/>
                  <w:sz w:val="20"/>
                  <w:szCs w:val="20"/>
                  <w:lang w:bidi="ne-NP"/>
                </w:rPr>
                <w:t>0.22</w:t>
              </w:r>
            </w:ins>
          </w:p>
        </w:tc>
        <w:tc>
          <w:tcPr>
            <w:tcW w:w="1406"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4787" w:author="user" w:date="2012-02-29T14:49:00Z"/>
                <w:rFonts w:ascii="Calibri" w:hAnsi="Calibri" w:cs="Calibri"/>
                <w:b/>
                <w:bCs/>
                <w:sz w:val="20"/>
                <w:szCs w:val="20"/>
                <w:lang w:bidi="ne-NP"/>
              </w:rPr>
            </w:pPr>
            <w:ins w:id="4788" w:author="user" w:date="2012-02-29T14:49:00Z">
              <w:r w:rsidRPr="002B31DB">
                <w:rPr>
                  <w:rFonts w:ascii="Calibri" w:hAnsi="Calibri" w:cs="Calibri"/>
                  <w:b/>
                  <w:bCs/>
                  <w:sz w:val="20"/>
                  <w:szCs w:val="20"/>
                  <w:lang w:bidi="ne-NP"/>
                </w:rPr>
                <w:t>100</w:t>
              </w:r>
            </w:ins>
          </w:p>
        </w:tc>
      </w:tr>
    </w:tbl>
    <w:p w:rsidR="002B6273" w:rsidRPr="005B2A10" w:rsidRDefault="002B6273" w:rsidP="002B6273">
      <w:pPr>
        <w:pStyle w:val="ReportText"/>
        <w:spacing w:line="360" w:lineRule="auto"/>
        <w:ind w:left="0"/>
        <w:rPr>
          <w:ins w:id="4789" w:author="user" w:date="2012-02-29T14:49:00Z"/>
          <w:rFonts w:ascii="Calibri" w:hAnsi="Calibri" w:cs="Calibri"/>
          <w:bCs/>
          <w:i/>
          <w:sz w:val="18"/>
          <w:szCs w:val="18"/>
        </w:rPr>
      </w:pPr>
      <w:ins w:id="4790" w:author="user" w:date="2012-02-29T14:49:00Z">
        <w:r w:rsidRPr="005B2A10">
          <w:rPr>
            <w:rFonts w:ascii="Calibri" w:hAnsi="Calibri" w:cs="Calibri"/>
            <w:bCs/>
            <w:i/>
            <w:sz w:val="18"/>
            <w:szCs w:val="18"/>
          </w:rPr>
          <w:t>Source: Household Survey, 2011</w:t>
        </w:r>
      </w:ins>
    </w:p>
    <w:p w:rsidR="002B6273" w:rsidRPr="00497B92" w:rsidRDefault="002B6273" w:rsidP="002B6273">
      <w:pPr>
        <w:pStyle w:val="Tableafter"/>
        <w:spacing w:line="300" w:lineRule="auto"/>
        <w:rPr>
          <w:ins w:id="4791" w:author="user" w:date="2012-02-29T14:49:00Z"/>
          <w:rFonts w:ascii="Calibri" w:hAnsi="Calibri" w:cs="Calibri"/>
          <w:b/>
          <w:bCs/>
          <w:sz w:val="10"/>
          <w:szCs w:val="10"/>
          <w:lang w:val="en-GB"/>
        </w:rPr>
      </w:pPr>
    </w:p>
    <w:p w:rsidR="002B6273" w:rsidRPr="005B2A10" w:rsidRDefault="002B6273" w:rsidP="002B6273">
      <w:pPr>
        <w:pStyle w:val="Tableafter"/>
        <w:spacing w:line="300" w:lineRule="auto"/>
        <w:rPr>
          <w:ins w:id="4792" w:author="user" w:date="2012-02-29T14:49:00Z"/>
          <w:rFonts w:ascii="Calibri" w:hAnsi="Calibri" w:cs="Calibri"/>
          <w:b/>
          <w:bCs/>
          <w:sz w:val="22"/>
          <w:szCs w:val="22"/>
          <w:lang w:val="en-GB"/>
        </w:rPr>
      </w:pPr>
      <w:ins w:id="4793" w:author="user" w:date="2012-02-29T14:49:00Z">
        <w:r w:rsidRPr="005B2A10">
          <w:rPr>
            <w:rFonts w:ascii="Calibri" w:hAnsi="Calibri" w:cs="Calibri"/>
            <w:b/>
            <w:bCs/>
            <w:sz w:val="22"/>
            <w:szCs w:val="22"/>
            <w:lang w:val="en-GB"/>
          </w:rPr>
          <w:t>6.</w:t>
        </w:r>
        <w:r>
          <w:rPr>
            <w:rFonts w:ascii="Calibri" w:hAnsi="Calibri" w:cs="Calibri"/>
            <w:b/>
            <w:bCs/>
            <w:sz w:val="22"/>
            <w:szCs w:val="22"/>
            <w:lang w:val="en-GB"/>
          </w:rPr>
          <w:t>3</w:t>
        </w:r>
        <w:r w:rsidRPr="005B2A10">
          <w:rPr>
            <w:rFonts w:ascii="Calibri" w:hAnsi="Calibri" w:cs="Calibri"/>
            <w:b/>
            <w:bCs/>
            <w:sz w:val="22"/>
            <w:szCs w:val="22"/>
            <w:lang w:val="en-GB"/>
          </w:rPr>
          <w:t>.</w:t>
        </w:r>
        <w:r>
          <w:rPr>
            <w:rFonts w:ascii="Calibri" w:hAnsi="Calibri" w:cs="Calibri"/>
            <w:b/>
            <w:bCs/>
            <w:sz w:val="22"/>
            <w:szCs w:val="22"/>
            <w:lang w:val="en-GB"/>
          </w:rPr>
          <w:t>1.3</w:t>
        </w:r>
        <w:r w:rsidRPr="005B2A10">
          <w:rPr>
            <w:rFonts w:ascii="Calibri" w:hAnsi="Calibri" w:cs="Calibri"/>
            <w:b/>
            <w:bCs/>
            <w:sz w:val="22"/>
            <w:szCs w:val="22"/>
            <w:lang w:val="en-GB"/>
          </w:rPr>
          <w:t xml:space="preserve"> Education and Literacy</w:t>
        </w:r>
      </w:ins>
    </w:p>
    <w:p w:rsidR="002B6273" w:rsidRPr="00373789" w:rsidRDefault="002B6273" w:rsidP="002B6273">
      <w:pPr>
        <w:pStyle w:val="BodyText"/>
        <w:spacing w:line="300" w:lineRule="auto"/>
        <w:rPr>
          <w:ins w:id="4794" w:author="user" w:date="2012-02-29T14:49:00Z"/>
          <w:rFonts w:ascii="Calibri" w:hAnsi="Calibri" w:cs="Arial"/>
          <w:sz w:val="22"/>
          <w:szCs w:val="22"/>
        </w:rPr>
      </w:pPr>
      <w:ins w:id="4795" w:author="user" w:date="2012-02-29T14:49:00Z">
        <w:r w:rsidRPr="00373789">
          <w:rPr>
            <w:rFonts w:ascii="Calibri" w:hAnsi="Calibri" w:cs="Arial"/>
            <w:sz w:val="22"/>
            <w:szCs w:val="22"/>
          </w:rPr>
          <w:t>Of the surveyed population aged six years and above, nearly 21.1% is illiterate. The gender gap in literacy is wide. The illiteracy among women is 29.3% whereas the illiteracy among men 13.4% (Table 6.</w:t>
        </w:r>
        <w:r>
          <w:rPr>
            <w:rFonts w:ascii="Calibri" w:hAnsi="Calibri" w:cs="Arial"/>
            <w:sz w:val="22"/>
            <w:szCs w:val="22"/>
          </w:rPr>
          <w:t>19</w:t>
        </w:r>
        <w:r w:rsidRPr="00373789">
          <w:rPr>
            <w:rFonts w:ascii="Calibri" w:hAnsi="Calibri" w:cs="Arial"/>
            <w:sz w:val="22"/>
            <w:szCs w:val="22"/>
          </w:rPr>
          <w:t>).</w:t>
        </w:r>
        <w:r w:rsidRPr="00373789">
          <w:rPr>
            <w:rFonts w:ascii="Calibri" w:hAnsi="Calibri" w:cs="Calibri"/>
            <w:sz w:val="22"/>
            <w:szCs w:val="22"/>
          </w:rPr>
          <w:t xml:space="preserve"> The average literacy rate of the project affected families is higher (78.9%), compared to the average literacy rate of the project affected VDCs/Municipality (67.98%) and the project districts (67.25%). </w:t>
        </w:r>
      </w:ins>
    </w:p>
    <w:p w:rsidR="002B6273" w:rsidRPr="00497B92" w:rsidRDefault="002B6273" w:rsidP="002B6273">
      <w:pPr>
        <w:pStyle w:val="Tableafter"/>
        <w:ind w:left="427"/>
        <w:rPr>
          <w:ins w:id="4796" w:author="user" w:date="2012-02-29T14:49:00Z"/>
          <w:rFonts w:ascii="Calibri" w:hAnsi="Calibri" w:cs="Calibri"/>
          <w:b/>
          <w:bCs/>
          <w:sz w:val="10"/>
          <w:szCs w:val="10"/>
          <w:lang w:val="en-GB"/>
        </w:rPr>
      </w:pPr>
    </w:p>
    <w:p w:rsidR="002B6273" w:rsidRPr="00261758" w:rsidRDefault="002B6273" w:rsidP="002B6273">
      <w:pPr>
        <w:pStyle w:val="ReportText"/>
        <w:spacing w:line="360" w:lineRule="auto"/>
        <w:ind w:left="0"/>
        <w:rPr>
          <w:ins w:id="4797" w:author="user" w:date="2012-02-29T14:49:00Z"/>
          <w:rFonts w:ascii="Calibri" w:hAnsi="Calibri" w:cs="Calibri"/>
          <w:b/>
          <w:bCs/>
          <w:sz w:val="20"/>
        </w:rPr>
      </w:pPr>
      <w:ins w:id="4798" w:author="user" w:date="2012-02-29T14:49:00Z">
        <w:r w:rsidRPr="00261758">
          <w:rPr>
            <w:rFonts w:ascii="Calibri" w:hAnsi="Calibri" w:cs="Calibri"/>
            <w:b/>
            <w:bCs/>
            <w:sz w:val="20"/>
          </w:rPr>
          <w:t>Table- 6.19: Literacy Status of the PAFs</w:t>
        </w:r>
      </w:ins>
    </w:p>
    <w:tbl>
      <w:tblPr>
        <w:tblW w:w="7280" w:type="dxa"/>
        <w:tblInd w:w="99" w:type="dxa"/>
        <w:tblLook w:val="04A0"/>
      </w:tblPr>
      <w:tblGrid>
        <w:gridCol w:w="1860"/>
        <w:gridCol w:w="820"/>
        <w:gridCol w:w="720"/>
        <w:gridCol w:w="820"/>
        <w:gridCol w:w="980"/>
        <w:gridCol w:w="1140"/>
        <w:gridCol w:w="940"/>
      </w:tblGrid>
      <w:tr w:rsidR="002B6273" w:rsidRPr="00145B40" w:rsidTr="0074335E">
        <w:trPr>
          <w:trHeight w:val="315"/>
          <w:ins w:id="4799" w:author="user" w:date="2012-02-29T14:49:00Z"/>
        </w:trPr>
        <w:tc>
          <w:tcPr>
            <w:tcW w:w="1860" w:type="dxa"/>
            <w:vMerge w:val="restart"/>
            <w:tcBorders>
              <w:top w:val="single" w:sz="4" w:space="0" w:color="auto"/>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4800" w:author="user" w:date="2012-02-29T14:49:00Z"/>
                <w:rFonts w:ascii="Calibri" w:hAnsi="Calibri" w:cs="Calibri"/>
                <w:b/>
                <w:bCs/>
                <w:sz w:val="18"/>
                <w:szCs w:val="18"/>
                <w:lang w:bidi="ne-NP"/>
              </w:rPr>
            </w:pPr>
            <w:ins w:id="4801" w:author="user" w:date="2012-02-29T14:49:00Z">
              <w:r w:rsidRPr="00145B40">
                <w:rPr>
                  <w:rFonts w:ascii="Calibri" w:hAnsi="Calibri" w:cs="Calibri"/>
                  <w:b/>
                  <w:bCs/>
                  <w:sz w:val="18"/>
                  <w:szCs w:val="18"/>
                  <w:lang w:bidi="ne-NP"/>
                </w:rPr>
                <w:t>Literacy Status</w:t>
              </w:r>
            </w:ins>
          </w:p>
        </w:tc>
        <w:tc>
          <w:tcPr>
            <w:tcW w:w="1540" w:type="dxa"/>
            <w:gridSpan w:val="2"/>
            <w:tcBorders>
              <w:top w:val="single" w:sz="4" w:space="0" w:color="auto"/>
              <w:left w:val="nil"/>
              <w:bottom w:val="single" w:sz="4" w:space="0" w:color="auto"/>
              <w:right w:val="single" w:sz="4" w:space="0" w:color="auto"/>
            </w:tcBorders>
            <w:shd w:val="clear" w:color="auto" w:fill="auto"/>
          </w:tcPr>
          <w:p w:rsidR="002B6273" w:rsidRPr="00145B40" w:rsidRDefault="002B6273" w:rsidP="0074335E">
            <w:pPr>
              <w:jc w:val="center"/>
              <w:rPr>
                <w:ins w:id="4802" w:author="user" w:date="2012-02-29T14:49:00Z"/>
                <w:rFonts w:ascii="Calibri" w:hAnsi="Calibri" w:cs="Calibri"/>
                <w:b/>
                <w:bCs/>
                <w:sz w:val="18"/>
                <w:szCs w:val="18"/>
                <w:lang w:bidi="ne-NP"/>
              </w:rPr>
            </w:pPr>
            <w:ins w:id="4803" w:author="user" w:date="2012-02-29T14:49:00Z">
              <w:r w:rsidRPr="00145B40">
                <w:rPr>
                  <w:rFonts w:ascii="Calibri" w:hAnsi="Calibri" w:cs="Calibri"/>
                  <w:b/>
                  <w:bCs/>
                  <w:sz w:val="18"/>
                  <w:szCs w:val="18"/>
                  <w:lang w:bidi="ne-NP"/>
                </w:rPr>
                <w:t xml:space="preserve">               Male</w:t>
              </w:r>
            </w:ins>
          </w:p>
        </w:tc>
        <w:tc>
          <w:tcPr>
            <w:tcW w:w="1800" w:type="dxa"/>
            <w:gridSpan w:val="2"/>
            <w:tcBorders>
              <w:top w:val="single" w:sz="4" w:space="0" w:color="auto"/>
              <w:left w:val="nil"/>
              <w:bottom w:val="single" w:sz="4" w:space="0" w:color="auto"/>
              <w:right w:val="single" w:sz="4" w:space="0" w:color="auto"/>
            </w:tcBorders>
            <w:shd w:val="clear" w:color="auto" w:fill="auto"/>
          </w:tcPr>
          <w:p w:rsidR="002B6273" w:rsidRPr="00145B40" w:rsidRDefault="002B6273" w:rsidP="0074335E">
            <w:pPr>
              <w:jc w:val="center"/>
              <w:rPr>
                <w:ins w:id="4804" w:author="user" w:date="2012-02-29T14:49:00Z"/>
                <w:rFonts w:ascii="Calibri" w:hAnsi="Calibri" w:cs="Calibri"/>
                <w:b/>
                <w:bCs/>
                <w:sz w:val="18"/>
                <w:szCs w:val="18"/>
                <w:lang w:bidi="ne-NP"/>
              </w:rPr>
            </w:pPr>
            <w:ins w:id="4805" w:author="user" w:date="2012-02-29T14:49:00Z">
              <w:r w:rsidRPr="00145B40">
                <w:rPr>
                  <w:rFonts w:ascii="Calibri" w:hAnsi="Calibri" w:cs="Calibri"/>
                  <w:b/>
                  <w:bCs/>
                  <w:sz w:val="18"/>
                  <w:szCs w:val="18"/>
                  <w:lang w:bidi="ne-NP"/>
                </w:rPr>
                <w:t xml:space="preserve">               Female</w:t>
              </w:r>
            </w:ins>
          </w:p>
        </w:tc>
        <w:tc>
          <w:tcPr>
            <w:tcW w:w="2080" w:type="dxa"/>
            <w:gridSpan w:val="2"/>
            <w:tcBorders>
              <w:top w:val="single" w:sz="4" w:space="0" w:color="auto"/>
              <w:left w:val="nil"/>
              <w:bottom w:val="single" w:sz="4" w:space="0" w:color="auto"/>
              <w:right w:val="single" w:sz="4" w:space="0" w:color="auto"/>
            </w:tcBorders>
            <w:shd w:val="clear" w:color="auto" w:fill="auto"/>
          </w:tcPr>
          <w:p w:rsidR="002B6273" w:rsidRPr="00145B40" w:rsidRDefault="002B6273" w:rsidP="0074335E">
            <w:pPr>
              <w:jc w:val="center"/>
              <w:rPr>
                <w:ins w:id="4806" w:author="user" w:date="2012-02-29T14:49:00Z"/>
                <w:rFonts w:ascii="Calibri" w:hAnsi="Calibri" w:cs="Calibri"/>
                <w:b/>
                <w:bCs/>
                <w:sz w:val="18"/>
                <w:szCs w:val="18"/>
                <w:lang w:bidi="ne-NP"/>
              </w:rPr>
            </w:pPr>
            <w:ins w:id="4807" w:author="user" w:date="2012-02-29T14:49:00Z">
              <w:r w:rsidRPr="00145B40">
                <w:rPr>
                  <w:rFonts w:ascii="Calibri" w:hAnsi="Calibri" w:cs="Calibri"/>
                  <w:b/>
                  <w:bCs/>
                  <w:sz w:val="18"/>
                  <w:szCs w:val="18"/>
                  <w:lang w:bidi="ne-NP"/>
                </w:rPr>
                <w:t xml:space="preserve">                Total</w:t>
              </w:r>
            </w:ins>
          </w:p>
        </w:tc>
      </w:tr>
      <w:tr w:rsidR="002B6273" w:rsidRPr="00145B40" w:rsidTr="0074335E">
        <w:trPr>
          <w:trHeight w:val="315"/>
          <w:ins w:id="4808" w:author="user" w:date="2012-02-29T14:49:00Z"/>
        </w:trPr>
        <w:tc>
          <w:tcPr>
            <w:tcW w:w="1860" w:type="dxa"/>
            <w:vMerge/>
            <w:tcBorders>
              <w:top w:val="single" w:sz="4" w:space="0" w:color="auto"/>
              <w:left w:val="single" w:sz="4" w:space="0" w:color="auto"/>
              <w:bottom w:val="single" w:sz="4" w:space="0" w:color="auto"/>
              <w:right w:val="single" w:sz="4" w:space="0" w:color="auto"/>
            </w:tcBorders>
            <w:vAlign w:val="center"/>
          </w:tcPr>
          <w:p w:rsidR="002B6273" w:rsidRPr="00145B40" w:rsidRDefault="002B6273" w:rsidP="0074335E">
            <w:pPr>
              <w:rPr>
                <w:ins w:id="4809" w:author="user" w:date="2012-02-29T14:49:00Z"/>
                <w:rFonts w:ascii="Calibri" w:hAnsi="Calibri" w:cs="Calibri"/>
                <w:sz w:val="18"/>
                <w:szCs w:val="18"/>
                <w:lang w:bidi="ne-NP"/>
              </w:rPr>
            </w:pPr>
          </w:p>
        </w:tc>
        <w:tc>
          <w:tcPr>
            <w:tcW w:w="82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810" w:author="user" w:date="2012-02-29T14:49:00Z"/>
                <w:rFonts w:ascii="Calibri" w:hAnsi="Calibri" w:cs="Calibri"/>
                <w:sz w:val="18"/>
                <w:szCs w:val="18"/>
                <w:lang w:bidi="ne-NP"/>
              </w:rPr>
            </w:pPr>
            <w:ins w:id="4811" w:author="user" w:date="2012-02-29T14:49:00Z">
              <w:r w:rsidRPr="00145B40">
                <w:rPr>
                  <w:rFonts w:ascii="Calibri" w:hAnsi="Calibri" w:cs="Calibri"/>
                  <w:sz w:val="18"/>
                  <w:szCs w:val="18"/>
                  <w:lang w:bidi="ne-NP"/>
                </w:rPr>
                <w:t>No.</w:t>
              </w:r>
            </w:ins>
          </w:p>
        </w:tc>
        <w:tc>
          <w:tcPr>
            <w:tcW w:w="72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812" w:author="user" w:date="2012-02-29T14:49:00Z"/>
                <w:rFonts w:ascii="Calibri" w:hAnsi="Calibri" w:cs="Calibri"/>
                <w:sz w:val="18"/>
                <w:szCs w:val="18"/>
                <w:lang w:bidi="ne-NP"/>
              </w:rPr>
            </w:pPr>
            <w:ins w:id="4813" w:author="user" w:date="2012-02-29T14:49:00Z">
              <w:r w:rsidRPr="00145B40">
                <w:rPr>
                  <w:rFonts w:ascii="Calibri" w:hAnsi="Calibri" w:cs="Calibri"/>
                  <w:sz w:val="18"/>
                  <w:szCs w:val="18"/>
                  <w:lang w:bidi="ne-NP"/>
                </w:rPr>
                <w:t>%</w:t>
              </w:r>
            </w:ins>
          </w:p>
        </w:tc>
        <w:tc>
          <w:tcPr>
            <w:tcW w:w="82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814" w:author="user" w:date="2012-02-29T14:49:00Z"/>
                <w:rFonts w:ascii="Calibri" w:hAnsi="Calibri" w:cs="Calibri"/>
                <w:sz w:val="18"/>
                <w:szCs w:val="18"/>
                <w:lang w:bidi="ne-NP"/>
              </w:rPr>
            </w:pPr>
            <w:ins w:id="4815" w:author="user" w:date="2012-02-29T14:49:00Z">
              <w:r w:rsidRPr="00145B40">
                <w:rPr>
                  <w:rFonts w:ascii="Calibri" w:hAnsi="Calibri" w:cs="Calibri"/>
                  <w:sz w:val="18"/>
                  <w:szCs w:val="18"/>
                  <w:lang w:bidi="ne-NP"/>
                </w:rPr>
                <w:t>No.</w:t>
              </w:r>
            </w:ins>
          </w:p>
        </w:tc>
        <w:tc>
          <w:tcPr>
            <w:tcW w:w="98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816" w:author="user" w:date="2012-02-29T14:49:00Z"/>
                <w:rFonts w:ascii="Calibri" w:hAnsi="Calibri" w:cs="Calibri"/>
                <w:sz w:val="18"/>
                <w:szCs w:val="18"/>
                <w:lang w:bidi="ne-NP"/>
              </w:rPr>
            </w:pPr>
            <w:ins w:id="4817" w:author="user" w:date="2012-02-29T14:49:00Z">
              <w:r w:rsidRPr="00145B40">
                <w:rPr>
                  <w:rFonts w:ascii="Calibri" w:hAnsi="Calibri" w:cs="Calibri"/>
                  <w:sz w:val="18"/>
                  <w:szCs w:val="18"/>
                  <w:lang w:bidi="ne-NP"/>
                </w:rPr>
                <w:t>%</w:t>
              </w:r>
            </w:ins>
          </w:p>
        </w:tc>
        <w:tc>
          <w:tcPr>
            <w:tcW w:w="114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818" w:author="user" w:date="2012-02-29T14:49:00Z"/>
                <w:rFonts w:ascii="Calibri" w:hAnsi="Calibri" w:cs="Calibri"/>
                <w:sz w:val="18"/>
                <w:szCs w:val="18"/>
                <w:lang w:bidi="ne-NP"/>
              </w:rPr>
            </w:pPr>
            <w:ins w:id="4819" w:author="user" w:date="2012-02-29T14:49:00Z">
              <w:r w:rsidRPr="00145B40">
                <w:rPr>
                  <w:rFonts w:ascii="Calibri" w:hAnsi="Calibri" w:cs="Calibri"/>
                  <w:sz w:val="18"/>
                  <w:szCs w:val="18"/>
                  <w:lang w:bidi="ne-NP"/>
                </w:rPr>
                <w:t>No.</w:t>
              </w:r>
            </w:ins>
          </w:p>
        </w:tc>
        <w:tc>
          <w:tcPr>
            <w:tcW w:w="94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820" w:author="user" w:date="2012-02-29T14:49:00Z"/>
                <w:rFonts w:ascii="Calibri" w:hAnsi="Calibri" w:cs="Calibri"/>
                <w:sz w:val="18"/>
                <w:szCs w:val="18"/>
                <w:lang w:bidi="ne-NP"/>
              </w:rPr>
            </w:pPr>
            <w:ins w:id="4821" w:author="user" w:date="2012-02-29T14:49:00Z">
              <w:r w:rsidRPr="00145B40">
                <w:rPr>
                  <w:rFonts w:ascii="Calibri" w:hAnsi="Calibri" w:cs="Calibri"/>
                  <w:sz w:val="18"/>
                  <w:szCs w:val="18"/>
                  <w:lang w:bidi="ne-NP"/>
                </w:rPr>
                <w:t>%</w:t>
              </w:r>
            </w:ins>
          </w:p>
        </w:tc>
      </w:tr>
      <w:tr w:rsidR="002B6273" w:rsidRPr="00145B40" w:rsidTr="0074335E">
        <w:trPr>
          <w:trHeight w:val="315"/>
          <w:ins w:id="4822" w:author="user" w:date="2012-02-29T14:49:00Z"/>
        </w:trPr>
        <w:tc>
          <w:tcPr>
            <w:tcW w:w="1860" w:type="dxa"/>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4823" w:author="user" w:date="2012-02-29T14:49:00Z"/>
                <w:rFonts w:ascii="Calibri" w:hAnsi="Calibri" w:cs="Calibri"/>
                <w:sz w:val="18"/>
                <w:szCs w:val="18"/>
                <w:lang w:bidi="ne-NP"/>
              </w:rPr>
            </w:pPr>
            <w:ins w:id="4824" w:author="user" w:date="2012-02-29T14:49:00Z">
              <w:r w:rsidRPr="00145B40">
                <w:rPr>
                  <w:rFonts w:ascii="Calibri" w:hAnsi="Calibri" w:cs="Calibri"/>
                  <w:sz w:val="18"/>
                  <w:szCs w:val="18"/>
                  <w:lang w:bidi="ne-NP"/>
                </w:rPr>
                <w:t>Illiterate</w:t>
              </w:r>
            </w:ins>
          </w:p>
        </w:tc>
        <w:tc>
          <w:tcPr>
            <w:tcW w:w="82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825" w:author="user" w:date="2012-02-29T14:49:00Z"/>
                <w:rFonts w:ascii="Calibri" w:hAnsi="Calibri" w:cs="Calibri"/>
                <w:sz w:val="18"/>
                <w:szCs w:val="18"/>
                <w:lang w:bidi="ne-NP"/>
              </w:rPr>
            </w:pPr>
            <w:ins w:id="4826" w:author="user" w:date="2012-02-29T14:49:00Z">
              <w:r w:rsidRPr="00145B40">
                <w:rPr>
                  <w:rFonts w:ascii="Calibri" w:hAnsi="Calibri" w:cs="Calibri"/>
                  <w:sz w:val="18"/>
                  <w:szCs w:val="18"/>
                  <w:lang w:bidi="ne-NP"/>
                </w:rPr>
                <w:t>56</w:t>
              </w:r>
            </w:ins>
          </w:p>
        </w:tc>
        <w:tc>
          <w:tcPr>
            <w:tcW w:w="72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827" w:author="user" w:date="2012-02-29T14:49:00Z"/>
                <w:rFonts w:ascii="Calibri" w:hAnsi="Calibri" w:cs="Calibri"/>
                <w:sz w:val="18"/>
                <w:szCs w:val="18"/>
                <w:lang w:bidi="ne-NP"/>
              </w:rPr>
            </w:pPr>
            <w:ins w:id="4828" w:author="user" w:date="2012-02-29T14:49:00Z">
              <w:r w:rsidRPr="00145B40">
                <w:rPr>
                  <w:rFonts w:ascii="Calibri" w:hAnsi="Calibri" w:cs="Calibri"/>
                  <w:sz w:val="18"/>
                  <w:szCs w:val="18"/>
                  <w:lang w:bidi="ne-NP"/>
                </w:rPr>
                <w:t>13.4</w:t>
              </w:r>
            </w:ins>
          </w:p>
        </w:tc>
        <w:tc>
          <w:tcPr>
            <w:tcW w:w="82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829" w:author="user" w:date="2012-02-29T14:49:00Z"/>
                <w:rFonts w:ascii="Calibri" w:hAnsi="Calibri" w:cs="Calibri"/>
                <w:sz w:val="18"/>
                <w:szCs w:val="18"/>
                <w:lang w:bidi="ne-NP"/>
              </w:rPr>
            </w:pPr>
            <w:ins w:id="4830" w:author="user" w:date="2012-02-29T14:49:00Z">
              <w:r w:rsidRPr="00145B40">
                <w:rPr>
                  <w:rFonts w:ascii="Calibri" w:hAnsi="Calibri" w:cs="Calibri"/>
                  <w:sz w:val="18"/>
                  <w:szCs w:val="18"/>
                  <w:lang w:bidi="ne-NP"/>
                </w:rPr>
                <w:t>117</w:t>
              </w:r>
            </w:ins>
          </w:p>
        </w:tc>
        <w:tc>
          <w:tcPr>
            <w:tcW w:w="98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831" w:author="user" w:date="2012-02-29T14:49:00Z"/>
                <w:rFonts w:ascii="Calibri" w:hAnsi="Calibri" w:cs="Calibri"/>
                <w:sz w:val="18"/>
                <w:szCs w:val="18"/>
                <w:lang w:bidi="ne-NP"/>
              </w:rPr>
            </w:pPr>
            <w:ins w:id="4832" w:author="user" w:date="2012-02-29T14:49:00Z">
              <w:r w:rsidRPr="00145B40">
                <w:rPr>
                  <w:rFonts w:ascii="Calibri" w:hAnsi="Calibri" w:cs="Calibri"/>
                  <w:sz w:val="18"/>
                  <w:szCs w:val="18"/>
                  <w:lang w:bidi="ne-NP"/>
                </w:rPr>
                <w:t>29.3</w:t>
              </w:r>
            </w:ins>
          </w:p>
        </w:tc>
        <w:tc>
          <w:tcPr>
            <w:tcW w:w="114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833" w:author="user" w:date="2012-02-29T14:49:00Z"/>
                <w:rFonts w:ascii="Calibri" w:hAnsi="Calibri" w:cs="Calibri"/>
                <w:sz w:val="18"/>
                <w:szCs w:val="18"/>
                <w:lang w:bidi="ne-NP"/>
              </w:rPr>
            </w:pPr>
            <w:ins w:id="4834" w:author="user" w:date="2012-02-29T14:49:00Z">
              <w:r w:rsidRPr="00145B40">
                <w:rPr>
                  <w:rFonts w:ascii="Calibri" w:hAnsi="Calibri" w:cs="Calibri"/>
                  <w:sz w:val="18"/>
                  <w:szCs w:val="18"/>
                  <w:lang w:bidi="ne-NP"/>
                </w:rPr>
                <w:t>173</w:t>
              </w:r>
            </w:ins>
          </w:p>
        </w:tc>
        <w:tc>
          <w:tcPr>
            <w:tcW w:w="94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835" w:author="user" w:date="2012-02-29T14:49:00Z"/>
                <w:rFonts w:ascii="Calibri" w:hAnsi="Calibri" w:cs="Calibri"/>
                <w:sz w:val="18"/>
                <w:szCs w:val="18"/>
                <w:lang w:bidi="ne-NP"/>
              </w:rPr>
            </w:pPr>
            <w:ins w:id="4836" w:author="user" w:date="2012-02-29T14:49:00Z">
              <w:r w:rsidRPr="00145B40">
                <w:rPr>
                  <w:rFonts w:ascii="Calibri" w:hAnsi="Calibri" w:cs="Calibri"/>
                  <w:sz w:val="18"/>
                  <w:szCs w:val="18"/>
                  <w:lang w:bidi="ne-NP"/>
                </w:rPr>
                <w:t>21.1</w:t>
              </w:r>
            </w:ins>
          </w:p>
        </w:tc>
      </w:tr>
      <w:tr w:rsidR="002B6273" w:rsidRPr="00145B40" w:rsidTr="0074335E">
        <w:trPr>
          <w:trHeight w:val="315"/>
          <w:ins w:id="4837" w:author="user" w:date="2012-02-29T14:49:00Z"/>
        </w:trPr>
        <w:tc>
          <w:tcPr>
            <w:tcW w:w="1860" w:type="dxa"/>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4838" w:author="user" w:date="2012-02-29T14:49:00Z"/>
                <w:rFonts w:ascii="Calibri" w:hAnsi="Calibri" w:cs="Calibri"/>
                <w:sz w:val="18"/>
                <w:szCs w:val="18"/>
                <w:lang w:bidi="ne-NP"/>
              </w:rPr>
            </w:pPr>
            <w:ins w:id="4839" w:author="user" w:date="2012-02-29T14:49:00Z">
              <w:r w:rsidRPr="00145B40">
                <w:rPr>
                  <w:rFonts w:ascii="Calibri" w:hAnsi="Calibri" w:cs="Calibri"/>
                  <w:sz w:val="18"/>
                  <w:szCs w:val="18"/>
                  <w:lang w:bidi="ne-NP"/>
                </w:rPr>
                <w:t>Literate</w:t>
              </w:r>
            </w:ins>
          </w:p>
        </w:tc>
        <w:tc>
          <w:tcPr>
            <w:tcW w:w="82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840" w:author="user" w:date="2012-02-29T14:49:00Z"/>
                <w:rFonts w:ascii="Calibri" w:hAnsi="Calibri" w:cs="Calibri"/>
                <w:sz w:val="18"/>
                <w:szCs w:val="18"/>
                <w:lang w:bidi="ne-NP"/>
              </w:rPr>
            </w:pPr>
            <w:ins w:id="4841" w:author="user" w:date="2012-02-29T14:49:00Z">
              <w:r w:rsidRPr="00145B40">
                <w:rPr>
                  <w:rFonts w:ascii="Calibri" w:hAnsi="Calibri" w:cs="Calibri"/>
                  <w:sz w:val="18"/>
                  <w:szCs w:val="18"/>
                  <w:lang w:bidi="ne-NP"/>
                </w:rPr>
                <w:t>362</w:t>
              </w:r>
            </w:ins>
          </w:p>
        </w:tc>
        <w:tc>
          <w:tcPr>
            <w:tcW w:w="72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842" w:author="user" w:date="2012-02-29T14:49:00Z"/>
                <w:rFonts w:ascii="Calibri" w:hAnsi="Calibri" w:cs="Calibri"/>
                <w:sz w:val="18"/>
                <w:szCs w:val="18"/>
                <w:lang w:bidi="ne-NP"/>
              </w:rPr>
            </w:pPr>
            <w:ins w:id="4843" w:author="user" w:date="2012-02-29T14:49:00Z">
              <w:r w:rsidRPr="00145B40">
                <w:rPr>
                  <w:rFonts w:ascii="Calibri" w:hAnsi="Calibri" w:cs="Calibri"/>
                  <w:sz w:val="18"/>
                  <w:szCs w:val="18"/>
                  <w:lang w:bidi="ne-NP"/>
                </w:rPr>
                <w:t>86.6</w:t>
              </w:r>
            </w:ins>
          </w:p>
        </w:tc>
        <w:tc>
          <w:tcPr>
            <w:tcW w:w="82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844" w:author="user" w:date="2012-02-29T14:49:00Z"/>
                <w:rFonts w:ascii="Calibri" w:hAnsi="Calibri" w:cs="Calibri"/>
                <w:sz w:val="18"/>
                <w:szCs w:val="18"/>
                <w:lang w:bidi="ne-NP"/>
              </w:rPr>
            </w:pPr>
            <w:ins w:id="4845" w:author="user" w:date="2012-02-29T14:49:00Z">
              <w:r w:rsidRPr="00145B40">
                <w:rPr>
                  <w:rFonts w:ascii="Calibri" w:hAnsi="Calibri" w:cs="Calibri"/>
                  <w:sz w:val="18"/>
                  <w:szCs w:val="18"/>
                  <w:lang w:bidi="ne-NP"/>
                </w:rPr>
                <w:t>283</w:t>
              </w:r>
            </w:ins>
          </w:p>
        </w:tc>
        <w:tc>
          <w:tcPr>
            <w:tcW w:w="98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846" w:author="user" w:date="2012-02-29T14:49:00Z"/>
                <w:rFonts w:ascii="Calibri" w:hAnsi="Calibri" w:cs="Calibri"/>
                <w:sz w:val="18"/>
                <w:szCs w:val="18"/>
                <w:lang w:bidi="ne-NP"/>
              </w:rPr>
            </w:pPr>
            <w:ins w:id="4847" w:author="user" w:date="2012-02-29T14:49:00Z">
              <w:r w:rsidRPr="00145B40">
                <w:rPr>
                  <w:rFonts w:ascii="Calibri" w:hAnsi="Calibri" w:cs="Calibri"/>
                  <w:sz w:val="18"/>
                  <w:szCs w:val="18"/>
                  <w:lang w:bidi="ne-NP"/>
                </w:rPr>
                <w:t>70.7</w:t>
              </w:r>
            </w:ins>
          </w:p>
        </w:tc>
        <w:tc>
          <w:tcPr>
            <w:tcW w:w="114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848" w:author="user" w:date="2012-02-29T14:49:00Z"/>
                <w:rFonts w:ascii="Calibri" w:hAnsi="Calibri" w:cs="Calibri"/>
                <w:sz w:val="18"/>
                <w:szCs w:val="18"/>
                <w:lang w:bidi="ne-NP"/>
              </w:rPr>
            </w:pPr>
            <w:ins w:id="4849" w:author="user" w:date="2012-02-29T14:49:00Z">
              <w:r w:rsidRPr="00145B40">
                <w:rPr>
                  <w:rFonts w:ascii="Calibri" w:hAnsi="Calibri" w:cs="Calibri"/>
                  <w:sz w:val="18"/>
                  <w:szCs w:val="18"/>
                  <w:lang w:bidi="ne-NP"/>
                </w:rPr>
                <w:t>645</w:t>
              </w:r>
            </w:ins>
          </w:p>
        </w:tc>
        <w:tc>
          <w:tcPr>
            <w:tcW w:w="94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850" w:author="user" w:date="2012-02-29T14:49:00Z"/>
                <w:rFonts w:ascii="Calibri" w:hAnsi="Calibri" w:cs="Calibri"/>
                <w:sz w:val="18"/>
                <w:szCs w:val="18"/>
                <w:lang w:bidi="ne-NP"/>
              </w:rPr>
            </w:pPr>
            <w:ins w:id="4851" w:author="user" w:date="2012-02-29T14:49:00Z">
              <w:r w:rsidRPr="00145B40">
                <w:rPr>
                  <w:rFonts w:ascii="Calibri" w:hAnsi="Calibri" w:cs="Calibri"/>
                  <w:sz w:val="18"/>
                  <w:szCs w:val="18"/>
                  <w:lang w:bidi="ne-NP"/>
                </w:rPr>
                <w:t>78.9</w:t>
              </w:r>
            </w:ins>
          </w:p>
        </w:tc>
      </w:tr>
      <w:tr w:rsidR="002B6273" w:rsidRPr="00145B40" w:rsidTr="0074335E">
        <w:trPr>
          <w:trHeight w:val="315"/>
          <w:ins w:id="4852" w:author="user" w:date="2012-02-29T14:49:00Z"/>
        </w:trPr>
        <w:tc>
          <w:tcPr>
            <w:tcW w:w="1860" w:type="dxa"/>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4853" w:author="user" w:date="2012-02-29T14:49:00Z"/>
                <w:rFonts w:ascii="Calibri" w:hAnsi="Calibri" w:cs="Calibri"/>
                <w:sz w:val="18"/>
                <w:szCs w:val="18"/>
                <w:lang w:bidi="ne-NP"/>
              </w:rPr>
            </w:pPr>
            <w:ins w:id="4854" w:author="user" w:date="2012-02-29T14:49:00Z">
              <w:r w:rsidRPr="00145B40">
                <w:rPr>
                  <w:rFonts w:ascii="Calibri" w:hAnsi="Calibri" w:cs="Calibri"/>
                  <w:sz w:val="18"/>
                  <w:szCs w:val="18"/>
                  <w:lang w:bidi="ne-NP"/>
                </w:rPr>
                <w:t>Total</w:t>
              </w:r>
            </w:ins>
          </w:p>
        </w:tc>
        <w:tc>
          <w:tcPr>
            <w:tcW w:w="82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855" w:author="user" w:date="2012-02-29T14:49:00Z"/>
                <w:rFonts w:ascii="Calibri" w:hAnsi="Calibri" w:cs="Calibri"/>
                <w:sz w:val="18"/>
                <w:szCs w:val="18"/>
                <w:lang w:bidi="ne-NP"/>
              </w:rPr>
            </w:pPr>
            <w:ins w:id="4856" w:author="user" w:date="2012-02-29T14:49:00Z">
              <w:r w:rsidRPr="00145B40">
                <w:rPr>
                  <w:rFonts w:ascii="Calibri" w:hAnsi="Calibri" w:cs="Calibri"/>
                  <w:sz w:val="18"/>
                  <w:szCs w:val="18"/>
                  <w:lang w:bidi="ne-NP"/>
                </w:rPr>
                <w:t>418</w:t>
              </w:r>
            </w:ins>
          </w:p>
        </w:tc>
        <w:tc>
          <w:tcPr>
            <w:tcW w:w="72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857" w:author="user" w:date="2012-02-29T14:49:00Z"/>
                <w:rFonts w:ascii="Calibri" w:hAnsi="Calibri" w:cs="Calibri"/>
                <w:sz w:val="18"/>
                <w:szCs w:val="18"/>
                <w:lang w:bidi="ne-NP"/>
              </w:rPr>
            </w:pPr>
            <w:ins w:id="4858" w:author="user" w:date="2012-02-29T14:49:00Z">
              <w:r w:rsidRPr="00145B40">
                <w:rPr>
                  <w:rFonts w:ascii="Calibri" w:hAnsi="Calibri" w:cs="Calibri"/>
                  <w:sz w:val="18"/>
                  <w:szCs w:val="18"/>
                  <w:lang w:bidi="ne-NP"/>
                </w:rPr>
                <w:t>100</w:t>
              </w:r>
            </w:ins>
          </w:p>
        </w:tc>
        <w:tc>
          <w:tcPr>
            <w:tcW w:w="82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859" w:author="user" w:date="2012-02-29T14:49:00Z"/>
                <w:rFonts w:ascii="Calibri" w:hAnsi="Calibri" w:cs="Calibri"/>
                <w:sz w:val="18"/>
                <w:szCs w:val="18"/>
                <w:lang w:bidi="ne-NP"/>
              </w:rPr>
            </w:pPr>
            <w:ins w:id="4860" w:author="user" w:date="2012-02-29T14:49:00Z">
              <w:r w:rsidRPr="00145B40">
                <w:rPr>
                  <w:rFonts w:ascii="Calibri" w:hAnsi="Calibri" w:cs="Calibri"/>
                  <w:sz w:val="18"/>
                  <w:szCs w:val="18"/>
                  <w:lang w:bidi="ne-NP"/>
                </w:rPr>
                <w:t>400</w:t>
              </w:r>
            </w:ins>
          </w:p>
        </w:tc>
        <w:tc>
          <w:tcPr>
            <w:tcW w:w="98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861" w:author="user" w:date="2012-02-29T14:49:00Z"/>
                <w:rFonts w:ascii="Calibri" w:hAnsi="Calibri" w:cs="Calibri"/>
                <w:sz w:val="18"/>
                <w:szCs w:val="18"/>
                <w:lang w:bidi="ne-NP"/>
              </w:rPr>
            </w:pPr>
            <w:ins w:id="4862" w:author="user" w:date="2012-02-29T14:49:00Z">
              <w:r w:rsidRPr="00145B40">
                <w:rPr>
                  <w:rFonts w:ascii="Calibri" w:hAnsi="Calibri" w:cs="Calibri"/>
                  <w:sz w:val="18"/>
                  <w:szCs w:val="18"/>
                  <w:lang w:bidi="ne-NP"/>
                </w:rPr>
                <w:t>100</w:t>
              </w:r>
            </w:ins>
          </w:p>
        </w:tc>
        <w:tc>
          <w:tcPr>
            <w:tcW w:w="114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863" w:author="user" w:date="2012-02-29T14:49:00Z"/>
                <w:rFonts w:ascii="Calibri" w:hAnsi="Calibri" w:cs="Calibri"/>
                <w:sz w:val="18"/>
                <w:szCs w:val="18"/>
                <w:lang w:bidi="ne-NP"/>
              </w:rPr>
            </w:pPr>
            <w:ins w:id="4864" w:author="user" w:date="2012-02-29T14:49:00Z">
              <w:r w:rsidRPr="00145B40">
                <w:rPr>
                  <w:rFonts w:ascii="Calibri" w:hAnsi="Calibri" w:cs="Calibri"/>
                  <w:sz w:val="18"/>
                  <w:szCs w:val="18"/>
                  <w:lang w:bidi="ne-NP"/>
                </w:rPr>
                <w:t>818</w:t>
              </w:r>
            </w:ins>
          </w:p>
        </w:tc>
        <w:tc>
          <w:tcPr>
            <w:tcW w:w="94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865" w:author="user" w:date="2012-02-29T14:49:00Z"/>
                <w:rFonts w:ascii="Calibri" w:hAnsi="Calibri" w:cs="Calibri"/>
                <w:sz w:val="18"/>
                <w:szCs w:val="18"/>
                <w:lang w:bidi="ne-NP"/>
              </w:rPr>
            </w:pPr>
            <w:ins w:id="4866" w:author="user" w:date="2012-02-29T14:49:00Z">
              <w:r w:rsidRPr="00145B40">
                <w:rPr>
                  <w:rFonts w:ascii="Calibri" w:hAnsi="Calibri" w:cs="Calibri"/>
                  <w:sz w:val="18"/>
                  <w:szCs w:val="18"/>
                  <w:lang w:bidi="ne-NP"/>
                </w:rPr>
                <w:t>100</w:t>
              </w:r>
            </w:ins>
          </w:p>
        </w:tc>
      </w:tr>
      <w:tr w:rsidR="002B6273" w:rsidRPr="00145B40" w:rsidTr="0074335E">
        <w:trPr>
          <w:trHeight w:val="315"/>
          <w:ins w:id="4867" w:author="user" w:date="2012-02-29T14:49:00Z"/>
        </w:trPr>
        <w:tc>
          <w:tcPr>
            <w:tcW w:w="1860" w:type="dxa"/>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4868" w:author="user" w:date="2012-02-29T14:49:00Z"/>
                <w:rFonts w:ascii="Calibri" w:hAnsi="Calibri" w:cs="Calibri"/>
                <w:b/>
                <w:bCs/>
                <w:sz w:val="18"/>
                <w:szCs w:val="18"/>
                <w:lang w:bidi="ne-NP"/>
              </w:rPr>
            </w:pPr>
            <w:ins w:id="4869" w:author="user" w:date="2012-02-29T14:49:00Z">
              <w:r w:rsidRPr="00145B40">
                <w:rPr>
                  <w:rFonts w:ascii="Calibri" w:hAnsi="Calibri" w:cs="Calibri"/>
                  <w:b/>
                  <w:bCs/>
                  <w:sz w:val="18"/>
                  <w:szCs w:val="18"/>
                  <w:lang w:bidi="ne-NP"/>
                </w:rPr>
                <w:t>Percentage</w:t>
              </w:r>
            </w:ins>
          </w:p>
        </w:tc>
        <w:tc>
          <w:tcPr>
            <w:tcW w:w="1540" w:type="dxa"/>
            <w:gridSpan w:val="2"/>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center"/>
              <w:rPr>
                <w:ins w:id="4870" w:author="user" w:date="2012-02-29T14:49:00Z"/>
                <w:rFonts w:ascii="Calibri" w:hAnsi="Calibri" w:cs="Calibri"/>
                <w:b/>
                <w:bCs/>
                <w:sz w:val="18"/>
                <w:szCs w:val="18"/>
                <w:lang w:bidi="ne-NP"/>
              </w:rPr>
            </w:pPr>
            <w:ins w:id="4871" w:author="user" w:date="2012-02-29T14:49:00Z">
              <w:r w:rsidRPr="00145B40">
                <w:rPr>
                  <w:rFonts w:ascii="Calibri" w:hAnsi="Calibri" w:cs="Calibri"/>
                  <w:b/>
                  <w:bCs/>
                  <w:sz w:val="18"/>
                  <w:szCs w:val="18"/>
                  <w:lang w:bidi="ne-NP"/>
                </w:rPr>
                <w:t>51.10</w:t>
              </w:r>
            </w:ins>
          </w:p>
          <w:p w:rsidR="002B6273" w:rsidRPr="00145B40" w:rsidRDefault="002B6273" w:rsidP="0074335E">
            <w:pPr>
              <w:rPr>
                <w:ins w:id="4872" w:author="user" w:date="2012-02-29T14:49:00Z"/>
                <w:rFonts w:ascii="Calibri" w:hAnsi="Calibri" w:cs="Calibri"/>
                <w:b/>
                <w:bCs/>
                <w:sz w:val="18"/>
                <w:szCs w:val="18"/>
                <w:lang w:bidi="ne-NP"/>
              </w:rPr>
            </w:pPr>
            <w:ins w:id="4873" w:author="user" w:date="2012-02-29T14:49:00Z">
              <w:r w:rsidRPr="00145B40">
                <w:rPr>
                  <w:rFonts w:ascii="Calibri" w:hAnsi="Calibri" w:cs="Calibri"/>
                  <w:b/>
                  <w:bCs/>
                  <w:sz w:val="18"/>
                  <w:szCs w:val="18"/>
                  <w:lang w:bidi="ne-NP"/>
                </w:rPr>
                <w:t> </w:t>
              </w:r>
            </w:ins>
          </w:p>
        </w:tc>
        <w:tc>
          <w:tcPr>
            <w:tcW w:w="1800" w:type="dxa"/>
            <w:gridSpan w:val="2"/>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center"/>
              <w:rPr>
                <w:ins w:id="4874" w:author="user" w:date="2012-02-29T14:49:00Z"/>
                <w:rFonts w:ascii="Calibri" w:hAnsi="Calibri" w:cs="Calibri"/>
                <w:b/>
                <w:bCs/>
                <w:sz w:val="18"/>
                <w:szCs w:val="18"/>
                <w:lang w:bidi="ne-NP"/>
              </w:rPr>
            </w:pPr>
            <w:ins w:id="4875" w:author="user" w:date="2012-02-29T14:49:00Z">
              <w:r w:rsidRPr="00145B40">
                <w:rPr>
                  <w:rFonts w:ascii="Calibri" w:hAnsi="Calibri" w:cs="Calibri"/>
                  <w:b/>
                  <w:bCs/>
                  <w:sz w:val="18"/>
                  <w:szCs w:val="18"/>
                  <w:lang w:bidi="ne-NP"/>
                </w:rPr>
                <w:t>48.90</w:t>
              </w:r>
            </w:ins>
          </w:p>
          <w:p w:rsidR="002B6273" w:rsidRPr="00145B40" w:rsidRDefault="002B6273" w:rsidP="0074335E">
            <w:pPr>
              <w:rPr>
                <w:ins w:id="4876" w:author="user" w:date="2012-02-29T14:49:00Z"/>
                <w:rFonts w:ascii="Calibri" w:hAnsi="Calibri" w:cs="Calibri"/>
                <w:b/>
                <w:bCs/>
                <w:sz w:val="18"/>
                <w:szCs w:val="18"/>
                <w:lang w:bidi="ne-NP"/>
              </w:rPr>
            </w:pPr>
            <w:ins w:id="4877" w:author="user" w:date="2012-02-29T14:49:00Z">
              <w:r w:rsidRPr="00145B40">
                <w:rPr>
                  <w:rFonts w:ascii="Calibri" w:hAnsi="Calibri" w:cs="Calibri"/>
                  <w:b/>
                  <w:bCs/>
                  <w:sz w:val="18"/>
                  <w:szCs w:val="18"/>
                  <w:lang w:bidi="ne-NP"/>
                </w:rPr>
                <w:t> </w:t>
              </w:r>
            </w:ins>
          </w:p>
        </w:tc>
        <w:tc>
          <w:tcPr>
            <w:tcW w:w="2080" w:type="dxa"/>
            <w:gridSpan w:val="2"/>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center"/>
              <w:rPr>
                <w:ins w:id="4878" w:author="user" w:date="2012-02-29T14:49:00Z"/>
                <w:rFonts w:ascii="Calibri" w:hAnsi="Calibri" w:cs="Calibri"/>
                <w:b/>
                <w:bCs/>
                <w:sz w:val="18"/>
                <w:szCs w:val="18"/>
                <w:lang w:bidi="ne-NP"/>
              </w:rPr>
            </w:pPr>
            <w:ins w:id="4879" w:author="user" w:date="2012-02-29T14:49:00Z">
              <w:r w:rsidRPr="00145B40">
                <w:rPr>
                  <w:rFonts w:ascii="Calibri" w:hAnsi="Calibri" w:cs="Calibri"/>
                  <w:b/>
                  <w:bCs/>
                  <w:sz w:val="18"/>
                  <w:szCs w:val="18"/>
                  <w:lang w:bidi="ne-NP"/>
                </w:rPr>
                <w:t>100</w:t>
              </w:r>
            </w:ins>
          </w:p>
          <w:p w:rsidR="002B6273" w:rsidRPr="00145B40" w:rsidRDefault="002B6273" w:rsidP="0074335E">
            <w:pPr>
              <w:jc w:val="right"/>
              <w:rPr>
                <w:ins w:id="4880" w:author="user" w:date="2012-02-29T14:49:00Z"/>
                <w:rFonts w:ascii="Calibri" w:hAnsi="Calibri" w:cs="Calibri"/>
                <w:b/>
                <w:bCs/>
                <w:sz w:val="18"/>
                <w:szCs w:val="18"/>
                <w:lang w:bidi="ne-NP"/>
              </w:rPr>
            </w:pPr>
          </w:p>
        </w:tc>
      </w:tr>
    </w:tbl>
    <w:p w:rsidR="002B6273" w:rsidRPr="00373789" w:rsidRDefault="002B6273" w:rsidP="002B6273">
      <w:pPr>
        <w:pStyle w:val="ReportText"/>
        <w:spacing w:line="360" w:lineRule="auto"/>
        <w:ind w:left="0"/>
        <w:rPr>
          <w:ins w:id="4881" w:author="user" w:date="2012-02-29T14:49:00Z"/>
          <w:rFonts w:ascii="Calibri" w:hAnsi="Calibri" w:cs="Calibri"/>
          <w:bCs/>
          <w:i/>
          <w:sz w:val="18"/>
          <w:szCs w:val="18"/>
        </w:rPr>
      </w:pPr>
      <w:ins w:id="4882" w:author="user" w:date="2012-02-29T14:49:00Z">
        <w:r w:rsidRPr="00373789">
          <w:rPr>
            <w:rFonts w:ascii="Calibri" w:hAnsi="Calibri" w:cs="Calibri"/>
            <w:bCs/>
            <w:i/>
            <w:sz w:val="18"/>
            <w:szCs w:val="18"/>
          </w:rPr>
          <w:t>Source: Household Survey, 2011</w:t>
        </w:r>
      </w:ins>
    </w:p>
    <w:p w:rsidR="002B6273" w:rsidRPr="00497B92" w:rsidRDefault="002B6273" w:rsidP="002B6273">
      <w:pPr>
        <w:spacing w:line="300" w:lineRule="auto"/>
        <w:jc w:val="both"/>
        <w:rPr>
          <w:ins w:id="4883" w:author="user" w:date="2012-02-29T14:49:00Z"/>
          <w:rFonts w:ascii="Calibri" w:hAnsi="Calibri" w:cs="Arial"/>
          <w:b/>
          <w:i/>
          <w:sz w:val="10"/>
          <w:szCs w:val="10"/>
        </w:rPr>
      </w:pPr>
    </w:p>
    <w:p w:rsidR="002B6273" w:rsidRPr="00985C83" w:rsidRDefault="002B6273" w:rsidP="002B6273">
      <w:pPr>
        <w:spacing w:line="300" w:lineRule="auto"/>
        <w:jc w:val="both"/>
        <w:rPr>
          <w:ins w:id="4884" w:author="user" w:date="2012-02-29T14:49:00Z"/>
          <w:rFonts w:ascii="Calibri" w:hAnsi="Calibri" w:cs="Arial"/>
          <w:b/>
          <w:i/>
          <w:sz w:val="22"/>
          <w:szCs w:val="22"/>
        </w:rPr>
      </w:pPr>
      <w:ins w:id="4885" w:author="user" w:date="2012-02-29T14:49:00Z">
        <w:r w:rsidRPr="00985C83">
          <w:rPr>
            <w:rFonts w:ascii="Calibri" w:hAnsi="Calibri" w:cs="Arial"/>
            <w:b/>
            <w:i/>
            <w:sz w:val="22"/>
            <w:szCs w:val="22"/>
          </w:rPr>
          <w:t>Educational Attainment</w:t>
        </w:r>
      </w:ins>
    </w:p>
    <w:p w:rsidR="002B6273" w:rsidRDefault="002B6273" w:rsidP="002B6273">
      <w:pPr>
        <w:pStyle w:val="BodyText"/>
        <w:spacing w:line="300" w:lineRule="auto"/>
        <w:rPr>
          <w:ins w:id="4886" w:author="user" w:date="2012-02-29T14:49:00Z"/>
          <w:rFonts w:ascii="Calibri" w:hAnsi="Calibri" w:cs="Calibri"/>
        </w:rPr>
      </w:pPr>
      <w:ins w:id="4887" w:author="user" w:date="2012-02-29T14:49:00Z">
        <w:r w:rsidRPr="00985C83">
          <w:rPr>
            <w:rFonts w:ascii="Calibri" w:hAnsi="Calibri" w:cs="Arial"/>
            <w:sz w:val="22"/>
            <w:szCs w:val="22"/>
          </w:rPr>
          <w:t>Educational attainment among the 645 people recorded as literate is not satisfactory, with about 17.7% having no formal education and a further 35.7% achieving a primary level education only. Of the literate population, 7.5% had passed the School Leaving Certificate (SLC) and nearly 6.2% the intermediate level; and 2.8% had a bachelor’s or higher degree (Table</w:t>
        </w:r>
        <w:r>
          <w:rPr>
            <w:rFonts w:ascii="Calibri" w:hAnsi="Calibri" w:cs="Arial"/>
            <w:sz w:val="22"/>
            <w:szCs w:val="22"/>
          </w:rPr>
          <w:t>-</w:t>
        </w:r>
        <w:r w:rsidRPr="00985C83">
          <w:rPr>
            <w:rFonts w:ascii="Calibri" w:hAnsi="Calibri" w:cs="Arial"/>
            <w:sz w:val="22"/>
            <w:szCs w:val="22"/>
          </w:rPr>
          <w:t xml:space="preserve"> 6.</w:t>
        </w:r>
        <w:r>
          <w:rPr>
            <w:rFonts w:ascii="Calibri" w:hAnsi="Calibri" w:cs="Arial"/>
            <w:sz w:val="22"/>
            <w:szCs w:val="22"/>
          </w:rPr>
          <w:t>20</w:t>
        </w:r>
        <w:r w:rsidRPr="00985C83">
          <w:rPr>
            <w:rFonts w:ascii="Calibri" w:hAnsi="Calibri" w:cs="Arial"/>
            <w:sz w:val="22"/>
            <w:szCs w:val="22"/>
          </w:rPr>
          <w:t>).</w:t>
        </w:r>
        <w:r w:rsidRPr="00985C83">
          <w:rPr>
            <w:rFonts w:ascii="Calibri" w:hAnsi="Calibri" w:cs="Calibri"/>
            <w:sz w:val="22"/>
            <w:szCs w:val="22"/>
          </w:rPr>
          <w:t xml:space="preserve"> The educational status of the project affected population is satisfactorily as compared with the educational status of the project affected VDCs/Municipalities</w:t>
        </w:r>
        <w:r w:rsidRPr="00145B40">
          <w:rPr>
            <w:rFonts w:ascii="Calibri" w:hAnsi="Calibri" w:cs="Calibri"/>
          </w:rPr>
          <w:t xml:space="preserve">. </w:t>
        </w:r>
      </w:ins>
    </w:p>
    <w:p w:rsidR="002B6273" w:rsidRDefault="002B6273" w:rsidP="002B6273">
      <w:pPr>
        <w:pStyle w:val="ReportText"/>
        <w:spacing w:line="360" w:lineRule="auto"/>
        <w:ind w:left="0"/>
        <w:rPr>
          <w:ins w:id="4888" w:author="user" w:date="2012-03-01T11:53:00Z"/>
          <w:rFonts w:ascii="Calibri" w:hAnsi="Calibri" w:cs="Calibri"/>
          <w:b/>
          <w:sz w:val="10"/>
          <w:szCs w:val="10"/>
        </w:rPr>
      </w:pPr>
    </w:p>
    <w:p w:rsidR="00592B80" w:rsidRDefault="00592B80" w:rsidP="002B6273">
      <w:pPr>
        <w:pStyle w:val="ReportText"/>
        <w:spacing w:line="360" w:lineRule="auto"/>
        <w:ind w:left="0"/>
        <w:rPr>
          <w:ins w:id="4889" w:author="user" w:date="2012-03-01T11:53:00Z"/>
          <w:rFonts w:ascii="Calibri" w:hAnsi="Calibri" w:cs="Calibri"/>
          <w:b/>
          <w:sz w:val="10"/>
          <w:szCs w:val="10"/>
        </w:rPr>
      </w:pPr>
    </w:p>
    <w:p w:rsidR="00592B80" w:rsidRDefault="00592B80" w:rsidP="002B6273">
      <w:pPr>
        <w:pStyle w:val="ReportText"/>
        <w:spacing w:line="360" w:lineRule="auto"/>
        <w:ind w:left="0"/>
        <w:rPr>
          <w:ins w:id="4890" w:author="user" w:date="2012-03-01T11:53:00Z"/>
          <w:rFonts w:ascii="Calibri" w:hAnsi="Calibri" w:cs="Calibri"/>
          <w:b/>
          <w:sz w:val="10"/>
          <w:szCs w:val="10"/>
        </w:rPr>
      </w:pPr>
    </w:p>
    <w:p w:rsidR="00592B80" w:rsidRDefault="00592B80" w:rsidP="002B6273">
      <w:pPr>
        <w:pStyle w:val="ReportText"/>
        <w:spacing w:line="360" w:lineRule="auto"/>
        <w:ind w:left="0"/>
        <w:rPr>
          <w:ins w:id="4891" w:author="user" w:date="2012-03-01T11:53:00Z"/>
          <w:rFonts w:ascii="Calibri" w:hAnsi="Calibri" w:cs="Calibri"/>
          <w:b/>
          <w:sz w:val="10"/>
          <w:szCs w:val="10"/>
        </w:rPr>
      </w:pPr>
    </w:p>
    <w:p w:rsidR="00592B80" w:rsidRDefault="00592B80" w:rsidP="002B6273">
      <w:pPr>
        <w:pStyle w:val="ReportText"/>
        <w:spacing w:line="360" w:lineRule="auto"/>
        <w:ind w:left="0"/>
        <w:rPr>
          <w:ins w:id="4892" w:author="user" w:date="2012-03-01T11:53:00Z"/>
          <w:rFonts w:ascii="Calibri" w:hAnsi="Calibri" w:cs="Calibri"/>
          <w:b/>
          <w:sz w:val="10"/>
          <w:szCs w:val="10"/>
        </w:rPr>
      </w:pPr>
    </w:p>
    <w:p w:rsidR="00592B80" w:rsidRDefault="00592B80" w:rsidP="002B6273">
      <w:pPr>
        <w:pStyle w:val="ReportText"/>
        <w:spacing w:line="360" w:lineRule="auto"/>
        <w:ind w:left="0"/>
        <w:rPr>
          <w:ins w:id="4893" w:author="user" w:date="2012-03-01T11:53:00Z"/>
          <w:rFonts w:ascii="Calibri" w:hAnsi="Calibri" w:cs="Calibri"/>
          <w:b/>
          <w:sz w:val="10"/>
          <w:szCs w:val="10"/>
        </w:rPr>
      </w:pPr>
    </w:p>
    <w:p w:rsidR="00592B80" w:rsidRPr="00497B92" w:rsidRDefault="00592B80" w:rsidP="002B6273">
      <w:pPr>
        <w:pStyle w:val="ReportText"/>
        <w:spacing w:line="360" w:lineRule="auto"/>
        <w:ind w:left="0"/>
        <w:rPr>
          <w:ins w:id="4894" w:author="user" w:date="2012-02-29T14:49:00Z"/>
          <w:rFonts w:ascii="Calibri" w:hAnsi="Calibri" w:cs="Calibri"/>
          <w:b/>
          <w:sz w:val="10"/>
          <w:szCs w:val="10"/>
        </w:rPr>
      </w:pPr>
    </w:p>
    <w:p w:rsidR="002B6273" w:rsidRPr="00261758" w:rsidRDefault="002B6273" w:rsidP="002B6273">
      <w:pPr>
        <w:pStyle w:val="ReportText"/>
        <w:spacing w:line="360" w:lineRule="auto"/>
        <w:ind w:left="0"/>
        <w:rPr>
          <w:ins w:id="4895" w:author="user" w:date="2012-02-29T14:49:00Z"/>
          <w:rFonts w:ascii="Calibri" w:hAnsi="Calibri" w:cs="Calibri"/>
          <w:b/>
          <w:sz w:val="20"/>
        </w:rPr>
      </w:pPr>
      <w:ins w:id="4896" w:author="user" w:date="2012-02-29T14:49:00Z">
        <w:r w:rsidRPr="00261758">
          <w:rPr>
            <w:rFonts w:ascii="Calibri" w:hAnsi="Calibri" w:cs="Calibri"/>
            <w:b/>
            <w:sz w:val="20"/>
          </w:rPr>
          <w:lastRenderedPageBreak/>
          <w:t>Table -6.20: Educational Attainments among the Literate Population of the PAFs</w:t>
        </w:r>
      </w:ins>
    </w:p>
    <w:tbl>
      <w:tblPr>
        <w:tblW w:w="7749" w:type="dxa"/>
        <w:tblInd w:w="99" w:type="dxa"/>
        <w:tblLook w:val="04A0"/>
      </w:tblPr>
      <w:tblGrid>
        <w:gridCol w:w="2280"/>
        <w:gridCol w:w="969"/>
        <w:gridCol w:w="571"/>
        <w:gridCol w:w="869"/>
        <w:gridCol w:w="900"/>
        <w:gridCol w:w="1080"/>
        <w:gridCol w:w="1080"/>
      </w:tblGrid>
      <w:tr w:rsidR="002B6273" w:rsidRPr="00145B40" w:rsidTr="0074335E">
        <w:trPr>
          <w:trHeight w:val="300"/>
          <w:ins w:id="4897" w:author="user" w:date="2012-02-29T14:49:00Z"/>
        </w:trPr>
        <w:tc>
          <w:tcPr>
            <w:tcW w:w="2280" w:type="dxa"/>
            <w:vMerge w:val="restart"/>
            <w:tcBorders>
              <w:top w:val="single" w:sz="4" w:space="0" w:color="auto"/>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4898" w:author="user" w:date="2012-02-29T14:49:00Z"/>
                <w:rFonts w:ascii="Calibri" w:hAnsi="Calibri" w:cs="Calibri"/>
                <w:b/>
                <w:bCs/>
                <w:sz w:val="18"/>
                <w:szCs w:val="18"/>
                <w:lang w:bidi="ne-NP"/>
              </w:rPr>
            </w:pPr>
            <w:ins w:id="4899" w:author="user" w:date="2012-02-29T14:49:00Z">
              <w:r w:rsidRPr="00145B40">
                <w:rPr>
                  <w:rFonts w:ascii="Calibri" w:hAnsi="Calibri" w:cs="Calibri"/>
                  <w:b/>
                  <w:bCs/>
                  <w:sz w:val="18"/>
                  <w:szCs w:val="18"/>
                  <w:lang w:bidi="ne-NP"/>
                </w:rPr>
                <w:t>Educational Attainment</w:t>
              </w:r>
            </w:ins>
          </w:p>
        </w:tc>
        <w:tc>
          <w:tcPr>
            <w:tcW w:w="1540" w:type="dxa"/>
            <w:gridSpan w:val="2"/>
            <w:tcBorders>
              <w:top w:val="single" w:sz="4" w:space="0" w:color="auto"/>
              <w:left w:val="nil"/>
              <w:bottom w:val="single" w:sz="4" w:space="0" w:color="auto"/>
              <w:right w:val="single" w:sz="4" w:space="0" w:color="auto"/>
            </w:tcBorders>
            <w:shd w:val="clear" w:color="auto" w:fill="auto"/>
          </w:tcPr>
          <w:p w:rsidR="002B6273" w:rsidRPr="00145B40" w:rsidRDefault="002B6273" w:rsidP="0074335E">
            <w:pPr>
              <w:jc w:val="center"/>
              <w:rPr>
                <w:ins w:id="4900" w:author="user" w:date="2012-02-29T14:49:00Z"/>
                <w:rFonts w:ascii="Calibri" w:hAnsi="Calibri" w:cs="Calibri"/>
                <w:b/>
                <w:bCs/>
                <w:sz w:val="18"/>
                <w:szCs w:val="18"/>
                <w:lang w:bidi="ne-NP"/>
              </w:rPr>
            </w:pPr>
            <w:ins w:id="4901" w:author="user" w:date="2012-02-29T14:49:00Z">
              <w:r w:rsidRPr="00145B40">
                <w:rPr>
                  <w:rFonts w:ascii="Calibri" w:hAnsi="Calibri" w:cs="Calibri"/>
                  <w:b/>
                  <w:bCs/>
                  <w:sz w:val="18"/>
                  <w:szCs w:val="18"/>
                  <w:lang w:bidi="ne-NP"/>
                </w:rPr>
                <w:t>Male</w:t>
              </w:r>
            </w:ins>
          </w:p>
        </w:tc>
        <w:tc>
          <w:tcPr>
            <w:tcW w:w="1769" w:type="dxa"/>
            <w:gridSpan w:val="2"/>
            <w:tcBorders>
              <w:top w:val="single" w:sz="4" w:space="0" w:color="auto"/>
              <w:left w:val="nil"/>
              <w:bottom w:val="single" w:sz="4" w:space="0" w:color="auto"/>
              <w:right w:val="single" w:sz="4" w:space="0" w:color="auto"/>
            </w:tcBorders>
            <w:shd w:val="clear" w:color="auto" w:fill="auto"/>
          </w:tcPr>
          <w:p w:rsidR="002B6273" w:rsidRPr="00145B40" w:rsidRDefault="002B6273" w:rsidP="0074335E">
            <w:pPr>
              <w:jc w:val="center"/>
              <w:rPr>
                <w:ins w:id="4902" w:author="user" w:date="2012-02-29T14:49:00Z"/>
                <w:rFonts w:ascii="Calibri" w:hAnsi="Calibri" w:cs="Calibri"/>
                <w:b/>
                <w:bCs/>
                <w:sz w:val="18"/>
                <w:szCs w:val="18"/>
                <w:lang w:bidi="ne-NP"/>
              </w:rPr>
            </w:pPr>
            <w:ins w:id="4903" w:author="user" w:date="2012-02-29T14:49:00Z">
              <w:r w:rsidRPr="00145B40">
                <w:rPr>
                  <w:rFonts w:ascii="Calibri" w:hAnsi="Calibri" w:cs="Calibri"/>
                  <w:b/>
                  <w:bCs/>
                  <w:sz w:val="18"/>
                  <w:szCs w:val="18"/>
                  <w:lang w:bidi="ne-NP"/>
                </w:rPr>
                <w:t>Female</w:t>
              </w:r>
            </w:ins>
          </w:p>
        </w:tc>
        <w:tc>
          <w:tcPr>
            <w:tcW w:w="2160" w:type="dxa"/>
            <w:gridSpan w:val="2"/>
            <w:tcBorders>
              <w:top w:val="single" w:sz="4" w:space="0" w:color="auto"/>
              <w:left w:val="nil"/>
              <w:bottom w:val="single" w:sz="4" w:space="0" w:color="auto"/>
              <w:right w:val="single" w:sz="4" w:space="0" w:color="auto"/>
            </w:tcBorders>
            <w:shd w:val="clear" w:color="auto" w:fill="auto"/>
          </w:tcPr>
          <w:p w:rsidR="002B6273" w:rsidRPr="00145B40" w:rsidRDefault="002B6273" w:rsidP="0074335E">
            <w:pPr>
              <w:jc w:val="both"/>
              <w:rPr>
                <w:ins w:id="4904" w:author="user" w:date="2012-02-29T14:49:00Z"/>
                <w:rFonts w:ascii="Calibri" w:hAnsi="Calibri" w:cs="Calibri"/>
                <w:b/>
                <w:bCs/>
                <w:sz w:val="18"/>
                <w:szCs w:val="18"/>
                <w:lang w:bidi="ne-NP"/>
              </w:rPr>
            </w:pPr>
            <w:ins w:id="4905" w:author="user" w:date="2012-02-29T14:49:00Z">
              <w:r w:rsidRPr="00145B40">
                <w:rPr>
                  <w:rFonts w:ascii="Calibri" w:hAnsi="Calibri" w:cs="Calibri"/>
                  <w:b/>
                  <w:bCs/>
                  <w:sz w:val="18"/>
                  <w:szCs w:val="18"/>
                  <w:lang w:bidi="ne-NP"/>
                </w:rPr>
                <w:t xml:space="preserve">               Total </w:t>
              </w:r>
            </w:ins>
          </w:p>
        </w:tc>
      </w:tr>
      <w:tr w:rsidR="002B6273" w:rsidRPr="00145B40" w:rsidTr="0074335E">
        <w:trPr>
          <w:trHeight w:val="300"/>
          <w:ins w:id="4906" w:author="user" w:date="2012-02-29T14:49:00Z"/>
        </w:trPr>
        <w:tc>
          <w:tcPr>
            <w:tcW w:w="2280" w:type="dxa"/>
            <w:vMerge/>
            <w:tcBorders>
              <w:top w:val="single" w:sz="4" w:space="0" w:color="auto"/>
              <w:left w:val="single" w:sz="4" w:space="0" w:color="auto"/>
              <w:bottom w:val="single" w:sz="4" w:space="0" w:color="auto"/>
              <w:right w:val="single" w:sz="4" w:space="0" w:color="auto"/>
            </w:tcBorders>
            <w:vAlign w:val="center"/>
          </w:tcPr>
          <w:p w:rsidR="002B6273" w:rsidRPr="00145B40" w:rsidRDefault="002B6273" w:rsidP="0074335E">
            <w:pPr>
              <w:rPr>
                <w:ins w:id="4907" w:author="user" w:date="2012-02-29T14:49:00Z"/>
                <w:rFonts w:ascii="Calibri" w:hAnsi="Calibri" w:cs="Calibri"/>
                <w:b/>
                <w:bCs/>
                <w:sz w:val="18"/>
                <w:szCs w:val="18"/>
                <w:lang w:bidi="ne-NP"/>
              </w:rPr>
            </w:pPr>
          </w:p>
        </w:tc>
        <w:tc>
          <w:tcPr>
            <w:tcW w:w="969"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908" w:author="user" w:date="2012-02-29T14:49:00Z"/>
                <w:rFonts w:ascii="Calibri" w:hAnsi="Calibri" w:cs="Calibri"/>
                <w:b/>
                <w:bCs/>
                <w:sz w:val="18"/>
                <w:szCs w:val="18"/>
                <w:lang w:bidi="ne-NP"/>
              </w:rPr>
            </w:pPr>
            <w:ins w:id="4909" w:author="user" w:date="2012-02-29T14:49:00Z">
              <w:r w:rsidRPr="00145B40">
                <w:rPr>
                  <w:rFonts w:ascii="Calibri" w:hAnsi="Calibri" w:cs="Calibri"/>
                  <w:b/>
                  <w:bCs/>
                  <w:sz w:val="18"/>
                  <w:szCs w:val="18"/>
                  <w:lang w:bidi="ne-NP"/>
                </w:rPr>
                <w:t>No.</w:t>
              </w:r>
            </w:ins>
          </w:p>
        </w:tc>
        <w:tc>
          <w:tcPr>
            <w:tcW w:w="571"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910" w:author="user" w:date="2012-02-29T14:49:00Z"/>
                <w:rFonts w:ascii="Calibri" w:hAnsi="Calibri" w:cs="Calibri"/>
                <w:b/>
                <w:bCs/>
                <w:sz w:val="18"/>
                <w:szCs w:val="18"/>
                <w:lang w:bidi="ne-NP"/>
              </w:rPr>
            </w:pPr>
            <w:ins w:id="4911" w:author="user" w:date="2012-02-29T14:49:00Z">
              <w:r w:rsidRPr="00145B40">
                <w:rPr>
                  <w:rFonts w:ascii="Calibri" w:hAnsi="Calibri" w:cs="Calibri"/>
                  <w:b/>
                  <w:bCs/>
                  <w:sz w:val="18"/>
                  <w:szCs w:val="18"/>
                  <w:lang w:bidi="ne-NP"/>
                </w:rPr>
                <w:t>%</w:t>
              </w:r>
            </w:ins>
          </w:p>
        </w:tc>
        <w:tc>
          <w:tcPr>
            <w:tcW w:w="869"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912" w:author="user" w:date="2012-02-29T14:49:00Z"/>
                <w:rFonts w:ascii="Calibri" w:hAnsi="Calibri" w:cs="Calibri"/>
                <w:b/>
                <w:bCs/>
                <w:sz w:val="18"/>
                <w:szCs w:val="18"/>
                <w:lang w:bidi="ne-NP"/>
              </w:rPr>
            </w:pPr>
            <w:ins w:id="4913" w:author="user" w:date="2012-02-29T14:49:00Z">
              <w:r w:rsidRPr="00145B40">
                <w:rPr>
                  <w:rFonts w:ascii="Calibri" w:hAnsi="Calibri" w:cs="Calibri"/>
                  <w:b/>
                  <w:bCs/>
                  <w:sz w:val="18"/>
                  <w:szCs w:val="18"/>
                  <w:lang w:bidi="ne-NP"/>
                </w:rPr>
                <w:t>No.</w:t>
              </w:r>
            </w:ins>
          </w:p>
        </w:tc>
        <w:tc>
          <w:tcPr>
            <w:tcW w:w="90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914" w:author="user" w:date="2012-02-29T14:49:00Z"/>
                <w:rFonts w:ascii="Calibri" w:hAnsi="Calibri" w:cs="Calibri"/>
                <w:b/>
                <w:bCs/>
                <w:sz w:val="18"/>
                <w:szCs w:val="18"/>
                <w:lang w:bidi="ne-NP"/>
              </w:rPr>
            </w:pPr>
            <w:ins w:id="4915" w:author="user" w:date="2012-02-29T14:49:00Z">
              <w:r w:rsidRPr="00145B40">
                <w:rPr>
                  <w:rFonts w:ascii="Calibri" w:hAnsi="Calibri" w:cs="Calibri"/>
                  <w:b/>
                  <w:bCs/>
                  <w:sz w:val="18"/>
                  <w:szCs w:val="18"/>
                  <w:lang w:bidi="ne-NP"/>
                </w:rPr>
                <w:t>%</w:t>
              </w:r>
            </w:ins>
          </w:p>
        </w:tc>
        <w:tc>
          <w:tcPr>
            <w:tcW w:w="108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916" w:author="user" w:date="2012-02-29T14:49:00Z"/>
                <w:rFonts w:ascii="Calibri" w:hAnsi="Calibri" w:cs="Calibri"/>
                <w:b/>
                <w:bCs/>
                <w:sz w:val="18"/>
                <w:szCs w:val="18"/>
                <w:lang w:bidi="ne-NP"/>
              </w:rPr>
            </w:pPr>
            <w:ins w:id="4917" w:author="user" w:date="2012-02-29T14:49:00Z">
              <w:r w:rsidRPr="00145B40">
                <w:rPr>
                  <w:rFonts w:ascii="Calibri" w:hAnsi="Calibri" w:cs="Calibri"/>
                  <w:b/>
                  <w:bCs/>
                  <w:sz w:val="18"/>
                  <w:szCs w:val="18"/>
                  <w:lang w:bidi="ne-NP"/>
                </w:rPr>
                <w:t>No.</w:t>
              </w:r>
            </w:ins>
          </w:p>
        </w:tc>
        <w:tc>
          <w:tcPr>
            <w:tcW w:w="108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918" w:author="user" w:date="2012-02-29T14:49:00Z"/>
                <w:rFonts w:ascii="Calibri" w:hAnsi="Calibri" w:cs="Calibri"/>
                <w:b/>
                <w:bCs/>
                <w:sz w:val="18"/>
                <w:szCs w:val="18"/>
                <w:lang w:bidi="ne-NP"/>
              </w:rPr>
            </w:pPr>
            <w:ins w:id="4919" w:author="user" w:date="2012-02-29T14:49:00Z">
              <w:r w:rsidRPr="00145B40">
                <w:rPr>
                  <w:rFonts w:ascii="Calibri" w:hAnsi="Calibri" w:cs="Calibri"/>
                  <w:b/>
                  <w:bCs/>
                  <w:sz w:val="18"/>
                  <w:szCs w:val="18"/>
                  <w:lang w:bidi="ne-NP"/>
                </w:rPr>
                <w:t>%</w:t>
              </w:r>
            </w:ins>
          </w:p>
        </w:tc>
      </w:tr>
      <w:tr w:rsidR="002B6273" w:rsidRPr="00145B40" w:rsidTr="0074335E">
        <w:trPr>
          <w:trHeight w:val="300"/>
          <w:ins w:id="4920" w:author="user" w:date="2012-02-29T14:49:00Z"/>
        </w:trPr>
        <w:tc>
          <w:tcPr>
            <w:tcW w:w="2280" w:type="dxa"/>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4921" w:author="user" w:date="2012-02-29T14:49:00Z"/>
                <w:rFonts w:ascii="Calibri" w:hAnsi="Calibri" w:cs="Calibri"/>
                <w:sz w:val="18"/>
                <w:szCs w:val="18"/>
                <w:lang w:bidi="ne-NP"/>
              </w:rPr>
            </w:pPr>
            <w:ins w:id="4922" w:author="user" w:date="2012-02-29T14:49:00Z">
              <w:r w:rsidRPr="00145B40">
                <w:rPr>
                  <w:rFonts w:ascii="Calibri" w:hAnsi="Calibri" w:cs="Calibri"/>
                  <w:sz w:val="18"/>
                  <w:szCs w:val="18"/>
                  <w:lang w:bidi="ne-NP"/>
                </w:rPr>
                <w:t>Literate only</w:t>
              </w:r>
            </w:ins>
          </w:p>
        </w:tc>
        <w:tc>
          <w:tcPr>
            <w:tcW w:w="969"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923" w:author="user" w:date="2012-02-29T14:49:00Z"/>
                <w:rFonts w:ascii="Calibri" w:hAnsi="Calibri" w:cs="Calibri"/>
                <w:sz w:val="18"/>
                <w:szCs w:val="18"/>
                <w:lang w:bidi="ne-NP"/>
              </w:rPr>
            </w:pPr>
            <w:ins w:id="4924" w:author="user" w:date="2012-02-29T14:49:00Z">
              <w:r w:rsidRPr="00145B40">
                <w:rPr>
                  <w:rFonts w:ascii="Calibri" w:hAnsi="Calibri" w:cs="Calibri"/>
                  <w:sz w:val="18"/>
                  <w:szCs w:val="18"/>
                  <w:lang w:bidi="ne-NP"/>
                </w:rPr>
                <w:t>60</w:t>
              </w:r>
            </w:ins>
          </w:p>
        </w:tc>
        <w:tc>
          <w:tcPr>
            <w:tcW w:w="571"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925" w:author="user" w:date="2012-02-29T14:49:00Z"/>
                <w:rFonts w:ascii="Calibri" w:hAnsi="Calibri" w:cs="Calibri"/>
                <w:sz w:val="18"/>
                <w:szCs w:val="18"/>
                <w:lang w:bidi="ne-NP"/>
              </w:rPr>
            </w:pPr>
            <w:ins w:id="4926" w:author="user" w:date="2012-02-29T14:49:00Z">
              <w:r w:rsidRPr="00145B40">
                <w:rPr>
                  <w:rFonts w:ascii="Calibri" w:hAnsi="Calibri" w:cs="Calibri"/>
                  <w:sz w:val="18"/>
                  <w:szCs w:val="18"/>
                  <w:lang w:bidi="ne-NP"/>
                </w:rPr>
                <w:t>16.6</w:t>
              </w:r>
            </w:ins>
          </w:p>
        </w:tc>
        <w:tc>
          <w:tcPr>
            <w:tcW w:w="869"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927" w:author="user" w:date="2012-02-29T14:49:00Z"/>
                <w:rFonts w:ascii="Calibri" w:hAnsi="Calibri" w:cs="Calibri"/>
                <w:sz w:val="18"/>
                <w:szCs w:val="18"/>
                <w:lang w:bidi="ne-NP"/>
              </w:rPr>
            </w:pPr>
            <w:ins w:id="4928" w:author="user" w:date="2012-02-29T14:49:00Z">
              <w:r w:rsidRPr="00145B40">
                <w:rPr>
                  <w:rFonts w:ascii="Calibri" w:hAnsi="Calibri" w:cs="Calibri"/>
                  <w:sz w:val="18"/>
                  <w:szCs w:val="18"/>
                  <w:lang w:bidi="ne-NP"/>
                </w:rPr>
                <w:t>54</w:t>
              </w:r>
            </w:ins>
          </w:p>
        </w:tc>
        <w:tc>
          <w:tcPr>
            <w:tcW w:w="90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929" w:author="user" w:date="2012-02-29T14:49:00Z"/>
                <w:rFonts w:ascii="Calibri" w:hAnsi="Calibri" w:cs="Calibri"/>
                <w:sz w:val="18"/>
                <w:szCs w:val="18"/>
                <w:lang w:bidi="ne-NP"/>
              </w:rPr>
            </w:pPr>
            <w:ins w:id="4930" w:author="user" w:date="2012-02-29T14:49:00Z">
              <w:r w:rsidRPr="00145B40">
                <w:rPr>
                  <w:rFonts w:ascii="Calibri" w:hAnsi="Calibri" w:cs="Calibri"/>
                  <w:sz w:val="18"/>
                  <w:szCs w:val="18"/>
                  <w:lang w:bidi="ne-NP"/>
                </w:rPr>
                <w:t>19.1</w:t>
              </w:r>
            </w:ins>
          </w:p>
        </w:tc>
        <w:tc>
          <w:tcPr>
            <w:tcW w:w="108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931" w:author="user" w:date="2012-02-29T14:49:00Z"/>
                <w:rFonts w:ascii="Calibri" w:hAnsi="Calibri" w:cs="Calibri"/>
                <w:sz w:val="18"/>
                <w:szCs w:val="18"/>
                <w:lang w:bidi="ne-NP"/>
              </w:rPr>
            </w:pPr>
            <w:ins w:id="4932" w:author="user" w:date="2012-02-29T14:49:00Z">
              <w:r w:rsidRPr="00145B40">
                <w:rPr>
                  <w:rFonts w:ascii="Calibri" w:hAnsi="Calibri" w:cs="Calibri"/>
                  <w:sz w:val="18"/>
                  <w:szCs w:val="18"/>
                  <w:lang w:bidi="ne-NP"/>
                </w:rPr>
                <w:t>114</w:t>
              </w:r>
            </w:ins>
          </w:p>
        </w:tc>
        <w:tc>
          <w:tcPr>
            <w:tcW w:w="108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933" w:author="user" w:date="2012-02-29T14:49:00Z"/>
                <w:rFonts w:ascii="Calibri" w:hAnsi="Calibri" w:cs="Calibri"/>
                <w:sz w:val="18"/>
                <w:szCs w:val="18"/>
                <w:lang w:bidi="ne-NP"/>
              </w:rPr>
            </w:pPr>
            <w:ins w:id="4934" w:author="user" w:date="2012-02-29T14:49:00Z">
              <w:r w:rsidRPr="00145B40">
                <w:rPr>
                  <w:rFonts w:ascii="Calibri" w:hAnsi="Calibri" w:cs="Calibri"/>
                  <w:sz w:val="18"/>
                  <w:szCs w:val="18"/>
                  <w:lang w:bidi="ne-NP"/>
                </w:rPr>
                <w:t>17.7</w:t>
              </w:r>
            </w:ins>
          </w:p>
        </w:tc>
      </w:tr>
      <w:tr w:rsidR="002B6273" w:rsidRPr="00145B40" w:rsidTr="0074335E">
        <w:trPr>
          <w:trHeight w:val="300"/>
          <w:ins w:id="4935" w:author="user" w:date="2012-02-29T14:49:00Z"/>
        </w:trPr>
        <w:tc>
          <w:tcPr>
            <w:tcW w:w="2280" w:type="dxa"/>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4936" w:author="user" w:date="2012-02-29T14:49:00Z"/>
                <w:rFonts w:ascii="Calibri" w:hAnsi="Calibri" w:cs="Calibri"/>
                <w:sz w:val="18"/>
                <w:szCs w:val="18"/>
                <w:lang w:bidi="ne-NP"/>
              </w:rPr>
            </w:pPr>
            <w:ins w:id="4937" w:author="user" w:date="2012-02-29T14:49:00Z">
              <w:r w:rsidRPr="00145B40">
                <w:rPr>
                  <w:rFonts w:ascii="Calibri" w:hAnsi="Calibri" w:cs="Calibri"/>
                  <w:sz w:val="18"/>
                  <w:szCs w:val="18"/>
                  <w:lang w:bidi="ne-NP"/>
                </w:rPr>
                <w:t>Primary Level</w:t>
              </w:r>
            </w:ins>
          </w:p>
        </w:tc>
        <w:tc>
          <w:tcPr>
            <w:tcW w:w="969"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938" w:author="user" w:date="2012-02-29T14:49:00Z"/>
                <w:rFonts w:ascii="Calibri" w:hAnsi="Calibri" w:cs="Calibri"/>
                <w:sz w:val="18"/>
                <w:szCs w:val="18"/>
                <w:lang w:bidi="ne-NP"/>
              </w:rPr>
            </w:pPr>
            <w:ins w:id="4939" w:author="user" w:date="2012-02-29T14:49:00Z">
              <w:r w:rsidRPr="00145B40">
                <w:rPr>
                  <w:rFonts w:ascii="Calibri" w:hAnsi="Calibri" w:cs="Calibri"/>
                  <w:sz w:val="18"/>
                  <w:szCs w:val="18"/>
                  <w:lang w:bidi="ne-NP"/>
                </w:rPr>
                <w:t>115</w:t>
              </w:r>
            </w:ins>
          </w:p>
        </w:tc>
        <w:tc>
          <w:tcPr>
            <w:tcW w:w="571"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940" w:author="user" w:date="2012-02-29T14:49:00Z"/>
                <w:rFonts w:ascii="Calibri" w:hAnsi="Calibri" w:cs="Calibri"/>
                <w:sz w:val="18"/>
                <w:szCs w:val="18"/>
                <w:lang w:bidi="ne-NP"/>
              </w:rPr>
            </w:pPr>
            <w:ins w:id="4941" w:author="user" w:date="2012-02-29T14:49:00Z">
              <w:r w:rsidRPr="00145B40">
                <w:rPr>
                  <w:rFonts w:ascii="Calibri" w:hAnsi="Calibri" w:cs="Calibri"/>
                  <w:sz w:val="18"/>
                  <w:szCs w:val="18"/>
                  <w:lang w:bidi="ne-NP"/>
                </w:rPr>
                <w:t>31.8</w:t>
              </w:r>
            </w:ins>
          </w:p>
        </w:tc>
        <w:tc>
          <w:tcPr>
            <w:tcW w:w="869"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942" w:author="user" w:date="2012-02-29T14:49:00Z"/>
                <w:rFonts w:ascii="Calibri" w:hAnsi="Calibri" w:cs="Calibri"/>
                <w:sz w:val="18"/>
                <w:szCs w:val="18"/>
                <w:lang w:bidi="ne-NP"/>
              </w:rPr>
            </w:pPr>
            <w:ins w:id="4943" w:author="user" w:date="2012-02-29T14:49:00Z">
              <w:r w:rsidRPr="00145B40">
                <w:rPr>
                  <w:rFonts w:ascii="Calibri" w:hAnsi="Calibri" w:cs="Calibri"/>
                  <w:sz w:val="18"/>
                  <w:szCs w:val="18"/>
                  <w:lang w:bidi="ne-NP"/>
                </w:rPr>
                <w:t>115</w:t>
              </w:r>
            </w:ins>
          </w:p>
        </w:tc>
        <w:tc>
          <w:tcPr>
            <w:tcW w:w="90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944" w:author="user" w:date="2012-02-29T14:49:00Z"/>
                <w:rFonts w:ascii="Calibri" w:hAnsi="Calibri" w:cs="Calibri"/>
                <w:sz w:val="18"/>
                <w:szCs w:val="18"/>
                <w:lang w:bidi="ne-NP"/>
              </w:rPr>
            </w:pPr>
            <w:ins w:id="4945" w:author="user" w:date="2012-02-29T14:49:00Z">
              <w:r w:rsidRPr="00145B40">
                <w:rPr>
                  <w:rFonts w:ascii="Calibri" w:hAnsi="Calibri" w:cs="Calibri"/>
                  <w:sz w:val="18"/>
                  <w:szCs w:val="18"/>
                  <w:lang w:bidi="ne-NP"/>
                </w:rPr>
                <w:t>40.6</w:t>
              </w:r>
            </w:ins>
          </w:p>
        </w:tc>
        <w:tc>
          <w:tcPr>
            <w:tcW w:w="108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946" w:author="user" w:date="2012-02-29T14:49:00Z"/>
                <w:rFonts w:ascii="Calibri" w:hAnsi="Calibri" w:cs="Calibri"/>
                <w:sz w:val="18"/>
                <w:szCs w:val="18"/>
                <w:lang w:bidi="ne-NP"/>
              </w:rPr>
            </w:pPr>
            <w:ins w:id="4947" w:author="user" w:date="2012-02-29T14:49:00Z">
              <w:r w:rsidRPr="00145B40">
                <w:rPr>
                  <w:rFonts w:ascii="Calibri" w:hAnsi="Calibri" w:cs="Calibri"/>
                  <w:sz w:val="18"/>
                  <w:szCs w:val="18"/>
                  <w:lang w:bidi="ne-NP"/>
                </w:rPr>
                <w:t>230</w:t>
              </w:r>
            </w:ins>
          </w:p>
        </w:tc>
        <w:tc>
          <w:tcPr>
            <w:tcW w:w="108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948" w:author="user" w:date="2012-02-29T14:49:00Z"/>
                <w:rFonts w:ascii="Calibri" w:hAnsi="Calibri" w:cs="Calibri"/>
                <w:sz w:val="18"/>
                <w:szCs w:val="18"/>
                <w:lang w:bidi="ne-NP"/>
              </w:rPr>
            </w:pPr>
            <w:ins w:id="4949" w:author="user" w:date="2012-02-29T14:49:00Z">
              <w:r w:rsidRPr="00145B40">
                <w:rPr>
                  <w:rFonts w:ascii="Calibri" w:hAnsi="Calibri" w:cs="Calibri"/>
                  <w:sz w:val="18"/>
                  <w:szCs w:val="18"/>
                  <w:lang w:bidi="ne-NP"/>
                </w:rPr>
                <w:t>35.7</w:t>
              </w:r>
            </w:ins>
          </w:p>
        </w:tc>
      </w:tr>
      <w:tr w:rsidR="002B6273" w:rsidRPr="00145B40" w:rsidTr="0074335E">
        <w:trPr>
          <w:trHeight w:val="300"/>
          <w:ins w:id="4950" w:author="user" w:date="2012-02-29T14:49:00Z"/>
        </w:trPr>
        <w:tc>
          <w:tcPr>
            <w:tcW w:w="2280" w:type="dxa"/>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4951" w:author="user" w:date="2012-02-29T14:49:00Z"/>
                <w:rFonts w:ascii="Calibri" w:hAnsi="Calibri" w:cs="Calibri"/>
                <w:sz w:val="18"/>
                <w:szCs w:val="18"/>
                <w:lang w:bidi="ne-NP"/>
              </w:rPr>
            </w:pPr>
            <w:ins w:id="4952" w:author="user" w:date="2012-02-29T14:49:00Z">
              <w:r w:rsidRPr="00145B40">
                <w:rPr>
                  <w:rFonts w:ascii="Calibri" w:hAnsi="Calibri" w:cs="Calibri"/>
                  <w:sz w:val="18"/>
                  <w:szCs w:val="18"/>
                  <w:lang w:bidi="ne-NP"/>
                </w:rPr>
                <w:t>Lower Secondary</w:t>
              </w:r>
            </w:ins>
          </w:p>
        </w:tc>
        <w:tc>
          <w:tcPr>
            <w:tcW w:w="969"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953" w:author="user" w:date="2012-02-29T14:49:00Z"/>
                <w:rFonts w:ascii="Calibri" w:hAnsi="Calibri" w:cs="Calibri"/>
                <w:sz w:val="18"/>
                <w:szCs w:val="18"/>
                <w:lang w:bidi="ne-NP"/>
              </w:rPr>
            </w:pPr>
            <w:ins w:id="4954" w:author="user" w:date="2012-02-29T14:49:00Z">
              <w:r w:rsidRPr="00145B40">
                <w:rPr>
                  <w:rFonts w:ascii="Calibri" w:hAnsi="Calibri" w:cs="Calibri"/>
                  <w:sz w:val="18"/>
                  <w:szCs w:val="18"/>
                  <w:lang w:bidi="ne-NP"/>
                </w:rPr>
                <w:t>86</w:t>
              </w:r>
            </w:ins>
          </w:p>
        </w:tc>
        <w:tc>
          <w:tcPr>
            <w:tcW w:w="571"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955" w:author="user" w:date="2012-02-29T14:49:00Z"/>
                <w:rFonts w:ascii="Calibri" w:hAnsi="Calibri" w:cs="Calibri"/>
                <w:sz w:val="18"/>
                <w:szCs w:val="18"/>
                <w:lang w:bidi="ne-NP"/>
              </w:rPr>
            </w:pPr>
            <w:ins w:id="4956" w:author="user" w:date="2012-02-29T14:49:00Z">
              <w:r w:rsidRPr="00145B40">
                <w:rPr>
                  <w:rFonts w:ascii="Calibri" w:hAnsi="Calibri" w:cs="Calibri"/>
                  <w:sz w:val="18"/>
                  <w:szCs w:val="18"/>
                  <w:lang w:bidi="ne-NP"/>
                </w:rPr>
                <w:t>23.8</w:t>
              </w:r>
            </w:ins>
          </w:p>
        </w:tc>
        <w:tc>
          <w:tcPr>
            <w:tcW w:w="869"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957" w:author="user" w:date="2012-02-29T14:49:00Z"/>
                <w:rFonts w:ascii="Calibri" w:hAnsi="Calibri" w:cs="Calibri"/>
                <w:sz w:val="18"/>
                <w:szCs w:val="18"/>
                <w:lang w:bidi="ne-NP"/>
              </w:rPr>
            </w:pPr>
            <w:ins w:id="4958" w:author="user" w:date="2012-02-29T14:49:00Z">
              <w:r w:rsidRPr="00145B40">
                <w:rPr>
                  <w:rFonts w:ascii="Calibri" w:hAnsi="Calibri" w:cs="Calibri"/>
                  <w:sz w:val="18"/>
                  <w:szCs w:val="18"/>
                  <w:lang w:bidi="ne-NP"/>
                </w:rPr>
                <w:t>56</w:t>
              </w:r>
            </w:ins>
          </w:p>
        </w:tc>
        <w:tc>
          <w:tcPr>
            <w:tcW w:w="90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959" w:author="user" w:date="2012-02-29T14:49:00Z"/>
                <w:rFonts w:ascii="Calibri" w:hAnsi="Calibri" w:cs="Calibri"/>
                <w:sz w:val="18"/>
                <w:szCs w:val="18"/>
                <w:lang w:bidi="ne-NP"/>
              </w:rPr>
            </w:pPr>
            <w:ins w:id="4960" w:author="user" w:date="2012-02-29T14:49:00Z">
              <w:r w:rsidRPr="00145B40">
                <w:rPr>
                  <w:rFonts w:ascii="Calibri" w:hAnsi="Calibri" w:cs="Calibri"/>
                  <w:sz w:val="18"/>
                  <w:szCs w:val="18"/>
                  <w:lang w:bidi="ne-NP"/>
                </w:rPr>
                <w:t>19.8</w:t>
              </w:r>
            </w:ins>
          </w:p>
        </w:tc>
        <w:tc>
          <w:tcPr>
            <w:tcW w:w="108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961" w:author="user" w:date="2012-02-29T14:49:00Z"/>
                <w:rFonts w:ascii="Calibri" w:hAnsi="Calibri" w:cs="Calibri"/>
                <w:sz w:val="18"/>
                <w:szCs w:val="18"/>
                <w:lang w:bidi="ne-NP"/>
              </w:rPr>
            </w:pPr>
            <w:ins w:id="4962" w:author="user" w:date="2012-02-29T14:49:00Z">
              <w:r w:rsidRPr="00145B40">
                <w:rPr>
                  <w:rFonts w:ascii="Calibri" w:hAnsi="Calibri" w:cs="Calibri"/>
                  <w:sz w:val="18"/>
                  <w:szCs w:val="18"/>
                  <w:lang w:bidi="ne-NP"/>
                </w:rPr>
                <w:t>142</w:t>
              </w:r>
            </w:ins>
          </w:p>
        </w:tc>
        <w:tc>
          <w:tcPr>
            <w:tcW w:w="108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963" w:author="user" w:date="2012-02-29T14:49:00Z"/>
                <w:rFonts w:ascii="Calibri" w:hAnsi="Calibri" w:cs="Calibri"/>
                <w:sz w:val="18"/>
                <w:szCs w:val="18"/>
                <w:lang w:bidi="ne-NP"/>
              </w:rPr>
            </w:pPr>
            <w:ins w:id="4964" w:author="user" w:date="2012-02-29T14:49:00Z">
              <w:r w:rsidRPr="00145B40">
                <w:rPr>
                  <w:rFonts w:ascii="Calibri" w:hAnsi="Calibri" w:cs="Calibri"/>
                  <w:sz w:val="18"/>
                  <w:szCs w:val="18"/>
                  <w:lang w:bidi="ne-NP"/>
                </w:rPr>
                <w:t>22</w:t>
              </w:r>
            </w:ins>
          </w:p>
        </w:tc>
      </w:tr>
      <w:tr w:rsidR="002B6273" w:rsidRPr="00145B40" w:rsidTr="0074335E">
        <w:trPr>
          <w:trHeight w:val="300"/>
          <w:ins w:id="4965" w:author="user" w:date="2012-02-29T14:49:00Z"/>
        </w:trPr>
        <w:tc>
          <w:tcPr>
            <w:tcW w:w="2280" w:type="dxa"/>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4966" w:author="user" w:date="2012-02-29T14:49:00Z"/>
                <w:rFonts w:ascii="Calibri" w:hAnsi="Calibri" w:cs="Calibri"/>
                <w:sz w:val="18"/>
                <w:szCs w:val="18"/>
                <w:lang w:bidi="ne-NP"/>
              </w:rPr>
            </w:pPr>
            <w:ins w:id="4967" w:author="user" w:date="2012-02-29T14:49:00Z">
              <w:r w:rsidRPr="00145B40">
                <w:rPr>
                  <w:rFonts w:ascii="Calibri" w:hAnsi="Calibri" w:cs="Calibri"/>
                  <w:sz w:val="18"/>
                  <w:szCs w:val="18"/>
                  <w:lang w:bidi="ne-NP"/>
                </w:rPr>
                <w:t>Secondary</w:t>
              </w:r>
            </w:ins>
          </w:p>
        </w:tc>
        <w:tc>
          <w:tcPr>
            <w:tcW w:w="969"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968" w:author="user" w:date="2012-02-29T14:49:00Z"/>
                <w:rFonts w:ascii="Calibri" w:hAnsi="Calibri" w:cs="Calibri"/>
                <w:sz w:val="18"/>
                <w:szCs w:val="18"/>
                <w:lang w:bidi="ne-NP"/>
              </w:rPr>
            </w:pPr>
            <w:ins w:id="4969" w:author="user" w:date="2012-02-29T14:49:00Z">
              <w:r w:rsidRPr="00145B40">
                <w:rPr>
                  <w:rFonts w:ascii="Calibri" w:hAnsi="Calibri" w:cs="Calibri"/>
                  <w:sz w:val="18"/>
                  <w:szCs w:val="18"/>
                  <w:lang w:bidi="ne-NP"/>
                </w:rPr>
                <w:t>28</w:t>
              </w:r>
            </w:ins>
          </w:p>
        </w:tc>
        <w:tc>
          <w:tcPr>
            <w:tcW w:w="571"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970" w:author="user" w:date="2012-02-29T14:49:00Z"/>
                <w:rFonts w:ascii="Calibri" w:hAnsi="Calibri" w:cs="Calibri"/>
                <w:sz w:val="18"/>
                <w:szCs w:val="18"/>
                <w:lang w:bidi="ne-NP"/>
              </w:rPr>
            </w:pPr>
            <w:ins w:id="4971" w:author="user" w:date="2012-02-29T14:49:00Z">
              <w:r w:rsidRPr="00145B40">
                <w:rPr>
                  <w:rFonts w:ascii="Calibri" w:hAnsi="Calibri" w:cs="Calibri"/>
                  <w:sz w:val="18"/>
                  <w:szCs w:val="18"/>
                  <w:lang w:bidi="ne-NP"/>
                </w:rPr>
                <w:t>7.7</w:t>
              </w:r>
            </w:ins>
          </w:p>
        </w:tc>
        <w:tc>
          <w:tcPr>
            <w:tcW w:w="869"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972" w:author="user" w:date="2012-02-29T14:49:00Z"/>
                <w:rFonts w:ascii="Calibri" w:hAnsi="Calibri" w:cs="Calibri"/>
                <w:sz w:val="18"/>
                <w:szCs w:val="18"/>
                <w:lang w:bidi="ne-NP"/>
              </w:rPr>
            </w:pPr>
            <w:ins w:id="4973" w:author="user" w:date="2012-02-29T14:49:00Z">
              <w:r w:rsidRPr="00145B40">
                <w:rPr>
                  <w:rFonts w:ascii="Calibri" w:hAnsi="Calibri" w:cs="Calibri"/>
                  <w:sz w:val="18"/>
                  <w:szCs w:val="18"/>
                  <w:lang w:bidi="ne-NP"/>
                </w:rPr>
                <w:t>24</w:t>
              </w:r>
            </w:ins>
          </w:p>
        </w:tc>
        <w:tc>
          <w:tcPr>
            <w:tcW w:w="90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974" w:author="user" w:date="2012-02-29T14:49:00Z"/>
                <w:rFonts w:ascii="Calibri" w:hAnsi="Calibri" w:cs="Calibri"/>
                <w:sz w:val="18"/>
                <w:szCs w:val="18"/>
                <w:lang w:bidi="ne-NP"/>
              </w:rPr>
            </w:pPr>
            <w:ins w:id="4975" w:author="user" w:date="2012-02-29T14:49:00Z">
              <w:r w:rsidRPr="00145B40">
                <w:rPr>
                  <w:rFonts w:ascii="Calibri" w:hAnsi="Calibri" w:cs="Calibri"/>
                  <w:sz w:val="18"/>
                  <w:szCs w:val="18"/>
                  <w:lang w:bidi="ne-NP"/>
                </w:rPr>
                <w:t>8.5</w:t>
              </w:r>
            </w:ins>
          </w:p>
        </w:tc>
        <w:tc>
          <w:tcPr>
            <w:tcW w:w="108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976" w:author="user" w:date="2012-02-29T14:49:00Z"/>
                <w:rFonts w:ascii="Calibri" w:hAnsi="Calibri" w:cs="Calibri"/>
                <w:sz w:val="18"/>
                <w:szCs w:val="18"/>
                <w:lang w:bidi="ne-NP"/>
              </w:rPr>
            </w:pPr>
            <w:ins w:id="4977" w:author="user" w:date="2012-02-29T14:49:00Z">
              <w:r w:rsidRPr="00145B40">
                <w:rPr>
                  <w:rFonts w:ascii="Calibri" w:hAnsi="Calibri" w:cs="Calibri"/>
                  <w:sz w:val="18"/>
                  <w:szCs w:val="18"/>
                  <w:lang w:bidi="ne-NP"/>
                </w:rPr>
                <w:t>52</w:t>
              </w:r>
            </w:ins>
          </w:p>
        </w:tc>
        <w:tc>
          <w:tcPr>
            <w:tcW w:w="108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978" w:author="user" w:date="2012-02-29T14:49:00Z"/>
                <w:rFonts w:ascii="Calibri" w:hAnsi="Calibri" w:cs="Calibri"/>
                <w:sz w:val="18"/>
                <w:szCs w:val="18"/>
                <w:lang w:bidi="ne-NP"/>
              </w:rPr>
            </w:pPr>
            <w:ins w:id="4979" w:author="user" w:date="2012-02-29T14:49:00Z">
              <w:r w:rsidRPr="00145B40">
                <w:rPr>
                  <w:rFonts w:ascii="Calibri" w:hAnsi="Calibri" w:cs="Calibri"/>
                  <w:sz w:val="18"/>
                  <w:szCs w:val="18"/>
                  <w:lang w:bidi="ne-NP"/>
                </w:rPr>
                <w:t>8.1</w:t>
              </w:r>
            </w:ins>
          </w:p>
        </w:tc>
      </w:tr>
      <w:tr w:rsidR="002B6273" w:rsidRPr="00145B40" w:rsidTr="0074335E">
        <w:trPr>
          <w:trHeight w:val="300"/>
          <w:ins w:id="4980" w:author="user" w:date="2012-02-29T14:49:00Z"/>
        </w:trPr>
        <w:tc>
          <w:tcPr>
            <w:tcW w:w="2280" w:type="dxa"/>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4981" w:author="user" w:date="2012-02-29T14:49:00Z"/>
                <w:rFonts w:ascii="Calibri" w:hAnsi="Calibri" w:cs="Calibri"/>
                <w:sz w:val="18"/>
                <w:szCs w:val="18"/>
                <w:lang w:bidi="ne-NP"/>
              </w:rPr>
            </w:pPr>
            <w:ins w:id="4982" w:author="user" w:date="2012-02-29T14:49:00Z">
              <w:r w:rsidRPr="00145B40">
                <w:rPr>
                  <w:rFonts w:ascii="Calibri" w:hAnsi="Calibri" w:cs="Calibri"/>
                  <w:sz w:val="18"/>
                  <w:szCs w:val="18"/>
                  <w:lang w:bidi="ne-NP"/>
                </w:rPr>
                <w:t>SLC</w:t>
              </w:r>
            </w:ins>
          </w:p>
        </w:tc>
        <w:tc>
          <w:tcPr>
            <w:tcW w:w="969"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983" w:author="user" w:date="2012-02-29T14:49:00Z"/>
                <w:rFonts w:ascii="Calibri" w:hAnsi="Calibri" w:cs="Calibri"/>
                <w:sz w:val="18"/>
                <w:szCs w:val="18"/>
                <w:lang w:bidi="ne-NP"/>
              </w:rPr>
            </w:pPr>
            <w:ins w:id="4984" w:author="user" w:date="2012-02-29T14:49:00Z">
              <w:r w:rsidRPr="00145B40">
                <w:rPr>
                  <w:rFonts w:ascii="Calibri" w:hAnsi="Calibri" w:cs="Calibri"/>
                  <w:sz w:val="18"/>
                  <w:szCs w:val="18"/>
                  <w:lang w:bidi="ne-NP"/>
                </w:rPr>
                <w:t>37</w:t>
              </w:r>
            </w:ins>
          </w:p>
        </w:tc>
        <w:tc>
          <w:tcPr>
            <w:tcW w:w="571"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985" w:author="user" w:date="2012-02-29T14:49:00Z"/>
                <w:rFonts w:ascii="Calibri" w:hAnsi="Calibri" w:cs="Calibri"/>
                <w:sz w:val="18"/>
                <w:szCs w:val="18"/>
                <w:lang w:bidi="ne-NP"/>
              </w:rPr>
            </w:pPr>
            <w:ins w:id="4986" w:author="user" w:date="2012-02-29T14:49:00Z">
              <w:r w:rsidRPr="00145B40">
                <w:rPr>
                  <w:rFonts w:ascii="Calibri" w:hAnsi="Calibri" w:cs="Calibri"/>
                  <w:sz w:val="18"/>
                  <w:szCs w:val="18"/>
                  <w:lang w:bidi="ne-NP"/>
                </w:rPr>
                <w:t>10.2</w:t>
              </w:r>
            </w:ins>
          </w:p>
        </w:tc>
        <w:tc>
          <w:tcPr>
            <w:tcW w:w="869"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987" w:author="user" w:date="2012-02-29T14:49:00Z"/>
                <w:rFonts w:ascii="Calibri" w:hAnsi="Calibri" w:cs="Calibri"/>
                <w:sz w:val="18"/>
                <w:szCs w:val="18"/>
                <w:lang w:bidi="ne-NP"/>
              </w:rPr>
            </w:pPr>
            <w:ins w:id="4988" w:author="user" w:date="2012-02-29T14:49:00Z">
              <w:r w:rsidRPr="00145B40">
                <w:rPr>
                  <w:rFonts w:ascii="Calibri" w:hAnsi="Calibri" w:cs="Calibri"/>
                  <w:sz w:val="18"/>
                  <w:szCs w:val="18"/>
                  <w:lang w:bidi="ne-NP"/>
                </w:rPr>
                <w:t>12</w:t>
              </w:r>
            </w:ins>
          </w:p>
        </w:tc>
        <w:tc>
          <w:tcPr>
            <w:tcW w:w="90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989" w:author="user" w:date="2012-02-29T14:49:00Z"/>
                <w:rFonts w:ascii="Calibri" w:hAnsi="Calibri" w:cs="Calibri"/>
                <w:sz w:val="18"/>
                <w:szCs w:val="18"/>
                <w:lang w:bidi="ne-NP"/>
              </w:rPr>
            </w:pPr>
            <w:ins w:id="4990" w:author="user" w:date="2012-02-29T14:49:00Z">
              <w:r w:rsidRPr="00145B40">
                <w:rPr>
                  <w:rFonts w:ascii="Calibri" w:hAnsi="Calibri" w:cs="Calibri"/>
                  <w:sz w:val="18"/>
                  <w:szCs w:val="18"/>
                  <w:lang w:bidi="ne-NP"/>
                </w:rPr>
                <w:t>4.2</w:t>
              </w:r>
            </w:ins>
          </w:p>
        </w:tc>
        <w:tc>
          <w:tcPr>
            <w:tcW w:w="108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991" w:author="user" w:date="2012-02-29T14:49:00Z"/>
                <w:rFonts w:ascii="Calibri" w:hAnsi="Calibri" w:cs="Calibri"/>
                <w:sz w:val="18"/>
                <w:szCs w:val="18"/>
                <w:lang w:bidi="ne-NP"/>
              </w:rPr>
            </w:pPr>
            <w:ins w:id="4992" w:author="user" w:date="2012-02-29T14:49:00Z">
              <w:r w:rsidRPr="00145B40">
                <w:rPr>
                  <w:rFonts w:ascii="Calibri" w:hAnsi="Calibri" w:cs="Calibri"/>
                  <w:sz w:val="18"/>
                  <w:szCs w:val="18"/>
                  <w:lang w:bidi="ne-NP"/>
                </w:rPr>
                <w:t>49</w:t>
              </w:r>
            </w:ins>
          </w:p>
        </w:tc>
        <w:tc>
          <w:tcPr>
            <w:tcW w:w="108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993" w:author="user" w:date="2012-02-29T14:49:00Z"/>
                <w:rFonts w:ascii="Calibri" w:hAnsi="Calibri" w:cs="Calibri"/>
                <w:sz w:val="18"/>
                <w:szCs w:val="18"/>
                <w:lang w:bidi="ne-NP"/>
              </w:rPr>
            </w:pPr>
            <w:ins w:id="4994" w:author="user" w:date="2012-02-29T14:49:00Z">
              <w:r w:rsidRPr="00145B40">
                <w:rPr>
                  <w:rFonts w:ascii="Calibri" w:hAnsi="Calibri" w:cs="Calibri"/>
                  <w:sz w:val="18"/>
                  <w:szCs w:val="18"/>
                  <w:lang w:bidi="ne-NP"/>
                </w:rPr>
                <w:t>7.5</w:t>
              </w:r>
            </w:ins>
          </w:p>
        </w:tc>
      </w:tr>
      <w:tr w:rsidR="002B6273" w:rsidRPr="00145B40" w:rsidTr="0074335E">
        <w:trPr>
          <w:trHeight w:val="300"/>
          <w:ins w:id="4995" w:author="user" w:date="2012-02-29T14:49:00Z"/>
        </w:trPr>
        <w:tc>
          <w:tcPr>
            <w:tcW w:w="2280" w:type="dxa"/>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4996" w:author="user" w:date="2012-02-29T14:49:00Z"/>
                <w:rFonts w:ascii="Calibri" w:hAnsi="Calibri" w:cs="Calibri"/>
                <w:sz w:val="18"/>
                <w:szCs w:val="18"/>
                <w:lang w:bidi="ne-NP"/>
              </w:rPr>
            </w:pPr>
            <w:ins w:id="4997" w:author="user" w:date="2012-02-29T14:49:00Z">
              <w:r w:rsidRPr="00145B40">
                <w:rPr>
                  <w:rFonts w:ascii="Calibri" w:hAnsi="Calibri" w:cs="Calibri"/>
                  <w:sz w:val="18"/>
                  <w:szCs w:val="18"/>
                  <w:lang w:bidi="ne-NP"/>
                </w:rPr>
                <w:t>Intermediate</w:t>
              </w:r>
            </w:ins>
          </w:p>
        </w:tc>
        <w:tc>
          <w:tcPr>
            <w:tcW w:w="969"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4998" w:author="user" w:date="2012-02-29T14:49:00Z"/>
                <w:rFonts w:ascii="Calibri" w:hAnsi="Calibri" w:cs="Calibri"/>
                <w:sz w:val="18"/>
                <w:szCs w:val="18"/>
                <w:lang w:bidi="ne-NP"/>
              </w:rPr>
            </w:pPr>
            <w:ins w:id="4999" w:author="user" w:date="2012-02-29T14:49:00Z">
              <w:r w:rsidRPr="00145B40">
                <w:rPr>
                  <w:rFonts w:ascii="Calibri" w:hAnsi="Calibri" w:cs="Calibri"/>
                  <w:sz w:val="18"/>
                  <w:szCs w:val="18"/>
                  <w:lang w:bidi="ne-NP"/>
                </w:rPr>
                <w:t>24</w:t>
              </w:r>
            </w:ins>
          </w:p>
        </w:tc>
        <w:tc>
          <w:tcPr>
            <w:tcW w:w="571"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000" w:author="user" w:date="2012-02-29T14:49:00Z"/>
                <w:rFonts w:ascii="Calibri" w:hAnsi="Calibri" w:cs="Calibri"/>
                <w:sz w:val="18"/>
                <w:szCs w:val="18"/>
                <w:lang w:bidi="ne-NP"/>
              </w:rPr>
            </w:pPr>
            <w:ins w:id="5001" w:author="user" w:date="2012-02-29T14:49:00Z">
              <w:r w:rsidRPr="00145B40">
                <w:rPr>
                  <w:rFonts w:ascii="Calibri" w:hAnsi="Calibri" w:cs="Calibri"/>
                  <w:sz w:val="18"/>
                  <w:szCs w:val="18"/>
                  <w:lang w:bidi="ne-NP"/>
                </w:rPr>
                <w:t>6.6</w:t>
              </w:r>
            </w:ins>
          </w:p>
        </w:tc>
        <w:tc>
          <w:tcPr>
            <w:tcW w:w="869"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002" w:author="user" w:date="2012-02-29T14:49:00Z"/>
                <w:rFonts w:ascii="Calibri" w:hAnsi="Calibri" w:cs="Calibri"/>
                <w:sz w:val="18"/>
                <w:szCs w:val="18"/>
                <w:lang w:bidi="ne-NP"/>
              </w:rPr>
            </w:pPr>
            <w:ins w:id="5003" w:author="user" w:date="2012-02-29T14:49:00Z">
              <w:r w:rsidRPr="00145B40">
                <w:rPr>
                  <w:rFonts w:ascii="Calibri" w:hAnsi="Calibri" w:cs="Calibri"/>
                  <w:sz w:val="18"/>
                  <w:szCs w:val="18"/>
                  <w:lang w:bidi="ne-NP"/>
                </w:rPr>
                <w:t>16</w:t>
              </w:r>
            </w:ins>
          </w:p>
        </w:tc>
        <w:tc>
          <w:tcPr>
            <w:tcW w:w="90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004" w:author="user" w:date="2012-02-29T14:49:00Z"/>
                <w:rFonts w:ascii="Calibri" w:hAnsi="Calibri" w:cs="Calibri"/>
                <w:sz w:val="18"/>
                <w:szCs w:val="18"/>
                <w:lang w:bidi="ne-NP"/>
              </w:rPr>
            </w:pPr>
            <w:ins w:id="5005" w:author="user" w:date="2012-02-29T14:49:00Z">
              <w:r w:rsidRPr="00145B40">
                <w:rPr>
                  <w:rFonts w:ascii="Calibri" w:hAnsi="Calibri" w:cs="Calibri"/>
                  <w:sz w:val="18"/>
                  <w:szCs w:val="18"/>
                  <w:lang w:bidi="ne-NP"/>
                </w:rPr>
                <w:t>5.7</w:t>
              </w:r>
            </w:ins>
          </w:p>
        </w:tc>
        <w:tc>
          <w:tcPr>
            <w:tcW w:w="108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006" w:author="user" w:date="2012-02-29T14:49:00Z"/>
                <w:rFonts w:ascii="Calibri" w:hAnsi="Calibri" w:cs="Calibri"/>
                <w:sz w:val="18"/>
                <w:szCs w:val="18"/>
                <w:lang w:bidi="ne-NP"/>
              </w:rPr>
            </w:pPr>
            <w:ins w:id="5007" w:author="user" w:date="2012-02-29T14:49:00Z">
              <w:r w:rsidRPr="00145B40">
                <w:rPr>
                  <w:rFonts w:ascii="Calibri" w:hAnsi="Calibri" w:cs="Calibri"/>
                  <w:sz w:val="18"/>
                  <w:szCs w:val="18"/>
                  <w:lang w:bidi="ne-NP"/>
                </w:rPr>
                <w:t>40</w:t>
              </w:r>
            </w:ins>
          </w:p>
        </w:tc>
        <w:tc>
          <w:tcPr>
            <w:tcW w:w="108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008" w:author="user" w:date="2012-02-29T14:49:00Z"/>
                <w:rFonts w:ascii="Calibri" w:hAnsi="Calibri" w:cs="Calibri"/>
                <w:sz w:val="18"/>
                <w:szCs w:val="18"/>
                <w:lang w:bidi="ne-NP"/>
              </w:rPr>
            </w:pPr>
            <w:ins w:id="5009" w:author="user" w:date="2012-02-29T14:49:00Z">
              <w:r w:rsidRPr="00145B40">
                <w:rPr>
                  <w:rFonts w:ascii="Calibri" w:hAnsi="Calibri" w:cs="Calibri"/>
                  <w:sz w:val="18"/>
                  <w:szCs w:val="18"/>
                  <w:lang w:bidi="ne-NP"/>
                </w:rPr>
                <w:t>6.2</w:t>
              </w:r>
            </w:ins>
          </w:p>
        </w:tc>
      </w:tr>
      <w:tr w:rsidR="002B6273" w:rsidRPr="00145B40" w:rsidTr="0074335E">
        <w:trPr>
          <w:trHeight w:val="300"/>
          <w:ins w:id="5010" w:author="user" w:date="2012-02-29T14:49:00Z"/>
        </w:trPr>
        <w:tc>
          <w:tcPr>
            <w:tcW w:w="2280" w:type="dxa"/>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5011" w:author="user" w:date="2012-02-29T14:49:00Z"/>
                <w:rFonts w:ascii="Calibri" w:hAnsi="Calibri" w:cs="Calibri"/>
                <w:sz w:val="18"/>
                <w:szCs w:val="18"/>
                <w:lang w:bidi="ne-NP"/>
              </w:rPr>
            </w:pPr>
            <w:ins w:id="5012" w:author="user" w:date="2012-02-29T14:49:00Z">
              <w:r w:rsidRPr="00145B40">
                <w:rPr>
                  <w:rFonts w:ascii="Calibri" w:hAnsi="Calibri" w:cs="Calibri"/>
                  <w:sz w:val="18"/>
                  <w:szCs w:val="18"/>
                  <w:lang w:bidi="ne-NP"/>
                </w:rPr>
                <w:t>Bachelors and above</w:t>
              </w:r>
            </w:ins>
          </w:p>
        </w:tc>
        <w:tc>
          <w:tcPr>
            <w:tcW w:w="969"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013" w:author="user" w:date="2012-02-29T14:49:00Z"/>
                <w:rFonts w:ascii="Calibri" w:hAnsi="Calibri" w:cs="Calibri"/>
                <w:sz w:val="18"/>
                <w:szCs w:val="18"/>
                <w:lang w:bidi="ne-NP"/>
              </w:rPr>
            </w:pPr>
            <w:ins w:id="5014" w:author="user" w:date="2012-02-29T14:49:00Z">
              <w:r w:rsidRPr="00145B40">
                <w:rPr>
                  <w:rFonts w:ascii="Calibri" w:hAnsi="Calibri" w:cs="Calibri"/>
                  <w:sz w:val="18"/>
                  <w:szCs w:val="18"/>
                  <w:lang w:bidi="ne-NP"/>
                </w:rPr>
                <w:t>12</w:t>
              </w:r>
            </w:ins>
          </w:p>
        </w:tc>
        <w:tc>
          <w:tcPr>
            <w:tcW w:w="571"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015" w:author="user" w:date="2012-02-29T14:49:00Z"/>
                <w:rFonts w:ascii="Calibri" w:hAnsi="Calibri" w:cs="Calibri"/>
                <w:sz w:val="18"/>
                <w:szCs w:val="18"/>
                <w:lang w:bidi="ne-NP"/>
              </w:rPr>
            </w:pPr>
            <w:ins w:id="5016" w:author="user" w:date="2012-02-29T14:49:00Z">
              <w:r w:rsidRPr="00145B40">
                <w:rPr>
                  <w:rFonts w:ascii="Calibri" w:hAnsi="Calibri" w:cs="Calibri"/>
                  <w:sz w:val="18"/>
                  <w:szCs w:val="18"/>
                  <w:lang w:bidi="ne-NP"/>
                </w:rPr>
                <w:t>3.3</w:t>
              </w:r>
            </w:ins>
          </w:p>
        </w:tc>
        <w:tc>
          <w:tcPr>
            <w:tcW w:w="869"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017" w:author="user" w:date="2012-02-29T14:49:00Z"/>
                <w:rFonts w:ascii="Calibri" w:hAnsi="Calibri" w:cs="Calibri"/>
                <w:sz w:val="18"/>
                <w:szCs w:val="18"/>
                <w:lang w:bidi="ne-NP"/>
              </w:rPr>
            </w:pPr>
            <w:ins w:id="5018" w:author="user" w:date="2012-02-29T14:49:00Z">
              <w:r w:rsidRPr="00145B40">
                <w:rPr>
                  <w:rFonts w:ascii="Calibri" w:hAnsi="Calibri" w:cs="Calibri"/>
                  <w:sz w:val="18"/>
                  <w:szCs w:val="18"/>
                  <w:lang w:bidi="ne-NP"/>
                </w:rPr>
                <w:t>6</w:t>
              </w:r>
            </w:ins>
          </w:p>
        </w:tc>
        <w:tc>
          <w:tcPr>
            <w:tcW w:w="90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019" w:author="user" w:date="2012-02-29T14:49:00Z"/>
                <w:rFonts w:ascii="Calibri" w:hAnsi="Calibri" w:cs="Calibri"/>
                <w:sz w:val="18"/>
                <w:szCs w:val="18"/>
                <w:lang w:bidi="ne-NP"/>
              </w:rPr>
            </w:pPr>
            <w:ins w:id="5020" w:author="user" w:date="2012-02-29T14:49:00Z">
              <w:r w:rsidRPr="00145B40">
                <w:rPr>
                  <w:rFonts w:ascii="Calibri" w:hAnsi="Calibri" w:cs="Calibri"/>
                  <w:sz w:val="18"/>
                  <w:szCs w:val="18"/>
                  <w:lang w:bidi="ne-NP"/>
                </w:rPr>
                <w:t>2.1</w:t>
              </w:r>
            </w:ins>
          </w:p>
        </w:tc>
        <w:tc>
          <w:tcPr>
            <w:tcW w:w="108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021" w:author="user" w:date="2012-02-29T14:49:00Z"/>
                <w:rFonts w:ascii="Calibri" w:hAnsi="Calibri" w:cs="Calibri"/>
                <w:sz w:val="18"/>
                <w:szCs w:val="18"/>
                <w:lang w:bidi="ne-NP"/>
              </w:rPr>
            </w:pPr>
            <w:ins w:id="5022" w:author="user" w:date="2012-02-29T14:49:00Z">
              <w:r w:rsidRPr="00145B40">
                <w:rPr>
                  <w:rFonts w:ascii="Calibri" w:hAnsi="Calibri" w:cs="Calibri"/>
                  <w:sz w:val="18"/>
                  <w:szCs w:val="18"/>
                  <w:lang w:bidi="ne-NP"/>
                </w:rPr>
                <w:t>18</w:t>
              </w:r>
            </w:ins>
          </w:p>
        </w:tc>
        <w:tc>
          <w:tcPr>
            <w:tcW w:w="108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023" w:author="user" w:date="2012-02-29T14:49:00Z"/>
                <w:rFonts w:ascii="Calibri" w:hAnsi="Calibri" w:cs="Calibri"/>
                <w:sz w:val="18"/>
                <w:szCs w:val="18"/>
                <w:lang w:bidi="ne-NP"/>
              </w:rPr>
            </w:pPr>
            <w:ins w:id="5024" w:author="user" w:date="2012-02-29T14:49:00Z">
              <w:r w:rsidRPr="00145B40">
                <w:rPr>
                  <w:rFonts w:ascii="Calibri" w:hAnsi="Calibri" w:cs="Calibri"/>
                  <w:sz w:val="18"/>
                  <w:szCs w:val="18"/>
                  <w:lang w:bidi="ne-NP"/>
                </w:rPr>
                <w:t>2.8</w:t>
              </w:r>
            </w:ins>
          </w:p>
        </w:tc>
      </w:tr>
      <w:tr w:rsidR="002B6273" w:rsidRPr="00145B40" w:rsidTr="0074335E">
        <w:trPr>
          <w:trHeight w:val="300"/>
          <w:ins w:id="5025" w:author="user" w:date="2012-02-29T14:49:00Z"/>
        </w:trPr>
        <w:tc>
          <w:tcPr>
            <w:tcW w:w="2280" w:type="dxa"/>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5026" w:author="user" w:date="2012-02-29T14:49:00Z"/>
                <w:rFonts w:ascii="Calibri" w:hAnsi="Calibri" w:cs="Calibri"/>
                <w:b/>
                <w:bCs/>
                <w:sz w:val="18"/>
                <w:szCs w:val="18"/>
                <w:lang w:bidi="ne-NP"/>
              </w:rPr>
            </w:pPr>
            <w:ins w:id="5027" w:author="user" w:date="2012-02-29T14:49:00Z">
              <w:r w:rsidRPr="00145B40">
                <w:rPr>
                  <w:rFonts w:ascii="Calibri" w:hAnsi="Calibri" w:cs="Calibri"/>
                  <w:b/>
                  <w:bCs/>
                  <w:sz w:val="18"/>
                  <w:szCs w:val="18"/>
                  <w:lang w:bidi="ne-NP"/>
                </w:rPr>
                <w:t>Total</w:t>
              </w:r>
            </w:ins>
          </w:p>
        </w:tc>
        <w:tc>
          <w:tcPr>
            <w:tcW w:w="969"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028" w:author="user" w:date="2012-02-29T14:49:00Z"/>
                <w:rFonts w:ascii="Calibri" w:hAnsi="Calibri" w:cs="Calibri"/>
                <w:b/>
                <w:bCs/>
                <w:sz w:val="18"/>
                <w:szCs w:val="18"/>
                <w:lang w:bidi="ne-NP"/>
              </w:rPr>
            </w:pPr>
            <w:ins w:id="5029" w:author="user" w:date="2012-02-29T14:49:00Z">
              <w:r w:rsidRPr="00145B40">
                <w:rPr>
                  <w:rFonts w:ascii="Calibri" w:hAnsi="Calibri" w:cs="Calibri"/>
                  <w:b/>
                  <w:bCs/>
                  <w:sz w:val="18"/>
                  <w:szCs w:val="18"/>
                  <w:lang w:bidi="ne-NP"/>
                </w:rPr>
                <w:t>362</w:t>
              </w:r>
            </w:ins>
          </w:p>
        </w:tc>
        <w:tc>
          <w:tcPr>
            <w:tcW w:w="571"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030" w:author="user" w:date="2012-02-29T14:49:00Z"/>
                <w:rFonts w:ascii="Calibri" w:hAnsi="Calibri" w:cs="Calibri"/>
                <w:b/>
                <w:bCs/>
                <w:sz w:val="18"/>
                <w:szCs w:val="18"/>
                <w:lang w:bidi="ne-NP"/>
              </w:rPr>
            </w:pPr>
            <w:ins w:id="5031" w:author="user" w:date="2012-02-29T14:49:00Z">
              <w:r w:rsidRPr="00145B40">
                <w:rPr>
                  <w:rFonts w:ascii="Calibri" w:hAnsi="Calibri" w:cs="Calibri"/>
                  <w:b/>
                  <w:bCs/>
                  <w:sz w:val="18"/>
                  <w:szCs w:val="18"/>
                  <w:lang w:bidi="ne-NP"/>
                </w:rPr>
                <w:t>100</w:t>
              </w:r>
            </w:ins>
          </w:p>
        </w:tc>
        <w:tc>
          <w:tcPr>
            <w:tcW w:w="869"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032" w:author="user" w:date="2012-02-29T14:49:00Z"/>
                <w:rFonts w:ascii="Calibri" w:hAnsi="Calibri" w:cs="Calibri"/>
                <w:b/>
                <w:bCs/>
                <w:sz w:val="18"/>
                <w:szCs w:val="18"/>
                <w:lang w:bidi="ne-NP"/>
              </w:rPr>
            </w:pPr>
            <w:ins w:id="5033" w:author="user" w:date="2012-02-29T14:49:00Z">
              <w:r w:rsidRPr="00145B40">
                <w:rPr>
                  <w:rFonts w:ascii="Calibri" w:hAnsi="Calibri" w:cs="Calibri"/>
                  <w:b/>
                  <w:bCs/>
                  <w:sz w:val="18"/>
                  <w:szCs w:val="18"/>
                  <w:lang w:bidi="ne-NP"/>
                </w:rPr>
                <w:t>283</w:t>
              </w:r>
            </w:ins>
          </w:p>
        </w:tc>
        <w:tc>
          <w:tcPr>
            <w:tcW w:w="90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034" w:author="user" w:date="2012-02-29T14:49:00Z"/>
                <w:rFonts w:ascii="Calibri" w:hAnsi="Calibri" w:cs="Calibri"/>
                <w:b/>
                <w:bCs/>
                <w:sz w:val="18"/>
                <w:szCs w:val="18"/>
                <w:lang w:bidi="ne-NP"/>
              </w:rPr>
            </w:pPr>
            <w:ins w:id="5035" w:author="user" w:date="2012-02-29T14:49:00Z">
              <w:r w:rsidRPr="00145B40">
                <w:rPr>
                  <w:rFonts w:ascii="Calibri" w:hAnsi="Calibri" w:cs="Calibri"/>
                  <w:b/>
                  <w:bCs/>
                  <w:sz w:val="18"/>
                  <w:szCs w:val="18"/>
                  <w:lang w:bidi="ne-NP"/>
                </w:rPr>
                <w:t>100</w:t>
              </w:r>
            </w:ins>
          </w:p>
        </w:tc>
        <w:tc>
          <w:tcPr>
            <w:tcW w:w="108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036" w:author="user" w:date="2012-02-29T14:49:00Z"/>
                <w:rFonts w:ascii="Calibri" w:hAnsi="Calibri" w:cs="Calibri"/>
                <w:b/>
                <w:bCs/>
                <w:sz w:val="18"/>
                <w:szCs w:val="18"/>
                <w:lang w:bidi="ne-NP"/>
              </w:rPr>
            </w:pPr>
            <w:ins w:id="5037" w:author="user" w:date="2012-02-29T14:49:00Z">
              <w:r w:rsidRPr="00145B40">
                <w:rPr>
                  <w:rFonts w:ascii="Calibri" w:hAnsi="Calibri" w:cs="Calibri"/>
                  <w:b/>
                  <w:bCs/>
                  <w:sz w:val="18"/>
                  <w:szCs w:val="18"/>
                  <w:lang w:bidi="ne-NP"/>
                </w:rPr>
                <w:t>645</w:t>
              </w:r>
            </w:ins>
          </w:p>
        </w:tc>
        <w:tc>
          <w:tcPr>
            <w:tcW w:w="108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038" w:author="user" w:date="2012-02-29T14:49:00Z"/>
                <w:rFonts w:ascii="Calibri" w:hAnsi="Calibri" w:cs="Calibri"/>
                <w:b/>
                <w:bCs/>
                <w:sz w:val="18"/>
                <w:szCs w:val="18"/>
                <w:lang w:bidi="ne-NP"/>
              </w:rPr>
            </w:pPr>
            <w:ins w:id="5039" w:author="user" w:date="2012-02-29T14:49:00Z">
              <w:r w:rsidRPr="00145B40">
                <w:rPr>
                  <w:rFonts w:ascii="Calibri" w:hAnsi="Calibri" w:cs="Calibri"/>
                  <w:b/>
                  <w:bCs/>
                  <w:sz w:val="18"/>
                  <w:szCs w:val="18"/>
                  <w:lang w:bidi="ne-NP"/>
                </w:rPr>
                <w:t>100</w:t>
              </w:r>
            </w:ins>
          </w:p>
        </w:tc>
      </w:tr>
    </w:tbl>
    <w:p w:rsidR="002B6273" w:rsidRPr="00985C83" w:rsidRDefault="002B6273" w:rsidP="002B6273">
      <w:pPr>
        <w:pStyle w:val="ReportText"/>
        <w:spacing w:line="360" w:lineRule="auto"/>
        <w:ind w:left="0"/>
        <w:rPr>
          <w:ins w:id="5040" w:author="user" w:date="2012-02-29T14:49:00Z"/>
          <w:rFonts w:ascii="Calibri" w:hAnsi="Calibri" w:cs="Calibri"/>
          <w:bCs/>
          <w:i/>
          <w:sz w:val="18"/>
          <w:szCs w:val="18"/>
        </w:rPr>
      </w:pPr>
      <w:ins w:id="5041" w:author="user" w:date="2012-02-29T14:49:00Z">
        <w:r w:rsidRPr="00985C83">
          <w:rPr>
            <w:rFonts w:ascii="Calibri" w:hAnsi="Calibri" w:cs="Calibri"/>
            <w:bCs/>
            <w:i/>
            <w:sz w:val="18"/>
            <w:szCs w:val="18"/>
          </w:rPr>
          <w:t>Source: Household Survey, 2011</w:t>
        </w:r>
      </w:ins>
    </w:p>
    <w:p w:rsidR="002B6273" w:rsidRPr="00145B40" w:rsidRDefault="002B6273" w:rsidP="002B6273">
      <w:pPr>
        <w:pStyle w:val="ReportText"/>
        <w:spacing w:line="360" w:lineRule="auto"/>
        <w:ind w:left="0"/>
        <w:rPr>
          <w:ins w:id="5042" w:author="user" w:date="2012-02-29T14:49:00Z"/>
          <w:rFonts w:ascii="Calibri" w:hAnsi="Calibri" w:cs="Calibri"/>
          <w:b/>
          <w:bCs/>
          <w:sz w:val="10"/>
          <w:szCs w:val="22"/>
        </w:rPr>
      </w:pPr>
    </w:p>
    <w:p w:rsidR="002B6273" w:rsidRPr="002B31DB" w:rsidRDefault="002B6273" w:rsidP="002B6273">
      <w:pPr>
        <w:pStyle w:val="Tableafter"/>
        <w:spacing w:line="300" w:lineRule="auto"/>
        <w:rPr>
          <w:ins w:id="5043" w:author="user" w:date="2012-02-29T14:49:00Z"/>
          <w:rFonts w:ascii="Calibri" w:hAnsi="Calibri" w:cs="Calibri"/>
          <w:b/>
          <w:bCs/>
          <w:sz w:val="22"/>
          <w:szCs w:val="22"/>
          <w:lang w:val="en-GB"/>
        </w:rPr>
      </w:pPr>
      <w:ins w:id="5044" w:author="user" w:date="2012-02-29T14:49:00Z">
        <w:r w:rsidRPr="002B31DB">
          <w:rPr>
            <w:rFonts w:ascii="Calibri" w:hAnsi="Calibri" w:cs="Calibri"/>
            <w:b/>
            <w:bCs/>
            <w:sz w:val="22"/>
            <w:szCs w:val="22"/>
            <w:lang w:val="en-GB"/>
          </w:rPr>
          <w:t>6.</w:t>
        </w:r>
        <w:r>
          <w:rPr>
            <w:rFonts w:ascii="Calibri" w:hAnsi="Calibri" w:cs="Calibri"/>
            <w:b/>
            <w:bCs/>
            <w:sz w:val="22"/>
            <w:szCs w:val="22"/>
            <w:lang w:val="en-GB"/>
          </w:rPr>
          <w:t>3</w:t>
        </w:r>
        <w:r w:rsidRPr="002B31DB">
          <w:rPr>
            <w:rFonts w:ascii="Calibri" w:hAnsi="Calibri" w:cs="Calibri"/>
            <w:b/>
            <w:bCs/>
            <w:sz w:val="22"/>
            <w:szCs w:val="22"/>
            <w:lang w:val="en-GB"/>
          </w:rPr>
          <w:t>.</w:t>
        </w:r>
        <w:r>
          <w:rPr>
            <w:rFonts w:ascii="Calibri" w:hAnsi="Calibri" w:cs="Calibri"/>
            <w:b/>
            <w:bCs/>
            <w:sz w:val="22"/>
            <w:szCs w:val="22"/>
            <w:lang w:val="en-GB"/>
          </w:rPr>
          <w:t>1.</w:t>
        </w:r>
        <w:r w:rsidRPr="002B31DB">
          <w:rPr>
            <w:rFonts w:ascii="Calibri" w:hAnsi="Calibri" w:cs="Calibri"/>
            <w:b/>
            <w:bCs/>
            <w:sz w:val="22"/>
            <w:szCs w:val="22"/>
            <w:lang w:val="en-GB"/>
          </w:rPr>
          <w:t>4 Caste/Ethnicity</w:t>
        </w:r>
      </w:ins>
    </w:p>
    <w:p w:rsidR="002B6273" w:rsidRPr="00C93C21" w:rsidRDefault="002B6273" w:rsidP="00592B80">
      <w:pPr>
        <w:pStyle w:val="ReportText"/>
        <w:spacing w:line="300" w:lineRule="auto"/>
        <w:ind w:left="0"/>
        <w:rPr>
          <w:ins w:id="5045" w:author="user" w:date="2012-02-29T14:49:00Z"/>
          <w:rFonts w:ascii="Calibri" w:hAnsi="Calibri" w:cs="Calibri"/>
          <w:szCs w:val="22"/>
        </w:rPr>
        <w:pPrChange w:id="5046" w:author="user" w:date="2012-03-01T11:53:00Z">
          <w:pPr>
            <w:pStyle w:val="ReportText"/>
            <w:spacing w:line="300" w:lineRule="auto"/>
          </w:pPr>
        </w:pPrChange>
      </w:pPr>
      <w:ins w:id="5047" w:author="user" w:date="2012-02-29T14:49:00Z">
        <w:r w:rsidRPr="00C93C21">
          <w:rPr>
            <w:rFonts w:ascii="Calibri" w:hAnsi="Calibri" w:cs="Arial"/>
            <w:szCs w:val="22"/>
          </w:rPr>
          <w:t xml:space="preserve">The project area is diverse in caste/ethnicity. </w:t>
        </w:r>
        <w:r w:rsidRPr="00C93C21">
          <w:rPr>
            <w:rFonts w:ascii="Calibri" w:hAnsi="Calibri" w:cs="Calibri"/>
            <w:szCs w:val="22"/>
          </w:rPr>
          <w:t>Of the surveyed households, about 39.46% households are Tamang (Marginalized Groups), 21.09% Brahamin/Chettri, 21.09% Disadvantaged Groups (Gurung, Magar and Rai), 6.12% Highly Marginalized (Chepang), (6.12%) are Newar, (7.48%) are Dalits (Kami, Damai and Sarki). About 71.43% of surveyed households fall under the category of indigenous and tribal people listed by the Government of Nepal. The listed indigenous and Tribal people found among the PAFs are Newar, Magar, Gurung,  Rai, Chepang and Tamang etc</w:t>
        </w:r>
        <w:r>
          <w:rPr>
            <w:rFonts w:ascii="Calibri" w:hAnsi="Calibri" w:cs="Calibri"/>
            <w:szCs w:val="22"/>
          </w:rPr>
          <w:t xml:space="preserve"> (Table 6.21)</w:t>
        </w:r>
        <w:r w:rsidRPr="00C93C21">
          <w:rPr>
            <w:rFonts w:ascii="Calibri" w:hAnsi="Calibri" w:cs="Calibri"/>
            <w:szCs w:val="22"/>
          </w:rPr>
          <w:t xml:space="preserve">. </w:t>
        </w:r>
      </w:ins>
    </w:p>
    <w:p w:rsidR="002B6273" w:rsidRPr="00C93C21" w:rsidRDefault="002B6273" w:rsidP="002B6273">
      <w:pPr>
        <w:pStyle w:val="Caption"/>
        <w:outlineLvl w:val="0"/>
        <w:rPr>
          <w:ins w:id="5048" w:author="user" w:date="2012-02-29T14:49:00Z"/>
        </w:rPr>
      </w:pPr>
      <w:ins w:id="5049" w:author="user" w:date="2012-02-29T14:49:00Z">
        <w:r w:rsidRPr="00261758">
          <w:rPr>
            <w:rFonts w:ascii="Calibri" w:hAnsi="Calibri" w:cs="Calibri"/>
            <w:sz w:val="20"/>
          </w:rPr>
          <w:t>Table- 6.</w:t>
        </w:r>
        <w:r w:rsidRPr="00261758" w:rsidDel="00C93C21">
          <w:rPr>
            <w:rFonts w:ascii="Calibri" w:hAnsi="Calibri" w:cs="Calibri"/>
            <w:sz w:val="20"/>
          </w:rPr>
          <w:t xml:space="preserve"> </w:t>
        </w:r>
        <w:r w:rsidRPr="00261758">
          <w:rPr>
            <w:rFonts w:ascii="Calibri" w:hAnsi="Calibri" w:cs="Calibri"/>
            <w:sz w:val="20"/>
          </w:rPr>
          <w:t xml:space="preserve">21: Caste/Ethnic Composition of the Surveyed Households </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2"/>
        <w:gridCol w:w="2252"/>
        <w:gridCol w:w="2952"/>
      </w:tblGrid>
      <w:tr w:rsidR="002B6273" w:rsidRPr="00145B40" w:rsidTr="0074335E">
        <w:trPr>
          <w:ins w:id="5050" w:author="user" w:date="2012-02-29T14:49:00Z"/>
        </w:trPr>
        <w:tc>
          <w:tcPr>
            <w:tcW w:w="3652" w:type="dxa"/>
          </w:tcPr>
          <w:p w:rsidR="002B6273" w:rsidRPr="00145B40" w:rsidRDefault="002B6273" w:rsidP="0074335E">
            <w:pPr>
              <w:jc w:val="both"/>
              <w:rPr>
                <w:ins w:id="5051" w:author="user" w:date="2012-02-29T14:49:00Z"/>
                <w:rFonts w:ascii="Calibri" w:hAnsi="Calibri" w:cs="Calibri"/>
                <w:b/>
                <w:bCs/>
                <w:sz w:val="18"/>
                <w:szCs w:val="18"/>
              </w:rPr>
            </w:pPr>
            <w:ins w:id="5052" w:author="user" w:date="2012-02-29T14:49:00Z">
              <w:r w:rsidRPr="00145B40">
                <w:rPr>
                  <w:rFonts w:ascii="Calibri" w:hAnsi="Calibri" w:cs="Calibri"/>
                  <w:b/>
                  <w:bCs/>
                  <w:sz w:val="18"/>
                  <w:szCs w:val="18"/>
                </w:rPr>
                <w:t>Caste/Ethnic Group</w:t>
              </w:r>
            </w:ins>
          </w:p>
        </w:tc>
        <w:tc>
          <w:tcPr>
            <w:tcW w:w="2252" w:type="dxa"/>
          </w:tcPr>
          <w:p w:rsidR="002B6273" w:rsidRPr="00145B40" w:rsidRDefault="002B6273" w:rsidP="0074335E">
            <w:pPr>
              <w:jc w:val="center"/>
              <w:rPr>
                <w:ins w:id="5053" w:author="user" w:date="2012-02-29T14:49:00Z"/>
                <w:rFonts w:ascii="Calibri" w:hAnsi="Calibri" w:cs="Calibri"/>
                <w:b/>
                <w:bCs/>
                <w:sz w:val="18"/>
                <w:szCs w:val="18"/>
              </w:rPr>
            </w:pPr>
            <w:ins w:id="5054" w:author="user" w:date="2012-02-29T14:49:00Z">
              <w:r w:rsidRPr="00145B40">
                <w:rPr>
                  <w:rFonts w:ascii="Calibri" w:hAnsi="Calibri" w:cs="Calibri"/>
                  <w:b/>
                  <w:bCs/>
                  <w:sz w:val="18"/>
                  <w:szCs w:val="18"/>
                </w:rPr>
                <w:t>No. of Household</w:t>
              </w:r>
            </w:ins>
          </w:p>
        </w:tc>
        <w:tc>
          <w:tcPr>
            <w:tcW w:w="2952" w:type="dxa"/>
          </w:tcPr>
          <w:p w:rsidR="002B6273" w:rsidRPr="00145B40" w:rsidRDefault="002B6273" w:rsidP="0074335E">
            <w:pPr>
              <w:jc w:val="center"/>
              <w:rPr>
                <w:ins w:id="5055" w:author="user" w:date="2012-02-29T14:49:00Z"/>
                <w:rFonts w:ascii="Calibri" w:hAnsi="Calibri" w:cs="Calibri"/>
                <w:b/>
                <w:bCs/>
                <w:sz w:val="18"/>
                <w:szCs w:val="18"/>
              </w:rPr>
            </w:pPr>
            <w:ins w:id="5056" w:author="user" w:date="2012-02-29T14:49:00Z">
              <w:r w:rsidRPr="00145B40">
                <w:rPr>
                  <w:rFonts w:ascii="Calibri" w:hAnsi="Calibri" w:cs="Calibri"/>
                  <w:b/>
                  <w:bCs/>
                  <w:sz w:val="18"/>
                  <w:szCs w:val="18"/>
                </w:rPr>
                <w:t>Percentage</w:t>
              </w:r>
            </w:ins>
          </w:p>
        </w:tc>
      </w:tr>
      <w:tr w:rsidR="002B6273" w:rsidRPr="00145B40" w:rsidTr="0074335E">
        <w:trPr>
          <w:ins w:id="5057" w:author="user" w:date="2012-02-29T14:49:00Z"/>
        </w:trPr>
        <w:tc>
          <w:tcPr>
            <w:tcW w:w="3652" w:type="dxa"/>
          </w:tcPr>
          <w:p w:rsidR="002B6273" w:rsidRPr="00145B40" w:rsidRDefault="002B6273" w:rsidP="0074335E">
            <w:pPr>
              <w:jc w:val="both"/>
              <w:rPr>
                <w:ins w:id="5058" w:author="user" w:date="2012-02-29T14:49:00Z"/>
                <w:rFonts w:ascii="Calibri" w:hAnsi="Calibri" w:cs="Calibri"/>
                <w:b/>
                <w:bCs/>
                <w:sz w:val="18"/>
                <w:szCs w:val="18"/>
              </w:rPr>
            </w:pPr>
            <w:ins w:id="5059" w:author="user" w:date="2012-02-29T14:49:00Z">
              <w:r w:rsidRPr="00145B40">
                <w:rPr>
                  <w:rFonts w:ascii="Calibri" w:hAnsi="Calibri" w:cs="Calibri"/>
                  <w:sz w:val="18"/>
                  <w:szCs w:val="18"/>
                </w:rPr>
                <w:t xml:space="preserve"> </w:t>
              </w:r>
              <w:r w:rsidRPr="00145B40">
                <w:rPr>
                  <w:rFonts w:ascii="Calibri" w:hAnsi="Calibri" w:cs="Calibri"/>
                  <w:b/>
                  <w:bCs/>
                  <w:sz w:val="18"/>
                  <w:szCs w:val="18"/>
                </w:rPr>
                <w:t>Highly Marginalized</w:t>
              </w:r>
            </w:ins>
          </w:p>
          <w:p w:rsidR="002B6273" w:rsidRPr="00145B40" w:rsidRDefault="002B6273" w:rsidP="002B6273">
            <w:pPr>
              <w:numPr>
                <w:ilvl w:val="0"/>
                <w:numId w:val="14"/>
              </w:numPr>
              <w:tabs>
                <w:tab w:val="clear" w:pos="787"/>
                <w:tab w:val="num" w:pos="360"/>
              </w:tabs>
              <w:ind w:left="360"/>
              <w:jc w:val="both"/>
              <w:rPr>
                <w:ins w:id="5060" w:author="user" w:date="2012-02-29T14:49:00Z"/>
                <w:rFonts w:ascii="Calibri" w:hAnsi="Calibri" w:cs="Calibri"/>
                <w:sz w:val="18"/>
                <w:szCs w:val="18"/>
              </w:rPr>
            </w:pPr>
            <w:ins w:id="5061" w:author="user" w:date="2012-02-29T14:49:00Z">
              <w:r w:rsidRPr="00145B40">
                <w:rPr>
                  <w:rFonts w:ascii="Calibri" w:hAnsi="Calibri" w:cs="Calibri"/>
                  <w:sz w:val="18"/>
                  <w:szCs w:val="18"/>
                </w:rPr>
                <w:t>Chepang(Manahari -7 HHs,</w:t>
              </w:r>
            </w:ins>
          </w:p>
          <w:p w:rsidR="002B6273" w:rsidRPr="00145B40" w:rsidRDefault="002B6273" w:rsidP="0074335E">
            <w:pPr>
              <w:jc w:val="both"/>
              <w:rPr>
                <w:ins w:id="5062" w:author="user" w:date="2012-02-29T14:49:00Z"/>
                <w:rFonts w:ascii="Calibri" w:hAnsi="Calibri" w:cs="Calibri"/>
                <w:sz w:val="18"/>
                <w:szCs w:val="18"/>
              </w:rPr>
            </w:pPr>
            <w:ins w:id="5063" w:author="user" w:date="2012-02-29T14:49:00Z">
              <w:r w:rsidRPr="00145B40">
                <w:rPr>
                  <w:rFonts w:ascii="Calibri" w:hAnsi="Calibri" w:cs="Calibri"/>
                  <w:sz w:val="18"/>
                  <w:szCs w:val="18"/>
                </w:rPr>
                <w:t xml:space="preserve">        Birendranagar-1 HHs,Piple-1)</w:t>
              </w:r>
            </w:ins>
          </w:p>
          <w:p w:rsidR="002B6273" w:rsidRPr="00145B40" w:rsidRDefault="002B6273" w:rsidP="0074335E">
            <w:pPr>
              <w:jc w:val="both"/>
              <w:rPr>
                <w:ins w:id="5064" w:author="user" w:date="2012-02-29T14:49:00Z"/>
                <w:rFonts w:ascii="Calibri" w:hAnsi="Calibri" w:cs="Calibri"/>
                <w:b/>
                <w:bCs/>
                <w:sz w:val="18"/>
                <w:szCs w:val="18"/>
              </w:rPr>
            </w:pPr>
            <w:ins w:id="5065" w:author="user" w:date="2012-02-29T14:49:00Z">
              <w:r w:rsidRPr="00145B40">
                <w:rPr>
                  <w:rFonts w:ascii="Calibri" w:hAnsi="Calibri" w:cs="Calibri"/>
                  <w:sz w:val="18"/>
                  <w:szCs w:val="18"/>
                </w:rPr>
                <w:t xml:space="preserve"> </w:t>
              </w:r>
              <w:r w:rsidRPr="00145B40">
                <w:rPr>
                  <w:rFonts w:ascii="Calibri" w:hAnsi="Calibri" w:cs="Calibri"/>
                  <w:b/>
                  <w:bCs/>
                  <w:sz w:val="18"/>
                  <w:szCs w:val="18"/>
                </w:rPr>
                <w:t>Marginalized</w:t>
              </w:r>
            </w:ins>
          </w:p>
          <w:p w:rsidR="002B6273" w:rsidRPr="00145B40" w:rsidRDefault="002B6273" w:rsidP="002B6273">
            <w:pPr>
              <w:numPr>
                <w:ilvl w:val="0"/>
                <w:numId w:val="14"/>
              </w:numPr>
              <w:tabs>
                <w:tab w:val="clear" w:pos="787"/>
                <w:tab w:val="num" w:pos="360"/>
              </w:tabs>
              <w:ind w:left="360"/>
              <w:jc w:val="both"/>
              <w:rPr>
                <w:ins w:id="5066" w:author="user" w:date="2012-02-29T14:49:00Z"/>
                <w:rFonts w:ascii="Calibri" w:hAnsi="Calibri" w:cs="Calibri"/>
                <w:sz w:val="18"/>
                <w:szCs w:val="18"/>
              </w:rPr>
            </w:pPr>
            <w:ins w:id="5067" w:author="user" w:date="2012-02-29T14:49:00Z">
              <w:r w:rsidRPr="00145B40">
                <w:rPr>
                  <w:rFonts w:ascii="Calibri" w:hAnsi="Calibri" w:cs="Calibri"/>
                  <w:sz w:val="18"/>
                  <w:szCs w:val="18"/>
                </w:rPr>
                <w:t xml:space="preserve">Tamang(Hetauda-1HHs,                 Basamadi-10,Manahari-38HHs,Birendranagar-7HHs,Chainpur-1HHs,Shaktikhor-1HHs)  </w:t>
              </w:r>
            </w:ins>
          </w:p>
          <w:p w:rsidR="002B6273" w:rsidRPr="00145B40" w:rsidRDefault="002B6273" w:rsidP="0074335E">
            <w:pPr>
              <w:jc w:val="both"/>
              <w:rPr>
                <w:ins w:id="5068" w:author="user" w:date="2012-02-29T14:49:00Z"/>
                <w:rFonts w:ascii="Calibri" w:hAnsi="Calibri" w:cs="Calibri"/>
                <w:b/>
                <w:bCs/>
                <w:sz w:val="18"/>
                <w:szCs w:val="18"/>
              </w:rPr>
            </w:pPr>
            <w:ins w:id="5069" w:author="user" w:date="2012-02-29T14:49:00Z">
              <w:r w:rsidRPr="00145B40">
                <w:rPr>
                  <w:rFonts w:ascii="Calibri" w:hAnsi="Calibri" w:cs="Calibri"/>
                  <w:b/>
                  <w:bCs/>
                  <w:sz w:val="18"/>
                  <w:szCs w:val="18"/>
                </w:rPr>
                <w:t xml:space="preserve">Disadvantaged                                                 </w:t>
              </w:r>
            </w:ins>
          </w:p>
          <w:p w:rsidR="002B6273" w:rsidRPr="00145B40" w:rsidRDefault="002B6273" w:rsidP="002B6273">
            <w:pPr>
              <w:numPr>
                <w:ilvl w:val="0"/>
                <w:numId w:val="14"/>
              </w:numPr>
              <w:tabs>
                <w:tab w:val="clear" w:pos="787"/>
                <w:tab w:val="num" w:pos="360"/>
              </w:tabs>
              <w:ind w:left="360"/>
              <w:jc w:val="both"/>
              <w:rPr>
                <w:ins w:id="5070" w:author="user" w:date="2012-02-29T14:49:00Z"/>
                <w:rFonts w:ascii="Calibri" w:hAnsi="Calibri" w:cs="Calibri"/>
                <w:sz w:val="18"/>
                <w:szCs w:val="18"/>
              </w:rPr>
            </w:pPr>
            <w:ins w:id="5071" w:author="user" w:date="2012-02-29T14:49:00Z">
              <w:r w:rsidRPr="00145B40">
                <w:rPr>
                  <w:rFonts w:ascii="Calibri" w:hAnsi="Calibri" w:cs="Calibri"/>
                  <w:sz w:val="18"/>
                  <w:szCs w:val="18"/>
                </w:rPr>
                <w:t xml:space="preserve">Gurung,Magar and Rai(Hetauda-1,Basamadi-1,Birendranagar-5,Chainpur-7,Jutpani-5,Piple-10,Shaktikhor-2)           </w:t>
              </w:r>
            </w:ins>
          </w:p>
          <w:p w:rsidR="002B6273" w:rsidRPr="00145B40" w:rsidRDefault="002B6273" w:rsidP="0074335E">
            <w:pPr>
              <w:jc w:val="both"/>
              <w:rPr>
                <w:ins w:id="5072" w:author="user" w:date="2012-02-29T14:49:00Z"/>
                <w:rFonts w:ascii="Calibri" w:hAnsi="Calibri" w:cs="Calibri"/>
                <w:b/>
                <w:bCs/>
                <w:sz w:val="18"/>
                <w:szCs w:val="18"/>
              </w:rPr>
            </w:pPr>
            <w:ins w:id="5073" w:author="user" w:date="2012-02-29T14:49:00Z">
              <w:r w:rsidRPr="00145B40">
                <w:rPr>
                  <w:rFonts w:ascii="Calibri" w:hAnsi="Calibri" w:cs="Calibri"/>
                  <w:b/>
                  <w:bCs/>
                  <w:sz w:val="18"/>
                  <w:szCs w:val="18"/>
                </w:rPr>
                <w:t>Advanced</w:t>
              </w:r>
            </w:ins>
          </w:p>
          <w:p w:rsidR="002B6273" w:rsidRPr="00145B40" w:rsidRDefault="002B6273" w:rsidP="002B6273">
            <w:pPr>
              <w:numPr>
                <w:ilvl w:val="0"/>
                <w:numId w:val="14"/>
              </w:numPr>
              <w:tabs>
                <w:tab w:val="clear" w:pos="787"/>
                <w:tab w:val="num" w:pos="360"/>
              </w:tabs>
              <w:ind w:left="360"/>
              <w:jc w:val="both"/>
              <w:rPr>
                <w:ins w:id="5074" w:author="user" w:date="2012-02-29T14:49:00Z"/>
                <w:rFonts w:ascii="Calibri" w:hAnsi="Calibri" w:cs="Calibri"/>
                <w:sz w:val="18"/>
                <w:szCs w:val="18"/>
              </w:rPr>
            </w:pPr>
            <w:ins w:id="5075" w:author="user" w:date="2012-02-29T14:49:00Z">
              <w:r w:rsidRPr="00145B40">
                <w:rPr>
                  <w:rFonts w:ascii="Calibri" w:hAnsi="Calibri" w:cs="Calibri"/>
                  <w:sz w:val="18"/>
                  <w:szCs w:val="18"/>
                </w:rPr>
                <w:t xml:space="preserve">Newar(Basamadi-3,Birendranagar--1,Chainpur-3)                                        </w:t>
              </w:r>
            </w:ins>
          </w:p>
        </w:tc>
        <w:tc>
          <w:tcPr>
            <w:tcW w:w="2252" w:type="dxa"/>
          </w:tcPr>
          <w:p w:rsidR="002B6273" w:rsidRPr="00145B40" w:rsidRDefault="002B6273" w:rsidP="0074335E">
            <w:pPr>
              <w:jc w:val="center"/>
              <w:rPr>
                <w:ins w:id="5076" w:author="user" w:date="2012-02-29T14:49:00Z"/>
                <w:rFonts w:ascii="Calibri" w:hAnsi="Calibri" w:cs="Calibri"/>
                <w:sz w:val="18"/>
                <w:szCs w:val="18"/>
              </w:rPr>
            </w:pPr>
            <w:ins w:id="5077" w:author="user" w:date="2012-02-29T14:49:00Z">
              <w:r w:rsidRPr="00145B40">
                <w:rPr>
                  <w:rFonts w:ascii="Calibri" w:hAnsi="Calibri" w:cs="Calibri"/>
                  <w:sz w:val="18"/>
                  <w:szCs w:val="18"/>
                </w:rPr>
                <w:t>9</w:t>
              </w:r>
            </w:ins>
          </w:p>
          <w:p w:rsidR="002B6273" w:rsidRPr="00145B40" w:rsidRDefault="002B6273" w:rsidP="0074335E">
            <w:pPr>
              <w:jc w:val="center"/>
              <w:rPr>
                <w:ins w:id="5078" w:author="user" w:date="2012-02-29T14:49:00Z"/>
                <w:rFonts w:ascii="Calibri" w:hAnsi="Calibri" w:cs="Calibri"/>
                <w:sz w:val="18"/>
                <w:szCs w:val="18"/>
              </w:rPr>
            </w:pPr>
          </w:p>
          <w:p w:rsidR="002B6273" w:rsidRPr="00145B40" w:rsidRDefault="002B6273" w:rsidP="0074335E">
            <w:pPr>
              <w:jc w:val="center"/>
              <w:rPr>
                <w:ins w:id="5079" w:author="user" w:date="2012-02-29T14:49:00Z"/>
                <w:rFonts w:ascii="Calibri" w:hAnsi="Calibri" w:cs="Calibri"/>
                <w:sz w:val="18"/>
                <w:szCs w:val="18"/>
              </w:rPr>
            </w:pPr>
          </w:p>
          <w:p w:rsidR="002B6273" w:rsidRPr="00145B40" w:rsidRDefault="002B6273" w:rsidP="0074335E">
            <w:pPr>
              <w:jc w:val="center"/>
              <w:rPr>
                <w:ins w:id="5080" w:author="user" w:date="2012-02-29T14:49:00Z"/>
                <w:rFonts w:ascii="Calibri" w:hAnsi="Calibri" w:cs="Calibri"/>
                <w:sz w:val="18"/>
                <w:szCs w:val="18"/>
              </w:rPr>
            </w:pPr>
          </w:p>
          <w:p w:rsidR="002B6273" w:rsidRPr="00145B40" w:rsidRDefault="002B6273" w:rsidP="0074335E">
            <w:pPr>
              <w:jc w:val="center"/>
              <w:rPr>
                <w:ins w:id="5081" w:author="user" w:date="2012-02-29T14:49:00Z"/>
                <w:rFonts w:ascii="Calibri" w:hAnsi="Calibri" w:cs="Calibri"/>
                <w:sz w:val="18"/>
                <w:szCs w:val="18"/>
              </w:rPr>
            </w:pPr>
            <w:ins w:id="5082" w:author="user" w:date="2012-02-29T14:49:00Z">
              <w:r w:rsidRPr="00145B40">
                <w:rPr>
                  <w:rFonts w:ascii="Calibri" w:hAnsi="Calibri" w:cs="Calibri"/>
                  <w:sz w:val="18"/>
                  <w:szCs w:val="18"/>
                </w:rPr>
                <w:t>58</w:t>
              </w:r>
            </w:ins>
          </w:p>
          <w:p w:rsidR="002B6273" w:rsidRPr="00145B40" w:rsidRDefault="002B6273" w:rsidP="0074335E">
            <w:pPr>
              <w:jc w:val="center"/>
              <w:rPr>
                <w:ins w:id="5083" w:author="user" w:date="2012-02-29T14:49:00Z"/>
                <w:rFonts w:ascii="Calibri" w:hAnsi="Calibri" w:cs="Calibri"/>
                <w:sz w:val="18"/>
                <w:szCs w:val="18"/>
              </w:rPr>
            </w:pPr>
          </w:p>
          <w:p w:rsidR="002B6273" w:rsidRPr="00145B40" w:rsidRDefault="002B6273" w:rsidP="0074335E">
            <w:pPr>
              <w:jc w:val="center"/>
              <w:rPr>
                <w:ins w:id="5084" w:author="user" w:date="2012-02-29T14:49:00Z"/>
                <w:rFonts w:ascii="Calibri" w:hAnsi="Calibri" w:cs="Calibri"/>
                <w:sz w:val="18"/>
                <w:szCs w:val="18"/>
              </w:rPr>
            </w:pPr>
          </w:p>
          <w:p w:rsidR="002B6273" w:rsidRPr="00145B40" w:rsidRDefault="002B6273" w:rsidP="0074335E">
            <w:pPr>
              <w:jc w:val="center"/>
              <w:rPr>
                <w:ins w:id="5085" w:author="user" w:date="2012-02-29T14:49:00Z"/>
                <w:rFonts w:ascii="Calibri" w:hAnsi="Calibri" w:cs="Calibri"/>
                <w:sz w:val="18"/>
                <w:szCs w:val="18"/>
              </w:rPr>
            </w:pPr>
          </w:p>
          <w:p w:rsidR="002B6273" w:rsidRPr="00145B40" w:rsidRDefault="002B6273" w:rsidP="0074335E">
            <w:pPr>
              <w:jc w:val="center"/>
              <w:rPr>
                <w:ins w:id="5086" w:author="user" w:date="2012-02-29T14:49:00Z"/>
                <w:rFonts w:ascii="Calibri" w:hAnsi="Calibri" w:cs="Calibri"/>
                <w:sz w:val="18"/>
                <w:szCs w:val="18"/>
              </w:rPr>
            </w:pPr>
          </w:p>
          <w:p w:rsidR="002B6273" w:rsidRPr="00145B40" w:rsidRDefault="002B6273" w:rsidP="0074335E">
            <w:pPr>
              <w:jc w:val="center"/>
              <w:rPr>
                <w:ins w:id="5087" w:author="user" w:date="2012-02-29T14:49:00Z"/>
                <w:rFonts w:ascii="Calibri" w:hAnsi="Calibri" w:cs="Calibri"/>
                <w:sz w:val="18"/>
                <w:szCs w:val="18"/>
              </w:rPr>
            </w:pPr>
          </w:p>
          <w:p w:rsidR="002B6273" w:rsidRPr="00145B40" w:rsidRDefault="002B6273" w:rsidP="0074335E">
            <w:pPr>
              <w:jc w:val="center"/>
              <w:rPr>
                <w:ins w:id="5088" w:author="user" w:date="2012-02-29T14:49:00Z"/>
                <w:rFonts w:ascii="Calibri" w:hAnsi="Calibri" w:cs="Calibri"/>
                <w:sz w:val="18"/>
                <w:szCs w:val="18"/>
              </w:rPr>
            </w:pPr>
          </w:p>
          <w:p w:rsidR="002B6273" w:rsidRPr="00145B40" w:rsidRDefault="002B6273" w:rsidP="0074335E">
            <w:pPr>
              <w:jc w:val="center"/>
              <w:rPr>
                <w:ins w:id="5089" w:author="user" w:date="2012-02-29T14:49:00Z"/>
                <w:rFonts w:ascii="Calibri" w:hAnsi="Calibri" w:cs="Calibri"/>
                <w:sz w:val="18"/>
                <w:szCs w:val="18"/>
              </w:rPr>
            </w:pPr>
            <w:ins w:id="5090" w:author="user" w:date="2012-02-29T14:49:00Z">
              <w:r w:rsidRPr="00145B40">
                <w:rPr>
                  <w:rFonts w:ascii="Calibri" w:hAnsi="Calibri" w:cs="Calibri"/>
                  <w:sz w:val="18"/>
                  <w:szCs w:val="18"/>
                </w:rPr>
                <w:t>31</w:t>
              </w:r>
            </w:ins>
          </w:p>
          <w:p w:rsidR="002B6273" w:rsidRPr="00145B40" w:rsidRDefault="002B6273" w:rsidP="0074335E">
            <w:pPr>
              <w:jc w:val="center"/>
              <w:rPr>
                <w:ins w:id="5091" w:author="user" w:date="2012-02-29T14:49:00Z"/>
                <w:rFonts w:ascii="Calibri" w:hAnsi="Calibri" w:cs="Calibri"/>
                <w:sz w:val="18"/>
                <w:szCs w:val="18"/>
              </w:rPr>
            </w:pPr>
          </w:p>
          <w:p w:rsidR="002B6273" w:rsidRPr="00145B40" w:rsidRDefault="002B6273" w:rsidP="0074335E">
            <w:pPr>
              <w:jc w:val="center"/>
              <w:rPr>
                <w:ins w:id="5092" w:author="user" w:date="2012-02-29T14:49:00Z"/>
                <w:rFonts w:ascii="Calibri" w:hAnsi="Calibri" w:cs="Calibri"/>
                <w:sz w:val="18"/>
                <w:szCs w:val="18"/>
              </w:rPr>
            </w:pPr>
          </w:p>
          <w:p w:rsidR="002B6273" w:rsidRPr="00145B40" w:rsidRDefault="002B6273" w:rsidP="0074335E">
            <w:pPr>
              <w:jc w:val="center"/>
              <w:rPr>
                <w:ins w:id="5093" w:author="user" w:date="2012-02-29T14:49:00Z"/>
                <w:rFonts w:ascii="Calibri" w:hAnsi="Calibri" w:cs="Calibri"/>
                <w:sz w:val="18"/>
                <w:szCs w:val="18"/>
              </w:rPr>
            </w:pPr>
          </w:p>
          <w:p w:rsidR="002B6273" w:rsidRPr="00145B40" w:rsidRDefault="002B6273" w:rsidP="0074335E">
            <w:pPr>
              <w:jc w:val="center"/>
              <w:rPr>
                <w:ins w:id="5094" w:author="user" w:date="2012-02-29T14:49:00Z"/>
                <w:rFonts w:ascii="Calibri" w:hAnsi="Calibri" w:cs="Calibri"/>
                <w:sz w:val="18"/>
                <w:szCs w:val="18"/>
              </w:rPr>
            </w:pPr>
          </w:p>
          <w:p w:rsidR="002B6273" w:rsidRPr="00145B40" w:rsidRDefault="002B6273" w:rsidP="0074335E">
            <w:pPr>
              <w:jc w:val="center"/>
              <w:rPr>
                <w:ins w:id="5095" w:author="user" w:date="2012-02-29T14:49:00Z"/>
                <w:rFonts w:ascii="Calibri" w:hAnsi="Calibri" w:cs="Calibri"/>
                <w:sz w:val="18"/>
                <w:szCs w:val="18"/>
              </w:rPr>
            </w:pPr>
            <w:ins w:id="5096" w:author="user" w:date="2012-02-29T14:49:00Z">
              <w:r w:rsidRPr="00145B40">
                <w:rPr>
                  <w:rFonts w:ascii="Calibri" w:hAnsi="Calibri" w:cs="Calibri"/>
                  <w:sz w:val="18"/>
                  <w:szCs w:val="18"/>
                </w:rPr>
                <w:t>7</w:t>
              </w:r>
            </w:ins>
          </w:p>
        </w:tc>
        <w:tc>
          <w:tcPr>
            <w:tcW w:w="2952" w:type="dxa"/>
          </w:tcPr>
          <w:p w:rsidR="002B6273" w:rsidRPr="00145B40" w:rsidRDefault="002B6273" w:rsidP="0074335E">
            <w:pPr>
              <w:jc w:val="center"/>
              <w:rPr>
                <w:ins w:id="5097" w:author="user" w:date="2012-02-29T14:49:00Z"/>
                <w:rFonts w:ascii="Calibri" w:hAnsi="Calibri" w:cs="Calibri"/>
                <w:sz w:val="18"/>
                <w:szCs w:val="18"/>
              </w:rPr>
            </w:pPr>
            <w:ins w:id="5098" w:author="user" w:date="2012-02-29T14:49:00Z">
              <w:r w:rsidRPr="00145B40">
                <w:rPr>
                  <w:rFonts w:ascii="Calibri" w:hAnsi="Calibri" w:cs="Calibri"/>
                  <w:sz w:val="18"/>
                  <w:szCs w:val="18"/>
                </w:rPr>
                <w:t>6.12</w:t>
              </w:r>
            </w:ins>
          </w:p>
          <w:p w:rsidR="002B6273" w:rsidRPr="00145B40" w:rsidRDefault="002B6273" w:rsidP="0074335E">
            <w:pPr>
              <w:jc w:val="center"/>
              <w:rPr>
                <w:ins w:id="5099" w:author="user" w:date="2012-02-29T14:49:00Z"/>
                <w:rFonts w:ascii="Calibri" w:hAnsi="Calibri" w:cs="Calibri"/>
                <w:sz w:val="18"/>
                <w:szCs w:val="18"/>
              </w:rPr>
            </w:pPr>
          </w:p>
          <w:p w:rsidR="002B6273" w:rsidRPr="00145B40" w:rsidRDefault="002B6273" w:rsidP="0074335E">
            <w:pPr>
              <w:jc w:val="center"/>
              <w:rPr>
                <w:ins w:id="5100" w:author="user" w:date="2012-02-29T14:49:00Z"/>
                <w:rFonts w:ascii="Calibri" w:hAnsi="Calibri" w:cs="Calibri"/>
                <w:sz w:val="18"/>
                <w:szCs w:val="18"/>
              </w:rPr>
            </w:pPr>
          </w:p>
          <w:p w:rsidR="002B6273" w:rsidRPr="00145B40" w:rsidRDefault="002B6273" w:rsidP="0074335E">
            <w:pPr>
              <w:jc w:val="center"/>
              <w:rPr>
                <w:ins w:id="5101" w:author="user" w:date="2012-02-29T14:49:00Z"/>
                <w:rFonts w:ascii="Calibri" w:hAnsi="Calibri" w:cs="Calibri"/>
                <w:sz w:val="18"/>
                <w:szCs w:val="18"/>
              </w:rPr>
            </w:pPr>
          </w:p>
          <w:p w:rsidR="002B6273" w:rsidRPr="00145B40" w:rsidRDefault="002B6273" w:rsidP="0074335E">
            <w:pPr>
              <w:jc w:val="center"/>
              <w:rPr>
                <w:ins w:id="5102" w:author="user" w:date="2012-02-29T14:49:00Z"/>
                <w:rFonts w:ascii="Calibri" w:hAnsi="Calibri" w:cs="Calibri"/>
                <w:sz w:val="18"/>
                <w:szCs w:val="18"/>
              </w:rPr>
            </w:pPr>
            <w:ins w:id="5103" w:author="user" w:date="2012-02-29T14:49:00Z">
              <w:r w:rsidRPr="00145B40">
                <w:rPr>
                  <w:rFonts w:ascii="Calibri" w:hAnsi="Calibri" w:cs="Calibri"/>
                  <w:sz w:val="18"/>
                  <w:szCs w:val="18"/>
                </w:rPr>
                <w:t>39.46</w:t>
              </w:r>
            </w:ins>
          </w:p>
          <w:p w:rsidR="002B6273" w:rsidRPr="00145B40" w:rsidRDefault="002B6273" w:rsidP="0074335E">
            <w:pPr>
              <w:jc w:val="center"/>
              <w:rPr>
                <w:ins w:id="5104" w:author="user" w:date="2012-02-29T14:49:00Z"/>
                <w:rFonts w:ascii="Calibri" w:hAnsi="Calibri" w:cs="Calibri"/>
                <w:sz w:val="18"/>
                <w:szCs w:val="18"/>
              </w:rPr>
            </w:pPr>
          </w:p>
          <w:p w:rsidR="002B6273" w:rsidRPr="00145B40" w:rsidRDefault="002B6273" w:rsidP="0074335E">
            <w:pPr>
              <w:jc w:val="center"/>
              <w:rPr>
                <w:ins w:id="5105" w:author="user" w:date="2012-02-29T14:49:00Z"/>
                <w:rFonts w:ascii="Calibri" w:hAnsi="Calibri" w:cs="Calibri"/>
                <w:sz w:val="18"/>
                <w:szCs w:val="18"/>
              </w:rPr>
            </w:pPr>
          </w:p>
          <w:p w:rsidR="002B6273" w:rsidRPr="00145B40" w:rsidRDefault="002B6273" w:rsidP="0074335E">
            <w:pPr>
              <w:jc w:val="center"/>
              <w:rPr>
                <w:ins w:id="5106" w:author="user" w:date="2012-02-29T14:49:00Z"/>
                <w:rFonts w:ascii="Calibri" w:hAnsi="Calibri" w:cs="Calibri"/>
                <w:sz w:val="18"/>
                <w:szCs w:val="18"/>
              </w:rPr>
            </w:pPr>
          </w:p>
          <w:p w:rsidR="002B6273" w:rsidRPr="00145B40" w:rsidRDefault="002B6273" w:rsidP="0074335E">
            <w:pPr>
              <w:jc w:val="center"/>
              <w:rPr>
                <w:ins w:id="5107" w:author="user" w:date="2012-02-29T14:49:00Z"/>
                <w:rFonts w:ascii="Calibri" w:hAnsi="Calibri" w:cs="Calibri"/>
                <w:sz w:val="18"/>
                <w:szCs w:val="18"/>
              </w:rPr>
            </w:pPr>
          </w:p>
          <w:p w:rsidR="002B6273" w:rsidRPr="00145B40" w:rsidRDefault="002B6273" w:rsidP="0074335E">
            <w:pPr>
              <w:jc w:val="center"/>
              <w:rPr>
                <w:ins w:id="5108" w:author="user" w:date="2012-02-29T14:49:00Z"/>
                <w:rFonts w:ascii="Calibri" w:hAnsi="Calibri" w:cs="Calibri"/>
                <w:sz w:val="18"/>
                <w:szCs w:val="18"/>
              </w:rPr>
            </w:pPr>
          </w:p>
          <w:p w:rsidR="002B6273" w:rsidRPr="00145B40" w:rsidRDefault="002B6273" w:rsidP="0074335E">
            <w:pPr>
              <w:jc w:val="center"/>
              <w:rPr>
                <w:ins w:id="5109" w:author="user" w:date="2012-02-29T14:49:00Z"/>
                <w:rFonts w:ascii="Calibri" w:hAnsi="Calibri" w:cs="Calibri"/>
                <w:sz w:val="18"/>
                <w:szCs w:val="18"/>
              </w:rPr>
            </w:pPr>
          </w:p>
          <w:p w:rsidR="002B6273" w:rsidRPr="00145B40" w:rsidRDefault="002B6273" w:rsidP="0074335E">
            <w:pPr>
              <w:jc w:val="center"/>
              <w:rPr>
                <w:ins w:id="5110" w:author="user" w:date="2012-02-29T14:49:00Z"/>
                <w:rFonts w:ascii="Calibri" w:hAnsi="Calibri" w:cs="Calibri"/>
                <w:sz w:val="18"/>
                <w:szCs w:val="18"/>
              </w:rPr>
            </w:pPr>
            <w:ins w:id="5111" w:author="user" w:date="2012-02-29T14:49:00Z">
              <w:r w:rsidRPr="00145B40">
                <w:rPr>
                  <w:rFonts w:ascii="Calibri" w:hAnsi="Calibri" w:cs="Calibri"/>
                  <w:sz w:val="18"/>
                  <w:szCs w:val="18"/>
                </w:rPr>
                <w:t>21.09</w:t>
              </w:r>
            </w:ins>
          </w:p>
          <w:p w:rsidR="002B6273" w:rsidRPr="00145B40" w:rsidRDefault="002B6273" w:rsidP="0074335E">
            <w:pPr>
              <w:jc w:val="center"/>
              <w:rPr>
                <w:ins w:id="5112" w:author="user" w:date="2012-02-29T14:49:00Z"/>
                <w:rFonts w:ascii="Calibri" w:hAnsi="Calibri" w:cs="Calibri"/>
                <w:sz w:val="18"/>
                <w:szCs w:val="18"/>
              </w:rPr>
            </w:pPr>
          </w:p>
          <w:p w:rsidR="002B6273" w:rsidRPr="00145B40" w:rsidRDefault="002B6273" w:rsidP="0074335E">
            <w:pPr>
              <w:jc w:val="center"/>
              <w:rPr>
                <w:ins w:id="5113" w:author="user" w:date="2012-02-29T14:49:00Z"/>
                <w:rFonts w:ascii="Calibri" w:hAnsi="Calibri" w:cs="Calibri"/>
                <w:sz w:val="18"/>
                <w:szCs w:val="18"/>
              </w:rPr>
            </w:pPr>
          </w:p>
          <w:p w:rsidR="002B6273" w:rsidRPr="00145B40" w:rsidRDefault="002B6273" w:rsidP="0074335E">
            <w:pPr>
              <w:jc w:val="center"/>
              <w:rPr>
                <w:ins w:id="5114" w:author="user" w:date="2012-02-29T14:49:00Z"/>
                <w:rFonts w:ascii="Calibri" w:hAnsi="Calibri" w:cs="Calibri"/>
                <w:sz w:val="18"/>
                <w:szCs w:val="18"/>
              </w:rPr>
            </w:pPr>
          </w:p>
          <w:p w:rsidR="002B6273" w:rsidRPr="00145B40" w:rsidRDefault="002B6273" w:rsidP="0074335E">
            <w:pPr>
              <w:jc w:val="center"/>
              <w:rPr>
                <w:ins w:id="5115" w:author="user" w:date="2012-02-29T14:49:00Z"/>
                <w:rFonts w:ascii="Calibri" w:hAnsi="Calibri" w:cs="Calibri"/>
                <w:sz w:val="18"/>
                <w:szCs w:val="18"/>
              </w:rPr>
            </w:pPr>
          </w:p>
          <w:p w:rsidR="002B6273" w:rsidRPr="00145B40" w:rsidRDefault="002B6273" w:rsidP="0074335E">
            <w:pPr>
              <w:jc w:val="center"/>
              <w:rPr>
                <w:ins w:id="5116" w:author="user" w:date="2012-02-29T14:49:00Z"/>
                <w:rFonts w:ascii="Calibri" w:hAnsi="Calibri" w:cs="Calibri"/>
                <w:sz w:val="18"/>
                <w:szCs w:val="18"/>
              </w:rPr>
            </w:pPr>
            <w:ins w:id="5117" w:author="user" w:date="2012-02-29T14:49:00Z">
              <w:r w:rsidRPr="00145B40">
                <w:rPr>
                  <w:rFonts w:ascii="Calibri" w:hAnsi="Calibri" w:cs="Calibri"/>
                  <w:sz w:val="18"/>
                  <w:szCs w:val="18"/>
                </w:rPr>
                <w:t>4.76</w:t>
              </w:r>
            </w:ins>
          </w:p>
        </w:tc>
      </w:tr>
      <w:tr w:rsidR="002B6273" w:rsidRPr="00145B40" w:rsidTr="0074335E">
        <w:trPr>
          <w:ins w:id="5118" w:author="user" w:date="2012-02-29T14:49:00Z"/>
        </w:trPr>
        <w:tc>
          <w:tcPr>
            <w:tcW w:w="3652" w:type="dxa"/>
          </w:tcPr>
          <w:p w:rsidR="002B6273" w:rsidRPr="00145B40" w:rsidRDefault="002B6273" w:rsidP="0074335E">
            <w:pPr>
              <w:jc w:val="both"/>
              <w:rPr>
                <w:ins w:id="5119" w:author="user" w:date="2012-02-29T14:49:00Z"/>
                <w:rFonts w:ascii="Calibri" w:hAnsi="Calibri" w:cs="Calibri"/>
                <w:b/>
                <w:bCs/>
                <w:sz w:val="18"/>
                <w:szCs w:val="18"/>
              </w:rPr>
            </w:pPr>
            <w:ins w:id="5120" w:author="user" w:date="2012-02-29T14:49:00Z">
              <w:r w:rsidRPr="00145B40">
                <w:rPr>
                  <w:rFonts w:ascii="Calibri" w:hAnsi="Calibri" w:cs="Calibri"/>
                  <w:b/>
                  <w:bCs/>
                  <w:sz w:val="18"/>
                  <w:szCs w:val="18"/>
                </w:rPr>
                <w:t>Total Indigenous and  Tribal</w:t>
              </w:r>
            </w:ins>
          </w:p>
        </w:tc>
        <w:tc>
          <w:tcPr>
            <w:tcW w:w="2252" w:type="dxa"/>
          </w:tcPr>
          <w:p w:rsidR="002B6273" w:rsidRPr="00145B40" w:rsidRDefault="002B6273" w:rsidP="0074335E">
            <w:pPr>
              <w:jc w:val="center"/>
              <w:rPr>
                <w:ins w:id="5121" w:author="user" w:date="2012-02-29T14:49:00Z"/>
                <w:rFonts w:ascii="Calibri" w:hAnsi="Calibri" w:cs="Calibri"/>
                <w:sz w:val="18"/>
                <w:szCs w:val="18"/>
              </w:rPr>
            </w:pPr>
            <w:ins w:id="5122" w:author="user" w:date="2012-02-29T14:49:00Z">
              <w:r w:rsidRPr="00145B40">
                <w:rPr>
                  <w:rFonts w:ascii="Calibri" w:hAnsi="Calibri" w:cs="Calibri"/>
                  <w:sz w:val="18"/>
                  <w:szCs w:val="18"/>
                </w:rPr>
                <w:t>105</w:t>
              </w:r>
            </w:ins>
          </w:p>
        </w:tc>
        <w:tc>
          <w:tcPr>
            <w:tcW w:w="2952" w:type="dxa"/>
          </w:tcPr>
          <w:p w:rsidR="002B6273" w:rsidRPr="00145B40" w:rsidRDefault="002B6273" w:rsidP="0074335E">
            <w:pPr>
              <w:jc w:val="center"/>
              <w:rPr>
                <w:ins w:id="5123" w:author="user" w:date="2012-02-29T14:49:00Z"/>
                <w:rFonts w:ascii="Calibri" w:hAnsi="Calibri" w:cs="Calibri"/>
                <w:sz w:val="18"/>
                <w:szCs w:val="18"/>
              </w:rPr>
            </w:pPr>
            <w:ins w:id="5124" w:author="user" w:date="2012-02-29T14:49:00Z">
              <w:r w:rsidRPr="00145B40">
                <w:rPr>
                  <w:rFonts w:ascii="Calibri" w:hAnsi="Calibri" w:cs="Calibri"/>
                  <w:sz w:val="18"/>
                  <w:szCs w:val="18"/>
                </w:rPr>
                <w:t>71.43</w:t>
              </w:r>
            </w:ins>
          </w:p>
        </w:tc>
      </w:tr>
      <w:tr w:rsidR="002B6273" w:rsidRPr="00145B40" w:rsidTr="0074335E">
        <w:trPr>
          <w:ins w:id="5125" w:author="user" w:date="2012-02-29T14:49:00Z"/>
        </w:trPr>
        <w:tc>
          <w:tcPr>
            <w:tcW w:w="3652" w:type="dxa"/>
          </w:tcPr>
          <w:p w:rsidR="002B6273" w:rsidRPr="00BF6AA7" w:rsidRDefault="002B6273" w:rsidP="0074335E">
            <w:pPr>
              <w:jc w:val="both"/>
              <w:rPr>
                <w:ins w:id="5126" w:author="user" w:date="2012-02-29T14:49:00Z"/>
                <w:rFonts w:ascii="Calibri" w:hAnsi="Calibri" w:cs="Calibri"/>
                <w:sz w:val="18"/>
                <w:szCs w:val="18"/>
                <w:lang w:val="fr-FR"/>
              </w:rPr>
            </w:pPr>
            <w:ins w:id="5127" w:author="user" w:date="2012-02-29T14:49:00Z">
              <w:r w:rsidRPr="00BF6AA7">
                <w:rPr>
                  <w:rFonts w:ascii="Calibri" w:hAnsi="Calibri" w:cs="Calibri"/>
                  <w:b/>
                  <w:bCs/>
                  <w:sz w:val="18"/>
                  <w:szCs w:val="18"/>
                  <w:lang w:val="fr-FR"/>
                </w:rPr>
                <w:t>Brahmin/Chhetri</w:t>
              </w:r>
              <w:r w:rsidRPr="00BF6AA7">
                <w:rPr>
                  <w:rFonts w:ascii="Calibri" w:hAnsi="Calibri" w:cs="Calibri"/>
                  <w:sz w:val="18"/>
                  <w:szCs w:val="18"/>
                  <w:lang w:val="fr-FR"/>
                </w:rPr>
                <w:t>(Hetauda -4,Basamadi-13,Manahari-6,Birendranagar-4,Chainpur-2,Jutpani-1,Piple-1)</w:t>
              </w:r>
            </w:ins>
          </w:p>
        </w:tc>
        <w:tc>
          <w:tcPr>
            <w:tcW w:w="2252" w:type="dxa"/>
          </w:tcPr>
          <w:p w:rsidR="002B6273" w:rsidRPr="00145B40" w:rsidRDefault="002B6273" w:rsidP="0074335E">
            <w:pPr>
              <w:jc w:val="center"/>
              <w:rPr>
                <w:ins w:id="5128" w:author="user" w:date="2012-02-29T14:49:00Z"/>
                <w:rFonts w:ascii="Calibri" w:hAnsi="Calibri" w:cs="Calibri"/>
                <w:sz w:val="18"/>
                <w:szCs w:val="18"/>
              </w:rPr>
            </w:pPr>
            <w:ins w:id="5129" w:author="user" w:date="2012-02-29T14:49:00Z">
              <w:r w:rsidRPr="00145B40">
                <w:rPr>
                  <w:rFonts w:ascii="Calibri" w:hAnsi="Calibri" w:cs="Calibri"/>
                  <w:sz w:val="18"/>
                  <w:szCs w:val="18"/>
                </w:rPr>
                <w:t>31</w:t>
              </w:r>
            </w:ins>
          </w:p>
        </w:tc>
        <w:tc>
          <w:tcPr>
            <w:tcW w:w="2952" w:type="dxa"/>
          </w:tcPr>
          <w:p w:rsidR="002B6273" w:rsidRPr="00145B40" w:rsidRDefault="002B6273" w:rsidP="0074335E">
            <w:pPr>
              <w:jc w:val="center"/>
              <w:rPr>
                <w:ins w:id="5130" w:author="user" w:date="2012-02-29T14:49:00Z"/>
                <w:rFonts w:ascii="Calibri" w:hAnsi="Calibri" w:cs="Calibri"/>
                <w:sz w:val="18"/>
                <w:szCs w:val="18"/>
              </w:rPr>
            </w:pPr>
            <w:ins w:id="5131" w:author="user" w:date="2012-02-29T14:49:00Z">
              <w:r w:rsidRPr="00145B40">
                <w:rPr>
                  <w:rFonts w:ascii="Calibri" w:hAnsi="Calibri" w:cs="Calibri"/>
                  <w:sz w:val="18"/>
                  <w:szCs w:val="18"/>
                </w:rPr>
                <w:t>21.09</w:t>
              </w:r>
            </w:ins>
          </w:p>
        </w:tc>
      </w:tr>
      <w:tr w:rsidR="002B6273" w:rsidRPr="00145B40" w:rsidTr="0074335E">
        <w:trPr>
          <w:ins w:id="5132" w:author="user" w:date="2012-02-29T14:49:00Z"/>
        </w:trPr>
        <w:tc>
          <w:tcPr>
            <w:tcW w:w="3652" w:type="dxa"/>
          </w:tcPr>
          <w:p w:rsidR="002B6273" w:rsidRPr="00145B40" w:rsidRDefault="002B6273" w:rsidP="0074335E">
            <w:pPr>
              <w:jc w:val="both"/>
              <w:rPr>
                <w:ins w:id="5133" w:author="user" w:date="2012-02-29T14:49:00Z"/>
                <w:rFonts w:ascii="Calibri" w:hAnsi="Calibri" w:cs="Calibri"/>
                <w:sz w:val="18"/>
                <w:szCs w:val="18"/>
              </w:rPr>
            </w:pPr>
            <w:ins w:id="5134" w:author="user" w:date="2012-02-29T14:49:00Z">
              <w:r w:rsidRPr="00145B40">
                <w:rPr>
                  <w:rFonts w:ascii="Calibri" w:hAnsi="Calibri" w:cs="Calibri"/>
                  <w:b/>
                  <w:bCs/>
                  <w:sz w:val="18"/>
                  <w:szCs w:val="18"/>
                </w:rPr>
                <w:t>Dalits</w:t>
              </w:r>
              <w:r w:rsidRPr="00145B40">
                <w:rPr>
                  <w:rFonts w:ascii="Calibri" w:hAnsi="Calibri" w:cs="Calibri"/>
                  <w:sz w:val="18"/>
                  <w:szCs w:val="18"/>
                </w:rPr>
                <w:t>(HetaudaMunicipality- 1,</w:t>
              </w:r>
            </w:ins>
          </w:p>
          <w:p w:rsidR="002B6273" w:rsidRPr="00145B40" w:rsidRDefault="002B6273" w:rsidP="0074335E">
            <w:pPr>
              <w:jc w:val="both"/>
              <w:rPr>
                <w:ins w:id="5135" w:author="user" w:date="2012-02-29T14:49:00Z"/>
                <w:rFonts w:ascii="Calibri" w:hAnsi="Calibri" w:cs="Calibri"/>
                <w:sz w:val="18"/>
                <w:szCs w:val="18"/>
              </w:rPr>
            </w:pPr>
            <w:ins w:id="5136" w:author="user" w:date="2012-02-29T14:49:00Z">
              <w:r w:rsidRPr="00145B40">
                <w:rPr>
                  <w:rFonts w:ascii="Calibri" w:hAnsi="Calibri" w:cs="Calibri"/>
                  <w:sz w:val="18"/>
                  <w:szCs w:val="18"/>
                </w:rPr>
                <w:t>Birendranagar-2,Chainpur-5,Shaktikhor-1,Piple-2)</w:t>
              </w:r>
            </w:ins>
          </w:p>
        </w:tc>
        <w:tc>
          <w:tcPr>
            <w:tcW w:w="2252" w:type="dxa"/>
          </w:tcPr>
          <w:p w:rsidR="002B6273" w:rsidRPr="00145B40" w:rsidRDefault="002B6273" w:rsidP="0074335E">
            <w:pPr>
              <w:jc w:val="center"/>
              <w:rPr>
                <w:ins w:id="5137" w:author="user" w:date="2012-02-29T14:49:00Z"/>
                <w:rFonts w:ascii="Calibri" w:hAnsi="Calibri" w:cs="Calibri"/>
                <w:sz w:val="18"/>
                <w:szCs w:val="18"/>
              </w:rPr>
            </w:pPr>
            <w:ins w:id="5138" w:author="user" w:date="2012-02-29T14:49:00Z">
              <w:r w:rsidRPr="00145B40">
                <w:rPr>
                  <w:rFonts w:ascii="Calibri" w:hAnsi="Calibri" w:cs="Calibri"/>
                  <w:sz w:val="18"/>
                  <w:szCs w:val="18"/>
                </w:rPr>
                <w:t>11</w:t>
              </w:r>
            </w:ins>
          </w:p>
        </w:tc>
        <w:tc>
          <w:tcPr>
            <w:tcW w:w="2952" w:type="dxa"/>
          </w:tcPr>
          <w:p w:rsidR="002B6273" w:rsidRPr="00145B40" w:rsidRDefault="002B6273" w:rsidP="0074335E">
            <w:pPr>
              <w:jc w:val="center"/>
              <w:rPr>
                <w:ins w:id="5139" w:author="user" w:date="2012-02-29T14:49:00Z"/>
                <w:rFonts w:ascii="Calibri" w:hAnsi="Calibri" w:cs="Calibri"/>
                <w:sz w:val="18"/>
                <w:szCs w:val="18"/>
              </w:rPr>
            </w:pPr>
            <w:ins w:id="5140" w:author="user" w:date="2012-02-29T14:49:00Z">
              <w:r w:rsidRPr="00145B40">
                <w:rPr>
                  <w:rFonts w:ascii="Calibri" w:hAnsi="Calibri" w:cs="Calibri"/>
                  <w:sz w:val="18"/>
                  <w:szCs w:val="18"/>
                </w:rPr>
                <w:t>7.48</w:t>
              </w:r>
            </w:ins>
          </w:p>
        </w:tc>
      </w:tr>
      <w:tr w:rsidR="002B6273" w:rsidRPr="00145B40" w:rsidTr="0074335E">
        <w:trPr>
          <w:ins w:id="5141" w:author="user" w:date="2012-02-29T14:49:00Z"/>
        </w:trPr>
        <w:tc>
          <w:tcPr>
            <w:tcW w:w="3652" w:type="dxa"/>
          </w:tcPr>
          <w:p w:rsidR="002B6273" w:rsidRPr="00145B40" w:rsidRDefault="002B6273" w:rsidP="0074335E">
            <w:pPr>
              <w:jc w:val="both"/>
              <w:rPr>
                <w:ins w:id="5142" w:author="user" w:date="2012-02-29T14:49:00Z"/>
                <w:rFonts w:ascii="Calibri" w:hAnsi="Calibri" w:cs="Calibri"/>
                <w:b/>
                <w:bCs/>
                <w:sz w:val="18"/>
                <w:szCs w:val="18"/>
              </w:rPr>
            </w:pPr>
            <w:ins w:id="5143" w:author="user" w:date="2012-02-29T14:49:00Z">
              <w:r w:rsidRPr="00145B40">
                <w:rPr>
                  <w:rFonts w:ascii="Calibri" w:hAnsi="Calibri" w:cs="Calibri"/>
                  <w:b/>
                  <w:bCs/>
                  <w:sz w:val="18"/>
                  <w:szCs w:val="18"/>
                </w:rPr>
                <w:t>Total</w:t>
              </w:r>
            </w:ins>
          </w:p>
        </w:tc>
        <w:tc>
          <w:tcPr>
            <w:tcW w:w="2252" w:type="dxa"/>
          </w:tcPr>
          <w:p w:rsidR="002B6273" w:rsidRPr="00145B40" w:rsidRDefault="002B6273" w:rsidP="0074335E">
            <w:pPr>
              <w:jc w:val="center"/>
              <w:rPr>
                <w:ins w:id="5144" w:author="user" w:date="2012-02-29T14:49:00Z"/>
                <w:rFonts w:ascii="Calibri" w:hAnsi="Calibri" w:cs="Calibri"/>
                <w:b/>
                <w:bCs/>
                <w:sz w:val="18"/>
                <w:szCs w:val="18"/>
              </w:rPr>
            </w:pPr>
            <w:ins w:id="5145" w:author="user" w:date="2012-02-29T14:49:00Z">
              <w:r w:rsidRPr="00145B40">
                <w:rPr>
                  <w:rFonts w:ascii="Calibri" w:hAnsi="Calibri" w:cs="Calibri"/>
                  <w:b/>
                  <w:bCs/>
                  <w:sz w:val="18"/>
                  <w:szCs w:val="18"/>
                </w:rPr>
                <w:t>147</w:t>
              </w:r>
            </w:ins>
          </w:p>
        </w:tc>
        <w:tc>
          <w:tcPr>
            <w:tcW w:w="2952" w:type="dxa"/>
          </w:tcPr>
          <w:p w:rsidR="002B6273" w:rsidRPr="00145B40" w:rsidRDefault="002B6273" w:rsidP="0074335E">
            <w:pPr>
              <w:jc w:val="center"/>
              <w:rPr>
                <w:ins w:id="5146" w:author="user" w:date="2012-02-29T14:49:00Z"/>
                <w:rFonts w:ascii="Calibri" w:hAnsi="Calibri" w:cs="Calibri"/>
                <w:b/>
                <w:bCs/>
                <w:sz w:val="18"/>
                <w:szCs w:val="18"/>
              </w:rPr>
            </w:pPr>
            <w:ins w:id="5147" w:author="user" w:date="2012-02-29T14:49:00Z">
              <w:r w:rsidRPr="00145B40">
                <w:rPr>
                  <w:rFonts w:ascii="Calibri" w:hAnsi="Calibri" w:cs="Calibri"/>
                  <w:b/>
                  <w:bCs/>
                  <w:sz w:val="18"/>
                  <w:szCs w:val="18"/>
                </w:rPr>
                <w:t>100</w:t>
              </w:r>
            </w:ins>
          </w:p>
        </w:tc>
      </w:tr>
    </w:tbl>
    <w:p w:rsidR="002B6273" w:rsidRPr="00BF6AA7" w:rsidRDefault="002B6273" w:rsidP="002B6273">
      <w:pPr>
        <w:jc w:val="both"/>
        <w:rPr>
          <w:ins w:id="5148" w:author="user" w:date="2012-02-29T14:49:00Z"/>
          <w:rFonts w:ascii="Calibri" w:hAnsi="Calibri" w:cs="Calibri"/>
          <w:bCs/>
          <w:i/>
          <w:sz w:val="18"/>
          <w:szCs w:val="18"/>
        </w:rPr>
      </w:pPr>
      <w:ins w:id="5149" w:author="user" w:date="2012-02-29T14:49:00Z">
        <w:r w:rsidRPr="00BF6AA7">
          <w:rPr>
            <w:rFonts w:ascii="Calibri" w:hAnsi="Calibri" w:cs="Calibri"/>
            <w:bCs/>
            <w:i/>
            <w:sz w:val="18"/>
            <w:szCs w:val="18"/>
          </w:rPr>
          <w:t xml:space="preserve">Source: http://nefin.org.np/indigenous-nationalities/categorization.html for </w:t>
        </w:r>
        <w:r w:rsidRPr="002B31DB">
          <w:rPr>
            <w:rFonts w:ascii="Calibri" w:hAnsi="Calibri" w:cs="Calibri"/>
            <w:bCs/>
            <w:i/>
            <w:sz w:val="18"/>
            <w:szCs w:val="18"/>
          </w:rPr>
          <w:t>Indigenous</w:t>
        </w:r>
        <w:r w:rsidRPr="00BF6AA7">
          <w:rPr>
            <w:rFonts w:ascii="Calibri" w:hAnsi="Calibri" w:cs="Calibri"/>
            <w:bCs/>
            <w:i/>
            <w:sz w:val="18"/>
            <w:szCs w:val="18"/>
          </w:rPr>
          <w:t xml:space="preserve"> Category and</w:t>
        </w:r>
      </w:ins>
    </w:p>
    <w:p w:rsidR="00592B80" w:rsidRDefault="002B6273" w:rsidP="002B6273">
      <w:pPr>
        <w:rPr>
          <w:ins w:id="5150" w:author="user" w:date="2012-03-01T11:53:00Z"/>
          <w:rFonts w:ascii="Calibri" w:hAnsi="Calibri" w:cs="Calibri"/>
          <w:bCs/>
          <w:i/>
          <w:sz w:val="18"/>
          <w:szCs w:val="18"/>
          <w:lang w:val="en-GB"/>
        </w:rPr>
      </w:pPr>
      <w:ins w:id="5151" w:author="user" w:date="2012-02-29T14:49:00Z">
        <w:r w:rsidRPr="002B31DB">
          <w:rPr>
            <w:rFonts w:ascii="Calibri" w:hAnsi="Calibri" w:cs="Calibri"/>
            <w:bCs/>
            <w:i/>
            <w:sz w:val="18"/>
            <w:szCs w:val="18"/>
            <w:lang w:val="en-GB"/>
          </w:rPr>
          <w:t>Household Survey, 2011</w:t>
        </w:r>
      </w:ins>
    </w:p>
    <w:p w:rsidR="00592B80" w:rsidRDefault="00592B80">
      <w:pPr>
        <w:rPr>
          <w:ins w:id="5152" w:author="user" w:date="2012-03-01T11:53:00Z"/>
          <w:rFonts w:ascii="Calibri" w:hAnsi="Calibri" w:cs="Calibri"/>
          <w:bCs/>
          <w:i/>
          <w:sz w:val="18"/>
          <w:szCs w:val="18"/>
          <w:lang w:val="en-GB"/>
        </w:rPr>
      </w:pPr>
      <w:ins w:id="5153" w:author="user" w:date="2012-03-01T11:53:00Z">
        <w:r>
          <w:rPr>
            <w:rFonts w:ascii="Calibri" w:hAnsi="Calibri" w:cs="Calibri"/>
            <w:bCs/>
            <w:i/>
            <w:sz w:val="18"/>
            <w:szCs w:val="18"/>
            <w:lang w:val="en-GB"/>
          </w:rPr>
          <w:br w:type="page"/>
        </w:r>
      </w:ins>
    </w:p>
    <w:p w:rsidR="002B6273" w:rsidRPr="00497B92" w:rsidRDefault="002B6273" w:rsidP="002B6273">
      <w:pPr>
        <w:rPr>
          <w:ins w:id="5154" w:author="user" w:date="2012-02-29T14:49:00Z"/>
          <w:rFonts w:ascii="Calibri" w:hAnsi="Calibri" w:cs="Calibri"/>
          <w:b/>
          <w:bCs/>
          <w:sz w:val="10"/>
          <w:szCs w:val="10"/>
          <w:lang w:val="en-GB"/>
        </w:rPr>
      </w:pPr>
    </w:p>
    <w:p w:rsidR="002B6273" w:rsidRPr="00C93C21" w:rsidRDefault="002B6273" w:rsidP="002B6273">
      <w:pPr>
        <w:numPr>
          <w:ilvl w:val="3"/>
          <w:numId w:val="15"/>
        </w:numPr>
        <w:spacing w:line="300" w:lineRule="auto"/>
        <w:jc w:val="both"/>
        <w:rPr>
          <w:ins w:id="5155" w:author="user" w:date="2012-02-29T14:49:00Z"/>
          <w:rFonts w:ascii="Calibri" w:hAnsi="Calibri" w:cs="Calibri"/>
          <w:b/>
          <w:sz w:val="22"/>
          <w:szCs w:val="22"/>
          <w:lang w:val="en-GB"/>
        </w:rPr>
      </w:pPr>
      <w:ins w:id="5156" w:author="user" w:date="2012-02-29T14:49:00Z">
        <w:r w:rsidRPr="00C93C21">
          <w:rPr>
            <w:rFonts w:ascii="Calibri" w:hAnsi="Calibri" w:cs="Calibri"/>
            <w:b/>
            <w:sz w:val="22"/>
            <w:szCs w:val="22"/>
            <w:lang w:val="en-GB"/>
          </w:rPr>
          <w:t>Religion</w:t>
        </w:r>
      </w:ins>
    </w:p>
    <w:p w:rsidR="002B6273" w:rsidRPr="00145B40" w:rsidRDefault="002B6273" w:rsidP="002B6273">
      <w:pPr>
        <w:pStyle w:val="Tableafter"/>
        <w:spacing w:line="300" w:lineRule="auto"/>
        <w:jc w:val="both"/>
        <w:rPr>
          <w:ins w:id="5157" w:author="user" w:date="2012-02-29T14:49:00Z"/>
          <w:rFonts w:ascii="Calibri" w:hAnsi="Calibri" w:cs="Calibri"/>
          <w:b/>
          <w:bCs/>
          <w:sz w:val="22"/>
          <w:szCs w:val="22"/>
          <w:lang w:val="en-GB"/>
        </w:rPr>
      </w:pPr>
      <w:ins w:id="5158" w:author="user" w:date="2012-02-29T14:49:00Z">
        <w:r w:rsidRPr="00145B40">
          <w:rPr>
            <w:rFonts w:ascii="Calibri" w:hAnsi="Calibri" w:cs="Calibri"/>
            <w:sz w:val="22"/>
            <w:szCs w:val="22"/>
          </w:rPr>
          <w:t xml:space="preserve">According to household survey, Hinduism (57.14%) is the dominant religion among the surveyed households. The other religions are Buddhism (36.05%), Christian (5.44%) and Islam (1.36%) practiced by the PAFs. </w:t>
        </w:r>
      </w:ins>
    </w:p>
    <w:p w:rsidR="002B6273" w:rsidRPr="00497B92" w:rsidRDefault="002B6273" w:rsidP="002B6273">
      <w:pPr>
        <w:pStyle w:val="Caption"/>
        <w:tabs>
          <w:tab w:val="left" w:pos="900"/>
        </w:tabs>
        <w:spacing w:before="0"/>
        <w:ind w:left="907" w:hanging="907"/>
        <w:outlineLvl w:val="0"/>
        <w:rPr>
          <w:ins w:id="5159" w:author="user" w:date="2012-02-29T14:49:00Z"/>
          <w:rFonts w:ascii="Calibri" w:hAnsi="Calibri" w:cs="Calibri"/>
          <w:sz w:val="10"/>
          <w:szCs w:val="10"/>
        </w:rPr>
      </w:pPr>
    </w:p>
    <w:p w:rsidR="002B6273" w:rsidRPr="00261758" w:rsidRDefault="002B6273" w:rsidP="002B6273">
      <w:pPr>
        <w:pStyle w:val="Caption"/>
        <w:tabs>
          <w:tab w:val="left" w:pos="900"/>
        </w:tabs>
        <w:spacing w:before="0"/>
        <w:ind w:left="907" w:hanging="907"/>
        <w:outlineLvl w:val="0"/>
        <w:rPr>
          <w:ins w:id="5160" w:author="user" w:date="2012-02-29T14:49:00Z"/>
          <w:rFonts w:ascii="Calibri" w:hAnsi="Calibri" w:cs="Calibri"/>
          <w:sz w:val="20"/>
        </w:rPr>
      </w:pPr>
      <w:ins w:id="5161" w:author="user" w:date="2012-02-29T14:49:00Z">
        <w:r w:rsidRPr="00261758">
          <w:rPr>
            <w:rFonts w:ascii="Calibri" w:hAnsi="Calibri" w:cs="Calibri"/>
            <w:sz w:val="20"/>
          </w:rPr>
          <w:t xml:space="preserve">Table 6.22: Distribution of Surveyed Households by Religion </w:t>
        </w:r>
      </w:ins>
    </w:p>
    <w:tbl>
      <w:tblPr>
        <w:tblW w:w="9401" w:type="dxa"/>
        <w:tblInd w:w="99" w:type="dxa"/>
        <w:tblLook w:val="04A0"/>
      </w:tblPr>
      <w:tblGrid>
        <w:gridCol w:w="2233"/>
        <w:gridCol w:w="667"/>
        <w:gridCol w:w="700"/>
        <w:gridCol w:w="820"/>
        <w:gridCol w:w="820"/>
        <w:gridCol w:w="760"/>
        <w:gridCol w:w="700"/>
        <w:gridCol w:w="740"/>
        <w:gridCol w:w="740"/>
        <w:gridCol w:w="1221"/>
      </w:tblGrid>
      <w:tr w:rsidR="002B6273" w:rsidRPr="00145B40" w:rsidTr="0074335E">
        <w:trPr>
          <w:trHeight w:val="215"/>
          <w:ins w:id="5162" w:author="user" w:date="2012-02-29T14:49:00Z"/>
        </w:trPr>
        <w:tc>
          <w:tcPr>
            <w:tcW w:w="2233" w:type="dxa"/>
            <w:vMerge w:val="restart"/>
            <w:tcBorders>
              <w:top w:val="single" w:sz="4" w:space="0" w:color="auto"/>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5163" w:author="user" w:date="2012-02-29T14:49:00Z"/>
                <w:rFonts w:ascii="Calibri" w:hAnsi="Calibri" w:cs="Calibri"/>
                <w:b/>
                <w:bCs/>
                <w:sz w:val="18"/>
                <w:szCs w:val="18"/>
                <w:lang w:bidi="ne-NP"/>
              </w:rPr>
            </w:pPr>
            <w:ins w:id="5164" w:author="user" w:date="2012-02-29T14:49:00Z">
              <w:r w:rsidRPr="00145B40">
                <w:rPr>
                  <w:rFonts w:ascii="Calibri" w:hAnsi="Calibri" w:cs="Calibri"/>
                  <w:b/>
                  <w:bCs/>
                  <w:sz w:val="18"/>
                  <w:szCs w:val="18"/>
                  <w:lang w:bidi="ne-NP"/>
                </w:rPr>
                <w:t>VDC/Municipality</w:t>
              </w:r>
            </w:ins>
          </w:p>
        </w:tc>
        <w:tc>
          <w:tcPr>
            <w:tcW w:w="5947" w:type="dxa"/>
            <w:gridSpan w:val="8"/>
            <w:tcBorders>
              <w:top w:val="single" w:sz="4" w:space="0" w:color="auto"/>
              <w:left w:val="nil"/>
              <w:bottom w:val="single" w:sz="4" w:space="0" w:color="auto"/>
              <w:right w:val="single" w:sz="4" w:space="0" w:color="000000"/>
            </w:tcBorders>
            <w:shd w:val="clear" w:color="auto" w:fill="auto"/>
          </w:tcPr>
          <w:p w:rsidR="002B6273" w:rsidRPr="00145B40" w:rsidRDefault="002B6273" w:rsidP="0074335E">
            <w:pPr>
              <w:rPr>
                <w:ins w:id="5165" w:author="user" w:date="2012-02-29T14:49:00Z"/>
                <w:rFonts w:ascii="Calibri" w:hAnsi="Calibri" w:cs="Calibri"/>
                <w:b/>
                <w:bCs/>
                <w:sz w:val="18"/>
                <w:szCs w:val="18"/>
                <w:lang w:bidi="ne-NP"/>
              </w:rPr>
            </w:pPr>
            <w:ins w:id="5166" w:author="user" w:date="2012-02-29T14:49:00Z">
              <w:r w:rsidRPr="00145B40">
                <w:rPr>
                  <w:rFonts w:ascii="Calibri" w:hAnsi="Calibri" w:cs="Calibri"/>
                  <w:b/>
                  <w:bCs/>
                  <w:sz w:val="18"/>
                  <w:szCs w:val="18"/>
                  <w:lang w:bidi="ne-NP"/>
                </w:rPr>
                <w:t xml:space="preserve">                                     Religion</w:t>
              </w:r>
            </w:ins>
          </w:p>
        </w:tc>
        <w:tc>
          <w:tcPr>
            <w:tcW w:w="1221" w:type="dxa"/>
            <w:vMerge w:val="restart"/>
            <w:tcBorders>
              <w:top w:val="single" w:sz="4" w:space="0" w:color="auto"/>
              <w:left w:val="single" w:sz="4" w:space="0" w:color="auto"/>
              <w:bottom w:val="single" w:sz="4" w:space="0" w:color="auto"/>
              <w:right w:val="single" w:sz="4" w:space="0" w:color="auto"/>
            </w:tcBorders>
            <w:shd w:val="clear" w:color="auto" w:fill="auto"/>
          </w:tcPr>
          <w:p w:rsidR="002B6273" w:rsidRPr="00145B40" w:rsidRDefault="002B6273" w:rsidP="0074335E">
            <w:pPr>
              <w:jc w:val="center"/>
              <w:rPr>
                <w:ins w:id="5167" w:author="user" w:date="2012-02-29T14:49:00Z"/>
                <w:rFonts w:ascii="Calibri" w:hAnsi="Calibri" w:cs="Calibri"/>
                <w:b/>
                <w:bCs/>
                <w:sz w:val="18"/>
                <w:szCs w:val="18"/>
                <w:lang w:bidi="ne-NP"/>
              </w:rPr>
            </w:pPr>
            <w:ins w:id="5168" w:author="user" w:date="2012-02-29T14:49:00Z">
              <w:r w:rsidRPr="00145B40">
                <w:rPr>
                  <w:rFonts w:ascii="Calibri" w:hAnsi="Calibri" w:cs="Calibri"/>
                  <w:b/>
                  <w:bCs/>
                  <w:sz w:val="18"/>
                  <w:szCs w:val="18"/>
                  <w:lang w:bidi="ne-NP"/>
                </w:rPr>
                <w:t>Total Households</w:t>
              </w:r>
            </w:ins>
          </w:p>
        </w:tc>
      </w:tr>
      <w:tr w:rsidR="002B6273" w:rsidRPr="00145B40" w:rsidTr="0074335E">
        <w:trPr>
          <w:trHeight w:val="260"/>
          <w:ins w:id="5169" w:author="user" w:date="2012-02-29T14:49:00Z"/>
        </w:trPr>
        <w:tc>
          <w:tcPr>
            <w:tcW w:w="2233" w:type="dxa"/>
            <w:vMerge/>
            <w:tcBorders>
              <w:top w:val="single" w:sz="4" w:space="0" w:color="auto"/>
              <w:left w:val="single" w:sz="4" w:space="0" w:color="auto"/>
              <w:bottom w:val="single" w:sz="4" w:space="0" w:color="auto"/>
              <w:right w:val="single" w:sz="4" w:space="0" w:color="auto"/>
            </w:tcBorders>
            <w:vAlign w:val="center"/>
          </w:tcPr>
          <w:p w:rsidR="002B6273" w:rsidRPr="00145B40" w:rsidRDefault="002B6273" w:rsidP="0074335E">
            <w:pPr>
              <w:rPr>
                <w:ins w:id="5170" w:author="user" w:date="2012-02-29T14:49:00Z"/>
                <w:rFonts w:ascii="Calibri" w:hAnsi="Calibri" w:cs="Calibri"/>
                <w:sz w:val="18"/>
                <w:szCs w:val="18"/>
                <w:lang w:bidi="ne-NP"/>
              </w:rPr>
            </w:pPr>
          </w:p>
        </w:tc>
        <w:tc>
          <w:tcPr>
            <w:tcW w:w="1367" w:type="dxa"/>
            <w:gridSpan w:val="2"/>
            <w:tcBorders>
              <w:top w:val="single" w:sz="4" w:space="0" w:color="auto"/>
              <w:left w:val="nil"/>
              <w:bottom w:val="single" w:sz="4" w:space="0" w:color="auto"/>
              <w:right w:val="single" w:sz="4" w:space="0" w:color="auto"/>
            </w:tcBorders>
            <w:shd w:val="clear" w:color="auto" w:fill="auto"/>
          </w:tcPr>
          <w:p w:rsidR="002B6273" w:rsidRPr="00145B40" w:rsidRDefault="002B6273" w:rsidP="0074335E">
            <w:pPr>
              <w:jc w:val="center"/>
              <w:rPr>
                <w:ins w:id="5171" w:author="user" w:date="2012-02-29T14:49:00Z"/>
                <w:rFonts w:ascii="Calibri" w:hAnsi="Calibri" w:cs="Calibri"/>
                <w:b/>
                <w:bCs/>
                <w:sz w:val="18"/>
                <w:szCs w:val="18"/>
                <w:lang w:bidi="ne-NP"/>
              </w:rPr>
            </w:pPr>
            <w:ins w:id="5172" w:author="user" w:date="2012-02-29T14:49:00Z">
              <w:r w:rsidRPr="00145B40">
                <w:rPr>
                  <w:rFonts w:ascii="Calibri" w:hAnsi="Calibri" w:cs="Calibri"/>
                  <w:b/>
                  <w:bCs/>
                  <w:sz w:val="18"/>
                  <w:szCs w:val="18"/>
                  <w:lang w:bidi="ne-NP"/>
                </w:rPr>
                <w:t>Hindu</w:t>
              </w:r>
            </w:ins>
          </w:p>
        </w:tc>
        <w:tc>
          <w:tcPr>
            <w:tcW w:w="1640" w:type="dxa"/>
            <w:gridSpan w:val="2"/>
            <w:tcBorders>
              <w:top w:val="single" w:sz="4" w:space="0" w:color="auto"/>
              <w:left w:val="nil"/>
              <w:bottom w:val="single" w:sz="4" w:space="0" w:color="auto"/>
              <w:right w:val="single" w:sz="4" w:space="0" w:color="auto"/>
            </w:tcBorders>
            <w:shd w:val="clear" w:color="auto" w:fill="auto"/>
          </w:tcPr>
          <w:p w:rsidR="002B6273" w:rsidRPr="00145B40" w:rsidRDefault="002B6273" w:rsidP="0074335E">
            <w:pPr>
              <w:jc w:val="center"/>
              <w:rPr>
                <w:ins w:id="5173" w:author="user" w:date="2012-02-29T14:49:00Z"/>
                <w:rFonts w:ascii="Calibri" w:hAnsi="Calibri" w:cs="Calibri"/>
                <w:b/>
                <w:bCs/>
                <w:sz w:val="18"/>
                <w:szCs w:val="18"/>
                <w:lang w:bidi="ne-NP"/>
              </w:rPr>
            </w:pPr>
            <w:ins w:id="5174" w:author="user" w:date="2012-02-29T14:49:00Z">
              <w:r w:rsidRPr="00145B40">
                <w:rPr>
                  <w:rFonts w:ascii="Calibri" w:hAnsi="Calibri" w:cs="Calibri"/>
                  <w:b/>
                  <w:bCs/>
                  <w:sz w:val="18"/>
                  <w:szCs w:val="18"/>
                  <w:lang w:bidi="ne-NP"/>
                </w:rPr>
                <w:t>Buddhism</w:t>
              </w:r>
            </w:ins>
          </w:p>
        </w:tc>
        <w:tc>
          <w:tcPr>
            <w:tcW w:w="1460" w:type="dxa"/>
            <w:gridSpan w:val="2"/>
            <w:tcBorders>
              <w:top w:val="single" w:sz="4" w:space="0" w:color="auto"/>
              <w:left w:val="nil"/>
              <w:bottom w:val="single" w:sz="4" w:space="0" w:color="auto"/>
              <w:right w:val="single" w:sz="4" w:space="0" w:color="auto"/>
            </w:tcBorders>
            <w:shd w:val="clear" w:color="auto" w:fill="auto"/>
          </w:tcPr>
          <w:p w:rsidR="002B6273" w:rsidRPr="00145B40" w:rsidRDefault="002B6273" w:rsidP="0074335E">
            <w:pPr>
              <w:jc w:val="center"/>
              <w:rPr>
                <w:ins w:id="5175" w:author="user" w:date="2012-02-29T14:49:00Z"/>
                <w:rFonts w:ascii="Calibri" w:hAnsi="Calibri" w:cs="Calibri"/>
                <w:b/>
                <w:bCs/>
                <w:sz w:val="18"/>
                <w:szCs w:val="18"/>
                <w:lang w:bidi="ne-NP"/>
              </w:rPr>
            </w:pPr>
            <w:ins w:id="5176" w:author="user" w:date="2012-02-29T14:49:00Z">
              <w:r w:rsidRPr="00145B40">
                <w:rPr>
                  <w:rFonts w:ascii="Calibri" w:hAnsi="Calibri" w:cs="Calibri"/>
                  <w:b/>
                  <w:bCs/>
                  <w:sz w:val="18"/>
                  <w:szCs w:val="18"/>
                  <w:lang w:bidi="ne-NP"/>
                </w:rPr>
                <w:t>Islam</w:t>
              </w:r>
            </w:ins>
          </w:p>
        </w:tc>
        <w:tc>
          <w:tcPr>
            <w:tcW w:w="1480" w:type="dxa"/>
            <w:gridSpan w:val="2"/>
            <w:tcBorders>
              <w:top w:val="single" w:sz="4" w:space="0" w:color="auto"/>
              <w:left w:val="nil"/>
              <w:bottom w:val="single" w:sz="4" w:space="0" w:color="auto"/>
              <w:right w:val="single" w:sz="4" w:space="0" w:color="auto"/>
            </w:tcBorders>
            <w:shd w:val="clear" w:color="auto" w:fill="auto"/>
          </w:tcPr>
          <w:p w:rsidR="002B6273" w:rsidRPr="00145B40" w:rsidRDefault="002B6273" w:rsidP="0074335E">
            <w:pPr>
              <w:jc w:val="center"/>
              <w:rPr>
                <w:ins w:id="5177" w:author="user" w:date="2012-02-29T14:49:00Z"/>
                <w:rFonts w:ascii="Calibri" w:hAnsi="Calibri" w:cs="Calibri"/>
                <w:b/>
                <w:bCs/>
                <w:sz w:val="18"/>
                <w:szCs w:val="18"/>
                <w:lang w:bidi="ne-NP"/>
              </w:rPr>
            </w:pPr>
            <w:ins w:id="5178" w:author="user" w:date="2012-02-29T14:49:00Z">
              <w:r w:rsidRPr="00145B40">
                <w:rPr>
                  <w:rFonts w:ascii="Calibri" w:hAnsi="Calibri" w:cs="Calibri"/>
                  <w:b/>
                  <w:bCs/>
                  <w:sz w:val="18"/>
                  <w:szCs w:val="18"/>
                  <w:lang w:bidi="ne-NP"/>
                </w:rPr>
                <w:t>Christian</w:t>
              </w:r>
            </w:ins>
          </w:p>
        </w:tc>
        <w:tc>
          <w:tcPr>
            <w:tcW w:w="1221" w:type="dxa"/>
            <w:vMerge/>
            <w:tcBorders>
              <w:top w:val="single" w:sz="4" w:space="0" w:color="auto"/>
              <w:left w:val="single" w:sz="4" w:space="0" w:color="auto"/>
              <w:bottom w:val="single" w:sz="4" w:space="0" w:color="auto"/>
              <w:right w:val="single" w:sz="4" w:space="0" w:color="auto"/>
            </w:tcBorders>
            <w:vAlign w:val="center"/>
          </w:tcPr>
          <w:p w:rsidR="002B6273" w:rsidRPr="00145B40" w:rsidRDefault="002B6273" w:rsidP="0074335E">
            <w:pPr>
              <w:rPr>
                <w:ins w:id="5179" w:author="user" w:date="2012-02-29T14:49:00Z"/>
                <w:rFonts w:ascii="Calibri" w:hAnsi="Calibri" w:cs="Calibri"/>
                <w:sz w:val="18"/>
                <w:szCs w:val="18"/>
                <w:lang w:bidi="ne-NP"/>
              </w:rPr>
            </w:pPr>
          </w:p>
        </w:tc>
      </w:tr>
      <w:tr w:rsidR="002B6273" w:rsidRPr="00145B40" w:rsidTr="0074335E">
        <w:trPr>
          <w:trHeight w:val="206"/>
          <w:ins w:id="5180" w:author="user" w:date="2012-02-29T14:49:00Z"/>
        </w:trPr>
        <w:tc>
          <w:tcPr>
            <w:tcW w:w="2233" w:type="dxa"/>
            <w:vMerge/>
            <w:tcBorders>
              <w:top w:val="single" w:sz="4" w:space="0" w:color="auto"/>
              <w:left w:val="single" w:sz="4" w:space="0" w:color="auto"/>
              <w:bottom w:val="single" w:sz="4" w:space="0" w:color="auto"/>
              <w:right w:val="single" w:sz="4" w:space="0" w:color="auto"/>
            </w:tcBorders>
            <w:vAlign w:val="center"/>
          </w:tcPr>
          <w:p w:rsidR="002B6273" w:rsidRPr="00145B40" w:rsidRDefault="002B6273" w:rsidP="0074335E">
            <w:pPr>
              <w:rPr>
                <w:ins w:id="5181" w:author="user" w:date="2012-02-29T14:49:00Z"/>
                <w:rFonts w:ascii="Calibri" w:hAnsi="Calibri" w:cs="Calibri"/>
                <w:sz w:val="18"/>
                <w:szCs w:val="18"/>
                <w:lang w:bidi="ne-NP"/>
              </w:rPr>
            </w:pPr>
          </w:p>
        </w:tc>
        <w:tc>
          <w:tcPr>
            <w:tcW w:w="667"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182" w:author="user" w:date="2012-02-29T14:49:00Z"/>
                <w:rFonts w:ascii="Calibri" w:hAnsi="Calibri" w:cs="Calibri"/>
                <w:sz w:val="18"/>
                <w:szCs w:val="18"/>
                <w:lang w:bidi="ne-NP"/>
              </w:rPr>
            </w:pPr>
            <w:ins w:id="5183" w:author="user" w:date="2012-02-29T14:49:00Z">
              <w:r w:rsidRPr="00145B40">
                <w:rPr>
                  <w:rFonts w:ascii="Calibri" w:hAnsi="Calibri" w:cs="Calibri"/>
                  <w:sz w:val="18"/>
                  <w:szCs w:val="18"/>
                  <w:lang w:bidi="ne-NP"/>
                </w:rPr>
                <w:t>No.</w:t>
              </w:r>
            </w:ins>
          </w:p>
        </w:tc>
        <w:tc>
          <w:tcPr>
            <w:tcW w:w="70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184" w:author="user" w:date="2012-02-29T14:49:00Z"/>
                <w:rFonts w:ascii="Calibri" w:hAnsi="Calibri" w:cs="Calibri"/>
                <w:sz w:val="18"/>
                <w:szCs w:val="18"/>
                <w:lang w:bidi="ne-NP"/>
              </w:rPr>
            </w:pPr>
            <w:ins w:id="5185" w:author="user" w:date="2012-02-29T14:49:00Z">
              <w:r w:rsidRPr="00145B40">
                <w:rPr>
                  <w:rFonts w:ascii="Calibri" w:hAnsi="Calibri" w:cs="Calibri"/>
                  <w:sz w:val="18"/>
                  <w:szCs w:val="18"/>
                  <w:lang w:bidi="ne-NP"/>
                </w:rPr>
                <w:t>%</w:t>
              </w:r>
            </w:ins>
          </w:p>
        </w:tc>
        <w:tc>
          <w:tcPr>
            <w:tcW w:w="82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186" w:author="user" w:date="2012-02-29T14:49:00Z"/>
                <w:rFonts w:ascii="Calibri" w:hAnsi="Calibri" w:cs="Calibri"/>
                <w:sz w:val="18"/>
                <w:szCs w:val="18"/>
                <w:lang w:bidi="ne-NP"/>
              </w:rPr>
            </w:pPr>
            <w:ins w:id="5187" w:author="user" w:date="2012-02-29T14:49:00Z">
              <w:r w:rsidRPr="00145B40">
                <w:rPr>
                  <w:rFonts w:ascii="Calibri" w:hAnsi="Calibri" w:cs="Calibri"/>
                  <w:sz w:val="18"/>
                  <w:szCs w:val="18"/>
                  <w:lang w:bidi="ne-NP"/>
                </w:rPr>
                <w:t>No.</w:t>
              </w:r>
            </w:ins>
          </w:p>
        </w:tc>
        <w:tc>
          <w:tcPr>
            <w:tcW w:w="82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188" w:author="user" w:date="2012-02-29T14:49:00Z"/>
                <w:rFonts w:ascii="Calibri" w:hAnsi="Calibri" w:cs="Calibri"/>
                <w:sz w:val="18"/>
                <w:szCs w:val="18"/>
                <w:lang w:bidi="ne-NP"/>
              </w:rPr>
            </w:pPr>
            <w:ins w:id="5189" w:author="user" w:date="2012-02-29T14:49:00Z">
              <w:r w:rsidRPr="00145B40">
                <w:rPr>
                  <w:rFonts w:ascii="Calibri" w:hAnsi="Calibri" w:cs="Calibri"/>
                  <w:sz w:val="18"/>
                  <w:szCs w:val="18"/>
                  <w:lang w:bidi="ne-NP"/>
                </w:rPr>
                <w:t>%</w:t>
              </w:r>
            </w:ins>
          </w:p>
        </w:tc>
        <w:tc>
          <w:tcPr>
            <w:tcW w:w="76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190" w:author="user" w:date="2012-02-29T14:49:00Z"/>
                <w:rFonts w:ascii="Calibri" w:hAnsi="Calibri" w:cs="Calibri"/>
                <w:sz w:val="18"/>
                <w:szCs w:val="18"/>
                <w:lang w:bidi="ne-NP"/>
              </w:rPr>
            </w:pPr>
            <w:ins w:id="5191" w:author="user" w:date="2012-02-29T14:49:00Z">
              <w:r w:rsidRPr="00145B40">
                <w:rPr>
                  <w:rFonts w:ascii="Calibri" w:hAnsi="Calibri" w:cs="Calibri"/>
                  <w:sz w:val="18"/>
                  <w:szCs w:val="18"/>
                  <w:lang w:bidi="ne-NP"/>
                </w:rPr>
                <w:t>No.</w:t>
              </w:r>
            </w:ins>
          </w:p>
        </w:tc>
        <w:tc>
          <w:tcPr>
            <w:tcW w:w="70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192" w:author="user" w:date="2012-02-29T14:49:00Z"/>
                <w:rFonts w:ascii="Calibri" w:hAnsi="Calibri" w:cs="Calibri"/>
                <w:sz w:val="18"/>
                <w:szCs w:val="18"/>
                <w:lang w:bidi="ne-NP"/>
              </w:rPr>
            </w:pPr>
            <w:ins w:id="5193" w:author="user" w:date="2012-02-29T14:49:00Z">
              <w:r w:rsidRPr="00145B40">
                <w:rPr>
                  <w:rFonts w:ascii="Calibri" w:hAnsi="Calibri" w:cs="Calibri"/>
                  <w:sz w:val="18"/>
                  <w:szCs w:val="18"/>
                  <w:lang w:bidi="ne-NP"/>
                </w:rPr>
                <w:t>%</w:t>
              </w:r>
            </w:ins>
          </w:p>
        </w:tc>
        <w:tc>
          <w:tcPr>
            <w:tcW w:w="74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194" w:author="user" w:date="2012-02-29T14:49:00Z"/>
                <w:rFonts w:ascii="Calibri" w:hAnsi="Calibri" w:cs="Calibri"/>
                <w:sz w:val="18"/>
                <w:szCs w:val="18"/>
                <w:lang w:bidi="ne-NP"/>
              </w:rPr>
            </w:pPr>
            <w:ins w:id="5195" w:author="user" w:date="2012-02-29T14:49:00Z">
              <w:r w:rsidRPr="00145B40">
                <w:rPr>
                  <w:rFonts w:ascii="Calibri" w:hAnsi="Calibri" w:cs="Calibri"/>
                  <w:sz w:val="18"/>
                  <w:szCs w:val="18"/>
                  <w:lang w:bidi="ne-NP"/>
                </w:rPr>
                <w:t>No.</w:t>
              </w:r>
            </w:ins>
          </w:p>
        </w:tc>
        <w:tc>
          <w:tcPr>
            <w:tcW w:w="74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196" w:author="user" w:date="2012-02-29T14:49:00Z"/>
                <w:rFonts w:ascii="Calibri" w:hAnsi="Calibri" w:cs="Calibri"/>
                <w:sz w:val="18"/>
                <w:szCs w:val="18"/>
                <w:lang w:bidi="ne-NP"/>
              </w:rPr>
            </w:pPr>
            <w:ins w:id="5197" w:author="user" w:date="2012-02-29T14:49:00Z">
              <w:r w:rsidRPr="00145B40">
                <w:rPr>
                  <w:rFonts w:ascii="Calibri" w:hAnsi="Calibri" w:cs="Calibri"/>
                  <w:sz w:val="18"/>
                  <w:szCs w:val="18"/>
                  <w:lang w:bidi="ne-NP"/>
                </w:rPr>
                <w:t>%</w:t>
              </w:r>
            </w:ins>
          </w:p>
        </w:tc>
        <w:tc>
          <w:tcPr>
            <w:tcW w:w="1221" w:type="dxa"/>
            <w:vMerge/>
            <w:tcBorders>
              <w:top w:val="single" w:sz="4" w:space="0" w:color="auto"/>
              <w:left w:val="single" w:sz="4" w:space="0" w:color="auto"/>
              <w:bottom w:val="single" w:sz="4" w:space="0" w:color="auto"/>
              <w:right w:val="single" w:sz="4" w:space="0" w:color="auto"/>
            </w:tcBorders>
            <w:vAlign w:val="center"/>
          </w:tcPr>
          <w:p w:rsidR="002B6273" w:rsidRPr="00145B40" w:rsidRDefault="002B6273" w:rsidP="0074335E">
            <w:pPr>
              <w:rPr>
                <w:ins w:id="5198" w:author="user" w:date="2012-02-29T14:49:00Z"/>
                <w:rFonts w:ascii="Calibri" w:hAnsi="Calibri" w:cs="Calibri"/>
                <w:sz w:val="18"/>
                <w:szCs w:val="18"/>
                <w:lang w:bidi="ne-NP"/>
              </w:rPr>
            </w:pPr>
          </w:p>
        </w:tc>
      </w:tr>
      <w:tr w:rsidR="002B6273" w:rsidRPr="00145B40" w:rsidTr="0074335E">
        <w:trPr>
          <w:trHeight w:val="224"/>
          <w:ins w:id="5199" w:author="user" w:date="2012-02-29T14:49:00Z"/>
        </w:trPr>
        <w:tc>
          <w:tcPr>
            <w:tcW w:w="2233" w:type="dxa"/>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5200" w:author="user" w:date="2012-02-29T14:49:00Z"/>
                <w:rFonts w:ascii="Calibri" w:hAnsi="Calibri" w:cs="Calibri"/>
                <w:sz w:val="18"/>
                <w:szCs w:val="18"/>
                <w:lang w:bidi="ne-NP"/>
              </w:rPr>
            </w:pPr>
            <w:smartTag w:uri="urn:schemas-microsoft-com:office:smarttags" w:element="place">
              <w:smartTag w:uri="urn:schemas-microsoft-com:office:smarttags" w:element="PlaceName">
                <w:ins w:id="5201" w:author="user" w:date="2012-02-29T14:49:00Z">
                  <w:r w:rsidRPr="00145B40">
                    <w:rPr>
                      <w:rFonts w:ascii="Calibri" w:hAnsi="Calibri" w:cs="Calibri"/>
                      <w:sz w:val="18"/>
                      <w:szCs w:val="18"/>
                      <w:lang w:bidi="ne-NP"/>
                    </w:rPr>
                    <w:t>Hetauda</w:t>
                  </w:r>
                </w:ins>
              </w:smartTag>
              <w:ins w:id="5202" w:author="user" w:date="2012-02-29T14:49:00Z">
                <w:r w:rsidRPr="00145B40">
                  <w:rPr>
                    <w:rFonts w:ascii="Calibri" w:hAnsi="Calibri" w:cs="Calibri"/>
                    <w:sz w:val="18"/>
                    <w:szCs w:val="18"/>
                    <w:lang w:bidi="ne-NP"/>
                  </w:rPr>
                  <w:t xml:space="preserve"> </w:t>
                </w:r>
                <w:smartTag w:uri="urn:schemas-microsoft-com:office:smarttags" w:element="PlaceType">
                  <w:r w:rsidRPr="00145B40">
                    <w:rPr>
                      <w:rFonts w:ascii="Calibri" w:hAnsi="Calibri" w:cs="Calibri"/>
                      <w:sz w:val="18"/>
                      <w:szCs w:val="18"/>
                      <w:lang w:bidi="ne-NP"/>
                    </w:rPr>
                    <w:t>Municipality</w:t>
                  </w:r>
                </w:smartTag>
              </w:ins>
            </w:smartTag>
            <w:ins w:id="5203" w:author="user" w:date="2012-02-29T14:49:00Z">
              <w:r w:rsidRPr="00145B40">
                <w:rPr>
                  <w:rFonts w:ascii="Calibri" w:hAnsi="Calibri" w:cs="Calibri"/>
                  <w:sz w:val="18"/>
                  <w:szCs w:val="18"/>
                  <w:lang w:bidi="ne-NP"/>
                </w:rPr>
                <w:t xml:space="preserve"> </w:t>
              </w:r>
            </w:ins>
          </w:p>
        </w:tc>
        <w:tc>
          <w:tcPr>
            <w:tcW w:w="667"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204" w:author="user" w:date="2012-02-29T14:49:00Z"/>
                <w:rFonts w:ascii="Calibri" w:hAnsi="Calibri" w:cs="Calibri"/>
                <w:sz w:val="18"/>
                <w:szCs w:val="18"/>
                <w:lang w:bidi="ne-NP"/>
              </w:rPr>
            </w:pPr>
            <w:ins w:id="5205" w:author="user" w:date="2012-02-29T14:49:00Z">
              <w:r w:rsidRPr="00145B40">
                <w:rPr>
                  <w:rFonts w:ascii="Calibri" w:hAnsi="Calibri" w:cs="Calibri"/>
                  <w:sz w:val="18"/>
                  <w:szCs w:val="18"/>
                  <w:lang w:bidi="ne-NP"/>
                </w:rPr>
                <w:t>5</w:t>
              </w:r>
            </w:ins>
          </w:p>
        </w:tc>
        <w:tc>
          <w:tcPr>
            <w:tcW w:w="70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206" w:author="user" w:date="2012-02-29T14:49:00Z"/>
                <w:rFonts w:ascii="Calibri" w:hAnsi="Calibri" w:cs="Calibri"/>
                <w:sz w:val="18"/>
                <w:szCs w:val="18"/>
                <w:lang w:bidi="ne-NP"/>
              </w:rPr>
            </w:pPr>
            <w:ins w:id="5207" w:author="user" w:date="2012-02-29T14:49:00Z">
              <w:r w:rsidRPr="00145B40">
                <w:rPr>
                  <w:rFonts w:ascii="Calibri" w:hAnsi="Calibri" w:cs="Calibri"/>
                  <w:sz w:val="18"/>
                  <w:szCs w:val="18"/>
                  <w:lang w:bidi="ne-NP"/>
                </w:rPr>
                <w:t>71.4</w:t>
              </w:r>
            </w:ins>
          </w:p>
        </w:tc>
        <w:tc>
          <w:tcPr>
            <w:tcW w:w="82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208" w:author="user" w:date="2012-02-29T14:49:00Z"/>
                <w:rFonts w:ascii="Calibri" w:hAnsi="Calibri" w:cs="Calibri"/>
                <w:sz w:val="18"/>
                <w:szCs w:val="18"/>
                <w:lang w:bidi="ne-NP"/>
              </w:rPr>
            </w:pPr>
            <w:ins w:id="5209" w:author="user" w:date="2012-02-29T14:49:00Z">
              <w:r w:rsidRPr="00145B40">
                <w:rPr>
                  <w:rFonts w:ascii="Calibri" w:hAnsi="Calibri" w:cs="Calibri"/>
                  <w:sz w:val="18"/>
                  <w:szCs w:val="18"/>
                  <w:lang w:bidi="ne-NP"/>
                </w:rPr>
                <w:t>-</w:t>
              </w:r>
            </w:ins>
          </w:p>
        </w:tc>
        <w:tc>
          <w:tcPr>
            <w:tcW w:w="82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210" w:author="user" w:date="2012-02-29T14:49:00Z"/>
                <w:rFonts w:ascii="Calibri" w:hAnsi="Calibri" w:cs="Calibri"/>
                <w:sz w:val="18"/>
                <w:szCs w:val="18"/>
                <w:lang w:bidi="ne-NP"/>
              </w:rPr>
            </w:pPr>
            <w:ins w:id="5211" w:author="user" w:date="2012-02-29T14:49:00Z">
              <w:r w:rsidRPr="00145B40">
                <w:rPr>
                  <w:rFonts w:ascii="Calibri" w:hAnsi="Calibri" w:cs="Calibri"/>
                  <w:sz w:val="18"/>
                  <w:szCs w:val="18"/>
                  <w:lang w:bidi="ne-NP"/>
                </w:rPr>
                <w:t>-</w:t>
              </w:r>
            </w:ins>
          </w:p>
        </w:tc>
        <w:tc>
          <w:tcPr>
            <w:tcW w:w="76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212" w:author="user" w:date="2012-02-29T14:49:00Z"/>
                <w:rFonts w:ascii="Calibri" w:hAnsi="Calibri" w:cs="Calibri"/>
                <w:sz w:val="18"/>
                <w:szCs w:val="18"/>
                <w:lang w:bidi="ne-NP"/>
              </w:rPr>
            </w:pPr>
            <w:ins w:id="5213" w:author="user" w:date="2012-02-29T14:49:00Z">
              <w:r w:rsidRPr="00145B40">
                <w:rPr>
                  <w:rFonts w:ascii="Calibri" w:hAnsi="Calibri" w:cs="Calibri"/>
                  <w:sz w:val="18"/>
                  <w:szCs w:val="18"/>
                  <w:lang w:bidi="ne-NP"/>
                </w:rPr>
                <w:t>1</w:t>
              </w:r>
            </w:ins>
          </w:p>
        </w:tc>
        <w:tc>
          <w:tcPr>
            <w:tcW w:w="70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214" w:author="user" w:date="2012-02-29T14:49:00Z"/>
                <w:rFonts w:ascii="Calibri" w:hAnsi="Calibri" w:cs="Calibri"/>
                <w:sz w:val="18"/>
                <w:szCs w:val="18"/>
                <w:lang w:bidi="ne-NP"/>
              </w:rPr>
            </w:pPr>
            <w:ins w:id="5215" w:author="user" w:date="2012-02-29T14:49:00Z">
              <w:r w:rsidRPr="00145B40">
                <w:rPr>
                  <w:rFonts w:ascii="Calibri" w:hAnsi="Calibri" w:cs="Calibri"/>
                  <w:sz w:val="18"/>
                  <w:szCs w:val="18"/>
                  <w:lang w:bidi="ne-NP"/>
                </w:rPr>
                <w:t>14.3</w:t>
              </w:r>
            </w:ins>
          </w:p>
        </w:tc>
        <w:tc>
          <w:tcPr>
            <w:tcW w:w="74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216" w:author="user" w:date="2012-02-29T14:49:00Z"/>
                <w:rFonts w:ascii="Calibri" w:hAnsi="Calibri" w:cs="Calibri"/>
                <w:sz w:val="18"/>
                <w:szCs w:val="18"/>
                <w:lang w:bidi="ne-NP"/>
              </w:rPr>
            </w:pPr>
            <w:ins w:id="5217" w:author="user" w:date="2012-02-29T14:49:00Z">
              <w:r w:rsidRPr="00145B40">
                <w:rPr>
                  <w:rFonts w:ascii="Calibri" w:hAnsi="Calibri" w:cs="Calibri"/>
                  <w:sz w:val="18"/>
                  <w:szCs w:val="18"/>
                  <w:lang w:bidi="ne-NP"/>
                </w:rPr>
                <w:t>1</w:t>
              </w:r>
            </w:ins>
          </w:p>
        </w:tc>
        <w:tc>
          <w:tcPr>
            <w:tcW w:w="74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218" w:author="user" w:date="2012-02-29T14:49:00Z"/>
                <w:rFonts w:ascii="Calibri" w:hAnsi="Calibri" w:cs="Calibri"/>
                <w:sz w:val="18"/>
                <w:szCs w:val="18"/>
                <w:lang w:bidi="ne-NP"/>
              </w:rPr>
            </w:pPr>
            <w:ins w:id="5219" w:author="user" w:date="2012-02-29T14:49:00Z">
              <w:r w:rsidRPr="00145B40">
                <w:rPr>
                  <w:rFonts w:ascii="Calibri" w:hAnsi="Calibri" w:cs="Calibri"/>
                  <w:sz w:val="18"/>
                  <w:szCs w:val="18"/>
                  <w:lang w:bidi="ne-NP"/>
                </w:rPr>
                <w:t>14.3</w:t>
              </w:r>
            </w:ins>
          </w:p>
        </w:tc>
        <w:tc>
          <w:tcPr>
            <w:tcW w:w="1221"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220" w:author="user" w:date="2012-02-29T14:49:00Z"/>
                <w:rFonts w:ascii="Calibri" w:hAnsi="Calibri" w:cs="Calibri"/>
                <w:sz w:val="18"/>
                <w:szCs w:val="18"/>
                <w:lang w:bidi="ne-NP"/>
              </w:rPr>
            </w:pPr>
            <w:ins w:id="5221" w:author="user" w:date="2012-02-29T14:49:00Z">
              <w:r w:rsidRPr="00145B40">
                <w:rPr>
                  <w:rFonts w:ascii="Calibri" w:hAnsi="Calibri" w:cs="Calibri"/>
                  <w:sz w:val="18"/>
                  <w:szCs w:val="18"/>
                  <w:lang w:bidi="ne-NP"/>
                </w:rPr>
                <w:t>7</w:t>
              </w:r>
            </w:ins>
          </w:p>
        </w:tc>
      </w:tr>
      <w:tr w:rsidR="002B6273" w:rsidRPr="00145B40" w:rsidTr="0074335E">
        <w:trPr>
          <w:trHeight w:val="170"/>
          <w:ins w:id="5222" w:author="user" w:date="2012-02-29T14:49:00Z"/>
        </w:trPr>
        <w:tc>
          <w:tcPr>
            <w:tcW w:w="2233" w:type="dxa"/>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5223" w:author="user" w:date="2012-02-29T14:49:00Z"/>
                <w:rFonts w:ascii="Calibri" w:hAnsi="Calibri" w:cs="Calibri"/>
                <w:sz w:val="18"/>
                <w:szCs w:val="18"/>
                <w:lang w:bidi="ne-NP"/>
              </w:rPr>
            </w:pPr>
            <w:ins w:id="5224" w:author="user" w:date="2012-02-29T14:49:00Z">
              <w:r w:rsidRPr="00145B40">
                <w:rPr>
                  <w:rFonts w:ascii="Calibri" w:hAnsi="Calibri" w:cs="Calibri"/>
                  <w:sz w:val="18"/>
                  <w:szCs w:val="18"/>
                  <w:lang w:bidi="ne-NP"/>
                </w:rPr>
                <w:t>Basamadi</w:t>
              </w:r>
            </w:ins>
          </w:p>
        </w:tc>
        <w:tc>
          <w:tcPr>
            <w:tcW w:w="667"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225" w:author="user" w:date="2012-02-29T14:49:00Z"/>
                <w:rFonts w:ascii="Calibri" w:hAnsi="Calibri" w:cs="Calibri"/>
                <w:sz w:val="18"/>
                <w:szCs w:val="18"/>
                <w:lang w:bidi="ne-NP"/>
              </w:rPr>
            </w:pPr>
            <w:ins w:id="5226" w:author="user" w:date="2012-02-29T14:49:00Z">
              <w:r w:rsidRPr="00145B40">
                <w:rPr>
                  <w:rFonts w:ascii="Calibri" w:hAnsi="Calibri" w:cs="Calibri"/>
                  <w:sz w:val="18"/>
                  <w:szCs w:val="18"/>
                  <w:lang w:bidi="ne-NP"/>
                </w:rPr>
                <w:t>20</w:t>
              </w:r>
            </w:ins>
          </w:p>
        </w:tc>
        <w:tc>
          <w:tcPr>
            <w:tcW w:w="70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227" w:author="user" w:date="2012-02-29T14:49:00Z"/>
                <w:rFonts w:ascii="Calibri" w:hAnsi="Calibri" w:cs="Calibri"/>
                <w:sz w:val="18"/>
                <w:szCs w:val="18"/>
                <w:lang w:bidi="ne-NP"/>
              </w:rPr>
            </w:pPr>
            <w:ins w:id="5228" w:author="user" w:date="2012-02-29T14:49:00Z">
              <w:r w:rsidRPr="00145B40">
                <w:rPr>
                  <w:rFonts w:ascii="Calibri" w:hAnsi="Calibri" w:cs="Calibri"/>
                  <w:sz w:val="18"/>
                  <w:szCs w:val="18"/>
                  <w:lang w:bidi="ne-NP"/>
                </w:rPr>
                <w:t>74.1</w:t>
              </w:r>
            </w:ins>
          </w:p>
        </w:tc>
        <w:tc>
          <w:tcPr>
            <w:tcW w:w="82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229" w:author="user" w:date="2012-02-29T14:49:00Z"/>
                <w:rFonts w:ascii="Calibri" w:hAnsi="Calibri" w:cs="Calibri"/>
                <w:sz w:val="18"/>
                <w:szCs w:val="18"/>
                <w:lang w:bidi="ne-NP"/>
              </w:rPr>
            </w:pPr>
            <w:ins w:id="5230" w:author="user" w:date="2012-02-29T14:49:00Z">
              <w:r w:rsidRPr="00145B40">
                <w:rPr>
                  <w:rFonts w:ascii="Calibri" w:hAnsi="Calibri" w:cs="Calibri"/>
                  <w:sz w:val="18"/>
                  <w:szCs w:val="18"/>
                  <w:lang w:bidi="ne-NP"/>
                </w:rPr>
                <w:t>7</w:t>
              </w:r>
            </w:ins>
          </w:p>
        </w:tc>
        <w:tc>
          <w:tcPr>
            <w:tcW w:w="82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231" w:author="user" w:date="2012-02-29T14:49:00Z"/>
                <w:rFonts w:ascii="Calibri" w:hAnsi="Calibri" w:cs="Calibri"/>
                <w:sz w:val="18"/>
                <w:szCs w:val="18"/>
                <w:lang w:bidi="ne-NP"/>
              </w:rPr>
            </w:pPr>
            <w:ins w:id="5232" w:author="user" w:date="2012-02-29T14:49:00Z">
              <w:r w:rsidRPr="00145B40">
                <w:rPr>
                  <w:rFonts w:ascii="Calibri" w:hAnsi="Calibri" w:cs="Calibri"/>
                  <w:sz w:val="18"/>
                  <w:szCs w:val="18"/>
                  <w:lang w:bidi="ne-NP"/>
                </w:rPr>
                <w:t>25.9</w:t>
              </w:r>
            </w:ins>
          </w:p>
        </w:tc>
        <w:tc>
          <w:tcPr>
            <w:tcW w:w="76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233" w:author="user" w:date="2012-02-29T14:49:00Z"/>
                <w:rFonts w:ascii="Calibri" w:hAnsi="Calibri" w:cs="Calibri"/>
                <w:sz w:val="18"/>
                <w:szCs w:val="18"/>
                <w:lang w:bidi="ne-NP"/>
              </w:rPr>
            </w:pPr>
            <w:ins w:id="5234" w:author="user" w:date="2012-02-29T14:49:00Z">
              <w:r w:rsidRPr="00145B40">
                <w:rPr>
                  <w:rFonts w:ascii="Calibri" w:hAnsi="Calibri" w:cs="Calibri"/>
                  <w:sz w:val="18"/>
                  <w:szCs w:val="18"/>
                  <w:lang w:bidi="ne-NP"/>
                </w:rPr>
                <w:t>-</w:t>
              </w:r>
            </w:ins>
          </w:p>
        </w:tc>
        <w:tc>
          <w:tcPr>
            <w:tcW w:w="70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235" w:author="user" w:date="2012-02-29T14:49:00Z"/>
                <w:rFonts w:ascii="Calibri" w:hAnsi="Calibri" w:cs="Calibri"/>
                <w:sz w:val="18"/>
                <w:szCs w:val="18"/>
                <w:lang w:bidi="ne-NP"/>
              </w:rPr>
            </w:pPr>
            <w:ins w:id="5236" w:author="user" w:date="2012-02-29T14:49:00Z">
              <w:r w:rsidRPr="00145B40">
                <w:rPr>
                  <w:rFonts w:ascii="Calibri" w:hAnsi="Calibri" w:cs="Calibri"/>
                  <w:sz w:val="18"/>
                  <w:szCs w:val="18"/>
                  <w:lang w:bidi="ne-NP"/>
                </w:rPr>
                <w:t>-</w:t>
              </w:r>
            </w:ins>
          </w:p>
        </w:tc>
        <w:tc>
          <w:tcPr>
            <w:tcW w:w="74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237" w:author="user" w:date="2012-02-29T14:49:00Z"/>
                <w:rFonts w:ascii="Calibri" w:hAnsi="Calibri" w:cs="Calibri"/>
                <w:sz w:val="18"/>
                <w:szCs w:val="18"/>
                <w:lang w:bidi="ne-NP"/>
              </w:rPr>
            </w:pPr>
            <w:ins w:id="5238" w:author="user" w:date="2012-02-29T14:49:00Z">
              <w:r w:rsidRPr="00145B40">
                <w:rPr>
                  <w:rFonts w:ascii="Calibri" w:hAnsi="Calibri" w:cs="Calibri"/>
                  <w:sz w:val="18"/>
                  <w:szCs w:val="18"/>
                  <w:lang w:bidi="ne-NP"/>
                </w:rPr>
                <w:t>-</w:t>
              </w:r>
            </w:ins>
          </w:p>
        </w:tc>
        <w:tc>
          <w:tcPr>
            <w:tcW w:w="74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239" w:author="user" w:date="2012-02-29T14:49:00Z"/>
                <w:rFonts w:ascii="Calibri" w:hAnsi="Calibri" w:cs="Calibri"/>
                <w:sz w:val="18"/>
                <w:szCs w:val="18"/>
                <w:lang w:bidi="ne-NP"/>
              </w:rPr>
            </w:pPr>
            <w:ins w:id="5240" w:author="user" w:date="2012-02-29T14:49:00Z">
              <w:r w:rsidRPr="00145B40">
                <w:rPr>
                  <w:rFonts w:ascii="Calibri" w:hAnsi="Calibri" w:cs="Calibri"/>
                  <w:sz w:val="18"/>
                  <w:szCs w:val="18"/>
                  <w:lang w:bidi="ne-NP"/>
                </w:rPr>
                <w:t>-</w:t>
              </w:r>
            </w:ins>
          </w:p>
        </w:tc>
        <w:tc>
          <w:tcPr>
            <w:tcW w:w="1221"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241" w:author="user" w:date="2012-02-29T14:49:00Z"/>
                <w:rFonts w:ascii="Calibri" w:hAnsi="Calibri" w:cs="Calibri"/>
                <w:sz w:val="18"/>
                <w:szCs w:val="18"/>
                <w:lang w:bidi="ne-NP"/>
              </w:rPr>
            </w:pPr>
            <w:ins w:id="5242" w:author="user" w:date="2012-02-29T14:49:00Z">
              <w:r w:rsidRPr="00145B40">
                <w:rPr>
                  <w:rFonts w:ascii="Calibri" w:hAnsi="Calibri" w:cs="Calibri"/>
                  <w:sz w:val="18"/>
                  <w:szCs w:val="18"/>
                  <w:lang w:bidi="ne-NP"/>
                </w:rPr>
                <w:t>27</w:t>
              </w:r>
            </w:ins>
          </w:p>
        </w:tc>
      </w:tr>
      <w:tr w:rsidR="002B6273" w:rsidRPr="00145B40" w:rsidTr="0074335E">
        <w:trPr>
          <w:trHeight w:val="260"/>
          <w:ins w:id="5243" w:author="user" w:date="2012-02-29T14:49:00Z"/>
        </w:trPr>
        <w:tc>
          <w:tcPr>
            <w:tcW w:w="2233" w:type="dxa"/>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5244" w:author="user" w:date="2012-02-29T14:49:00Z"/>
                <w:rFonts w:ascii="Calibri" w:hAnsi="Calibri" w:cs="Calibri"/>
                <w:sz w:val="18"/>
                <w:szCs w:val="18"/>
                <w:lang w:bidi="ne-NP"/>
              </w:rPr>
            </w:pPr>
            <w:ins w:id="5245" w:author="user" w:date="2012-02-29T14:49:00Z">
              <w:r w:rsidRPr="00145B40">
                <w:rPr>
                  <w:rFonts w:ascii="Calibri" w:hAnsi="Calibri" w:cs="Calibri"/>
                  <w:sz w:val="18"/>
                  <w:szCs w:val="18"/>
                  <w:lang w:bidi="ne-NP"/>
                </w:rPr>
                <w:t>Manahari</w:t>
              </w:r>
            </w:ins>
          </w:p>
        </w:tc>
        <w:tc>
          <w:tcPr>
            <w:tcW w:w="667"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246" w:author="user" w:date="2012-02-29T14:49:00Z"/>
                <w:rFonts w:ascii="Calibri" w:hAnsi="Calibri" w:cs="Calibri"/>
                <w:sz w:val="18"/>
                <w:szCs w:val="18"/>
                <w:lang w:bidi="ne-NP"/>
              </w:rPr>
            </w:pPr>
            <w:ins w:id="5247" w:author="user" w:date="2012-02-29T14:49:00Z">
              <w:r w:rsidRPr="00145B40">
                <w:rPr>
                  <w:rFonts w:ascii="Calibri" w:hAnsi="Calibri" w:cs="Calibri"/>
                  <w:sz w:val="18"/>
                  <w:szCs w:val="18"/>
                  <w:lang w:bidi="ne-NP"/>
                </w:rPr>
                <w:t>15</w:t>
              </w:r>
            </w:ins>
          </w:p>
        </w:tc>
        <w:tc>
          <w:tcPr>
            <w:tcW w:w="70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248" w:author="user" w:date="2012-02-29T14:49:00Z"/>
                <w:rFonts w:ascii="Calibri" w:hAnsi="Calibri" w:cs="Calibri"/>
                <w:sz w:val="18"/>
                <w:szCs w:val="18"/>
                <w:lang w:bidi="ne-NP"/>
              </w:rPr>
            </w:pPr>
            <w:ins w:id="5249" w:author="user" w:date="2012-02-29T14:49:00Z">
              <w:r w:rsidRPr="00145B40">
                <w:rPr>
                  <w:rFonts w:ascii="Calibri" w:hAnsi="Calibri" w:cs="Calibri"/>
                  <w:sz w:val="18"/>
                  <w:szCs w:val="18"/>
                  <w:lang w:bidi="ne-NP"/>
                </w:rPr>
                <w:t>29.4</w:t>
              </w:r>
            </w:ins>
          </w:p>
        </w:tc>
        <w:tc>
          <w:tcPr>
            <w:tcW w:w="82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250" w:author="user" w:date="2012-02-29T14:49:00Z"/>
                <w:rFonts w:ascii="Calibri" w:hAnsi="Calibri" w:cs="Calibri"/>
                <w:sz w:val="18"/>
                <w:szCs w:val="18"/>
                <w:lang w:bidi="ne-NP"/>
              </w:rPr>
            </w:pPr>
            <w:ins w:id="5251" w:author="user" w:date="2012-02-29T14:49:00Z">
              <w:r w:rsidRPr="00145B40">
                <w:rPr>
                  <w:rFonts w:ascii="Calibri" w:hAnsi="Calibri" w:cs="Calibri"/>
                  <w:sz w:val="18"/>
                  <w:szCs w:val="18"/>
                  <w:lang w:bidi="ne-NP"/>
                </w:rPr>
                <w:t>31</w:t>
              </w:r>
            </w:ins>
          </w:p>
        </w:tc>
        <w:tc>
          <w:tcPr>
            <w:tcW w:w="82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252" w:author="user" w:date="2012-02-29T14:49:00Z"/>
                <w:rFonts w:ascii="Calibri" w:hAnsi="Calibri" w:cs="Calibri"/>
                <w:sz w:val="18"/>
                <w:szCs w:val="18"/>
                <w:lang w:bidi="ne-NP"/>
              </w:rPr>
            </w:pPr>
            <w:ins w:id="5253" w:author="user" w:date="2012-02-29T14:49:00Z">
              <w:r w:rsidRPr="00145B40">
                <w:rPr>
                  <w:rFonts w:ascii="Calibri" w:hAnsi="Calibri" w:cs="Calibri"/>
                  <w:sz w:val="18"/>
                  <w:szCs w:val="18"/>
                  <w:lang w:bidi="ne-NP"/>
                </w:rPr>
                <w:t>60.8</w:t>
              </w:r>
            </w:ins>
          </w:p>
        </w:tc>
        <w:tc>
          <w:tcPr>
            <w:tcW w:w="76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254" w:author="user" w:date="2012-02-29T14:49:00Z"/>
                <w:rFonts w:ascii="Calibri" w:hAnsi="Calibri" w:cs="Calibri"/>
                <w:sz w:val="18"/>
                <w:szCs w:val="18"/>
                <w:lang w:bidi="ne-NP"/>
              </w:rPr>
            </w:pPr>
            <w:ins w:id="5255" w:author="user" w:date="2012-02-29T14:49:00Z">
              <w:r w:rsidRPr="00145B40">
                <w:rPr>
                  <w:rFonts w:ascii="Calibri" w:hAnsi="Calibri" w:cs="Calibri"/>
                  <w:sz w:val="18"/>
                  <w:szCs w:val="18"/>
                  <w:lang w:bidi="ne-NP"/>
                </w:rPr>
                <w:t>1</w:t>
              </w:r>
            </w:ins>
          </w:p>
        </w:tc>
        <w:tc>
          <w:tcPr>
            <w:tcW w:w="70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256" w:author="user" w:date="2012-02-29T14:49:00Z"/>
                <w:rFonts w:ascii="Calibri" w:hAnsi="Calibri" w:cs="Calibri"/>
                <w:sz w:val="18"/>
                <w:szCs w:val="18"/>
                <w:lang w:bidi="ne-NP"/>
              </w:rPr>
            </w:pPr>
            <w:ins w:id="5257" w:author="user" w:date="2012-02-29T14:49:00Z">
              <w:r w:rsidRPr="00145B40">
                <w:rPr>
                  <w:rFonts w:ascii="Calibri" w:hAnsi="Calibri" w:cs="Calibri"/>
                  <w:sz w:val="18"/>
                  <w:szCs w:val="18"/>
                  <w:lang w:bidi="ne-NP"/>
                </w:rPr>
                <w:t>2</w:t>
              </w:r>
            </w:ins>
          </w:p>
        </w:tc>
        <w:tc>
          <w:tcPr>
            <w:tcW w:w="74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258" w:author="user" w:date="2012-02-29T14:49:00Z"/>
                <w:rFonts w:ascii="Calibri" w:hAnsi="Calibri" w:cs="Calibri"/>
                <w:sz w:val="18"/>
                <w:szCs w:val="18"/>
                <w:lang w:bidi="ne-NP"/>
              </w:rPr>
            </w:pPr>
            <w:ins w:id="5259" w:author="user" w:date="2012-02-29T14:49:00Z">
              <w:r w:rsidRPr="00145B40">
                <w:rPr>
                  <w:rFonts w:ascii="Calibri" w:hAnsi="Calibri" w:cs="Calibri"/>
                  <w:sz w:val="18"/>
                  <w:szCs w:val="18"/>
                  <w:lang w:bidi="ne-NP"/>
                </w:rPr>
                <w:t>4</w:t>
              </w:r>
            </w:ins>
          </w:p>
        </w:tc>
        <w:tc>
          <w:tcPr>
            <w:tcW w:w="74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260" w:author="user" w:date="2012-02-29T14:49:00Z"/>
                <w:rFonts w:ascii="Calibri" w:hAnsi="Calibri" w:cs="Calibri"/>
                <w:sz w:val="18"/>
                <w:szCs w:val="18"/>
                <w:lang w:bidi="ne-NP"/>
              </w:rPr>
            </w:pPr>
            <w:ins w:id="5261" w:author="user" w:date="2012-02-29T14:49:00Z">
              <w:r w:rsidRPr="00145B40">
                <w:rPr>
                  <w:rFonts w:ascii="Calibri" w:hAnsi="Calibri" w:cs="Calibri"/>
                  <w:sz w:val="18"/>
                  <w:szCs w:val="18"/>
                  <w:lang w:bidi="ne-NP"/>
                </w:rPr>
                <w:t>7.8</w:t>
              </w:r>
            </w:ins>
          </w:p>
        </w:tc>
        <w:tc>
          <w:tcPr>
            <w:tcW w:w="1221"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262" w:author="user" w:date="2012-02-29T14:49:00Z"/>
                <w:rFonts w:ascii="Calibri" w:hAnsi="Calibri" w:cs="Calibri"/>
                <w:sz w:val="18"/>
                <w:szCs w:val="18"/>
                <w:lang w:bidi="ne-NP"/>
              </w:rPr>
            </w:pPr>
            <w:ins w:id="5263" w:author="user" w:date="2012-02-29T14:49:00Z">
              <w:r w:rsidRPr="00145B40">
                <w:rPr>
                  <w:rFonts w:ascii="Calibri" w:hAnsi="Calibri" w:cs="Calibri"/>
                  <w:sz w:val="18"/>
                  <w:szCs w:val="18"/>
                  <w:lang w:bidi="ne-NP"/>
                </w:rPr>
                <w:t>51</w:t>
              </w:r>
            </w:ins>
          </w:p>
        </w:tc>
      </w:tr>
      <w:tr w:rsidR="002B6273" w:rsidRPr="00145B40" w:rsidTr="0074335E">
        <w:trPr>
          <w:trHeight w:val="215"/>
          <w:ins w:id="5264" w:author="user" w:date="2012-02-29T14:49:00Z"/>
        </w:trPr>
        <w:tc>
          <w:tcPr>
            <w:tcW w:w="2233" w:type="dxa"/>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5265" w:author="user" w:date="2012-02-29T14:49:00Z"/>
                <w:rFonts w:ascii="Calibri" w:hAnsi="Calibri" w:cs="Calibri"/>
                <w:sz w:val="18"/>
                <w:szCs w:val="18"/>
                <w:lang w:bidi="ne-NP"/>
              </w:rPr>
            </w:pPr>
            <w:ins w:id="5266" w:author="user" w:date="2012-02-29T14:49:00Z">
              <w:r w:rsidRPr="00145B40">
                <w:rPr>
                  <w:rFonts w:ascii="Calibri" w:hAnsi="Calibri" w:cs="Calibri"/>
                  <w:sz w:val="18"/>
                  <w:szCs w:val="18"/>
                  <w:lang w:bidi="ne-NP"/>
                </w:rPr>
                <w:t>Birendranagar</w:t>
              </w:r>
            </w:ins>
          </w:p>
        </w:tc>
        <w:tc>
          <w:tcPr>
            <w:tcW w:w="667"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267" w:author="user" w:date="2012-02-29T14:49:00Z"/>
                <w:rFonts w:ascii="Calibri" w:hAnsi="Calibri" w:cs="Calibri"/>
                <w:sz w:val="18"/>
                <w:szCs w:val="18"/>
                <w:lang w:bidi="ne-NP"/>
              </w:rPr>
            </w:pPr>
            <w:ins w:id="5268" w:author="user" w:date="2012-02-29T14:49:00Z">
              <w:r w:rsidRPr="00145B40">
                <w:rPr>
                  <w:rFonts w:ascii="Calibri" w:hAnsi="Calibri" w:cs="Calibri"/>
                  <w:sz w:val="18"/>
                  <w:szCs w:val="18"/>
                  <w:lang w:bidi="ne-NP"/>
                </w:rPr>
                <w:t>12</w:t>
              </w:r>
            </w:ins>
          </w:p>
        </w:tc>
        <w:tc>
          <w:tcPr>
            <w:tcW w:w="70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269" w:author="user" w:date="2012-02-29T14:49:00Z"/>
                <w:rFonts w:ascii="Calibri" w:hAnsi="Calibri" w:cs="Calibri"/>
                <w:sz w:val="18"/>
                <w:szCs w:val="18"/>
                <w:lang w:bidi="ne-NP"/>
              </w:rPr>
            </w:pPr>
            <w:ins w:id="5270" w:author="user" w:date="2012-02-29T14:49:00Z">
              <w:r w:rsidRPr="00145B40">
                <w:rPr>
                  <w:rFonts w:ascii="Calibri" w:hAnsi="Calibri" w:cs="Calibri"/>
                  <w:sz w:val="18"/>
                  <w:szCs w:val="18"/>
                  <w:lang w:bidi="ne-NP"/>
                </w:rPr>
                <w:t>60</w:t>
              </w:r>
            </w:ins>
          </w:p>
        </w:tc>
        <w:tc>
          <w:tcPr>
            <w:tcW w:w="82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271" w:author="user" w:date="2012-02-29T14:49:00Z"/>
                <w:rFonts w:ascii="Calibri" w:hAnsi="Calibri" w:cs="Calibri"/>
                <w:sz w:val="18"/>
                <w:szCs w:val="18"/>
                <w:lang w:bidi="ne-NP"/>
              </w:rPr>
            </w:pPr>
            <w:ins w:id="5272" w:author="user" w:date="2012-02-29T14:49:00Z">
              <w:r w:rsidRPr="00145B40">
                <w:rPr>
                  <w:rFonts w:ascii="Calibri" w:hAnsi="Calibri" w:cs="Calibri"/>
                  <w:sz w:val="18"/>
                  <w:szCs w:val="18"/>
                  <w:lang w:bidi="ne-NP"/>
                </w:rPr>
                <w:t>6</w:t>
              </w:r>
            </w:ins>
          </w:p>
        </w:tc>
        <w:tc>
          <w:tcPr>
            <w:tcW w:w="82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273" w:author="user" w:date="2012-02-29T14:49:00Z"/>
                <w:rFonts w:ascii="Calibri" w:hAnsi="Calibri" w:cs="Calibri"/>
                <w:sz w:val="18"/>
                <w:szCs w:val="18"/>
                <w:lang w:bidi="ne-NP"/>
              </w:rPr>
            </w:pPr>
            <w:ins w:id="5274" w:author="user" w:date="2012-02-29T14:49:00Z">
              <w:r w:rsidRPr="00145B40">
                <w:rPr>
                  <w:rFonts w:ascii="Calibri" w:hAnsi="Calibri" w:cs="Calibri"/>
                  <w:sz w:val="18"/>
                  <w:szCs w:val="18"/>
                  <w:lang w:bidi="ne-NP"/>
                </w:rPr>
                <w:t>30</w:t>
              </w:r>
            </w:ins>
          </w:p>
        </w:tc>
        <w:tc>
          <w:tcPr>
            <w:tcW w:w="76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275" w:author="user" w:date="2012-02-29T14:49:00Z"/>
                <w:rFonts w:ascii="Calibri" w:hAnsi="Calibri" w:cs="Calibri"/>
                <w:sz w:val="18"/>
                <w:szCs w:val="18"/>
                <w:lang w:bidi="ne-NP"/>
              </w:rPr>
            </w:pPr>
            <w:ins w:id="5276" w:author="user" w:date="2012-02-29T14:49:00Z">
              <w:r w:rsidRPr="00145B40">
                <w:rPr>
                  <w:rFonts w:ascii="Calibri" w:hAnsi="Calibri" w:cs="Calibri"/>
                  <w:sz w:val="18"/>
                  <w:szCs w:val="18"/>
                  <w:lang w:bidi="ne-NP"/>
                </w:rPr>
                <w:t>-</w:t>
              </w:r>
            </w:ins>
          </w:p>
        </w:tc>
        <w:tc>
          <w:tcPr>
            <w:tcW w:w="70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277" w:author="user" w:date="2012-02-29T14:49:00Z"/>
                <w:rFonts w:ascii="Calibri" w:hAnsi="Calibri" w:cs="Calibri"/>
                <w:sz w:val="18"/>
                <w:szCs w:val="18"/>
                <w:lang w:bidi="ne-NP"/>
              </w:rPr>
            </w:pPr>
            <w:ins w:id="5278" w:author="user" w:date="2012-02-29T14:49:00Z">
              <w:r w:rsidRPr="00145B40">
                <w:rPr>
                  <w:rFonts w:ascii="Calibri" w:hAnsi="Calibri" w:cs="Calibri"/>
                  <w:sz w:val="18"/>
                  <w:szCs w:val="18"/>
                  <w:lang w:bidi="ne-NP"/>
                </w:rPr>
                <w:t>-</w:t>
              </w:r>
            </w:ins>
          </w:p>
        </w:tc>
        <w:tc>
          <w:tcPr>
            <w:tcW w:w="74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279" w:author="user" w:date="2012-02-29T14:49:00Z"/>
                <w:rFonts w:ascii="Calibri" w:hAnsi="Calibri" w:cs="Calibri"/>
                <w:sz w:val="18"/>
                <w:szCs w:val="18"/>
                <w:lang w:bidi="ne-NP"/>
              </w:rPr>
            </w:pPr>
            <w:ins w:id="5280" w:author="user" w:date="2012-02-29T14:49:00Z">
              <w:r w:rsidRPr="00145B40">
                <w:rPr>
                  <w:rFonts w:ascii="Calibri" w:hAnsi="Calibri" w:cs="Calibri"/>
                  <w:sz w:val="18"/>
                  <w:szCs w:val="18"/>
                  <w:lang w:bidi="ne-NP"/>
                </w:rPr>
                <w:t>2</w:t>
              </w:r>
            </w:ins>
          </w:p>
        </w:tc>
        <w:tc>
          <w:tcPr>
            <w:tcW w:w="74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281" w:author="user" w:date="2012-02-29T14:49:00Z"/>
                <w:rFonts w:ascii="Calibri" w:hAnsi="Calibri" w:cs="Calibri"/>
                <w:sz w:val="18"/>
                <w:szCs w:val="18"/>
                <w:lang w:bidi="ne-NP"/>
              </w:rPr>
            </w:pPr>
            <w:ins w:id="5282" w:author="user" w:date="2012-02-29T14:49:00Z">
              <w:r w:rsidRPr="00145B40">
                <w:rPr>
                  <w:rFonts w:ascii="Calibri" w:hAnsi="Calibri" w:cs="Calibri"/>
                  <w:sz w:val="18"/>
                  <w:szCs w:val="18"/>
                  <w:lang w:bidi="ne-NP"/>
                </w:rPr>
                <w:t>10</w:t>
              </w:r>
            </w:ins>
          </w:p>
        </w:tc>
        <w:tc>
          <w:tcPr>
            <w:tcW w:w="1221"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283" w:author="user" w:date="2012-02-29T14:49:00Z"/>
                <w:rFonts w:ascii="Calibri" w:hAnsi="Calibri" w:cs="Calibri"/>
                <w:sz w:val="18"/>
                <w:szCs w:val="18"/>
                <w:lang w:bidi="ne-NP"/>
              </w:rPr>
            </w:pPr>
            <w:ins w:id="5284" w:author="user" w:date="2012-02-29T14:49:00Z">
              <w:r w:rsidRPr="00145B40">
                <w:rPr>
                  <w:rFonts w:ascii="Calibri" w:hAnsi="Calibri" w:cs="Calibri"/>
                  <w:sz w:val="18"/>
                  <w:szCs w:val="18"/>
                  <w:lang w:bidi="ne-NP"/>
                </w:rPr>
                <w:t>20</w:t>
              </w:r>
            </w:ins>
          </w:p>
        </w:tc>
      </w:tr>
      <w:tr w:rsidR="002B6273" w:rsidRPr="00145B40" w:rsidTr="0074335E">
        <w:trPr>
          <w:trHeight w:val="242"/>
          <w:ins w:id="5285" w:author="user" w:date="2012-02-29T14:49:00Z"/>
        </w:trPr>
        <w:tc>
          <w:tcPr>
            <w:tcW w:w="2233" w:type="dxa"/>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5286" w:author="user" w:date="2012-02-29T14:49:00Z"/>
                <w:rFonts w:ascii="Calibri" w:hAnsi="Calibri" w:cs="Calibri"/>
                <w:sz w:val="18"/>
                <w:szCs w:val="18"/>
                <w:lang w:bidi="ne-NP"/>
              </w:rPr>
            </w:pPr>
            <w:ins w:id="5287" w:author="user" w:date="2012-02-29T14:49:00Z">
              <w:r w:rsidRPr="00145B40">
                <w:rPr>
                  <w:rFonts w:ascii="Calibri" w:hAnsi="Calibri" w:cs="Calibri"/>
                  <w:sz w:val="18"/>
                  <w:szCs w:val="18"/>
                  <w:lang w:bidi="ne-NP"/>
                </w:rPr>
                <w:t>Chainpur</w:t>
              </w:r>
            </w:ins>
          </w:p>
        </w:tc>
        <w:tc>
          <w:tcPr>
            <w:tcW w:w="667"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288" w:author="user" w:date="2012-02-29T14:49:00Z"/>
                <w:rFonts w:ascii="Calibri" w:hAnsi="Calibri" w:cs="Calibri"/>
                <w:sz w:val="18"/>
                <w:szCs w:val="18"/>
                <w:lang w:bidi="ne-NP"/>
              </w:rPr>
            </w:pPr>
            <w:ins w:id="5289" w:author="user" w:date="2012-02-29T14:49:00Z">
              <w:r w:rsidRPr="00145B40">
                <w:rPr>
                  <w:rFonts w:ascii="Calibri" w:hAnsi="Calibri" w:cs="Calibri"/>
                  <w:sz w:val="18"/>
                  <w:szCs w:val="18"/>
                  <w:lang w:bidi="ne-NP"/>
                </w:rPr>
                <w:t>14</w:t>
              </w:r>
            </w:ins>
          </w:p>
        </w:tc>
        <w:tc>
          <w:tcPr>
            <w:tcW w:w="70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290" w:author="user" w:date="2012-02-29T14:49:00Z"/>
                <w:rFonts w:ascii="Calibri" w:hAnsi="Calibri" w:cs="Calibri"/>
                <w:sz w:val="18"/>
                <w:szCs w:val="18"/>
                <w:lang w:bidi="ne-NP"/>
              </w:rPr>
            </w:pPr>
            <w:ins w:id="5291" w:author="user" w:date="2012-02-29T14:49:00Z">
              <w:r w:rsidRPr="00145B40">
                <w:rPr>
                  <w:rFonts w:ascii="Calibri" w:hAnsi="Calibri" w:cs="Calibri"/>
                  <w:sz w:val="18"/>
                  <w:szCs w:val="18"/>
                  <w:lang w:bidi="ne-NP"/>
                </w:rPr>
                <w:t>77.8</w:t>
              </w:r>
            </w:ins>
          </w:p>
        </w:tc>
        <w:tc>
          <w:tcPr>
            <w:tcW w:w="82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292" w:author="user" w:date="2012-02-29T14:49:00Z"/>
                <w:rFonts w:ascii="Calibri" w:hAnsi="Calibri" w:cs="Calibri"/>
                <w:sz w:val="18"/>
                <w:szCs w:val="18"/>
                <w:lang w:bidi="ne-NP"/>
              </w:rPr>
            </w:pPr>
            <w:ins w:id="5293" w:author="user" w:date="2012-02-29T14:49:00Z">
              <w:r w:rsidRPr="00145B40">
                <w:rPr>
                  <w:rFonts w:ascii="Calibri" w:hAnsi="Calibri" w:cs="Calibri"/>
                  <w:sz w:val="18"/>
                  <w:szCs w:val="18"/>
                  <w:lang w:bidi="ne-NP"/>
                </w:rPr>
                <w:t>3</w:t>
              </w:r>
            </w:ins>
          </w:p>
        </w:tc>
        <w:tc>
          <w:tcPr>
            <w:tcW w:w="82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294" w:author="user" w:date="2012-02-29T14:49:00Z"/>
                <w:rFonts w:ascii="Calibri" w:hAnsi="Calibri" w:cs="Calibri"/>
                <w:sz w:val="18"/>
                <w:szCs w:val="18"/>
                <w:lang w:bidi="ne-NP"/>
              </w:rPr>
            </w:pPr>
            <w:ins w:id="5295" w:author="user" w:date="2012-02-29T14:49:00Z">
              <w:r w:rsidRPr="00145B40">
                <w:rPr>
                  <w:rFonts w:ascii="Calibri" w:hAnsi="Calibri" w:cs="Calibri"/>
                  <w:sz w:val="18"/>
                  <w:szCs w:val="18"/>
                  <w:lang w:bidi="ne-NP"/>
                </w:rPr>
                <w:t>16.7</w:t>
              </w:r>
            </w:ins>
          </w:p>
        </w:tc>
        <w:tc>
          <w:tcPr>
            <w:tcW w:w="76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296" w:author="user" w:date="2012-02-29T14:49:00Z"/>
                <w:rFonts w:ascii="Calibri" w:hAnsi="Calibri" w:cs="Calibri"/>
                <w:sz w:val="18"/>
                <w:szCs w:val="18"/>
                <w:lang w:bidi="ne-NP"/>
              </w:rPr>
            </w:pPr>
            <w:ins w:id="5297" w:author="user" w:date="2012-02-29T14:49:00Z">
              <w:r w:rsidRPr="00145B40">
                <w:rPr>
                  <w:rFonts w:ascii="Calibri" w:hAnsi="Calibri" w:cs="Calibri"/>
                  <w:sz w:val="18"/>
                  <w:szCs w:val="18"/>
                  <w:lang w:bidi="ne-NP"/>
                </w:rPr>
                <w:t>-</w:t>
              </w:r>
            </w:ins>
          </w:p>
        </w:tc>
        <w:tc>
          <w:tcPr>
            <w:tcW w:w="70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298" w:author="user" w:date="2012-02-29T14:49:00Z"/>
                <w:rFonts w:ascii="Calibri" w:hAnsi="Calibri" w:cs="Calibri"/>
                <w:sz w:val="18"/>
                <w:szCs w:val="18"/>
                <w:lang w:bidi="ne-NP"/>
              </w:rPr>
            </w:pPr>
            <w:ins w:id="5299" w:author="user" w:date="2012-02-29T14:49:00Z">
              <w:r w:rsidRPr="00145B40">
                <w:rPr>
                  <w:rFonts w:ascii="Calibri" w:hAnsi="Calibri" w:cs="Calibri"/>
                  <w:sz w:val="18"/>
                  <w:szCs w:val="18"/>
                  <w:lang w:bidi="ne-NP"/>
                </w:rPr>
                <w:t>-</w:t>
              </w:r>
            </w:ins>
          </w:p>
        </w:tc>
        <w:tc>
          <w:tcPr>
            <w:tcW w:w="74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300" w:author="user" w:date="2012-02-29T14:49:00Z"/>
                <w:rFonts w:ascii="Calibri" w:hAnsi="Calibri" w:cs="Calibri"/>
                <w:sz w:val="18"/>
                <w:szCs w:val="18"/>
                <w:lang w:bidi="ne-NP"/>
              </w:rPr>
            </w:pPr>
            <w:ins w:id="5301" w:author="user" w:date="2012-02-29T14:49:00Z">
              <w:r w:rsidRPr="00145B40">
                <w:rPr>
                  <w:rFonts w:ascii="Calibri" w:hAnsi="Calibri" w:cs="Calibri"/>
                  <w:sz w:val="18"/>
                  <w:szCs w:val="18"/>
                  <w:lang w:bidi="ne-NP"/>
                </w:rPr>
                <w:t>1</w:t>
              </w:r>
            </w:ins>
          </w:p>
        </w:tc>
        <w:tc>
          <w:tcPr>
            <w:tcW w:w="74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302" w:author="user" w:date="2012-02-29T14:49:00Z"/>
                <w:rFonts w:ascii="Calibri" w:hAnsi="Calibri" w:cs="Calibri"/>
                <w:sz w:val="18"/>
                <w:szCs w:val="18"/>
                <w:lang w:bidi="ne-NP"/>
              </w:rPr>
            </w:pPr>
            <w:ins w:id="5303" w:author="user" w:date="2012-02-29T14:49:00Z">
              <w:r w:rsidRPr="00145B40">
                <w:rPr>
                  <w:rFonts w:ascii="Calibri" w:hAnsi="Calibri" w:cs="Calibri"/>
                  <w:sz w:val="18"/>
                  <w:szCs w:val="18"/>
                  <w:lang w:bidi="ne-NP"/>
                </w:rPr>
                <w:t>5.5</w:t>
              </w:r>
            </w:ins>
          </w:p>
        </w:tc>
        <w:tc>
          <w:tcPr>
            <w:tcW w:w="1221"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304" w:author="user" w:date="2012-02-29T14:49:00Z"/>
                <w:rFonts w:ascii="Calibri" w:hAnsi="Calibri" w:cs="Calibri"/>
                <w:sz w:val="18"/>
                <w:szCs w:val="18"/>
                <w:lang w:bidi="ne-NP"/>
              </w:rPr>
            </w:pPr>
            <w:ins w:id="5305" w:author="user" w:date="2012-02-29T14:49:00Z">
              <w:r w:rsidRPr="00145B40">
                <w:rPr>
                  <w:rFonts w:ascii="Calibri" w:hAnsi="Calibri" w:cs="Calibri"/>
                  <w:sz w:val="18"/>
                  <w:szCs w:val="18"/>
                  <w:lang w:bidi="ne-NP"/>
                </w:rPr>
                <w:t>18</w:t>
              </w:r>
            </w:ins>
          </w:p>
        </w:tc>
      </w:tr>
      <w:tr w:rsidR="002B6273" w:rsidRPr="00145B40" w:rsidTr="0074335E">
        <w:trPr>
          <w:trHeight w:val="278"/>
          <w:ins w:id="5306" w:author="user" w:date="2012-02-29T14:49:00Z"/>
        </w:trPr>
        <w:tc>
          <w:tcPr>
            <w:tcW w:w="2233" w:type="dxa"/>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5307" w:author="user" w:date="2012-02-29T14:49:00Z"/>
                <w:rFonts w:ascii="Calibri" w:hAnsi="Calibri" w:cs="Calibri"/>
                <w:sz w:val="18"/>
                <w:szCs w:val="18"/>
                <w:lang w:bidi="ne-NP"/>
              </w:rPr>
            </w:pPr>
            <w:ins w:id="5308" w:author="user" w:date="2012-02-29T14:49:00Z">
              <w:r w:rsidRPr="00145B40">
                <w:rPr>
                  <w:rFonts w:ascii="Calibri" w:hAnsi="Calibri" w:cs="Calibri"/>
                  <w:sz w:val="18"/>
                  <w:szCs w:val="18"/>
                  <w:lang w:bidi="ne-NP"/>
                </w:rPr>
                <w:t>Jutpani</w:t>
              </w:r>
            </w:ins>
          </w:p>
        </w:tc>
        <w:tc>
          <w:tcPr>
            <w:tcW w:w="667"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309" w:author="user" w:date="2012-02-29T14:49:00Z"/>
                <w:rFonts w:ascii="Calibri" w:hAnsi="Calibri" w:cs="Calibri"/>
                <w:sz w:val="18"/>
                <w:szCs w:val="18"/>
                <w:lang w:bidi="ne-NP"/>
              </w:rPr>
            </w:pPr>
            <w:ins w:id="5310" w:author="user" w:date="2012-02-29T14:49:00Z">
              <w:r w:rsidRPr="00145B40">
                <w:rPr>
                  <w:rFonts w:ascii="Calibri" w:hAnsi="Calibri" w:cs="Calibri"/>
                  <w:sz w:val="18"/>
                  <w:szCs w:val="18"/>
                  <w:lang w:bidi="ne-NP"/>
                </w:rPr>
                <w:t>2</w:t>
              </w:r>
            </w:ins>
          </w:p>
        </w:tc>
        <w:tc>
          <w:tcPr>
            <w:tcW w:w="70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311" w:author="user" w:date="2012-02-29T14:49:00Z"/>
                <w:rFonts w:ascii="Calibri" w:hAnsi="Calibri" w:cs="Calibri"/>
                <w:sz w:val="18"/>
                <w:szCs w:val="18"/>
                <w:lang w:bidi="ne-NP"/>
              </w:rPr>
            </w:pPr>
            <w:ins w:id="5312" w:author="user" w:date="2012-02-29T14:49:00Z">
              <w:r w:rsidRPr="00145B40">
                <w:rPr>
                  <w:rFonts w:ascii="Calibri" w:hAnsi="Calibri" w:cs="Calibri"/>
                  <w:sz w:val="18"/>
                  <w:szCs w:val="18"/>
                  <w:lang w:bidi="ne-NP"/>
                </w:rPr>
                <w:t>33.3</w:t>
              </w:r>
            </w:ins>
          </w:p>
        </w:tc>
        <w:tc>
          <w:tcPr>
            <w:tcW w:w="82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313" w:author="user" w:date="2012-02-29T14:49:00Z"/>
                <w:rFonts w:ascii="Calibri" w:hAnsi="Calibri" w:cs="Calibri"/>
                <w:sz w:val="18"/>
                <w:szCs w:val="18"/>
                <w:lang w:bidi="ne-NP"/>
              </w:rPr>
            </w:pPr>
            <w:ins w:id="5314" w:author="user" w:date="2012-02-29T14:49:00Z">
              <w:r w:rsidRPr="00145B40">
                <w:rPr>
                  <w:rFonts w:ascii="Calibri" w:hAnsi="Calibri" w:cs="Calibri"/>
                  <w:sz w:val="18"/>
                  <w:szCs w:val="18"/>
                  <w:lang w:bidi="ne-NP"/>
                </w:rPr>
                <w:t>4</w:t>
              </w:r>
            </w:ins>
          </w:p>
        </w:tc>
        <w:tc>
          <w:tcPr>
            <w:tcW w:w="82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315" w:author="user" w:date="2012-02-29T14:49:00Z"/>
                <w:rFonts w:ascii="Calibri" w:hAnsi="Calibri" w:cs="Calibri"/>
                <w:sz w:val="18"/>
                <w:szCs w:val="18"/>
                <w:lang w:bidi="ne-NP"/>
              </w:rPr>
            </w:pPr>
            <w:ins w:id="5316" w:author="user" w:date="2012-02-29T14:49:00Z">
              <w:r w:rsidRPr="00145B40">
                <w:rPr>
                  <w:rFonts w:ascii="Calibri" w:hAnsi="Calibri" w:cs="Calibri"/>
                  <w:sz w:val="18"/>
                  <w:szCs w:val="18"/>
                  <w:lang w:bidi="ne-NP"/>
                </w:rPr>
                <w:t>66.67</w:t>
              </w:r>
            </w:ins>
          </w:p>
        </w:tc>
        <w:tc>
          <w:tcPr>
            <w:tcW w:w="76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317" w:author="user" w:date="2012-02-29T14:49:00Z"/>
                <w:rFonts w:ascii="Calibri" w:hAnsi="Calibri" w:cs="Calibri"/>
                <w:sz w:val="18"/>
                <w:szCs w:val="18"/>
                <w:lang w:bidi="ne-NP"/>
              </w:rPr>
            </w:pPr>
            <w:ins w:id="5318" w:author="user" w:date="2012-02-29T14:49:00Z">
              <w:r w:rsidRPr="00145B40">
                <w:rPr>
                  <w:rFonts w:ascii="Calibri" w:hAnsi="Calibri" w:cs="Calibri"/>
                  <w:sz w:val="18"/>
                  <w:szCs w:val="18"/>
                  <w:lang w:bidi="ne-NP"/>
                </w:rPr>
                <w:t>-</w:t>
              </w:r>
            </w:ins>
          </w:p>
        </w:tc>
        <w:tc>
          <w:tcPr>
            <w:tcW w:w="70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319" w:author="user" w:date="2012-02-29T14:49:00Z"/>
                <w:rFonts w:ascii="Calibri" w:hAnsi="Calibri" w:cs="Calibri"/>
                <w:sz w:val="18"/>
                <w:szCs w:val="18"/>
                <w:lang w:bidi="ne-NP"/>
              </w:rPr>
            </w:pPr>
            <w:ins w:id="5320" w:author="user" w:date="2012-02-29T14:49:00Z">
              <w:r w:rsidRPr="00145B40">
                <w:rPr>
                  <w:rFonts w:ascii="Calibri" w:hAnsi="Calibri" w:cs="Calibri"/>
                  <w:sz w:val="18"/>
                  <w:szCs w:val="18"/>
                  <w:lang w:bidi="ne-NP"/>
                </w:rPr>
                <w:t>-</w:t>
              </w:r>
            </w:ins>
          </w:p>
        </w:tc>
        <w:tc>
          <w:tcPr>
            <w:tcW w:w="74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321" w:author="user" w:date="2012-02-29T14:49:00Z"/>
                <w:rFonts w:ascii="Calibri" w:hAnsi="Calibri" w:cs="Calibri"/>
                <w:sz w:val="18"/>
                <w:szCs w:val="18"/>
                <w:lang w:bidi="ne-NP"/>
              </w:rPr>
            </w:pPr>
            <w:ins w:id="5322" w:author="user" w:date="2012-02-29T14:49:00Z">
              <w:r w:rsidRPr="00145B40">
                <w:rPr>
                  <w:rFonts w:ascii="Calibri" w:hAnsi="Calibri" w:cs="Calibri"/>
                  <w:sz w:val="18"/>
                  <w:szCs w:val="18"/>
                  <w:lang w:bidi="ne-NP"/>
                </w:rPr>
                <w:t>-</w:t>
              </w:r>
            </w:ins>
          </w:p>
        </w:tc>
        <w:tc>
          <w:tcPr>
            <w:tcW w:w="74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323" w:author="user" w:date="2012-02-29T14:49:00Z"/>
                <w:rFonts w:ascii="Calibri" w:hAnsi="Calibri" w:cs="Calibri"/>
                <w:sz w:val="18"/>
                <w:szCs w:val="18"/>
                <w:lang w:bidi="ne-NP"/>
              </w:rPr>
            </w:pPr>
            <w:ins w:id="5324" w:author="user" w:date="2012-02-29T14:49:00Z">
              <w:r w:rsidRPr="00145B40">
                <w:rPr>
                  <w:rFonts w:ascii="Calibri" w:hAnsi="Calibri" w:cs="Calibri"/>
                  <w:sz w:val="18"/>
                  <w:szCs w:val="18"/>
                  <w:lang w:bidi="ne-NP"/>
                </w:rPr>
                <w:t>-</w:t>
              </w:r>
            </w:ins>
          </w:p>
        </w:tc>
        <w:tc>
          <w:tcPr>
            <w:tcW w:w="1221"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325" w:author="user" w:date="2012-02-29T14:49:00Z"/>
                <w:rFonts w:ascii="Calibri" w:hAnsi="Calibri" w:cs="Calibri"/>
                <w:sz w:val="18"/>
                <w:szCs w:val="18"/>
                <w:lang w:bidi="ne-NP"/>
              </w:rPr>
            </w:pPr>
            <w:ins w:id="5326" w:author="user" w:date="2012-02-29T14:49:00Z">
              <w:r w:rsidRPr="00145B40">
                <w:rPr>
                  <w:rFonts w:ascii="Calibri" w:hAnsi="Calibri" w:cs="Calibri"/>
                  <w:sz w:val="18"/>
                  <w:szCs w:val="18"/>
                  <w:lang w:bidi="ne-NP"/>
                </w:rPr>
                <w:t>6</w:t>
              </w:r>
            </w:ins>
          </w:p>
        </w:tc>
      </w:tr>
      <w:tr w:rsidR="002B6273" w:rsidRPr="00145B40" w:rsidTr="0074335E">
        <w:trPr>
          <w:trHeight w:val="224"/>
          <w:ins w:id="5327" w:author="user" w:date="2012-02-29T14:49:00Z"/>
        </w:trPr>
        <w:tc>
          <w:tcPr>
            <w:tcW w:w="2233" w:type="dxa"/>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5328" w:author="user" w:date="2012-02-29T14:49:00Z"/>
                <w:rFonts w:ascii="Calibri" w:hAnsi="Calibri" w:cs="Calibri"/>
                <w:sz w:val="18"/>
                <w:szCs w:val="18"/>
                <w:lang w:bidi="ne-NP"/>
              </w:rPr>
            </w:pPr>
            <w:ins w:id="5329" w:author="user" w:date="2012-02-29T14:49:00Z">
              <w:r w:rsidRPr="00145B40">
                <w:rPr>
                  <w:rFonts w:ascii="Calibri" w:hAnsi="Calibri" w:cs="Calibri"/>
                  <w:sz w:val="18"/>
                  <w:szCs w:val="18"/>
                  <w:lang w:bidi="ne-NP"/>
                </w:rPr>
                <w:t>Piple</w:t>
              </w:r>
            </w:ins>
          </w:p>
        </w:tc>
        <w:tc>
          <w:tcPr>
            <w:tcW w:w="667"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330" w:author="user" w:date="2012-02-29T14:49:00Z"/>
                <w:rFonts w:ascii="Calibri" w:hAnsi="Calibri" w:cs="Calibri"/>
                <w:sz w:val="18"/>
                <w:szCs w:val="18"/>
                <w:lang w:bidi="ne-NP"/>
              </w:rPr>
            </w:pPr>
            <w:ins w:id="5331" w:author="user" w:date="2012-02-29T14:49:00Z">
              <w:r w:rsidRPr="00145B40">
                <w:rPr>
                  <w:rFonts w:ascii="Calibri" w:hAnsi="Calibri" w:cs="Calibri"/>
                  <w:sz w:val="18"/>
                  <w:szCs w:val="18"/>
                  <w:lang w:bidi="ne-NP"/>
                </w:rPr>
                <w:t>14</w:t>
              </w:r>
            </w:ins>
          </w:p>
        </w:tc>
        <w:tc>
          <w:tcPr>
            <w:tcW w:w="70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332" w:author="user" w:date="2012-02-29T14:49:00Z"/>
                <w:rFonts w:ascii="Calibri" w:hAnsi="Calibri" w:cs="Calibri"/>
                <w:sz w:val="18"/>
                <w:szCs w:val="18"/>
                <w:lang w:bidi="ne-NP"/>
              </w:rPr>
            </w:pPr>
            <w:ins w:id="5333" w:author="user" w:date="2012-02-29T14:49:00Z">
              <w:r w:rsidRPr="00145B40">
                <w:rPr>
                  <w:rFonts w:ascii="Calibri" w:hAnsi="Calibri" w:cs="Calibri"/>
                  <w:sz w:val="18"/>
                  <w:szCs w:val="18"/>
                  <w:lang w:bidi="ne-NP"/>
                </w:rPr>
                <w:t>100</w:t>
              </w:r>
            </w:ins>
          </w:p>
        </w:tc>
        <w:tc>
          <w:tcPr>
            <w:tcW w:w="82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334" w:author="user" w:date="2012-02-29T14:49:00Z"/>
                <w:rFonts w:ascii="Calibri" w:hAnsi="Calibri" w:cs="Calibri"/>
                <w:sz w:val="18"/>
                <w:szCs w:val="18"/>
                <w:lang w:bidi="ne-NP"/>
              </w:rPr>
            </w:pPr>
            <w:ins w:id="5335" w:author="user" w:date="2012-02-29T14:49:00Z">
              <w:r w:rsidRPr="00145B40">
                <w:rPr>
                  <w:rFonts w:ascii="Calibri" w:hAnsi="Calibri" w:cs="Calibri"/>
                  <w:sz w:val="18"/>
                  <w:szCs w:val="18"/>
                  <w:lang w:bidi="ne-NP"/>
                </w:rPr>
                <w:t>-</w:t>
              </w:r>
            </w:ins>
          </w:p>
        </w:tc>
        <w:tc>
          <w:tcPr>
            <w:tcW w:w="82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336" w:author="user" w:date="2012-02-29T14:49:00Z"/>
                <w:rFonts w:ascii="Calibri" w:hAnsi="Calibri" w:cs="Calibri"/>
                <w:sz w:val="18"/>
                <w:szCs w:val="18"/>
                <w:lang w:bidi="ne-NP"/>
              </w:rPr>
            </w:pPr>
            <w:ins w:id="5337" w:author="user" w:date="2012-02-29T14:49:00Z">
              <w:r w:rsidRPr="00145B40">
                <w:rPr>
                  <w:rFonts w:ascii="Calibri" w:hAnsi="Calibri" w:cs="Calibri"/>
                  <w:sz w:val="18"/>
                  <w:szCs w:val="18"/>
                  <w:lang w:bidi="ne-NP"/>
                </w:rPr>
                <w:t>-</w:t>
              </w:r>
            </w:ins>
          </w:p>
        </w:tc>
        <w:tc>
          <w:tcPr>
            <w:tcW w:w="76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338" w:author="user" w:date="2012-02-29T14:49:00Z"/>
                <w:rFonts w:ascii="Calibri" w:hAnsi="Calibri" w:cs="Calibri"/>
                <w:sz w:val="18"/>
                <w:szCs w:val="18"/>
                <w:lang w:bidi="ne-NP"/>
              </w:rPr>
            </w:pPr>
            <w:ins w:id="5339" w:author="user" w:date="2012-02-29T14:49:00Z">
              <w:r w:rsidRPr="00145B40">
                <w:rPr>
                  <w:rFonts w:ascii="Calibri" w:hAnsi="Calibri" w:cs="Calibri"/>
                  <w:sz w:val="18"/>
                  <w:szCs w:val="18"/>
                  <w:lang w:bidi="ne-NP"/>
                </w:rPr>
                <w:t>-</w:t>
              </w:r>
            </w:ins>
          </w:p>
        </w:tc>
        <w:tc>
          <w:tcPr>
            <w:tcW w:w="70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340" w:author="user" w:date="2012-02-29T14:49:00Z"/>
                <w:rFonts w:ascii="Calibri" w:hAnsi="Calibri" w:cs="Calibri"/>
                <w:sz w:val="18"/>
                <w:szCs w:val="18"/>
                <w:lang w:bidi="ne-NP"/>
              </w:rPr>
            </w:pPr>
            <w:ins w:id="5341" w:author="user" w:date="2012-02-29T14:49:00Z">
              <w:r w:rsidRPr="00145B40">
                <w:rPr>
                  <w:rFonts w:ascii="Calibri" w:hAnsi="Calibri" w:cs="Calibri"/>
                  <w:sz w:val="18"/>
                  <w:szCs w:val="18"/>
                  <w:lang w:bidi="ne-NP"/>
                </w:rPr>
                <w:t>-</w:t>
              </w:r>
            </w:ins>
          </w:p>
        </w:tc>
        <w:tc>
          <w:tcPr>
            <w:tcW w:w="74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342" w:author="user" w:date="2012-02-29T14:49:00Z"/>
                <w:rFonts w:ascii="Calibri" w:hAnsi="Calibri" w:cs="Calibri"/>
                <w:sz w:val="18"/>
                <w:szCs w:val="18"/>
                <w:lang w:bidi="ne-NP"/>
              </w:rPr>
            </w:pPr>
            <w:ins w:id="5343" w:author="user" w:date="2012-02-29T14:49:00Z">
              <w:r w:rsidRPr="00145B40">
                <w:rPr>
                  <w:rFonts w:ascii="Calibri" w:hAnsi="Calibri" w:cs="Calibri"/>
                  <w:sz w:val="18"/>
                  <w:szCs w:val="18"/>
                  <w:lang w:bidi="ne-NP"/>
                </w:rPr>
                <w:t>-</w:t>
              </w:r>
            </w:ins>
          </w:p>
        </w:tc>
        <w:tc>
          <w:tcPr>
            <w:tcW w:w="74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344" w:author="user" w:date="2012-02-29T14:49:00Z"/>
                <w:rFonts w:ascii="Calibri" w:hAnsi="Calibri" w:cs="Calibri"/>
                <w:sz w:val="18"/>
                <w:szCs w:val="18"/>
                <w:lang w:bidi="ne-NP"/>
              </w:rPr>
            </w:pPr>
            <w:ins w:id="5345" w:author="user" w:date="2012-02-29T14:49:00Z">
              <w:r w:rsidRPr="00145B40">
                <w:rPr>
                  <w:rFonts w:ascii="Calibri" w:hAnsi="Calibri" w:cs="Calibri"/>
                  <w:sz w:val="18"/>
                  <w:szCs w:val="18"/>
                  <w:lang w:bidi="ne-NP"/>
                </w:rPr>
                <w:t>-</w:t>
              </w:r>
            </w:ins>
          </w:p>
        </w:tc>
        <w:tc>
          <w:tcPr>
            <w:tcW w:w="1221"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346" w:author="user" w:date="2012-02-29T14:49:00Z"/>
                <w:rFonts w:ascii="Calibri" w:hAnsi="Calibri" w:cs="Calibri"/>
                <w:sz w:val="18"/>
                <w:szCs w:val="18"/>
                <w:lang w:bidi="ne-NP"/>
              </w:rPr>
            </w:pPr>
            <w:ins w:id="5347" w:author="user" w:date="2012-02-29T14:49:00Z">
              <w:r w:rsidRPr="00145B40">
                <w:rPr>
                  <w:rFonts w:ascii="Calibri" w:hAnsi="Calibri" w:cs="Calibri"/>
                  <w:sz w:val="18"/>
                  <w:szCs w:val="18"/>
                  <w:lang w:bidi="ne-NP"/>
                </w:rPr>
                <w:t>14</w:t>
              </w:r>
            </w:ins>
          </w:p>
        </w:tc>
      </w:tr>
      <w:tr w:rsidR="002B6273" w:rsidRPr="00145B40" w:rsidTr="0074335E">
        <w:trPr>
          <w:trHeight w:val="251"/>
          <w:ins w:id="5348" w:author="user" w:date="2012-02-29T14:49:00Z"/>
        </w:trPr>
        <w:tc>
          <w:tcPr>
            <w:tcW w:w="2233" w:type="dxa"/>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5349" w:author="user" w:date="2012-02-29T14:49:00Z"/>
                <w:rFonts w:ascii="Calibri" w:hAnsi="Calibri" w:cs="Calibri"/>
                <w:sz w:val="18"/>
                <w:szCs w:val="18"/>
                <w:lang w:bidi="ne-NP"/>
              </w:rPr>
            </w:pPr>
            <w:ins w:id="5350" w:author="user" w:date="2012-02-29T14:49:00Z">
              <w:r w:rsidRPr="00145B40">
                <w:rPr>
                  <w:rFonts w:ascii="Calibri" w:hAnsi="Calibri" w:cs="Calibri"/>
                  <w:sz w:val="18"/>
                  <w:szCs w:val="18"/>
                  <w:lang w:bidi="ne-NP"/>
                </w:rPr>
                <w:t>Shaktikhor</w:t>
              </w:r>
            </w:ins>
          </w:p>
        </w:tc>
        <w:tc>
          <w:tcPr>
            <w:tcW w:w="667"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351" w:author="user" w:date="2012-02-29T14:49:00Z"/>
                <w:rFonts w:ascii="Calibri" w:hAnsi="Calibri" w:cs="Calibri"/>
                <w:sz w:val="18"/>
                <w:szCs w:val="18"/>
                <w:lang w:bidi="ne-NP"/>
              </w:rPr>
            </w:pPr>
            <w:ins w:id="5352" w:author="user" w:date="2012-02-29T14:49:00Z">
              <w:r w:rsidRPr="00145B40">
                <w:rPr>
                  <w:rFonts w:ascii="Calibri" w:hAnsi="Calibri" w:cs="Calibri"/>
                  <w:sz w:val="18"/>
                  <w:szCs w:val="18"/>
                  <w:lang w:bidi="ne-NP"/>
                </w:rPr>
                <w:t>2</w:t>
              </w:r>
            </w:ins>
          </w:p>
        </w:tc>
        <w:tc>
          <w:tcPr>
            <w:tcW w:w="70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353" w:author="user" w:date="2012-02-29T14:49:00Z"/>
                <w:rFonts w:ascii="Calibri" w:hAnsi="Calibri" w:cs="Calibri"/>
                <w:sz w:val="18"/>
                <w:szCs w:val="18"/>
                <w:lang w:bidi="ne-NP"/>
              </w:rPr>
            </w:pPr>
            <w:ins w:id="5354" w:author="user" w:date="2012-02-29T14:49:00Z">
              <w:r w:rsidRPr="00145B40">
                <w:rPr>
                  <w:rFonts w:ascii="Calibri" w:hAnsi="Calibri" w:cs="Calibri"/>
                  <w:sz w:val="18"/>
                  <w:szCs w:val="18"/>
                  <w:lang w:bidi="ne-NP"/>
                </w:rPr>
                <w:t>50</w:t>
              </w:r>
            </w:ins>
          </w:p>
        </w:tc>
        <w:tc>
          <w:tcPr>
            <w:tcW w:w="82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355" w:author="user" w:date="2012-02-29T14:49:00Z"/>
                <w:rFonts w:ascii="Calibri" w:hAnsi="Calibri" w:cs="Calibri"/>
                <w:sz w:val="18"/>
                <w:szCs w:val="18"/>
                <w:lang w:bidi="ne-NP"/>
              </w:rPr>
            </w:pPr>
            <w:ins w:id="5356" w:author="user" w:date="2012-02-29T14:49:00Z">
              <w:r w:rsidRPr="00145B40">
                <w:rPr>
                  <w:rFonts w:ascii="Calibri" w:hAnsi="Calibri" w:cs="Calibri"/>
                  <w:sz w:val="18"/>
                  <w:szCs w:val="18"/>
                  <w:lang w:bidi="ne-NP"/>
                </w:rPr>
                <w:t>2</w:t>
              </w:r>
            </w:ins>
          </w:p>
        </w:tc>
        <w:tc>
          <w:tcPr>
            <w:tcW w:w="82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357" w:author="user" w:date="2012-02-29T14:49:00Z"/>
                <w:rFonts w:ascii="Calibri" w:hAnsi="Calibri" w:cs="Calibri"/>
                <w:sz w:val="18"/>
                <w:szCs w:val="18"/>
                <w:lang w:bidi="ne-NP"/>
              </w:rPr>
            </w:pPr>
            <w:ins w:id="5358" w:author="user" w:date="2012-02-29T14:49:00Z">
              <w:r w:rsidRPr="00145B40">
                <w:rPr>
                  <w:rFonts w:ascii="Calibri" w:hAnsi="Calibri" w:cs="Calibri"/>
                  <w:sz w:val="18"/>
                  <w:szCs w:val="18"/>
                  <w:lang w:bidi="ne-NP"/>
                </w:rPr>
                <w:t>50</w:t>
              </w:r>
            </w:ins>
          </w:p>
        </w:tc>
        <w:tc>
          <w:tcPr>
            <w:tcW w:w="76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359" w:author="user" w:date="2012-02-29T14:49:00Z"/>
                <w:rFonts w:ascii="Calibri" w:hAnsi="Calibri" w:cs="Calibri"/>
                <w:sz w:val="18"/>
                <w:szCs w:val="18"/>
                <w:lang w:bidi="ne-NP"/>
              </w:rPr>
            </w:pPr>
            <w:ins w:id="5360" w:author="user" w:date="2012-02-29T14:49:00Z">
              <w:r w:rsidRPr="00145B40">
                <w:rPr>
                  <w:rFonts w:ascii="Calibri" w:hAnsi="Calibri" w:cs="Calibri"/>
                  <w:sz w:val="18"/>
                  <w:szCs w:val="18"/>
                  <w:lang w:bidi="ne-NP"/>
                </w:rPr>
                <w:t>-</w:t>
              </w:r>
            </w:ins>
          </w:p>
        </w:tc>
        <w:tc>
          <w:tcPr>
            <w:tcW w:w="70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361" w:author="user" w:date="2012-02-29T14:49:00Z"/>
                <w:rFonts w:ascii="Calibri" w:hAnsi="Calibri" w:cs="Calibri"/>
                <w:sz w:val="18"/>
                <w:szCs w:val="18"/>
                <w:lang w:bidi="ne-NP"/>
              </w:rPr>
            </w:pPr>
            <w:ins w:id="5362" w:author="user" w:date="2012-02-29T14:49:00Z">
              <w:r w:rsidRPr="00145B40">
                <w:rPr>
                  <w:rFonts w:ascii="Calibri" w:hAnsi="Calibri" w:cs="Calibri"/>
                  <w:sz w:val="18"/>
                  <w:szCs w:val="18"/>
                  <w:lang w:bidi="ne-NP"/>
                </w:rPr>
                <w:t>-</w:t>
              </w:r>
            </w:ins>
          </w:p>
        </w:tc>
        <w:tc>
          <w:tcPr>
            <w:tcW w:w="74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363" w:author="user" w:date="2012-02-29T14:49:00Z"/>
                <w:rFonts w:ascii="Calibri" w:hAnsi="Calibri" w:cs="Calibri"/>
                <w:sz w:val="18"/>
                <w:szCs w:val="18"/>
                <w:lang w:bidi="ne-NP"/>
              </w:rPr>
            </w:pPr>
            <w:ins w:id="5364" w:author="user" w:date="2012-02-29T14:49:00Z">
              <w:r w:rsidRPr="00145B40">
                <w:rPr>
                  <w:rFonts w:ascii="Calibri" w:hAnsi="Calibri" w:cs="Calibri"/>
                  <w:sz w:val="18"/>
                  <w:szCs w:val="18"/>
                  <w:lang w:bidi="ne-NP"/>
                </w:rPr>
                <w:t>-</w:t>
              </w:r>
            </w:ins>
          </w:p>
        </w:tc>
        <w:tc>
          <w:tcPr>
            <w:tcW w:w="74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365" w:author="user" w:date="2012-02-29T14:49:00Z"/>
                <w:rFonts w:ascii="Calibri" w:hAnsi="Calibri" w:cs="Calibri"/>
                <w:sz w:val="18"/>
                <w:szCs w:val="18"/>
                <w:lang w:bidi="ne-NP"/>
              </w:rPr>
            </w:pPr>
            <w:ins w:id="5366" w:author="user" w:date="2012-02-29T14:49:00Z">
              <w:r w:rsidRPr="00145B40">
                <w:rPr>
                  <w:rFonts w:ascii="Calibri" w:hAnsi="Calibri" w:cs="Calibri"/>
                  <w:sz w:val="18"/>
                  <w:szCs w:val="18"/>
                  <w:lang w:bidi="ne-NP"/>
                </w:rPr>
                <w:t>-</w:t>
              </w:r>
            </w:ins>
          </w:p>
        </w:tc>
        <w:tc>
          <w:tcPr>
            <w:tcW w:w="1221"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367" w:author="user" w:date="2012-02-29T14:49:00Z"/>
                <w:rFonts w:ascii="Calibri" w:hAnsi="Calibri" w:cs="Calibri"/>
                <w:sz w:val="18"/>
                <w:szCs w:val="18"/>
                <w:lang w:bidi="ne-NP"/>
              </w:rPr>
            </w:pPr>
            <w:ins w:id="5368" w:author="user" w:date="2012-02-29T14:49:00Z">
              <w:r w:rsidRPr="00145B40">
                <w:rPr>
                  <w:rFonts w:ascii="Calibri" w:hAnsi="Calibri" w:cs="Calibri"/>
                  <w:sz w:val="18"/>
                  <w:szCs w:val="18"/>
                  <w:lang w:bidi="ne-NP"/>
                </w:rPr>
                <w:t>4</w:t>
              </w:r>
            </w:ins>
          </w:p>
        </w:tc>
      </w:tr>
      <w:tr w:rsidR="002B6273" w:rsidRPr="00145B40" w:rsidTr="0074335E">
        <w:trPr>
          <w:trHeight w:val="206"/>
          <w:ins w:id="5369" w:author="user" w:date="2012-02-29T14:49:00Z"/>
        </w:trPr>
        <w:tc>
          <w:tcPr>
            <w:tcW w:w="2233" w:type="dxa"/>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5370" w:author="user" w:date="2012-02-29T14:49:00Z"/>
                <w:rFonts w:ascii="Calibri" w:hAnsi="Calibri" w:cs="Calibri"/>
                <w:b/>
                <w:bCs/>
                <w:sz w:val="18"/>
                <w:szCs w:val="18"/>
                <w:lang w:bidi="ne-NP"/>
              </w:rPr>
            </w:pPr>
            <w:ins w:id="5371" w:author="user" w:date="2012-02-29T14:49:00Z">
              <w:r w:rsidRPr="00145B40">
                <w:rPr>
                  <w:rFonts w:ascii="Calibri" w:hAnsi="Calibri" w:cs="Calibri"/>
                  <w:b/>
                  <w:bCs/>
                  <w:sz w:val="18"/>
                  <w:szCs w:val="18"/>
                  <w:lang w:bidi="ne-NP"/>
                </w:rPr>
                <w:t>Total</w:t>
              </w:r>
            </w:ins>
          </w:p>
        </w:tc>
        <w:tc>
          <w:tcPr>
            <w:tcW w:w="667"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372" w:author="user" w:date="2012-02-29T14:49:00Z"/>
                <w:rFonts w:ascii="Calibri" w:hAnsi="Calibri" w:cs="Calibri"/>
                <w:b/>
                <w:bCs/>
                <w:sz w:val="18"/>
                <w:szCs w:val="18"/>
                <w:lang w:bidi="ne-NP"/>
              </w:rPr>
            </w:pPr>
            <w:ins w:id="5373" w:author="user" w:date="2012-02-29T14:49:00Z">
              <w:r w:rsidRPr="00145B40">
                <w:rPr>
                  <w:rFonts w:ascii="Calibri" w:hAnsi="Calibri" w:cs="Calibri"/>
                  <w:b/>
                  <w:bCs/>
                  <w:sz w:val="18"/>
                  <w:szCs w:val="18"/>
                  <w:lang w:bidi="ne-NP"/>
                </w:rPr>
                <w:t>84</w:t>
              </w:r>
            </w:ins>
          </w:p>
        </w:tc>
        <w:tc>
          <w:tcPr>
            <w:tcW w:w="70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374" w:author="user" w:date="2012-02-29T14:49:00Z"/>
                <w:rFonts w:ascii="Calibri" w:hAnsi="Calibri" w:cs="Calibri"/>
                <w:b/>
                <w:bCs/>
                <w:sz w:val="18"/>
                <w:szCs w:val="18"/>
                <w:lang w:bidi="ne-NP"/>
              </w:rPr>
            </w:pPr>
            <w:ins w:id="5375" w:author="user" w:date="2012-02-29T14:49:00Z">
              <w:r w:rsidRPr="00145B40">
                <w:rPr>
                  <w:rFonts w:ascii="Calibri" w:hAnsi="Calibri" w:cs="Calibri"/>
                  <w:b/>
                  <w:bCs/>
                  <w:sz w:val="18"/>
                  <w:szCs w:val="18"/>
                  <w:lang w:bidi="ne-NP"/>
                </w:rPr>
                <w:t>57.1</w:t>
              </w:r>
            </w:ins>
          </w:p>
        </w:tc>
        <w:tc>
          <w:tcPr>
            <w:tcW w:w="82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376" w:author="user" w:date="2012-02-29T14:49:00Z"/>
                <w:rFonts w:ascii="Calibri" w:hAnsi="Calibri" w:cs="Calibri"/>
                <w:b/>
                <w:bCs/>
                <w:sz w:val="18"/>
                <w:szCs w:val="18"/>
                <w:lang w:bidi="ne-NP"/>
              </w:rPr>
            </w:pPr>
            <w:ins w:id="5377" w:author="user" w:date="2012-02-29T14:49:00Z">
              <w:r w:rsidRPr="00145B40">
                <w:rPr>
                  <w:rFonts w:ascii="Calibri" w:hAnsi="Calibri" w:cs="Calibri"/>
                  <w:b/>
                  <w:bCs/>
                  <w:sz w:val="18"/>
                  <w:szCs w:val="18"/>
                  <w:lang w:bidi="ne-NP"/>
                </w:rPr>
                <w:t>53</w:t>
              </w:r>
            </w:ins>
          </w:p>
        </w:tc>
        <w:tc>
          <w:tcPr>
            <w:tcW w:w="82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378" w:author="user" w:date="2012-02-29T14:49:00Z"/>
                <w:rFonts w:ascii="Calibri" w:hAnsi="Calibri" w:cs="Calibri"/>
                <w:b/>
                <w:bCs/>
                <w:sz w:val="18"/>
                <w:szCs w:val="18"/>
                <w:lang w:bidi="ne-NP"/>
              </w:rPr>
            </w:pPr>
            <w:ins w:id="5379" w:author="user" w:date="2012-02-29T14:49:00Z">
              <w:r w:rsidRPr="00145B40">
                <w:rPr>
                  <w:rFonts w:ascii="Calibri" w:hAnsi="Calibri" w:cs="Calibri"/>
                  <w:b/>
                  <w:bCs/>
                  <w:sz w:val="18"/>
                  <w:szCs w:val="18"/>
                  <w:lang w:bidi="ne-NP"/>
                </w:rPr>
                <w:t>36.1</w:t>
              </w:r>
            </w:ins>
          </w:p>
        </w:tc>
        <w:tc>
          <w:tcPr>
            <w:tcW w:w="76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380" w:author="user" w:date="2012-02-29T14:49:00Z"/>
                <w:rFonts w:ascii="Calibri" w:hAnsi="Calibri" w:cs="Calibri"/>
                <w:b/>
                <w:bCs/>
                <w:sz w:val="18"/>
                <w:szCs w:val="18"/>
                <w:lang w:bidi="ne-NP"/>
              </w:rPr>
            </w:pPr>
            <w:ins w:id="5381" w:author="user" w:date="2012-02-29T14:49:00Z">
              <w:r w:rsidRPr="00145B40">
                <w:rPr>
                  <w:rFonts w:ascii="Calibri" w:hAnsi="Calibri" w:cs="Calibri"/>
                  <w:b/>
                  <w:bCs/>
                  <w:sz w:val="18"/>
                  <w:szCs w:val="18"/>
                  <w:lang w:bidi="ne-NP"/>
                </w:rPr>
                <w:t>2</w:t>
              </w:r>
            </w:ins>
          </w:p>
        </w:tc>
        <w:tc>
          <w:tcPr>
            <w:tcW w:w="70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382" w:author="user" w:date="2012-02-29T14:49:00Z"/>
                <w:rFonts w:ascii="Calibri" w:hAnsi="Calibri" w:cs="Calibri"/>
                <w:b/>
                <w:bCs/>
                <w:sz w:val="18"/>
                <w:szCs w:val="18"/>
                <w:lang w:bidi="ne-NP"/>
              </w:rPr>
            </w:pPr>
            <w:ins w:id="5383" w:author="user" w:date="2012-02-29T14:49:00Z">
              <w:r w:rsidRPr="00145B40">
                <w:rPr>
                  <w:rFonts w:ascii="Calibri" w:hAnsi="Calibri" w:cs="Calibri"/>
                  <w:b/>
                  <w:bCs/>
                  <w:sz w:val="18"/>
                  <w:szCs w:val="18"/>
                  <w:lang w:bidi="ne-NP"/>
                </w:rPr>
                <w:t>1.4</w:t>
              </w:r>
            </w:ins>
          </w:p>
        </w:tc>
        <w:tc>
          <w:tcPr>
            <w:tcW w:w="74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384" w:author="user" w:date="2012-02-29T14:49:00Z"/>
                <w:rFonts w:ascii="Calibri" w:hAnsi="Calibri" w:cs="Calibri"/>
                <w:b/>
                <w:bCs/>
                <w:sz w:val="18"/>
                <w:szCs w:val="18"/>
                <w:lang w:bidi="ne-NP"/>
              </w:rPr>
            </w:pPr>
            <w:ins w:id="5385" w:author="user" w:date="2012-02-29T14:49:00Z">
              <w:r w:rsidRPr="00145B40">
                <w:rPr>
                  <w:rFonts w:ascii="Calibri" w:hAnsi="Calibri" w:cs="Calibri"/>
                  <w:b/>
                  <w:bCs/>
                  <w:sz w:val="18"/>
                  <w:szCs w:val="18"/>
                  <w:lang w:bidi="ne-NP"/>
                </w:rPr>
                <w:t>8</w:t>
              </w:r>
            </w:ins>
          </w:p>
        </w:tc>
        <w:tc>
          <w:tcPr>
            <w:tcW w:w="74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386" w:author="user" w:date="2012-02-29T14:49:00Z"/>
                <w:rFonts w:ascii="Calibri" w:hAnsi="Calibri" w:cs="Calibri"/>
                <w:b/>
                <w:bCs/>
                <w:sz w:val="18"/>
                <w:szCs w:val="18"/>
                <w:lang w:bidi="ne-NP"/>
              </w:rPr>
            </w:pPr>
            <w:ins w:id="5387" w:author="user" w:date="2012-02-29T14:49:00Z">
              <w:r w:rsidRPr="00145B40">
                <w:rPr>
                  <w:rFonts w:ascii="Calibri" w:hAnsi="Calibri" w:cs="Calibri"/>
                  <w:b/>
                  <w:bCs/>
                  <w:sz w:val="18"/>
                  <w:szCs w:val="18"/>
                  <w:lang w:bidi="ne-NP"/>
                </w:rPr>
                <w:t>5.4</w:t>
              </w:r>
            </w:ins>
          </w:p>
        </w:tc>
        <w:tc>
          <w:tcPr>
            <w:tcW w:w="1221"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388" w:author="user" w:date="2012-02-29T14:49:00Z"/>
                <w:rFonts w:ascii="Calibri" w:hAnsi="Calibri" w:cs="Calibri"/>
                <w:b/>
                <w:bCs/>
                <w:sz w:val="18"/>
                <w:szCs w:val="18"/>
                <w:lang w:bidi="ne-NP"/>
              </w:rPr>
            </w:pPr>
            <w:ins w:id="5389" w:author="user" w:date="2012-02-29T14:49:00Z">
              <w:r w:rsidRPr="00145B40">
                <w:rPr>
                  <w:rFonts w:ascii="Calibri" w:hAnsi="Calibri" w:cs="Calibri"/>
                  <w:b/>
                  <w:bCs/>
                  <w:sz w:val="18"/>
                  <w:szCs w:val="18"/>
                  <w:lang w:bidi="ne-NP"/>
                </w:rPr>
                <w:t>147</w:t>
              </w:r>
            </w:ins>
          </w:p>
        </w:tc>
      </w:tr>
      <w:tr w:rsidR="002B6273" w:rsidRPr="00145B40" w:rsidTr="0074335E">
        <w:trPr>
          <w:trHeight w:val="300"/>
          <w:ins w:id="5390" w:author="user" w:date="2012-02-29T14:49:00Z"/>
        </w:trPr>
        <w:tc>
          <w:tcPr>
            <w:tcW w:w="2233" w:type="dxa"/>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5391" w:author="user" w:date="2012-02-29T14:49:00Z"/>
                <w:rFonts w:ascii="Calibri" w:hAnsi="Calibri" w:cs="Calibri"/>
                <w:b/>
                <w:bCs/>
                <w:sz w:val="18"/>
                <w:szCs w:val="18"/>
                <w:lang w:bidi="ne-NP"/>
              </w:rPr>
            </w:pPr>
            <w:ins w:id="5392" w:author="user" w:date="2012-02-29T14:49:00Z">
              <w:r w:rsidRPr="00145B40">
                <w:rPr>
                  <w:rFonts w:ascii="Calibri" w:hAnsi="Calibri" w:cs="Calibri"/>
                  <w:b/>
                  <w:bCs/>
                  <w:sz w:val="18"/>
                  <w:szCs w:val="18"/>
                  <w:lang w:bidi="ne-NP"/>
                </w:rPr>
                <w:t>Percentage</w:t>
              </w:r>
            </w:ins>
          </w:p>
        </w:tc>
        <w:tc>
          <w:tcPr>
            <w:tcW w:w="1367" w:type="dxa"/>
            <w:gridSpan w:val="2"/>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center"/>
              <w:rPr>
                <w:ins w:id="5393" w:author="user" w:date="2012-02-29T14:49:00Z"/>
                <w:rFonts w:ascii="Calibri" w:hAnsi="Calibri" w:cs="Calibri"/>
                <w:b/>
                <w:bCs/>
                <w:sz w:val="18"/>
                <w:szCs w:val="18"/>
                <w:lang w:bidi="ne-NP"/>
              </w:rPr>
            </w:pPr>
            <w:ins w:id="5394" w:author="user" w:date="2012-02-29T14:49:00Z">
              <w:r w:rsidRPr="00145B40">
                <w:rPr>
                  <w:rFonts w:ascii="Calibri" w:hAnsi="Calibri" w:cs="Calibri"/>
                  <w:b/>
                  <w:bCs/>
                  <w:sz w:val="18"/>
                  <w:szCs w:val="18"/>
                  <w:lang w:bidi="ne-NP"/>
                </w:rPr>
                <w:t> 57.14</w:t>
              </w:r>
            </w:ins>
          </w:p>
        </w:tc>
        <w:tc>
          <w:tcPr>
            <w:tcW w:w="1640" w:type="dxa"/>
            <w:gridSpan w:val="2"/>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center"/>
              <w:rPr>
                <w:ins w:id="5395" w:author="user" w:date="2012-02-29T14:49:00Z"/>
                <w:rFonts w:ascii="Calibri" w:hAnsi="Calibri" w:cs="Calibri"/>
                <w:b/>
                <w:bCs/>
                <w:sz w:val="18"/>
                <w:szCs w:val="18"/>
                <w:lang w:bidi="ne-NP"/>
              </w:rPr>
            </w:pPr>
            <w:ins w:id="5396" w:author="user" w:date="2012-02-29T14:49:00Z">
              <w:r w:rsidRPr="00145B40">
                <w:rPr>
                  <w:rFonts w:ascii="Calibri" w:hAnsi="Calibri" w:cs="Calibri"/>
                  <w:b/>
                  <w:bCs/>
                  <w:sz w:val="18"/>
                  <w:szCs w:val="18"/>
                  <w:lang w:bidi="ne-NP"/>
                </w:rPr>
                <w:t>36.05 </w:t>
              </w:r>
            </w:ins>
          </w:p>
        </w:tc>
        <w:tc>
          <w:tcPr>
            <w:tcW w:w="1460" w:type="dxa"/>
            <w:gridSpan w:val="2"/>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center"/>
              <w:rPr>
                <w:ins w:id="5397" w:author="user" w:date="2012-02-29T14:49:00Z"/>
                <w:rFonts w:ascii="Calibri" w:hAnsi="Calibri" w:cs="Calibri"/>
                <w:b/>
                <w:bCs/>
                <w:sz w:val="18"/>
                <w:szCs w:val="18"/>
                <w:lang w:bidi="ne-NP"/>
              </w:rPr>
            </w:pPr>
            <w:ins w:id="5398" w:author="user" w:date="2012-02-29T14:49:00Z">
              <w:r w:rsidRPr="00145B40">
                <w:rPr>
                  <w:rFonts w:ascii="Calibri" w:hAnsi="Calibri" w:cs="Calibri"/>
                  <w:b/>
                  <w:bCs/>
                  <w:sz w:val="18"/>
                  <w:szCs w:val="18"/>
                  <w:lang w:bidi="ne-NP"/>
                </w:rPr>
                <w:t>1.36 </w:t>
              </w:r>
            </w:ins>
          </w:p>
        </w:tc>
        <w:tc>
          <w:tcPr>
            <w:tcW w:w="1480" w:type="dxa"/>
            <w:gridSpan w:val="2"/>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center"/>
              <w:rPr>
                <w:ins w:id="5399" w:author="user" w:date="2012-02-29T14:49:00Z"/>
                <w:rFonts w:ascii="Calibri" w:hAnsi="Calibri" w:cs="Calibri"/>
                <w:b/>
                <w:bCs/>
                <w:sz w:val="18"/>
                <w:szCs w:val="18"/>
                <w:lang w:bidi="ne-NP"/>
              </w:rPr>
            </w:pPr>
            <w:ins w:id="5400" w:author="user" w:date="2012-02-29T14:49:00Z">
              <w:r w:rsidRPr="00145B40">
                <w:rPr>
                  <w:rFonts w:ascii="Calibri" w:hAnsi="Calibri" w:cs="Calibri"/>
                  <w:b/>
                  <w:bCs/>
                  <w:sz w:val="18"/>
                  <w:szCs w:val="18"/>
                  <w:lang w:bidi="ne-NP"/>
                </w:rPr>
                <w:t>5.44 </w:t>
              </w:r>
            </w:ins>
          </w:p>
        </w:tc>
        <w:tc>
          <w:tcPr>
            <w:tcW w:w="1221" w:type="dxa"/>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center"/>
              <w:rPr>
                <w:ins w:id="5401" w:author="user" w:date="2012-02-29T14:49:00Z"/>
                <w:rFonts w:ascii="Calibri" w:hAnsi="Calibri" w:cs="Calibri"/>
                <w:b/>
                <w:bCs/>
                <w:sz w:val="18"/>
                <w:szCs w:val="18"/>
                <w:lang w:bidi="ne-NP"/>
              </w:rPr>
            </w:pPr>
            <w:ins w:id="5402" w:author="user" w:date="2012-02-29T14:49:00Z">
              <w:r w:rsidRPr="00145B40">
                <w:rPr>
                  <w:rFonts w:ascii="Calibri" w:hAnsi="Calibri" w:cs="Calibri"/>
                  <w:b/>
                  <w:bCs/>
                  <w:sz w:val="18"/>
                  <w:szCs w:val="18"/>
                  <w:lang w:bidi="ne-NP"/>
                </w:rPr>
                <w:t>100</w:t>
              </w:r>
            </w:ins>
          </w:p>
        </w:tc>
      </w:tr>
    </w:tbl>
    <w:p w:rsidR="002B6273" w:rsidRPr="00C93C21" w:rsidRDefault="002B6273" w:rsidP="002B6273">
      <w:pPr>
        <w:pStyle w:val="ReportText"/>
        <w:spacing w:line="360" w:lineRule="auto"/>
        <w:ind w:left="0"/>
        <w:rPr>
          <w:ins w:id="5403" w:author="user" w:date="2012-02-29T14:49:00Z"/>
          <w:rFonts w:ascii="Calibri" w:hAnsi="Calibri" w:cs="Calibri"/>
          <w:bCs/>
          <w:i/>
          <w:sz w:val="18"/>
          <w:szCs w:val="18"/>
        </w:rPr>
      </w:pPr>
      <w:ins w:id="5404" w:author="user" w:date="2012-02-29T14:49:00Z">
        <w:r w:rsidRPr="00C93C21">
          <w:rPr>
            <w:rFonts w:ascii="Calibri" w:hAnsi="Calibri" w:cs="Calibri"/>
            <w:bCs/>
            <w:i/>
            <w:sz w:val="18"/>
            <w:szCs w:val="18"/>
          </w:rPr>
          <w:t>Source: Household Survey, 2011</w:t>
        </w:r>
      </w:ins>
    </w:p>
    <w:p w:rsidR="002B6273" w:rsidRPr="00497B92" w:rsidRDefault="002B6273" w:rsidP="002B6273">
      <w:pPr>
        <w:pStyle w:val="ReportText"/>
        <w:spacing w:line="360" w:lineRule="auto"/>
        <w:ind w:left="0"/>
        <w:rPr>
          <w:ins w:id="5405" w:author="user" w:date="2012-02-29T14:49:00Z"/>
          <w:rFonts w:ascii="Calibri" w:hAnsi="Calibri" w:cs="Calibri"/>
          <w:bCs/>
          <w:sz w:val="10"/>
          <w:szCs w:val="10"/>
        </w:rPr>
      </w:pPr>
    </w:p>
    <w:p w:rsidR="002B6273" w:rsidRPr="002B31DB" w:rsidRDefault="002B6273" w:rsidP="002B6273">
      <w:pPr>
        <w:pStyle w:val="Tableafter"/>
        <w:spacing w:line="300" w:lineRule="auto"/>
        <w:rPr>
          <w:ins w:id="5406" w:author="user" w:date="2012-02-29T14:49:00Z"/>
          <w:rFonts w:ascii="Calibri" w:hAnsi="Calibri" w:cs="Calibri"/>
          <w:b/>
          <w:bCs/>
          <w:sz w:val="22"/>
          <w:szCs w:val="22"/>
          <w:lang w:val="en-GB"/>
        </w:rPr>
      </w:pPr>
      <w:ins w:id="5407" w:author="user" w:date="2012-02-29T14:49:00Z">
        <w:r w:rsidRPr="002B31DB">
          <w:rPr>
            <w:rFonts w:ascii="Calibri" w:hAnsi="Calibri" w:cs="Calibri"/>
            <w:b/>
            <w:bCs/>
            <w:sz w:val="22"/>
            <w:szCs w:val="22"/>
            <w:lang w:val="en-GB"/>
          </w:rPr>
          <w:t>6.</w:t>
        </w:r>
        <w:r>
          <w:rPr>
            <w:rFonts w:ascii="Calibri" w:hAnsi="Calibri" w:cs="Calibri"/>
            <w:b/>
            <w:bCs/>
            <w:sz w:val="22"/>
            <w:szCs w:val="22"/>
            <w:lang w:val="en-GB"/>
          </w:rPr>
          <w:t>3</w:t>
        </w:r>
        <w:r w:rsidRPr="002B31DB">
          <w:rPr>
            <w:rFonts w:ascii="Calibri" w:hAnsi="Calibri" w:cs="Calibri"/>
            <w:b/>
            <w:bCs/>
            <w:sz w:val="22"/>
            <w:szCs w:val="22"/>
            <w:lang w:val="en-GB"/>
          </w:rPr>
          <w:t>.</w:t>
        </w:r>
        <w:r>
          <w:rPr>
            <w:rFonts w:ascii="Calibri" w:hAnsi="Calibri" w:cs="Calibri"/>
            <w:b/>
            <w:bCs/>
            <w:sz w:val="22"/>
            <w:szCs w:val="22"/>
            <w:lang w:val="en-GB"/>
          </w:rPr>
          <w:t>1.</w:t>
        </w:r>
        <w:r w:rsidRPr="002B31DB">
          <w:rPr>
            <w:rFonts w:ascii="Calibri" w:hAnsi="Calibri" w:cs="Calibri"/>
            <w:b/>
            <w:bCs/>
            <w:sz w:val="22"/>
            <w:szCs w:val="22"/>
            <w:lang w:val="en-GB"/>
          </w:rPr>
          <w:t>6 Language</w:t>
        </w:r>
      </w:ins>
    </w:p>
    <w:p w:rsidR="002B6273" w:rsidRDefault="002B6273" w:rsidP="002B6273">
      <w:pPr>
        <w:pStyle w:val="Tableafter"/>
        <w:spacing w:line="300" w:lineRule="auto"/>
        <w:jc w:val="both"/>
        <w:rPr>
          <w:ins w:id="5408" w:author="user" w:date="2012-02-29T14:49:00Z"/>
          <w:rFonts w:ascii="Calibri" w:hAnsi="Calibri" w:cs="Calibri"/>
          <w:sz w:val="22"/>
          <w:szCs w:val="22"/>
        </w:rPr>
      </w:pPr>
      <w:ins w:id="5409" w:author="user" w:date="2012-02-29T14:49:00Z">
        <w:r w:rsidRPr="00145B40">
          <w:rPr>
            <w:rFonts w:ascii="Calibri" w:hAnsi="Calibri" w:cs="Calibri"/>
            <w:sz w:val="22"/>
            <w:szCs w:val="22"/>
            <w:lang w:val="en-GB"/>
          </w:rPr>
          <w:t>Nepali</w:t>
        </w:r>
        <w:r>
          <w:rPr>
            <w:rFonts w:ascii="Calibri" w:hAnsi="Calibri" w:cs="Calibri"/>
            <w:sz w:val="22"/>
            <w:szCs w:val="22"/>
            <w:lang w:val="en-GB"/>
          </w:rPr>
          <w:t xml:space="preserve"> (67.35%)</w:t>
        </w:r>
        <w:r w:rsidRPr="00145B40">
          <w:rPr>
            <w:rFonts w:ascii="Calibri" w:hAnsi="Calibri" w:cs="Calibri"/>
            <w:sz w:val="22"/>
            <w:szCs w:val="22"/>
            <w:lang w:val="en-GB"/>
          </w:rPr>
          <w:t>, Tamang</w:t>
        </w:r>
        <w:r>
          <w:rPr>
            <w:rFonts w:ascii="Calibri" w:hAnsi="Calibri" w:cs="Calibri"/>
            <w:sz w:val="22"/>
            <w:szCs w:val="22"/>
            <w:lang w:val="en-GB"/>
          </w:rPr>
          <w:t xml:space="preserve"> </w:t>
        </w:r>
        <w:r w:rsidRPr="00145B40">
          <w:rPr>
            <w:rFonts w:ascii="Calibri" w:hAnsi="Calibri" w:cs="Calibri"/>
            <w:sz w:val="22"/>
            <w:szCs w:val="22"/>
          </w:rPr>
          <w:t>(25.17%)</w:t>
        </w:r>
        <w:r w:rsidRPr="00145B40">
          <w:rPr>
            <w:rFonts w:ascii="Calibri" w:hAnsi="Calibri" w:cs="Calibri"/>
            <w:sz w:val="22"/>
            <w:szCs w:val="22"/>
            <w:lang w:val="en-GB"/>
          </w:rPr>
          <w:t>, Chepang</w:t>
        </w:r>
        <w:r>
          <w:rPr>
            <w:rFonts w:ascii="Calibri" w:hAnsi="Calibri" w:cs="Calibri"/>
            <w:sz w:val="22"/>
            <w:szCs w:val="22"/>
            <w:lang w:val="en-GB"/>
          </w:rPr>
          <w:t xml:space="preserve"> </w:t>
        </w:r>
        <w:r>
          <w:rPr>
            <w:rFonts w:ascii="Calibri" w:hAnsi="Calibri" w:cs="Calibri"/>
            <w:sz w:val="22"/>
            <w:szCs w:val="22"/>
          </w:rPr>
          <w:t>(2.72%)</w:t>
        </w:r>
        <w:r w:rsidRPr="00145B40">
          <w:rPr>
            <w:rFonts w:ascii="Calibri" w:hAnsi="Calibri" w:cs="Calibri"/>
            <w:sz w:val="22"/>
            <w:szCs w:val="22"/>
          </w:rPr>
          <w:t xml:space="preserve"> </w:t>
        </w:r>
        <w:r w:rsidRPr="00145B40">
          <w:rPr>
            <w:rFonts w:ascii="Calibri" w:hAnsi="Calibri" w:cs="Calibri"/>
            <w:sz w:val="22"/>
            <w:szCs w:val="22"/>
            <w:lang w:val="en-GB"/>
          </w:rPr>
          <w:t>and Gurung</w:t>
        </w:r>
        <w:r>
          <w:rPr>
            <w:rFonts w:ascii="Calibri" w:hAnsi="Calibri" w:cs="Calibri"/>
            <w:sz w:val="22"/>
            <w:szCs w:val="22"/>
            <w:lang w:val="en-GB"/>
          </w:rPr>
          <w:t xml:space="preserve"> </w:t>
        </w:r>
        <w:r w:rsidRPr="00145B40">
          <w:rPr>
            <w:rFonts w:ascii="Calibri" w:hAnsi="Calibri" w:cs="Calibri"/>
            <w:sz w:val="22"/>
            <w:szCs w:val="22"/>
          </w:rPr>
          <w:t xml:space="preserve">(2.04%) </w:t>
        </w:r>
        <w:r w:rsidRPr="00145B40">
          <w:rPr>
            <w:rFonts w:ascii="Calibri" w:hAnsi="Calibri" w:cs="Calibri"/>
            <w:sz w:val="22"/>
            <w:szCs w:val="22"/>
            <w:lang w:val="en-GB"/>
          </w:rPr>
          <w:t>are the major language spoken by PAFs. Among these languages,</w:t>
        </w:r>
        <w:r w:rsidRPr="00145B40">
          <w:rPr>
            <w:rFonts w:ascii="Calibri" w:hAnsi="Calibri" w:cs="Calibri"/>
            <w:b/>
            <w:bCs/>
            <w:sz w:val="22"/>
            <w:szCs w:val="22"/>
            <w:lang w:val="en-GB"/>
          </w:rPr>
          <w:t xml:space="preserve"> </w:t>
        </w:r>
        <w:r w:rsidRPr="00145B40">
          <w:rPr>
            <w:rFonts w:ascii="Calibri" w:hAnsi="Calibri" w:cs="Calibri"/>
            <w:sz w:val="22"/>
            <w:szCs w:val="22"/>
            <w:lang w:val="en-GB"/>
          </w:rPr>
          <w:t xml:space="preserve">Nepali </w:t>
        </w:r>
        <w:r w:rsidRPr="00145B40">
          <w:rPr>
            <w:rFonts w:ascii="Calibri" w:hAnsi="Calibri" w:cs="Calibri"/>
            <w:sz w:val="22"/>
            <w:szCs w:val="22"/>
          </w:rPr>
          <w:t>is widely (67.35%) spoken for communication among the PAFs</w:t>
        </w:r>
        <w:r>
          <w:rPr>
            <w:rFonts w:ascii="Calibri" w:hAnsi="Calibri" w:cs="Calibri"/>
            <w:sz w:val="22"/>
            <w:szCs w:val="22"/>
          </w:rPr>
          <w:t xml:space="preserve"> (Table 6.23)</w:t>
        </w:r>
        <w:r w:rsidRPr="00145B40">
          <w:rPr>
            <w:rFonts w:ascii="Calibri" w:hAnsi="Calibri" w:cs="Calibri"/>
            <w:sz w:val="22"/>
            <w:szCs w:val="22"/>
          </w:rPr>
          <w:t xml:space="preserve">. </w:t>
        </w:r>
      </w:ins>
    </w:p>
    <w:p w:rsidR="002B6273" w:rsidRPr="00261758" w:rsidRDefault="002B6273" w:rsidP="002B6273">
      <w:pPr>
        <w:pStyle w:val="Caption"/>
        <w:tabs>
          <w:tab w:val="left" w:pos="900"/>
        </w:tabs>
        <w:spacing w:before="0"/>
        <w:ind w:left="907" w:hanging="907"/>
        <w:outlineLvl w:val="0"/>
        <w:rPr>
          <w:ins w:id="5410" w:author="user" w:date="2012-02-29T14:49:00Z"/>
          <w:rFonts w:ascii="Calibri" w:hAnsi="Calibri" w:cs="Calibri"/>
          <w:sz w:val="20"/>
        </w:rPr>
      </w:pPr>
      <w:ins w:id="5411" w:author="user" w:date="2012-02-29T14:49:00Z">
        <w:r w:rsidRPr="00261758">
          <w:rPr>
            <w:rFonts w:ascii="Calibri" w:hAnsi="Calibri" w:cs="Calibri"/>
            <w:sz w:val="20"/>
          </w:rPr>
          <w:t xml:space="preserve">Table -6.23: Distribution of Surveyed Households by Spoken Language </w:t>
        </w:r>
      </w:ins>
    </w:p>
    <w:tbl>
      <w:tblPr>
        <w:tblW w:w="9639" w:type="dxa"/>
        <w:tblInd w:w="99" w:type="dxa"/>
        <w:tblLook w:val="04A0"/>
      </w:tblPr>
      <w:tblGrid>
        <w:gridCol w:w="2100"/>
        <w:gridCol w:w="735"/>
        <w:gridCol w:w="670"/>
        <w:gridCol w:w="592"/>
        <w:gridCol w:w="670"/>
        <w:gridCol w:w="573"/>
        <w:gridCol w:w="569"/>
        <w:gridCol w:w="609"/>
        <w:gridCol w:w="596"/>
        <w:gridCol w:w="663"/>
        <w:gridCol w:w="596"/>
        <w:gridCol w:w="1266"/>
      </w:tblGrid>
      <w:tr w:rsidR="002B6273" w:rsidRPr="00145B40" w:rsidTr="0074335E">
        <w:trPr>
          <w:trHeight w:val="300"/>
          <w:ins w:id="5412" w:author="user" w:date="2012-02-29T14:49:00Z"/>
        </w:trPr>
        <w:tc>
          <w:tcPr>
            <w:tcW w:w="2100" w:type="dxa"/>
            <w:vMerge w:val="restart"/>
            <w:tcBorders>
              <w:top w:val="single" w:sz="4" w:space="0" w:color="auto"/>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5413" w:author="user" w:date="2012-02-29T14:49:00Z"/>
                <w:rFonts w:ascii="Calibri" w:hAnsi="Calibri" w:cs="Calibri"/>
                <w:b/>
                <w:bCs/>
                <w:sz w:val="18"/>
                <w:szCs w:val="18"/>
                <w:lang w:bidi="ne-NP"/>
              </w:rPr>
            </w:pPr>
            <w:ins w:id="5414" w:author="user" w:date="2012-02-29T14:49:00Z">
              <w:r w:rsidRPr="00145B40">
                <w:rPr>
                  <w:rFonts w:ascii="Calibri" w:hAnsi="Calibri" w:cs="Calibri"/>
                  <w:b/>
                  <w:bCs/>
                  <w:sz w:val="18"/>
                  <w:szCs w:val="18"/>
                  <w:lang w:bidi="ne-NP"/>
                </w:rPr>
                <w:t>VDC/Municipality</w:t>
              </w:r>
            </w:ins>
          </w:p>
        </w:tc>
        <w:tc>
          <w:tcPr>
            <w:tcW w:w="6273" w:type="dxa"/>
            <w:gridSpan w:val="10"/>
            <w:tcBorders>
              <w:top w:val="single" w:sz="4" w:space="0" w:color="auto"/>
              <w:left w:val="nil"/>
              <w:bottom w:val="single" w:sz="4" w:space="0" w:color="auto"/>
              <w:right w:val="single" w:sz="4" w:space="0" w:color="auto"/>
            </w:tcBorders>
            <w:shd w:val="clear" w:color="auto" w:fill="auto"/>
          </w:tcPr>
          <w:p w:rsidR="002B6273" w:rsidRPr="00145B40" w:rsidRDefault="002B6273" w:rsidP="0074335E">
            <w:pPr>
              <w:jc w:val="center"/>
              <w:rPr>
                <w:ins w:id="5415" w:author="user" w:date="2012-02-29T14:49:00Z"/>
                <w:rFonts w:ascii="Calibri" w:hAnsi="Calibri" w:cs="Calibri"/>
                <w:b/>
                <w:bCs/>
                <w:sz w:val="18"/>
                <w:szCs w:val="18"/>
                <w:lang w:bidi="ne-NP"/>
              </w:rPr>
            </w:pPr>
            <w:ins w:id="5416" w:author="user" w:date="2012-02-29T14:49:00Z">
              <w:r w:rsidRPr="00145B40">
                <w:rPr>
                  <w:rFonts w:ascii="Calibri" w:hAnsi="Calibri" w:cs="Calibri"/>
                  <w:b/>
                  <w:bCs/>
                  <w:sz w:val="18"/>
                  <w:szCs w:val="18"/>
                  <w:lang w:bidi="ne-NP"/>
                </w:rPr>
                <w:t xml:space="preserve">                                Language</w:t>
              </w:r>
            </w:ins>
          </w:p>
        </w:tc>
        <w:tc>
          <w:tcPr>
            <w:tcW w:w="1266" w:type="dxa"/>
            <w:tcBorders>
              <w:top w:val="single" w:sz="4" w:space="0" w:color="auto"/>
              <w:left w:val="nil"/>
              <w:bottom w:val="single" w:sz="4" w:space="0" w:color="auto"/>
              <w:right w:val="single" w:sz="4" w:space="0" w:color="auto"/>
            </w:tcBorders>
            <w:shd w:val="clear" w:color="auto" w:fill="auto"/>
          </w:tcPr>
          <w:p w:rsidR="002B6273" w:rsidRPr="00145B40" w:rsidRDefault="002B6273" w:rsidP="0074335E">
            <w:pPr>
              <w:jc w:val="center"/>
              <w:rPr>
                <w:ins w:id="5417" w:author="user" w:date="2012-02-29T14:49:00Z"/>
                <w:rFonts w:ascii="Calibri" w:hAnsi="Calibri" w:cs="Calibri"/>
                <w:b/>
                <w:bCs/>
                <w:sz w:val="18"/>
                <w:szCs w:val="18"/>
                <w:lang w:bidi="ne-NP"/>
              </w:rPr>
            </w:pPr>
            <w:ins w:id="5418" w:author="user" w:date="2012-02-29T14:49:00Z">
              <w:r w:rsidRPr="00145B40">
                <w:rPr>
                  <w:rFonts w:ascii="Calibri" w:hAnsi="Calibri" w:cs="Calibri"/>
                  <w:b/>
                  <w:bCs/>
                  <w:sz w:val="18"/>
                  <w:szCs w:val="18"/>
                  <w:lang w:bidi="ne-NP"/>
                </w:rPr>
                <w:t>Total Households</w:t>
              </w:r>
            </w:ins>
          </w:p>
        </w:tc>
      </w:tr>
      <w:tr w:rsidR="002B6273" w:rsidRPr="00145B40" w:rsidTr="0074335E">
        <w:trPr>
          <w:trHeight w:val="300"/>
          <w:ins w:id="5419" w:author="user" w:date="2012-02-29T14:49:00Z"/>
        </w:trPr>
        <w:tc>
          <w:tcPr>
            <w:tcW w:w="2100" w:type="dxa"/>
            <w:vMerge/>
            <w:tcBorders>
              <w:top w:val="single" w:sz="4" w:space="0" w:color="auto"/>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5420" w:author="user" w:date="2012-02-29T14:49:00Z"/>
                <w:rFonts w:ascii="Calibri" w:hAnsi="Calibri" w:cs="Calibri"/>
                <w:b/>
                <w:bCs/>
                <w:sz w:val="18"/>
                <w:szCs w:val="18"/>
                <w:lang w:bidi="ne-NP"/>
              </w:rPr>
            </w:pPr>
          </w:p>
        </w:tc>
        <w:tc>
          <w:tcPr>
            <w:tcW w:w="6273" w:type="dxa"/>
            <w:gridSpan w:val="10"/>
            <w:tcBorders>
              <w:top w:val="single" w:sz="4" w:space="0" w:color="auto"/>
              <w:left w:val="nil"/>
              <w:bottom w:val="single" w:sz="4" w:space="0" w:color="auto"/>
              <w:right w:val="single" w:sz="4" w:space="0" w:color="auto"/>
            </w:tcBorders>
            <w:shd w:val="clear" w:color="auto" w:fill="auto"/>
          </w:tcPr>
          <w:p w:rsidR="002B6273" w:rsidRPr="00145B40" w:rsidRDefault="002B6273" w:rsidP="0074335E">
            <w:pPr>
              <w:jc w:val="center"/>
              <w:rPr>
                <w:ins w:id="5421" w:author="user" w:date="2012-02-29T14:49:00Z"/>
                <w:rFonts w:ascii="Calibri" w:hAnsi="Calibri" w:cs="Calibri"/>
                <w:b/>
                <w:bCs/>
                <w:sz w:val="18"/>
                <w:szCs w:val="18"/>
                <w:lang w:bidi="ne-NP"/>
              </w:rPr>
            </w:pPr>
          </w:p>
        </w:tc>
        <w:tc>
          <w:tcPr>
            <w:tcW w:w="1266" w:type="dxa"/>
            <w:tcBorders>
              <w:top w:val="single" w:sz="4" w:space="0" w:color="auto"/>
              <w:left w:val="nil"/>
              <w:bottom w:val="single" w:sz="4" w:space="0" w:color="auto"/>
              <w:right w:val="single" w:sz="4" w:space="0" w:color="auto"/>
            </w:tcBorders>
            <w:shd w:val="clear" w:color="auto" w:fill="auto"/>
          </w:tcPr>
          <w:p w:rsidR="002B6273" w:rsidRPr="00145B40" w:rsidRDefault="002B6273" w:rsidP="0074335E">
            <w:pPr>
              <w:jc w:val="center"/>
              <w:rPr>
                <w:ins w:id="5422" w:author="user" w:date="2012-02-29T14:49:00Z"/>
                <w:rFonts w:ascii="Calibri" w:hAnsi="Calibri" w:cs="Calibri"/>
                <w:b/>
                <w:bCs/>
                <w:sz w:val="18"/>
                <w:szCs w:val="18"/>
                <w:lang w:bidi="ne-NP"/>
              </w:rPr>
            </w:pPr>
          </w:p>
        </w:tc>
      </w:tr>
      <w:tr w:rsidR="002B6273" w:rsidRPr="00145B40" w:rsidTr="0074335E">
        <w:trPr>
          <w:trHeight w:val="300"/>
          <w:ins w:id="5423" w:author="user" w:date="2012-02-29T14:49:00Z"/>
        </w:trPr>
        <w:tc>
          <w:tcPr>
            <w:tcW w:w="2100" w:type="dxa"/>
            <w:vMerge/>
            <w:tcBorders>
              <w:top w:val="single" w:sz="4" w:space="0" w:color="auto"/>
              <w:left w:val="single" w:sz="4" w:space="0" w:color="auto"/>
              <w:bottom w:val="single" w:sz="4" w:space="0" w:color="auto"/>
              <w:right w:val="single" w:sz="4" w:space="0" w:color="auto"/>
            </w:tcBorders>
            <w:vAlign w:val="center"/>
          </w:tcPr>
          <w:p w:rsidR="002B6273" w:rsidRPr="00145B40" w:rsidRDefault="002B6273" w:rsidP="0074335E">
            <w:pPr>
              <w:rPr>
                <w:ins w:id="5424" w:author="user" w:date="2012-02-29T14:49:00Z"/>
                <w:rFonts w:ascii="Calibri" w:hAnsi="Calibri" w:cs="Calibri"/>
                <w:b/>
                <w:bCs/>
                <w:sz w:val="18"/>
                <w:szCs w:val="18"/>
                <w:lang w:bidi="ne-NP"/>
              </w:rPr>
            </w:pPr>
          </w:p>
        </w:tc>
        <w:tc>
          <w:tcPr>
            <w:tcW w:w="1405" w:type="dxa"/>
            <w:gridSpan w:val="2"/>
            <w:tcBorders>
              <w:top w:val="single" w:sz="4" w:space="0" w:color="auto"/>
              <w:left w:val="nil"/>
              <w:bottom w:val="single" w:sz="4" w:space="0" w:color="auto"/>
              <w:right w:val="single" w:sz="4" w:space="0" w:color="auto"/>
            </w:tcBorders>
            <w:shd w:val="clear" w:color="auto" w:fill="auto"/>
          </w:tcPr>
          <w:p w:rsidR="002B6273" w:rsidRPr="00145B40" w:rsidRDefault="002B6273" w:rsidP="0074335E">
            <w:pPr>
              <w:jc w:val="center"/>
              <w:rPr>
                <w:ins w:id="5425" w:author="user" w:date="2012-02-29T14:49:00Z"/>
                <w:rFonts w:ascii="Calibri" w:hAnsi="Calibri" w:cs="Calibri"/>
                <w:b/>
                <w:bCs/>
                <w:sz w:val="18"/>
                <w:szCs w:val="18"/>
                <w:lang w:bidi="ne-NP"/>
              </w:rPr>
            </w:pPr>
            <w:ins w:id="5426" w:author="user" w:date="2012-02-29T14:49:00Z">
              <w:r w:rsidRPr="00145B40">
                <w:rPr>
                  <w:rFonts w:ascii="Calibri" w:hAnsi="Calibri" w:cs="Calibri"/>
                  <w:b/>
                  <w:bCs/>
                  <w:sz w:val="18"/>
                  <w:szCs w:val="18"/>
                  <w:lang w:bidi="ne-NP"/>
                </w:rPr>
                <w:t>Nepali</w:t>
              </w:r>
            </w:ins>
          </w:p>
        </w:tc>
        <w:tc>
          <w:tcPr>
            <w:tcW w:w="1262" w:type="dxa"/>
            <w:gridSpan w:val="2"/>
            <w:tcBorders>
              <w:top w:val="single" w:sz="4" w:space="0" w:color="auto"/>
              <w:left w:val="nil"/>
              <w:bottom w:val="single" w:sz="4" w:space="0" w:color="auto"/>
              <w:right w:val="single" w:sz="4" w:space="0" w:color="auto"/>
            </w:tcBorders>
            <w:shd w:val="clear" w:color="auto" w:fill="auto"/>
          </w:tcPr>
          <w:p w:rsidR="002B6273" w:rsidRPr="00145B40" w:rsidRDefault="002B6273" w:rsidP="0074335E">
            <w:pPr>
              <w:jc w:val="center"/>
              <w:rPr>
                <w:ins w:id="5427" w:author="user" w:date="2012-02-29T14:49:00Z"/>
                <w:rFonts w:ascii="Calibri" w:hAnsi="Calibri" w:cs="Calibri"/>
                <w:b/>
                <w:bCs/>
                <w:sz w:val="18"/>
                <w:szCs w:val="18"/>
                <w:lang w:bidi="ne-NP"/>
              </w:rPr>
            </w:pPr>
            <w:ins w:id="5428" w:author="user" w:date="2012-02-29T14:49:00Z">
              <w:r w:rsidRPr="00145B40">
                <w:rPr>
                  <w:rFonts w:ascii="Calibri" w:hAnsi="Calibri" w:cs="Calibri"/>
                  <w:b/>
                  <w:bCs/>
                  <w:sz w:val="18"/>
                  <w:szCs w:val="18"/>
                  <w:lang w:bidi="ne-NP"/>
                </w:rPr>
                <w:t>Tamang</w:t>
              </w:r>
            </w:ins>
          </w:p>
        </w:tc>
        <w:tc>
          <w:tcPr>
            <w:tcW w:w="1142" w:type="dxa"/>
            <w:gridSpan w:val="2"/>
            <w:tcBorders>
              <w:top w:val="single" w:sz="4" w:space="0" w:color="auto"/>
              <w:left w:val="nil"/>
              <w:bottom w:val="single" w:sz="4" w:space="0" w:color="auto"/>
              <w:right w:val="single" w:sz="4" w:space="0" w:color="auto"/>
            </w:tcBorders>
            <w:shd w:val="clear" w:color="auto" w:fill="auto"/>
          </w:tcPr>
          <w:p w:rsidR="002B6273" w:rsidRPr="00145B40" w:rsidRDefault="002B6273" w:rsidP="0074335E">
            <w:pPr>
              <w:jc w:val="center"/>
              <w:rPr>
                <w:ins w:id="5429" w:author="user" w:date="2012-02-29T14:49:00Z"/>
                <w:rFonts w:ascii="Calibri" w:hAnsi="Calibri" w:cs="Calibri"/>
                <w:b/>
                <w:bCs/>
                <w:sz w:val="18"/>
                <w:szCs w:val="18"/>
                <w:lang w:bidi="ne-NP"/>
              </w:rPr>
            </w:pPr>
            <w:ins w:id="5430" w:author="user" w:date="2012-02-29T14:49:00Z">
              <w:r w:rsidRPr="00145B40">
                <w:rPr>
                  <w:rFonts w:ascii="Calibri" w:hAnsi="Calibri" w:cs="Calibri"/>
                  <w:b/>
                  <w:bCs/>
                  <w:sz w:val="18"/>
                  <w:szCs w:val="18"/>
                  <w:lang w:bidi="ne-NP"/>
                </w:rPr>
                <w:t>Chepang</w:t>
              </w:r>
            </w:ins>
          </w:p>
        </w:tc>
        <w:tc>
          <w:tcPr>
            <w:tcW w:w="1205" w:type="dxa"/>
            <w:gridSpan w:val="2"/>
            <w:tcBorders>
              <w:top w:val="single" w:sz="4" w:space="0" w:color="auto"/>
              <w:left w:val="nil"/>
              <w:bottom w:val="single" w:sz="4" w:space="0" w:color="auto"/>
              <w:right w:val="single" w:sz="4" w:space="0" w:color="auto"/>
            </w:tcBorders>
            <w:shd w:val="clear" w:color="auto" w:fill="auto"/>
          </w:tcPr>
          <w:p w:rsidR="002B6273" w:rsidRPr="00145B40" w:rsidRDefault="002B6273" w:rsidP="0074335E">
            <w:pPr>
              <w:jc w:val="center"/>
              <w:rPr>
                <w:ins w:id="5431" w:author="user" w:date="2012-02-29T14:49:00Z"/>
                <w:rFonts w:ascii="Calibri" w:hAnsi="Calibri" w:cs="Calibri"/>
                <w:b/>
                <w:bCs/>
                <w:sz w:val="18"/>
                <w:szCs w:val="18"/>
                <w:lang w:bidi="ne-NP"/>
              </w:rPr>
            </w:pPr>
            <w:ins w:id="5432" w:author="user" w:date="2012-02-29T14:49:00Z">
              <w:r w:rsidRPr="00145B40">
                <w:rPr>
                  <w:rFonts w:ascii="Calibri" w:hAnsi="Calibri" w:cs="Calibri"/>
                  <w:b/>
                  <w:bCs/>
                  <w:sz w:val="18"/>
                  <w:szCs w:val="18"/>
                  <w:lang w:bidi="ne-NP"/>
                </w:rPr>
                <w:t>Gurung</w:t>
              </w:r>
            </w:ins>
          </w:p>
        </w:tc>
        <w:tc>
          <w:tcPr>
            <w:tcW w:w="1259" w:type="dxa"/>
            <w:gridSpan w:val="2"/>
            <w:tcBorders>
              <w:top w:val="single" w:sz="4" w:space="0" w:color="auto"/>
              <w:left w:val="nil"/>
              <w:bottom w:val="single" w:sz="4" w:space="0" w:color="auto"/>
              <w:right w:val="single" w:sz="4" w:space="0" w:color="auto"/>
            </w:tcBorders>
            <w:shd w:val="clear" w:color="auto" w:fill="auto"/>
          </w:tcPr>
          <w:p w:rsidR="002B6273" w:rsidRPr="00145B40" w:rsidRDefault="002B6273" w:rsidP="0074335E">
            <w:pPr>
              <w:jc w:val="center"/>
              <w:rPr>
                <w:ins w:id="5433" w:author="user" w:date="2012-02-29T14:49:00Z"/>
                <w:rFonts w:ascii="Calibri" w:hAnsi="Calibri" w:cs="Calibri"/>
                <w:b/>
                <w:bCs/>
                <w:sz w:val="18"/>
                <w:szCs w:val="18"/>
                <w:lang w:bidi="ne-NP"/>
              </w:rPr>
            </w:pPr>
            <w:ins w:id="5434" w:author="user" w:date="2012-02-29T14:49:00Z">
              <w:r w:rsidRPr="00145B40">
                <w:rPr>
                  <w:rFonts w:ascii="Calibri" w:hAnsi="Calibri" w:cs="Calibri"/>
                  <w:b/>
                  <w:bCs/>
                  <w:sz w:val="18"/>
                  <w:szCs w:val="18"/>
                  <w:lang w:bidi="ne-NP"/>
                </w:rPr>
                <w:t>Magar</w:t>
              </w:r>
            </w:ins>
          </w:p>
        </w:tc>
        <w:tc>
          <w:tcPr>
            <w:tcW w:w="1266"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435" w:author="user" w:date="2012-02-29T14:49:00Z"/>
                <w:rFonts w:ascii="Calibri" w:hAnsi="Calibri" w:cs="Calibri"/>
                <w:b/>
                <w:bCs/>
                <w:sz w:val="18"/>
                <w:szCs w:val="18"/>
                <w:lang w:bidi="ne-NP"/>
              </w:rPr>
            </w:pPr>
            <w:ins w:id="5436" w:author="user" w:date="2012-02-29T14:49:00Z">
              <w:r w:rsidRPr="00145B40">
                <w:rPr>
                  <w:rFonts w:ascii="Calibri" w:hAnsi="Calibri" w:cs="Calibri"/>
                  <w:b/>
                  <w:bCs/>
                  <w:sz w:val="18"/>
                  <w:szCs w:val="18"/>
                  <w:lang w:bidi="ne-NP"/>
                </w:rPr>
                <w:t>- </w:t>
              </w:r>
            </w:ins>
          </w:p>
        </w:tc>
      </w:tr>
      <w:tr w:rsidR="002B6273" w:rsidRPr="00145B40" w:rsidTr="0074335E">
        <w:trPr>
          <w:trHeight w:val="300"/>
          <w:ins w:id="5437" w:author="user" w:date="2012-02-29T14:49:00Z"/>
        </w:trPr>
        <w:tc>
          <w:tcPr>
            <w:tcW w:w="2100" w:type="dxa"/>
            <w:vMerge/>
            <w:tcBorders>
              <w:top w:val="single" w:sz="4" w:space="0" w:color="auto"/>
              <w:left w:val="single" w:sz="4" w:space="0" w:color="auto"/>
              <w:bottom w:val="single" w:sz="4" w:space="0" w:color="auto"/>
              <w:right w:val="single" w:sz="4" w:space="0" w:color="auto"/>
            </w:tcBorders>
            <w:vAlign w:val="center"/>
          </w:tcPr>
          <w:p w:rsidR="002B6273" w:rsidRPr="00145B40" w:rsidRDefault="002B6273" w:rsidP="0074335E">
            <w:pPr>
              <w:rPr>
                <w:ins w:id="5438" w:author="user" w:date="2012-02-29T14:49:00Z"/>
                <w:rFonts w:ascii="Calibri" w:hAnsi="Calibri" w:cs="Calibri"/>
                <w:b/>
                <w:bCs/>
                <w:sz w:val="18"/>
                <w:szCs w:val="18"/>
                <w:lang w:bidi="ne-NP"/>
              </w:rPr>
            </w:pPr>
          </w:p>
        </w:tc>
        <w:tc>
          <w:tcPr>
            <w:tcW w:w="735"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439" w:author="user" w:date="2012-02-29T14:49:00Z"/>
                <w:rFonts w:ascii="Calibri" w:hAnsi="Calibri" w:cs="Calibri"/>
                <w:b/>
                <w:bCs/>
                <w:sz w:val="18"/>
                <w:szCs w:val="18"/>
                <w:lang w:bidi="ne-NP"/>
              </w:rPr>
            </w:pPr>
            <w:ins w:id="5440" w:author="user" w:date="2012-02-29T14:49:00Z">
              <w:r w:rsidRPr="00145B40">
                <w:rPr>
                  <w:rFonts w:ascii="Calibri" w:hAnsi="Calibri" w:cs="Calibri"/>
                  <w:b/>
                  <w:bCs/>
                  <w:sz w:val="18"/>
                  <w:szCs w:val="18"/>
                  <w:lang w:bidi="ne-NP"/>
                </w:rPr>
                <w:t>No.</w:t>
              </w:r>
            </w:ins>
          </w:p>
        </w:tc>
        <w:tc>
          <w:tcPr>
            <w:tcW w:w="67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441" w:author="user" w:date="2012-02-29T14:49:00Z"/>
                <w:rFonts w:ascii="Calibri" w:hAnsi="Calibri" w:cs="Calibri"/>
                <w:b/>
                <w:bCs/>
                <w:sz w:val="18"/>
                <w:szCs w:val="18"/>
                <w:lang w:bidi="ne-NP"/>
              </w:rPr>
            </w:pPr>
            <w:ins w:id="5442" w:author="user" w:date="2012-02-29T14:49:00Z">
              <w:r w:rsidRPr="00145B40">
                <w:rPr>
                  <w:rFonts w:ascii="Calibri" w:hAnsi="Calibri" w:cs="Calibri"/>
                  <w:b/>
                  <w:bCs/>
                  <w:sz w:val="18"/>
                  <w:szCs w:val="18"/>
                  <w:lang w:bidi="ne-NP"/>
                </w:rPr>
                <w:t>%</w:t>
              </w:r>
            </w:ins>
          </w:p>
        </w:tc>
        <w:tc>
          <w:tcPr>
            <w:tcW w:w="592"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443" w:author="user" w:date="2012-02-29T14:49:00Z"/>
                <w:rFonts w:ascii="Calibri" w:hAnsi="Calibri" w:cs="Calibri"/>
                <w:b/>
                <w:bCs/>
                <w:sz w:val="18"/>
                <w:szCs w:val="18"/>
                <w:lang w:bidi="ne-NP"/>
              </w:rPr>
            </w:pPr>
            <w:ins w:id="5444" w:author="user" w:date="2012-02-29T14:49:00Z">
              <w:r w:rsidRPr="00145B40">
                <w:rPr>
                  <w:rFonts w:ascii="Calibri" w:hAnsi="Calibri" w:cs="Calibri"/>
                  <w:b/>
                  <w:bCs/>
                  <w:sz w:val="18"/>
                  <w:szCs w:val="18"/>
                  <w:lang w:bidi="ne-NP"/>
                </w:rPr>
                <w:t>No.</w:t>
              </w:r>
            </w:ins>
          </w:p>
        </w:tc>
        <w:tc>
          <w:tcPr>
            <w:tcW w:w="67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445" w:author="user" w:date="2012-02-29T14:49:00Z"/>
                <w:rFonts w:ascii="Calibri" w:hAnsi="Calibri" w:cs="Calibri"/>
                <w:b/>
                <w:bCs/>
                <w:sz w:val="18"/>
                <w:szCs w:val="18"/>
                <w:lang w:bidi="ne-NP"/>
              </w:rPr>
            </w:pPr>
            <w:ins w:id="5446" w:author="user" w:date="2012-02-29T14:49:00Z">
              <w:r w:rsidRPr="00145B40">
                <w:rPr>
                  <w:rFonts w:ascii="Calibri" w:hAnsi="Calibri" w:cs="Calibri"/>
                  <w:b/>
                  <w:bCs/>
                  <w:sz w:val="18"/>
                  <w:szCs w:val="18"/>
                  <w:lang w:bidi="ne-NP"/>
                </w:rPr>
                <w:t>%</w:t>
              </w:r>
            </w:ins>
          </w:p>
        </w:tc>
        <w:tc>
          <w:tcPr>
            <w:tcW w:w="573"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447" w:author="user" w:date="2012-02-29T14:49:00Z"/>
                <w:rFonts w:ascii="Calibri" w:hAnsi="Calibri" w:cs="Calibri"/>
                <w:b/>
                <w:bCs/>
                <w:sz w:val="18"/>
                <w:szCs w:val="18"/>
                <w:lang w:bidi="ne-NP"/>
              </w:rPr>
            </w:pPr>
            <w:ins w:id="5448" w:author="user" w:date="2012-02-29T14:49:00Z">
              <w:r w:rsidRPr="00145B40">
                <w:rPr>
                  <w:rFonts w:ascii="Calibri" w:hAnsi="Calibri" w:cs="Calibri"/>
                  <w:b/>
                  <w:bCs/>
                  <w:sz w:val="18"/>
                  <w:szCs w:val="18"/>
                  <w:lang w:bidi="ne-NP"/>
                </w:rPr>
                <w:t>No.</w:t>
              </w:r>
            </w:ins>
          </w:p>
        </w:tc>
        <w:tc>
          <w:tcPr>
            <w:tcW w:w="569"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449" w:author="user" w:date="2012-02-29T14:49:00Z"/>
                <w:rFonts w:ascii="Calibri" w:hAnsi="Calibri" w:cs="Calibri"/>
                <w:b/>
                <w:bCs/>
                <w:sz w:val="18"/>
                <w:szCs w:val="18"/>
                <w:lang w:bidi="ne-NP"/>
              </w:rPr>
            </w:pPr>
            <w:ins w:id="5450" w:author="user" w:date="2012-02-29T14:49:00Z">
              <w:r w:rsidRPr="00145B40">
                <w:rPr>
                  <w:rFonts w:ascii="Calibri" w:hAnsi="Calibri" w:cs="Calibri"/>
                  <w:b/>
                  <w:bCs/>
                  <w:sz w:val="18"/>
                  <w:szCs w:val="18"/>
                  <w:lang w:bidi="ne-NP"/>
                </w:rPr>
                <w:t>%</w:t>
              </w:r>
            </w:ins>
          </w:p>
        </w:tc>
        <w:tc>
          <w:tcPr>
            <w:tcW w:w="609"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451" w:author="user" w:date="2012-02-29T14:49:00Z"/>
                <w:rFonts w:ascii="Calibri" w:hAnsi="Calibri" w:cs="Calibri"/>
                <w:b/>
                <w:bCs/>
                <w:sz w:val="18"/>
                <w:szCs w:val="18"/>
                <w:lang w:bidi="ne-NP"/>
              </w:rPr>
            </w:pPr>
            <w:ins w:id="5452" w:author="user" w:date="2012-02-29T14:49:00Z">
              <w:r w:rsidRPr="00145B40">
                <w:rPr>
                  <w:rFonts w:ascii="Calibri" w:hAnsi="Calibri" w:cs="Calibri"/>
                  <w:b/>
                  <w:bCs/>
                  <w:sz w:val="18"/>
                  <w:szCs w:val="18"/>
                  <w:lang w:bidi="ne-NP"/>
                </w:rPr>
                <w:t>No.</w:t>
              </w:r>
            </w:ins>
          </w:p>
        </w:tc>
        <w:tc>
          <w:tcPr>
            <w:tcW w:w="596"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453" w:author="user" w:date="2012-02-29T14:49:00Z"/>
                <w:rFonts w:ascii="Calibri" w:hAnsi="Calibri" w:cs="Calibri"/>
                <w:b/>
                <w:bCs/>
                <w:sz w:val="18"/>
                <w:szCs w:val="18"/>
                <w:lang w:bidi="ne-NP"/>
              </w:rPr>
            </w:pPr>
            <w:ins w:id="5454" w:author="user" w:date="2012-02-29T14:49:00Z">
              <w:r w:rsidRPr="00145B40">
                <w:rPr>
                  <w:rFonts w:ascii="Calibri" w:hAnsi="Calibri" w:cs="Calibri"/>
                  <w:b/>
                  <w:bCs/>
                  <w:sz w:val="18"/>
                  <w:szCs w:val="18"/>
                  <w:lang w:bidi="ne-NP"/>
                </w:rPr>
                <w:t>%</w:t>
              </w:r>
            </w:ins>
          </w:p>
        </w:tc>
        <w:tc>
          <w:tcPr>
            <w:tcW w:w="663"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455" w:author="user" w:date="2012-02-29T14:49:00Z"/>
                <w:rFonts w:ascii="Calibri" w:hAnsi="Calibri" w:cs="Calibri"/>
                <w:b/>
                <w:bCs/>
                <w:sz w:val="18"/>
                <w:szCs w:val="18"/>
                <w:lang w:bidi="ne-NP"/>
              </w:rPr>
            </w:pPr>
            <w:ins w:id="5456" w:author="user" w:date="2012-02-29T14:49:00Z">
              <w:r w:rsidRPr="00145B40">
                <w:rPr>
                  <w:rFonts w:ascii="Calibri" w:hAnsi="Calibri" w:cs="Calibri"/>
                  <w:b/>
                  <w:bCs/>
                  <w:sz w:val="18"/>
                  <w:szCs w:val="18"/>
                  <w:lang w:bidi="ne-NP"/>
                </w:rPr>
                <w:t>No.</w:t>
              </w:r>
            </w:ins>
          </w:p>
        </w:tc>
        <w:tc>
          <w:tcPr>
            <w:tcW w:w="596"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457" w:author="user" w:date="2012-02-29T14:49:00Z"/>
                <w:rFonts w:ascii="Calibri" w:hAnsi="Calibri" w:cs="Calibri"/>
                <w:b/>
                <w:bCs/>
                <w:sz w:val="18"/>
                <w:szCs w:val="18"/>
                <w:lang w:bidi="ne-NP"/>
              </w:rPr>
            </w:pPr>
            <w:ins w:id="5458" w:author="user" w:date="2012-02-29T14:49:00Z">
              <w:r w:rsidRPr="00145B40">
                <w:rPr>
                  <w:rFonts w:ascii="Calibri" w:hAnsi="Calibri" w:cs="Calibri"/>
                  <w:b/>
                  <w:bCs/>
                  <w:sz w:val="18"/>
                  <w:szCs w:val="18"/>
                  <w:lang w:bidi="ne-NP"/>
                </w:rPr>
                <w:t>%</w:t>
              </w:r>
            </w:ins>
          </w:p>
        </w:tc>
        <w:tc>
          <w:tcPr>
            <w:tcW w:w="1266"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459" w:author="user" w:date="2012-02-29T14:49:00Z"/>
                <w:rFonts w:ascii="Calibri" w:hAnsi="Calibri" w:cs="Calibri"/>
                <w:b/>
                <w:bCs/>
                <w:sz w:val="18"/>
                <w:szCs w:val="18"/>
                <w:lang w:bidi="ne-NP"/>
              </w:rPr>
            </w:pPr>
            <w:ins w:id="5460" w:author="user" w:date="2012-02-29T14:49:00Z">
              <w:r w:rsidRPr="00145B40">
                <w:rPr>
                  <w:rFonts w:ascii="Calibri" w:hAnsi="Calibri" w:cs="Calibri"/>
                  <w:b/>
                  <w:bCs/>
                  <w:sz w:val="18"/>
                  <w:szCs w:val="18"/>
                  <w:lang w:bidi="ne-NP"/>
                </w:rPr>
                <w:t>- </w:t>
              </w:r>
            </w:ins>
          </w:p>
        </w:tc>
      </w:tr>
      <w:tr w:rsidR="002B6273" w:rsidRPr="00145B40" w:rsidTr="0074335E">
        <w:trPr>
          <w:trHeight w:val="300"/>
          <w:ins w:id="5461" w:author="user" w:date="2012-02-29T14:49:00Z"/>
        </w:trPr>
        <w:tc>
          <w:tcPr>
            <w:tcW w:w="2100" w:type="dxa"/>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5462" w:author="user" w:date="2012-02-29T14:49:00Z"/>
                <w:rFonts w:ascii="Calibri" w:hAnsi="Calibri" w:cs="Calibri"/>
                <w:sz w:val="18"/>
                <w:szCs w:val="18"/>
                <w:lang w:bidi="ne-NP"/>
              </w:rPr>
            </w:pPr>
            <w:smartTag w:uri="urn:schemas-microsoft-com:office:smarttags" w:element="place">
              <w:smartTag w:uri="urn:schemas-microsoft-com:office:smarttags" w:element="PlaceName">
                <w:ins w:id="5463" w:author="user" w:date="2012-02-29T14:49:00Z">
                  <w:r w:rsidRPr="00145B40">
                    <w:rPr>
                      <w:rFonts w:ascii="Calibri" w:hAnsi="Calibri" w:cs="Calibri"/>
                      <w:sz w:val="18"/>
                      <w:szCs w:val="18"/>
                      <w:lang w:bidi="ne-NP"/>
                    </w:rPr>
                    <w:t>Hetauda</w:t>
                  </w:r>
                </w:ins>
              </w:smartTag>
              <w:ins w:id="5464" w:author="user" w:date="2012-02-29T14:49:00Z">
                <w:r w:rsidRPr="00145B40">
                  <w:rPr>
                    <w:rFonts w:ascii="Calibri" w:hAnsi="Calibri" w:cs="Calibri"/>
                    <w:sz w:val="18"/>
                    <w:szCs w:val="18"/>
                    <w:lang w:bidi="ne-NP"/>
                  </w:rPr>
                  <w:t xml:space="preserve"> </w:t>
                </w:r>
                <w:smartTag w:uri="urn:schemas-microsoft-com:office:smarttags" w:element="PlaceType">
                  <w:r w:rsidRPr="00145B40">
                    <w:rPr>
                      <w:rFonts w:ascii="Calibri" w:hAnsi="Calibri" w:cs="Calibri"/>
                      <w:sz w:val="18"/>
                      <w:szCs w:val="18"/>
                      <w:lang w:bidi="ne-NP"/>
                    </w:rPr>
                    <w:t>Municipality</w:t>
                  </w:r>
                </w:smartTag>
              </w:ins>
            </w:smartTag>
            <w:ins w:id="5465" w:author="user" w:date="2012-02-29T14:49:00Z">
              <w:r w:rsidRPr="00145B40">
                <w:rPr>
                  <w:rFonts w:ascii="Calibri" w:hAnsi="Calibri" w:cs="Calibri"/>
                  <w:sz w:val="18"/>
                  <w:szCs w:val="18"/>
                  <w:lang w:bidi="ne-NP"/>
                </w:rPr>
                <w:t xml:space="preserve"> </w:t>
              </w:r>
            </w:ins>
          </w:p>
        </w:tc>
        <w:tc>
          <w:tcPr>
            <w:tcW w:w="735"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466" w:author="user" w:date="2012-02-29T14:49:00Z"/>
                <w:rFonts w:ascii="Calibri" w:hAnsi="Calibri" w:cs="Calibri"/>
                <w:sz w:val="18"/>
                <w:szCs w:val="18"/>
                <w:lang w:bidi="ne-NP"/>
              </w:rPr>
            </w:pPr>
            <w:ins w:id="5467" w:author="user" w:date="2012-02-29T14:49:00Z">
              <w:r w:rsidRPr="00145B40">
                <w:rPr>
                  <w:rFonts w:ascii="Calibri" w:hAnsi="Calibri" w:cs="Calibri"/>
                  <w:sz w:val="18"/>
                  <w:szCs w:val="18"/>
                  <w:lang w:bidi="ne-NP"/>
                </w:rPr>
                <w:t>7</w:t>
              </w:r>
            </w:ins>
          </w:p>
        </w:tc>
        <w:tc>
          <w:tcPr>
            <w:tcW w:w="67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468" w:author="user" w:date="2012-02-29T14:49:00Z"/>
                <w:rFonts w:ascii="Calibri" w:hAnsi="Calibri" w:cs="Calibri"/>
                <w:sz w:val="18"/>
                <w:szCs w:val="18"/>
                <w:lang w:bidi="ne-NP"/>
              </w:rPr>
            </w:pPr>
            <w:ins w:id="5469" w:author="user" w:date="2012-02-29T14:49:00Z">
              <w:r w:rsidRPr="00145B40">
                <w:rPr>
                  <w:rFonts w:ascii="Calibri" w:hAnsi="Calibri" w:cs="Calibri"/>
                  <w:sz w:val="18"/>
                  <w:szCs w:val="18"/>
                  <w:lang w:bidi="ne-NP"/>
                </w:rPr>
                <w:t>100</w:t>
              </w:r>
            </w:ins>
          </w:p>
        </w:tc>
        <w:tc>
          <w:tcPr>
            <w:tcW w:w="592"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470" w:author="user" w:date="2012-02-29T14:49:00Z"/>
                <w:rFonts w:ascii="Calibri" w:hAnsi="Calibri" w:cs="Calibri"/>
                <w:sz w:val="18"/>
                <w:szCs w:val="18"/>
                <w:lang w:bidi="ne-NP"/>
              </w:rPr>
            </w:pPr>
            <w:ins w:id="5471" w:author="user" w:date="2012-02-29T14:49:00Z">
              <w:r w:rsidRPr="00145B40">
                <w:rPr>
                  <w:rFonts w:ascii="Calibri" w:hAnsi="Calibri" w:cs="Calibri"/>
                  <w:sz w:val="18"/>
                  <w:szCs w:val="18"/>
                  <w:lang w:bidi="ne-NP"/>
                </w:rPr>
                <w:t>-</w:t>
              </w:r>
            </w:ins>
          </w:p>
        </w:tc>
        <w:tc>
          <w:tcPr>
            <w:tcW w:w="67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472" w:author="user" w:date="2012-02-29T14:49:00Z"/>
                <w:rFonts w:ascii="Calibri" w:hAnsi="Calibri" w:cs="Calibri"/>
                <w:sz w:val="18"/>
                <w:szCs w:val="18"/>
                <w:lang w:bidi="ne-NP"/>
              </w:rPr>
            </w:pPr>
            <w:ins w:id="5473" w:author="user" w:date="2012-02-29T14:49:00Z">
              <w:r w:rsidRPr="00145B40">
                <w:rPr>
                  <w:rFonts w:ascii="Calibri" w:hAnsi="Calibri" w:cs="Calibri"/>
                  <w:sz w:val="18"/>
                  <w:szCs w:val="18"/>
                  <w:lang w:bidi="ne-NP"/>
                </w:rPr>
                <w:t>-</w:t>
              </w:r>
            </w:ins>
          </w:p>
        </w:tc>
        <w:tc>
          <w:tcPr>
            <w:tcW w:w="573"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474" w:author="user" w:date="2012-02-29T14:49:00Z"/>
                <w:rFonts w:ascii="Calibri" w:hAnsi="Calibri" w:cs="Calibri"/>
                <w:sz w:val="18"/>
                <w:szCs w:val="18"/>
                <w:lang w:bidi="ne-NP"/>
              </w:rPr>
            </w:pPr>
            <w:ins w:id="5475" w:author="user" w:date="2012-02-29T14:49:00Z">
              <w:r w:rsidRPr="00145B40">
                <w:rPr>
                  <w:rFonts w:ascii="Calibri" w:hAnsi="Calibri" w:cs="Calibri"/>
                  <w:sz w:val="18"/>
                  <w:szCs w:val="18"/>
                  <w:lang w:bidi="ne-NP"/>
                </w:rPr>
                <w:t>-</w:t>
              </w:r>
            </w:ins>
          </w:p>
        </w:tc>
        <w:tc>
          <w:tcPr>
            <w:tcW w:w="569"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476" w:author="user" w:date="2012-02-29T14:49:00Z"/>
                <w:rFonts w:ascii="Calibri" w:hAnsi="Calibri" w:cs="Calibri"/>
                <w:sz w:val="18"/>
                <w:szCs w:val="18"/>
                <w:lang w:bidi="ne-NP"/>
              </w:rPr>
            </w:pPr>
            <w:ins w:id="5477" w:author="user" w:date="2012-02-29T14:49:00Z">
              <w:r w:rsidRPr="00145B40">
                <w:rPr>
                  <w:rFonts w:ascii="Calibri" w:hAnsi="Calibri" w:cs="Calibri"/>
                  <w:sz w:val="18"/>
                  <w:szCs w:val="18"/>
                  <w:lang w:bidi="ne-NP"/>
                </w:rPr>
                <w:t>-</w:t>
              </w:r>
            </w:ins>
          </w:p>
        </w:tc>
        <w:tc>
          <w:tcPr>
            <w:tcW w:w="609"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478" w:author="user" w:date="2012-02-29T14:49:00Z"/>
                <w:rFonts w:ascii="Calibri" w:hAnsi="Calibri" w:cs="Calibri"/>
                <w:sz w:val="18"/>
                <w:szCs w:val="18"/>
                <w:lang w:bidi="ne-NP"/>
              </w:rPr>
            </w:pPr>
            <w:ins w:id="5479" w:author="user" w:date="2012-02-29T14:49:00Z">
              <w:r w:rsidRPr="00145B40">
                <w:rPr>
                  <w:rFonts w:ascii="Calibri" w:hAnsi="Calibri" w:cs="Calibri"/>
                  <w:sz w:val="18"/>
                  <w:szCs w:val="18"/>
                  <w:lang w:bidi="ne-NP"/>
                </w:rPr>
                <w:t>-</w:t>
              </w:r>
            </w:ins>
          </w:p>
        </w:tc>
        <w:tc>
          <w:tcPr>
            <w:tcW w:w="596"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480" w:author="user" w:date="2012-02-29T14:49:00Z"/>
                <w:rFonts w:ascii="Calibri" w:hAnsi="Calibri" w:cs="Calibri"/>
                <w:sz w:val="18"/>
                <w:szCs w:val="18"/>
                <w:lang w:bidi="ne-NP"/>
              </w:rPr>
            </w:pPr>
            <w:ins w:id="5481" w:author="user" w:date="2012-02-29T14:49:00Z">
              <w:r w:rsidRPr="00145B40">
                <w:rPr>
                  <w:rFonts w:ascii="Calibri" w:hAnsi="Calibri" w:cs="Calibri"/>
                  <w:sz w:val="18"/>
                  <w:szCs w:val="18"/>
                  <w:lang w:bidi="ne-NP"/>
                </w:rPr>
                <w:t>-</w:t>
              </w:r>
            </w:ins>
          </w:p>
        </w:tc>
        <w:tc>
          <w:tcPr>
            <w:tcW w:w="663"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482" w:author="user" w:date="2012-02-29T14:49:00Z"/>
                <w:rFonts w:ascii="Calibri" w:hAnsi="Calibri" w:cs="Calibri"/>
                <w:sz w:val="18"/>
                <w:szCs w:val="18"/>
                <w:lang w:bidi="ne-NP"/>
              </w:rPr>
            </w:pPr>
            <w:ins w:id="5483" w:author="user" w:date="2012-02-29T14:49:00Z">
              <w:r w:rsidRPr="00145B40">
                <w:rPr>
                  <w:rFonts w:ascii="Calibri" w:hAnsi="Calibri" w:cs="Calibri"/>
                  <w:sz w:val="18"/>
                  <w:szCs w:val="18"/>
                  <w:lang w:bidi="ne-NP"/>
                </w:rPr>
                <w:t>-</w:t>
              </w:r>
            </w:ins>
          </w:p>
        </w:tc>
        <w:tc>
          <w:tcPr>
            <w:tcW w:w="596"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484" w:author="user" w:date="2012-02-29T14:49:00Z"/>
                <w:rFonts w:ascii="Calibri" w:hAnsi="Calibri" w:cs="Calibri"/>
                <w:sz w:val="18"/>
                <w:szCs w:val="18"/>
                <w:lang w:bidi="ne-NP"/>
              </w:rPr>
            </w:pPr>
            <w:ins w:id="5485" w:author="user" w:date="2012-02-29T14:49:00Z">
              <w:r w:rsidRPr="00145B40">
                <w:rPr>
                  <w:rFonts w:ascii="Calibri" w:hAnsi="Calibri" w:cs="Calibri"/>
                  <w:sz w:val="18"/>
                  <w:szCs w:val="18"/>
                  <w:lang w:bidi="ne-NP"/>
                </w:rPr>
                <w:t>-</w:t>
              </w:r>
            </w:ins>
          </w:p>
        </w:tc>
        <w:tc>
          <w:tcPr>
            <w:tcW w:w="1266"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486" w:author="user" w:date="2012-02-29T14:49:00Z"/>
                <w:rFonts w:ascii="Calibri" w:hAnsi="Calibri" w:cs="Calibri"/>
                <w:sz w:val="18"/>
                <w:szCs w:val="18"/>
                <w:lang w:bidi="ne-NP"/>
              </w:rPr>
            </w:pPr>
            <w:ins w:id="5487" w:author="user" w:date="2012-02-29T14:49:00Z">
              <w:r w:rsidRPr="00145B40">
                <w:rPr>
                  <w:rFonts w:ascii="Calibri" w:hAnsi="Calibri" w:cs="Calibri"/>
                  <w:sz w:val="18"/>
                  <w:szCs w:val="18"/>
                  <w:lang w:bidi="ne-NP"/>
                </w:rPr>
                <w:t>7</w:t>
              </w:r>
            </w:ins>
          </w:p>
        </w:tc>
      </w:tr>
      <w:tr w:rsidR="002B6273" w:rsidRPr="00145B40" w:rsidTr="0074335E">
        <w:trPr>
          <w:trHeight w:val="300"/>
          <w:ins w:id="5488" w:author="user" w:date="2012-02-29T14:49:00Z"/>
        </w:trPr>
        <w:tc>
          <w:tcPr>
            <w:tcW w:w="2100" w:type="dxa"/>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5489" w:author="user" w:date="2012-02-29T14:49:00Z"/>
                <w:rFonts w:ascii="Calibri" w:hAnsi="Calibri" w:cs="Calibri"/>
                <w:sz w:val="18"/>
                <w:szCs w:val="18"/>
                <w:lang w:bidi="ne-NP"/>
              </w:rPr>
            </w:pPr>
            <w:ins w:id="5490" w:author="user" w:date="2012-02-29T14:49:00Z">
              <w:r w:rsidRPr="00145B40">
                <w:rPr>
                  <w:rFonts w:ascii="Calibri" w:hAnsi="Calibri" w:cs="Calibri"/>
                  <w:sz w:val="18"/>
                  <w:szCs w:val="18"/>
                  <w:lang w:bidi="ne-NP"/>
                </w:rPr>
                <w:t>Basamadi</w:t>
              </w:r>
            </w:ins>
          </w:p>
        </w:tc>
        <w:tc>
          <w:tcPr>
            <w:tcW w:w="735"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491" w:author="user" w:date="2012-02-29T14:49:00Z"/>
                <w:rFonts w:ascii="Calibri" w:hAnsi="Calibri" w:cs="Calibri"/>
                <w:sz w:val="18"/>
                <w:szCs w:val="18"/>
                <w:lang w:bidi="ne-NP"/>
              </w:rPr>
            </w:pPr>
            <w:ins w:id="5492" w:author="user" w:date="2012-02-29T14:49:00Z">
              <w:r w:rsidRPr="00145B40">
                <w:rPr>
                  <w:rFonts w:ascii="Calibri" w:hAnsi="Calibri" w:cs="Calibri"/>
                  <w:sz w:val="18"/>
                  <w:szCs w:val="18"/>
                  <w:lang w:bidi="ne-NP"/>
                </w:rPr>
                <w:t>20</w:t>
              </w:r>
            </w:ins>
          </w:p>
        </w:tc>
        <w:tc>
          <w:tcPr>
            <w:tcW w:w="67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493" w:author="user" w:date="2012-02-29T14:49:00Z"/>
                <w:rFonts w:ascii="Calibri" w:hAnsi="Calibri" w:cs="Calibri"/>
                <w:sz w:val="18"/>
                <w:szCs w:val="18"/>
                <w:lang w:bidi="ne-NP"/>
              </w:rPr>
            </w:pPr>
            <w:ins w:id="5494" w:author="user" w:date="2012-02-29T14:49:00Z">
              <w:r w:rsidRPr="00145B40">
                <w:rPr>
                  <w:rFonts w:ascii="Calibri" w:hAnsi="Calibri" w:cs="Calibri"/>
                  <w:sz w:val="18"/>
                  <w:szCs w:val="18"/>
                  <w:lang w:bidi="ne-NP"/>
                </w:rPr>
                <w:t>74.1</w:t>
              </w:r>
            </w:ins>
          </w:p>
        </w:tc>
        <w:tc>
          <w:tcPr>
            <w:tcW w:w="592"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495" w:author="user" w:date="2012-02-29T14:49:00Z"/>
                <w:rFonts w:ascii="Calibri" w:hAnsi="Calibri" w:cs="Calibri"/>
                <w:sz w:val="18"/>
                <w:szCs w:val="18"/>
                <w:lang w:bidi="ne-NP"/>
              </w:rPr>
            </w:pPr>
            <w:ins w:id="5496" w:author="user" w:date="2012-02-29T14:49:00Z">
              <w:r w:rsidRPr="00145B40">
                <w:rPr>
                  <w:rFonts w:ascii="Calibri" w:hAnsi="Calibri" w:cs="Calibri"/>
                  <w:sz w:val="18"/>
                  <w:szCs w:val="18"/>
                  <w:lang w:bidi="ne-NP"/>
                </w:rPr>
                <w:t>7</w:t>
              </w:r>
            </w:ins>
          </w:p>
        </w:tc>
        <w:tc>
          <w:tcPr>
            <w:tcW w:w="67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497" w:author="user" w:date="2012-02-29T14:49:00Z"/>
                <w:rFonts w:ascii="Calibri" w:hAnsi="Calibri" w:cs="Calibri"/>
                <w:sz w:val="18"/>
                <w:szCs w:val="18"/>
                <w:lang w:bidi="ne-NP"/>
              </w:rPr>
            </w:pPr>
            <w:ins w:id="5498" w:author="user" w:date="2012-02-29T14:49:00Z">
              <w:r w:rsidRPr="00145B40">
                <w:rPr>
                  <w:rFonts w:ascii="Calibri" w:hAnsi="Calibri" w:cs="Calibri"/>
                  <w:sz w:val="18"/>
                  <w:szCs w:val="18"/>
                  <w:lang w:bidi="ne-NP"/>
                </w:rPr>
                <w:t>25.9</w:t>
              </w:r>
            </w:ins>
          </w:p>
        </w:tc>
        <w:tc>
          <w:tcPr>
            <w:tcW w:w="573"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499" w:author="user" w:date="2012-02-29T14:49:00Z"/>
                <w:rFonts w:ascii="Calibri" w:hAnsi="Calibri" w:cs="Calibri"/>
                <w:sz w:val="18"/>
                <w:szCs w:val="18"/>
                <w:lang w:bidi="ne-NP"/>
              </w:rPr>
            </w:pPr>
            <w:ins w:id="5500" w:author="user" w:date="2012-02-29T14:49:00Z">
              <w:r w:rsidRPr="00145B40">
                <w:rPr>
                  <w:rFonts w:ascii="Calibri" w:hAnsi="Calibri" w:cs="Calibri"/>
                  <w:sz w:val="18"/>
                  <w:szCs w:val="18"/>
                  <w:lang w:bidi="ne-NP"/>
                </w:rPr>
                <w:t>-</w:t>
              </w:r>
            </w:ins>
          </w:p>
        </w:tc>
        <w:tc>
          <w:tcPr>
            <w:tcW w:w="569"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501" w:author="user" w:date="2012-02-29T14:49:00Z"/>
                <w:rFonts w:ascii="Calibri" w:hAnsi="Calibri" w:cs="Calibri"/>
                <w:sz w:val="18"/>
                <w:szCs w:val="18"/>
                <w:lang w:bidi="ne-NP"/>
              </w:rPr>
            </w:pPr>
            <w:ins w:id="5502" w:author="user" w:date="2012-02-29T14:49:00Z">
              <w:r w:rsidRPr="00145B40">
                <w:rPr>
                  <w:rFonts w:ascii="Calibri" w:hAnsi="Calibri" w:cs="Calibri"/>
                  <w:sz w:val="18"/>
                  <w:szCs w:val="18"/>
                  <w:lang w:bidi="ne-NP"/>
                </w:rPr>
                <w:t>-</w:t>
              </w:r>
            </w:ins>
          </w:p>
        </w:tc>
        <w:tc>
          <w:tcPr>
            <w:tcW w:w="609"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503" w:author="user" w:date="2012-02-29T14:49:00Z"/>
                <w:rFonts w:ascii="Calibri" w:hAnsi="Calibri" w:cs="Calibri"/>
                <w:sz w:val="18"/>
                <w:szCs w:val="18"/>
                <w:lang w:bidi="ne-NP"/>
              </w:rPr>
            </w:pPr>
            <w:ins w:id="5504" w:author="user" w:date="2012-02-29T14:49:00Z">
              <w:r w:rsidRPr="00145B40">
                <w:rPr>
                  <w:rFonts w:ascii="Calibri" w:hAnsi="Calibri" w:cs="Calibri"/>
                  <w:sz w:val="18"/>
                  <w:szCs w:val="18"/>
                  <w:lang w:bidi="ne-NP"/>
                </w:rPr>
                <w:t>-</w:t>
              </w:r>
            </w:ins>
          </w:p>
        </w:tc>
        <w:tc>
          <w:tcPr>
            <w:tcW w:w="596"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505" w:author="user" w:date="2012-02-29T14:49:00Z"/>
                <w:rFonts w:ascii="Calibri" w:hAnsi="Calibri" w:cs="Calibri"/>
                <w:sz w:val="18"/>
                <w:szCs w:val="18"/>
                <w:lang w:bidi="ne-NP"/>
              </w:rPr>
            </w:pPr>
            <w:ins w:id="5506" w:author="user" w:date="2012-02-29T14:49:00Z">
              <w:r w:rsidRPr="00145B40">
                <w:rPr>
                  <w:rFonts w:ascii="Calibri" w:hAnsi="Calibri" w:cs="Calibri"/>
                  <w:sz w:val="18"/>
                  <w:szCs w:val="18"/>
                  <w:lang w:bidi="ne-NP"/>
                </w:rPr>
                <w:t>-</w:t>
              </w:r>
            </w:ins>
          </w:p>
        </w:tc>
        <w:tc>
          <w:tcPr>
            <w:tcW w:w="663"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507" w:author="user" w:date="2012-02-29T14:49:00Z"/>
                <w:rFonts w:ascii="Calibri" w:hAnsi="Calibri" w:cs="Calibri"/>
                <w:sz w:val="18"/>
                <w:szCs w:val="18"/>
                <w:lang w:bidi="ne-NP"/>
              </w:rPr>
            </w:pPr>
            <w:ins w:id="5508" w:author="user" w:date="2012-02-29T14:49:00Z">
              <w:r w:rsidRPr="00145B40">
                <w:rPr>
                  <w:rFonts w:ascii="Calibri" w:hAnsi="Calibri" w:cs="Calibri"/>
                  <w:sz w:val="18"/>
                  <w:szCs w:val="18"/>
                  <w:lang w:bidi="ne-NP"/>
                </w:rPr>
                <w:t>-</w:t>
              </w:r>
            </w:ins>
          </w:p>
        </w:tc>
        <w:tc>
          <w:tcPr>
            <w:tcW w:w="596"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509" w:author="user" w:date="2012-02-29T14:49:00Z"/>
                <w:rFonts w:ascii="Calibri" w:hAnsi="Calibri" w:cs="Calibri"/>
                <w:sz w:val="18"/>
                <w:szCs w:val="18"/>
                <w:lang w:bidi="ne-NP"/>
              </w:rPr>
            </w:pPr>
            <w:ins w:id="5510" w:author="user" w:date="2012-02-29T14:49:00Z">
              <w:r w:rsidRPr="00145B40">
                <w:rPr>
                  <w:rFonts w:ascii="Calibri" w:hAnsi="Calibri" w:cs="Calibri"/>
                  <w:sz w:val="18"/>
                  <w:szCs w:val="18"/>
                  <w:lang w:bidi="ne-NP"/>
                </w:rPr>
                <w:t>-</w:t>
              </w:r>
            </w:ins>
          </w:p>
        </w:tc>
        <w:tc>
          <w:tcPr>
            <w:tcW w:w="1266"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511" w:author="user" w:date="2012-02-29T14:49:00Z"/>
                <w:rFonts w:ascii="Calibri" w:hAnsi="Calibri" w:cs="Calibri"/>
                <w:sz w:val="18"/>
                <w:szCs w:val="18"/>
                <w:lang w:bidi="ne-NP"/>
              </w:rPr>
            </w:pPr>
            <w:ins w:id="5512" w:author="user" w:date="2012-02-29T14:49:00Z">
              <w:r w:rsidRPr="00145B40">
                <w:rPr>
                  <w:rFonts w:ascii="Calibri" w:hAnsi="Calibri" w:cs="Calibri"/>
                  <w:sz w:val="18"/>
                  <w:szCs w:val="18"/>
                  <w:lang w:bidi="ne-NP"/>
                </w:rPr>
                <w:t>27</w:t>
              </w:r>
            </w:ins>
          </w:p>
        </w:tc>
      </w:tr>
      <w:tr w:rsidR="002B6273" w:rsidRPr="00145B40" w:rsidTr="0074335E">
        <w:trPr>
          <w:trHeight w:val="300"/>
          <w:ins w:id="5513" w:author="user" w:date="2012-02-29T14:49:00Z"/>
        </w:trPr>
        <w:tc>
          <w:tcPr>
            <w:tcW w:w="2100" w:type="dxa"/>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5514" w:author="user" w:date="2012-02-29T14:49:00Z"/>
                <w:rFonts w:ascii="Calibri" w:hAnsi="Calibri" w:cs="Calibri"/>
                <w:sz w:val="18"/>
                <w:szCs w:val="18"/>
                <w:lang w:bidi="ne-NP"/>
              </w:rPr>
            </w:pPr>
            <w:ins w:id="5515" w:author="user" w:date="2012-02-29T14:49:00Z">
              <w:r w:rsidRPr="00145B40">
                <w:rPr>
                  <w:rFonts w:ascii="Calibri" w:hAnsi="Calibri" w:cs="Calibri"/>
                  <w:sz w:val="18"/>
                  <w:szCs w:val="18"/>
                  <w:lang w:bidi="ne-NP"/>
                </w:rPr>
                <w:t>Manahari</w:t>
              </w:r>
            </w:ins>
          </w:p>
        </w:tc>
        <w:tc>
          <w:tcPr>
            <w:tcW w:w="735"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516" w:author="user" w:date="2012-02-29T14:49:00Z"/>
                <w:rFonts w:ascii="Calibri" w:hAnsi="Calibri" w:cs="Calibri"/>
                <w:sz w:val="18"/>
                <w:szCs w:val="18"/>
                <w:lang w:bidi="ne-NP"/>
              </w:rPr>
            </w:pPr>
            <w:ins w:id="5517" w:author="user" w:date="2012-02-29T14:49:00Z">
              <w:r w:rsidRPr="00145B40">
                <w:rPr>
                  <w:rFonts w:ascii="Calibri" w:hAnsi="Calibri" w:cs="Calibri"/>
                  <w:sz w:val="18"/>
                  <w:szCs w:val="18"/>
                  <w:lang w:bidi="ne-NP"/>
                </w:rPr>
                <w:t>21</w:t>
              </w:r>
            </w:ins>
          </w:p>
        </w:tc>
        <w:tc>
          <w:tcPr>
            <w:tcW w:w="67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518" w:author="user" w:date="2012-02-29T14:49:00Z"/>
                <w:rFonts w:ascii="Calibri" w:hAnsi="Calibri" w:cs="Calibri"/>
                <w:sz w:val="18"/>
                <w:szCs w:val="18"/>
                <w:lang w:bidi="ne-NP"/>
              </w:rPr>
            </w:pPr>
            <w:ins w:id="5519" w:author="user" w:date="2012-02-29T14:49:00Z">
              <w:r w:rsidRPr="00145B40">
                <w:rPr>
                  <w:rFonts w:ascii="Calibri" w:hAnsi="Calibri" w:cs="Calibri"/>
                  <w:sz w:val="18"/>
                  <w:szCs w:val="18"/>
                  <w:lang w:bidi="ne-NP"/>
                </w:rPr>
                <w:t>41.2</w:t>
              </w:r>
            </w:ins>
          </w:p>
        </w:tc>
        <w:tc>
          <w:tcPr>
            <w:tcW w:w="592"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520" w:author="user" w:date="2012-02-29T14:49:00Z"/>
                <w:rFonts w:ascii="Calibri" w:hAnsi="Calibri" w:cs="Calibri"/>
                <w:sz w:val="18"/>
                <w:szCs w:val="18"/>
                <w:lang w:bidi="ne-NP"/>
              </w:rPr>
            </w:pPr>
            <w:ins w:id="5521" w:author="user" w:date="2012-02-29T14:49:00Z">
              <w:r w:rsidRPr="00145B40">
                <w:rPr>
                  <w:rFonts w:ascii="Calibri" w:hAnsi="Calibri" w:cs="Calibri"/>
                  <w:sz w:val="18"/>
                  <w:szCs w:val="18"/>
                  <w:lang w:bidi="ne-NP"/>
                </w:rPr>
                <w:t>26</w:t>
              </w:r>
            </w:ins>
          </w:p>
        </w:tc>
        <w:tc>
          <w:tcPr>
            <w:tcW w:w="67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522" w:author="user" w:date="2012-02-29T14:49:00Z"/>
                <w:rFonts w:ascii="Calibri" w:hAnsi="Calibri" w:cs="Calibri"/>
                <w:sz w:val="18"/>
                <w:szCs w:val="18"/>
                <w:lang w:bidi="ne-NP"/>
              </w:rPr>
            </w:pPr>
            <w:ins w:id="5523" w:author="user" w:date="2012-02-29T14:49:00Z">
              <w:r w:rsidRPr="00145B40">
                <w:rPr>
                  <w:rFonts w:ascii="Calibri" w:hAnsi="Calibri" w:cs="Calibri"/>
                  <w:sz w:val="18"/>
                  <w:szCs w:val="18"/>
                  <w:lang w:bidi="ne-NP"/>
                </w:rPr>
                <w:t>51</w:t>
              </w:r>
            </w:ins>
          </w:p>
        </w:tc>
        <w:tc>
          <w:tcPr>
            <w:tcW w:w="573"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524" w:author="user" w:date="2012-02-29T14:49:00Z"/>
                <w:rFonts w:ascii="Calibri" w:hAnsi="Calibri" w:cs="Calibri"/>
                <w:sz w:val="18"/>
                <w:szCs w:val="18"/>
                <w:lang w:bidi="ne-NP"/>
              </w:rPr>
            </w:pPr>
            <w:ins w:id="5525" w:author="user" w:date="2012-02-29T14:49:00Z">
              <w:r w:rsidRPr="00145B40">
                <w:rPr>
                  <w:rFonts w:ascii="Calibri" w:hAnsi="Calibri" w:cs="Calibri"/>
                  <w:sz w:val="18"/>
                  <w:szCs w:val="18"/>
                  <w:lang w:bidi="ne-NP"/>
                </w:rPr>
                <w:t>4</w:t>
              </w:r>
            </w:ins>
          </w:p>
        </w:tc>
        <w:tc>
          <w:tcPr>
            <w:tcW w:w="569"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526" w:author="user" w:date="2012-02-29T14:49:00Z"/>
                <w:rFonts w:ascii="Calibri" w:hAnsi="Calibri" w:cs="Calibri"/>
                <w:sz w:val="18"/>
                <w:szCs w:val="18"/>
                <w:lang w:bidi="ne-NP"/>
              </w:rPr>
            </w:pPr>
            <w:ins w:id="5527" w:author="user" w:date="2012-02-29T14:49:00Z">
              <w:r w:rsidRPr="00145B40">
                <w:rPr>
                  <w:rFonts w:ascii="Calibri" w:hAnsi="Calibri" w:cs="Calibri"/>
                  <w:sz w:val="18"/>
                  <w:szCs w:val="18"/>
                  <w:lang w:bidi="ne-NP"/>
                </w:rPr>
                <w:t>7.8</w:t>
              </w:r>
            </w:ins>
          </w:p>
        </w:tc>
        <w:tc>
          <w:tcPr>
            <w:tcW w:w="609"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528" w:author="user" w:date="2012-02-29T14:49:00Z"/>
                <w:rFonts w:ascii="Calibri" w:hAnsi="Calibri" w:cs="Calibri"/>
                <w:sz w:val="18"/>
                <w:szCs w:val="18"/>
                <w:lang w:bidi="ne-NP"/>
              </w:rPr>
            </w:pPr>
            <w:ins w:id="5529" w:author="user" w:date="2012-02-29T14:49:00Z">
              <w:r w:rsidRPr="00145B40">
                <w:rPr>
                  <w:rFonts w:ascii="Calibri" w:hAnsi="Calibri" w:cs="Calibri"/>
                  <w:sz w:val="18"/>
                  <w:szCs w:val="18"/>
                  <w:lang w:bidi="ne-NP"/>
                </w:rPr>
                <w:t>-</w:t>
              </w:r>
            </w:ins>
          </w:p>
        </w:tc>
        <w:tc>
          <w:tcPr>
            <w:tcW w:w="596"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530" w:author="user" w:date="2012-02-29T14:49:00Z"/>
                <w:rFonts w:ascii="Calibri" w:hAnsi="Calibri" w:cs="Calibri"/>
                <w:sz w:val="18"/>
                <w:szCs w:val="18"/>
                <w:lang w:bidi="ne-NP"/>
              </w:rPr>
            </w:pPr>
            <w:ins w:id="5531" w:author="user" w:date="2012-02-29T14:49:00Z">
              <w:r w:rsidRPr="00145B40">
                <w:rPr>
                  <w:rFonts w:ascii="Calibri" w:hAnsi="Calibri" w:cs="Calibri"/>
                  <w:sz w:val="18"/>
                  <w:szCs w:val="18"/>
                  <w:lang w:bidi="ne-NP"/>
                </w:rPr>
                <w:t>-</w:t>
              </w:r>
            </w:ins>
          </w:p>
        </w:tc>
        <w:tc>
          <w:tcPr>
            <w:tcW w:w="663"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532" w:author="user" w:date="2012-02-29T14:49:00Z"/>
                <w:rFonts w:ascii="Calibri" w:hAnsi="Calibri" w:cs="Calibri"/>
                <w:sz w:val="18"/>
                <w:szCs w:val="18"/>
                <w:lang w:bidi="ne-NP"/>
              </w:rPr>
            </w:pPr>
            <w:ins w:id="5533" w:author="user" w:date="2012-02-29T14:49:00Z">
              <w:r w:rsidRPr="00145B40">
                <w:rPr>
                  <w:rFonts w:ascii="Calibri" w:hAnsi="Calibri" w:cs="Calibri"/>
                  <w:sz w:val="18"/>
                  <w:szCs w:val="18"/>
                  <w:lang w:bidi="ne-NP"/>
                </w:rPr>
                <w:t>-</w:t>
              </w:r>
            </w:ins>
          </w:p>
        </w:tc>
        <w:tc>
          <w:tcPr>
            <w:tcW w:w="596"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534" w:author="user" w:date="2012-02-29T14:49:00Z"/>
                <w:rFonts w:ascii="Calibri" w:hAnsi="Calibri" w:cs="Calibri"/>
                <w:sz w:val="18"/>
                <w:szCs w:val="18"/>
                <w:lang w:bidi="ne-NP"/>
              </w:rPr>
            </w:pPr>
            <w:ins w:id="5535" w:author="user" w:date="2012-02-29T14:49:00Z">
              <w:r w:rsidRPr="00145B40">
                <w:rPr>
                  <w:rFonts w:ascii="Calibri" w:hAnsi="Calibri" w:cs="Calibri"/>
                  <w:sz w:val="18"/>
                  <w:szCs w:val="18"/>
                  <w:lang w:bidi="ne-NP"/>
                </w:rPr>
                <w:t>-</w:t>
              </w:r>
            </w:ins>
          </w:p>
        </w:tc>
        <w:tc>
          <w:tcPr>
            <w:tcW w:w="1266"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536" w:author="user" w:date="2012-02-29T14:49:00Z"/>
                <w:rFonts w:ascii="Calibri" w:hAnsi="Calibri" w:cs="Calibri"/>
                <w:sz w:val="18"/>
                <w:szCs w:val="18"/>
                <w:lang w:bidi="ne-NP"/>
              </w:rPr>
            </w:pPr>
            <w:ins w:id="5537" w:author="user" w:date="2012-02-29T14:49:00Z">
              <w:r w:rsidRPr="00145B40">
                <w:rPr>
                  <w:rFonts w:ascii="Calibri" w:hAnsi="Calibri" w:cs="Calibri"/>
                  <w:sz w:val="18"/>
                  <w:szCs w:val="18"/>
                  <w:lang w:bidi="ne-NP"/>
                </w:rPr>
                <w:t>51</w:t>
              </w:r>
            </w:ins>
          </w:p>
        </w:tc>
      </w:tr>
      <w:tr w:rsidR="002B6273" w:rsidRPr="00145B40" w:rsidTr="0074335E">
        <w:trPr>
          <w:trHeight w:val="300"/>
          <w:ins w:id="5538" w:author="user" w:date="2012-02-29T14:49:00Z"/>
        </w:trPr>
        <w:tc>
          <w:tcPr>
            <w:tcW w:w="2100" w:type="dxa"/>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5539" w:author="user" w:date="2012-02-29T14:49:00Z"/>
                <w:rFonts w:ascii="Calibri" w:hAnsi="Calibri" w:cs="Calibri"/>
                <w:sz w:val="18"/>
                <w:szCs w:val="18"/>
                <w:lang w:bidi="ne-NP"/>
              </w:rPr>
            </w:pPr>
            <w:ins w:id="5540" w:author="user" w:date="2012-02-29T14:49:00Z">
              <w:r w:rsidRPr="00145B40">
                <w:rPr>
                  <w:rFonts w:ascii="Calibri" w:hAnsi="Calibri" w:cs="Calibri"/>
                  <w:sz w:val="18"/>
                  <w:szCs w:val="18"/>
                  <w:lang w:bidi="ne-NP"/>
                </w:rPr>
                <w:t>Birendranagar</w:t>
              </w:r>
            </w:ins>
          </w:p>
        </w:tc>
        <w:tc>
          <w:tcPr>
            <w:tcW w:w="735"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541" w:author="user" w:date="2012-02-29T14:49:00Z"/>
                <w:rFonts w:ascii="Calibri" w:hAnsi="Calibri" w:cs="Calibri"/>
                <w:sz w:val="18"/>
                <w:szCs w:val="18"/>
                <w:lang w:bidi="ne-NP"/>
              </w:rPr>
            </w:pPr>
            <w:ins w:id="5542" w:author="user" w:date="2012-02-29T14:49:00Z">
              <w:r w:rsidRPr="00145B40">
                <w:rPr>
                  <w:rFonts w:ascii="Calibri" w:hAnsi="Calibri" w:cs="Calibri"/>
                  <w:sz w:val="18"/>
                  <w:szCs w:val="18"/>
                  <w:lang w:bidi="ne-NP"/>
                </w:rPr>
                <w:t>15</w:t>
              </w:r>
            </w:ins>
          </w:p>
        </w:tc>
        <w:tc>
          <w:tcPr>
            <w:tcW w:w="67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543" w:author="user" w:date="2012-02-29T14:49:00Z"/>
                <w:rFonts w:ascii="Calibri" w:hAnsi="Calibri" w:cs="Calibri"/>
                <w:sz w:val="18"/>
                <w:szCs w:val="18"/>
                <w:lang w:bidi="ne-NP"/>
              </w:rPr>
            </w:pPr>
            <w:ins w:id="5544" w:author="user" w:date="2012-02-29T14:49:00Z">
              <w:r w:rsidRPr="00145B40">
                <w:rPr>
                  <w:rFonts w:ascii="Calibri" w:hAnsi="Calibri" w:cs="Calibri"/>
                  <w:sz w:val="18"/>
                  <w:szCs w:val="18"/>
                  <w:lang w:bidi="ne-NP"/>
                </w:rPr>
                <w:t>75</w:t>
              </w:r>
            </w:ins>
          </w:p>
        </w:tc>
        <w:tc>
          <w:tcPr>
            <w:tcW w:w="592"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545" w:author="user" w:date="2012-02-29T14:49:00Z"/>
                <w:rFonts w:ascii="Calibri" w:hAnsi="Calibri" w:cs="Calibri"/>
                <w:sz w:val="18"/>
                <w:szCs w:val="18"/>
                <w:lang w:bidi="ne-NP"/>
              </w:rPr>
            </w:pPr>
            <w:ins w:id="5546" w:author="user" w:date="2012-02-29T14:49:00Z">
              <w:r w:rsidRPr="00145B40">
                <w:rPr>
                  <w:rFonts w:ascii="Calibri" w:hAnsi="Calibri" w:cs="Calibri"/>
                  <w:sz w:val="18"/>
                  <w:szCs w:val="18"/>
                  <w:lang w:bidi="ne-NP"/>
                </w:rPr>
                <w:t>2</w:t>
              </w:r>
            </w:ins>
          </w:p>
        </w:tc>
        <w:tc>
          <w:tcPr>
            <w:tcW w:w="67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547" w:author="user" w:date="2012-02-29T14:49:00Z"/>
                <w:rFonts w:ascii="Calibri" w:hAnsi="Calibri" w:cs="Calibri"/>
                <w:sz w:val="18"/>
                <w:szCs w:val="18"/>
                <w:lang w:bidi="ne-NP"/>
              </w:rPr>
            </w:pPr>
            <w:ins w:id="5548" w:author="user" w:date="2012-02-29T14:49:00Z">
              <w:r w:rsidRPr="00145B40">
                <w:rPr>
                  <w:rFonts w:ascii="Calibri" w:hAnsi="Calibri" w:cs="Calibri"/>
                  <w:sz w:val="18"/>
                  <w:szCs w:val="18"/>
                  <w:lang w:bidi="ne-NP"/>
                </w:rPr>
                <w:t>10</w:t>
              </w:r>
            </w:ins>
          </w:p>
        </w:tc>
        <w:tc>
          <w:tcPr>
            <w:tcW w:w="573"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549" w:author="user" w:date="2012-02-29T14:49:00Z"/>
                <w:rFonts w:ascii="Calibri" w:hAnsi="Calibri" w:cs="Calibri"/>
                <w:sz w:val="18"/>
                <w:szCs w:val="18"/>
                <w:lang w:bidi="ne-NP"/>
              </w:rPr>
            </w:pPr>
            <w:ins w:id="5550" w:author="user" w:date="2012-02-29T14:49:00Z">
              <w:r w:rsidRPr="00145B40">
                <w:rPr>
                  <w:rFonts w:ascii="Calibri" w:hAnsi="Calibri" w:cs="Calibri"/>
                  <w:sz w:val="18"/>
                  <w:szCs w:val="18"/>
                  <w:lang w:bidi="ne-NP"/>
                </w:rPr>
                <w:t>-</w:t>
              </w:r>
            </w:ins>
          </w:p>
        </w:tc>
        <w:tc>
          <w:tcPr>
            <w:tcW w:w="569"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551" w:author="user" w:date="2012-02-29T14:49:00Z"/>
                <w:rFonts w:ascii="Calibri" w:hAnsi="Calibri" w:cs="Calibri"/>
                <w:sz w:val="18"/>
                <w:szCs w:val="18"/>
                <w:lang w:bidi="ne-NP"/>
              </w:rPr>
            </w:pPr>
            <w:ins w:id="5552" w:author="user" w:date="2012-02-29T14:49:00Z">
              <w:r w:rsidRPr="00145B40">
                <w:rPr>
                  <w:rFonts w:ascii="Calibri" w:hAnsi="Calibri" w:cs="Calibri"/>
                  <w:sz w:val="18"/>
                  <w:szCs w:val="18"/>
                  <w:lang w:bidi="ne-NP"/>
                </w:rPr>
                <w:t>-</w:t>
              </w:r>
            </w:ins>
          </w:p>
        </w:tc>
        <w:tc>
          <w:tcPr>
            <w:tcW w:w="609"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553" w:author="user" w:date="2012-02-29T14:49:00Z"/>
                <w:rFonts w:ascii="Calibri" w:hAnsi="Calibri" w:cs="Calibri"/>
                <w:sz w:val="18"/>
                <w:szCs w:val="18"/>
                <w:lang w:bidi="ne-NP"/>
              </w:rPr>
            </w:pPr>
            <w:ins w:id="5554" w:author="user" w:date="2012-02-29T14:49:00Z">
              <w:r w:rsidRPr="00145B40">
                <w:rPr>
                  <w:rFonts w:ascii="Calibri" w:hAnsi="Calibri" w:cs="Calibri"/>
                  <w:sz w:val="18"/>
                  <w:szCs w:val="18"/>
                  <w:lang w:bidi="ne-NP"/>
                </w:rPr>
                <w:t>3</w:t>
              </w:r>
            </w:ins>
          </w:p>
        </w:tc>
        <w:tc>
          <w:tcPr>
            <w:tcW w:w="596"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555" w:author="user" w:date="2012-02-29T14:49:00Z"/>
                <w:rFonts w:ascii="Calibri" w:hAnsi="Calibri" w:cs="Calibri"/>
                <w:sz w:val="18"/>
                <w:szCs w:val="18"/>
                <w:lang w:bidi="ne-NP"/>
              </w:rPr>
            </w:pPr>
            <w:ins w:id="5556" w:author="user" w:date="2012-02-29T14:49:00Z">
              <w:r w:rsidRPr="00145B40">
                <w:rPr>
                  <w:rFonts w:ascii="Calibri" w:hAnsi="Calibri" w:cs="Calibri"/>
                  <w:sz w:val="18"/>
                  <w:szCs w:val="18"/>
                  <w:lang w:bidi="ne-NP"/>
                </w:rPr>
                <w:t>15</w:t>
              </w:r>
            </w:ins>
          </w:p>
        </w:tc>
        <w:tc>
          <w:tcPr>
            <w:tcW w:w="663"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557" w:author="user" w:date="2012-02-29T14:49:00Z"/>
                <w:rFonts w:ascii="Calibri" w:hAnsi="Calibri" w:cs="Calibri"/>
                <w:sz w:val="18"/>
                <w:szCs w:val="18"/>
                <w:lang w:bidi="ne-NP"/>
              </w:rPr>
            </w:pPr>
            <w:ins w:id="5558" w:author="user" w:date="2012-02-29T14:49:00Z">
              <w:r w:rsidRPr="00145B40">
                <w:rPr>
                  <w:rFonts w:ascii="Calibri" w:hAnsi="Calibri" w:cs="Calibri"/>
                  <w:sz w:val="18"/>
                  <w:szCs w:val="18"/>
                  <w:lang w:bidi="ne-NP"/>
                </w:rPr>
                <w:t>-</w:t>
              </w:r>
            </w:ins>
          </w:p>
        </w:tc>
        <w:tc>
          <w:tcPr>
            <w:tcW w:w="596"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559" w:author="user" w:date="2012-02-29T14:49:00Z"/>
                <w:rFonts w:ascii="Calibri" w:hAnsi="Calibri" w:cs="Calibri"/>
                <w:sz w:val="18"/>
                <w:szCs w:val="18"/>
                <w:lang w:bidi="ne-NP"/>
              </w:rPr>
            </w:pPr>
            <w:ins w:id="5560" w:author="user" w:date="2012-02-29T14:49:00Z">
              <w:r w:rsidRPr="00145B40">
                <w:rPr>
                  <w:rFonts w:ascii="Calibri" w:hAnsi="Calibri" w:cs="Calibri"/>
                  <w:sz w:val="18"/>
                  <w:szCs w:val="18"/>
                  <w:lang w:bidi="ne-NP"/>
                </w:rPr>
                <w:t>-</w:t>
              </w:r>
            </w:ins>
          </w:p>
        </w:tc>
        <w:tc>
          <w:tcPr>
            <w:tcW w:w="1266"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561" w:author="user" w:date="2012-02-29T14:49:00Z"/>
                <w:rFonts w:ascii="Calibri" w:hAnsi="Calibri" w:cs="Calibri"/>
                <w:sz w:val="18"/>
                <w:szCs w:val="18"/>
                <w:lang w:bidi="ne-NP"/>
              </w:rPr>
            </w:pPr>
            <w:ins w:id="5562" w:author="user" w:date="2012-02-29T14:49:00Z">
              <w:r w:rsidRPr="00145B40">
                <w:rPr>
                  <w:rFonts w:ascii="Calibri" w:hAnsi="Calibri" w:cs="Calibri"/>
                  <w:sz w:val="18"/>
                  <w:szCs w:val="18"/>
                  <w:lang w:bidi="ne-NP"/>
                </w:rPr>
                <w:t>20</w:t>
              </w:r>
            </w:ins>
          </w:p>
        </w:tc>
      </w:tr>
      <w:tr w:rsidR="002B6273" w:rsidRPr="00145B40" w:rsidTr="0074335E">
        <w:trPr>
          <w:trHeight w:val="300"/>
          <w:ins w:id="5563" w:author="user" w:date="2012-02-29T14:49:00Z"/>
        </w:trPr>
        <w:tc>
          <w:tcPr>
            <w:tcW w:w="2100" w:type="dxa"/>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5564" w:author="user" w:date="2012-02-29T14:49:00Z"/>
                <w:rFonts w:ascii="Calibri" w:hAnsi="Calibri" w:cs="Calibri"/>
                <w:sz w:val="18"/>
                <w:szCs w:val="18"/>
                <w:lang w:bidi="ne-NP"/>
              </w:rPr>
            </w:pPr>
            <w:ins w:id="5565" w:author="user" w:date="2012-02-29T14:49:00Z">
              <w:r w:rsidRPr="00145B40">
                <w:rPr>
                  <w:rFonts w:ascii="Calibri" w:hAnsi="Calibri" w:cs="Calibri"/>
                  <w:sz w:val="18"/>
                  <w:szCs w:val="18"/>
                  <w:lang w:bidi="ne-NP"/>
                </w:rPr>
                <w:t>Chainpur</w:t>
              </w:r>
            </w:ins>
          </w:p>
        </w:tc>
        <w:tc>
          <w:tcPr>
            <w:tcW w:w="735"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566" w:author="user" w:date="2012-02-29T14:49:00Z"/>
                <w:rFonts w:ascii="Calibri" w:hAnsi="Calibri" w:cs="Calibri"/>
                <w:sz w:val="18"/>
                <w:szCs w:val="18"/>
                <w:lang w:bidi="ne-NP"/>
              </w:rPr>
            </w:pPr>
            <w:ins w:id="5567" w:author="user" w:date="2012-02-29T14:49:00Z">
              <w:r w:rsidRPr="00145B40">
                <w:rPr>
                  <w:rFonts w:ascii="Calibri" w:hAnsi="Calibri" w:cs="Calibri"/>
                  <w:sz w:val="18"/>
                  <w:szCs w:val="18"/>
                  <w:lang w:bidi="ne-NP"/>
                </w:rPr>
                <w:t>17</w:t>
              </w:r>
            </w:ins>
          </w:p>
        </w:tc>
        <w:tc>
          <w:tcPr>
            <w:tcW w:w="67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568" w:author="user" w:date="2012-02-29T14:49:00Z"/>
                <w:rFonts w:ascii="Calibri" w:hAnsi="Calibri" w:cs="Calibri"/>
                <w:sz w:val="18"/>
                <w:szCs w:val="18"/>
                <w:lang w:bidi="ne-NP"/>
              </w:rPr>
            </w:pPr>
            <w:ins w:id="5569" w:author="user" w:date="2012-02-29T14:49:00Z">
              <w:r w:rsidRPr="00145B40">
                <w:rPr>
                  <w:rFonts w:ascii="Calibri" w:hAnsi="Calibri" w:cs="Calibri"/>
                  <w:sz w:val="18"/>
                  <w:szCs w:val="18"/>
                  <w:lang w:bidi="ne-NP"/>
                </w:rPr>
                <w:t>94.4</w:t>
              </w:r>
            </w:ins>
          </w:p>
        </w:tc>
        <w:tc>
          <w:tcPr>
            <w:tcW w:w="592"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570" w:author="user" w:date="2012-02-29T14:49:00Z"/>
                <w:rFonts w:ascii="Calibri" w:hAnsi="Calibri" w:cs="Calibri"/>
                <w:sz w:val="18"/>
                <w:szCs w:val="18"/>
                <w:lang w:bidi="ne-NP"/>
              </w:rPr>
            </w:pPr>
            <w:ins w:id="5571" w:author="user" w:date="2012-02-29T14:49:00Z">
              <w:r w:rsidRPr="00145B40">
                <w:rPr>
                  <w:rFonts w:ascii="Calibri" w:hAnsi="Calibri" w:cs="Calibri"/>
                  <w:sz w:val="18"/>
                  <w:szCs w:val="18"/>
                  <w:lang w:bidi="ne-NP"/>
                </w:rPr>
                <w:t>1</w:t>
              </w:r>
            </w:ins>
          </w:p>
        </w:tc>
        <w:tc>
          <w:tcPr>
            <w:tcW w:w="67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572" w:author="user" w:date="2012-02-29T14:49:00Z"/>
                <w:rFonts w:ascii="Calibri" w:hAnsi="Calibri" w:cs="Calibri"/>
                <w:sz w:val="18"/>
                <w:szCs w:val="18"/>
                <w:lang w:bidi="ne-NP"/>
              </w:rPr>
            </w:pPr>
            <w:ins w:id="5573" w:author="user" w:date="2012-02-29T14:49:00Z">
              <w:r w:rsidRPr="00145B40">
                <w:rPr>
                  <w:rFonts w:ascii="Calibri" w:hAnsi="Calibri" w:cs="Calibri"/>
                  <w:sz w:val="18"/>
                  <w:szCs w:val="18"/>
                  <w:lang w:bidi="ne-NP"/>
                </w:rPr>
                <w:t>5.6</w:t>
              </w:r>
            </w:ins>
          </w:p>
        </w:tc>
        <w:tc>
          <w:tcPr>
            <w:tcW w:w="573"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574" w:author="user" w:date="2012-02-29T14:49:00Z"/>
                <w:rFonts w:ascii="Calibri" w:hAnsi="Calibri" w:cs="Calibri"/>
                <w:sz w:val="18"/>
                <w:szCs w:val="18"/>
                <w:lang w:bidi="ne-NP"/>
              </w:rPr>
            </w:pPr>
            <w:ins w:id="5575" w:author="user" w:date="2012-02-29T14:49:00Z">
              <w:r w:rsidRPr="00145B40">
                <w:rPr>
                  <w:rFonts w:ascii="Calibri" w:hAnsi="Calibri" w:cs="Calibri"/>
                  <w:sz w:val="18"/>
                  <w:szCs w:val="18"/>
                  <w:lang w:bidi="ne-NP"/>
                </w:rPr>
                <w:t>-</w:t>
              </w:r>
            </w:ins>
          </w:p>
        </w:tc>
        <w:tc>
          <w:tcPr>
            <w:tcW w:w="569"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576" w:author="user" w:date="2012-02-29T14:49:00Z"/>
                <w:rFonts w:ascii="Calibri" w:hAnsi="Calibri" w:cs="Calibri"/>
                <w:sz w:val="18"/>
                <w:szCs w:val="18"/>
                <w:lang w:bidi="ne-NP"/>
              </w:rPr>
            </w:pPr>
            <w:ins w:id="5577" w:author="user" w:date="2012-02-29T14:49:00Z">
              <w:r w:rsidRPr="00145B40">
                <w:rPr>
                  <w:rFonts w:ascii="Calibri" w:hAnsi="Calibri" w:cs="Calibri"/>
                  <w:sz w:val="18"/>
                  <w:szCs w:val="18"/>
                  <w:lang w:bidi="ne-NP"/>
                </w:rPr>
                <w:t>-</w:t>
              </w:r>
            </w:ins>
          </w:p>
        </w:tc>
        <w:tc>
          <w:tcPr>
            <w:tcW w:w="609"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578" w:author="user" w:date="2012-02-29T14:49:00Z"/>
                <w:rFonts w:ascii="Calibri" w:hAnsi="Calibri" w:cs="Calibri"/>
                <w:sz w:val="18"/>
                <w:szCs w:val="18"/>
                <w:lang w:bidi="ne-NP"/>
              </w:rPr>
            </w:pPr>
            <w:ins w:id="5579" w:author="user" w:date="2012-02-29T14:49:00Z">
              <w:r w:rsidRPr="00145B40">
                <w:rPr>
                  <w:rFonts w:ascii="Calibri" w:hAnsi="Calibri" w:cs="Calibri"/>
                  <w:sz w:val="18"/>
                  <w:szCs w:val="18"/>
                  <w:lang w:bidi="ne-NP"/>
                </w:rPr>
                <w:t>-</w:t>
              </w:r>
            </w:ins>
          </w:p>
        </w:tc>
        <w:tc>
          <w:tcPr>
            <w:tcW w:w="596"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580" w:author="user" w:date="2012-02-29T14:49:00Z"/>
                <w:rFonts w:ascii="Calibri" w:hAnsi="Calibri" w:cs="Calibri"/>
                <w:sz w:val="18"/>
                <w:szCs w:val="18"/>
                <w:lang w:bidi="ne-NP"/>
              </w:rPr>
            </w:pPr>
            <w:ins w:id="5581" w:author="user" w:date="2012-02-29T14:49:00Z">
              <w:r w:rsidRPr="00145B40">
                <w:rPr>
                  <w:rFonts w:ascii="Calibri" w:hAnsi="Calibri" w:cs="Calibri"/>
                  <w:sz w:val="18"/>
                  <w:szCs w:val="18"/>
                  <w:lang w:bidi="ne-NP"/>
                </w:rPr>
                <w:t>-</w:t>
              </w:r>
            </w:ins>
          </w:p>
        </w:tc>
        <w:tc>
          <w:tcPr>
            <w:tcW w:w="663"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582" w:author="user" w:date="2012-02-29T14:49:00Z"/>
                <w:rFonts w:ascii="Calibri" w:hAnsi="Calibri" w:cs="Calibri"/>
                <w:sz w:val="18"/>
                <w:szCs w:val="18"/>
                <w:lang w:bidi="ne-NP"/>
              </w:rPr>
            </w:pPr>
            <w:ins w:id="5583" w:author="user" w:date="2012-02-29T14:49:00Z">
              <w:r w:rsidRPr="00145B40">
                <w:rPr>
                  <w:rFonts w:ascii="Calibri" w:hAnsi="Calibri" w:cs="Calibri"/>
                  <w:sz w:val="18"/>
                  <w:szCs w:val="18"/>
                  <w:lang w:bidi="ne-NP"/>
                </w:rPr>
                <w:t>-</w:t>
              </w:r>
            </w:ins>
          </w:p>
        </w:tc>
        <w:tc>
          <w:tcPr>
            <w:tcW w:w="596"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584" w:author="user" w:date="2012-02-29T14:49:00Z"/>
                <w:rFonts w:ascii="Calibri" w:hAnsi="Calibri" w:cs="Calibri"/>
                <w:sz w:val="18"/>
                <w:szCs w:val="18"/>
                <w:lang w:bidi="ne-NP"/>
              </w:rPr>
            </w:pPr>
            <w:ins w:id="5585" w:author="user" w:date="2012-02-29T14:49:00Z">
              <w:r w:rsidRPr="00145B40">
                <w:rPr>
                  <w:rFonts w:ascii="Calibri" w:hAnsi="Calibri" w:cs="Calibri"/>
                  <w:sz w:val="18"/>
                  <w:szCs w:val="18"/>
                  <w:lang w:bidi="ne-NP"/>
                </w:rPr>
                <w:t>-</w:t>
              </w:r>
            </w:ins>
          </w:p>
        </w:tc>
        <w:tc>
          <w:tcPr>
            <w:tcW w:w="1266"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586" w:author="user" w:date="2012-02-29T14:49:00Z"/>
                <w:rFonts w:ascii="Calibri" w:hAnsi="Calibri" w:cs="Calibri"/>
                <w:sz w:val="18"/>
                <w:szCs w:val="18"/>
                <w:lang w:bidi="ne-NP"/>
              </w:rPr>
            </w:pPr>
            <w:ins w:id="5587" w:author="user" w:date="2012-02-29T14:49:00Z">
              <w:r w:rsidRPr="00145B40">
                <w:rPr>
                  <w:rFonts w:ascii="Calibri" w:hAnsi="Calibri" w:cs="Calibri"/>
                  <w:sz w:val="18"/>
                  <w:szCs w:val="18"/>
                  <w:lang w:bidi="ne-NP"/>
                </w:rPr>
                <w:t>18</w:t>
              </w:r>
            </w:ins>
          </w:p>
        </w:tc>
      </w:tr>
      <w:tr w:rsidR="002B6273" w:rsidRPr="00145B40" w:rsidTr="0074335E">
        <w:trPr>
          <w:trHeight w:val="300"/>
          <w:ins w:id="5588" w:author="user" w:date="2012-02-29T14:49:00Z"/>
        </w:trPr>
        <w:tc>
          <w:tcPr>
            <w:tcW w:w="2100" w:type="dxa"/>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5589" w:author="user" w:date="2012-02-29T14:49:00Z"/>
                <w:rFonts w:ascii="Calibri" w:hAnsi="Calibri" w:cs="Calibri"/>
                <w:sz w:val="18"/>
                <w:szCs w:val="18"/>
                <w:lang w:bidi="ne-NP"/>
              </w:rPr>
            </w:pPr>
            <w:ins w:id="5590" w:author="user" w:date="2012-02-29T14:49:00Z">
              <w:r w:rsidRPr="00145B40">
                <w:rPr>
                  <w:rFonts w:ascii="Calibri" w:hAnsi="Calibri" w:cs="Calibri"/>
                  <w:sz w:val="18"/>
                  <w:szCs w:val="18"/>
                  <w:lang w:bidi="ne-NP"/>
                </w:rPr>
                <w:t>Jutpani</w:t>
              </w:r>
            </w:ins>
          </w:p>
        </w:tc>
        <w:tc>
          <w:tcPr>
            <w:tcW w:w="735"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591" w:author="user" w:date="2012-02-29T14:49:00Z"/>
                <w:rFonts w:ascii="Calibri" w:hAnsi="Calibri" w:cs="Calibri"/>
                <w:sz w:val="18"/>
                <w:szCs w:val="18"/>
                <w:lang w:bidi="ne-NP"/>
              </w:rPr>
            </w:pPr>
            <w:ins w:id="5592" w:author="user" w:date="2012-02-29T14:49:00Z">
              <w:r w:rsidRPr="00145B40">
                <w:rPr>
                  <w:rFonts w:ascii="Calibri" w:hAnsi="Calibri" w:cs="Calibri"/>
                  <w:sz w:val="18"/>
                  <w:szCs w:val="18"/>
                  <w:lang w:bidi="ne-NP"/>
                </w:rPr>
                <w:t>3</w:t>
              </w:r>
            </w:ins>
          </w:p>
        </w:tc>
        <w:tc>
          <w:tcPr>
            <w:tcW w:w="67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593" w:author="user" w:date="2012-02-29T14:49:00Z"/>
                <w:rFonts w:ascii="Calibri" w:hAnsi="Calibri" w:cs="Calibri"/>
                <w:sz w:val="18"/>
                <w:szCs w:val="18"/>
                <w:lang w:bidi="ne-NP"/>
              </w:rPr>
            </w:pPr>
            <w:ins w:id="5594" w:author="user" w:date="2012-02-29T14:49:00Z">
              <w:r w:rsidRPr="00145B40">
                <w:rPr>
                  <w:rFonts w:ascii="Calibri" w:hAnsi="Calibri" w:cs="Calibri"/>
                  <w:sz w:val="18"/>
                  <w:szCs w:val="18"/>
                  <w:lang w:bidi="ne-NP"/>
                </w:rPr>
                <w:t>50</w:t>
              </w:r>
            </w:ins>
          </w:p>
        </w:tc>
        <w:tc>
          <w:tcPr>
            <w:tcW w:w="592"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595" w:author="user" w:date="2012-02-29T14:49:00Z"/>
                <w:rFonts w:ascii="Calibri" w:hAnsi="Calibri" w:cs="Calibri"/>
                <w:sz w:val="18"/>
                <w:szCs w:val="18"/>
                <w:lang w:bidi="ne-NP"/>
              </w:rPr>
            </w:pPr>
            <w:ins w:id="5596" w:author="user" w:date="2012-02-29T14:49:00Z">
              <w:r w:rsidRPr="00145B40">
                <w:rPr>
                  <w:rFonts w:ascii="Calibri" w:hAnsi="Calibri" w:cs="Calibri"/>
                  <w:sz w:val="18"/>
                  <w:szCs w:val="18"/>
                  <w:lang w:bidi="ne-NP"/>
                </w:rPr>
                <w:t>-</w:t>
              </w:r>
            </w:ins>
          </w:p>
        </w:tc>
        <w:tc>
          <w:tcPr>
            <w:tcW w:w="67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597" w:author="user" w:date="2012-02-29T14:49:00Z"/>
                <w:rFonts w:ascii="Calibri" w:hAnsi="Calibri" w:cs="Calibri"/>
                <w:sz w:val="18"/>
                <w:szCs w:val="18"/>
                <w:lang w:bidi="ne-NP"/>
              </w:rPr>
            </w:pPr>
            <w:ins w:id="5598" w:author="user" w:date="2012-02-29T14:49:00Z">
              <w:r w:rsidRPr="00145B40">
                <w:rPr>
                  <w:rFonts w:ascii="Calibri" w:hAnsi="Calibri" w:cs="Calibri"/>
                  <w:sz w:val="18"/>
                  <w:szCs w:val="18"/>
                  <w:lang w:bidi="ne-NP"/>
                </w:rPr>
                <w:t>-</w:t>
              </w:r>
            </w:ins>
          </w:p>
        </w:tc>
        <w:tc>
          <w:tcPr>
            <w:tcW w:w="573"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599" w:author="user" w:date="2012-02-29T14:49:00Z"/>
                <w:rFonts w:ascii="Calibri" w:hAnsi="Calibri" w:cs="Calibri"/>
                <w:sz w:val="18"/>
                <w:szCs w:val="18"/>
                <w:lang w:bidi="ne-NP"/>
              </w:rPr>
            </w:pPr>
            <w:ins w:id="5600" w:author="user" w:date="2012-02-29T14:49:00Z">
              <w:r w:rsidRPr="00145B40">
                <w:rPr>
                  <w:rFonts w:ascii="Calibri" w:hAnsi="Calibri" w:cs="Calibri"/>
                  <w:sz w:val="18"/>
                  <w:szCs w:val="18"/>
                  <w:lang w:bidi="ne-NP"/>
                </w:rPr>
                <w:t>-</w:t>
              </w:r>
            </w:ins>
          </w:p>
        </w:tc>
        <w:tc>
          <w:tcPr>
            <w:tcW w:w="569"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601" w:author="user" w:date="2012-02-29T14:49:00Z"/>
                <w:rFonts w:ascii="Calibri" w:hAnsi="Calibri" w:cs="Calibri"/>
                <w:sz w:val="18"/>
                <w:szCs w:val="18"/>
                <w:lang w:bidi="ne-NP"/>
              </w:rPr>
            </w:pPr>
            <w:ins w:id="5602" w:author="user" w:date="2012-02-29T14:49:00Z">
              <w:r w:rsidRPr="00145B40">
                <w:rPr>
                  <w:rFonts w:ascii="Calibri" w:hAnsi="Calibri" w:cs="Calibri"/>
                  <w:sz w:val="18"/>
                  <w:szCs w:val="18"/>
                  <w:lang w:bidi="ne-NP"/>
                </w:rPr>
                <w:t>-</w:t>
              </w:r>
            </w:ins>
          </w:p>
        </w:tc>
        <w:tc>
          <w:tcPr>
            <w:tcW w:w="609"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603" w:author="user" w:date="2012-02-29T14:49:00Z"/>
                <w:rFonts w:ascii="Calibri" w:hAnsi="Calibri" w:cs="Calibri"/>
                <w:sz w:val="18"/>
                <w:szCs w:val="18"/>
                <w:lang w:bidi="ne-NP"/>
              </w:rPr>
            </w:pPr>
            <w:ins w:id="5604" w:author="user" w:date="2012-02-29T14:49:00Z">
              <w:r w:rsidRPr="00145B40">
                <w:rPr>
                  <w:rFonts w:ascii="Calibri" w:hAnsi="Calibri" w:cs="Calibri"/>
                  <w:sz w:val="18"/>
                  <w:szCs w:val="18"/>
                  <w:lang w:bidi="ne-NP"/>
                </w:rPr>
                <w:t>-</w:t>
              </w:r>
            </w:ins>
          </w:p>
        </w:tc>
        <w:tc>
          <w:tcPr>
            <w:tcW w:w="596"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605" w:author="user" w:date="2012-02-29T14:49:00Z"/>
                <w:rFonts w:ascii="Calibri" w:hAnsi="Calibri" w:cs="Calibri"/>
                <w:sz w:val="18"/>
                <w:szCs w:val="18"/>
                <w:lang w:bidi="ne-NP"/>
              </w:rPr>
            </w:pPr>
            <w:ins w:id="5606" w:author="user" w:date="2012-02-29T14:49:00Z">
              <w:r w:rsidRPr="00145B40">
                <w:rPr>
                  <w:rFonts w:ascii="Calibri" w:hAnsi="Calibri" w:cs="Calibri"/>
                  <w:sz w:val="18"/>
                  <w:szCs w:val="18"/>
                  <w:lang w:bidi="ne-NP"/>
                </w:rPr>
                <w:t>-</w:t>
              </w:r>
            </w:ins>
          </w:p>
        </w:tc>
        <w:tc>
          <w:tcPr>
            <w:tcW w:w="663"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607" w:author="user" w:date="2012-02-29T14:49:00Z"/>
                <w:rFonts w:ascii="Calibri" w:hAnsi="Calibri" w:cs="Calibri"/>
                <w:sz w:val="18"/>
                <w:szCs w:val="18"/>
                <w:lang w:bidi="ne-NP"/>
              </w:rPr>
            </w:pPr>
            <w:ins w:id="5608" w:author="user" w:date="2012-02-29T14:49:00Z">
              <w:r w:rsidRPr="00145B40">
                <w:rPr>
                  <w:rFonts w:ascii="Calibri" w:hAnsi="Calibri" w:cs="Calibri"/>
                  <w:sz w:val="18"/>
                  <w:szCs w:val="18"/>
                  <w:lang w:bidi="ne-NP"/>
                </w:rPr>
                <w:t>3</w:t>
              </w:r>
            </w:ins>
          </w:p>
        </w:tc>
        <w:tc>
          <w:tcPr>
            <w:tcW w:w="596"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609" w:author="user" w:date="2012-02-29T14:49:00Z"/>
                <w:rFonts w:ascii="Calibri" w:hAnsi="Calibri" w:cs="Calibri"/>
                <w:sz w:val="18"/>
                <w:szCs w:val="18"/>
                <w:lang w:bidi="ne-NP"/>
              </w:rPr>
            </w:pPr>
            <w:ins w:id="5610" w:author="user" w:date="2012-02-29T14:49:00Z">
              <w:r w:rsidRPr="00145B40">
                <w:rPr>
                  <w:rFonts w:ascii="Calibri" w:hAnsi="Calibri" w:cs="Calibri"/>
                  <w:sz w:val="18"/>
                  <w:szCs w:val="18"/>
                  <w:lang w:bidi="ne-NP"/>
                </w:rPr>
                <w:t>50</w:t>
              </w:r>
            </w:ins>
          </w:p>
        </w:tc>
        <w:tc>
          <w:tcPr>
            <w:tcW w:w="1266"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611" w:author="user" w:date="2012-02-29T14:49:00Z"/>
                <w:rFonts w:ascii="Calibri" w:hAnsi="Calibri" w:cs="Calibri"/>
                <w:sz w:val="18"/>
                <w:szCs w:val="18"/>
                <w:lang w:bidi="ne-NP"/>
              </w:rPr>
            </w:pPr>
            <w:ins w:id="5612" w:author="user" w:date="2012-02-29T14:49:00Z">
              <w:r w:rsidRPr="00145B40">
                <w:rPr>
                  <w:rFonts w:ascii="Calibri" w:hAnsi="Calibri" w:cs="Calibri"/>
                  <w:sz w:val="18"/>
                  <w:szCs w:val="18"/>
                  <w:lang w:bidi="ne-NP"/>
                </w:rPr>
                <w:t>6</w:t>
              </w:r>
            </w:ins>
          </w:p>
        </w:tc>
      </w:tr>
      <w:tr w:rsidR="002B6273" w:rsidRPr="00145B40" w:rsidTr="0074335E">
        <w:trPr>
          <w:trHeight w:val="300"/>
          <w:ins w:id="5613" w:author="user" w:date="2012-02-29T14:49:00Z"/>
        </w:trPr>
        <w:tc>
          <w:tcPr>
            <w:tcW w:w="2100" w:type="dxa"/>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5614" w:author="user" w:date="2012-02-29T14:49:00Z"/>
                <w:rFonts w:ascii="Calibri" w:hAnsi="Calibri" w:cs="Calibri"/>
                <w:sz w:val="18"/>
                <w:szCs w:val="18"/>
                <w:lang w:bidi="ne-NP"/>
              </w:rPr>
            </w:pPr>
            <w:ins w:id="5615" w:author="user" w:date="2012-02-29T14:49:00Z">
              <w:r w:rsidRPr="00145B40">
                <w:rPr>
                  <w:rFonts w:ascii="Calibri" w:hAnsi="Calibri" w:cs="Calibri"/>
                  <w:sz w:val="18"/>
                  <w:szCs w:val="18"/>
                  <w:lang w:bidi="ne-NP"/>
                </w:rPr>
                <w:t>Piple</w:t>
              </w:r>
            </w:ins>
          </w:p>
        </w:tc>
        <w:tc>
          <w:tcPr>
            <w:tcW w:w="735"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616" w:author="user" w:date="2012-02-29T14:49:00Z"/>
                <w:rFonts w:ascii="Calibri" w:hAnsi="Calibri" w:cs="Calibri"/>
                <w:sz w:val="18"/>
                <w:szCs w:val="18"/>
                <w:lang w:bidi="ne-NP"/>
              </w:rPr>
            </w:pPr>
            <w:ins w:id="5617" w:author="user" w:date="2012-02-29T14:49:00Z">
              <w:r w:rsidRPr="00145B40">
                <w:rPr>
                  <w:rFonts w:ascii="Calibri" w:hAnsi="Calibri" w:cs="Calibri"/>
                  <w:sz w:val="18"/>
                  <w:szCs w:val="18"/>
                  <w:lang w:bidi="ne-NP"/>
                </w:rPr>
                <w:t>14</w:t>
              </w:r>
            </w:ins>
          </w:p>
        </w:tc>
        <w:tc>
          <w:tcPr>
            <w:tcW w:w="67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618" w:author="user" w:date="2012-02-29T14:49:00Z"/>
                <w:rFonts w:ascii="Calibri" w:hAnsi="Calibri" w:cs="Calibri"/>
                <w:sz w:val="18"/>
                <w:szCs w:val="18"/>
                <w:lang w:bidi="ne-NP"/>
              </w:rPr>
            </w:pPr>
            <w:ins w:id="5619" w:author="user" w:date="2012-02-29T14:49:00Z">
              <w:r w:rsidRPr="00145B40">
                <w:rPr>
                  <w:rFonts w:ascii="Calibri" w:hAnsi="Calibri" w:cs="Calibri"/>
                  <w:sz w:val="18"/>
                  <w:szCs w:val="18"/>
                  <w:lang w:bidi="ne-NP"/>
                </w:rPr>
                <w:t>100</w:t>
              </w:r>
            </w:ins>
          </w:p>
        </w:tc>
        <w:tc>
          <w:tcPr>
            <w:tcW w:w="592"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620" w:author="user" w:date="2012-02-29T14:49:00Z"/>
                <w:rFonts w:ascii="Calibri" w:hAnsi="Calibri" w:cs="Calibri"/>
                <w:sz w:val="18"/>
                <w:szCs w:val="18"/>
                <w:lang w:bidi="ne-NP"/>
              </w:rPr>
            </w:pPr>
            <w:ins w:id="5621" w:author="user" w:date="2012-02-29T14:49:00Z">
              <w:r w:rsidRPr="00145B40">
                <w:rPr>
                  <w:rFonts w:ascii="Calibri" w:hAnsi="Calibri" w:cs="Calibri"/>
                  <w:sz w:val="18"/>
                  <w:szCs w:val="18"/>
                  <w:lang w:bidi="ne-NP"/>
                </w:rPr>
                <w:t>-</w:t>
              </w:r>
            </w:ins>
          </w:p>
        </w:tc>
        <w:tc>
          <w:tcPr>
            <w:tcW w:w="67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622" w:author="user" w:date="2012-02-29T14:49:00Z"/>
                <w:rFonts w:ascii="Calibri" w:hAnsi="Calibri" w:cs="Calibri"/>
                <w:sz w:val="18"/>
                <w:szCs w:val="18"/>
                <w:lang w:bidi="ne-NP"/>
              </w:rPr>
            </w:pPr>
            <w:ins w:id="5623" w:author="user" w:date="2012-02-29T14:49:00Z">
              <w:r w:rsidRPr="00145B40">
                <w:rPr>
                  <w:rFonts w:ascii="Calibri" w:hAnsi="Calibri" w:cs="Calibri"/>
                  <w:sz w:val="18"/>
                  <w:szCs w:val="18"/>
                  <w:lang w:bidi="ne-NP"/>
                </w:rPr>
                <w:t>-</w:t>
              </w:r>
            </w:ins>
          </w:p>
        </w:tc>
        <w:tc>
          <w:tcPr>
            <w:tcW w:w="573"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624" w:author="user" w:date="2012-02-29T14:49:00Z"/>
                <w:rFonts w:ascii="Calibri" w:hAnsi="Calibri" w:cs="Calibri"/>
                <w:sz w:val="18"/>
                <w:szCs w:val="18"/>
                <w:lang w:bidi="ne-NP"/>
              </w:rPr>
            </w:pPr>
            <w:ins w:id="5625" w:author="user" w:date="2012-02-29T14:49:00Z">
              <w:r w:rsidRPr="00145B40">
                <w:rPr>
                  <w:rFonts w:ascii="Calibri" w:hAnsi="Calibri" w:cs="Calibri"/>
                  <w:sz w:val="18"/>
                  <w:szCs w:val="18"/>
                  <w:lang w:bidi="ne-NP"/>
                </w:rPr>
                <w:t>-</w:t>
              </w:r>
            </w:ins>
          </w:p>
        </w:tc>
        <w:tc>
          <w:tcPr>
            <w:tcW w:w="569"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626" w:author="user" w:date="2012-02-29T14:49:00Z"/>
                <w:rFonts w:ascii="Calibri" w:hAnsi="Calibri" w:cs="Calibri"/>
                <w:sz w:val="18"/>
                <w:szCs w:val="18"/>
                <w:lang w:bidi="ne-NP"/>
              </w:rPr>
            </w:pPr>
            <w:ins w:id="5627" w:author="user" w:date="2012-02-29T14:49:00Z">
              <w:r w:rsidRPr="00145B40">
                <w:rPr>
                  <w:rFonts w:ascii="Calibri" w:hAnsi="Calibri" w:cs="Calibri"/>
                  <w:sz w:val="18"/>
                  <w:szCs w:val="18"/>
                  <w:lang w:bidi="ne-NP"/>
                </w:rPr>
                <w:t>-</w:t>
              </w:r>
            </w:ins>
          </w:p>
        </w:tc>
        <w:tc>
          <w:tcPr>
            <w:tcW w:w="609"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628" w:author="user" w:date="2012-02-29T14:49:00Z"/>
                <w:rFonts w:ascii="Calibri" w:hAnsi="Calibri" w:cs="Calibri"/>
                <w:sz w:val="18"/>
                <w:szCs w:val="18"/>
                <w:lang w:bidi="ne-NP"/>
              </w:rPr>
            </w:pPr>
            <w:ins w:id="5629" w:author="user" w:date="2012-02-29T14:49:00Z">
              <w:r w:rsidRPr="00145B40">
                <w:rPr>
                  <w:rFonts w:ascii="Calibri" w:hAnsi="Calibri" w:cs="Calibri"/>
                  <w:sz w:val="18"/>
                  <w:szCs w:val="18"/>
                  <w:lang w:bidi="ne-NP"/>
                </w:rPr>
                <w:t>-</w:t>
              </w:r>
            </w:ins>
          </w:p>
        </w:tc>
        <w:tc>
          <w:tcPr>
            <w:tcW w:w="596"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630" w:author="user" w:date="2012-02-29T14:49:00Z"/>
                <w:rFonts w:ascii="Calibri" w:hAnsi="Calibri" w:cs="Calibri"/>
                <w:sz w:val="18"/>
                <w:szCs w:val="18"/>
                <w:lang w:bidi="ne-NP"/>
              </w:rPr>
            </w:pPr>
            <w:ins w:id="5631" w:author="user" w:date="2012-02-29T14:49:00Z">
              <w:r w:rsidRPr="00145B40">
                <w:rPr>
                  <w:rFonts w:ascii="Calibri" w:hAnsi="Calibri" w:cs="Calibri"/>
                  <w:sz w:val="18"/>
                  <w:szCs w:val="18"/>
                  <w:lang w:bidi="ne-NP"/>
                </w:rPr>
                <w:t>-</w:t>
              </w:r>
            </w:ins>
          </w:p>
        </w:tc>
        <w:tc>
          <w:tcPr>
            <w:tcW w:w="663"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632" w:author="user" w:date="2012-02-29T14:49:00Z"/>
                <w:rFonts w:ascii="Calibri" w:hAnsi="Calibri" w:cs="Calibri"/>
                <w:sz w:val="18"/>
                <w:szCs w:val="18"/>
                <w:lang w:bidi="ne-NP"/>
              </w:rPr>
            </w:pPr>
            <w:ins w:id="5633" w:author="user" w:date="2012-02-29T14:49:00Z">
              <w:r w:rsidRPr="00145B40">
                <w:rPr>
                  <w:rFonts w:ascii="Calibri" w:hAnsi="Calibri" w:cs="Calibri"/>
                  <w:sz w:val="18"/>
                  <w:szCs w:val="18"/>
                  <w:lang w:bidi="ne-NP"/>
                </w:rPr>
                <w:t>-</w:t>
              </w:r>
            </w:ins>
          </w:p>
        </w:tc>
        <w:tc>
          <w:tcPr>
            <w:tcW w:w="596"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634" w:author="user" w:date="2012-02-29T14:49:00Z"/>
                <w:rFonts w:ascii="Calibri" w:hAnsi="Calibri" w:cs="Calibri"/>
                <w:sz w:val="18"/>
                <w:szCs w:val="18"/>
                <w:lang w:bidi="ne-NP"/>
              </w:rPr>
            </w:pPr>
            <w:ins w:id="5635" w:author="user" w:date="2012-02-29T14:49:00Z">
              <w:r w:rsidRPr="00145B40">
                <w:rPr>
                  <w:rFonts w:ascii="Calibri" w:hAnsi="Calibri" w:cs="Calibri"/>
                  <w:sz w:val="18"/>
                  <w:szCs w:val="18"/>
                  <w:lang w:bidi="ne-NP"/>
                </w:rPr>
                <w:t>-</w:t>
              </w:r>
            </w:ins>
          </w:p>
        </w:tc>
        <w:tc>
          <w:tcPr>
            <w:tcW w:w="1266"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636" w:author="user" w:date="2012-02-29T14:49:00Z"/>
                <w:rFonts w:ascii="Calibri" w:hAnsi="Calibri" w:cs="Calibri"/>
                <w:sz w:val="18"/>
                <w:szCs w:val="18"/>
                <w:lang w:bidi="ne-NP"/>
              </w:rPr>
            </w:pPr>
            <w:ins w:id="5637" w:author="user" w:date="2012-02-29T14:49:00Z">
              <w:r w:rsidRPr="00145B40">
                <w:rPr>
                  <w:rFonts w:ascii="Calibri" w:hAnsi="Calibri" w:cs="Calibri"/>
                  <w:sz w:val="18"/>
                  <w:szCs w:val="18"/>
                  <w:lang w:bidi="ne-NP"/>
                </w:rPr>
                <w:t>14</w:t>
              </w:r>
            </w:ins>
          </w:p>
        </w:tc>
      </w:tr>
      <w:tr w:rsidR="002B6273" w:rsidRPr="00145B40" w:rsidTr="0074335E">
        <w:trPr>
          <w:trHeight w:val="300"/>
          <w:ins w:id="5638" w:author="user" w:date="2012-02-29T14:49:00Z"/>
        </w:trPr>
        <w:tc>
          <w:tcPr>
            <w:tcW w:w="2100" w:type="dxa"/>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5639" w:author="user" w:date="2012-02-29T14:49:00Z"/>
                <w:rFonts w:ascii="Calibri" w:hAnsi="Calibri" w:cs="Calibri"/>
                <w:sz w:val="18"/>
                <w:szCs w:val="18"/>
                <w:lang w:bidi="ne-NP"/>
              </w:rPr>
            </w:pPr>
            <w:ins w:id="5640" w:author="user" w:date="2012-02-29T14:49:00Z">
              <w:r w:rsidRPr="00145B40">
                <w:rPr>
                  <w:rFonts w:ascii="Calibri" w:hAnsi="Calibri" w:cs="Calibri"/>
                  <w:sz w:val="18"/>
                  <w:szCs w:val="18"/>
                  <w:lang w:bidi="ne-NP"/>
                </w:rPr>
                <w:t>Shaktikhor</w:t>
              </w:r>
            </w:ins>
          </w:p>
        </w:tc>
        <w:tc>
          <w:tcPr>
            <w:tcW w:w="735"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641" w:author="user" w:date="2012-02-29T14:49:00Z"/>
                <w:rFonts w:ascii="Calibri" w:hAnsi="Calibri" w:cs="Calibri"/>
                <w:sz w:val="18"/>
                <w:szCs w:val="18"/>
                <w:lang w:bidi="ne-NP"/>
              </w:rPr>
            </w:pPr>
            <w:ins w:id="5642" w:author="user" w:date="2012-02-29T14:49:00Z">
              <w:r w:rsidRPr="00145B40">
                <w:rPr>
                  <w:rFonts w:ascii="Calibri" w:hAnsi="Calibri" w:cs="Calibri"/>
                  <w:sz w:val="18"/>
                  <w:szCs w:val="18"/>
                  <w:lang w:bidi="ne-NP"/>
                </w:rPr>
                <w:t>2</w:t>
              </w:r>
            </w:ins>
          </w:p>
        </w:tc>
        <w:tc>
          <w:tcPr>
            <w:tcW w:w="67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643" w:author="user" w:date="2012-02-29T14:49:00Z"/>
                <w:rFonts w:ascii="Calibri" w:hAnsi="Calibri" w:cs="Calibri"/>
                <w:sz w:val="18"/>
                <w:szCs w:val="18"/>
                <w:lang w:bidi="ne-NP"/>
              </w:rPr>
            </w:pPr>
            <w:ins w:id="5644" w:author="user" w:date="2012-02-29T14:49:00Z">
              <w:r w:rsidRPr="00145B40">
                <w:rPr>
                  <w:rFonts w:ascii="Calibri" w:hAnsi="Calibri" w:cs="Calibri"/>
                  <w:sz w:val="18"/>
                  <w:szCs w:val="18"/>
                  <w:lang w:bidi="ne-NP"/>
                </w:rPr>
                <w:t>50</w:t>
              </w:r>
            </w:ins>
          </w:p>
        </w:tc>
        <w:tc>
          <w:tcPr>
            <w:tcW w:w="592"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645" w:author="user" w:date="2012-02-29T14:49:00Z"/>
                <w:rFonts w:ascii="Calibri" w:hAnsi="Calibri" w:cs="Calibri"/>
                <w:sz w:val="18"/>
                <w:szCs w:val="18"/>
                <w:lang w:bidi="ne-NP"/>
              </w:rPr>
            </w:pPr>
            <w:ins w:id="5646" w:author="user" w:date="2012-02-29T14:49:00Z">
              <w:r w:rsidRPr="00145B40">
                <w:rPr>
                  <w:rFonts w:ascii="Calibri" w:hAnsi="Calibri" w:cs="Calibri"/>
                  <w:sz w:val="18"/>
                  <w:szCs w:val="18"/>
                  <w:lang w:bidi="ne-NP"/>
                </w:rPr>
                <w:t>1</w:t>
              </w:r>
            </w:ins>
          </w:p>
        </w:tc>
        <w:tc>
          <w:tcPr>
            <w:tcW w:w="67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647" w:author="user" w:date="2012-02-29T14:49:00Z"/>
                <w:rFonts w:ascii="Calibri" w:hAnsi="Calibri" w:cs="Calibri"/>
                <w:sz w:val="18"/>
                <w:szCs w:val="18"/>
                <w:lang w:bidi="ne-NP"/>
              </w:rPr>
            </w:pPr>
            <w:ins w:id="5648" w:author="user" w:date="2012-02-29T14:49:00Z">
              <w:r w:rsidRPr="00145B40">
                <w:rPr>
                  <w:rFonts w:ascii="Calibri" w:hAnsi="Calibri" w:cs="Calibri"/>
                  <w:sz w:val="18"/>
                  <w:szCs w:val="18"/>
                  <w:lang w:bidi="ne-NP"/>
                </w:rPr>
                <w:t>25</w:t>
              </w:r>
            </w:ins>
          </w:p>
        </w:tc>
        <w:tc>
          <w:tcPr>
            <w:tcW w:w="573"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649" w:author="user" w:date="2012-02-29T14:49:00Z"/>
                <w:rFonts w:ascii="Calibri" w:hAnsi="Calibri" w:cs="Calibri"/>
                <w:sz w:val="18"/>
                <w:szCs w:val="18"/>
                <w:lang w:bidi="ne-NP"/>
              </w:rPr>
            </w:pPr>
            <w:ins w:id="5650" w:author="user" w:date="2012-02-29T14:49:00Z">
              <w:r w:rsidRPr="00145B40">
                <w:rPr>
                  <w:rFonts w:ascii="Calibri" w:hAnsi="Calibri" w:cs="Calibri"/>
                  <w:sz w:val="18"/>
                  <w:szCs w:val="18"/>
                  <w:lang w:bidi="ne-NP"/>
                </w:rPr>
                <w:t>-</w:t>
              </w:r>
            </w:ins>
          </w:p>
        </w:tc>
        <w:tc>
          <w:tcPr>
            <w:tcW w:w="569"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651" w:author="user" w:date="2012-02-29T14:49:00Z"/>
                <w:rFonts w:ascii="Calibri" w:hAnsi="Calibri" w:cs="Calibri"/>
                <w:sz w:val="18"/>
                <w:szCs w:val="18"/>
                <w:lang w:bidi="ne-NP"/>
              </w:rPr>
            </w:pPr>
            <w:ins w:id="5652" w:author="user" w:date="2012-02-29T14:49:00Z">
              <w:r w:rsidRPr="00145B40">
                <w:rPr>
                  <w:rFonts w:ascii="Calibri" w:hAnsi="Calibri" w:cs="Calibri"/>
                  <w:sz w:val="18"/>
                  <w:szCs w:val="18"/>
                  <w:lang w:bidi="ne-NP"/>
                </w:rPr>
                <w:t>-</w:t>
              </w:r>
            </w:ins>
          </w:p>
        </w:tc>
        <w:tc>
          <w:tcPr>
            <w:tcW w:w="609"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653" w:author="user" w:date="2012-02-29T14:49:00Z"/>
                <w:rFonts w:ascii="Calibri" w:hAnsi="Calibri" w:cs="Calibri"/>
                <w:sz w:val="18"/>
                <w:szCs w:val="18"/>
                <w:lang w:bidi="ne-NP"/>
              </w:rPr>
            </w:pPr>
            <w:ins w:id="5654" w:author="user" w:date="2012-02-29T14:49:00Z">
              <w:r w:rsidRPr="00145B40">
                <w:rPr>
                  <w:rFonts w:ascii="Calibri" w:hAnsi="Calibri" w:cs="Calibri"/>
                  <w:sz w:val="18"/>
                  <w:szCs w:val="18"/>
                  <w:lang w:bidi="ne-NP"/>
                </w:rPr>
                <w:t>-</w:t>
              </w:r>
            </w:ins>
          </w:p>
        </w:tc>
        <w:tc>
          <w:tcPr>
            <w:tcW w:w="596"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655" w:author="user" w:date="2012-02-29T14:49:00Z"/>
                <w:rFonts w:ascii="Calibri" w:hAnsi="Calibri" w:cs="Calibri"/>
                <w:sz w:val="18"/>
                <w:szCs w:val="18"/>
                <w:lang w:bidi="ne-NP"/>
              </w:rPr>
            </w:pPr>
            <w:ins w:id="5656" w:author="user" w:date="2012-02-29T14:49:00Z">
              <w:r w:rsidRPr="00145B40">
                <w:rPr>
                  <w:rFonts w:ascii="Calibri" w:hAnsi="Calibri" w:cs="Calibri"/>
                  <w:sz w:val="18"/>
                  <w:szCs w:val="18"/>
                  <w:lang w:bidi="ne-NP"/>
                </w:rPr>
                <w:t>-</w:t>
              </w:r>
            </w:ins>
          </w:p>
        </w:tc>
        <w:tc>
          <w:tcPr>
            <w:tcW w:w="663"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657" w:author="user" w:date="2012-02-29T14:49:00Z"/>
                <w:rFonts w:ascii="Calibri" w:hAnsi="Calibri" w:cs="Calibri"/>
                <w:sz w:val="18"/>
                <w:szCs w:val="18"/>
                <w:lang w:bidi="ne-NP"/>
              </w:rPr>
            </w:pPr>
            <w:ins w:id="5658" w:author="user" w:date="2012-02-29T14:49:00Z">
              <w:r w:rsidRPr="00145B40">
                <w:rPr>
                  <w:rFonts w:ascii="Calibri" w:hAnsi="Calibri" w:cs="Calibri"/>
                  <w:sz w:val="18"/>
                  <w:szCs w:val="18"/>
                  <w:lang w:bidi="ne-NP"/>
                </w:rPr>
                <w:t>1</w:t>
              </w:r>
            </w:ins>
          </w:p>
        </w:tc>
        <w:tc>
          <w:tcPr>
            <w:tcW w:w="596"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659" w:author="user" w:date="2012-02-29T14:49:00Z"/>
                <w:rFonts w:ascii="Calibri" w:hAnsi="Calibri" w:cs="Calibri"/>
                <w:sz w:val="18"/>
                <w:szCs w:val="18"/>
                <w:lang w:bidi="ne-NP"/>
              </w:rPr>
            </w:pPr>
            <w:ins w:id="5660" w:author="user" w:date="2012-02-29T14:49:00Z">
              <w:r w:rsidRPr="00145B40">
                <w:rPr>
                  <w:rFonts w:ascii="Calibri" w:hAnsi="Calibri" w:cs="Calibri"/>
                  <w:sz w:val="18"/>
                  <w:szCs w:val="18"/>
                  <w:lang w:bidi="ne-NP"/>
                </w:rPr>
                <w:t>25</w:t>
              </w:r>
            </w:ins>
          </w:p>
        </w:tc>
        <w:tc>
          <w:tcPr>
            <w:tcW w:w="1266"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661" w:author="user" w:date="2012-02-29T14:49:00Z"/>
                <w:rFonts w:ascii="Calibri" w:hAnsi="Calibri" w:cs="Calibri"/>
                <w:sz w:val="18"/>
                <w:szCs w:val="18"/>
                <w:lang w:bidi="ne-NP"/>
              </w:rPr>
            </w:pPr>
            <w:ins w:id="5662" w:author="user" w:date="2012-02-29T14:49:00Z">
              <w:r w:rsidRPr="00145B40">
                <w:rPr>
                  <w:rFonts w:ascii="Calibri" w:hAnsi="Calibri" w:cs="Calibri"/>
                  <w:sz w:val="18"/>
                  <w:szCs w:val="18"/>
                  <w:lang w:bidi="ne-NP"/>
                </w:rPr>
                <w:t>4</w:t>
              </w:r>
            </w:ins>
          </w:p>
        </w:tc>
      </w:tr>
      <w:tr w:rsidR="002B6273" w:rsidRPr="00145B40" w:rsidTr="0074335E">
        <w:trPr>
          <w:trHeight w:val="300"/>
          <w:ins w:id="5663" w:author="user" w:date="2012-02-29T14:49:00Z"/>
        </w:trPr>
        <w:tc>
          <w:tcPr>
            <w:tcW w:w="2100" w:type="dxa"/>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5664" w:author="user" w:date="2012-02-29T14:49:00Z"/>
                <w:rFonts w:ascii="Calibri" w:hAnsi="Calibri" w:cs="Calibri"/>
                <w:b/>
                <w:bCs/>
                <w:sz w:val="18"/>
                <w:szCs w:val="18"/>
                <w:lang w:bidi="ne-NP"/>
              </w:rPr>
            </w:pPr>
            <w:ins w:id="5665" w:author="user" w:date="2012-02-29T14:49:00Z">
              <w:r w:rsidRPr="00145B40">
                <w:rPr>
                  <w:rFonts w:ascii="Calibri" w:hAnsi="Calibri" w:cs="Calibri"/>
                  <w:b/>
                  <w:bCs/>
                  <w:sz w:val="18"/>
                  <w:szCs w:val="18"/>
                  <w:lang w:bidi="ne-NP"/>
                </w:rPr>
                <w:t>Total</w:t>
              </w:r>
            </w:ins>
          </w:p>
        </w:tc>
        <w:tc>
          <w:tcPr>
            <w:tcW w:w="735"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666" w:author="user" w:date="2012-02-29T14:49:00Z"/>
                <w:rFonts w:ascii="Calibri" w:hAnsi="Calibri" w:cs="Calibri"/>
                <w:b/>
                <w:bCs/>
                <w:sz w:val="18"/>
                <w:szCs w:val="18"/>
                <w:lang w:bidi="ne-NP"/>
              </w:rPr>
            </w:pPr>
            <w:ins w:id="5667" w:author="user" w:date="2012-02-29T14:49:00Z">
              <w:r w:rsidRPr="00145B40">
                <w:rPr>
                  <w:rFonts w:ascii="Calibri" w:hAnsi="Calibri" w:cs="Calibri"/>
                  <w:b/>
                  <w:bCs/>
                  <w:sz w:val="18"/>
                  <w:szCs w:val="18"/>
                  <w:lang w:bidi="ne-NP"/>
                </w:rPr>
                <w:t>99</w:t>
              </w:r>
            </w:ins>
          </w:p>
        </w:tc>
        <w:tc>
          <w:tcPr>
            <w:tcW w:w="67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668" w:author="user" w:date="2012-02-29T14:49:00Z"/>
                <w:rFonts w:ascii="Calibri" w:hAnsi="Calibri" w:cs="Calibri"/>
                <w:b/>
                <w:bCs/>
                <w:sz w:val="18"/>
                <w:szCs w:val="18"/>
                <w:lang w:bidi="ne-NP"/>
              </w:rPr>
            </w:pPr>
            <w:ins w:id="5669" w:author="user" w:date="2012-02-29T14:49:00Z">
              <w:r w:rsidRPr="00145B40">
                <w:rPr>
                  <w:rFonts w:ascii="Calibri" w:hAnsi="Calibri" w:cs="Calibri"/>
                  <w:b/>
                  <w:bCs/>
                  <w:sz w:val="18"/>
                  <w:szCs w:val="18"/>
                  <w:lang w:bidi="ne-NP"/>
                </w:rPr>
                <w:t>67.35</w:t>
              </w:r>
            </w:ins>
          </w:p>
        </w:tc>
        <w:tc>
          <w:tcPr>
            <w:tcW w:w="592"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670" w:author="user" w:date="2012-02-29T14:49:00Z"/>
                <w:rFonts w:ascii="Calibri" w:hAnsi="Calibri" w:cs="Calibri"/>
                <w:b/>
                <w:bCs/>
                <w:sz w:val="18"/>
                <w:szCs w:val="18"/>
                <w:lang w:bidi="ne-NP"/>
              </w:rPr>
            </w:pPr>
            <w:ins w:id="5671" w:author="user" w:date="2012-02-29T14:49:00Z">
              <w:r w:rsidRPr="00145B40">
                <w:rPr>
                  <w:rFonts w:ascii="Calibri" w:hAnsi="Calibri" w:cs="Calibri"/>
                  <w:b/>
                  <w:bCs/>
                  <w:sz w:val="18"/>
                  <w:szCs w:val="18"/>
                  <w:lang w:bidi="ne-NP"/>
                </w:rPr>
                <w:t>37</w:t>
              </w:r>
            </w:ins>
          </w:p>
        </w:tc>
        <w:tc>
          <w:tcPr>
            <w:tcW w:w="67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672" w:author="user" w:date="2012-02-29T14:49:00Z"/>
                <w:rFonts w:ascii="Calibri" w:hAnsi="Calibri" w:cs="Calibri"/>
                <w:b/>
                <w:bCs/>
                <w:sz w:val="18"/>
                <w:szCs w:val="18"/>
                <w:lang w:bidi="ne-NP"/>
              </w:rPr>
            </w:pPr>
            <w:ins w:id="5673" w:author="user" w:date="2012-02-29T14:49:00Z">
              <w:r w:rsidRPr="00145B40">
                <w:rPr>
                  <w:rFonts w:ascii="Calibri" w:hAnsi="Calibri" w:cs="Calibri"/>
                  <w:b/>
                  <w:bCs/>
                  <w:sz w:val="18"/>
                  <w:szCs w:val="18"/>
                  <w:lang w:bidi="ne-NP"/>
                </w:rPr>
                <w:t>25.17</w:t>
              </w:r>
            </w:ins>
          </w:p>
        </w:tc>
        <w:tc>
          <w:tcPr>
            <w:tcW w:w="573"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674" w:author="user" w:date="2012-02-29T14:49:00Z"/>
                <w:rFonts w:ascii="Calibri" w:hAnsi="Calibri" w:cs="Calibri"/>
                <w:b/>
                <w:bCs/>
                <w:sz w:val="18"/>
                <w:szCs w:val="18"/>
                <w:lang w:bidi="ne-NP"/>
              </w:rPr>
            </w:pPr>
            <w:ins w:id="5675" w:author="user" w:date="2012-02-29T14:49:00Z">
              <w:r w:rsidRPr="00145B40">
                <w:rPr>
                  <w:rFonts w:ascii="Calibri" w:hAnsi="Calibri" w:cs="Calibri"/>
                  <w:b/>
                  <w:bCs/>
                  <w:sz w:val="18"/>
                  <w:szCs w:val="18"/>
                  <w:lang w:bidi="ne-NP"/>
                </w:rPr>
                <w:t>4</w:t>
              </w:r>
            </w:ins>
          </w:p>
        </w:tc>
        <w:tc>
          <w:tcPr>
            <w:tcW w:w="569"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676" w:author="user" w:date="2012-02-29T14:49:00Z"/>
                <w:rFonts w:ascii="Calibri" w:hAnsi="Calibri" w:cs="Calibri"/>
                <w:b/>
                <w:bCs/>
                <w:sz w:val="18"/>
                <w:szCs w:val="18"/>
                <w:lang w:bidi="ne-NP"/>
              </w:rPr>
            </w:pPr>
            <w:ins w:id="5677" w:author="user" w:date="2012-02-29T14:49:00Z">
              <w:r w:rsidRPr="00145B40">
                <w:rPr>
                  <w:rFonts w:ascii="Calibri" w:hAnsi="Calibri" w:cs="Calibri"/>
                  <w:b/>
                  <w:bCs/>
                  <w:sz w:val="18"/>
                  <w:szCs w:val="18"/>
                  <w:lang w:bidi="ne-NP"/>
                </w:rPr>
                <w:t>2.72</w:t>
              </w:r>
            </w:ins>
          </w:p>
        </w:tc>
        <w:tc>
          <w:tcPr>
            <w:tcW w:w="609"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678" w:author="user" w:date="2012-02-29T14:49:00Z"/>
                <w:rFonts w:ascii="Calibri" w:hAnsi="Calibri" w:cs="Calibri"/>
                <w:b/>
                <w:bCs/>
                <w:sz w:val="18"/>
                <w:szCs w:val="18"/>
                <w:lang w:bidi="ne-NP"/>
              </w:rPr>
            </w:pPr>
            <w:ins w:id="5679" w:author="user" w:date="2012-02-29T14:49:00Z">
              <w:r w:rsidRPr="00145B40">
                <w:rPr>
                  <w:rFonts w:ascii="Calibri" w:hAnsi="Calibri" w:cs="Calibri"/>
                  <w:b/>
                  <w:bCs/>
                  <w:sz w:val="18"/>
                  <w:szCs w:val="18"/>
                  <w:lang w:bidi="ne-NP"/>
                </w:rPr>
                <w:t>3</w:t>
              </w:r>
            </w:ins>
          </w:p>
        </w:tc>
        <w:tc>
          <w:tcPr>
            <w:tcW w:w="596"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680" w:author="user" w:date="2012-02-29T14:49:00Z"/>
                <w:rFonts w:ascii="Calibri" w:hAnsi="Calibri" w:cs="Calibri"/>
                <w:b/>
                <w:bCs/>
                <w:sz w:val="18"/>
                <w:szCs w:val="18"/>
                <w:lang w:bidi="ne-NP"/>
              </w:rPr>
            </w:pPr>
            <w:ins w:id="5681" w:author="user" w:date="2012-02-29T14:49:00Z">
              <w:r w:rsidRPr="00145B40">
                <w:rPr>
                  <w:rFonts w:ascii="Calibri" w:hAnsi="Calibri" w:cs="Calibri"/>
                  <w:b/>
                  <w:bCs/>
                  <w:sz w:val="18"/>
                  <w:szCs w:val="18"/>
                  <w:lang w:bidi="ne-NP"/>
                </w:rPr>
                <w:t>2.04</w:t>
              </w:r>
            </w:ins>
          </w:p>
        </w:tc>
        <w:tc>
          <w:tcPr>
            <w:tcW w:w="663"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682" w:author="user" w:date="2012-02-29T14:49:00Z"/>
                <w:rFonts w:ascii="Calibri" w:hAnsi="Calibri" w:cs="Calibri"/>
                <w:b/>
                <w:bCs/>
                <w:sz w:val="18"/>
                <w:szCs w:val="18"/>
                <w:lang w:bidi="ne-NP"/>
              </w:rPr>
            </w:pPr>
            <w:ins w:id="5683" w:author="user" w:date="2012-02-29T14:49:00Z">
              <w:r w:rsidRPr="00145B40">
                <w:rPr>
                  <w:rFonts w:ascii="Calibri" w:hAnsi="Calibri" w:cs="Calibri"/>
                  <w:b/>
                  <w:bCs/>
                  <w:sz w:val="18"/>
                  <w:szCs w:val="18"/>
                  <w:lang w:bidi="ne-NP"/>
                </w:rPr>
                <w:t>4</w:t>
              </w:r>
            </w:ins>
          </w:p>
        </w:tc>
        <w:tc>
          <w:tcPr>
            <w:tcW w:w="596"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684" w:author="user" w:date="2012-02-29T14:49:00Z"/>
                <w:rFonts w:ascii="Calibri" w:hAnsi="Calibri" w:cs="Calibri"/>
                <w:b/>
                <w:bCs/>
                <w:sz w:val="18"/>
                <w:szCs w:val="18"/>
                <w:lang w:bidi="ne-NP"/>
              </w:rPr>
            </w:pPr>
            <w:ins w:id="5685" w:author="user" w:date="2012-02-29T14:49:00Z">
              <w:r w:rsidRPr="00145B40">
                <w:rPr>
                  <w:rFonts w:ascii="Calibri" w:hAnsi="Calibri" w:cs="Calibri"/>
                  <w:b/>
                  <w:bCs/>
                  <w:sz w:val="18"/>
                  <w:szCs w:val="18"/>
                  <w:lang w:bidi="ne-NP"/>
                </w:rPr>
                <w:t>2.72</w:t>
              </w:r>
            </w:ins>
          </w:p>
        </w:tc>
        <w:tc>
          <w:tcPr>
            <w:tcW w:w="1266"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5686" w:author="user" w:date="2012-02-29T14:49:00Z"/>
                <w:rFonts w:ascii="Calibri" w:hAnsi="Calibri" w:cs="Calibri"/>
                <w:b/>
                <w:bCs/>
                <w:sz w:val="18"/>
                <w:szCs w:val="18"/>
                <w:lang w:bidi="ne-NP"/>
              </w:rPr>
            </w:pPr>
            <w:ins w:id="5687" w:author="user" w:date="2012-02-29T14:49:00Z">
              <w:r w:rsidRPr="00145B40">
                <w:rPr>
                  <w:rFonts w:ascii="Calibri" w:hAnsi="Calibri" w:cs="Calibri"/>
                  <w:b/>
                  <w:bCs/>
                  <w:sz w:val="18"/>
                  <w:szCs w:val="18"/>
                  <w:lang w:bidi="ne-NP"/>
                </w:rPr>
                <w:t>147</w:t>
              </w:r>
            </w:ins>
          </w:p>
        </w:tc>
      </w:tr>
    </w:tbl>
    <w:p w:rsidR="002B6273" w:rsidRPr="002B31DB" w:rsidRDefault="002B6273" w:rsidP="002B6273">
      <w:pPr>
        <w:pStyle w:val="ReportText"/>
        <w:spacing w:line="360" w:lineRule="auto"/>
        <w:ind w:left="0"/>
        <w:rPr>
          <w:ins w:id="5688" w:author="user" w:date="2012-02-29T14:49:00Z"/>
          <w:rFonts w:ascii="Calibri" w:hAnsi="Calibri" w:cs="Calibri"/>
          <w:bCs/>
          <w:i/>
          <w:sz w:val="18"/>
          <w:szCs w:val="18"/>
        </w:rPr>
      </w:pPr>
      <w:ins w:id="5689" w:author="user" w:date="2012-02-29T14:49:00Z">
        <w:r w:rsidRPr="002B31DB">
          <w:rPr>
            <w:rFonts w:ascii="Calibri" w:hAnsi="Calibri" w:cs="Calibri"/>
            <w:bCs/>
            <w:i/>
            <w:sz w:val="18"/>
            <w:szCs w:val="18"/>
          </w:rPr>
          <w:t>Source: Household Survey, 2011</w:t>
        </w:r>
      </w:ins>
    </w:p>
    <w:p w:rsidR="002B6273" w:rsidRPr="001B6C00" w:rsidRDefault="002B6273" w:rsidP="002B6273">
      <w:pPr>
        <w:pStyle w:val="Caption"/>
        <w:spacing w:before="0" w:after="0" w:line="300" w:lineRule="auto"/>
        <w:outlineLvl w:val="0"/>
        <w:rPr>
          <w:ins w:id="5690" w:author="user" w:date="2012-02-29T14:49:00Z"/>
          <w:rFonts w:ascii="Calibri" w:hAnsi="Calibri" w:cs="Calibri"/>
          <w:sz w:val="14"/>
          <w:szCs w:val="14"/>
        </w:rPr>
      </w:pPr>
    </w:p>
    <w:p w:rsidR="002B6273" w:rsidRPr="00CE5E36" w:rsidRDefault="002B6273" w:rsidP="002B6273">
      <w:pPr>
        <w:pStyle w:val="Caption"/>
        <w:spacing w:before="0" w:after="0" w:line="300" w:lineRule="auto"/>
        <w:outlineLvl w:val="0"/>
        <w:rPr>
          <w:ins w:id="5691" w:author="user" w:date="2012-02-29T14:49:00Z"/>
          <w:rFonts w:ascii="Calibri" w:hAnsi="Calibri" w:cs="Calibri"/>
          <w:szCs w:val="22"/>
        </w:rPr>
      </w:pPr>
      <w:ins w:id="5692" w:author="user" w:date="2012-02-29T14:49:00Z">
        <w:r w:rsidRPr="00CE5E36">
          <w:rPr>
            <w:rFonts w:ascii="Calibri" w:hAnsi="Calibri" w:cs="Calibri"/>
            <w:szCs w:val="22"/>
          </w:rPr>
          <w:t>6.3.1.7 Migration</w:t>
        </w:r>
      </w:ins>
    </w:p>
    <w:p w:rsidR="002B6273" w:rsidRDefault="002B6273" w:rsidP="002B6273">
      <w:pPr>
        <w:pStyle w:val="BodyText"/>
        <w:spacing w:line="312" w:lineRule="auto"/>
        <w:rPr>
          <w:ins w:id="5693" w:author="user" w:date="2012-02-29T14:49:00Z"/>
          <w:rFonts w:ascii="Calibri" w:hAnsi="Calibri" w:cs="Calibri"/>
          <w:sz w:val="22"/>
          <w:szCs w:val="22"/>
        </w:rPr>
      </w:pPr>
      <w:ins w:id="5694" w:author="user" w:date="2012-02-29T14:49:00Z">
        <w:r w:rsidRPr="00145B40">
          <w:rPr>
            <w:rFonts w:ascii="Calibri" w:hAnsi="Calibri" w:cs="Calibri"/>
            <w:sz w:val="22"/>
            <w:szCs w:val="22"/>
          </w:rPr>
          <w:t>The project area is dominated by migrants</w:t>
        </w:r>
        <w:r>
          <w:rPr>
            <w:rFonts w:ascii="Calibri" w:hAnsi="Calibri" w:cs="Calibri"/>
            <w:sz w:val="22"/>
            <w:szCs w:val="22"/>
          </w:rPr>
          <w:t xml:space="preserve"> and </w:t>
        </w:r>
        <w:r w:rsidRPr="00145B40">
          <w:rPr>
            <w:rFonts w:ascii="Calibri" w:hAnsi="Calibri" w:cs="Calibri"/>
            <w:sz w:val="22"/>
            <w:szCs w:val="22"/>
          </w:rPr>
          <w:t>80.27 % (118) households are migra</w:t>
        </w:r>
        <w:r>
          <w:rPr>
            <w:rFonts w:ascii="Calibri" w:hAnsi="Calibri" w:cs="Calibri"/>
            <w:sz w:val="22"/>
            <w:szCs w:val="22"/>
          </w:rPr>
          <w:t xml:space="preserve">nt population. The major migration occurs from within and the neighboring districts covering 47.5 %, 17.8% and 19.5% from </w:t>
        </w:r>
        <w:r w:rsidRPr="00145B40">
          <w:rPr>
            <w:rFonts w:ascii="Calibri" w:hAnsi="Calibri" w:cs="Calibri"/>
            <w:sz w:val="22"/>
            <w:szCs w:val="22"/>
          </w:rPr>
          <w:t>Makwanpur</w:t>
        </w:r>
        <w:r>
          <w:rPr>
            <w:rFonts w:ascii="Calibri" w:hAnsi="Calibri" w:cs="Calibri"/>
            <w:sz w:val="22"/>
            <w:szCs w:val="22"/>
          </w:rPr>
          <w:t xml:space="preserve">,  </w:t>
        </w:r>
        <w:r w:rsidRPr="00145B40">
          <w:rPr>
            <w:rFonts w:ascii="Calibri" w:hAnsi="Calibri" w:cs="Calibri"/>
            <w:sz w:val="22"/>
            <w:szCs w:val="22"/>
          </w:rPr>
          <w:t xml:space="preserve">Chitwan </w:t>
        </w:r>
        <w:r>
          <w:rPr>
            <w:rFonts w:ascii="Calibri" w:hAnsi="Calibri" w:cs="Calibri"/>
            <w:sz w:val="22"/>
            <w:szCs w:val="22"/>
          </w:rPr>
          <w:t xml:space="preserve"> and </w:t>
        </w:r>
        <w:r w:rsidRPr="00145B40">
          <w:rPr>
            <w:rFonts w:ascii="Calibri" w:hAnsi="Calibri" w:cs="Calibri"/>
            <w:sz w:val="22"/>
            <w:szCs w:val="22"/>
          </w:rPr>
          <w:t>Dhading district</w:t>
        </w:r>
        <w:r>
          <w:rPr>
            <w:rFonts w:ascii="Calibri" w:hAnsi="Calibri" w:cs="Calibri"/>
            <w:sz w:val="22"/>
            <w:szCs w:val="22"/>
          </w:rPr>
          <w:t xml:space="preserve">s respectively.  </w:t>
        </w:r>
        <w:r w:rsidRPr="00145B40">
          <w:rPr>
            <w:rFonts w:ascii="Calibri" w:hAnsi="Calibri" w:cs="Calibri"/>
            <w:sz w:val="22"/>
            <w:szCs w:val="22"/>
          </w:rPr>
          <w:t xml:space="preserve">Brahamin, Chettri, Newar, Magar, Rai, Gurung, Chepang, and Damai </w:t>
        </w:r>
        <w:r>
          <w:rPr>
            <w:rFonts w:ascii="Calibri" w:hAnsi="Calibri" w:cs="Calibri"/>
            <w:sz w:val="22"/>
            <w:szCs w:val="22"/>
          </w:rPr>
          <w:t>are the major caste/ethnic group of</w:t>
        </w:r>
        <w:r w:rsidRPr="00145B40">
          <w:rPr>
            <w:rFonts w:ascii="Calibri" w:hAnsi="Calibri" w:cs="Calibri"/>
            <w:sz w:val="22"/>
            <w:szCs w:val="22"/>
          </w:rPr>
          <w:t xml:space="preserve"> migrated population</w:t>
        </w:r>
        <w:r>
          <w:rPr>
            <w:rFonts w:ascii="Calibri" w:hAnsi="Calibri" w:cs="Calibri"/>
            <w:sz w:val="22"/>
            <w:szCs w:val="22"/>
          </w:rPr>
          <w:t>.</w:t>
        </w:r>
        <w:r w:rsidRPr="00145B40">
          <w:rPr>
            <w:rFonts w:ascii="Calibri" w:hAnsi="Calibri" w:cs="Calibri"/>
            <w:sz w:val="22"/>
            <w:szCs w:val="22"/>
          </w:rPr>
          <w:t xml:space="preserve"> </w:t>
        </w:r>
        <w:r>
          <w:rPr>
            <w:rFonts w:ascii="Calibri" w:hAnsi="Calibri" w:cs="Calibri"/>
            <w:sz w:val="22"/>
            <w:szCs w:val="22"/>
          </w:rPr>
          <w:lastRenderedPageBreak/>
          <w:t xml:space="preserve">Displacement from the Kulekhani Hydropower Project, </w:t>
        </w:r>
        <w:r w:rsidRPr="00145B40">
          <w:rPr>
            <w:rFonts w:ascii="Calibri" w:hAnsi="Calibri" w:cs="Calibri"/>
            <w:sz w:val="22"/>
            <w:szCs w:val="22"/>
          </w:rPr>
          <w:t xml:space="preserve">Natural disasters, education, business/trade, job and physical facilities are the major reasons of migration in the project area.  </w:t>
        </w:r>
      </w:ins>
    </w:p>
    <w:p w:rsidR="002B6273" w:rsidRPr="00497B92" w:rsidRDefault="002B6273" w:rsidP="002B6273">
      <w:pPr>
        <w:pStyle w:val="BodyText"/>
        <w:spacing w:line="312" w:lineRule="auto"/>
        <w:rPr>
          <w:ins w:id="5695" w:author="user" w:date="2012-02-29T14:49:00Z"/>
          <w:rFonts w:ascii="Calibri" w:hAnsi="Calibri" w:cs="Arial"/>
          <w:sz w:val="10"/>
          <w:szCs w:val="10"/>
        </w:rPr>
      </w:pPr>
    </w:p>
    <w:p w:rsidR="002B6273" w:rsidRPr="00145B40" w:rsidRDefault="002B6273" w:rsidP="002B6273">
      <w:pPr>
        <w:pStyle w:val="BodyText"/>
        <w:spacing w:line="312" w:lineRule="auto"/>
        <w:rPr>
          <w:ins w:id="5696" w:author="user" w:date="2012-02-29T14:49:00Z"/>
          <w:rFonts w:ascii="Calibri" w:hAnsi="Calibri" w:cs="Calibri"/>
          <w:sz w:val="22"/>
          <w:szCs w:val="22"/>
        </w:rPr>
      </w:pPr>
      <w:ins w:id="5697" w:author="user" w:date="2012-02-29T14:49:00Z">
        <w:r w:rsidRPr="003A4158">
          <w:rPr>
            <w:rFonts w:ascii="Calibri" w:hAnsi="Calibri" w:cs="Arial"/>
            <w:sz w:val="22"/>
            <w:szCs w:val="22"/>
          </w:rPr>
          <w:t xml:space="preserve">Of the surveyed households, the migrant households have been in their current place of residence for various durations. Of the </w:t>
        </w:r>
        <w:r>
          <w:rPr>
            <w:rFonts w:ascii="Calibri" w:hAnsi="Calibri" w:cs="Arial"/>
            <w:sz w:val="22"/>
            <w:szCs w:val="22"/>
          </w:rPr>
          <w:t>118</w:t>
        </w:r>
        <w:r w:rsidRPr="003A4158">
          <w:rPr>
            <w:rFonts w:ascii="Calibri" w:hAnsi="Calibri" w:cs="Arial"/>
            <w:sz w:val="22"/>
            <w:szCs w:val="22"/>
          </w:rPr>
          <w:t xml:space="preserve"> migrant households, </w:t>
        </w:r>
        <w:r>
          <w:rPr>
            <w:rFonts w:ascii="Calibri" w:hAnsi="Calibri" w:cs="Arial"/>
            <w:sz w:val="22"/>
            <w:szCs w:val="22"/>
          </w:rPr>
          <w:t>11.02%</w:t>
        </w:r>
        <w:r w:rsidRPr="003A4158">
          <w:rPr>
            <w:rFonts w:ascii="Calibri" w:hAnsi="Calibri" w:cs="Arial"/>
            <w:sz w:val="22"/>
            <w:szCs w:val="22"/>
          </w:rPr>
          <w:t xml:space="preserve"> migrated to the current place of residence since the last five years, </w:t>
        </w:r>
        <w:r>
          <w:rPr>
            <w:rFonts w:ascii="Calibri" w:hAnsi="Calibri" w:cs="Arial"/>
            <w:sz w:val="22"/>
            <w:szCs w:val="22"/>
          </w:rPr>
          <w:t>25.42%</w:t>
        </w:r>
        <w:r w:rsidRPr="003A4158">
          <w:rPr>
            <w:rFonts w:ascii="Calibri" w:hAnsi="Calibri" w:cs="Arial"/>
            <w:sz w:val="22"/>
            <w:szCs w:val="22"/>
          </w:rPr>
          <w:t xml:space="preserve"> migrated before 5 to 10 years and </w:t>
        </w:r>
        <w:r>
          <w:rPr>
            <w:rFonts w:ascii="Calibri" w:hAnsi="Calibri" w:cs="Arial"/>
            <w:sz w:val="22"/>
            <w:szCs w:val="22"/>
          </w:rPr>
          <w:t>43.22%</w:t>
        </w:r>
        <w:r w:rsidRPr="003A4158">
          <w:rPr>
            <w:rFonts w:ascii="Calibri" w:hAnsi="Calibri" w:cs="Arial"/>
            <w:sz w:val="22"/>
            <w:szCs w:val="22"/>
          </w:rPr>
          <w:t xml:space="preserve"> migrated before 10 to 20 years</w:t>
        </w:r>
        <w:r w:rsidRPr="003A4158">
          <w:rPr>
            <w:rFonts w:ascii="Calibri" w:hAnsi="Calibri" w:cs="Calibri"/>
            <w:sz w:val="22"/>
            <w:szCs w:val="22"/>
          </w:rPr>
          <w:t xml:space="preserve"> </w:t>
        </w:r>
        <w:r w:rsidRPr="00145B40">
          <w:rPr>
            <w:rFonts w:ascii="Calibri" w:hAnsi="Calibri" w:cs="Calibri"/>
            <w:sz w:val="22"/>
            <w:szCs w:val="22"/>
          </w:rPr>
          <w:t>and 20.34% households have been living in the current place of residence since more than 20 years.</w:t>
        </w:r>
      </w:ins>
    </w:p>
    <w:p w:rsidR="002B6273" w:rsidRPr="00497B92" w:rsidRDefault="002B6273" w:rsidP="002B6273">
      <w:pPr>
        <w:spacing w:line="312" w:lineRule="auto"/>
        <w:jc w:val="both"/>
        <w:rPr>
          <w:ins w:id="5698" w:author="user" w:date="2012-02-29T14:49:00Z"/>
          <w:rFonts w:ascii="Calibri" w:hAnsi="Calibri" w:cs="Arial"/>
          <w:sz w:val="10"/>
          <w:szCs w:val="10"/>
          <w:lang w:val="en-GB"/>
        </w:rPr>
      </w:pPr>
    </w:p>
    <w:p w:rsidR="002B6273" w:rsidRDefault="002B6273" w:rsidP="002B6273">
      <w:pPr>
        <w:spacing w:line="312" w:lineRule="auto"/>
        <w:jc w:val="both"/>
        <w:rPr>
          <w:ins w:id="5699" w:author="user" w:date="2012-02-29T14:49:00Z"/>
          <w:rFonts w:ascii="Calibri" w:hAnsi="Calibri" w:cs="Arial"/>
          <w:sz w:val="22"/>
          <w:szCs w:val="22"/>
          <w:lang w:val="en-GB"/>
        </w:rPr>
      </w:pPr>
      <w:ins w:id="5700" w:author="user" w:date="2012-02-29T14:49:00Z">
        <w:r w:rsidRPr="00612597">
          <w:rPr>
            <w:rFonts w:ascii="Calibri" w:hAnsi="Calibri" w:cs="Arial"/>
            <w:sz w:val="22"/>
            <w:szCs w:val="22"/>
            <w:lang w:val="en-GB"/>
          </w:rPr>
          <w:t xml:space="preserve">Of the surveyed households, 27.21% households reported their family members are absent at the time of survey. Of the total population, 6.10% was absentee population including 38.18% internal absentee population and 61.82% external absentee population.  </w:t>
        </w:r>
      </w:ins>
    </w:p>
    <w:p w:rsidR="002B6273" w:rsidRPr="00F26440" w:rsidRDefault="002B6273" w:rsidP="002B6273">
      <w:pPr>
        <w:spacing w:line="312" w:lineRule="auto"/>
        <w:jc w:val="both"/>
        <w:rPr>
          <w:ins w:id="5701" w:author="user" w:date="2012-02-29T14:49:00Z"/>
          <w:rFonts w:ascii="Calibri" w:hAnsi="Calibri" w:cs="Arial"/>
          <w:sz w:val="2"/>
          <w:szCs w:val="2"/>
          <w:lang w:val="en-GB"/>
        </w:rPr>
      </w:pPr>
    </w:p>
    <w:p w:rsidR="002B6273" w:rsidRPr="00261758" w:rsidRDefault="002B6273" w:rsidP="002B6273">
      <w:pPr>
        <w:pStyle w:val="ReportText"/>
        <w:spacing w:line="360" w:lineRule="auto"/>
        <w:ind w:left="0"/>
        <w:rPr>
          <w:ins w:id="5702" w:author="user" w:date="2012-02-29T14:49:00Z"/>
          <w:rFonts w:ascii="Calibri" w:hAnsi="Calibri" w:cs="Calibri"/>
          <w:b/>
          <w:bCs/>
          <w:sz w:val="20"/>
        </w:rPr>
      </w:pPr>
      <w:ins w:id="5703" w:author="user" w:date="2012-02-29T14:49:00Z">
        <w:r w:rsidRPr="00261758">
          <w:rPr>
            <w:rFonts w:ascii="Calibri" w:hAnsi="Calibri" w:cs="Calibri"/>
            <w:b/>
            <w:bCs/>
            <w:sz w:val="20"/>
          </w:rPr>
          <w:t>Table 6.24: Migration Status of Households</w:t>
        </w:r>
      </w:ins>
    </w:p>
    <w:tbl>
      <w:tblPr>
        <w:tblW w:w="8400" w:type="dxa"/>
        <w:tblInd w:w="99" w:type="dxa"/>
        <w:tblLook w:val="04A0"/>
      </w:tblPr>
      <w:tblGrid>
        <w:gridCol w:w="2780"/>
        <w:gridCol w:w="1660"/>
        <w:gridCol w:w="1900"/>
        <w:gridCol w:w="2060"/>
      </w:tblGrid>
      <w:tr w:rsidR="002B6273" w:rsidRPr="00145B40" w:rsidTr="0074335E">
        <w:trPr>
          <w:trHeight w:val="375"/>
          <w:ins w:id="5704" w:author="user" w:date="2012-02-29T14:49:00Z"/>
        </w:trPr>
        <w:tc>
          <w:tcPr>
            <w:tcW w:w="2780" w:type="dxa"/>
            <w:vMerge w:val="restart"/>
            <w:tcBorders>
              <w:top w:val="single" w:sz="4" w:space="0" w:color="auto"/>
              <w:left w:val="single" w:sz="4" w:space="0" w:color="auto"/>
              <w:bottom w:val="single" w:sz="4" w:space="0" w:color="auto"/>
              <w:right w:val="single" w:sz="4" w:space="0" w:color="auto"/>
            </w:tcBorders>
            <w:shd w:val="clear" w:color="auto" w:fill="auto"/>
          </w:tcPr>
          <w:p w:rsidR="002B6273" w:rsidRPr="002B31DB" w:rsidRDefault="002B6273" w:rsidP="0074335E">
            <w:pPr>
              <w:jc w:val="both"/>
              <w:rPr>
                <w:ins w:id="5705" w:author="user" w:date="2012-02-29T14:49:00Z"/>
                <w:rFonts w:ascii="Calibri" w:hAnsi="Calibri" w:cs="Calibri"/>
                <w:b/>
                <w:bCs/>
                <w:sz w:val="20"/>
                <w:szCs w:val="20"/>
                <w:lang w:bidi="ne-NP"/>
              </w:rPr>
            </w:pPr>
            <w:ins w:id="5706" w:author="user" w:date="2012-02-29T14:49:00Z">
              <w:r w:rsidRPr="002B31DB">
                <w:rPr>
                  <w:rFonts w:ascii="Calibri" w:hAnsi="Calibri" w:cs="Calibri"/>
                  <w:b/>
                  <w:bCs/>
                  <w:sz w:val="20"/>
                  <w:szCs w:val="20"/>
                  <w:lang w:bidi="ne-NP"/>
                </w:rPr>
                <w:t>VDC/Municipality</w:t>
              </w:r>
            </w:ins>
          </w:p>
        </w:tc>
        <w:tc>
          <w:tcPr>
            <w:tcW w:w="5620" w:type="dxa"/>
            <w:gridSpan w:val="3"/>
            <w:tcBorders>
              <w:top w:val="single" w:sz="4" w:space="0" w:color="auto"/>
              <w:left w:val="nil"/>
              <w:bottom w:val="single" w:sz="4" w:space="0" w:color="auto"/>
              <w:right w:val="single" w:sz="4" w:space="0" w:color="auto"/>
            </w:tcBorders>
            <w:shd w:val="clear" w:color="auto" w:fill="auto"/>
          </w:tcPr>
          <w:p w:rsidR="002B6273" w:rsidRPr="002B31DB" w:rsidRDefault="002B6273" w:rsidP="0074335E">
            <w:pPr>
              <w:jc w:val="both"/>
              <w:rPr>
                <w:ins w:id="5707" w:author="user" w:date="2012-02-29T14:49:00Z"/>
                <w:rFonts w:ascii="Calibri" w:hAnsi="Calibri" w:cs="Calibri"/>
                <w:b/>
                <w:bCs/>
                <w:sz w:val="20"/>
                <w:szCs w:val="20"/>
                <w:lang w:bidi="ne-NP"/>
              </w:rPr>
            </w:pPr>
            <w:ins w:id="5708" w:author="user" w:date="2012-02-29T14:49:00Z">
              <w:r w:rsidRPr="002B31DB">
                <w:rPr>
                  <w:rFonts w:ascii="Calibri" w:hAnsi="Calibri" w:cs="Calibri"/>
                  <w:b/>
                  <w:bCs/>
                  <w:sz w:val="20"/>
                  <w:szCs w:val="20"/>
                  <w:lang w:bidi="ne-NP"/>
                </w:rPr>
                <w:t xml:space="preserve">                        Migration Status of Households</w:t>
              </w:r>
            </w:ins>
          </w:p>
        </w:tc>
      </w:tr>
      <w:tr w:rsidR="002B6273" w:rsidRPr="00145B40" w:rsidTr="0074335E">
        <w:trPr>
          <w:trHeight w:val="330"/>
          <w:ins w:id="5709" w:author="user" w:date="2012-02-29T14:49:00Z"/>
        </w:trPr>
        <w:tc>
          <w:tcPr>
            <w:tcW w:w="2780" w:type="dxa"/>
            <w:vMerge/>
            <w:tcBorders>
              <w:top w:val="single" w:sz="4" w:space="0" w:color="auto"/>
              <w:left w:val="single" w:sz="4" w:space="0" w:color="auto"/>
              <w:bottom w:val="single" w:sz="4" w:space="0" w:color="auto"/>
              <w:right w:val="single" w:sz="4" w:space="0" w:color="auto"/>
            </w:tcBorders>
            <w:vAlign w:val="center"/>
          </w:tcPr>
          <w:p w:rsidR="002B6273" w:rsidRPr="002B31DB" w:rsidRDefault="002B6273" w:rsidP="0074335E">
            <w:pPr>
              <w:rPr>
                <w:ins w:id="5710" w:author="user" w:date="2012-02-29T14:49:00Z"/>
                <w:rFonts w:ascii="Calibri" w:hAnsi="Calibri" w:cs="Calibri"/>
                <w:b/>
                <w:bCs/>
                <w:sz w:val="20"/>
                <w:szCs w:val="20"/>
                <w:lang w:bidi="ne-NP"/>
              </w:rPr>
            </w:pPr>
          </w:p>
        </w:tc>
        <w:tc>
          <w:tcPr>
            <w:tcW w:w="1660"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5711" w:author="user" w:date="2012-02-29T14:49:00Z"/>
                <w:rFonts w:ascii="Calibri" w:hAnsi="Calibri" w:cs="Calibri"/>
                <w:b/>
                <w:bCs/>
                <w:sz w:val="20"/>
                <w:szCs w:val="20"/>
                <w:lang w:bidi="ne-NP"/>
              </w:rPr>
            </w:pPr>
            <w:ins w:id="5712" w:author="user" w:date="2012-02-29T14:49:00Z">
              <w:r w:rsidRPr="002B31DB">
                <w:rPr>
                  <w:rFonts w:ascii="Calibri" w:hAnsi="Calibri" w:cs="Calibri"/>
                  <w:b/>
                  <w:bCs/>
                  <w:sz w:val="20"/>
                  <w:szCs w:val="20"/>
                  <w:lang w:bidi="ne-NP"/>
                </w:rPr>
                <w:t>Native</w:t>
              </w:r>
            </w:ins>
          </w:p>
        </w:tc>
        <w:tc>
          <w:tcPr>
            <w:tcW w:w="1900"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5713" w:author="user" w:date="2012-02-29T14:49:00Z"/>
                <w:rFonts w:ascii="Calibri" w:hAnsi="Calibri" w:cs="Calibri"/>
                <w:b/>
                <w:bCs/>
                <w:sz w:val="20"/>
                <w:szCs w:val="20"/>
                <w:lang w:bidi="ne-NP"/>
              </w:rPr>
            </w:pPr>
            <w:ins w:id="5714" w:author="user" w:date="2012-02-29T14:49:00Z">
              <w:r w:rsidRPr="002B31DB">
                <w:rPr>
                  <w:rFonts w:ascii="Calibri" w:hAnsi="Calibri" w:cs="Calibri"/>
                  <w:b/>
                  <w:bCs/>
                  <w:sz w:val="20"/>
                  <w:szCs w:val="20"/>
                  <w:lang w:bidi="ne-NP"/>
                </w:rPr>
                <w:t>Migrant</w:t>
              </w:r>
            </w:ins>
          </w:p>
        </w:tc>
        <w:tc>
          <w:tcPr>
            <w:tcW w:w="2060"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5715" w:author="user" w:date="2012-02-29T14:49:00Z"/>
                <w:rFonts w:ascii="Calibri" w:hAnsi="Calibri" w:cs="Calibri"/>
                <w:b/>
                <w:bCs/>
                <w:sz w:val="20"/>
                <w:szCs w:val="20"/>
                <w:lang w:bidi="ne-NP"/>
              </w:rPr>
            </w:pPr>
            <w:ins w:id="5716" w:author="user" w:date="2012-02-29T14:49:00Z">
              <w:r w:rsidRPr="002B31DB">
                <w:rPr>
                  <w:rFonts w:ascii="Calibri" w:hAnsi="Calibri" w:cs="Calibri"/>
                  <w:b/>
                  <w:bCs/>
                  <w:sz w:val="20"/>
                  <w:szCs w:val="20"/>
                  <w:lang w:bidi="ne-NP"/>
                </w:rPr>
                <w:t>Total Households</w:t>
              </w:r>
            </w:ins>
          </w:p>
        </w:tc>
      </w:tr>
      <w:tr w:rsidR="002B6273" w:rsidRPr="00145B40" w:rsidTr="0074335E">
        <w:trPr>
          <w:trHeight w:val="300"/>
          <w:ins w:id="5717" w:author="user" w:date="2012-02-29T14:49:00Z"/>
        </w:trPr>
        <w:tc>
          <w:tcPr>
            <w:tcW w:w="2780" w:type="dxa"/>
            <w:tcBorders>
              <w:top w:val="nil"/>
              <w:left w:val="single" w:sz="4" w:space="0" w:color="auto"/>
              <w:bottom w:val="single" w:sz="4" w:space="0" w:color="auto"/>
              <w:right w:val="single" w:sz="4" w:space="0" w:color="auto"/>
            </w:tcBorders>
            <w:shd w:val="clear" w:color="auto" w:fill="auto"/>
          </w:tcPr>
          <w:p w:rsidR="002B6273" w:rsidRPr="002B31DB" w:rsidRDefault="002B6273" w:rsidP="0074335E">
            <w:pPr>
              <w:jc w:val="both"/>
              <w:rPr>
                <w:ins w:id="5718" w:author="user" w:date="2012-02-29T14:49:00Z"/>
                <w:rFonts w:ascii="Calibri" w:hAnsi="Calibri" w:cs="Calibri"/>
                <w:sz w:val="20"/>
                <w:szCs w:val="20"/>
                <w:lang w:bidi="ne-NP"/>
              </w:rPr>
            </w:pPr>
            <w:smartTag w:uri="urn:schemas-microsoft-com:office:smarttags" w:element="place">
              <w:smartTag w:uri="urn:schemas-microsoft-com:office:smarttags" w:element="PlaceName">
                <w:ins w:id="5719" w:author="user" w:date="2012-02-29T14:49:00Z">
                  <w:r w:rsidRPr="002B31DB">
                    <w:rPr>
                      <w:rFonts w:ascii="Calibri" w:hAnsi="Calibri" w:cs="Calibri"/>
                      <w:sz w:val="20"/>
                      <w:szCs w:val="20"/>
                      <w:lang w:bidi="ne-NP"/>
                    </w:rPr>
                    <w:t>Hetauda</w:t>
                  </w:r>
                </w:ins>
              </w:smartTag>
              <w:ins w:id="5720" w:author="user" w:date="2012-02-29T14:49:00Z">
                <w:r w:rsidRPr="002B31DB">
                  <w:rPr>
                    <w:rFonts w:ascii="Calibri" w:hAnsi="Calibri" w:cs="Calibri"/>
                    <w:sz w:val="20"/>
                    <w:szCs w:val="20"/>
                    <w:lang w:bidi="ne-NP"/>
                  </w:rPr>
                  <w:t xml:space="preserve"> </w:t>
                </w:r>
                <w:smartTag w:uri="urn:schemas-microsoft-com:office:smarttags" w:element="PlaceType">
                  <w:r w:rsidRPr="002B31DB">
                    <w:rPr>
                      <w:rFonts w:ascii="Calibri" w:hAnsi="Calibri" w:cs="Calibri"/>
                      <w:sz w:val="20"/>
                      <w:szCs w:val="20"/>
                      <w:lang w:bidi="ne-NP"/>
                    </w:rPr>
                    <w:t>Municipality</w:t>
                  </w:r>
                </w:smartTag>
              </w:ins>
            </w:smartTag>
            <w:ins w:id="5721" w:author="user" w:date="2012-02-29T14:49:00Z">
              <w:r w:rsidRPr="002B31DB">
                <w:rPr>
                  <w:rFonts w:ascii="Calibri" w:hAnsi="Calibri" w:cs="Calibri"/>
                  <w:sz w:val="20"/>
                  <w:szCs w:val="20"/>
                  <w:lang w:bidi="ne-NP"/>
                </w:rPr>
                <w:t xml:space="preserve"> </w:t>
              </w:r>
            </w:ins>
          </w:p>
        </w:tc>
        <w:tc>
          <w:tcPr>
            <w:tcW w:w="1660"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5722" w:author="user" w:date="2012-02-29T14:49:00Z"/>
                <w:rFonts w:ascii="Calibri" w:hAnsi="Calibri" w:cs="Calibri"/>
                <w:sz w:val="20"/>
                <w:szCs w:val="20"/>
                <w:lang w:bidi="ne-NP"/>
              </w:rPr>
            </w:pPr>
            <w:ins w:id="5723" w:author="user" w:date="2012-02-29T14:49:00Z">
              <w:r w:rsidRPr="002B31DB">
                <w:rPr>
                  <w:rFonts w:ascii="Calibri" w:hAnsi="Calibri" w:cs="Calibri"/>
                  <w:sz w:val="20"/>
                  <w:szCs w:val="20"/>
                  <w:lang w:bidi="ne-NP"/>
                </w:rPr>
                <w:t>4</w:t>
              </w:r>
            </w:ins>
          </w:p>
        </w:tc>
        <w:tc>
          <w:tcPr>
            <w:tcW w:w="1900"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5724" w:author="user" w:date="2012-02-29T14:49:00Z"/>
                <w:rFonts w:ascii="Calibri" w:hAnsi="Calibri" w:cs="Calibri"/>
                <w:sz w:val="20"/>
                <w:szCs w:val="20"/>
                <w:lang w:bidi="ne-NP"/>
              </w:rPr>
            </w:pPr>
            <w:ins w:id="5725" w:author="user" w:date="2012-02-29T14:49:00Z">
              <w:r w:rsidRPr="002B31DB">
                <w:rPr>
                  <w:rFonts w:ascii="Calibri" w:hAnsi="Calibri" w:cs="Calibri"/>
                  <w:sz w:val="20"/>
                  <w:szCs w:val="20"/>
                  <w:lang w:bidi="ne-NP"/>
                </w:rPr>
                <w:t>3</w:t>
              </w:r>
            </w:ins>
          </w:p>
        </w:tc>
        <w:tc>
          <w:tcPr>
            <w:tcW w:w="2060"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5726" w:author="user" w:date="2012-02-29T14:49:00Z"/>
                <w:rFonts w:ascii="Calibri" w:hAnsi="Calibri" w:cs="Calibri"/>
                <w:sz w:val="20"/>
                <w:szCs w:val="20"/>
                <w:lang w:bidi="ne-NP"/>
              </w:rPr>
            </w:pPr>
            <w:ins w:id="5727" w:author="user" w:date="2012-02-29T14:49:00Z">
              <w:r w:rsidRPr="002B31DB">
                <w:rPr>
                  <w:rFonts w:ascii="Calibri" w:hAnsi="Calibri" w:cs="Calibri"/>
                  <w:sz w:val="20"/>
                  <w:szCs w:val="20"/>
                  <w:lang w:bidi="ne-NP"/>
                </w:rPr>
                <w:t>7</w:t>
              </w:r>
            </w:ins>
          </w:p>
        </w:tc>
      </w:tr>
      <w:tr w:rsidR="002B6273" w:rsidRPr="00145B40" w:rsidTr="0074335E">
        <w:trPr>
          <w:trHeight w:val="300"/>
          <w:ins w:id="5728" w:author="user" w:date="2012-02-29T14:49:00Z"/>
        </w:trPr>
        <w:tc>
          <w:tcPr>
            <w:tcW w:w="2780" w:type="dxa"/>
            <w:tcBorders>
              <w:top w:val="nil"/>
              <w:left w:val="single" w:sz="4" w:space="0" w:color="auto"/>
              <w:bottom w:val="single" w:sz="4" w:space="0" w:color="auto"/>
              <w:right w:val="single" w:sz="4" w:space="0" w:color="auto"/>
            </w:tcBorders>
            <w:shd w:val="clear" w:color="auto" w:fill="auto"/>
          </w:tcPr>
          <w:p w:rsidR="002B6273" w:rsidRPr="002B31DB" w:rsidRDefault="002B6273" w:rsidP="0074335E">
            <w:pPr>
              <w:jc w:val="both"/>
              <w:rPr>
                <w:ins w:id="5729" w:author="user" w:date="2012-02-29T14:49:00Z"/>
                <w:rFonts w:ascii="Calibri" w:hAnsi="Calibri" w:cs="Calibri"/>
                <w:sz w:val="20"/>
                <w:szCs w:val="20"/>
                <w:lang w:bidi="ne-NP"/>
              </w:rPr>
            </w:pPr>
            <w:ins w:id="5730" w:author="user" w:date="2012-02-29T14:49:00Z">
              <w:r w:rsidRPr="002B31DB">
                <w:rPr>
                  <w:rFonts w:ascii="Calibri" w:hAnsi="Calibri" w:cs="Calibri"/>
                  <w:sz w:val="20"/>
                  <w:szCs w:val="20"/>
                  <w:lang w:bidi="ne-NP"/>
                </w:rPr>
                <w:t>Basamadi</w:t>
              </w:r>
            </w:ins>
          </w:p>
        </w:tc>
        <w:tc>
          <w:tcPr>
            <w:tcW w:w="1660"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5731" w:author="user" w:date="2012-02-29T14:49:00Z"/>
                <w:rFonts w:ascii="Calibri" w:hAnsi="Calibri" w:cs="Calibri"/>
                <w:sz w:val="20"/>
                <w:szCs w:val="20"/>
                <w:lang w:bidi="ne-NP"/>
              </w:rPr>
            </w:pPr>
            <w:ins w:id="5732" w:author="user" w:date="2012-02-29T14:49:00Z">
              <w:r w:rsidRPr="002B31DB">
                <w:rPr>
                  <w:rFonts w:ascii="Calibri" w:hAnsi="Calibri" w:cs="Calibri"/>
                  <w:sz w:val="20"/>
                  <w:szCs w:val="20"/>
                  <w:lang w:bidi="ne-NP"/>
                </w:rPr>
                <w:t>11</w:t>
              </w:r>
            </w:ins>
          </w:p>
        </w:tc>
        <w:tc>
          <w:tcPr>
            <w:tcW w:w="1900"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5733" w:author="user" w:date="2012-02-29T14:49:00Z"/>
                <w:rFonts w:ascii="Calibri" w:hAnsi="Calibri" w:cs="Calibri"/>
                <w:sz w:val="20"/>
                <w:szCs w:val="20"/>
                <w:lang w:bidi="ne-NP"/>
              </w:rPr>
            </w:pPr>
            <w:ins w:id="5734" w:author="user" w:date="2012-02-29T14:49:00Z">
              <w:r w:rsidRPr="002B31DB">
                <w:rPr>
                  <w:rFonts w:ascii="Calibri" w:hAnsi="Calibri" w:cs="Calibri"/>
                  <w:sz w:val="20"/>
                  <w:szCs w:val="20"/>
                  <w:lang w:bidi="ne-NP"/>
                </w:rPr>
                <w:t>16</w:t>
              </w:r>
            </w:ins>
          </w:p>
        </w:tc>
        <w:tc>
          <w:tcPr>
            <w:tcW w:w="2060"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5735" w:author="user" w:date="2012-02-29T14:49:00Z"/>
                <w:rFonts w:ascii="Calibri" w:hAnsi="Calibri" w:cs="Calibri"/>
                <w:sz w:val="20"/>
                <w:szCs w:val="20"/>
                <w:lang w:bidi="ne-NP"/>
              </w:rPr>
            </w:pPr>
            <w:ins w:id="5736" w:author="user" w:date="2012-02-29T14:49:00Z">
              <w:r w:rsidRPr="002B31DB">
                <w:rPr>
                  <w:rFonts w:ascii="Calibri" w:hAnsi="Calibri" w:cs="Calibri"/>
                  <w:sz w:val="20"/>
                  <w:szCs w:val="20"/>
                  <w:lang w:bidi="ne-NP"/>
                </w:rPr>
                <w:t>27</w:t>
              </w:r>
            </w:ins>
          </w:p>
        </w:tc>
      </w:tr>
      <w:tr w:rsidR="002B6273" w:rsidRPr="00145B40" w:rsidTr="0074335E">
        <w:trPr>
          <w:trHeight w:val="300"/>
          <w:ins w:id="5737" w:author="user" w:date="2012-02-29T14:49:00Z"/>
        </w:trPr>
        <w:tc>
          <w:tcPr>
            <w:tcW w:w="2780" w:type="dxa"/>
            <w:tcBorders>
              <w:top w:val="nil"/>
              <w:left w:val="single" w:sz="4" w:space="0" w:color="auto"/>
              <w:bottom w:val="single" w:sz="4" w:space="0" w:color="auto"/>
              <w:right w:val="single" w:sz="4" w:space="0" w:color="auto"/>
            </w:tcBorders>
            <w:shd w:val="clear" w:color="auto" w:fill="auto"/>
          </w:tcPr>
          <w:p w:rsidR="002B6273" w:rsidRPr="002B31DB" w:rsidRDefault="002B6273" w:rsidP="0074335E">
            <w:pPr>
              <w:jc w:val="both"/>
              <w:rPr>
                <w:ins w:id="5738" w:author="user" w:date="2012-02-29T14:49:00Z"/>
                <w:rFonts w:ascii="Calibri" w:hAnsi="Calibri" w:cs="Calibri"/>
                <w:sz w:val="20"/>
                <w:szCs w:val="20"/>
                <w:lang w:bidi="ne-NP"/>
              </w:rPr>
            </w:pPr>
            <w:ins w:id="5739" w:author="user" w:date="2012-02-29T14:49:00Z">
              <w:r w:rsidRPr="002B31DB">
                <w:rPr>
                  <w:rFonts w:ascii="Calibri" w:hAnsi="Calibri" w:cs="Calibri"/>
                  <w:sz w:val="20"/>
                  <w:szCs w:val="20"/>
                  <w:lang w:bidi="ne-NP"/>
                </w:rPr>
                <w:t>Manahari</w:t>
              </w:r>
            </w:ins>
          </w:p>
        </w:tc>
        <w:tc>
          <w:tcPr>
            <w:tcW w:w="1660"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5740" w:author="user" w:date="2012-02-29T14:49:00Z"/>
                <w:rFonts w:ascii="Calibri" w:hAnsi="Calibri" w:cs="Calibri"/>
                <w:sz w:val="20"/>
                <w:szCs w:val="20"/>
                <w:lang w:bidi="ne-NP"/>
              </w:rPr>
            </w:pPr>
            <w:ins w:id="5741" w:author="user" w:date="2012-02-29T14:49:00Z">
              <w:r w:rsidRPr="002B31DB">
                <w:rPr>
                  <w:rFonts w:ascii="Calibri" w:hAnsi="Calibri" w:cs="Calibri"/>
                  <w:sz w:val="20"/>
                  <w:szCs w:val="20"/>
                  <w:lang w:bidi="ne-NP"/>
                </w:rPr>
                <w:t>1</w:t>
              </w:r>
            </w:ins>
          </w:p>
        </w:tc>
        <w:tc>
          <w:tcPr>
            <w:tcW w:w="1900"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5742" w:author="user" w:date="2012-02-29T14:49:00Z"/>
                <w:rFonts w:ascii="Calibri" w:hAnsi="Calibri" w:cs="Calibri"/>
                <w:sz w:val="20"/>
                <w:szCs w:val="20"/>
                <w:lang w:bidi="ne-NP"/>
              </w:rPr>
            </w:pPr>
            <w:ins w:id="5743" w:author="user" w:date="2012-02-29T14:49:00Z">
              <w:r w:rsidRPr="002B31DB">
                <w:rPr>
                  <w:rFonts w:ascii="Calibri" w:hAnsi="Calibri" w:cs="Calibri"/>
                  <w:sz w:val="20"/>
                  <w:szCs w:val="20"/>
                  <w:lang w:bidi="ne-NP"/>
                </w:rPr>
                <w:t>50</w:t>
              </w:r>
            </w:ins>
          </w:p>
        </w:tc>
        <w:tc>
          <w:tcPr>
            <w:tcW w:w="2060"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5744" w:author="user" w:date="2012-02-29T14:49:00Z"/>
                <w:rFonts w:ascii="Calibri" w:hAnsi="Calibri" w:cs="Calibri"/>
                <w:sz w:val="20"/>
                <w:szCs w:val="20"/>
                <w:lang w:bidi="ne-NP"/>
              </w:rPr>
            </w:pPr>
            <w:ins w:id="5745" w:author="user" w:date="2012-02-29T14:49:00Z">
              <w:r w:rsidRPr="002B31DB">
                <w:rPr>
                  <w:rFonts w:ascii="Calibri" w:hAnsi="Calibri" w:cs="Calibri"/>
                  <w:sz w:val="20"/>
                  <w:szCs w:val="20"/>
                  <w:lang w:bidi="ne-NP"/>
                </w:rPr>
                <w:t>51</w:t>
              </w:r>
            </w:ins>
          </w:p>
        </w:tc>
      </w:tr>
      <w:tr w:rsidR="002B6273" w:rsidRPr="00145B40" w:rsidTr="0074335E">
        <w:trPr>
          <w:trHeight w:val="300"/>
          <w:ins w:id="5746" w:author="user" w:date="2012-02-29T14:49:00Z"/>
        </w:trPr>
        <w:tc>
          <w:tcPr>
            <w:tcW w:w="2780" w:type="dxa"/>
            <w:tcBorders>
              <w:top w:val="nil"/>
              <w:left w:val="single" w:sz="4" w:space="0" w:color="auto"/>
              <w:bottom w:val="single" w:sz="4" w:space="0" w:color="auto"/>
              <w:right w:val="single" w:sz="4" w:space="0" w:color="auto"/>
            </w:tcBorders>
            <w:shd w:val="clear" w:color="auto" w:fill="auto"/>
          </w:tcPr>
          <w:p w:rsidR="002B6273" w:rsidRPr="002B31DB" w:rsidRDefault="002B6273" w:rsidP="0074335E">
            <w:pPr>
              <w:jc w:val="both"/>
              <w:rPr>
                <w:ins w:id="5747" w:author="user" w:date="2012-02-29T14:49:00Z"/>
                <w:rFonts w:ascii="Calibri" w:hAnsi="Calibri" w:cs="Calibri"/>
                <w:sz w:val="20"/>
                <w:szCs w:val="20"/>
                <w:lang w:bidi="ne-NP"/>
              </w:rPr>
            </w:pPr>
            <w:ins w:id="5748" w:author="user" w:date="2012-02-29T14:49:00Z">
              <w:r w:rsidRPr="002B31DB">
                <w:rPr>
                  <w:rFonts w:ascii="Calibri" w:hAnsi="Calibri" w:cs="Calibri"/>
                  <w:sz w:val="20"/>
                  <w:szCs w:val="20"/>
                  <w:lang w:bidi="ne-NP"/>
                </w:rPr>
                <w:t>Birendranagar</w:t>
              </w:r>
            </w:ins>
          </w:p>
        </w:tc>
        <w:tc>
          <w:tcPr>
            <w:tcW w:w="1660"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5749" w:author="user" w:date="2012-02-29T14:49:00Z"/>
                <w:rFonts w:ascii="Calibri" w:hAnsi="Calibri" w:cs="Calibri"/>
                <w:sz w:val="20"/>
                <w:szCs w:val="20"/>
                <w:lang w:bidi="ne-NP"/>
              </w:rPr>
            </w:pPr>
            <w:ins w:id="5750" w:author="user" w:date="2012-02-29T14:49:00Z">
              <w:r w:rsidRPr="002B31DB">
                <w:rPr>
                  <w:rFonts w:ascii="Calibri" w:hAnsi="Calibri" w:cs="Calibri"/>
                  <w:sz w:val="20"/>
                  <w:szCs w:val="20"/>
                  <w:lang w:bidi="ne-NP"/>
                </w:rPr>
                <w:t>5</w:t>
              </w:r>
            </w:ins>
          </w:p>
        </w:tc>
        <w:tc>
          <w:tcPr>
            <w:tcW w:w="1900"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5751" w:author="user" w:date="2012-02-29T14:49:00Z"/>
                <w:rFonts w:ascii="Calibri" w:hAnsi="Calibri" w:cs="Calibri"/>
                <w:sz w:val="20"/>
                <w:szCs w:val="20"/>
                <w:lang w:bidi="ne-NP"/>
              </w:rPr>
            </w:pPr>
            <w:ins w:id="5752" w:author="user" w:date="2012-02-29T14:49:00Z">
              <w:r w:rsidRPr="002B31DB">
                <w:rPr>
                  <w:rFonts w:ascii="Calibri" w:hAnsi="Calibri" w:cs="Calibri"/>
                  <w:sz w:val="20"/>
                  <w:szCs w:val="20"/>
                  <w:lang w:bidi="ne-NP"/>
                </w:rPr>
                <w:t>15</w:t>
              </w:r>
            </w:ins>
          </w:p>
        </w:tc>
        <w:tc>
          <w:tcPr>
            <w:tcW w:w="2060"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5753" w:author="user" w:date="2012-02-29T14:49:00Z"/>
                <w:rFonts w:ascii="Calibri" w:hAnsi="Calibri" w:cs="Calibri"/>
                <w:sz w:val="20"/>
                <w:szCs w:val="20"/>
                <w:lang w:bidi="ne-NP"/>
              </w:rPr>
            </w:pPr>
            <w:ins w:id="5754" w:author="user" w:date="2012-02-29T14:49:00Z">
              <w:r w:rsidRPr="002B31DB">
                <w:rPr>
                  <w:rFonts w:ascii="Calibri" w:hAnsi="Calibri" w:cs="Calibri"/>
                  <w:sz w:val="20"/>
                  <w:szCs w:val="20"/>
                  <w:lang w:bidi="ne-NP"/>
                </w:rPr>
                <w:t>20</w:t>
              </w:r>
            </w:ins>
          </w:p>
        </w:tc>
      </w:tr>
      <w:tr w:rsidR="002B6273" w:rsidRPr="00145B40" w:rsidTr="0074335E">
        <w:trPr>
          <w:trHeight w:val="300"/>
          <w:ins w:id="5755" w:author="user" w:date="2012-02-29T14:49:00Z"/>
        </w:trPr>
        <w:tc>
          <w:tcPr>
            <w:tcW w:w="2780" w:type="dxa"/>
            <w:tcBorders>
              <w:top w:val="nil"/>
              <w:left w:val="single" w:sz="4" w:space="0" w:color="auto"/>
              <w:bottom w:val="single" w:sz="4" w:space="0" w:color="auto"/>
              <w:right w:val="single" w:sz="4" w:space="0" w:color="auto"/>
            </w:tcBorders>
            <w:shd w:val="clear" w:color="auto" w:fill="auto"/>
          </w:tcPr>
          <w:p w:rsidR="002B6273" w:rsidRPr="002B31DB" w:rsidRDefault="002B6273" w:rsidP="0074335E">
            <w:pPr>
              <w:jc w:val="both"/>
              <w:rPr>
                <w:ins w:id="5756" w:author="user" w:date="2012-02-29T14:49:00Z"/>
                <w:rFonts w:ascii="Calibri" w:hAnsi="Calibri" w:cs="Calibri"/>
                <w:sz w:val="20"/>
                <w:szCs w:val="20"/>
                <w:lang w:bidi="ne-NP"/>
              </w:rPr>
            </w:pPr>
            <w:ins w:id="5757" w:author="user" w:date="2012-02-29T14:49:00Z">
              <w:r w:rsidRPr="002B31DB">
                <w:rPr>
                  <w:rFonts w:ascii="Calibri" w:hAnsi="Calibri" w:cs="Calibri"/>
                  <w:sz w:val="20"/>
                  <w:szCs w:val="20"/>
                  <w:lang w:bidi="ne-NP"/>
                </w:rPr>
                <w:t>Chainpur</w:t>
              </w:r>
            </w:ins>
          </w:p>
        </w:tc>
        <w:tc>
          <w:tcPr>
            <w:tcW w:w="1660"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5758" w:author="user" w:date="2012-02-29T14:49:00Z"/>
                <w:rFonts w:ascii="Calibri" w:hAnsi="Calibri" w:cs="Calibri"/>
                <w:sz w:val="20"/>
                <w:szCs w:val="20"/>
                <w:lang w:bidi="ne-NP"/>
              </w:rPr>
            </w:pPr>
            <w:ins w:id="5759" w:author="user" w:date="2012-02-29T14:49:00Z">
              <w:r w:rsidRPr="002B31DB">
                <w:rPr>
                  <w:rFonts w:ascii="Calibri" w:hAnsi="Calibri" w:cs="Calibri"/>
                  <w:sz w:val="20"/>
                  <w:szCs w:val="20"/>
                  <w:lang w:bidi="ne-NP"/>
                </w:rPr>
                <w:t>6</w:t>
              </w:r>
            </w:ins>
          </w:p>
        </w:tc>
        <w:tc>
          <w:tcPr>
            <w:tcW w:w="1900"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5760" w:author="user" w:date="2012-02-29T14:49:00Z"/>
                <w:rFonts w:ascii="Calibri" w:hAnsi="Calibri" w:cs="Calibri"/>
                <w:sz w:val="20"/>
                <w:szCs w:val="20"/>
                <w:lang w:bidi="ne-NP"/>
              </w:rPr>
            </w:pPr>
            <w:ins w:id="5761" w:author="user" w:date="2012-02-29T14:49:00Z">
              <w:r w:rsidRPr="002B31DB">
                <w:rPr>
                  <w:rFonts w:ascii="Calibri" w:hAnsi="Calibri" w:cs="Calibri"/>
                  <w:sz w:val="20"/>
                  <w:szCs w:val="20"/>
                  <w:lang w:bidi="ne-NP"/>
                </w:rPr>
                <w:t>12</w:t>
              </w:r>
            </w:ins>
          </w:p>
        </w:tc>
        <w:tc>
          <w:tcPr>
            <w:tcW w:w="2060"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5762" w:author="user" w:date="2012-02-29T14:49:00Z"/>
                <w:rFonts w:ascii="Calibri" w:hAnsi="Calibri" w:cs="Calibri"/>
                <w:sz w:val="20"/>
                <w:szCs w:val="20"/>
                <w:lang w:bidi="ne-NP"/>
              </w:rPr>
            </w:pPr>
            <w:ins w:id="5763" w:author="user" w:date="2012-02-29T14:49:00Z">
              <w:r w:rsidRPr="002B31DB">
                <w:rPr>
                  <w:rFonts w:ascii="Calibri" w:hAnsi="Calibri" w:cs="Calibri"/>
                  <w:sz w:val="20"/>
                  <w:szCs w:val="20"/>
                  <w:lang w:bidi="ne-NP"/>
                </w:rPr>
                <w:t>18</w:t>
              </w:r>
            </w:ins>
          </w:p>
        </w:tc>
      </w:tr>
      <w:tr w:rsidR="002B6273" w:rsidRPr="00145B40" w:rsidTr="0074335E">
        <w:trPr>
          <w:trHeight w:val="300"/>
          <w:ins w:id="5764" w:author="user" w:date="2012-02-29T14:49:00Z"/>
        </w:trPr>
        <w:tc>
          <w:tcPr>
            <w:tcW w:w="2780" w:type="dxa"/>
            <w:tcBorders>
              <w:top w:val="nil"/>
              <w:left w:val="single" w:sz="4" w:space="0" w:color="auto"/>
              <w:bottom w:val="single" w:sz="4" w:space="0" w:color="auto"/>
              <w:right w:val="single" w:sz="4" w:space="0" w:color="auto"/>
            </w:tcBorders>
            <w:shd w:val="clear" w:color="auto" w:fill="auto"/>
          </w:tcPr>
          <w:p w:rsidR="002B6273" w:rsidRPr="002B31DB" w:rsidRDefault="002B6273" w:rsidP="0074335E">
            <w:pPr>
              <w:jc w:val="both"/>
              <w:rPr>
                <w:ins w:id="5765" w:author="user" w:date="2012-02-29T14:49:00Z"/>
                <w:rFonts w:ascii="Calibri" w:hAnsi="Calibri" w:cs="Calibri"/>
                <w:sz w:val="20"/>
                <w:szCs w:val="20"/>
                <w:lang w:bidi="ne-NP"/>
              </w:rPr>
            </w:pPr>
            <w:ins w:id="5766" w:author="user" w:date="2012-02-29T14:49:00Z">
              <w:r w:rsidRPr="002B31DB">
                <w:rPr>
                  <w:rFonts w:ascii="Calibri" w:hAnsi="Calibri" w:cs="Calibri"/>
                  <w:sz w:val="20"/>
                  <w:szCs w:val="20"/>
                  <w:lang w:bidi="ne-NP"/>
                </w:rPr>
                <w:t>Jutpani</w:t>
              </w:r>
            </w:ins>
          </w:p>
        </w:tc>
        <w:tc>
          <w:tcPr>
            <w:tcW w:w="1660"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5767" w:author="user" w:date="2012-02-29T14:49:00Z"/>
                <w:rFonts w:ascii="Calibri" w:hAnsi="Calibri" w:cs="Calibri"/>
                <w:sz w:val="20"/>
                <w:szCs w:val="20"/>
                <w:lang w:bidi="ne-NP"/>
              </w:rPr>
            </w:pPr>
            <w:ins w:id="5768" w:author="user" w:date="2012-02-29T14:49:00Z">
              <w:r w:rsidRPr="002B31DB">
                <w:rPr>
                  <w:rFonts w:ascii="Calibri" w:hAnsi="Calibri" w:cs="Calibri"/>
                  <w:sz w:val="20"/>
                  <w:szCs w:val="20"/>
                  <w:lang w:bidi="ne-NP"/>
                </w:rPr>
                <w:t>-</w:t>
              </w:r>
            </w:ins>
          </w:p>
        </w:tc>
        <w:tc>
          <w:tcPr>
            <w:tcW w:w="1900"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5769" w:author="user" w:date="2012-02-29T14:49:00Z"/>
                <w:rFonts w:ascii="Calibri" w:hAnsi="Calibri" w:cs="Calibri"/>
                <w:sz w:val="20"/>
                <w:szCs w:val="20"/>
                <w:lang w:bidi="ne-NP"/>
              </w:rPr>
            </w:pPr>
            <w:ins w:id="5770" w:author="user" w:date="2012-02-29T14:49:00Z">
              <w:r w:rsidRPr="002B31DB">
                <w:rPr>
                  <w:rFonts w:ascii="Calibri" w:hAnsi="Calibri" w:cs="Calibri"/>
                  <w:sz w:val="20"/>
                  <w:szCs w:val="20"/>
                  <w:lang w:bidi="ne-NP"/>
                </w:rPr>
                <w:t>6</w:t>
              </w:r>
            </w:ins>
          </w:p>
        </w:tc>
        <w:tc>
          <w:tcPr>
            <w:tcW w:w="2060"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5771" w:author="user" w:date="2012-02-29T14:49:00Z"/>
                <w:rFonts w:ascii="Calibri" w:hAnsi="Calibri" w:cs="Calibri"/>
                <w:sz w:val="20"/>
                <w:szCs w:val="20"/>
                <w:lang w:bidi="ne-NP"/>
              </w:rPr>
            </w:pPr>
            <w:ins w:id="5772" w:author="user" w:date="2012-02-29T14:49:00Z">
              <w:r w:rsidRPr="002B31DB">
                <w:rPr>
                  <w:rFonts w:ascii="Calibri" w:hAnsi="Calibri" w:cs="Calibri"/>
                  <w:sz w:val="20"/>
                  <w:szCs w:val="20"/>
                  <w:lang w:bidi="ne-NP"/>
                </w:rPr>
                <w:t>6</w:t>
              </w:r>
            </w:ins>
          </w:p>
        </w:tc>
      </w:tr>
      <w:tr w:rsidR="002B6273" w:rsidRPr="00145B40" w:rsidTr="0074335E">
        <w:trPr>
          <w:trHeight w:val="300"/>
          <w:ins w:id="5773" w:author="user" w:date="2012-02-29T14:49:00Z"/>
        </w:trPr>
        <w:tc>
          <w:tcPr>
            <w:tcW w:w="2780" w:type="dxa"/>
            <w:tcBorders>
              <w:top w:val="nil"/>
              <w:left w:val="single" w:sz="4" w:space="0" w:color="auto"/>
              <w:bottom w:val="single" w:sz="4" w:space="0" w:color="auto"/>
              <w:right w:val="single" w:sz="4" w:space="0" w:color="auto"/>
            </w:tcBorders>
            <w:shd w:val="clear" w:color="auto" w:fill="auto"/>
          </w:tcPr>
          <w:p w:rsidR="002B6273" w:rsidRPr="002B31DB" w:rsidRDefault="002B6273" w:rsidP="0074335E">
            <w:pPr>
              <w:jc w:val="both"/>
              <w:rPr>
                <w:ins w:id="5774" w:author="user" w:date="2012-02-29T14:49:00Z"/>
                <w:rFonts w:ascii="Calibri" w:hAnsi="Calibri" w:cs="Calibri"/>
                <w:sz w:val="20"/>
                <w:szCs w:val="20"/>
                <w:lang w:bidi="ne-NP"/>
              </w:rPr>
            </w:pPr>
            <w:ins w:id="5775" w:author="user" w:date="2012-02-29T14:49:00Z">
              <w:r w:rsidRPr="002B31DB">
                <w:rPr>
                  <w:rFonts w:ascii="Calibri" w:hAnsi="Calibri" w:cs="Calibri"/>
                  <w:sz w:val="20"/>
                  <w:szCs w:val="20"/>
                  <w:lang w:bidi="ne-NP"/>
                </w:rPr>
                <w:t>Piple</w:t>
              </w:r>
            </w:ins>
          </w:p>
        </w:tc>
        <w:tc>
          <w:tcPr>
            <w:tcW w:w="1660"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5776" w:author="user" w:date="2012-02-29T14:49:00Z"/>
                <w:rFonts w:ascii="Calibri" w:hAnsi="Calibri" w:cs="Calibri"/>
                <w:sz w:val="20"/>
                <w:szCs w:val="20"/>
                <w:lang w:bidi="ne-NP"/>
              </w:rPr>
            </w:pPr>
            <w:ins w:id="5777" w:author="user" w:date="2012-02-29T14:49:00Z">
              <w:r w:rsidRPr="002B31DB">
                <w:rPr>
                  <w:rFonts w:ascii="Calibri" w:hAnsi="Calibri" w:cs="Calibri"/>
                  <w:sz w:val="20"/>
                  <w:szCs w:val="20"/>
                  <w:lang w:bidi="ne-NP"/>
                </w:rPr>
                <w:t>2</w:t>
              </w:r>
            </w:ins>
          </w:p>
        </w:tc>
        <w:tc>
          <w:tcPr>
            <w:tcW w:w="1900"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5778" w:author="user" w:date="2012-02-29T14:49:00Z"/>
                <w:rFonts w:ascii="Calibri" w:hAnsi="Calibri" w:cs="Calibri"/>
                <w:sz w:val="20"/>
                <w:szCs w:val="20"/>
                <w:lang w:bidi="ne-NP"/>
              </w:rPr>
            </w:pPr>
            <w:ins w:id="5779" w:author="user" w:date="2012-02-29T14:49:00Z">
              <w:r w:rsidRPr="002B31DB">
                <w:rPr>
                  <w:rFonts w:ascii="Calibri" w:hAnsi="Calibri" w:cs="Calibri"/>
                  <w:sz w:val="20"/>
                  <w:szCs w:val="20"/>
                  <w:lang w:bidi="ne-NP"/>
                </w:rPr>
                <w:t>12</w:t>
              </w:r>
            </w:ins>
          </w:p>
        </w:tc>
        <w:tc>
          <w:tcPr>
            <w:tcW w:w="2060"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5780" w:author="user" w:date="2012-02-29T14:49:00Z"/>
                <w:rFonts w:ascii="Calibri" w:hAnsi="Calibri" w:cs="Calibri"/>
                <w:sz w:val="20"/>
                <w:szCs w:val="20"/>
                <w:lang w:bidi="ne-NP"/>
              </w:rPr>
            </w:pPr>
            <w:ins w:id="5781" w:author="user" w:date="2012-02-29T14:49:00Z">
              <w:r w:rsidRPr="002B31DB">
                <w:rPr>
                  <w:rFonts w:ascii="Calibri" w:hAnsi="Calibri" w:cs="Calibri"/>
                  <w:sz w:val="20"/>
                  <w:szCs w:val="20"/>
                  <w:lang w:bidi="ne-NP"/>
                </w:rPr>
                <w:t>14</w:t>
              </w:r>
            </w:ins>
          </w:p>
        </w:tc>
      </w:tr>
      <w:tr w:rsidR="002B6273" w:rsidRPr="00145B40" w:rsidTr="0074335E">
        <w:trPr>
          <w:trHeight w:val="300"/>
          <w:ins w:id="5782" w:author="user" w:date="2012-02-29T14:49:00Z"/>
        </w:trPr>
        <w:tc>
          <w:tcPr>
            <w:tcW w:w="2780" w:type="dxa"/>
            <w:tcBorders>
              <w:top w:val="nil"/>
              <w:left w:val="single" w:sz="4" w:space="0" w:color="auto"/>
              <w:bottom w:val="single" w:sz="4" w:space="0" w:color="auto"/>
              <w:right w:val="single" w:sz="4" w:space="0" w:color="auto"/>
            </w:tcBorders>
            <w:shd w:val="clear" w:color="auto" w:fill="auto"/>
          </w:tcPr>
          <w:p w:rsidR="002B6273" w:rsidRPr="002B31DB" w:rsidRDefault="002B6273" w:rsidP="0074335E">
            <w:pPr>
              <w:jc w:val="both"/>
              <w:rPr>
                <w:ins w:id="5783" w:author="user" w:date="2012-02-29T14:49:00Z"/>
                <w:rFonts w:ascii="Calibri" w:hAnsi="Calibri" w:cs="Calibri"/>
                <w:sz w:val="20"/>
                <w:szCs w:val="20"/>
                <w:lang w:bidi="ne-NP"/>
              </w:rPr>
            </w:pPr>
            <w:ins w:id="5784" w:author="user" w:date="2012-02-29T14:49:00Z">
              <w:r w:rsidRPr="002B31DB">
                <w:rPr>
                  <w:rFonts w:ascii="Calibri" w:hAnsi="Calibri" w:cs="Calibri"/>
                  <w:sz w:val="20"/>
                  <w:szCs w:val="20"/>
                  <w:lang w:bidi="ne-NP"/>
                </w:rPr>
                <w:t>Shaktikhor</w:t>
              </w:r>
            </w:ins>
          </w:p>
        </w:tc>
        <w:tc>
          <w:tcPr>
            <w:tcW w:w="1660"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5785" w:author="user" w:date="2012-02-29T14:49:00Z"/>
                <w:rFonts w:ascii="Calibri" w:hAnsi="Calibri" w:cs="Calibri"/>
                <w:sz w:val="20"/>
                <w:szCs w:val="20"/>
                <w:lang w:bidi="ne-NP"/>
              </w:rPr>
            </w:pPr>
            <w:ins w:id="5786" w:author="user" w:date="2012-02-29T14:49:00Z">
              <w:r w:rsidRPr="002B31DB">
                <w:rPr>
                  <w:rFonts w:ascii="Calibri" w:hAnsi="Calibri" w:cs="Calibri"/>
                  <w:sz w:val="20"/>
                  <w:szCs w:val="20"/>
                  <w:lang w:bidi="ne-NP"/>
                </w:rPr>
                <w:t>-</w:t>
              </w:r>
            </w:ins>
          </w:p>
        </w:tc>
        <w:tc>
          <w:tcPr>
            <w:tcW w:w="1900"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5787" w:author="user" w:date="2012-02-29T14:49:00Z"/>
                <w:rFonts w:ascii="Calibri" w:hAnsi="Calibri" w:cs="Calibri"/>
                <w:sz w:val="20"/>
                <w:szCs w:val="20"/>
                <w:lang w:bidi="ne-NP"/>
              </w:rPr>
            </w:pPr>
            <w:ins w:id="5788" w:author="user" w:date="2012-02-29T14:49:00Z">
              <w:r w:rsidRPr="002B31DB">
                <w:rPr>
                  <w:rFonts w:ascii="Calibri" w:hAnsi="Calibri" w:cs="Calibri"/>
                  <w:sz w:val="20"/>
                  <w:szCs w:val="20"/>
                  <w:lang w:bidi="ne-NP"/>
                </w:rPr>
                <w:t>4</w:t>
              </w:r>
            </w:ins>
          </w:p>
        </w:tc>
        <w:tc>
          <w:tcPr>
            <w:tcW w:w="2060"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5789" w:author="user" w:date="2012-02-29T14:49:00Z"/>
                <w:rFonts w:ascii="Calibri" w:hAnsi="Calibri" w:cs="Calibri"/>
                <w:sz w:val="20"/>
                <w:szCs w:val="20"/>
                <w:lang w:bidi="ne-NP"/>
              </w:rPr>
            </w:pPr>
            <w:ins w:id="5790" w:author="user" w:date="2012-02-29T14:49:00Z">
              <w:r w:rsidRPr="002B31DB">
                <w:rPr>
                  <w:rFonts w:ascii="Calibri" w:hAnsi="Calibri" w:cs="Calibri"/>
                  <w:sz w:val="20"/>
                  <w:szCs w:val="20"/>
                  <w:lang w:bidi="ne-NP"/>
                </w:rPr>
                <w:t>4</w:t>
              </w:r>
            </w:ins>
          </w:p>
        </w:tc>
      </w:tr>
      <w:tr w:rsidR="002B6273" w:rsidRPr="00145B40" w:rsidTr="0074335E">
        <w:trPr>
          <w:trHeight w:val="300"/>
          <w:ins w:id="5791" w:author="user" w:date="2012-02-29T14:49:00Z"/>
        </w:trPr>
        <w:tc>
          <w:tcPr>
            <w:tcW w:w="2780" w:type="dxa"/>
            <w:tcBorders>
              <w:top w:val="nil"/>
              <w:left w:val="single" w:sz="4" w:space="0" w:color="auto"/>
              <w:bottom w:val="single" w:sz="4" w:space="0" w:color="auto"/>
              <w:right w:val="single" w:sz="4" w:space="0" w:color="auto"/>
            </w:tcBorders>
            <w:shd w:val="clear" w:color="auto" w:fill="auto"/>
          </w:tcPr>
          <w:p w:rsidR="002B6273" w:rsidRPr="002B31DB" w:rsidRDefault="002B6273" w:rsidP="0074335E">
            <w:pPr>
              <w:jc w:val="both"/>
              <w:rPr>
                <w:ins w:id="5792" w:author="user" w:date="2012-02-29T14:49:00Z"/>
                <w:rFonts w:ascii="Calibri" w:hAnsi="Calibri" w:cs="Calibri"/>
                <w:sz w:val="20"/>
                <w:szCs w:val="20"/>
                <w:lang w:bidi="ne-NP"/>
              </w:rPr>
            </w:pPr>
            <w:ins w:id="5793" w:author="user" w:date="2012-02-29T14:49:00Z">
              <w:r w:rsidRPr="002B31DB">
                <w:rPr>
                  <w:rFonts w:ascii="Calibri" w:hAnsi="Calibri" w:cs="Calibri"/>
                  <w:sz w:val="20"/>
                  <w:szCs w:val="20"/>
                  <w:lang w:bidi="ne-NP"/>
                </w:rPr>
                <w:t>Total</w:t>
              </w:r>
            </w:ins>
          </w:p>
        </w:tc>
        <w:tc>
          <w:tcPr>
            <w:tcW w:w="1660"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5794" w:author="user" w:date="2012-02-29T14:49:00Z"/>
                <w:rFonts w:ascii="Calibri" w:hAnsi="Calibri" w:cs="Calibri"/>
                <w:sz w:val="20"/>
                <w:szCs w:val="20"/>
                <w:lang w:bidi="ne-NP"/>
              </w:rPr>
            </w:pPr>
            <w:ins w:id="5795" w:author="user" w:date="2012-02-29T14:49:00Z">
              <w:r w:rsidRPr="002B31DB">
                <w:rPr>
                  <w:rFonts w:ascii="Calibri" w:hAnsi="Calibri" w:cs="Calibri"/>
                  <w:sz w:val="20"/>
                  <w:szCs w:val="20"/>
                  <w:lang w:bidi="ne-NP"/>
                </w:rPr>
                <w:t>29</w:t>
              </w:r>
            </w:ins>
          </w:p>
        </w:tc>
        <w:tc>
          <w:tcPr>
            <w:tcW w:w="1900"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5796" w:author="user" w:date="2012-02-29T14:49:00Z"/>
                <w:rFonts w:ascii="Calibri" w:hAnsi="Calibri" w:cs="Calibri"/>
                <w:sz w:val="20"/>
                <w:szCs w:val="20"/>
                <w:lang w:bidi="ne-NP"/>
              </w:rPr>
            </w:pPr>
            <w:ins w:id="5797" w:author="user" w:date="2012-02-29T14:49:00Z">
              <w:r w:rsidRPr="002B31DB">
                <w:rPr>
                  <w:rFonts w:ascii="Calibri" w:hAnsi="Calibri" w:cs="Calibri"/>
                  <w:sz w:val="20"/>
                  <w:szCs w:val="20"/>
                  <w:lang w:bidi="ne-NP"/>
                </w:rPr>
                <w:t>118</w:t>
              </w:r>
            </w:ins>
          </w:p>
        </w:tc>
        <w:tc>
          <w:tcPr>
            <w:tcW w:w="2060"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5798" w:author="user" w:date="2012-02-29T14:49:00Z"/>
                <w:rFonts w:ascii="Calibri" w:hAnsi="Calibri" w:cs="Calibri"/>
                <w:sz w:val="20"/>
                <w:szCs w:val="20"/>
                <w:lang w:bidi="ne-NP"/>
              </w:rPr>
            </w:pPr>
            <w:ins w:id="5799" w:author="user" w:date="2012-02-29T14:49:00Z">
              <w:r w:rsidRPr="002B31DB">
                <w:rPr>
                  <w:rFonts w:ascii="Calibri" w:hAnsi="Calibri" w:cs="Calibri"/>
                  <w:sz w:val="20"/>
                  <w:szCs w:val="20"/>
                  <w:lang w:bidi="ne-NP"/>
                </w:rPr>
                <w:t>147</w:t>
              </w:r>
            </w:ins>
          </w:p>
        </w:tc>
      </w:tr>
      <w:tr w:rsidR="002B6273" w:rsidRPr="00145B40" w:rsidTr="0074335E">
        <w:trPr>
          <w:trHeight w:val="300"/>
          <w:ins w:id="5800" w:author="user" w:date="2012-02-29T14:49:00Z"/>
        </w:trPr>
        <w:tc>
          <w:tcPr>
            <w:tcW w:w="2780" w:type="dxa"/>
            <w:tcBorders>
              <w:top w:val="nil"/>
              <w:left w:val="single" w:sz="4" w:space="0" w:color="auto"/>
              <w:bottom w:val="single" w:sz="4" w:space="0" w:color="auto"/>
              <w:right w:val="single" w:sz="4" w:space="0" w:color="auto"/>
            </w:tcBorders>
            <w:shd w:val="clear" w:color="auto" w:fill="auto"/>
          </w:tcPr>
          <w:p w:rsidR="002B6273" w:rsidRPr="002B31DB" w:rsidRDefault="002B6273" w:rsidP="0074335E">
            <w:pPr>
              <w:jc w:val="both"/>
              <w:rPr>
                <w:ins w:id="5801" w:author="user" w:date="2012-02-29T14:49:00Z"/>
                <w:rFonts w:ascii="Calibri" w:hAnsi="Calibri" w:cs="Calibri"/>
                <w:b/>
                <w:bCs/>
                <w:sz w:val="20"/>
                <w:szCs w:val="20"/>
                <w:lang w:bidi="ne-NP"/>
              </w:rPr>
            </w:pPr>
            <w:ins w:id="5802" w:author="user" w:date="2012-02-29T14:49:00Z">
              <w:r w:rsidRPr="002B31DB">
                <w:rPr>
                  <w:rFonts w:ascii="Calibri" w:hAnsi="Calibri" w:cs="Calibri"/>
                  <w:b/>
                  <w:bCs/>
                  <w:sz w:val="20"/>
                  <w:szCs w:val="20"/>
                  <w:lang w:bidi="ne-NP"/>
                </w:rPr>
                <w:t>Percentage</w:t>
              </w:r>
            </w:ins>
          </w:p>
        </w:tc>
        <w:tc>
          <w:tcPr>
            <w:tcW w:w="1660"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5803" w:author="user" w:date="2012-02-29T14:49:00Z"/>
                <w:rFonts w:ascii="Calibri" w:hAnsi="Calibri" w:cs="Calibri"/>
                <w:b/>
                <w:bCs/>
                <w:sz w:val="20"/>
                <w:szCs w:val="20"/>
                <w:lang w:bidi="ne-NP"/>
              </w:rPr>
            </w:pPr>
            <w:ins w:id="5804" w:author="user" w:date="2012-02-29T14:49:00Z">
              <w:r w:rsidRPr="002B31DB">
                <w:rPr>
                  <w:rFonts w:ascii="Calibri" w:hAnsi="Calibri" w:cs="Calibri"/>
                  <w:b/>
                  <w:bCs/>
                  <w:sz w:val="20"/>
                  <w:szCs w:val="20"/>
                  <w:lang w:bidi="ne-NP"/>
                </w:rPr>
                <w:t>19.73</w:t>
              </w:r>
            </w:ins>
          </w:p>
        </w:tc>
        <w:tc>
          <w:tcPr>
            <w:tcW w:w="1900"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5805" w:author="user" w:date="2012-02-29T14:49:00Z"/>
                <w:rFonts w:ascii="Calibri" w:hAnsi="Calibri" w:cs="Calibri"/>
                <w:b/>
                <w:bCs/>
                <w:sz w:val="20"/>
                <w:szCs w:val="20"/>
                <w:lang w:bidi="ne-NP"/>
              </w:rPr>
            </w:pPr>
            <w:ins w:id="5806" w:author="user" w:date="2012-02-29T14:49:00Z">
              <w:r w:rsidRPr="002B31DB">
                <w:rPr>
                  <w:rFonts w:ascii="Calibri" w:hAnsi="Calibri" w:cs="Calibri"/>
                  <w:b/>
                  <w:bCs/>
                  <w:sz w:val="20"/>
                  <w:szCs w:val="20"/>
                  <w:lang w:bidi="ne-NP"/>
                </w:rPr>
                <w:t>80.27</w:t>
              </w:r>
            </w:ins>
          </w:p>
        </w:tc>
        <w:tc>
          <w:tcPr>
            <w:tcW w:w="2060" w:type="dxa"/>
            <w:tcBorders>
              <w:top w:val="nil"/>
              <w:left w:val="nil"/>
              <w:bottom w:val="single" w:sz="4" w:space="0" w:color="auto"/>
              <w:right w:val="single" w:sz="4" w:space="0" w:color="auto"/>
            </w:tcBorders>
            <w:shd w:val="clear" w:color="auto" w:fill="auto"/>
          </w:tcPr>
          <w:p w:rsidR="002B6273" w:rsidRPr="002B31DB" w:rsidRDefault="002B6273" w:rsidP="0074335E">
            <w:pPr>
              <w:jc w:val="center"/>
              <w:rPr>
                <w:ins w:id="5807" w:author="user" w:date="2012-02-29T14:49:00Z"/>
                <w:rFonts w:ascii="Calibri" w:hAnsi="Calibri" w:cs="Calibri"/>
                <w:b/>
                <w:bCs/>
                <w:sz w:val="20"/>
                <w:szCs w:val="20"/>
                <w:lang w:bidi="ne-NP"/>
              </w:rPr>
            </w:pPr>
            <w:ins w:id="5808" w:author="user" w:date="2012-02-29T14:49:00Z">
              <w:r w:rsidRPr="002B31DB">
                <w:rPr>
                  <w:rFonts w:ascii="Calibri" w:hAnsi="Calibri" w:cs="Calibri"/>
                  <w:b/>
                  <w:bCs/>
                  <w:sz w:val="20"/>
                  <w:szCs w:val="20"/>
                  <w:lang w:bidi="ne-NP"/>
                </w:rPr>
                <w:t>100</w:t>
              </w:r>
            </w:ins>
          </w:p>
        </w:tc>
      </w:tr>
    </w:tbl>
    <w:p w:rsidR="002B6273" w:rsidRPr="00612597" w:rsidRDefault="002B6273" w:rsidP="002B6273">
      <w:pPr>
        <w:pStyle w:val="ReportText"/>
        <w:spacing w:line="360" w:lineRule="auto"/>
        <w:ind w:left="0"/>
        <w:rPr>
          <w:ins w:id="5809" w:author="user" w:date="2012-02-29T14:49:00Z"/>
          <w:rFonts w:ascii="Calibri" w:hAnsi="Calibri" w:cs="Calibri"/>
          <w:bCs/>
          <w:i/>
          <w:sz w:val="18"/>
          <w:szCs w:val="18"/>
        </w:rPr>
      </w:pPr>
      <w:ins w:id="5810" w:author="user" w:date="2012-02-29T14:49:00Z">
        <w:r w:rsidRPr="00612597">
          <w:rPr>
            <w:rFonts w:ascii="Calibri" w:hAnsi="Calibri" w:cs="Calibri"/>
            <w:bCs/>
            <w:i/>
            <w:sz w:val="18"/>
            <w:szCs w:val="18"/>
          </w:rPr>
          <w:t>Source: Household Survey, 2011</w:t>
        </w:r>
      </w:ins>
    </w:p>
    <w:p w:rsidR="002B6273" w:rsidRDefault="002B6273" w:rsidP="002B6273">
      <w:pPr>
        <w:spacing w:line="300" w:lineRule="auto"/>
        <w:rPr>
          <w:ins w:id="5811" w:author="user" w:date="2012-02-29T14:49:00Z"/>
          <w:rFonts w:ascii="Calibri" w:hAnsi="Calibri" w:cs="Calibri"/>
          <w:b/>
          <w:sz w:val="22"/>
          <w:szCs w:val="22"/>
          <w:lang w:val="en-GB"/>
        </w:rPr>
      </w:pPr>
    </w:p>
    <w:p w:rsidR="002B6273" w:rsidRPr="00145B40" w:rsidRDefault="002B6273" w:rsidP="002B6273">
      <w:pPr>
        <w:spacing w:line="300" w:lineRule="auto"/>
        <w:rPr>
          <w:ins w:id="5812" w:author="user" w:date="2012-02-29T14:49:00Z"/>
          <w:rFonts w:ascii="Calibri" w:hAnsi="Calibri" w:cs="Calibri"/>
          <w:b/>
          <w:sz w:val="22"/>
          <w:szCs w:val="22"/>
          <w:lang w:val="en-GB"/>
        </w:rPr>
      </w:pPr>
      <w:ins w:id="5813" w:author="user" w:date="2012-02-29T14:49:00Z">
        <w:r>
          <w:rPr>
            <w:rFonts w:ascii="Calibri" w:hAnsi="Calibri" w:cs="Calibri"/>
            <w:b/>
            <w:sz w:val="22"/>
            <w:szCs w:val="22"/>
            <w:lang w:val="en-GB"/>
          </w:rPr>
          <w:t xml:space="preserve">6.3.2 </w:t>
        </w:r>
        <w:r w:rsidRPr="00145B40">
          <w:rPr>
            <w:rFonts w:ascii="Calibri" w:hAnsi="Calibri" w:cs="Calibri"/>
            <w:b/>
            <w:sz w:val="22"/>
            <w:szCs w:val="22"/>
            <w:lang w:val="en-GB"/>
          </w:rPr>
          <w:t>Economic Information</w:t>
        </w:r>
      </w:ins>
    </w:p>
    <w:p w:rsidR="002B6273" w:rsidRPr="00F26440" w:rsidRDefault="002B6273" w:rsidP="002B6273">
      <w:pPr>
        <w:pStyle w:val="ItalicHeading"/>
        <w:spacing w:line="300" w:lineRule="auto"/>
        <w:outlineLvl w:val="0"/>
        <w:rPr>
          <w:ins w:id="5814" w:author="user" w:date="2012-02-29T14:49:00Z"/>
          <w:rFonts w:ascii="Calibri" w:hAnsi="Calibri" w:cs="Calibri"/>
          <w:b/>
          <w:bCs/>
          <w:i w:val="0"/>
          <w:iCs/>
          <w:sz w:val="10"/>
          <w:szCs w:val="10"/>
        </w:rPr>
      </w:pPr>
    </w:p>
    <w:p w:rsidR="002B6273" w:rsidRPr="00882AE7" w:rsidRDefault="002B6273" w:rsidP="002B6273">
      <w:pPr>
        <w:pStyle w:val="ItalicHeading"/>
        <w:spacing w:line="300" w:lineRule="auto"/>
        <w:outlineLvl w:val="0"/>
        <w:rPr>
          <w:ins w:id="5815" w:author="user" w:date="2012-02-29T14:49:00Z"/>
          <w:rFonts w:ascii="Calibri" w:hAnsi="Calibri" w:cs="Calibri"/>
          <w:b/>
          <w:bCs/>
          <w:i w:val="0"/>
          <w:iCs/>
          <w:sz w:val="22"/>
          <w:szCs w:val="22"/>
        </w:rPr>
      </w:pPr>
      <w:ins w:id="5816" w:author="user" w:date="2012-02-29T14:49:00Z">
        <w:r w:rsidRPr="00882AE7">
          <w:rPr>
            <w:rFonts w:ascii="Calibri" w:hAnsi="Calibri" w:cs="Calibri"/>
            <w:b/>
            <w:bCs/>
            <w:i w:val="0"/>
            <w:iCs/>
            <w:sz w:val="22"/>
            <w:szCs w:val="22"/>
          </w:rPr>
          <w:t>6.3.</w:t>
        </w:r>
        <w:r>
          <w:rPr>
            <w:rFonts w:ascii="Calibri" w:hAnsi="Calibri" w:cs="Calibri"/>
            <w:b/>
            <w:bCs/>
            <w:i w:val="0"/>
            <w:iCs/>
            <w:sz w:val="22"/>
            <w:szCs w:val="22"/>
          </w:rPr>
          <w:t xml:space="preserve">2. </w:t>
        </w:r>
        <w:r w:rsidRPr="00882AE7">
          <w:rPr>
            <w:rFonts w:ascii="Calibri" w:hAnsi="Calibri" w:cs="Calibri"/>
            <w:b/>
            <w:bCs/>
            <w:i w:val="0"/>
            <w:iCs/>
            <w:sz w:val="22"/>
            <w:szCs w:val="22"/>
          </w:rPr>
          <w:t>1 Occupation/Employment</w:t>
        </w:r>
      </w:ins>
    </w:p>
    <w:p w:rsidR="002B6273" w:rsidRPr="00145B40" w:rsidRDefault="002B6273" w:rsidP="002B6273">
      <w:pPr>
        <w:spacing w:line="300" w:lineRule="auto"/>
        <w:jc w:val="both"/>
        <w:rPr>
          <w:ins w:id="5817" w:author="user" w:date="2012-02-29T14:49:00Z"/>
          <w:rFonts w:ascii="Calibri" w:hAnsi="Calibri" w:cs="Calibri"/>
          <w:sz w:val="22"/>
          <w:szCs w:val="22"/>
        </w:rPr>
      </w:pPr>
      <w:ins w:id="5818" w:author="user" w:date="2012-02-29T14:49:00Z">
        <w:r w:rsidRPr="00614961">
          <w:rPr>
            <w:rFonts w:ascii="Calibri" w:hAnsi="Calibri" w:cs="Arial"/>
            <w:sz w:val="22"/>
            <w:szCs w:val="22"/>
          </w:rPr>
          <w:t xml:space="preserve">Agriculture, service (salaried job), wage employment and business/small industry are the main sources of livelihoods of the surveyed households. Agriculture is the main occupation of 30.3% of the economically active population, followed by service (6.5%), wage employment (25%), business and small industry (3.6%). Nearly 15.9% of the economically active population is students and </w:t>
        </w:r>
        <w:r>
          <w:rPr>
            <w:rFonts w:ascii="Calibri" w:hAnsi="Calibri" w:cs="Arial"/>
            <w:sz w:val="22"/>
            <w:szCs w:val="22"/>
          </w:rPr>
          <w:t>17.9</w:t>
        </w:r>
        <w:r w:rsidRPr="00614961">
          <w:rPr>
            <w:rFonts w:ascii="Calibri" w:hAnsi="Calibri" w:cs="Arial"/>
            <w:sz w:val="22"/>
            <w:szCs w:val="22"/>
          </w:rPr>
          <w:t>% of the economically active population is engaged in household work (Table 6</w:t>
        </w:r>
        <w:r>
          <w:rPr>
            <w:rFonts w:ascii="Calibri" w:hAnsi="Calibri" w:cs="Arial"/>
            <w:sz w:val="22"/>
            <w:szCs w:val="22"/>
          </w:rPr>
          <w:t>.25</w:t>
        </w:r>
        <w:r w:rsidRPr="00614961">
          <w:rPr>
            <w:rFonts w:ascii="Calibri" w:hAnsi="Calibri" w:cs="Arial"/>
            <w:sz w:val="22"/>
            <w:szCs w:val="22"/>
          </w:rPr>
          <w:t xml:space="preserve">). </w:t>
        </w:r>
        <w:r w:rsidRPr="00145B40">
          <w:rPr>
            <w:rFonts w:ascii="Calibri" w:hAnsi="Calibri" w:cs="Calibri"/>
            <w:sz w:val="22"/>
            <w:szCs w:val="22"/>
          </w:rPr>
          <w:t>The economically active male population is comparatively higher (50.52%) as compared with female economically active population (49.48%).</w:t>
        </w:r>
      </w:ins>
    </w:p>
    <w:p w:rsidR="00592B80" w:rsidRDefault="00592B80">
      <w:pPr>
        <w:rPr>
          <w:ins w:id="5819" w:author="user" w:date="2012-03-01T11:54:00Z"/>
          <w:rFonts w:ascii="Calibri" w:hAnsi="Calibri" w:cs="Calibri"/>
          <w:b/>
          <w:bCs/>
          <w:sz w:val="20"/>
          <w:szCs w:val="20"/>
        </w:rPr>
      </w:pPr>
      <w:ins w:id="5820" w:author="user" w:date="2012-03-01T11:54:00Z">
        <w:r>
          <w:rPr>
            <w:rFonts w:ascii="Calibri" w:hAnsi="Calibri" w:cs="Calibri"/>
            <w:sz w:val="20"/>
          </w:rPr>
          <w:br w:type="page"/>
        </w:r>
      </w:ins>
    </w:p>
    <w:p w:rsidR="002B6273" w:rsidRPr="00261758" w:rsidRDefault="002B6273" w:rsidP="000843A4">
      <w:pPr>
        <w:pStyle w:val="Caption"/>
        <w:tabs>
          <w:tab w:val="left" w:pos="900"/>
        </w:tabs>
        <w:spacing w:before="0" w:line="288" w:lineRule="auto"/>
        <w:outlineLvl w:val="0"/>
        <w:rPr>
          <w:ins w:id="5821" w:author="user" w:date="2012-02-29T14:49:00Z"/>
          <w:rFonts w:ascii="Calibri" w:hAnsi="Calibri" w:cs="Calibri"/>
          <w:sz w:val="20"/>
        </w:rPr>
        <w:pPrChange w:id="5822" w:author="user" w:date="2012-03-01T11:54:00Z">
          <w:pPr>
            <w:pStyle w:val="Caption"/>
            <w:tabs>
              <w:tab w:val="left" w:pos="900"/>
            </w:tabs>
            <w:spacing w:before="0"/>
            <w:outlineLvl w:val="0"/>
          </w:pPr>
        </w:pPrChange>
      </w:pPr>
      <w:ins w:id="5823" w:author="user" w:date="2012-02-29T14:49:00Z">
        <w:r w:rsidRPr="00261758">
          <w:rPr>
            <w:rFonts w:ascii="Calibri" w:hAnsi="Calibri" w:cs="Calibri"/>
            <w:sz w:val="20"/>
          </w:rPr>
          <w:lastRenderedPageBreak/>
          <w:t xml:space="preserve">Table- 6.25: Occupational Composition of Surveyed Population (14 to 59 years) </w:t>
        </w:r>
      </w:ins>
    </w:p>
    <w:tbl>
      <w:tblPr>
        <w:tblW w:w="9360" w:type="dxa"/>
        <w:tblInd w:w="99" w:type="dxa"/>
        <w:tblLook w:val="04A0"/>
      </w:tblPr>
      <w:tblGrid>
        <w:gridCol w:w="2920"/>
        <w:gridCol w:w="1120"/>
        <w:gridCol w:w="1060"/>
        <w:gridCol w:w="1120"/>
        <w:gridCol w:w="1120"/>
        <w:gridCol w:w="1060"/>
        <w:gridCol w:w="960"/>
        <w:tblGridChange w:id="5824">
          <w:tblGrid>
            <w:gridCol w:w="2920"/>
            <w:gridCol w:w="1120"/>
            <w:gridCol w:w="1060"/>
            <w:gridCol w:w="1120"/>
            <w:gridCol w:w="1120"/>
            <w:gridCol w:w="1060"/>
            <w:gridCol w:w="960"/>
          </w:tblGrid>
        </w:tblGridChange>
      </w:tblGrid>
      <w:tr w:rsidR="002B6273" w:rsidRPr="00145B40" w:rsidTr="0074335E">
        <w:trPr>
          <w:trHeight w:val="315"/>
          <w:ins w:id="5825" w:author="user" w:date="2012-02-29T14:49:00Z"/>
        </w:trPr>
        <w:tc>
          <w:tcPr>
            <w:tcW w:w="2920" w:type="dxa"/>
            <w:vMerge w:val="restart"/>
            <w:tcBorders>
              <w:top w:val="single" w:sz="4" w:space="0" w:color="auto"/>
              <w:left w:val="single" w:sz="4" w:space="0" w:color="auto"/>
              <w:bottom w:val="single" w:sz="4" w:space="0" w:color="auto"/>
              <w:right w:val="single" w:sz="4" w:space="0" w:color="auto"/>
            </w:tcBorders>
            <w:shd w:val="clear" w:color="auto" w:fill="auto"/>
          </w:tcPr>
          <w:p w:rsidR="002B6273" w:rsidRPr="00145B40" w:rsidRDefault="002B6273" w:rsidP="000843A4">
            <w:pPr>
              <w:spacing w:line="288" w:lineRule="auto"/>
              <w:jc w:val="both"/>
              <w:rPr>
                <w:ins w:id="5826" w:author="user" w:date="2012-02-29T14:49:00Z"/>
                <w:rFonts w:ascii="Calibri" w:hAnsi="Calibri" w:cs="Calibri"/>
                <w:sz w:val="18"/>
                <w:szCs w:val="18"/>
                <w:lang w:bidi="ne-NP"/>
              </w:rPr>
              <w:pPrChange w:id="5827" w:author="user" w:date="2012-03-01T11:54:00Z">
                <w:pPr>
                  <w:jc w:val="both"/>
                </w:pPr>
              </w:pPrChange>
            </w:pPr>
            <w:ins w:id="5828" w:author="user" w:date="2012-02-29T14:49:00Z">
              <w:r w:rsidRPr="00145B40">
                <w:rPr>
                  <w:rFonts w:ascii="Calibri" w:hAnsi="Calibri" w:cs="Calibri"/>
                  <w:sz w:val="18"/>
                  <w:szCs w:val="18"/>
                  <w:lang w:bidi="ne-NP"/>
                </w:rPr>
                <w:t>Main Occupation</w:t>
              </w:r>
            </w:ins>
          </w:p>
        </w:tc>
        <w:tc>
          <w:tcPr>
            <w:tcW w:w="2180" w:type="dxa"/>
            <w:gridSpan w:val="2"/>
            <w:tcBorders>
              <w:top w:val="single" w:sz="4" w:space="0" w:color="auto"/>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5829" w:author="user" w:date="2012-02-29T14:49:00Z"/>
                <w:rFonts w:ascii="Calibri" w:hAnsi="Calibri" w:cs="Calibri"/>
                <w:sz w:val="18"/>
                <w:szCs w:val="18"/>
                <w:lang w:bidi="ne-NP"/>
              </w:rPr>
              <w:pPrChange w:id="5830" w:author="user" w:date="2012-03-01T11:54:00Z">
                <w:pPr>
                  <w:jc w:val="center"/>
                </w:pPr>
              </w:pPrChange>
            </w:pPr>
            <w:ins w:id="5831" w:author="user" w:date="2012-02-29T14:49:00Z">
              <w:r w:rsidRPr="00145B40">
                <w:rPr>
                  <w:rFonts w:ascii="Calibri" w:hAnsi="Calibri" w:cs="Calibri"/>
                  <w:sz w:val="18"/>
                  <w:szCs w:val="18"/>
                  <w:lang w:bidi="ne-NP"/>
                </w:rPr>
                <w:t xml:space="preserve">         Male</w:t>
              </w:r>
            </w:ins>
          </w:p>
        </w:tc>
        <w:tc>
          <w:tcPr>
            <w:tcW w:w="2240" w:type="dxa"/>
            <w:gridSpan w:val="2"/>
            <w:tcBorders>
              <w:top w:val="single" w:sz="4" w:space="0" w:color="auto"/>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5832" w:author="user" w:date="2012-02-29T14:49:00Z"/>
                <w:rFonts w:ascii="Calibri" w:hAnsi="Calibri" w:cs="Calibri"/>
                <w:sz w:val="18"/>
                <w:szCs w:val="18"/>
                <w:lang w:bidi="ne-NP"/>
              </w:rPr>
              <w:pPrChange w:id="5833" w:author="user" w:date="2012-03-01T11:54:00Z">
                <w:pPr>
                  <w:jc w:val="center"/>
                </w:pPr>
              </w:pPrChange>
            </w:pPr>
            <w:ins w:id="5834" w:author="user" w:date="2012-02-29T14:49:00Z">
              <w:r w:rsidRPr="00145B40">
                <w:rPr>
                  <w:rFonts w:ascii="Calibri" w:hAnsi="Calibri" w:cs="Calibri"/>
                  <w:sz w:val="18"/>
                  <w:szCs w:val="18"/>
                  <w:lang w:bidi="ne-NP"/>
                </w:rPr>
                <w:t xml:space="preserve">             Female</w:t>
              </w:r>
            </w:ins>
          </w:p>
        </w:tc>
        <w:tc>
          <w:tcPr>
            <w:tcW w:w="2020" w:type="dxa"/>
            <w:gridSpan w:val="2"/>
            <w:tcBorders>
              <w:top w:val="single" w:sz="4" w:space="0" w:color="auto"/>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5835" w:author="user" w:date="2012-02-29T14:49:00Z"/>
                <w:rFonts w:ascii="Calibri" w:hAnsi="Calibri" w:cs="Calibri"/>
                <w:sz w:val="18"/>
                <w:szCs w:val="18"/>
                <w:lang w:bidi="ne-NP"/>
              </w:rPr>
              <w:pPrChange w:id="5836" w:author="user" w:date="2012-03-01T11:54:00Z">
                <w:pPr>
                  <w:jc w:val="center"/>
                </w:pPr>
              </w:pPrChange>
            </w:pPr>
            <w:ins w:id="5837" w:author="user" w:date="2012-02-29T14:49:00Z">
              <w:r w:rsidRPr="00145B40">
                <w:rPr>
                  <w:rFonts w:ascii="Calibri" w:hAnsi="Calibri" w:cs="Calibri"/>
                  <w:sz w:val="18"/>
                  <w:szCs w:val="18"/>
                  <w:lang w:bidi="ne-NP"/>
                </w:rPr>
                <w:t>Total No</w:t>
              </w:r>
            </w:ins>
          </w:p>
        </w:tc>
      </w:tr>
      <w:tr w:rsidR="002B6273" w:rsidRPr="00145B40" w:rsidTr="0074335E">
        <w:trPr>
          <w:trHeight w:val="315"/>
          <w:ins w:id="5838" w:author="user" w:date="2012-02-29T14:49:00Z"/>
        </w:trPr>
        <w:tc>
          <w:tcPr>
            <w:tcW w:w="2920" w:type="dxa"/>
            <w:vMerge/>
            <w:tcBorders>
              <w:top w:val="single" w:sz="4" w:space="0" w:color="auto"/>
              <w:left w:val="single" w:sz="4" w:space="0" w:color="auto"/>
              <w:bottom w:val="single" w:sz="4" w:space="0" w:color="auto"/>
              <w:right w:val="single" w:sz="4" w:space="0" w:color="auto"/>
            </w:tcBorders>
            <w:vAlign w:val="center"/>
          </w:tcPr>
          <w:p w:rsidR="002B6273" w:rsidRPr="00145B40" w:rsidRDefault="002B6273" w:rsidP="000843A4">
            <w:pPr>
              <w:spacing w:line="288" w:lineRule="auto"/>
              <w:rPr>
                <w:ins w:id="5839" w:author="user" w:date="2012-02-29T14:49:00Z"/>
                <w:rFonts w:ascii="Calibri" w:hAnsi="Calibri" w:cs="Calibri"/>
                <w:sz w:val="18"/>
                <w:szCs w:val="18"/>
                <w:lang w:bidi="ne-NP"/>
              </w:rPr>
              <w:pPrChange w:id="5840" w:author="user" w:date="2012-03-01T11:54:00Z">
                <w:pPr/>
              </w:pPrChange>
            </w:pPr>
          </w:p>
        </w:tc>
        <w:tc>
          <w:tcPr>
            <w:tcW w:w="112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5841" w:author="user" w:date="2012-02-29T14:49:00Z"/>
                <w:rFonts w:ascii="Calibri" w:hAnsi="Calibri" w:cs="Calibri"/>
                <w:sz w:val="18"/>
                <w:szCs w:val="18"/>
                <w:lang w:bidi="ne-NP"/>
              </w:rPr>
              <w:pPrChange w:id="5842" w:author="user" w:date="2012-03-01T11:54:00Z">
                <w:pPr>
                  <w:jc w:val="center"/>
                </w:pPr>
              </w:pPrChange>
            </w:pPr>
            <w:ins w:id="5843" w:author="user" w:date="2012-02-29T14:49:00Z">
              <w:r w:rsidRPr="00145B40">
                <w:rPr>
                  <w:rFonts w:ascii="Calibri" w:hAnsi="Calibri" w:cs="Calibri"/>
                  <w:sz w:val="18"/>
                  <w:szCs w:val="18"/>
                  <w:lang w:bidi="ne-NP"/>
                </w:rPr>
                <w:t>No.</w:t>
              </w:r>
            </w:ins>
          </w:p>
        </w:tc>
        <w:tc>
          <w:tcPr>
            <w:tcW w:w="106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5844" w:author="user" w:date="2012-02-29T14:49:00Z"/>
                <w:rFonts w:ascii="Calibri" w:hAnsi="Calibri" w:cs="Calibri"/>
                <w:sz w:val="18"/>
                <w:szCs w:val="18"/>
                <w:lang w:bidi="ne-NP"/>
              </w:rPr>
              <w:pPrChange w:id="5845" w:author="user" w:date="2012-03-01T11:54:00Z">
                <w:pPr>
                  <w:jc w:val="center"/>
                </w:pPr>
              </w:pPrChange>
            </w:pPr>
            <w:ins w:id="5846" w:author="user" w:date="2012-02-29T14:49:00Z">
              <w:r w:rsidRPr="00145B40">
                <w:rPr>
                  <w:rFonts w:ascii="Calibri" w:hAnsi="Calibri" w:cs="Calibri"/>
                  <w:sz w:val="18"/>
                  <w:szCs w:val="18"/>
                  <w:lang w:bidi="ne-NP"/>
                </w:rPr>
                <w:t>%</w:t>
              </w:r>
            </w:ins>
          </w:p>
        </w:tc>
        <w:tc>
          <w:tcPr>
            <w:tcW w:w="112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5847" w:author="user" w:date="2012-02-29T14:49:00Z"/>
                <w:rFonts w:ascii="Calibri" w:hAnsi="Calibri" w:cs="Calibri"/>
                <w:sz w:val="18"/>
                <w:szCs w:val="18"/>
                <w:lang w:bidi="ne-NP"/>
              </w:rPr>
              <w:pPrChange w:id="5848" w:author="user" w:date="2012-03-01T11:54:00Z">
                <w:pPr>
                  <w:jc w:val="center"/>
                </w:pPr>
              </w:pPrChange>
            </w:pPr>
            <w:ins w:id="5849" w:author="user" w:date="2012-02-29T14:49:00Z">
              <w:r w:rsidRPr="00145B40">
                <w:rPr>
                  <w:rFonts w:ascii="Calibri" w:hAnsi="Calibri" w:cs="Calibri"/>
                  <w:sz w:val="18"/>
                  <w:szCs w:val="18"/>
                  <w:lang w:bidi="ne-NP"/>
                </w:rPr>
                <w:t>No.</w:t>
              </w:r>
            </w:ins>
          </w:p>
        </w:tc>
        <w:tc>
          <w:tcPr>
            <w:tcW w:w="112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5850" w:author="user" w:date="2012-02-29T14:49:00Z"/>
                <w:rFonts w:ascii="Calibri" w:hAnsi="Calibri" w:cs="Calibri"/>
                <w:sz w:val="18"/>
                <w:szCs w:val="18"/>
                <w:lang w:bidi="ne-NP"/>
              </w:rPr>
              <w:pPrChange w:id="5851" w:author="user" w:date="2012-03-01T11:54:00Z">
                <w:pPr>
                  <w:jc w:val="center"/>
                </w:pPr>
              </w:pPrChange>
            </w:pPr>
            <w:ins w:id="5852" w:author="user" w:date="2012-02-29T14:49:00Z">
              <w:r w:rsidRPr="00145B40">
                <w:rPr>
                  <w:rFonts w:ascii="Calibri" w:hAnsi="Calibri" w:cs="Calibri"/>
                  <w:sz w:val="18"/>
                  <w:szCs w:val="18"/>
                  <w:lang w:bidi="ne-NP"/>
                </w:rPr>
                <w:t>%</w:t>
              </w:r>
            </w:ins>
          </w:p>
        </w:tc>
        <w:tc>
          <w:tcPr>
            <w:tcW w:w="106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5853" w:author="user" w:date="2012-02-29T14:49:00Z"/>
                <w:rFonts w:ascii="Calibri" w:hAnsi="Calibri" w:cs="Calibri"/>
                <w:sz w:val="18"/>
                <w:szCs w:val="18"/>
                <w:lang w:bidi="ne-NP"/>
              </w:rPr>
              <w:pPrChange w:id="5854" w:author="user" w:date="2012-03-01T11:54:00Z">
                <w:pPr>
                  <w:jc w:val="center"/>
                </w:pPr>
              </w:pPrChange>
            </w:pPr>
            <w:ins w:id="5855" w:author="user" w:date="2012-02-29T14:49:00Z">
              <w:r w:rsidRPr="00145B40">
                <w:rPr>
                  <w:rFonts w:ascii="Calibri" w:hAnsi="Calibri" w:cs="Calibri"/>
                  <w:sz w:val="18"/>
                  <w:szCs w:val="18"/>
                  <w:lang w:bidi="ne-NP"/>
                </w:rPr>
                <w:t>No.</w:t>
              </w:r>
            </w:ins>
          </w:p>
        </w:tc>
        <w:tc>
          <w:tcPr>
            <w:tcW w:w="96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5856" w:author="user" w:date="2012-02-29T14:49:00Z"/>
                <w:rFonts w:ascii="Calibri" w:hAnsi="Calibri" w:cs="Calibri"/>
                <w:sz w:val="18"/>
                <w:szCs w:val="18"/>
                <w:lang w:bidi="ne-NP"/>
              </w:rPr>
              <w:pPrChange w:id="5857" w:author="user" w:date="2012-03-01T11:54:00Z">
                <w:pPr>
                  <w:jc w:val="center"/>
                </w:pPr>
              </w:pPrChange>
            </w:pPr>
            <w:ins w:id="5858" w:author="user" w:date="2012-02-29T14:49:00Z">
              <w:r w:rsidRPr="00145B40">
                <w:rPr>
                  <w:rFonts w:ascii="Calibri" w:hAnsi="Calibri" w:cs="Calibri"/>
                  <w:sz w:val="18"/>
                  <w:szCs w:val="18"/>
                  <w:lang w:bidi="ne-NP"/>
                </w:rPr>
                <w:t>%</w:t>
              </w:r>
            </w:ins>
          </w:p>
        </w:tc>
      </w:tr>
      <w:tr w:rsidR="002B6273" w:rsidRPr="00145B40" w:rsidTr="0074335E">
        <w:trPr>
          <w:trHeight w:val="315"/>
          <w:ins w:id="5859" w:author="user" w:date="2012-02-29T14:49:00Z"/>
        </w:trPr>
        <w:tc>
          <w:tcPr>
            <w:tcW w:w="2920" w:type="dxa"/>
            <w:tcBorders>
              <w:top w:val="nil"/>
              <w:left w:val="single" w:sz="4" w:space="0" w:color="auto"/>
              <w:bottom w:val="single" w:sz="4" w:space="0" w:color="auto"/>
              <w:right w:val="single" w:sz="4" w:space="0" w:color="auto"/>
            </w:tcBorders>
            <w:shd w:val="clear" w:color="auto" w:fill="auto"/>
          </w:tcPr>
          <w:p w:rsidR="002B6273" w:rsidRPr="00145B40" w:rsidRDefault="002B6273" w:rsidP="000843A4">
            <w:pPr>
              <w:spacing w:line="288" w:lineRule="auto"/>
              <w:jc w:val="both"/>
              <w:rPr>
                <w:ins w:id="5860" w:author="user" w:date="2012-02-29T14:49:00Z"/>
                <w:rFonts w:ascii="Calibri" w:hAnsi="Calibri" w:cs="Calibri"/>
                <w:sz w:val="18"/>
                <w:szCs w:val="18"/>
                <w:lang w:bidi="ne-NP"/>
              </w:rPr>
              <w:pPrChange w:id="5861" w:author="user" w:date="2012-03-01T11:54:00Z">
                <w:pPr>
                  <w:jc w:val="both"/>
                </w:pPr>
              </w:pPrChange>
            </w:pPr>
            <w:ins w:id="5862" w:author="user" w:date="2012-02-29T14:49:00Z">
              <w:r w:rsidRPr="00145B40">
                <w:rPr>
                  <w:rFonts w:ascii="Calibri" w:hAnsi="Calibri" w:cs="Calibri"/>
                  <w:sz w:val="18"/>
                  <w:szCs w:val="18"/>
                  <w:lang w:bidi="ne-NP"/>
                </w:rPr>
                <w:t>Agriculture</w:t>
              </w:r>
            </w:ins>
          </w:p>
        </w:tc>
        <w:tc>
          <w:tcPr>
            <w:tcW w:w="112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5863" w:author="user" w:date="2012-02-29T14:49:00Z"/>
                <w:rFonts w:ascii="Calibri" w:hAnsi="Calibri" w:cs="Calibri"/>
                <w:sz w:val="18"/>
                <w:szCs w:val="18"/>
                <w:lang w:bidi="ne-NP"/>
              </w:rPr>
              <w:pPrChange w:id="5864" w:author="user" w:date="2012-03-01T11:54:00Z">
                <w:pPr>
                  <w:jc w:val="center"/>
                </w:pPr>
              </w:pPrChange>
            </w:pPr>
            <w:ins w:id="5865" w:author="user" w:date="2012-02-29T14:49:00Z">
              <w:r w:rsidRPr="00145B40">
                <w:rPr>
                  <w:rFonts w:ascii="Calibri" w:hAnsi="Calibri" w:cs="Calibri"/>
                  <w:sz w:val="18"/>
                  <w:szCs w:val="18"/>
                  <w:lang w:bidi="ne-NP"/>
                </w:rPr>
                <w:t>82</w:t>
              </w:r>
            </w:ins>
          </w:p>
        </w:tc>
        <w:tc>
          <w:tcPr>
            <w:tcW w:w="106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5866" w:author="user" w:date="2012-02-29T14:49:00Z"/>
                <w:rFonts w:ascii="Calibri" w:hAnsi="Calibri" w:cs="Calibri"/>
                <w:sz w:val="18"/>
                <w:szCs w:val="18"/>
                <w:lang w:bidi="ne-NP"/>
              </w:rPr>
              <w:pPrChange w:id="5867" w:author="user" w:date="2012-03-01T11:54:00Z">
                <w:pPr>
                  <w:jc w:val="center"/>
                </w:pPr>
              </w:pPrChange>
            </w:pPr>
            <w:ins w:id="5868" w:author="user" w:date="2012-02-29T14:49:00Z">
              <w:r w:rsidRPr="00145B40">
                <w:rPr>
                  <w:rFonts w:ascii="Calibri" w:hAnsi="Calibri" w:cs="Calibri"/>
                  <w:sz w:val="18"/>
                  <w:szCs w:val="18"/>
                  <w:lang w:bidi="ne-NP"/>
                </w:rPr>
                <w:t>28.1</w:t>
              </w:r>
            </w:ins>
          </w:p>
        </w:tc>
        <w:tc>
          <w:tcPr>
            <w:tcW w:w="112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5869" w:author="user" w:date="2012-02-29T14:49:00Z"/>
                <w:rFonts w:ascii="Calibri" w:hAnsi="Calibri" w:cs="Calibri"/>
                <w:sz w:val="18"/>
                <w:szCs w:val="18"/>
                <w:lang w:bidi="ne-NP"/>
              </w:rPr>
              <w:pPrChange w:id="5870" w:author="user" w:date="2012-03-01T11:54:00Z">
                <w:pPr>
                  <w:jc w:val="center"/>
                </w:pPr>
              </w:pPrChange>
            </w:pPr>
            <w:ins w:id="5871" w:author="user" w:date="2012-02-29T14:49:00Z">
              <w:r w:rsidRPr="00145B40">
                <w:rPr>
                  <w:rFonts w:ascii="Calibri" w:hAnsi="Calibri" w:cs="Calibri"/>
                  <w:sz w:val="18"/>
                  <w:szCs w:val="18"/>
                  <w:lang w:bidi="ne-NP"/>
                </w:rPr>
                <w:t>94</w:t>
              </w:r>
            </w:ins>
          </w:p>
        </w:tc>
        <w:tc>
          <w:tcPr>
            <w:tcW w:w="112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5872" w:author="user" w:date="2012-02-29T14:49:00Z"/>
                <w:rFonts w:ascii="Calibri" w:hAnsi="Calibri" w:cs="Calibri"/>
                <w:sz w:val="18"/>
                <w:szCs w:val="18"/>
                <w:lang w:bidi="ne-NP"/>
              </w:rPr>
              <w:pPrChange w:id="5873" w:author="user" w:date="2012-03-01T11:54:00Z">
                <w:pPr>
                  <w:jc w:val="center"/>
                </w:pPr>
              </w:pPrChange>
            </w:pPr>
            <w:ins w:id="5874" w:author="user" w:date="2012-02-29T14:49:00Z">
              <w:r w:rsidRPr="00145B40">
                <w:rPr>
                  <w:rFonts w:ascii="Calibri" w:hAnsi="Calibri" w:cs="Calibri"/>
                  <w:sz w:val="18"/>
                  <w:szCs w:val="18"/>
                  <w:lang w:bidi="ne-NP"/>
                </w:rPr>
                <w:t>32.9</w:t>
              </w:r>
            </w:ins>
          </w:p>
        </w:tc>
        <w:tc>
          <w:tcPr>
            <w:tcW w:w="106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5875" w:author="user" w:date="2012-02-29T14:49:00Z"/>
                <w:rFonts w:ascii="Calibri" w:hAnsi="Calibri" w:cs="Calibri"/>
                <w:sz w:val="18"/>
                <w:szCs w:val="18"/>
                <w:lang w:bidi="ne-NP"/>
              </w:rPr>
              <w:pPrChange w:id="5876" w:author="user" w:date="2012-03-01T11:54:00Z">
                <w:pPr>
                  <w:jc w:val="center"/>
                </w:pPr>
              </w:pPrChange>
            </w:pPr>
            <w:ins w:id="5877" w:author="user" w:date="2012-02-29T14:49:00Z">
              <w:r w:rsidRPr="00145B40">
                <w:rPr>
                  <w:rFonts w:ascii="Calibri" w:hAnsi="Calibri" w:cs="Calibri"/>
                  <w:sz w:val="18"/>
                  <w:szCs w:val="18"/>
                  <w:lang w:bidi="ne-NP"/>
                </w:rPr>
                <w:t>176</w:t>
              </w:r>
            </w:ins>
          </w:p>
        </w:tc>
        <w:tc>
          <w:tcPr>
            <w:tcW w:w="96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5878" w:author="user" w:date="2012-02-29T14:49:00Z"/>
                <w:rFonts w:ascii="Calibri" w:hAnsi="Calibri" w:cs="Calibri"/>
                <w:sz w:val="18"/>
                <w:szCs w:val="18"/>
                <w:lang w:bidi="ne-NP"/>
              </w:rPr>
              <w:pPrChange w:id="5879" w:author="user" w:date="2012-03-01T11:54:00Z">
                <w:pPr>
                  <w:jc w:val="center"/>
                </w:pPr>
              </w:pPrChange>
            </w:pPr>
            <w:ins w:id="5880" w:author="user" w:date="2012-02-29T14:49:00Z">
              <w:r w:rsidRPr="00145B40">
                <w:rPr>
                  <w:rFonts w:ascii="Calibri" w:hAnsi="Calibri" w:cs="Calibri"/>
                  <w:sz w:val="18"/>
                  <w:szCs w:val="18"/>
                  <w:lang w:bidi="ne-NP"/>
                </w:rPr>
                <w:t>30.3</w:t>
              </w:r>
            </w:ins>
          </w:p>
        </w:tc>
      </w:tr>
      <w:tr w:rsidR="002B6273" w:rsidRPr="00145B40" w:rsidTr="0074335E">
        <w:trPr>
          <w:trHeight w:val="315"/>
          <w:ins w:id="5881" w:author="user" w:date="2012-02-29T14:49:00Z"/>
        </w:trPr>
        <w:tc>
          <w:tcPr>
            <w:tcW w:w="2920" w:type="dxa"/>
            <w:tcBorders>
              <w:top w:val="nil"/>
              <w:left w:val="single" w:sz="4" w:space="0" w:color="auto"/>
              <w:bottom w:val="single" w:sz="4" w:space="0" w:color="auto"/>
              <w:right w:val="single" w:sz="4" w:space="0" w:color="auto"/>
            </w:tcBorders>
            <w:shd w:val="clear" w:color="auto" w:fill="auto"/>
          </w:tcPr>
          <w:p w:rsidR="002B6273" w:rsidRPr="00145B40" w:rsidRDefault="002B6273" w:rsidP="000843A4">
            <w:pPr>
              <w:spacing w:line="288" w:lineRule="auto"/>
              <w:jc w:val="both"/>
              <w:rPr>
                <w:ins w:id="5882" w:author="user" w:date="2012-02-29T14:49:00Z"/>
                <w:rFonts w:ascii="Calibri" w:hAnsi="Calibri" w:cs="Calibri"/>
                <w:sz w:val="18"/>
                <w:szCs w:val="18"/>
                <w:lang w:bidi="ne-NP"/>
              </w:rPr>
              <w:pPrChange w:id="5883" w:author="user" w:date="2012-03-01T11:54:00Z">
                <w:pPr>
                  <w:jc w:val="both"/>
                </w:pPr>
              </w:pPrChange>
            </w:pPr>
            <w:ins w:id="5884" w:author="user" w:date="2012-02-29T14:49:00Z">
              <w:r w:rsidRPr="00145B40">
                <w:rPr>
                  <w:rFonts w:ascii="Calibri" w:hAnsi="Calibri" w:cs="Calibri"/>
                  <w:sz w:val="18"/>
                  <w:szCs w:val="18"/>
                  <w:lang w:bidi="ne-NP"/>
                </w:rPr>
                <w:t>Animal Husbandry</w:t>
              </w:r>
            </w:ins>
          </w:p>
        </w:tc>
        <w:tc>
          <w:tcPr>
            <w:tcW w:w="112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5885" w:author="user" w:date="2012-02-29T14:49:00Z"/>
                <w:rFonts w:ascii="Calibri" w:hAnsi="Calibri" w:cs="Calibri"/>
                <w:sz w:val="18"/>
                <w:szCs w:val="18"/>
                <w:lang w:bidi="ne-NP"/>
              </w:rPr>
              <w:pPrChange w:id="5886" w:author="user" w:date="2012-03-01T11:54:00Z">
                <w:pPr>
                  <w:jc w:val="center"/>
                </w:pPr>
              </w:pPrChange>
            </w:pPr>
            <w:ins w:id="5887" w:author="user" w:date="2012-02-29T14:49:00Z">
              <w:r w:rsidRPr="00145B40">
                <w:rPr>
                  <w:rFonts w:ascii="Calibri" w:hAnsi="Calibri" w:cs="Calibri"/>
                  <w:sz w:val="18"/>
                  <w:szCs w:val="18"/>
                  <w:lang w:bidi="ne-NP"/>
                </w:rPr>
                <w:t>-</w:t>
              </w:r>
            </w:ins>
          </w:p>
        </w:tc>
        <w:tc>
          <w:tcPr>
            <w:tcW w:w="106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5888" w:author="user" w:date="2012-02-29T14:49:00Z"/>
                <w:rFonts w:ascii="Calibri" w:hAnsi="Calibri" w:cs="Calibri"/>
                <w:sz w:val="18"/>
                <w:szCs w:val="18"/>
                <w:lang w:bidi="ne-NP"/>
              </w:rPr>
              <w:pPrChange w:id="5889" w:author="user" w:date="2012-03-01T11:54:00Z">
                <w:pPr>
                  <w:jc w:val="center"/>
                </w:pPr>
              </w:pPrChange>
            </w:pPr>
            <w:ins w:id="5890" w:author="user" w:date="2012-02-29T14:49:00Z">
              <w:r w:rsidRPr="00145B40">
                <w:rPr>
                  <w:rFonts w:ascii="Calibri" w:hAnsi="Calibri" w:cs="Calibri"/>
                  <w:sz w:val="18"/>
                  <w:szCs w:val="18"/>
                  <w:lang w:bidi="ne-NP"/>
                </w:rPr>
                <w:t>-</w:t>
              </w:r>
            </w:ins>
          </w:p>
        </w:tc>
        <w:tc>
          <w:tcPr>
            <w:tcW w:w="112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5891" w:author="user" w:date="2012-02-29T14:49:00Z"/>
                <w:rFonts w:ascii="Calibri" w:hAnsi="Calibri" w:cs="Calibri"/>
                <w:sz w:val="18"/>
                <w:szCs w:val="18"/>
                <w:lang w:bidi="ne-NP"/>
              </w:rPr>
              <w:pPrChange w:id="5892" w:author="user" w:date="2012-03-01T11:54:00Z">
                <w:pPr>
                  <w:jc w:val="center"/>
                </w:pPr>
              </w:pPrChange>
            </w:pPr>
            <w:ins w:id="5893" w:author="user" w:date="2012-02-29T14:49:00Z">
              <w:r w:rsidRPr="00145B40">
                <w:rPr>
                  <w:rFonts w:ascii="Calibri" w:hAnsi="Calibri" w:cs="Calibri"/>
                  <w:sz w:val="18"/>
                  <w:szCs w:val="18"/>
                  <w:lang w:bidi="ne-NP"/>
                </w:rPr>
                <w:t>4</w:t>
              </w:r>
            </w:ins>
          </w:p>
        </w:tc>
        <w:tc>
          <w:tcPr>
            <w:tcW w:w="112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5894" w:author="user" w:date="2012-02-29T14:49:00Z"/>
                <w:rFonts w:ascii="Calibri" w:hAnsi="Calibri" w:cs="Calibri"/>
                <w:sz w:val="18"/>
                <w:szCs w:val="18"/>
                <w:lang w:bidi="ne-NP"/>
              </w:rPr>
              <w:pPrChange w:id="5895" w:author="user" w:date="2012-03-01T11:54:00Z">
                <w:pPr>
                  <w:jc w:val="center"/>
                </w:pPr>
              </w:pPrChange>
            </w:pPr>
            <w:ins w:id="5896" w:author="user" w:date="2012-02-29T14:49:00Z">
              <w:r w:rsidRPr="00145B40">
                <w:rPr>
                  <w:rFonts w:ascii="Calibri" w:hAnsi="Calibri" w:cs="Calibri"/>
                  <w:sz w:val="18"/>
                  <w:szCs w:val="18"/>
                  <w:lang w:bidi="ne-NP"/>
                </w:rPr>
                <w:t>1.4</w:t>
              </w:r>
            </w:ins>
          </w:p>
        </w:tc>
        <w:tc>
          <w:tcPr>
            <w:tcW w:w="106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5897" w:author="user" w:date="2012-02-29T14:49:00Z"/>
                <w:rFonts w:ascii="Calibri" w:hAnsi="Calibri" w:cs="Calibri"/>
                <w:sz w:val="18"/>
                <w:szCs w:val="18"/>
                <w:lang w:bidi="ne-NP"/>
              </w:rPr>
              <w:pPrChange w:id="5898" w:author="user" w:date="2012-03-01T11:54:00Z">
                <w:pPr>
                  <w:jc w:val="center"/>
                </w:pPr>
              </w:pPrChange>
            </w:pPr>
            <w:ins w:id="5899" w:author="user" w:date="2012-02-29T14:49:00Z">
              <w:r w:rsidRPr="00145B40">
                <w:rPr>
                  <w:rFonts w:ascii="Calibri" w:hAnsi="Calibri" w:cs="Calibri"/>
                  <w:sz w:val="18"/>
                  <w:szCs w:val="18"/>
                  <w:lang w:bidi="ne-NP"/>
                </w:rPr>
                <w:t>4</w:t>
              </w:r>
            </w:ins>
          </w:p>
        </w:tc>
        <w:tc>
          <w:tcPr>
            <w:tcW w:w="96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5900" w:author="user" w:date="2012-02-29T14:49:00Z"/>
                <w:rFonts w:ascii="Calibri" w:hAnsi="Calibri" w:cs="Calibri"/>
                <w:sz w:val="18"/>
                <w:szCs w:val="18"/>
                <w:lang w:bidi="ne-NP"/>
              </w:rPr>
              <w:pPrChange w:id="5901" w:author="user" w:date="2012-03-01T11:54:00Z">
                <w:pPr>
                  <w:jc w:val="center"/>
                </w:pPr>
              </w:pPrChange>
            </w:pPr>
            <w:ins w:id="5902" w:author="user" w:date="2012-02-29T14:49:00Z">
              <w:r w:rsidRPr="00145B40">
                <w:rPr>
                  <w:rFonts w:ascii="Calibri" w:hAnsi="Calibri" w:cs="Calibri"/>
                  <w:sz w:val="18"/>
                  <w:szCs w:val="18"/>
                  <w:lang w:bidi="ne-NP"/>
                </w:rPr>
                <w:t>0.8</w:t>
              </w:r>
            </w:ins>
          </w:p>
        </w:tc>
      </w:tr>
      <w:tr w:rsidR="002B6273" w:rsidRPr="00145B40" w:rsidTr="0074335E">
        <w:trPr>
          <w:trHeight w:val="405"/>
          <w:ins w:id="5903" w:author="user" w:date="2012-02-29T14:49:00Z"/>
        </w:trPr>
        <w:tc>
          <w:tcPr>
            <w:tcW w:w="2920" w:type="dxa"/>
            <w:tcBorders>
              <w:top w:val="nil"/>
              <w:left w:val="single" w:sz="4" w:space="0" w:color="auto"/>
              <w:bottom w:val="single" w:sz="4" w:space="0" w:color="auto"/>
              <w:right w:val="single" w:sz="4" w:space="0" w:color="auto"/>
            </w:tcBorders>
            <w:shd w:val="clear" w:color="auto" w:fill="auto"/>
          </w:tcPr>
          <w:p w:rsidR="002B6273" w:rsidRPr="00145B40" w:rsidRDefault="002B6273" w:rsidP="000843A4">
            <w:pPr>
              <w:spacing w:line="288" w:lineRule="auto"/>
              <w:jc w:val="both"/>
              <w:rPr>
                <w:ins w:id="5904" w:author="user" w:date="2012-02-29T14:49:00Z"/>
                <w:rFonts w:ascii="Calibri" w:hAnsi="Calibri" w:cs="Calibri"/>
                <w:sz w:val="18"/>
                <w:szCs w:val="18"/>
                <w:lang w:bidi="ne-NP"/>
              </w:rPr>
              <w:pPrChange w:id="5905" w:author="user" w:date="2012-03-01T11:54:00Z">
                <w:pPr>
                  <w:jc w:val="both"/>
                </w:pPr>
              </w:pPrChange>
            </w:pPr>
            <w:ins w:id="5906" w:author="user" w:date="2012-02-29T14:49:00Z">
              <w:r w:rsidRPr="00145B40">
                <w:rPr>
                  <w:rFonts w:ascii="Calibri" w:hAnsi="Calibri" w:cs="Calibri"/>
                  <w:sz w:val="18"/>
                  <w:szCs w:val="18"/>
                  <w:lang w:bidi="ne-NP"/>
                </w:rPr>
                <w:t>Business and Small Industry</w:t>
              </w:r>
            </w:ins>
          </w:p>
        </w:tc>
        <w:tc>
          <w:tcPr>
            <w:tcW w:w="112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5907" w:author="user" w:date="2012-02-29T14:49:00Z"/>
                <w:rFonts w:ascii="Calibri" w:hAnsi="Calibri" w:cs="Calibri"/>
                <w:sz w:val="18"/>
                <w:szCs w:val="18"/>
                <w:lang w:bidi="ne-NP"/>
              </w:rPr>
              <w:pPrChange w:id="5908" w:author="user" w:date="2012-03-01T11:54:00Z">
                <w:pPr>
                  <w:jc w:val="center"/>
                </w:pPr>
              </w:pPrChange>
            </w:pPr>
            <w:ins w:id="5909" w:author="user" w:date="2012-02-29T14:49:00Z">
              <w:r w:rsidRPr="00145B40">
                <w:rPr>
                  <w:rFonts w:ascii="Calibri" w:hAnsi="Calibri" w:cs="Calibri"/>
                  <w:sz w:val="18"/>
                  <w:szCs w:val="18"/>
                  <w:lang w:bidi="ne-NP"/>
                </w:rPr>
                <w:t>12</w:t>
              </w:r>
            </w:ins>
          </w:p>
        </w:tc>
        <w:tc>
          <w:tcPr>
            <w:tcW w:w="106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5910" w:author="user" w:date="2012-02-29T14:49:00Z"/>
                <w:rFonts w:ascii="Calibri" w:hAnsi="Calibri" w:cs="Calibri"/>
                <w:sz w:val="18"/>
                <w:szCs w:val="18"/>
                <w:lang w:bidi="ne-NP"/>
              </w:rPr>
              <w:pPrChange w:id="5911" w:author="user" w:date="2012-03-01T11:54:00Z">
                <w:pPr>
                  <w:jc w:val="center"/>
                </w:pPr>
              </w:pPrChange>
            </w:pPr>
            <w:ins w:id="5912" w:author="user" w:date="2012-02-29T14:49:00Z">
              <w:r w:rsidRPr="00145B40">
                <w:rPr>
                  <w:rFonts w:ascii="Calibri" w:hAnsi="Calibri" w:cs="Calibri"/>
                  <w:sz w:val="18"/>
                  <w:szCs w:val="18"/>
                  <w:lang w:bidi="ne-NP"/>
                </w:rPr>
                <w:t>4.1</w:t>
              </w:r>
            </w:ins>
          </w:p>
        </w:tc>
        <w:tc>
          <w:tcPr>
            <w:tcW w:w="112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5913" w:author="user" w:date="2012-02-29T14:49:00Z"/>
                <w:rFonts w:ascii="Calibri" w:hAnsi="Calibri" w:cs="Calibri"/>
                <w:sz w:val="18"/>
                <w:szCs w:val="18"/>
                <w:lang w:bidi="ne-NP"/>
              </w:rPr>
              <w:pPrChange w:id="5914" w:author="user" w:date="2012-03-01T11:54:00Z">
                <w:pPr>
                  <w:jc w:val="center"/>
                </w:pPr>
              </w:pPrChange>
            </w:pPr>
            <w:ins w:id="5915" w:author="user" w:date="2012-02-29T14:49:00Z">
              <w:r w:rsidRPr="00145B40">
                <w:rPr>
                  <w:rFonts w:ascii="Calibri" w:hAnsi="Calibri" w:cs="Calibri"/>
                  <w:sz w:val="18"/>
                  <w:szCs w:val="18"/>
                  <w:lang w:bidi="ne-NP"/>
                </w:rPr>
                <w:t>9</w:t>
              </w:r>
            </w:ins>
          </w:p>
        </w:tc>
        <w:tc>
          <w:tcPr>
            <w:tcW w:w="112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5916" w:author="user" w:date="2012-02-29T14:49:00Z"/>
                <w:rFonts w:ascii="Calibri" w:hAnsi="Calibri" w:cs="Calibri"/>
                <w:sz w:val="18"/>
                <w:szCs w:val="18"/>
                <w:lang w:bidi="ne-NP"/>
              </w:rPr>
              <w:pPrChange w:id="5917" w:author="user" w:date="2012-03-01T11:54:00Z">
                <w:pPr>
                  <w:jc w:val="center"/>
                </w:pPr>
              </w:pPrChange>
            </w:pPr>
            <w:ins w:id="5918" w:author="user" w:date="2012-02-29T14:49:00Z">
              <w:r w:rsidRPr="00145B40">
                <w:rPr>
                  <w:rFonts w:ascii="Calibri" w:hAnsi="Calibri" w:cs="Calibri"/>
                  <w:sz w:val="18"/>
                  <w:szCs w:val="18"/>
                  <w:lang w:bidi="ne-NP"/>
                </w:rPr>
                <w:t>3.1</w:t>
              </w:r>
            </w:ins>
          </w:p>
        </w:tc>
        <w:tc>
          <w:tcPr>
            <w:tcW w:w="106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5919" w:author="user" w:date="2012-02-29T14:49:00Z"/>
                <w:rFonts w:ascii="Calibri" w:hAnsi="Calibri" w:cs="Calibri"/>
                <w:sz w:val="18"/>
                <w:szCs w:val="18"/>
                <w:lang w:bidi="ne-NP"/>
              </w:rPr>
              <w:pPrChange w:id="5920" w:author="user" w:date="2012-03-01T11:54:00Z">
                <w:pPr>
                  <w:jc w:val="center"/>
                </w:pPr>
              </w:pPrChange>
            </w:pPr>
            <w:ins w:id="5921" w:author="user" w:date="2012-02-29T14:49:00Z">
              <w:r w:rsidRPr="00145B40">
                <w:rPr>
                  <w:rFonts w:ascii="Calibri" w:hAnsi="Calibri" w:cs="Calibri"/>
                  <w:sz w:val="18"/>
                  <w:szCs w:val="18"/>
                  <w:lang w:bidi="ne-NP"/>
                </w:rPr>
                <w:t>21</w:t>
              </w:r>
            </w:ins>
          </w:p>
        </w:tc>
        <w:tc>
          <w:tcPr>
            <w:tcW w:w="96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5922" w:author="user" w:date="2012-02-29T14:49:00Z"/>
                <w:rFonts w:ascii="Calibri" w:hAnsi="Calibri" w:cs="Calibri"/>
                <w:sz w:val="18"/>
                <w:szCs w:val="18"/>
                <w:lang w:bidi="ne-NP"/>
              </w:rPr>
              <w:pPrChange w:id="5923" w:author="user" w:date="2012-03-01T11:54:00Z">
                <w:pPr>
                  <w:jc w:val="center"/>
                </w:pPr>
              </w:pPrChange>
            </w:pPr>
            <w:ins w:id="5924" w:author="user" w:date="2012-02-29T14:49:00Z">
              <w:r w:rsidRPr="00145B40">
                <w:rPr>
                  <w:rFonts w:ascii="Calibri" w:hAnsi="Calibri" w:cs="Calibri"/>
                  <w:sz w:val="18"/>
                  <w:szCs w:val="18"/>
                  <w:lang w:bidi="ne-NP"/>
                </w:rPr>
                <w:t>3.6</w:t>
              </w:r>
            </w:ins>
          </w:p>
        </w:tc>
      </w:tr>
      <w:tr w:rsidR="002B6273" w:rsidRPr="00145B40" w:rsidTr="0074335E">
        <w:trPr>
          <w:trHeight w:val="315"/>
          <w:ins w:id="5925" w:author="user" w:date="2012-02-29T14:49:00Z"/>
        </w:trPr>
        <w:tc>
          <w:tcPr>
            <w:tcW w:w="2920" w:type="dxa"/>
            <w:tcBorders>
              <w:top w:val="nil"/>
              <w:left w:val="single" w:sz="4" w:space="0" w:color="auto"/>
              <w:bottom w:val="single" w:sz="4" w:space="0" w:color="auto"/>
              <w:right w:val="single" w:sz="4" w:space="0" w:color="auto"/>
            </w:tcBorders>
            <w:shd w:val="clear" w:color="auto" w:fill="auto"/>
          </w:tcPr>
          <w:p w:rsidR="002B6273" w:rsidRPr="00145B40" w:rsidRDefault="002B6273" w:rsidP="000843A4">
            <w:pPr>
              <w:spacing w:line="288" w:lineRule="auto"/>
              <w:jc w:val="both"/>
              <w:rPr>
                <w:ins w:id="5926" w:author="user" w:date="2012-02-29T14:49:00Z"/>
                <w:rFonts w:ascii="Calibri" w:hAnsi="Calibri" w:cs="Calibri"/>
                <w:sz w:val="18"/>
                <w:szCs w:val="18"/>
                <w:lang w:bidi="ne-NP"/>
              </w:rPr>
              <w:pPrChange w:id="5927" w:author="user" w:date="2012-03-01T11:54:00Z">
                <w:pPr>
                  <w:jc w:val="both"/>
                </w:pPr>
              </w:pPrChange>
            </w:pPr>
            <w:ins w:id="5928" w:author="user" w:date="2012-02-29T14:49:00Z">
              <w:r w:rsidRPr="00145B40">
                <w:rPr>
                  <w:rFonts w:ascii="Calibri" w:hAnsi="Calibri" w:cs="Calibri"/>
                  <w:sz w:val="18"/>
                  <w:szCs w:val="18"/>
                  <w:lang w:bidi="ne-NP"/>
                </w:rPr>
                <w:t>Household Works</w:t>
              </w:r>
            </w:ins>
          </w:p>
        </w:tc>
        <w:tc>
          <w:tcPr>
            <w:tcW w:w="112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5929" w:author="user" w:date="2012-02-29T14:49:00Z"/>
                <w:rFonts w:ascii="Calibri" w:hAnsi="Calibri" w:cs="Calibri"/>
                <w:sz w:val="18"/>
                <w:szCs w:val="18"/>
                <w:lang w:bidi="ne-NP"/>
              </w:rPr>
              <w:pPrChange w:id="5930" w:author="user" w:date="2012-03-01T11:54:00Z">
                <w:pPr>
                  <w:jc w:val="center"/>
                </w:pPr>
              </w:pPrChange>
            </w:pPr>
            <w:ins w:id="5931" w:author="user" w:date="2012-02-29T14:49:00Z">
              <w:r w:rsidRPr="00145B40">
                <w:rPr>
                  <w:rFonts w:ascii="Calibri" w:hAnsi="Calibri" w:cs="Calibri"/>
                  <w:sz w:val="18"/>
                  <w:szCs w:val="18"/>
                  <w:lang w:bidi="ne-NP"/>
                </w:rPr>
                <w:t>6</w:t>
              </w:r>
            </w:ins>
          </w:p>
        </w:tc>
        <w:tc>
          <w:tcPr>
            <w:tcW w:w="106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5932" w:author="user" w:date="2012-02-29T14:49:00Z"/>
                <w:rFonts w:ascii="Calibri" w:hAnsi="Calibri" w:cs="Calibri"/>
                <w:sz w:val="18"/>
                <w:szCs w:val="18"/>
                <w:lang w:bidi="ne-NP"/>
              </w:rPr>
              <w:pPrChange w:id="5933" w:author="user" w:date="2012-03-01T11:54:00Z">
                <w:pPr>
                  <w:jc w:val="center"/>
                </w:pPr>
              </w:pPrChange>
            </w:pPr>
            <w:ins w:id="5934" w:author="user" w:date="2012-02-29T14:49:00Z">
              <w:r w:rsidRPr="00145B40">
                <w:rPr>
                  <w:rFonts w:ascii="Calibri" w:hAnsi="Calibri" w:cs="Calibri"/>
                  <w:sz w:val="18"/>
                  <w:szCs w:val="18"/>
                  <w:lang w:bidi="ne-NP"/>
                </w:rPr>
                <w:t>2</w:t>
              </w:r>
            </w:ins>
          </w:p>
        </w:tc>
        <w:tc>
          <w:tcPr>
            <w:tcW w:w="112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5935" w:author="user" w:date="2012-02-29T14:49:00Z"/>
                <w:rFonts w:ascii="Calibri" w:hAnsi="Calibri" w:cs="Calibri"/>
                <w:sz w:val="18"/>
                <w:szCs w:val="18"/>
                <w:lang w:bidi="ne-NP"/>
              </w:rPr>
              <w:pPrChange w:id="5936" w:author="user" w:date="2012-03-01T11:54:00Z">
                <w:pPr>
                  <w:jc w:val="center"/>
                </w:pPr>
              </w:pPrChange>
            </w:pPr>
            <w:ins w:id="5937" w:author="user" w:date="2012-02-29T14:49:00Z">
              <w:r w:rsidRPr="00145B40">
                <w:rPr>
                  <w:rFonts w:ascii="Calibri" w:hAnsi="Calibri" w:cs="Calibri"/>
                  <w:sz w:val="18"/>
                  <w:szCs w:val="18"/>
                  <w:lang w:bidi="ne-NP"/>
                </w:rPr>
                <w:t>98</w:t>
              </w:r>
            </w:ins>
          </w:p>
        </w:tc>
        <w:tc>
          <w:tcPr>
            <w:tcW w:w="112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5938" w:author="user" w:date="2012-02-29T14:49:00Z"/>
                <w:rFonts w:ascii="Calibri" w:hAnsi="Calibri" w:cs="Calibri"/>
                <w:sz w:val="18"/>
                <w:szCs w:val="18"/>
                <w:lang w:bidi="ne-NP"/>
              </w:rPr>
              <w:pPrChange w:id="5939" w:author="user" w:date="2012-03-01T11:54:00Z">
                <w:pPr>
                  <w:jc w:val="center"/>
                </w:pPr>
              </w:pPrChange>
            </w:pPr>
            <w:ins w:id="5940" w:author="user" w:date="2012-02-29T14:49:00Z">
              <w:r w:rsidRPr="00145B40">
                <w:rPr>
                  <w:rFonts w:ascii="Calibri" w:hAnsi="Calibri" w:cs="Calibri"/>
                  <w:sz w:val="18"/>
                  <w:szCs w:val="18"/>
                  <w:lang w:bidi="ne-NP"/>
                </w:rPr>
                <w:t>34.1</w:t>
              </w:r>
            </w:ins>
          </w:p>
        </w:tc>
        <w:tc>
          <w:tcPr>
            <w:tcW w:w="106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5941" w:author="user" w:date="2012-02-29T14:49:00Z"/>
                <w:rFonts w:ascii="Calibri" w:hAnsi="Calibri" w:cs="Calibri"/>
                <w:sz w:val="18"/>
                <w:szCs w:val="18"/>
                <w:lang w:bidi="ne-NP"/>
              </w:rPr>
              <w:pPrChange w:id="5942" w:author="user" w:date="2012-03-01T11:54:00Z">
                <w:pPr>
                  <w:jc w:val="center"/>
                </w:pPr>
              </w:pPrChange>
            </w:pPr>
            <w:ins w:id="5943" w:author="user" w:date="2012-02-29T14:49:00Z">
              <w:r w:rsidRPr="00145B40">
                <w:rPr>
                  <w:rFonts w:ascii="Calibri" w:hAnsi="Calibri" w:cs="Calibri"/>
                  <w:sz w:val="18"/>
                  <w:szCs w:val="18"/>
                  <w:lang w:bidi="ne-NP"/>
                </w:rPr>
                <w:t>104</w:t>
              </w:r>
            </w:ins>
          </w:p>
        </w:tc>
        <w:tc>
          <w:tcPr>
            <w:tcW w:w="96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5944" w:author="user" w:date="2012-02-29T14:49:00Z"/>
                <w:rFonts w:ascii="Calibri" w:hAnsi="Calibri" w:cs="Calibri"/>
                <w:sz w:val="18"/>
                <w:szCs w:val="18"/>
                <w:lang w:bidi="ne-NP"/>
              </w:rPr>
              <w:pPrChange w:id="5945" w:author="user" w:date="2012-03-01T11:54:00Z">
                <w:pPr>
                  <w:jc w:val="center"/>
                </w:pPr>
              </w:pPrChange>
            </w:pPr>
            <w:ins w:id="5946" w:author="user" w:date="2012-02-29T14:49:00Z">
              <w:r w:rsidRPr="00145B40">
                <w:rPr>
                  <w:rFonts w:ascii="Calibri" w:hAnsi="Calibri" w:cs="Calibri"/>
                  <w:sz w:val="18"/>
                  <w:szCs w:val="18"/>
                  <w:lang w:bidi="ne-NP"/>
                </w:rPr>
                <w:t>17.9</w:t>
              </w:r>
            </w:ins>
          </w:p>
        </w:tc>
      </w:tr>
      <w:tr w:rsidR="002B6273" w:rsidRPr="00145B40" w:rsidTr="0074335E">
        <w:trPr>
          <w:trHeight w:val="315"/>
          <w:ins w:id="5947" w:author="user" w:date="2012-02-29T14:49:00Z"/>
        </w:trPr>
        <w:tc>
          <w:tcPr>
            <w:tcW w:w="2920" w:type="dxa"/>
            <w:tcBorders>
              <w:top w:val="nil"/>
              <w:left w:val="single" w:sz="4" w:space="0" w:color="auto"/>
              <w:bottom w:val="single" w:sz="4" w:space="0" w:color="auto"/>
              <w:right w:val="single" w:sz="4" w:space="0" w:color="auto"/>
            </w:tcBorders>
            <w:shd w:val="clear" w:color="auto" w:fill="auto"/>
          </w:tcPr>
          <w:p w:rsidR="002B6273" w:rsidRPr="00145B40" w:rsidRDefault="002B6273" w:rsidP="000843A4">
            <w:pPr>
              <w:spacing w:line="288" w:lineRule="auto"/>
              <w:jc w:val="both"/>
              <w:rPr>
                <w:ins w:id="5948" w:author="user" w:date="2012-02-29T14:49:00Z"/>
                <w:rFonts w:ascii="Calibri" w:hAnsi="Calibri" w:cs="Calibri"/>
                <w:sz w:val="18"/>
                <w:szCs w:val="18"/>
                <w:lang w:bidi="ne-NP"/>
              </w:rPr>
              <w:pPrChange w:id="5949" w:author="user" w:date="2012-03-01T11:54:00Z">
                <w:pPr>
                  <w:jc w:val="both"/>
                </w:pPr>
              </w:pPrChange>
            </w:pPr>
            <w:ins w:id="5950" w:author="user" w:date="2012-02-29T14:49:00Z">
              <w:r w:rsidRPr="00145B40">
                <w:rPr>
                  <w:rFonts w:ascii="Calibri" w:hAnsi="Calibri" w:cs="Calibri"/>
                  <w:sz w:val="18"/>
                  <w:szCs w:val="18"/>
                  <w:lang w:bidi="ne-NP"/>
                </w:rPr>
                <w:t>Student</w:t>
              </w:r>
            </w:ins>
          </w:p>
        </w:tc>
        <w:tc>
          <w:tcPr>
            <w:tcW w:w="112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5951" w:author="user" w:date="2012-02-29T14:49:00Z"/>
                <w:rFonts w:ascii="Calibri" w:hAnsi="Calibri" w:cs="Calibri"/>
                <w:sz w:val="18"/>
                <w:szCs w:val="18"/>
                <w:lang w:bidi="ne-NP"/>
              </w:rPr>
              <w:pPrChange w:id="5952" w:author="user" w:date="2012-03-01T11:54:00Z">
                <w:pPr>
                  <w:jc w:val="center"/>
                </w:pPr>
              </w:pPrChange>
            </w:pPr>
            <w:ins w:id="5953" w:author="user" w:date="2012-02-29T14:49:00Z">
              <w:r w:rsidRPr="00145B40">
                <w:rPr>
                  <w:rFonts w:ascii="Calibri" w:hAnsi="Calibri" w:cs="Calibri"/>
                  <w:sz w:val="18"/>
                  <w:szCs w:val="18"/>
                  <w:lang w:bidi="ne-NP"/>
                </w:rPr>
                <w:t>50</w:t>
              </w:r>
            </w:ins>
          </w:p>
        </w:tc>
        <w:tc>
          <w:tcPr>
            <w:tcW w:w="106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5954" w:author="user" w:date="2012-02-29T14:49:00Z"/>
                <w:rFonts w:ascii="Calibri" w:hAnsi="Calibri" w:cs="Calibri"/>
                <w:sz w:val="18"/>
                <w:szCs w:val="18"/>
                <w:lang w:bidi="ne-NP"/>
              </w:rPr>
              <w:pPrChange w:id="5955" w:author="user" w:date="2012-03-01T11:54:00Z">
                <w:pPr>
                  <w:jc w:val="center"/>
                </w:pPr>
              </w:pPrChange>
            </w:pPr>
            <w:ins w:id="5956" w:author="user" w:date="2012-02-29T14:49:00Z">
              <w:r w:rsidRPr="00145B40">
                <w:rPr>
                  <w:rFonts w:ascii="Calibri" w:hAnsi="Calibri" w:cs="Calibri"/>
                  <w:sz w:val="18"/>
                  <w:szCs w:val="18"/>
                  <w:lang w:bidi="ne-NP"/>
                </w:rPr>
                <w:t>17.1</w:t>
              </w:r>
            </w:ins>
          </w:p>
        </w:tc>
        <w:tc>
          <w:tcPr>
            <w:tcW w:w="112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5957" w:author="user" w:date="2012-02-29T14:49:00Z"/>
                <w:rFonts w:ascii="Calibri" w:hAnsi="Calibri" w:cs="Calibri"/>
                <w:sz w:val="18"/>
                <w:szCs w:val="18"/>
                <w:lang w:bidi="ne-NP"/>
              </w:rPr>
              <w:pPrChange w:id="5958" w:author="user" w:date="2012-03-01T11:54:00Z">
                <w:pPr>
                  <w:jc w:val="center"/>
                </w:pPr>
              </w:pPrChange>
            </w:pPr>
            <w:ins w:id="5959" w:author="user" w:date="2012-02-29T14:49:00Z">
              <w:r w:rsidRPr="00145B40">
                <w:rPr>
                  <w:rFonts w:ascii="Calibri" w:hAnsi="Calibri" w:cs="Calibri"/>
                  <w:sz w:val="18"/>
                  <w:szCs w:val="18"/>
                  <w:lang w:bidi="ne-NP"/>
                </w:rPr>
                <w:t>42</w:t>
              </w:r>
            </w:ins>
          </w:p>
        </w:tc>
        <w:tc>
          <w:tcPr>
            <w:tcW w:w="112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5960" w:author="user" w:date="2012-02-29T14:49:00Z"/>
                <w:rFonts w:ascii="Calibri" w:hAnsi="Calibri" w:cs="Calibri"/>
                <w:sz w:val="18"/>
                <w:szCs w:val="18"/>
                <w:lang w:bidi="ne-NP"/>
              </w:rPr>
              <w:pPrChange w:id="5961" w:author="user" w:date="2012-03-01T11:54:00Z">
                <w:pPr>
                  <w:jc w:val="center"/>
                </w:pPr>
              </w:pPrChange>
            </w:pPr>
            <w:ins w:id="5962" w:author="user" w:date="2012-02-29T14:49:00Z">
              <w:r w:rsidRPr="00145B40">
                <w:rPr>
                  <w:rFonts w:ascii="Calibri" w:hAnsi="Calibri" w:cs="Calibri"/>
                  <w:sz w:val="18"/>
                  <w:szCs w:val="18"/>
                  <w:lang w:bidi="ne-NP"/>
                </w:rPr>
                <w:t>14.6</w:t>
              </w:r>
            </w:ins>
          </w:p>
        </w:tc>
        <w:tc>
          <w:tcPr>
            <w:tcW w:w="106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5963" w:author="user" w:date="2012-02-29T14:49:00Z"/>
                <w:rFonts w:ascii="Calibri" w:hAnsi="Calibri" w:cs="Calibri"/>
                <w:sz w:val="18"/>
                <w:szCs w:val="18"/>
                <w:lang w:bidi="ne-NP"/>
              </w:rPr>
              <w:pPrChange w:id="5964" w:author="user" w:date="2012-03-01T11:54:00Z">
                <w:pPr>
                  <w:jc w:val="center"/>
                </w:pPr>
              </w:pPrChange>
            </w:pPr>
            <w:ins w:id="5965" w:author="user" w:date="2012-02-29T14:49:00Z">
              <w:r w:rsidRPr="00145B40">
                <w:rPr>
                  <w:rFonts w:ascii="Calibri" w:hAnsi="Calibri" w:cs="Calibri"/>
                  <w:sz w:val="18"/>
                  <w:szCs w:val="18"/>
                  <w:lang w:bidi="ne-NP"/>
                </w:rPr>
                <w:t>92</w:t>
              </w:r>
            </w:ins>
          </w:p>
        </w:tc>
        <w:tc>
          <w:tcPr>
            <w:tcW w:w="96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5966" w:author="user" w:date="2012-02-29T14:49:00Z"/>
                <w:rFonts w:ascii="Calibri" w:hAnsi="Calibri" w:cs="Calibri"/>
                <w:sz w:val="18"/>
                <w:szCs w:val="18"/>
                <w:lang w:bidi="ne-NP"/>
              </w:rPr>
              <w:pPrChange w:id="5967" w:author="user" w:date="2012-03-01T11:54:00Z">
                <w:pPr>
                  <w:jc w:val="center"/>
                </w:pPr>
              </w:pPrChange>
            </w:pPr>
            <w:ins w:id="5968" w:author="user" w:date="2012-02-29T14:49:00Z">
              <w:r w:rsidRPr="00145B40">
                <w:rPr>
                  <w:rFonts w:ascii="Calibri" w:hAnsi="Calibri" w:cs="Calibri"/>
                  <w:sz w:val="18"/>
                  <w:szCs w:val="18"/>
                  <w:lang w:bidi="ne-NP"/>
                </w:rPr>
                <w:t>15.9</w:t>
              </w:r>
            </w:ins>
          </w:p>
        </w:tc>
      </w:tr>
      <w:tr w:rsidR="002B6273" w:rsidRPr="00145B40" w:rsidTr="0074335E">
        <w:trPr>
          <w:trHeight w:val="315"/>
          <w:ins w:id="5969" w:author="user" w:date="2012-02-29T14:49:00Z"/>
        </w:trPr>
        <w:tc>
          <w:tcPr>
            <w:tcW w:w="2920" w:type="dxa"/>
            <w:tcBorders>
              <w:top w:val="nil"/>
              <w:left w:val="single" w:sz="4" w:space="0" w:color="auto"/>
              <w:bottom w:val="single" w:sz="4" w:space="0" w:color="auto"/>
              <w:right w:val="single" w:sz="4" w:space="0" w:color="auto"/>
            </w:tcBorders>
            <w:shd w:val="clear" w:color="auto" w:fill="auto"/>
          </w:tcPr>
          <w:p w:rsidR="002B6273" w:rsidRPr="00145B40" w:rsidRDefault="002B6273" w:rsidP="000843A4">
            <w:pPr>
              <w:spacing w:line="288" w:lineRule="auto"/>
              <w:jc w:val="both"/>
              <w:rPr>
                <w:ins w:id="5970" w:author="user" w:date="2012-02-29T14:49:00Z"/>
                <w:rFonts w:ascii="Calibri" w:hAnsi="Calibri" w:cs="Calibri"/>
                <w:sz w:val="18"/>
                <w:szCs w:val="18"/>
                <w:lang w:bidi="ne-NP"/>
              </w:rPr>
              <w:pPrChange w:id="5971" w:author="user" w:date="2012-03-01T11:54:00Z">
                <w:pPr>
                  <w:jc w:val="both"/>
                </w:pPr>
              </w:pPrChange>
            </w:pPr>
            <w:ins w:id="5972" w:author="user" w:date="2012-02-29T14:49:00Z">
              <w:r w:rsidRPr="00145B40">
                <w:rPr>
                  <w:rFonts w:ascii="Calibri" w:hAnsi="Calibri" w:cs="Calibri"/>
                  <w:sz w:val="18"/>
                  <w:szCs w:val="18"/>
                  <w:lang w:bidi="ne-NP"/>
                </w:rPr>
                <w:t>Labor(In country)</w:t>
              </w:r>
            </w:ins>
          </w:p>
        </w:tc>
        <w:tc>
          <w:tcPr>
            <w:tcW w:w="112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5973" w:author="user" w:date="2012-02-29T14:49:00Z"/>
                <w:rFonts w:ascii="Calibri" w:hAnsi="Calibri" w:cs="Calibri"/>
                <w:sz w:val="18"/>
                <w:szCs w:val="18"/>
                <w:lang w:bidi="ne-NP"/>
              </w:rPr>
              <w:pPrChange w:id="5974" w:author="user" w:date="2012-03-01T11:54:00Z">
                <w:pPr>
                  <w:jc w:val="center"/>
                </w:pPr>
              </w:pPrChange>
            </w:pPr>
            <w:ins w:id="5975" w:author="user" w:date="2012-02-29T14:49:00Z">
              <w:r w:rsidRPr="00145B40">
                <w:rPr>
                  <w:rFonts w:ascii="Calibri" w:hAnsi="Calibri" w:cs="Calibri"/>
                  <w:sz w:val="18"/>
                  <w:szCs w:val="18"/>
                  <w:lang w:bidi="ne-NP"/>
                </w:rPr>
                <w:t>90</w:t>
              </w:r>
            </w:ins>
          </w:p>
        </w:tc>
        <w:tc>
          <w:tcPr>
            <w:tcW w:w="106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5976" w:author="user" w:date="2012-02-29T14:49:00Z"/>
                <w:rFonts w:ascii="Calibri" w:hAnsi="Calibri" w:cs="Calibri"/>
                <w:sz w:val="18"/>
                <w:szCs w:val="18"/>
                <w:lang w:bidi="ne-NP"/>
              </w:rPr>
              <w:pPrChange w:id="5977" w:author="user" w:date="2012-03-01T11:54:00Z">
                <w:pPr>
                  <w:jc w:val="center"/>
                </w:pPr>
              </w:pPrChange>
            </w:pPr>
            <w:ins w:id="5978" w:author="user" w:date="2012-02-29T14:49:00Z">
              <w:r w:rsidRPr="00145B40">
                <w:rPr>
                  <w:rFonts w:ascii="Calibri" w:hAnsi="Calibri" w:cs="Calibri"/>
                  <w:sz w:val="18"/>
                  <w:szCs w:val="18"/>
                  <w:lang w:bidi="ne-NP"/>
                </w:rPr>
                <w:t>30.7</w:t>
              </w:r>
            </w:ins>
          </w:p>
        </w:tc>
        <w:tc>
          <w:tcPr>
            <w:tcW w:w="112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5979" w:author="user" w:date="2012-02-29T14:49:00Z"/>
                <w:rFonts w:ascii="Calibri" w:hAnsi="Calibri" w:cs="Calibri"/>
                <w:sz w:val="18"/>
                <w:szCs w:val="18"/>
                <w:lang w:bidi="ne-NP"/>
              </w:rPr>
              <w:pPrChange w:id="5980" w:author="user" w:date="2012-03-01T11:54:00Z">
                <w:pPr>
                  <w:jc w:val="center"/>
                </w:pPr>
              </w:pPrChange>
            </w:pPr>
            <w:ins w:id="5981" w:author="user" w:date="2012-02-29T14:49:00Z">
              <w:r w:rsidRPr="00145B40">
                <w:rPr>
                  <w:rFonts w:ascii="Calibri" w:hAnsi="Calibri" w:cs="Calibri"/>
                  <w:sz w:val="18"/>
                  <w:szCs w:val="18"/>
                  <w:lang w:bidi="ne-NP"/>
                </w:rPr>
                <w:t>31</w:t>
              </w:r>
            </w:ins>
          </w:p>
        </w:tc>
        <w:tc>
          <w:tcPr>
            <w:tcW w:w="112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5982" w:author="user" w:date="2012-02-29T14:49:00Z"/>
                <w:rFonts w:ascii="Calibri" w:hAnsi="Calibri" w:cs="Calibri"/>
                <w:sz w:val="18"/>
                <w:szCs w:val="18"/>
                <w:lang w:bidi="ne-NP"/>
              </w:rPr>
              <w:pPrChange w:id="5983" w:author="user" w:date="2012-03-01T11:54:00Z">
                <w:pPr>
                  <w:jc w:val="center"/>
                </w:pPr>
              </w:pPrChange>
            </w:pPr>
            <w:ins w:id="5984" w:author="user" w:date="2012-02-29T14:49:00Z">
              <w:r w:rsidRPr="00145B40">
                <w:rPr>
                  <w:rFonts w:ascii="Calibri" w:hAnsi="Calibri" w:cs="Calibri"/>
                  <w:sz w:val="18"/>
                  <w:szCs w:val="18"/>
                  <w:lang w:bidi="ne-NP"/>
                </w:rPr>
                <w:t>10.8</w:t>
              </w:r>
            </w:ins>
          </w:p>
        </w:tc>
        <w:tc>
          <w:tcPr>
            <w:tcW w:w="106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5985" w:author="user" w:date="2012-02-29T14:49:00Z"/>
                <w:rFonts w:ascii="Calibri" w:hAnsi="Calibri" w:cs="Calibri"/>
                <w:sz w:val="18"/>
                <w:szCs w:val="18"/>
                <w:lang w:bidi="ne-NP"/>
              </w:rPr>
              <w:pPrChange w:id="5986" w:author="user" w:date="2012-03-01T11:54:00Z">
                <w:pPr>
                  <w:jc w:val="center"/>
                </w:pPr>
              </w:pPrChange>
            </w:pPr>
            <w:ins w:id="5987" w:author="user" w:date="2012-02-29T14:49:00Z">
              <w:r w:rsidRPr="00145B40">
                <w:rPr>
                  <w:rFonts w:ascii="Calibri" w:hAnsi="Calibri" w:cs="Calibri"/>
                  <w:sz w:val="18"/>
                  <w:szCs w:val="18"/>
                  <w:lang w:bidi="ne-NP"/>
                </w:rPr>
                <w:t>121</w:t>
              </w:r>
            </w:ins>
          </w:p>
        </w:tc>
        <w:tc>
          <w:tcPr>
            <w:tcW w:w="96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5988" w:author="user" w:date="2012-02-29T14:49:00Z"/>
                <w:rFonts w:ascii="Calibri" w:hAnsi="Calibri" w:cs="Calibri"/>
                <w:sz w:val="18"/>
                <w:szCs w:val="18"/>
                <w:lang w:bidi="ne-NP"/>
              </w:rPr>
              <w:pPrChange w:id="5989" w:author="user" w:date="2012-03-01T11:54:00Z">
                <w:pPr>
                  <w:jc w:val="center"/>
                </w:pPr>
              </w:pPrChange>
            </w:pPr>
            <w:ins w:id="5990" w:author="user" w:date="2012-02-29T14:49:00Z">
              <w:r w:rsidRPr="00145B40">
                <w:rPr>
                  <w:rFonts w:ascii="Calibri" w:hAnsi="Calibri" w:cs="Calibri"/>
                  <w:sz w:val="18"/>
                  <w:szCs w:val="18"/>
                  <w:lang w:bidi="ne-NP"/>
                </w:rPr>
                <w:t>20.9</w:t>
              </w:r>
            </w:ins>
          </w:p>
        </w:tc>
      </w:tr>
      <w:tr w:rsidR="002B6273" w:rsidRPr="00145B40" w:rsidTr="0074335E">
        <w:trPr>
          <w:trHeight w:val="360"/>
          <w:ins w:id="5991" w:author="user" w:date="2012-02-29T14:49:00Z"/>
        </w:trPr>
        <w:tc>
          <w:tcPr>
            <w:tcW w:w="2920" w:type="dxa"/>
            <w:tcBorders>
              <w:top w:val="nil"/>
              <w:left w:val="single" w:sz="4" w:space="0" w:color="auto"/>
              <w:bottom w:val="single" w:sz="4" w:space="0" w:color="auto"/>
              <w:right w:val="single" w:sz="4" w:space="0" w:color="auto"/>
            </w:tcBorders>
            <w:shd w:val="clear" w:color="auto" w:fill="auto"/>
          </w:tcPr>
          <w:p w:rsidR="002B6273" w:rsidRPr="00145B40" w:rsidRDefault="002B6273" w:rsidP="000843A4">
            <w:pPr>
              <w:spacing w:line="288" w:lineRule="auto"/>
              <w:jc w:val="both"/>
              <w:rPr>
                <w:ins w:id="5992" w:author="user" w:date="2012-02-29T14:49:00Z"/>
                <w:rFonts w:ascii="Calibri" w:hAnsi="Calibri" w:cs="Calibri"/>
                <w:sz w:val="18"/>
                <w:szCs w:val="18"/>
                <w:lang w:bidi="ne-NP"/>
              </w:rPr>
              <w:pPrChange w:id="5993" w:author="user" w:date="2012-03-01T11:54:00Z">
                <w:pPr>
                  <w:jc w:val="both"/>
                </w:pPr>
              </w:pPrChange>
            </w:pPr>
            <w:ins w:id="5994" w:author="user" w:date="2012-02-29T14:49:00Z">
              <w:r w:rsidRPr="00145B40">
                <w:rPr>
                  <w:rFonts w:ascii="Calibri" w:hAnsi="Calibri" w:cs="Calibri"/>
                  <w:sz w:val="18"/>
                  <w:szCs w:val="18"/>
                  <w:lang w:bidi="ne-NP"/>
                </w:rPr>
                <w:t>Labor(Outside Country)</w:t>
              </w:r>
            </w:ins>
          </w:p>
        </w:tc>
        <w:tc>
          <w:tcPr>
            <w:tcW w:w="112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5995" w:author="user" w:date="2012-02-29T14:49:00Z"/>
                <w:rFonts w:ascii="Calibri" w:hAnsi="Calibri" w:cs="Calibri"/>
                <w:sz w:val="18"/>
                <w:szCs w:val="18"/>
                <w:lang w:bidi="ne-NP"/>
              </w:rPr>
              <w:pPrChange w:id="5996" w:author="user" w:date="2012-03-01T11:54:00Z">
                <w:pPr>
                  <w:jc w:val="center"/>
                </w:pPr>
              </w:pPrChange>
            </w:pPr>
            <w:ins w:id="5997" w:author="user" w:date="2012-02-29T14:49:00Z">
              <w:r w:rsidRPr="00145B40">
                <w:rPr>
                  <w:rFonts w:ascii="Calibri" w:hAnsi="Calibri" w:cs="Calibri"/>
                  <w:sz w:val="18"/>
                  <w:szCs w:val="18"/>
                  <w:lang w:bidi="ne-NP"/>
                </w:rPr>
                <w:t>23</w:t>
              </w:r>
            </w:ins>
          </w:p>
        </w:tc>
        <w:tc>
          <w:tcPr>
            <w:tcW w:w="106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5998" w:author="user" w:date="2012-02-29T14:49:00Z"/>
                <w:rFonts w:ascii="Calibri" w:hAnsi="Calibri" w:cs="Calibri"/>
                <w:sz w:val="18"/>
                <w:szCs w:val="18"/>
                <w:lang w:bidi="ne-NP"/>
              </w:rPr>
              <w:pPrChange w:id="5999" w:author="user" w:date="2012-03-01T11:54:00Z">
                <w:pPr>
                  <w:jc w:val="center"/>
                </w:pPr>
              </w:pPrChange>
            </w:pPr>
            <w:ins w:id="6000" w:author="user" w:date="2012-02-29T14:49:00Z">
              <w:r w:rsidRPr="00145B40">
                <w:rPr>
                  <w:rFonts w:ascii="Calibri" w:hAnsi="Calibri" w:cs="Calibri"/>
                  <w:sz w:val="18"/>
                  <w:szCs w:val="18"/>
                  <w:lang w:bidi="ne-NP"/>
                </w:rPr>
                <w:t>7.8</w:t>
              </w:r>
            </w:ins>
          </w:p>
        </w:tc>
        <w:tc>
          <w:tcPr>
            <w:tcW w:w="112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6001" w:author="user" w:date="2012-02-29T14:49:00Z"/>
                <w:rFonts w:ascii="Calibri" w:hAnsi="Calibri" w:cs="Calibri"/>
                <w:sz w:val="18"/>
                <w:szCs w:val="18"/>
                <w:lang w:bidi="ne-NP"/>
              </w:rPr>
              <w:pPrChange w:id="6002" w:author="user" w:date="2012-03-01T11:54:00Z">
                <w:pPr>
                  <w:jc w:val="center"/>
                </w:pPr>
              </w:pPrChange>
            </w:pPr>
            <w:ins w:id="6003" w:author="user" w:date="2012-02-29T14:49:00Z">
              <w:r w:rsidRPr="00145B40">
                <w:rPr>
                  <w:rFonts w:ascii="Calibri" w:hAnsi="Calibri" w:cs="Calibri"/>
                  <w:sz w:val="18"/>
                  <w:szCs w:val="18"/>
                  <w:lang w:bidi="ne-NP"/>
                </w:rPr>
                <w:t>1</w:t>
              </w:r>
            </w:ins>
          </w:p>
        </w:tc>
        <w:tc>
          <w:tcPr>
            <w:tcW w:w="112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6004" w:author="user" w:date="2012-02-29T14:49:00Z"/>
                <w:rFonts w:ascii="Calibri" w:hAnsi="Calibri" w:cs="Calibri"/>
                <w:sz w:val="18"/>
                <w:szCs w:val="18"/>
                <w:lang w:bidi="ne-NP"/>
              </w:rPr>
              <w:pPrChange w:id="6005" w:author="user" w:date="2012-03-01T11:54:00Z">
                <w:pPr>
                  <w:jc w:val="center"/>
                </w:pPr>
              </w:pPrChange>
            </w:pPr>
            <w:ins w:id="6006" w:author="user" w:date="2012-02-29T14:49:00Z">
              <w:r w:rsidRPr="00145B40">
                <w:rPr>
                  <w:rFonts w:ascii="Calibri" w:hAnsi="Calibri" w:cs="Calibri"/>
                  <w:sz w:val="18"/>
                  <w:szCs w:val="18"/>
                  <w:lang w:bidi="ne-NP"/>
                </w:rPr>
                <w:t>0.3</w:t>
              </w:r>
            </w:ins>
          </w:p>
        </w:tc>
        <w:tc>
          <w:tcPr>
            <w:tcW w:w="106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6007" w:author="user" w:date="2012-02-29T14:49:00Z"/>
                <w:rFonts w:ascii="Calibri" w:hAnsi="Calibri" w:cs="Calibri"/>
                <w:sz w:val="18"/>
                <w:szCs w:val="18"/>
                <w:lang w:bidi="ne-NP"/>
              </w:rPr>
              <w:pPrChange w:id="6008" w:author="user" w:date="2012-03-01T11:54:00Z">
                <w:pPr>
                  <w:jc w:val="center"/>
                </w:pPr>
              </w:pPrChange>
            </w:pPr>
            <w:ins w:id="6009" w:author="user" w:date="2012-02-29T14:49:00Z">
              <w:r w:rsidRPr="00145B40">
                <w:rPr>
                  <w:rFonts w:ascii="Calibri" w:hAnsi="Calibri" w:cs="Calibri"/>
                  <w:sz w:val="18"/>
                  <w:szCs w:val="18"/>
                  <w:lang w:bidi="ne-NP"/>
                </w:rPr>
                <w:t>24</w:t>
              </w:r>
            </w:ins>
          </w:p>
        </w:tc>
        <w:tc>
          <w:tcPr>
            <w:tcW w:w="96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6010" w:author="user" w:date="2012-02-29T14:49:00Z"/>
                <w:rFonts w:ascii="Calibri" w:hAnsi="Calibri" w:cs="Calibri"/>
                <w:sz w:val="18"/>
                <w:szCs w:val="18"/>
                <w:lang w:bidi="ne-NP"/>
              </w:rPr>
              <w:pPrChange w:id="6011" w:author="user" w:date="2012-03-01T11:54:00Z">
                <w:pPr>
                  <w:jc w:val="center"/>
                </w:pPr>
              </w:pPrChange>
            </w:pPr>
            <w:ins w:id="6012" w:author="user" w:date="2012-02-29T14:49:00Z">
              <w:r w:rsidRPr="00145B40">
                <w:rPr>
                  <w:rFonts w:ascii="Calibri" w:hAnsi="Calibri" w:cs="Calibri"/>
                  <w:sz w:val="18"/>
                  <w:szCs w:val="18"/>
                  <w:lang w:bidi="ne-NP"/>
                </w:rPr>
                <w:t>4.1</w:t>
              </w:r>
            </w:ins>
          </w:p>
        </w:tc>
      </w:tr>
      <w:tr w:rsidR="002B6273" w:rsidRPr="00145B40" w:rsidTr="0074335E">
        <w:trPr>
          <w:trHeight w:val="315"/>
          <w:ins w:id="6013" w:author="user" w:date="2012-02-29T14:49:00Z"/>
        </w:trPr>
        <w:tc>
          <w:tcPr>
            <w:tcW w:w="2920" w:type="dxa"/>
            <w:tcBorders>
              <w:top w:val="nil"/>
              <w:left w:val="single" w:sz="4" w:space="0" w:color="auto"/>
              <w:bottom w:val="single" w:sz="4" w:space="0" w:color="auto"/>
              <w:right w:val="single" w:sz="4" w:space="0" w:color="auto"/>
            </w:tcBorders>
            <w:shd w:val="clear" w:color="auto" w:fill="auto"/>
          </w:tcPr>
          <w:p w:rsidR="002B6273" w:rsidRPr="00145B40" w:rsidRDefault="002B6273" w:rsidP="000843A4">
            <w:pPr>
              <w:spacing w:line="288" w:lineRule="auto"/>
              <w:jc w:val="both"/>
              <w:rPr>
                <w:ins w:id="6014" w:author="user" w:date="2012-02-29T14:49:00Z"/>
                <w:rFonts w:ascii="Calibri" w:hAnsi="Calibri" w:cs="Calibri"/>
                <w:sz w:val="18"/>
                <w:szCs w:val="18"/>
                <w:lang w:bidi="ne-NP"/>
              </w:rPr>
              <w:pPrChange w:id="6015" w:author="user" w:date="2012-03-01T11:54:00Z">
                <w:pPr>
                  <w:jc w:val="both"/>
                </w:pPr>
              </w:pPrChange>
            </w:pPr>
            <w:ins w:id="6016" w:author="user" w:date="2012-02-29T14:49:00Z">
              <w:r w:rsidRPr="00145B40">
                <w:rPr>
                  <w:rFonts w:ascii="Calibri" w:hAnsi="Calibri" w:cs="Calibri"/>
                  <w:sz w:val="18"/>
                  <w:szCs w:val="18"/>
                  <w:lang w:bidi="ne-NP"/>
                </w:rPr>
                <w:t>Service(In Country)</w:t>
              </w:r>
            </w:ins>
          </w:p>
        </w:tc>
        <w:tc>
          <w:tcPr>
            <w:tcW w:w="112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6017" w:author="user" w:date="2012-02-29T14:49:00Z"/>
                <w:rFonts w:ascii="Calibri" w:hAnsi="Calibri" w:cs="Calibri"/>
                <w:sz w:val="18"/>
                <w:szCs w:val="18"/>
                <w:lang w:bidi="ne-NP"/>
              </w:rPr>
              <w:pPrChange w:id="6018" w:author="user" w:date="2012-03-01T11:54:00Z">
                <w:pPr>
                  <w:jc w:val="center"/>
                </w:pPr>
              </w:pPrChange>
            </w:pPr>
            <w:ins w:id="6019" w:author="user" w:date="2012-02-29T14:49:00Z">
              <w:r w:rsidRPr="00145B40">
                <w:rPr>
                  <w:rFonts w:ascii="Calibri" w:hAnsi="Calibri" w:cs="Calibri"/>
                  <w:sz w:val="18"/>
                  <w:szCs w:val="18"/>
                  <w:lang w:bidi="ne-NP"/>
                </w:rPr>
                <w:t>22</w:t>
              </w:r>
            </w:ins>
          </w:p>
        </w:tc>
        <w:tc>
          <w:tcPr>
            <w:tcW w:w="106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6020" w:author="user" w:date="2012-02-29T14:49:00Z"/>
                <w:rFonts w:ascii="Calibri" w:hAnsi="Calibri" w:cs="Calibri"/>
                <w:sz w:val="18"/>
                <w:szCs w:val="18"/>
                <w:lang w:bidi="ne-NP"/>
              </w:rPr>
              <w:pPrChange w:id="6021" w:author="user" w:date="2012-03-01T11:54:00Z">
                <w:pPr>
                  <w:jc w:val="center"/>
                </w:pPr>
              </w:pPrChange>
            </w:pPr>
            <w:ins w:id="6022" w:author="user" w:date="2012-02-29T14:49:00Z">
              <w:r w:rsidRPr="00145B40">
                <w:rPr>
                  <w:rFonts w:ascii="Calibri" w:hAnsi="Calibri" w:cs="Calibri"/>
                  <w:sz w:val="18"/>
                  <w:szCs w:val="18"/>
                  <w:lang w:bidi="ne-NP"/>
                </w:rPr>
                <w:t>7.5</w:t>
              </w:r>
            </w:ins>
          </w:p>
        </w:tc>
        <w:tc>
          <w:tcPr>
            <w:tcW w:w="112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6023" w:author="user" w:date="2012-02-29T14:49:00Z"/>
                <w:rFonts w:ascii="Calibri" w:hAnsi="Calibri" w:cs="Calibri"/>
                <w:sz w:val="18"/>
                <w:szCs w:val="18"/>
                <w:lang w:bidi="ne-NP"/>
              </w:rPr>
              <w:pPrChange w:id="6024" w:author="user" w:date="2012-03-01T11:54:00Z">
                <w:pPr>
                  <w:jc w:val="center"/>
                </w:pPr>
              </w:pPrChange>
            </w:pPr>
            <w:ins w:id="6025" w:author="user" w:date="2012-02-29T14:49:00Z">
              <w:r w:rsidRPr="00145B40">
                <w:rPr>
                  <w:rFonts w:ascii="Calibri" w:hAnsi="Calibri" w:cs="Calibri"/>
                  <w:sz w:val="18"/>
                  <w:szCs w:val="18"/>
                  <w:lang w:bidi="ne-NP"/>
                </w:rPr>
                <w:t>6</w:t>
              </w:r>
            </w:ins>
          </w:p>
        </w:tc>
        <w:tc>
          <w:tcPr>
            <w:tcW w:w="112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6026" w:author="user" w:date="2012-02-29T14:49:00Z"/>
                <w:rFonts w:ascii="Calibri" w:hAnsi="Calibri" w:cs="Calibri"/>
                <w:sz w:val="18"/>
                <w:szCs w:val="18"/>
                <w:lang w:bidi="ne-NP"/>
              </w:rPr>
              <w:pPrChange w:id="6027" w:author="user" w:date="2012-03-01T11:54:00Z">
                <w:pPr>
                  <w:jc w:val="center"/>
                </w:pPr>
              </w:pPrChange>
            </w:pPr>
            <w:ins w:id="6028" w:author="user" w:date="2012-02-29T14:49:00Z">
              <w:r w:rsidRPr="00145B40">
                <w:rPr>
                  <w:rFonts w:ascii="Calibri" w:hAnsi="Calibri" w:cs="Calibri"/>
                  <w:sz w:val="18"/>
                  <w:szCs w:val="18"/>
                  <w:lang w:bidi="ne-NP"/>
                </w:rPr>
                <w:t>2.1</w:t>
              </w:r>
            </w:ins>
          </w:p>
        </w:tc>
        <w:tc>
          <w:tcPr>
            <w:tcW w:w="106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6029" w:author="user" w:date="2012-02-29T14:49:00Z"/>
                <w:rFonts w:ascii="Calibri" w:hAnsi="Calibri" w:cs="Calibri"/>
                <w:sz w:val="18"/>
                <w:szCs w:val="18"/>
                <w:lang w:bidi="ne-NP"/>
              </w:rPr>
              <w:pPrChange w:id="6030" w:author="user" w:date="2012-03-01T11:54:00Z">
                <w:pPr>
                  <w:jc w:val="center"/>
                </w:pPr>
              </w:pPrChange>
            </w:pPr>
            <w:ins w:id="6031" w:author="user" w:date="2012-02-29T14:49:00Z">
              <w:r w:rsidRPr="00145B40">
                <w:rPr>
                  <w:rFonts w:ascii="Calibri" w:hAnsi="Calibri" w:cs="Calibri"/>
                  <w:sz w:val="18"/>
                  <w:szCs w:val="18"/>
                  <w:lang w:bidi="ne-NP"/>
                </w:rPr>
                <w:t>28</w:t>
              </w:r>
            </w:ins>
          </w:p>
        </w:tc>
        <w:tc>
          <w:tcPr>
            <w:tcW w:w="96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6032" w:author="user" w:date="2012-02-29T14:49:00Z"/>
                <w:rFonts w:ascii="Calibri" w:hAnsi="Calibri" w:cs="Calibri"/>
                <w:sz w:val="18"/>
                <w:szCs w:val="18"/>
                <w:lang w:bidi="ne-NP"/>
              </w:rPr>
              <w:pPrChange w:id="6033" w:author="user" w:date="2012-03-01T11:54:00Z">
                <w:pPr>
                  <w:jc w:val="center"/>
                </w:pPr>
              </w:pPrChange>
            </w:pPr>
            <w:ins w:id="6034" w:author="user" w:date="2012-02-29T14:49:00Z">
              <w:r w:rsidRPr="00145B40">
                <w:rPr>
                  <w:rFonts w:ascii="Calibri" w:hAnsi="Calibri" w:cs="Calibri"/>
                  <w:sz w:val="18"/>
                  <w:szCs w:val="18"/>
                  <w:lang w:bidi="ne-NP"/>
                </w:rPr>
                <w:t>4.8</w:t>
              </w:r>
            </w:ins>
          </w:p>
        </w:tc>
      </w:tr>
      <w:tr w:rsidR="002B6273" w:rsidRPr="00145B40" w:rsidTr="0074335E">
        <w:trPr>
          <w:trHeight w:val="390"/>
          <w:ins w:id="6035" w:author="user" w:date="2012-02-29T14:49:00Z"/>
        </w:trPr>
        <w:tc>
          <w:tcPr>
            <w:tcW w:w="2920" w:type="dxa"/>
            <w:tcBorders>
              <w:top w:val="nil"/>
              <w:left w:val="single" w:sz="4" w:space="0" w:color="auto"/>
              <w:bottom w:val="single" w:sz="4" w:space="0" w:color="auto"/>
              <w:right w:val="single" w:sz="4" w:space="0" w:color="auto"/>
            </w:tcBorders>
            <w:shd w:val="clear" w:color="auto" w:fill="auto"/>
          </w:tcPr>
          <w:p w:rsidR="002B6273" w:rsidRPr="00145B40" w:rsidRDefault="002B6273" w:rsidP="000843A4">
            <w:pPr>
              <w:spacing w:line="288" w:lineRule="auto"/>
              <w:jc w:val="both"/>
              <w:rPr>
                <w:ins w:id="6036" w:author="user" w:date="2012-02-29T14:49:00Z"/>
                <w:rFonts w:ascii="Calibri" w:hAnsi="Calibri" w:cs="Calibri"/>
                <w:sz w:val="18"/>
                <w:szCs w:val="18"/>
                <w:lang w:bidi="ne-NP"/>
              </w:rPr>
              <w:pPrChange w:id="6037" w:author="user" w:date="2012-03-01T11:54:00Z">
                <w:pPr>
                  <w:jc w:val="both"/>
                </w:pPr>
              </w:pPrChange>
            </w:pPr>
            <w:ins w:id="6038" w:author="user" w:date="2012-02-29T14:49:00Z">
              <w:r w:rsidRPr="00145B40">
                <w:rPr>
                  <w:rFonts w:ascii="Calibri" w:hAnsi="Calibri" w:cs="Calibri"/>
                  <w:sz w:val="18"/>
                  <w:szCs w:val="18"/>
                  <w:lang w:bidi="ne-NP"/>
                </w:rPr>
                <w:t>Service(Other Country)</w:t>
              </w:r>
            </w:ins>
          </w:p>
        </w:tc>
        <w:tc>
          <w:tcPr>
            <w:tcW w:w="112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6039" w:author="user" w:date="2012-02-29T14:49:00Z"/>
                <w:rFonts w:ascii="Calibri" w:hAnsi="Calibri" w:cs="Calibri"/>
                <w:sz w:val="18"/>
                <w:szCs w:val="18"/>
                <w:lang w:bidi="ne-NP"/>
              </w:rPr>
              <w:pPrChange w:id="6040" w:author="user" w:date="2012-03-01T11:54:00Z">
                <w:pPr>
                  <w:jc w:val="center"/>
                </w:pPr>
              </w:pPrChange>
            </w:pPr>
            <w:ins w:id="6041" w:author="user" w:date="2012-02-29T14:49:00Z">
              <w:r w:rsidRPr="00145B40">
                <w:rPr>
                  <w:rFonts w:ascii="Calibri" w:hAnsi="Calibri" w:cs="Calibri"/>
                  <w:sz w:val="18"/>
                  <w:szCs w:val="18"/>
                  <w:lang w:bidi="ne-NP"/>
                </w:rPr>
                <w:t>8</w:t>
              </w:r>
            </w:ins>
          </w:p>
        </w:tc>
        <w:tc>
          <w:tcPr>
            <w:tcW w:w="106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6042" w:author="user" w:date="2012-02-29T14:49:00Z"/>
                <w:rFonts w:ascii="Calibri" w:hAnsi="Calibri" w:cs="Calibri"/>
                <w:sz w:val="18"/>
                <w:szCs w:val="18"/>
                <w:lang w:bidi="ne-NP"/>
              </w:rPr>
              <w:pPrChange w:id="6043" w:author="user" w:date="2012-03-01T11:54:00Z">
                <w:pPr>
                  <w:jc w:val="center"/>
                </w:pPr>
              </w:pPrChange>
            </w:pPr>
            <w:ins w:id="6044" w:author="user" w:date="2012-02-29T14:49:00Z">
              <w:r w:rsidRPr="00145B40">
                <w:rPr>
                  <w:rFonts w:ascii="Calibri" w:hAnsi="Calibri" w:cs="Calibri"/>
                  <w:sz w:val="18"/>
                  <w:szCs w:val="18"/>
                  <w:lang w:bidi="ne-NP"/>
                </w:rPr>
                <w:t>2.7</w:t>
              </w:r>
            </w:ins>
          </w:p>
        </w:tc>
        <w:tc>
          <w:tcPr>
            <w:tcW w:w="112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6045" w:author="user" w:date="2012-02-29T14:49:00Z"/>
                <w:rFonts w:ascii="Calibri" w:hAnsi="Calibri" w:cs="Calibri"/>
                <w:sz w:val="18"/>
                <w:szCs w:val="18"/>
                <w:lang w:bidi="ne-NP"/>
              </w:rPr>
              <w:pPrChange w:id="6046" w:author="user" w:date="2012-03-01T11:54:00Z">
                <w:pPr>
                  <w:jc w:val="center"/>
                </w:pPr>
              </w:pPrChange>
            </w:pPr>
            <w:ins w:id="6047" w:author="user" w:date="2012-02-29T14:49:00Z">
              <w:r w:rsidRPr="00145B40">
                <w:rPr>
                  <w:rFonts w:ascii="Calibri" w:hAnsi="Calibri" w:cs="Calibri"/>
                  <w:sz w:val="18"/>
                  <w:szCs w:val="18"/>
                  <w:lang w:bidi="ne-NP"/>
                </w:rPr>
                <w:t>2</w:t>
              </w:r>
            </w:ins>
          </w:p>
        </w:tc>
        <w:tc>
          <w:tcPr>
            <w:tcW w:w="112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6048" w:author="user" w:date="2012-02-29T14:49:00Z"/>
                <w:rFonts w:ascii="Calibri" w:hAnsi="Calibri" w:cs="Calibri"/>
                <w:sz w:val="18"/>
                <w:szCs w:val="18"/>
                <w:lang w:bidi="ne-NP"/>
              </w:rPr>
              <w:pPrChange w:id="6049" w:author="user" w:date="2012-03-01T11:54:00Z">
                <w:pPr>
                  <w:jc w:val="center"/>
                </w:pPr>
              </w:pPrChange>
            </w:pPr>
            <w:ins w:id="6050" w:author="user" w:date="2012-02-29T14:49:00Z">
              <w:r w:rsidRPr="00145B40">
                <w:rPr>
                  <w:rFonts w:ascii="Calibri" w:hAnsi="Calibri" w:cs="Calibri"/>
                  <w:sz w:val="18"/>
                  <w:szCs w:val="18"/>
                  <w:lang w:bidi="ne-NP"/>
                </w:rPr>
                <w:t>0.7</w:t>
              </w:r>
            </w:ins>
          </w:p>
        </w:tc>
        <w:tc>
          <w:tcPr>
            <w:tcW w:w="106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6051" w:author="user" w:date="2012-02-29T14:49:00Z"/>
                <w:rFonts w:ascii="Calibri" w:hAnsi="Calibri" w:cs="Calibri"/>
                <w:sz w:val="18"/>
                <w:szCs w:val="18"/>
                <w:lang w:bidi="ne-NP"/>
              </w:rPr>
              <w:pPrChange w:id="6052" w:author="user" w:date="2012-03-01T11:54:00Z">
                <w:pPr>
                  <w:jc w:val="center"/>
                </w:pPr>
              </w:pPrChange>
            </w:pPr>
            <w:ins w:id="6053" w:author="user" w:date="2012-02-29T14:49:00Z">
              <w:r w:rsidRPr="00145B40">
                <w:rPr>
                  <w:rFonts w:ascii="Calibri" w:hAnsi="Calibri" w:cs="Calibri"/>
                  <w:sz w:val="18"/>
                  <w:szCs w:val="18"/>
                  <w:lang w:bidi="ne-NP"/>
                </w:rPr>
                <w:t>10</w:t>
              </w:r>
            </w:ins>
          </w:p>
        </w:tc>
        <w:tc>
          <w:tcPr>
            <w:tcW w:w="96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6054" w:author="user" w:date="2012-02-29T14:49:00Z"/>
                <w:rFonts w:ascii="Calibri" w:hAnsi="Calibri" w:cs="Calibri"/>
                <w:sz w:val="18"/>
                <w:szCs w:val="18"/>
                <w:lang w:bidi="ne-NP"/>
              </w:rPr>
              <w:pPrChange w:id="6055" w:author="user" w:date="2012-03-01T11:54:00Z">
                <w:pPr>
                  <w:jc w:val="center"/>
                </w:pPr>
              </w:pPrChange>
            </w:pPr>
            <w:ins w:id="6056" w:author="user" w:date="2012-02-29T14:49:00Z">
              <w:r w:rsidRPr="00145B40">
                <w:rPr>
                  <w:rFonts w:ascii="Calibri" w:hAnsi="Calibri" w:cs="Calibri"/>
                  <w:sz w:val="18"/>
                  <w:szCs w:val="18"/>
                  <w:lang w:bidi="ne-NP"/>
                </w:rPr>
                <w:t>1.7</w:t>
              </w:r>
            </w:ins>
          </w:p>
        </w:tc>
      </w:tr>
      <w:tr w:rsidR="002B6273" w:rsidRPr="00145B40" w:rsidTr="0074335E">
        <w:trPr>
          <w:trHeight w:val="315"/>
          <w:ins w:id="6057" w:author="user" w:date="2012-02-29T14:49:00Z"/>
        </w:trPr>
        <w:tc>
          <w:tcPr>
            <w:tcW w:w="2920" w:type="dxa"/>
            <w:tcBorders>
              <w:top w:val="nil"/>
              <w:left w:val="single" w:sz="4" w:space="0" w:color="auto"/>
              <w:bottom w:val="single" w:sz="4" w:space="0" w:color="auto"/>
              <w:right w:val="single" w:sz="4" w:space="0" w:color="auto"/>
            </w:tcBorders>
            <w:shd w:val="clear" w:color="auto" w:fill="auto"/>
          </w:tcPr>
          <w:p w:rsidR="002B6273" w:rsidRPr="00145B40" w:rsidRDefault="002B6273" w:rsidP="000843A4">
            <w:pPr>
              <w:spacing w:line="288" w:lineRule="auto"/>
              <w:jc w:val="both"/>
              <w:rPr>
                <w:ins w:id="6058" w:author="user" w:date="2012-02-29T14:49:00Z"/>
                <w:rFonts w:ascii="Calibri" w:hAnsi="Calibri" w:cs="Calibri"/>
                <w:sz w:val="18"/>
                <w:szCs w:val="18"/>
                <w:lang w:bidi="ne-NP"/>
              </w:rPr>
              <w:pPrChange w:id="6059" w:author="user" w:date="2012-03-01T11:54:00Z">
                <w:pPr>
                  <w:jc w:val="both"/>
                </w:pPr>
              </w:pPrChange>
            </w:pPr>
            <w:ins w:id="6060" w:author="user" w:date="2012-02-29T14:49:00Z">
              <w:r w:rsidRPr="00145B40">
                <w:rPr>
                  <w:rFonts w:ascii="Calibri" w:hAnsi="Calibri" w:cs="Calibri"/>
                  <w:sz w:val="18"/>
                  <w:szCs w:val="18"/>
                  <w:lang w:bidi="ne-NP"/>
                </w:rPr>
                <w:t>Total</w:t>
              </w:r>
            </w:ins>
          </w:p>
        </w:tc>
        <w:tc>
          <w:tcPr>
            <w:tcW w:w="112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6061" w:author="user" w:date="2012-02-29T14:49:00Z"/>
                <w:rFonts w:ascii="Calibri" w:hAnsi="Calibri" w:cs="Calibri"/>
                <w:sz w:val="18"/>
                <w:szCs w:val="18"/>
                <w:lang w:bidi="ne-NP"/>
              </w:rPr>
              <w:pPrChange w:id="6062" w:author="user" w:date="2012-03-01T11:54:00Z">
                <w:pPr>
                  <w:jc w:val="center"/>
                </w:pPr>
              </w:pPrChange>
            </w:pPr>
            <w:ins w:id="6063" w:author="user" w:date="2012-02-29T14:49:00Z">
              <w:r w:rsidRPr="00145B40">
                <w:rPr>
                  <w:rFonts w:ascii="Calibri" w:hAnsi="Calibri" w:cs="Calibri"/>
                  <w:sz w:val="18"/>
                  <w:szCs w:val="18"/>
                  <w:lang w:bidi="ne-NP"/>
                </w:rPr>
                <w:t>293</w:t>
              </w:r>
            </w:ins>
          </w:p>
        </w:tc>
        <w:tc>
          <w:tcPr>
            <w:tcW w:w="106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6064" w:author="user" w:date="2012-02-29T14:49:00Z"/>
                <w:rFonts w:ascii="Calibri" w:hAnsi="Calibri" w:cs="Calibri"/>
                <w:sz w:val="18"/>
                <w:szCs w:val="18"/>
                <w:lang w:bidi="ne-NP"/>
              </w:rPr>
              <w:pPrChange w:id="6065" w:author="user" w:date="2012-03-01T11:54:00Z">
                <w:pPr>
                  <w:jc w:val="center"/>
                </w:pPr>
              </w:pPrChange>
            </w:pPr>
            <w:ins w:id="6066" w:author="user" w:date="2012-02-29T14:49:00Z">
              <w:r w:rsidRPr="00145B40">
                <w:rPr>
                  <w:rFonts w:ascii="Calibri" w:hAnsi="Calibri" w:cs="Calibri"/>
                  <w:sz w:val="18"/>
                  <w:szCs w:val="18"/>
                  <w:lang w:bidi="ne-NP"/>
                </w:rPr>
                <w:t>100</w:t>
              </w:r>
            </w:ins>
          </w:p>
        </w:tc>
        <w:tc>
          <w:tcPr>
            <w:tcW w:w="112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6067" w:author="user" w:date="2012-02-29T14:49:00Z"/>
                <w:rFonts w:ascii="Calibri" w:hAnsi="Calibri" w:cs="Calibri"/>
                <w:sz w:val="18"/>
                <w:szCs w:val="18"/>
                <w:lang w:bidi="ne-NP"/>
              </w:rPr>
              <w:pPrChange w:id="6068" w:author="user" w:date="2012-03-01T11:54:00Z">
                <w:pPr>
                  <w:jc w:val="center"/>
                </w:pPr>
              </w:pPrChange>
            </w:pPr>
            <w:ins w:id="6069" w:author="user" w:date="2012-02-29T14:49:00Z">
              <w:r w:rsidRPr="00145B40">
                <w:rPr>
                  <w:rFonts w:ascii="Calibri" w:hAnsi="Calibri" w:cs="Calibri"/>
                  <w:sz w:val="18"/>
                  <w:szCs w:val="18"/>
                  <w:lang w:bidi="ne-NP"/>
                </w:rPr>
                <w:t>287</w:t>
              </w:r>
            </w:ins>
          </w:p>
        </w:tc>
        <w:tc>
          <w:tcPr>
            <w:tcW w:w="112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6070" w:author="user" w:date="2012-02-29T14:49:00Z"/>
                <w:rFonts w:ascii="Calibri" w:hAnsi="Calibri" w:cs="Calibri"/>
                <w:sz w:val="18"/>
                <w:szCs w:val="18"/>
                <w:lang w:bidi="ne-NP"/>
              </w:rPr>
              <w:pPrChange w:id="6071" w:author="user" w:date="2012-03-01T11:54:00Z">
                <w:pPr>
                  <w:jc w:val="center"/>
                </w:pPr>
              </w:pPrChange>
            </w:pPr>
            <w:ins w:id="6072" w:author="user" w:date="2012-02-29T14:49:00Z">
              <w:r w:rsidRPr="00145B40">
                <w:rPr>
                  <w:rFonts w:ascii="Calibri" w:hAnsi="Calibri" w:cs="Calibri"/>
                  <w:sz w:val="18"/>
                  <w:szCs w:val="18"/>
                  <w:lang w:bidi="ne-NP"/>
                </w:rPr>
                <w:t>100</w:t>
              </w:r>
            </w:ins>
          </w:p>
        </w:tc>
        <w:tc>
          <w:tcPr>
            <w:tcW w:w="106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6073" w:author="user" w:date="2012-02-29T14:49:00Z"/>
                <w:rFonts w:ascii="Calibri" w:hAnsi="Calibri" w:cs="Calibri"/>
                <w:sz w:val="18"/>
                <w:szCs w:val="18"/>
                <w:lang w:bidi="ne-NP"/>
              </w:rPr>
              <w:pPrChange w:id="6074" w:author="user" w:date="2012-03-01T11:54:00Z">
                <w:pPr>
                  <w:jc w:val="center"/>
                </w:pPr>
              </w:pPrChange>
            </w:pPr>
            <w:ins w:id="6075" w:author="user" w:date="2012-02-29T14:49:00Z">
              <w:r w:rsidRPr="00145B40">
                <w:rPr>
                  <w:rFonts w:ascii="Calibri" w:hAnsi="Calibri" w:cs="Calibri"/>
                  <w:sz w:val="18"/>
                  <w:szCs w:val="18"/>
                  <w:lang w:bidi="ne-NP"/>
                </w:rPr>
                <w:t>580</w:t>
              </w:r>
            </w:ins>
          </w:p>
        </w:tc>
        <w:tc>
          <w:tcPr>
            <w:tcW w:w="960" w:type="dxa"/>
            <w:tcBorders>
              <w:top w:val="nil"/>
              <w:left w:val="nil"/>
              <w:bottom w:val="single" w:sz="4" w:space="0" w:color="auto"/>
              <w:right w:val="single" w:sz="4" w:space="0" w:color="auto"/>
            </w:tcBorders>
            <w:shd w:val="clear" w:color="auto" w:fill="auto"/>
          </w:tcPr>
          <w:p w:rsidR="002B6273" w:rsidRPr="00145B40" w:rsidRDefault="002B6273" w:rsidP="000843A4">
            <w:pPr>
              <w:spacing w:line="288" w:lineRule="auto"/>
              <w:jc w:val="center"/>
              <w:rPr>
                <w:ins w:id="6076" w:author="user" w:date="2012-02-29T14:49:00Z"/>
                <w:rFonts w:ascii="Calibri" w:hAnsi="Calibri" w:cs="Calibri"/>
                <w:sz w:val="18"/>
                <w:szCs w:val="18"/>
                <w:lang w:bidi="ne-NP"/>
              </w:rPr>
              <w:pPrChange w:id="6077" w:author="user" w:date="2012-03-01T11:54:00Z">
                <w:pPr>
                  <w:jc w:val="center"/>
                </w:pPr>
              </w:pPrChange>
            </w:pPr>
            <w:ins w:id="6078" w:author="user" w:date="2012-02-29T14:49:00Z">
              <w:r w:rsidRPr="00145B40">
                <w:rPr>
                  <w:rFonts w:ascii="Calibri" w:hAnsi="Calibri" w:cs="Calibri"/>
                  <w:sz w:val="18"/>
                  <w:szCs w:val="18"/>
                  <w:lang w:bidi="ne-NP"/>
                </w:rPr>
                <w:t>100</w:t>
              </w:r>
            </w:ins>
          </w:p>
        </w:tc>
      </w:tr>
      <w:tr w:rsidR="002B6273" w:rsidRPr="00145B40" w:rsidTr="000843A4">
        <w:tblPrEx>
          <w:tblW w:w="9360" w:type="dxa"/>
          <w:tblInd w:w="99" w:type="dxa"/>
          <w:tblPrExChange w:id="6079" w:author="user" w:date="2012-03-01T11:55:00Z">
            <w:tblPrEx>
              <w:tblW w:w="9360" w:type="dxa"/>
              <w:tblInd w:w="99" w:type="dxa"/>
            </w:tblPrEx>
          </w:tblPrExChange>
        </w:tblPrEx>
        <w:trPr>
          <w:trHeight w:val="287"/>
          <w:ins w:id="6080" w:author="user" w:date="2012-02-29T14:49:00Z"/>
          <w:trPrChange w:id="6081" w:author="user" w:date="2012-03-01T11:55:00Z">
            <w:trPr>
              <w:trHeight w:val="315"/>
            </w:trPr>
          </w:trPrChange>
        </w:trPr>
        <w:tc>
          <w:tcPr>
            <w:tcW w:w="2920" w:type="dxa"/>
            <w:tcBorders>
              <w:top w:val="nil"/>
              <w:left w:val="single" w:sz="4" w:space="0" w:color="auto"/>
              <w:bottom w:val="single" w:sz="4" w:space="0" w:color="auto"/>
              <w:right w:val="single" w:sz="4" w:space="0" w:color="auto"/>
            </w:tcBorders>
            <w:shd w:val="clear" w:color="auto" w:fill="auto"/>
            <w:tcPrChange w:id="6082" w:author="user" w:date="2012-03-01T11:55:00Z">
              <w:tcPr>
                <w:tcW w:w="2920" w:type="dxa"/>
                <w:tcBorders>
                  <w:top w:val="nil"/>
                  <w:left w:val="single" w:sz="4" w:space="0" w:color="auto"/>
                  <w:bottom w:val="single" w:sz="4" w:space="0" w:color="auto"/>
                  <w:right w:val="single" w:sz="4" w:space="0" w:color="auto"/>
                </w:tcBorders>
                <w:shd w:val="clear" w:color="auto" w:fill="auto"/>
              </w:tcPr>
            </w:tcPrChange>
          </w:tcPr>
          <w:p w:rsidR="002B6273" w:rsidRPr="00145B40" w:rsidRDefault="002B6273" w:rsidP="000843A4">
            <w:pPr>
              <w:spacing w:line="288" w:lineRule="auto"/>
              <w:jc w:val="both"/>
              <w:rPr>
                <w:ins w:id="6083" w:author="user" w:date="2012-02-29T14:49:00Z"/>
                <w:rFonts w:ascii="Calibri" w:hAnsi="Calibri" w:cs="Calibri"/>
                <w:b/>
                <w:bCs/>
                <w:sz w:val="18"/>
                <w:szCs w:val="18"/>
                <w:lang w:bidi="ne-NP"/>
              </w:rPr>
              <w:pPrChange w:id="6084" w:author="user" w:date="2012-03-01T11:54:00Z">
                <w:pPr>
                  <w:jc w:val="both"/>
                </w:pPr>
              </w:pPrChange>
            </w:pPr>
            <w:ins w:id="6085" w:author="user" w:date="2012-02-29T14:49:00Z">
              <w:r w:rsidRPr="00145B40">
                <w:rPr>
                  <w:rFonts w:ascii="Calibri" w:hAnsi="Calibri" w:cs="Calibri"/>
                  <w:b/>
                  <w:bCs/>
                  <w:sz w:val="18"/>
                  <w:szCs w:val="18"/>
                  <w:lang w:bidi="ne-NP"/>
                </w:rPr>
                <w:t>Percentage</w:t>
              </w:r>
            </w:ins>
          </w:p>
        </w:tc>
        <w:tc>
          <w:tcPr>
            <w:tcW w:w="2180" w:type="dxa"/>
            <w:gridSpan w:val="2"/>
            <w:tcBorders>
              <w:top w:val="nil"/>
              <w:left w:val="nil"/>
              <w:bottom w:val="single" w:sz="4" w:space="0" w:color="auto"/>
              <w:right w:val="single" w:sz="4" w:space="0" w:color="auto"/>
            </w:tcBorders>
            <w:shd w:val="clear" w:color="auto" w:fill="auto"/>
            <w:noWrap/>
            <w:vAlign w:val="bottom"/>
            <w:tcPrChange w:id="6086" w:author="user" w:date="2012-03-01T11:55:00Z">
              <w:tcPr>
                <w:tcW w:w="2180" w:type="dxa"/>
                <w:gridSpan w:val="2"/>
                <w:tcBorders>
                  <w:top w:val="nil"/>
                  <w:left w:val="nil"/>
                  <w:bottom w:val="single" w:sz="4" w:space="0" w:color="auto"/>
                  <w:right w:val="single" w:sz="4" w:space="0" w:color="auto"/>
                </w:tcBorders>
                <w:shd w:val="clear" w:color="auto" w:fill="auto"/>
                <w:noWrap/>
                <w:vAlign w:val="bottom"/>
              </w:tcPr>
            </w:tcPrChange>
          </w:tcPr>
          <w:p w:rsidR="002B6273" w:rsidRPr="00145B40" w:rsidRDefault="002B6273" w:rsidP="000843A4">
            <w:pPr>
              <w:spacing w:line="288" w:lineRule="auto"/>
              <w:jc w:val="center"/>
              <w:rPr>
                <w:ins w:id="6087" w:author="user" w:date="2012-02-29T14:49:00Z"/>
                <w:rFonts w:ascii="Calibri" w:hAnsi="Calibri" w:cs="Calibri"/>
                <w:b/>
                <w:bCs/>
                <w:sz w:val="18"/>
                <w:szCs w:val="18"/>
                <w:lang w:bidi="ne-NP"/>
              </w:rPr>
              <w:pPrChange w:id="6088" w:author="user" w:date="2012-03-01T11:54:00Z">
                <w:pPr>
                  <w:jc w:val="center"/>
                </w:pPr>
              </w:pPrChange>
            </w:pPr>
            <w:ins w:id="6089" w:author="user" w:date="2012-02-29T14:49:00Z">
              <w:r w:rsidRPr="00145B40">
                <w:rPr>
                  <w:rFonts w:ascii="Calibri" w:hAnsi="Calibri" w:cs="Calibri"/>
                  <w:b/>
                  <w:bCs/>
                  <w:sz w:val="18"/>
                  <w:szCs w:val="18"/>
                  <w:lang w:bidi="ne-NP"/>
                </w:rPr>
                <w:t>50.52 </w:t>
              </w:r>
            </w:ins>
          </w:p>
        </w:tc>
        <w:tc>
          <w:tcPr>
            <w:tcW w:w="2240" w:type="dxa"/>
            <w:gridSpan w:val="2"/>
            <w:tcBorders>
              <w:top w:val="nil"/>
              <w:left w:val="nil"/>
              <w:bottom w:val="single" w:sz="4" w:space="0" w:color="auto"/>
              <w:right w:val="single" w:sz="4" w:space="0" w:color="auto"/>
            </w:tcBorders>
            <w:shd w:val="clear" w:color="auto" w:fill="auto"/>
            <w:noWrap/>
            <w:vAlign w:val="bottom"/>
            <w:tcPrChange w:id="6090" w:author="user" w:date="2012-03-01T11:55:00Z">
              <w:tcPr>
                <w:tcW w:w="2240" w:type="dxa"/>
                <w:gridSpan w:val="2"/>
                <w:tcBorders>
                  <w:top w:val="nil"/>
                  <w:left w:val="nil"/>
                  <w:bottom w:val="single" w:sz="4" w:space="0" w:color="auto"/>
                  <w:right w:val="single" w:sz="4" w:space="0" w:color="auto"/>
                </w:tcBorders>
                <w:shd w:val="clear" w:color="auto" w:fill="auto"/>
                <w:noWrap/>
                <w:vAlign w:val="bottom"/>
              </w:tcPr>
            </w:tcPrChange>
          </w:tcPr>
          <w:p w:rsidR="002B6273" w:rsidRPr="00145B40" w:rsidRDefault="002B6273" w:rsidP="000843A4">
            <w:pPr>
              <w:spacing w:line="288" w:lineRule="auto"/>
              <w:jc w:val="center"/>
              <w:rPr>
                <w:ins w:id="6091" w:author="user" w:date="2012-02-29T14:49:00Z"/>
                <w:rFonts w:ascii="Calibri" w:hAnsi="Calibri" w:cs="Calibri"/>
                <w:b/>
                <w:bCs/>
                <w:sz w:val="18"/>
                <w:szCs w:val="18"/>
                <w:lang w:bidi="ne-NP"/>
              </w:rPr>
              <w:pPrChange w:id="6092" w:author="user" w:date="2012-03-01T11:54:00Z">
                <w:pPr>
                  <w:jc w:val="center"/>
                </w:pPr>
              </w:pPrChange>
            </w:pPr>
            <w:ins w:id="6093" w:author="user" w:date="2012-02-29T14:49:00Z">
              <w:r w:rsidRPr="00145B40">
                <w:rPr>
                  <w:rFonts w:ascii="Calibri" w:hAnsi="Calibri" w:cs="Calibri"/>
                  <w:b/>
                  <w:bCs/>
                  <w:sz w:val="18"/>
                  <w:szCs w:val="18"/>
                  <w:lang w:bidi="ne-NP"/>
                </w:rPr>
                <w:t>49.48 </w:t>
              </w:r>
            </w:ins>
          </w:p>
        </w:tc>
        <w:tc>
          <w:tcPr>
            <w:tcW w:w="2020" w:type="dxa"/>
            <w:gridSpan w:val="2"/>
            <w:tcBorders>
              <w:top w:val="nil"/>
              <w:left w:val="nil"/>
              <w:bottom w:val="single" w:sz="4" w:space="0" w:color="auto"/>
              <w:right w:val="single" w:sz="4" w:space="0" w:color="auto"/>
            </w:tcBorders>
            <w:shd w:val="clear" w:color="auto" w:fill="auto"/>
            <w:noWrap/>
            <w:vAlign w:val="bottom"/>
            <w:tcPrChange w:id="6094" w:author="user" w:date="2012-03-01T11:55:00Z">
              <w:tcPr>
                <w:tcW w:w="2020" w:type="dxa"/>
                <w:gridSpan w:val="2"/>
                <w:tcBorders>
                  <w:top w:val="nil"/>
                  <w:left w:val="nil"/>
                  <w:bottom w:val="single" w:sz="4" w:space="0" w:color="auto"/>
                  <w:right w:val="single" w:sz="4" w:space="0" w:color="auto"/>
                </w:tcBorders>
                <w:shd w:val="clear" w:color="auto" w:fill="auto"/>
                <w:noWrap/>
                <w:vAlign w:val="bottom"/>
              </w:tcPr>
            </w:tcPrChange>
          </w:tcPr>
          <w:p w:rsidR="002B6273" w:rsidRPr="00145B40" w:rsidRDefault="002B6273" w:rsidP="000843A4">
            <w:pPr>
              <w:spacing w:line="288" w:lineRule="auto"/>
              <w:jc w:val="center"/>
              <w:rPr>
                <w:ins w:id="6095" w:author="user" w:date="2012-02-29T14:49:00Z"/>
                <w:rFonts w:ascii="Calibri" w:hAnsi="Calibri" w:cs="Calibri"/>
                <w:b/>
                <w:bCs/>
                <w:sz w:val="18"/>
                <w:szCs w:val="18"/>
                <w:lang w:bidi="ne-NP"/>
              </w:rPr>
              <w:pPrChange w:id="6096" w:author="user" w:date="2012-03-01T11:54:00Z">
                <w:pPr>
                  <w:jc w:val="center"/>
                </w:pPr>
              </w:pPrChange>
            </w:pPr>
            <w:ins w:id="6097" w:author="user" w:date="2012-02-29T14:49:00Z">
              <w:r w:rsidRPr="00145B40">
                <w:rPr>
                  <w:rFonts w:ascii="Calibri" w:hAnsi="Calibri" w:cs="Calibri"/>
                  <w:b/>
                  <w:bCs/>
                  <w:sz w:val="18"/>
                  <w:szCs w:val="18"/>
                  <w:lang w:bidi="ne-NP"/>
                </w:rPr>
                <w:t> </w:t>
              </w:r>
            </w:ins>
          </w:p>
          <w:p w:rsidR="002B6273" w:rsidRPr="00145B40" w:rsidRDefault="002B6273" w:rsidP="000843A4">
            <w:pPr>
              <w:spacing w:line="288" w:lineRule="auto"/>
              <w:jc w:val="center"/>
              <w:rPr>
                <w:ins w:id="6098" w:author="user" w:date="2012-02-29T14:49:00Z"/>
                <w:rFonts w:ascii="Calibri" w:hAnsi="Calibri" w:cs="Calibri"/>
                <w:b/>
                <w:bCs/>
                <w:sz w:val="18"/>
                <w:szCs w:val="18"/>
                <w:lang w:bidi="ne-NP"/>
              </w:rPr>
              <w:pPrChange w:id="6099" w:author="user" w:date="2012-03-01T11:54:00Z">
                <w:pPr>
                  <w:jc w:val="center"/>
                </w:pPr>
              </w:pPrChange>
            </w:pPr>
            <w:ins w:id="6100" w:author="user" w:date="2012-02-29T14:49:00Z">
              <w:r w:rsidRPr="00145B40">
                <w:rPr>
                  <w:rFonts w:ascii="Calibri" w:hAnsi="Calibri" w:cs="Calibri"/>
                  <w:b/>
                  <w:bCs/>
                  <w:sz w:val="18"/>
                  <w:szCs w:val="18"/>
                  <w:lang w:bidi="ne-NP"/>
                </w:rPr>
                <w:t>100</w:t>
              </w:r>
            </w:ins>
          </w:p>
        </w:tc>
      </w:tr>
    </w:tbl>
    <w:p w:rsidR="002B6273" w:rsidRPr="002B31DB" w:rsidRDefault="002B6273" w:rsidP="000843A4">
      <w:pPr>
        <w:pStyle w:val="ReportText"/>
        <w:spacing w:line="288" w:lineRule="auto"/>
        <w:ind w:left="0"/>
        <w:rPr>
          <w:ins w:id="6101" w:author="user" w:date="2012-02-29T14:49:00Z"/>
          <w:rFonts w:ascii="Calibri" w:hAnsi="Calibri" w:cs="Calibri"/>
          <w:bCs/>
          <w:i/>
          <w:sz w:val="18"/>
          <w:szCs w:val="18"/>
        </w:rPr>
        <w:pPrChange w:id="6102" w:author="user" w:date="2012-03-01T11:54:00Z">
          <w:pPr>
            <w:pStyle w:val="ReportText"/>
            <w:spacing w:line="360" w:lineRule="auto"/>
            <w:ind w:left="0"/>
          </w:pPr>
        </w:pPrChange>
      </w:pPr>
      <w:ins w:id="6103" w:author="user" w:date="2012-02-29T14:49:00Z">
        <w:r w:rsidRPr="002B31DB">
          <w:rPr>
            <w:rFonts w:ascii="Calibri" w:hAnsi="Calibri" w:cs="Calibri"/>
            <w:bCs/>
            <w:i/>
            <w:sz w:val="18"/>
            <w:szCs w:val="18"/>
          </w:rPr>
          <w:t>Source: Household Survey, 2011</w:t>
        </w:r>
      </w:ins>
    </w:p>
    <w:p w:rsidR="002B6273" w:rsidRPr="00145B40" w:rsidRDefault="002B6273" w:rsidP="002B6273">
      <w:pPr>
        <w:rPr>
          <w:ins w:id="6104" w:author="user" w:date="2012-02-29T14:49:00Z"/>
          <w:rFonts w:ascii="Calibri" w:hAnsi="Calibri" w:cs="Calibri"/>
          <w:b/>
          <w:sz w:val="6"/>
          <w:szCs w:val="22"/>
        </w:rPr>
      </w:pPr>
    </w:p>
    <w:p w:rsidR="002B6273" w:rsidRPr="00882AE7" w:rsidRDefault="002B6273" w:rsidP="000843A4">
      <w:pPr>
        <w:pStyle w:val="ItalicHeading"/>
        <w:spacing w:before="0" w:line="278" w:lineRule="auto"/>
        <w:outlineLvl w:val="0"/>
        <w:rPr>
          <w:ins w:id="6105" w:author="user" w:date="2012-02-29T14:49:00Z"/>
          <w:rFonts w:ascii="Calibri" w:hAnsi="Calibri" w:cs="Calibri"/>
          <w:b/>
          <w:bCs/>
          <w:i w:val="0"/>
          <w:iCs/>
          <w:sz w:val="22"/>
          <w:szCs w:val="22"/>
        </w:rPr>
        <w:pPrChange w:id="6106" w:author="user" w:date="2012-03-01T11:55:00Z">
          <w:pPr>
            <w:pStyle w:val="ItalicHeading"/>
            <w:spacing w:before="0" w:line="300" w:lineRule="auto"/>
            <w:outlineLvl w:val="0"/>
          </w:pPr>
        </w:pPrChange>
      </w:pPr>
      <w:ins w:id="6107" w:author="user" w:date="2012-02-29T14:49:00Z">
        <w:r w:rsidRPr="00882AE7">
          <w:rPr>
            <w:rFonts w:ascii="Calibri" w:hAnsi="Calibri" w:cs="Calibri"/>
            <w:b/>
            <w:bCs/>
            <w:i w:val="0"/>
            <w:iCs/>
            <w:sz w:val="22"/>
            <w:szCs w:val="22"/>
          </w:rPr>
          <w:t>6.3.2</w:t>
        </w:r>
        <w:r>
          <w:rPr>
            <w:rFonts w:ascii="Calibri" w:hAnsi="Calibri" w:cs="Calibri"/>
            <w:b/>
            <w:bCs/>
            <w:i w:val="0"/>
            <w:iCs/>
            <w:sz w:val="22"/>
            <w:szCs w:val="22"/>
          </w:rPr>
          <w:t>.2</w:t>
        </w:r>
        <w:r w:rsidRPr="00882AE7">
          <w:rPr>
            <w:rFonts w:ascii="Calibri" w:hAnsi="Calibri" w:cs="Calibri"/>
            <w:b/>
            <w:bCs/>
            <w:i w:val="0"/>
            <w:iCs/>
            <w:sz w:val="22"/>
            <w:szCs w:val="22"/>
          </w:rPr>
          <w:t xml:space="preserve"> Business and Cottage Industry</w:t>
        </w:r>
      </w:ins>
    </w:p>
    <w:p w:rsidR="002B6273" w:rsidRPr="00145B40" w:rsidRDefault="002B6273" w:rsidP="000843A4">
      <w:pPr>
        <w:spacing w:line="278" w:lineRule="auto"/>
        <w:jc w:val="both"/>
        <w:rPr>
          <w:ins w:id="6108" w:author="user" w:date="2012-02-29T14:49:00Z"/>
          <w:rFonts w:ascii="Calibri" w:hAnsi="Calibri" w:cs="Calibri"/>
          <w:bCs/>
          <w:sz w:val="22"/>
          <w:szCs w:val="22"/>
        </w:rPr>
        <w:pPrChange w:id="6109" w:author="user" w:date="2012-03-01T11:55:00Z">
          <w:pPr>
            <w:spacing w:line="300" w:lineRule="auto"/>
            <w:jc w:val="both"/>
          </w:pPr>
        </w:pPrChange>
      </w:pPr>
      <w:ins w:id="6110" w:author="user" w:date="2012-02-29T14:49:00Z">
        <w:r w:rsidRPr="00145B40">
          <w:rPr>
            <w:rFonts w:ascii="Calibri" w:hAnsi="Calibri" w:cs="Calibri"/>
            <w:sz w:val="22"/>
            <w:szCs w:val="22"/>
          </w:rPr>
          <w:t>According to household survey it is recorded that, only 9.25%(14) households are engaged in business and cottage industry out of which 57.14% households are</w:t>
        </w:r>
        <w:r w:rsidRPr="00145B40">
          <w:rPr>
            <w:rFonts w:ascii="Calibri" w:hAnsi="Calibri" w:cs="Calibri"/>
            <w:b/>
            <w:sz w:val="22"/>
            <w:szCs w:val="22"/>
          </w:rPr>
          <w:t xml:space="preserve"> </w:t>
        </w:r>
        <w:r w:rsidRPr="00145B40">
          <w:rPr>
            <w:rFonts w:ascii="Calibri" w:hAnsi="Calibri" w:cs="Calibri"/>
            <w:sz w:val="22"/>
            <w:szCs w:val="22"/>
          </w:rPr>
          <w:t>engaged in</w:t>
        </w:r>
        <w:r w:rsidRPr="00145B40">
          <w:rPr>
            <w:rFonts w:ascii="Calibri" w:hAnsi="Calibri" w:cs="Calibri"/>
            <w:b/>
            <w:sz w:val="22"/>
            <w:szCs w:val="22"/>
          </w:rPr>
          <w:t xml:space="preserve"> </w:t>
        </w:r>
        <w:r w:rsidRPr="00145B40">
          <w:rPr>
            <w:rFonts w:ascii="Calibri" w:hAnsi="Calibri" w:cs="Calibri"/>
            <w:bCs/>
            <w:sz w:val="22"/>
            <w:szCs w:val="22"/>
          </w:rPr>
          <w:t>grocery</w:t>
        </w:r>
        <w:r w:rsidRPr="00145B40">
          <w:rPr>
            <w:rFonts w:ascii="Calibri" w:hAnsi="Calibri" w:cs="Calibri"/>
            <w:sz w:val="22"/>
            <w:szCs w:val="22"/>
          </w:rPr>
          <w:t xml:space="preserve"> shop</w:t>
        </w:r>
        <w:r w:rsidRPr="00145B40">
          <w:rPr>
            <w:rFonts w:ascii="Calibri" w:hAnsi="Calibri" w:cs="Calibri"/>
            <w:b/>
            <w:sz w:val="22"/>
            <w:szCs w:val="22"/>
          </w:rPr>
          <w:t xml:space="preserve">, </w:t>
        </w:r>
        <w:r w:rsidRPr="00145B40">
          <w:rPr>
            <w:rFonts w:ascii="Calibri" w:hAnsi="Calibri" w:cs="Calibri"/>
            <w:sz w:val="22"/>
            <w:szCs w:val="22"/>
          </w:rPr>
          <w:t>7.14</w:t>
        </w:r>
        <w:r w:rsidRPr="00145B40">
          <w:rPr>
            <w:rFonts w:ascii="Calibri" w:hAnsi="Calibri" w:cs="Calibri"/>
            <w:b/>
            <w:sz w:val="22"/>
            <w:szCs w:val="22"/>
          </w:rPr>
          <w:t xml:space="preserve">% </w:t>
        </w:r>
        <w:r w:rsidRPr="00145B40">
          <w:rPr>
            <w:rFonts w:ascii="Calibri" w:hAnsi="Calibri" w:cs="Calibri"/>
            <w:sz w:val="22"/>
            <w:szCs w:val="22"/>
          </w:rPr>
          <w:t>are engaged in workshop and</w:t>
        </w:r>
        <w:r w:rsidRPr="00145B40">
          <w:rPr>
            <w:rFonts w:ascii="Calibri" w:hAnsi="Calibri" w:cs="Calibri"/>
            <w:b/>
            <w:sz w:val="22"/>
            <w:szCs w:val="22"/>
          </w:rPr>
          <w:t xml:space="preserve"> </w:t>
        </w:r>
        <w:r w:rsidRPr="00145B40">
          <w:rPr>
            <w:rFonts w:ascii="Calibri" w:hAnsi="Calibri" w:cs="Calibri"/>
            <w:sz w:val="22"/>
            <w:szCs w:val="22"/>
          </w:rPr>
          <w:t>35.71</w:t>
        </w:r>
        <w:r w:rsidRPr="00145B40">
          <w:rPr>
            <w:rFonts w:ascii="Calibri" w:hAnsi="Calibri" w:cs="Calibri"/>
            <w:b/>
            <w:sz w:val="22"/>
            <w:szCs w:val="22"/>
          </w:rPr>
          <w:t xml:space="preserve">% </w:t>
        </w:r>
        <w:r w:rsidRPr="00145B40">
          <w:rPr>
            <w:rFonts w:ascii="Calibri" w:hAnsi="Calibri" w:cs="Calibri"/>
            <w:sz w:val="22"/>
            <w:szCs w:val="22"/>
          </w:rPr>
          <w:t>are engaged in cottage industry</w:t>
        </w:r>
        <w:r w:rsidRPr="00145B40">
          <w:rPr>
            <w:rFonts w:ascii="Calibri" w:hAnsi="Calibri" w:cs="Calibri"/>
            <w:b/>
            <w:sz w:val="22"/>
            <w:szCs w:val="22"/>
          </w:rPr>
          <w:t xml:space="preserve">. </w:t>
        </w:r>
        <w:r w:rsidRPr="00145B40">
          <w:rPr>
            <w:rFonts w:ascii="Calibri" w:hAnsi="Calibri" w:cs="Calibri"/>
            <w:sz w:val="22"/>
            <w:szCs w:val="22"/>
          </w:rPr>
          <w:t>The</w:t>
        </w:r>
        <w:r w:rsidRPr="00145B40">
          <w:rPr>
            <w:rFonts w:ascii="Calibri" w:hAnsi="Calibri" w:cs="Calibri"/>
            <w:b/>
            <w:sz w:val="22"/>
            <w:szCs w:val="22"/>
          </w:rPr>
          <w:t xml:space="preserve"> </w:t>
        </w:r>
        <w:r w:rsidRPr="00145B40">
          <w:rPr>
            <w:rFonts w:ascii="Calibri" w:hAnsi="Calibri" w:cs="Calibri"/>
            <w:sz w:val="22"/>
            <w:szCs w:val="22"/>
          </w:rPr>
          <w:t xml:space="preserve">average monthly incomes of </w:t>
        </w:r>
        <w:r w:rsidRPr="00145B40">
          <w:rPr>
            <w:rFonts w:ascii="Calibri" w:hAnsi="Calibri" w:cs="Calibri"/>
            <w:bCs/>
            <w:sz w:val="22"/>
            <w:szCs w:val="22"/>
          </w:rPr>
          <w:t>grocery shop, cottage industry and workshop are Rs.4500, Rs.7000 and Rs.14000 respectively.</w:t>
        </w:r>
      </w:ins>
    </w:p>
    <w:p w:rsidR="002B6273" w:rsidRPr="00145B40" w:rsidRDefault="002B6273" w:rsidP="000843A4">
      <w:pPr>
        <w:pStyle w:val="Caption"/>
        <w:spacing w:line="278" w:lineRule="auto"/>
        <w:outlineLvl w:val="0"/>
        <w:rPr>
          <w:ins w:id="6111" w:author="user" w:date="2012-02-29T14:49:00Z"/>
          <w:rFonts w:ascii="Calibri" w:hAnsi="Calibri" w:cs="Calibri"/>
          <w:szCs w:val="22"/>
        </w:rPr>
        <w:pPrChange w:id="6112" w:author="user" w:date="2012-03-01T11:55:00Z">
          <w:pPr>
            <w:pStyle w:val="Caption"/>
            <w:spacing w:line="300" w:lineRule="auto"/>
            <w:outlineLvl w:val="0"/>
          </w:pPr>
        </w:pPrChange>
      </w:pPr>
      <w:ins w:id="6113" w:author="user" w:date="2012-02-29T14:49:00Z">
        <w:r>
          <w:rPr>
            <w:rFonts w:ascii="Calibri" w:hAnsi="Calibri" w:cs="Calibri"/>
            <w:szCs w:val="22"/>
          </w:rPr>
          <w:t xml:space="preserve">6.3.2.3 </w:t>
        </w:r>
        <w:r w:rsidRPr="00145B40">
          <w:rPr>
            <w:rFonts w:ascii="Calibri" w:hAnsi="Calibri" w:cs="Calibri"/>
            <w:szCs w:val="22"/>
          </w:rPr>
          <w:t>Ownership of House, Valuable Household Assets and Infrastructures</w:t>
        </w:r>
      </w:ins>
    </w:p>
    <w:p w:rsidR="002B6273" w:rsidRDefault="002B6273" w:rsidP="000843A4">
      <w:pPr>
        <w:spacing w:line="278" w:lineRule="auto"/>
        <w:jc w:val="both"/>
        <w:rPr>
          <w:ins w:id="6114" w:author="user" w:date="2012-02-29T14:49:00Z"/>
          <w:rFonts w:ascii="Calibri" w:hAnsi="Calibri" w:cs="Calibri"/>
          <w:b/>
          <w:bCs/>
          <w:sz w:val="18"/>
          <w:szCs w:val="18"/>
          <w:lang w:bidi="ne-NP"/>
        </w:rPr>
        <w:pPrChange w:id="6115" w:author="user" w:date="2012-03-01T11:55:00Z">
          <w:pPr>
            <w:spacing w:line="300" w:lineRule="auto"/>
            <w:jc w:val="both"/>
          </w:pPr>
        </w:pPrChange>
      </w:pPr>
      <w:ins w:id="6116" w:author="user" w:date="2012-02-29T14:49:00Z">
        <w:r w:rsidRPr="00145B40">
          <w:rPr>
            <w:rFonts w:ascii="Calibri" w:hAnsi="Calibri" w:cs="Calibri"/>
            <w:bCs/>
            <w:sz w:val="22"/>
            <w:szCs w:val="22"/>
          </w:rPr>
          <w:t>Household survey indicates that 98.64% of the surveyed households are living in their own house and remaining (1.36%) are living in rented</w:t>
        </w:r>
        <w:r>
          <w:rPr>
            <w:rFonts w:ascii="Calibri" w:hAnsi="Calibri" w:cs="Calibri"/>
            <w:bCs/>
            <w:sz w:val="22"/>
            <w:szCs w:val="22"/>
          </w:rPr>
          <w:t xml:space="preserve"> house</w:t>
        </w:r>
        <w:r w:rsidRPr="00145B40">
          <w:rPr>
            <w:rFonts w:ascii="Calibri" w:hAnsi="Calibri" w:cs="Calibri"/>
            <w:bCs/>
            <w:sz w:val="22"/>
            <w:szCs w:val="22"/>
          </w:rPr>
          <w:t xml:space="preserve"> and their relatives.</w:t>
        </w:r>
      </w:ins>
    </w:p>
    <w:p w:rsidR="002B6273" w:rsidRPr="00145B40" w:rsidRDefault="002B6273" w:rsidP="000843A4">
      <w:pPr>
        <w:pStyle w:val="ReportText"/>
        <w:spacing w:line="278" w:lineRule="auto"/>
        <w:ind w:left="0"/>
        <w:rPr>
          <w:ins w:id="6117" w:author="user" w:date="2012-02-29T14:49:00Z"/>
          <w:rFonts w:ascii="Calibri" w:hAnsi="Calibri" w:cs="Calibri"/>
          <w:bCs/>
          <w:szCs w:val="22"/>
          <w:lang w:bidi="ne-NP"/>
        </w:rPr>
        <w:pPrChange w:id="6118" w:author="user" w:date="2012-03-01T11:55:00Z">
          <w:pPr>
            <w:pStyle w:val="ReportText"/>
            <w:spacing w:line="300" w:lineRule="auto"/>
          </w:pPr>
        </w:pPrChange>
      </w:pPr>
      <w:ins w:id="6119" w:author="user" w:date="2012-02-29T14:49:00Z">
        <w:r w:rsidRPr="00145B40">
          <w:rPr>
            <w:rFonts w:ascii="Calibri" w:hAnsi="Calibri" w:cs="Calibri"/>
            <w:szCs w:val="22"/>
          </w:rPr>
          <w:t>Field study reveals that most of the houses of the project affected people are made of mud and stone bricks</w:t>
        </w:r>
        <w:r>
          <w:rPr>
            <w:rFonts w:ascii="Calibri" w:hAnsi="Calibri" w:cs="Calibri"/>
            <w:szCs w:val="22"/>
          </w:rPr>
          <w:t xml:space="preserve"> (36.73%)</w:t>
        </w:r>
        <w:r w:rsidRPr="00145B40">
          <w:rPr>
            <w:rFonts w:ascii="Calibri" w:hAnsi="Calibri" w:cs="Calibri"/>
            <w:szCs w:val="22"/>
          </w:rPr>
          <w:t>, cement and bricks</w:t>
        </w:r>
        <w:r>
          <w:rPr>
            <w:rFonts w:ascii="Calibri" w:hAnsi="Calibri" w:cs="Calibri"/>
            <w:szCs w:val="22"/>
          </w:rPr>
          <w:t xml:space="preserve"> (21.77%)</w:t>
        </w:r>
        <w:r w:rsidRPr="00145B40">
          <w:rPr>
            <w:rFonts w:ascii="Calibri" w:hAnsi="Calibri" w:cs="Calibri"/>
            <w:szCs w:val="22"/>
          </w:rPr>
          <w:t xml:space="preserve"> and wood</w:t>
        </w:r>
        <w:r>
          <w:rPr>
            <w:rFonts w:ascii="Calibri" w:hAnsi="Calibri" w:cs="Calibri"/>
            <w:szCs w:val="22"/>
          </w:rPr>
          <w:t>en wall (3.40%)</w:t>
        </w:r>
        <w:r w:rsidRPr="00145B40">
          <w:rPr>
            <w:rFonts w:ascii="Calibri" w:hAnsi="Calibri" w:cs="Calibri"/>
            <w:szCs w:val="22"/>
          </w:rPr>
          <w:t xml:space="preserve">. </w:t>
        </w:r>
        <w:r w:rsidRPr="00145B40">
          <w:rPr>
            <w:rFonts w:ascii="Calibri" w:hAnsi="Calibri" w:cs="Calibri"/>
            <w:bCs/>
            <w:szCs w:val="22"/>
          </w:rPr>
          <w:t xml:space="preserve">Regarding for the roof type of the surveyed houses, about 55.78% are made with zinc plates, 21.09% are thatched, 13.61% are slate tiles and 9.52% are RCC. Of the houses about 61.90 % (91) are one </w:t>
        </w:r>
        <w:r w:rsidRPr="00145B40">
          <w:rPr>
            <w:rFonts w:ascii="Calibri" w:hAnsi="Calibri" w:cs="Calibri"/>
            <w:bCs/>
            <w:szCs w:val="22"/>
            <w:lang w:bidi="ne-NP"/>
          </w:rPr>
          <w:t xml:space="preserve">story’s, 34.69 % (51) are two storied and 3.40 % (5) houses are three storied. </w:t>
        </w:r>
      </w:ins>
    </w:p>
    <w:p w:rsidR="002B6273" w:rsidRPr="000843A4" w:rsidRDefault="002B6273" w:rsidP="000843A4">
      <w:pPr>
        <w:pStyle w:val="Tableafter"/>
        <w:spacing w:line="278" w:lineRule="auto"/>
        <w:rPr>
          <w:ins w:id="6120" w:author="user" w:date="2012-02-29T14:49:00Z"/>
          <w:rFonts w:ascii="Calibri" w:hAnsi="Calibri" w:cs="Calibri"/>
          <w:b/>
          <w:sz w:val="2"/>
          <w:szCs w:val="10"/>
          <w:rPrChange w:id="6121" w:author="user" w:date="2012-03-01T11:55:00Z">
            <w:rPr>
              <w:ins w:id="6122" w:author="user" w:date="2012-02-29T14:49:00Z"/>
              <w:rFonts w:ascii="Calibri" w:hAnsi="Calibri" w:cs="Calibri"/>
              <w:b/>
              <w:sz w:val="10"/>
              <w:szCs w:val="10"/>
            </w:rPr>
          </w:rPrChange>
        </w:rPr>
        <w:pPrChange w:id="6123" w:author="user" w:date="2012-03-01T11:55:00Z">
          <w:pPr>
            <w:pStyle w:val="Tableafter"/>
            <w:spacing w:line="300" w:lineRule="auto"/>
          </w:pPr>
        </w:pPrChange>
      </w:pPr>
    </w:p>
    <w:p w:rsidR="002B6273" w:rsidRPr="00145B40" w:rsidRDefault="002B6273" w:rsidP="000843A4">
      <w:pPr>
        <w:pStyle w:val="Tableafter"/>
        <w:spacing w:line="278" w:lineRule="auto"/>
        <w:rPr>
          <w:ins w:id="6124" w:author="user" w:date="2012-02-29T14:49:00Z"/>
          <w:rFonts w:ascii="Calibri" w:hAnsi="Calibri" w:cs="Calibri"/>
          <w:b/>
          <w:sz w:val="18"/>
          <w:szCs w:val="18"/>
        </w:rPr>
        <w:pPrChange w:id="6125" w:author="user" w:date="2012-03-01T11:55:00Z">
          <w:pPr>
            <w:pStyle w:val="Tableafter"/>
            <w:spacing w:line="300" w:lineRule="auto"/>
          </w:pPr>
        </w:pPrChange>
      </w:pPr>
      <w:ins w:id="6126" w:author="user" w:date="2012-02-29T14:49:00Z">
        <w:r w:rsidRPr="00261758">
          <w:rPr>
            <w:rFonts w:ascii="Calibri" w:hAnsi="Calibri" w:cs="Calibri"/>
            <w:b/>
            <w:sz w:val="20"/>
            <w:szCs w:val="20"/>
          </w:rPr>
          <w:t xml:space="preserve">Table- 6.26 Houses by Type of Wall </w:t>
        </w:r>
      </w:ins>
    </w:p>
    <w:tbl>
      <w:tblPr>
        <w:tblW w:w="8400" w:type="dxa"/>
        <w:tblInd w:w="99" w:type="dxa"/>
        <w:tblLook w:val="04A0"/>
      </w:tblPr>
      <w:tblGrid>
        <w:gridCol w:w="2200"/>
        <w:gridCol w:w="1060"/>
        <w:gridCol w:w="1339"/>
        <w:gridCol w:w="961"/>
        <w:gridCol w:w="1060"/>
        <w:gridCol w:w="820"/>
        <w:gridCol w:w="960"/>
      </w:tblGrid>
      <w:tr w:rsidR="002B6273" w:rsidRPr="00145B40" w:rsidTr="0074335E">
        <w:trPr>
          <w:trHeight w:val="270"/>
          <w:ins w:id="6127" w:author="user" w:date="2012-02-29T14:49:00Z"/>
        </w:trPr>
        <w:tc>
          <w:tcPr>
            <w:tcW w:w="2200" w:type="dxa"/>
            <w:vMerge w:val="restart"/>
            <w:tcBorders>
              <w:top w:val="single" w:sz="4" w:space="0" w:color="auto"/>
              <w:left w:val="single" w:sz="4" w:space="0" w:color="auto"/>
              <w:bottom w:val="single" w:sz="4" w:space="0" w:color="auto"/>
              <w:right w:val="single" w:sz="4" w:space="0" w:color="auto"/>
            </w:tcBorders>
            <w:shd w:val="clear" w:color="auto" w:fill="auto"/>
          </w:tcPr>
          <w:p w:rsidR="002B6273" w:rsidRPr="00043E81" w:rsidRDefault="002B6273" w:rsidP="000843A4">
            <w:pPr>
              <w:spacing w:line="278" w:lineRule="auto"/>
              <w:jc w:val="both"/>
              <w:rPr>
                <w:ins w:id="6128" w:author="user" w:date="2012-02-29T14:49:00Z"/>
                <w:rFonts w:ascii="Calibri" w:hAnsi="Calibri" w:cs="Calibri"/>
                <w:sz w:val="20"/>
                <w:szCs w:val="20"/>
                <w:lang w:bidi="ne-NP"/>
              </w:rPr>
              <w:pPrChange w:id="6129" w:author="user" w:date="2012-03-01T11:55:00Z">
                <w:pPr>
                  <w:jc w:val="both"/>
                </w:pPr>
              </w:pPrChange>
            </w:pPr>
            <w:ins w:id="6130" w:author="user" w:date="2012-02-29T14:49:00Z">
              <w:r w:rsidRPr="00043E81">
                <w:rPr>
                  <w:rFonts w:ascii="Calibri" w:hAnsi="Calibri" w:cs="Calibri"/>
                  <w:sz w:val="20"/>
                  <w:szCs w:val="20"/>
                  <w:lang w:bidi="ne-NP"/>
                </w:rPr>
                <w:t>VDC/Municipality</w:t>
              </w:r>
            </w:ins>
          </w:p>
        </w:tc>
        <w:tc>
          <w:tcPr>
            <w:tcW w:w="5240" w:type="dxa"/>
            <w:gridSpan w:val="5"/>
            <w:tcBorders>
              <w:top w:val="single" w:sz="4" w:space="0" w:color="auto"/>
              <w:left w:val="nil"/>
              <w:bottom w:val="single" w:sz="4" w:space="0" w:color="auto"/>
              <w:right w:val="single" w:sz="4" w:space="0" w:color="auto"/>
            </w:tcBorders>
            <w:shd w:val="clear" w:color="auto" w:fill="auto"/>
          </w:tcPr>
          <w:p w:rsidR="002B6273" w:rsidRPr="00043E81" w:rsidRDefault="002B6273" w:rsidP="000843A4">
            <w:pPr>
              <w:spacing w:line="278" w:lineRule="auto"/>
              <w:jc w:val="both"/>
              <w:rPr>
                <w:ins w:id="6131" w:author="user" w:date="2012-02-29T14:49:00Z"/>
                <w:rFonts w:ascii="Calibri" w:hAnsi="Calibri" w:cs="Calibri"/>
                <w:b/>
                <w:bCs/>
                <w:sz w:val="20"/>
                <w:szCs w:val="20"/>
                <w:lang w:bidi="ne-NP"/>
              </w:rPr>
              <w:pPrChange w:id="6132" w:author="user" w:date="2012-03-01T11:55:00Z">
                <w:pPr>
                  <w:jc w:val="both"/>
                </w:pPr>
              </w:pPrChange>
            </w:pPr>
            <w:ins w:id="6133" w:author="user" w:date="2012-02-29T14:49:00Z">
              <w:r w:rsidRPr="00043E81">
                <w:rPr>
                  <w:rFonts w:ascii="Calibri" w:hAnsi="Calibri" w:cs="Calibri"/>
                  <w:b/>
                  <w:bCs/>
                  <w:sz w:val="20"/>
                  <w:szCs w:val="20"/>
                  <w:lang w:bidi="ne-NP"/>
                </w:rPr>
                <w:t xml:space="preserve">                                   Wall Type</w:t>
              </w:r>
            </w:ins>
          </w:p>
        </w:tc>
        <w:tc>
          <w:tcPr>
            <w:tcW w:w="960" w:type="dxa"/>
            <w:tcBorders>
              <w:top w:val="single" w:sz="4" w:space="0" w:color="auto"/>
              <w:left w:val="nil"/>
              <w:bottom w:val="single" w:sz="4" w:space="0" w:color="auto"/>
              <w:right w:val="single" w:sz="4" w:space="0" w:color="auto"/>
            </w:tcBorders>
            <w:shd w:val="clear" w:color="auto" w:fill="auto"/>
            <w:noWrap/>
            <w:vAlign w:val="bottom"/>
          </w:tcPr>
          <w:p w:rsidR="002B6273" w:rsidRPr="00043E81" w:rsidRDefault="002B6273" w:rsidP="000843A4">
            <w:pPr>
              <w:spacing w:line="278" w:lineRule="auto"/>
              <w:jc w:val="center"/>
              <w:rPr>
                <w:ins w:id="6134" w:author="user" w:date="2012-02-29T14:49:00Z"/>
                <w:rFonts w:ascii="Calibri" w:hAnsi="Calibri" w:cs="Calibri"/>
                <w:b/>
                <w:bCs/>
                <w:sz w:val="20"/>
                <w:szCs w:val="20"/>
                <w:lang w:bidi="ne-NP"/>
              </w:rPr>
              <w:pPrChange w:id="6135" w:author="user" w:date="2012-03-01T11:55:00Z">
                <w:pPr>
                  <w:jc w:val="center"/>
                </w:pPr>
              </w:pPrChange>
            </w:pPr>
            <w:ins w:id="6136" w:author="user" w:date="2012-02-29T14:49:00Z">
              <w:r w:rsidRPr="00043E81">
                <w:rPr>
                  <w:rFonts w:ascii="Calibri" w:hAnsi="Calibri" w:cs="Calibri"/>
                  <w:b/>
                  <w:bCs/>
                  <w:sz w:val="20"/>
                  <w:szCs w:val="20"/>
                  <w:lang w:bidi="ne-NP"/>
                </w:rPr>
                <w:t>Total</w:t>
              </w:r>
            </w:ins>
          </w:p>
        </w:tc>
      </w:tr>
      <w:tr w:rsidR="002B6273" w:rsidRPr="00145B40" w:rsidTr="0074335E">
        <w:trPr>
          <w:trHeight w:val="495"/>
          <w:ins w:id="6137" w:author="user" w:date="2012-02-29T14:49:00Z"/>
        </w:trPr>
        <w:tc>
          <w:tcPr>
            <w:tcW w:w="2200" w:type="dxa"/>
            <w:vMerge/>
            <w:tcBorders>
              <w:top w:val="single" w:sz="4" w:space="0" w:color="auto"/>
              <w:left w:val="single" w:sz="4" w:space="0" w:color="auto"/>
              <w:bottom w:val="single" w:sz="4" w:space="0" w:color="auto"/>
              <w:right w:val="single" w:sz="4" w:space="0" w:color="auto"/>
            </w:tcBorders>
            <w:vAlign w:val="center"/>
          </w:tcPr>
          <w:p w:rsidR="002B6273" w:rsidRPr="00043E81" w:rsidRDefault="002B6273" w:rsidP="0074335E">
            <w:pPr>
              <w:rPr>
                <w:ins w:id="6138" w:author="user" w:date="2012-02-29T14:49:00Z"/>
                <w:rFonts w:ascii="Calibri" w:hAnsi="Calibri" w:cs="Calibri"/>
                <w:sz w:val="20"/>
                <w:szCs w:val="20"/>
                <w:lang w:bidi="ne-NP"/>
              </w:rPr>
            </w:pPr>
          </w:p>
        </w:tc>
        <w:tc>
          <w:tcPr>
            <w:tcW w:w="1060" w:type="dxa"/>
            <w:tcBorders>
              <w:top w:val="nil"/>
              <w:left w:val="nil"/>
              <w:bottom w:val="single" w:sz="4" w:space="0" w:color="auto"/>
              <w:right w:val="single" w:sz="4" w:space="0" w:color="auto"/>
            </w:tcBorders>
            <w:shd w:val="clear" w:color="auto" w:fill="auto"/>
          </w:tcPr>
          <w:p w:rsidR="002B6273" w:rsidRPr="00043E81" w:rsidRDefault="002B6273" w:rsidP="0074335E">
            <w:pPr>
              <w:jc w:val="both"/>
              <w:rPr>
                <w:ins w:id="6139" w:author="user" w:date="2012-02-29T14:49:00Z"/>
                <w:rFonts w:ascii="Calibri" w:hAnsi="Calibri" w:cs="Calibri"/>
                <w:b/>
                <w:bCs/>
                <w:sz w:val="20"/>
                <w:szCs w:val="20"/>
                <w:lang w:bidi="ne-NP"/>
              </w:rPr>
            </w:pPr>
            <w:ins w:id="6140" w:author="user" w:date="2012-02-29T14:49:00Z">
              <w:r w:rsidRPr="00043E81">
                <w:rPr>
                  <w:rFonts w:ascii="Calibri" w:hAnsi="Calibri" w:cs="Calibri"/>
                  <w:b/>
                  <w:bCs/>
                  <w:sz w:val="20"/>
                  <w:szCs w:val="20"/>
                  <w:lang w:bidi="ne-NP"/>
                </w:rPr>
                <w:t>Cement and Brick</w:t>
              </w:r>
            </w:ins>
          </w:p>
        </w:tc>
        <w:tc>
          <w:tcPr>
            <w:tcW w:w="1339" w:type="dxa"/>
            <w:tcBorders>
              <w:top w:val="nil"/>
              <w:left w:val="nil"/>
              <w:bottom w:val="single" w:sz="4" w:space="0" w:color="auto"/>
              <w:right w:val="single" w:sz="4" w:space="0" w:color="auto"/>
            </w:tcBorders>
            <w:shd w:val="clear" w:color="auto" w:fill="auto"/>
          </w:tcPr>
          <w:p w:rsidR="002B6273" w:rsidRPr="00043E81" w:rsidRDefault="002B6273" w:rsidP="0074335E">
            <w:pPr>
              <w:jc w:val="both"/>
              <w:rPr>
                <w:ins w:id="6141" w:author="user" w:date="2012-02-29T14:49:00Z"/>
                <w:rFonts w:ascii="Calibri" w:hAnsi="Calibri" w:cs="Calibri"/>
                <w:b/>
                <w:bCs/>
                <w:sz w:val="20"/>
                <w:szCs w:val="20"/>
                <w:lang w:bidi="ne-NP"/>
              </w:rPr>
            </w:pPr>
            <w:ins w:id="6142" w:author="user" w:date="2012-02-29T14:49:00Z">
              <w:r w:rsidRPr="00043E81">
                <w:rPr>
                  <w:rFonts w:ascii="Calibri" w:hAnsi="Calibri" w:cs="Calibri"/>
                  <w:b/>
                  <w:bCs/>
                  <w:sz w:val="20"/>
                  <w:szCs w:val="20"/>
                  <w:lang w:bidi="ne-NP"/>
                </w:rPr>
                <w:t>Mud and  Stone  Brick</w:t>
              </w:r>
            </w:ins>
          </w:p>
        </w:tc>
        <w:tc>
          <w:tcPr>
            <w:tcW w:w="961" w:type="dxa"/>
            <w:tcBorders>
              <w:top w:val="nil"/>
              <w:left w:val="nil"/>
              <w:bottom w:val="single" w:sz="4" w:space="0" w:color="auto"/>
              <w:right w:val="single" w:sz="4" w:space="0" w:color="auto"/>
            </w:tcBorders>
            <w:shd w:val="clear" w:color="auto" w:fill="auto"/>
          </w:tcPr>
          <w:p w:rsidR="002B6273" w:rsidRPr="00043E81" w:rsidRDefault="002B6273" w:rsidP="0074335E">
            <w:pPr>
              <w:jc w:val="both"/>
              <w:rPr>
                <w:ins w:id="6143" w:author="user" w:date="2012-02-29T14:49:00Z"/>
                <w:rFonts w:ascii="Calibri" w:hAnsi="Calibri" w:cs="Calibri"/>
                <w:b/>
                <w:bCs/>
                <w:sz w:val="20"/>
                <w:szCs w:val="20"/>
                <w:lang w:bidi="ne-NP"/>
              </w:rPr>
            </w:pPr>
            <w:ins w:id="6144" w:author="user" w:date="2012-02-29T14:49:00Z">
              <w:r w:rsidRPr="00043E81">
                <w:rPr>
                  <w:rFonts w:ascii="Calibri" w:hAnsi="Calibri" w:cs="Calibri"/>
                  <w:b/>
                  <w:bCs/>
                  <w:sz w:val="20"/>
                  <w:szCs w:val="20"/>
                  <w:lang w:bidi="ne-NP"/>
                </w:rPr>
                <w:t>Wooden Wall</w:t>
              </w:r>
            </w:ins>
          </w:p>
        </w:tc>
        <w:tc>
          <w:tcPr>
            <w:tcW w:w="1060" w:type="dxa"/>
            <w:tcBorders>
              <w:top w:val="nil"/>
              <w:left w:val="nil"/>
              <w:bottom w:val="single" w:sz="4" w:space="0" w:color="auto"/>
              <w:right w:val="single" w:sz="4" w:space="0" w:color="auto"/>
            </w:tcBorders>
            <w:shd w:val="clear" w:color="auto" w:fill="auto"/>
          </w:tcPr>
          <w:p w:rsidR="002B6273" w:rsidRPr="00043E81" w:rsidRDefault="002B6273" w:rsidP="0074335E">
            <w:pPr>
              <w:jc w:val="both"/>
              <w:rPr>
                <w:ins w:id="6145" w:author="user" w:date="2012-02-29T14:49:00Z"/>
                <w:rFonts w:ascii="Calibri" w:hAnsi="Calibri" w:cs="Calibri"/>
                <w:b/>
                <w:bCs/>
                <w:sz w:val="20"/>
                <w:szCs w:val="20"/>
                <w:lang w:bidi="ne-NP"/>
              </w:rPr>
            </w:pPr>
            <w:ins w:id="6146" w:author="user" w:date="2012-02-29T14:49:00Z">
              <w:r w:rsidRPr="00043E81">
                <w:rPr>
                  <w:rFonts w:ascii="Calibri" w:hAnsi="Calibri" w:cs="Calibri"/>
                  <w:b/>
                  <w:bCs/>
                  <w:sz w:val="20"/>
                  <w:szCs w:val="20"/>
                  <w:lang w:bidi="ne-NP"/>
                </w:rPr>
                <w:t>Bamboo Wall</w:t>
              </w:r>
            </w:ins>
          </w:p>
        </w:tc>
        <w:tc>
          <w:tcPr>
            <w:tcW w:w="820" w:type="dxa"/>
            <w:tcBorders>
              <w:top w:val="nil"/>
              <w:left w:val="nil"/>
              <w:bottom w:val="single" w:sz="4" w:space="0" w:color="auto"/>
              <w:right w:val="single" w:sz="4" w:space="0" w:color="auto"/>
            </w:tcBorders>
            <w:shd w:val="clear" w:color="auto" w:fill="auto"/>
          </w:tcPr>
          <w:p w:rsidR="002B6273" w:rsidRPr="00043E81" w:rsidRDefault="002B6273" w:rsidP="0074335E">
            <w:pPr>
              <w:jc w:val="both"/>
              <w:rPr>
                <w:ins w:id="6147" w:author="user" w:date="2012-02-29T14:49:00Z"/>
                <w:rFonts w:ascii="Calibri" w:hAnsi="Calibri" w:cs="Calibri"/>
                <w:b/>
                <w:bCs/>
                <w:sz w:val="20"/>
                <w:szCs w:val="20"/>
                <w:lang w:bidi="ne-NP"/>
              </w:rPr>
            </w:pPr>
            <w:ins w:id="6148" w:author="user" w:date="2012-02-29T14:49:00Z">
              <w:r w:rsidRPr="00043E81">
                <w:rPr>
                  <w:rFonts w:ascii="Calibri" w:hAnsi="Calibri" w:cs="Calibri"/>
                  <w:b/>
                  <w:bCs/>
                  <w:sz w:val="20"/>
                  <w:szCs w:val="20"/>
                  <w:lang w:bidi="ne-NP"/>
                </w:rPr>
                <w:t>Hollow   wall</w:t>
              </w:r>
            </w:ins>
          </w:p>
        </w:tc>
        <w:tc>
          <w:tcPr>
            <w:tcW w:w="960"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6149" w:author="user" w:date="2012-02-29T14:49:00Z"/>
                <w:rFonts w:ascii="Calibri" w:hAnsi="Calibri" w:cs="Calibri"/>
                <w:b/>
                <w:bCs/>
                <w:sz w:val="20"/>
                <w:szCs w:val="20"/>
                <w:lang w:bidi="ne-NP"/>
              </w:rPr>
            </w:pPr>
            <w:ins w:id="6150" w:author="user" w:date="2012-02-29T14:49:00Z">
              <w:r w:rsidRPr="00043E81">
                <w:rPr>
                  <w:rFonts w:ascii="Calibri" w:hAnsi="Calibri" w:cs="Calibri"/>
                  <w:b/>
                  <w:bCs/>
                  <w:sz w:val="20"/>
                  <w:szCs w:val="20"/>
                  <w:lang w:bidi="ne-NP"/>
                </w:rPr>
                <w:t> </w:t>
              </w:r>
            </w:ins>
          </w:p>
        </w:tc>
      </w:tr>
      <w:tr w:rsidR="002B6273" w:rsidRPr="00145B40" w:rsidTr="0074335E">
        <w:trPr>
          <w:trHeight w:val="300"/>
          <w:ins w:id="6151" w:author="user" w:date="2012-02-29T14:49:00Z"/>
        </w:trPr>
        <w:tc>
          <w:tcPr>
            <w:tcW w:w="2200"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152" w:author="user" w:date="2012-02-29T14:49:00Z"/>
                <w:rFonts w:ascii="Calibri" w:hAnsi="Calibri" w:cs="Calibri"/>
                <w:sz w:val="20"/>
                <w:szCs w:val="20"/>
                <w:lang w:bidi="ne-NP"/>
              </w:rPr>
            </w:pPr>
            <w:smartTag w:uri="urn:schemas-microsoft-com:office:smarttags" w:element="place">
              <w:smartTag w:uri="urn:schemas-microsoft-com:office:smarttags" w:element="PlaceName">
                <w:ins w:id="6153" w:author="user" w:date="2012-02-29T14:49:00Z">
                  <w:r w:rsidRPr="00043E81">
                    <w:rPr>
                      <w:rFonts w:ascii="Calibri" w:hAnsi="Calibri" w:cs="Calibri"/>
                      <w:sz w:val="20"/>
                      <w:szCs w:val="20"/>
                      <w:lang w:bidi="ne-NP"/>
                    </w:rPr>
                    <w:t>Hetauda</w:t>
                  </w:r>
                </w:ins>
              </w:smartTag>
              <w:ins w:id="6154" w:author="user" w:date="2012-02-29T14:49:00Z">
                <w:r w:rsidRPr="00043E81">
                  <w:rPr>
                    <w:rFonts w:ascii="Calibri" w:hAnsi="Calibri" w:cs="Calibri"/>
                    <w:sz w:val="20"/>
                    <w:szCs w:val="20"/>
                    <w:lang w:bidi="ne-NP"/>
                  </w:rPr>
                  <w:t xml:space="preserve"> </w:t>
                </w:r>
                <w:smartTag w:uri="urn:schemas-microsoft-com:office:smarttags" w:element="PlaceType">
                  <w:r w:rsidRPr="00043E81">
                    <w:rPr>
                      <w:rFonts w:ascii="Calibri" w:hAnsi="Calibri" w:cs="Calibri"/>
                      <w:sz w:val="20"/>
                      <w:szCs w:val="20"/>
                      <w:lang w:bidi="ne-NP"/>
                    </w:rPr>
                    <w:t>Municipality</w:t>
                  </w:r>
                </w:smartTag>
              </w:ins>
            </w:smartTag>
            <w:ins w:id="6155" w:author="user" w:date="2012-02-29T14:49:00Z">
              <w:r w:rsidRPr="00043E81">
                <w:rPr>
                  <w:rFonts w:ascii="Calibri" w:hAnsi="Calibri" w:cs="Calibri"/>
                  <w:sz w:val="20"/>
                  <w:szCs w:val="20"/>
                  <w:lang w:bidi="ne-NP"/>
                </w:rPr>
                <w:t xml:space="preserve"> </w:t>
              </w:r>
            </w:ins>
          </w:p>
        </w:tc>
        <w:tc>
          <w:tcPr>
            <w:tcW w:w="10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156" w:author="user" w:date="2012-02-29T14:49:00Z"/>
                <w:rFonts w:ascii="Calibri" w:hAnsi="Calibri" w:cs="Calibri"/>
                <w:sz w:val="20"/>
                <w:szCs w:val="20"/>
                <w:lang w:bidi="ne-NP"/>
              </w:rPr>
            </w:pPr>
            <w:ins w:id="6157" w:author="user" w:date="2012-02-29T14:49:00Z">
              <w:r w:rsidRPr="00043E81">
                <w:rPr>
                  <w:rFonts w:ascii="Calibri" w:hAnsi="Calibri" w:cs="Calibri"/>
                  <w:sz w:val="20"/>
                  <w:szCs w:val="20"/>
                  <w:lang w:bidi="ne-NP"/>
                </w:rPr>
                <w:t>3</w:t>
              </w:r>
            </w:ins>
          </w:p>
        </w:tc>
        <w:tc>
          <w:tcPr>
            <w:tcW w:w="1339"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158" w:author="user" w:date="2012-02-29T14:49:00Z"/>
                <w:rFonts w:ascii="Calibri" w:hAnsi="Calibri" w:cs="Calibri"/>
                <w:sz w:val="20"/>
                <w:szCs w:val="20"/>
                <w:lang w:bidi="ne-NP"/>
              </w:rPr>
            </w:pPr>
            <w:ins w:id="6159" w:author="user" w:date="2012-02-29T14:49:00Z">
              <w:r w:rsidRPr="00043E81">
                <w:rPr>
                  <w:rFonts w:ascii="Calibri" w:hAnsi="Calibri" w:cs="Calibri"/>
                  <w:sz w:val="20"/>
                  <w:szCs w:val="20"/>
                  <w:lang w:bidi="ne-NP"/>
                </w:rPr>
                <w:t>2</w:t>
              </w:r>
            </w:ins>
          </w:p>
        </w:tc>
        <w:tc>
          <w:tcPr>
            <w:tcW w:w="961"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160" w:author="user" w:date="2012-02-29T14:49:00Z"/>
                <w:rFonts w:ascii="Calibri" w:hAnsi="Calibri" w:cs="Calibri"/>
                <w:sz w:val="20"/>
                <w:szCs w:val="20"/>
                <w:lang w:bidi="ne-NP"/>
              </w:rPr>
            </w:pPr>
            <w:ins w:id="6161" w:author="user" w:date="2012-02-29T14:49:00Z">
              <w:r w:rsidRPr="00043E81">
                <w:rPr>
                  <w:rFonts w:ascii="Calibri" w:hAnsi="Calibri" w:cs="Calibri"/>
                  <w:sz w:val="20"/>
                  <w:szCs w:val="20"/>
                  <w:lang w:bidi="ne-NP"/>
                </w:rPr>
                <w:t>1</w:t>
              </w:r>
            </w:ins>
          </w:p>
        </w:tc>
        <w:tc>
          <w:tcPr>
            <w:tcW w:w="10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162" w:author="user" w:date="2012-02-29T14:49:00Z"/>
                <w:rFonts w:ascii="Calibri" w:hAnsi="Calibri" w:cs="Calibri"/>
                <w:sz w:val="20"/>
                <w:szCs w:val="20"/>
                <w:lang w:bidi="ne-NP"/>
              </w:rPr>
            </w:pPr>
            <w:ins w:id="6163" w:author="user" w:date="2012-02-29T14:49:00Z">
              <w:r w:rsidRPr="00043E81">
                <w:rPr>
                  <w:rFonts w:ascii="Calibri" w:hAnsi="Calibri" w:cs="Calibri"/>
                  <w:sz w:val="20"/>
                  <w:szCs w:val="20"/>
                  <w:lang w:bidi="ne-NP"/>
                </w:rPr>
                <w:t>-</w:t>
              </w:r>
            </w:ins>
          </w:p>
        </w:tc>
        <w:tc>
          <w:tcPr>
            <w:tcW w:w="82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164" w:author="user" w:date="2012-02-29T14:49:00Z"/>
                <w:rFonts w:ascii="Calibri" w:hAnsi="Calibri" w:cs="Calibri"/>
                <w:sz w:val="20"/>
                <w:szCs w:val="20"/>
                <w:lang w:bidi="ne-NP"/>
              </w:rPr>
            </w:pPr>
            <w:ins w:id="6165" w:author="user" w:date="2012-02-29T14:49:00Z">
              <w:r w:rsidRPr="00043E81">
                <w:rPr>
                  <w:rFonts w:ascii="Calibri" w:hAnsi="Calibri" w:cs="Calibri"/>
                  <w:sz w:val="20"/>
                  <w:szCs w:val="20"/>
                  <w:lang w:bidi="ne-NP"/>
                </w:rPr>
                <w:t>1</w:t>
              </w:r>
            </w:ins>
          </w:p>
        </w:tc>
        <w:tc>
          <w:tcPr>
            <w:tcW w:w="960"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6166" w:author="user" w:date="2012-02-29T14:49:00Z"/>
                <w:rFonts w:ascii="Calibri" w:hAnsi="Calibri" w:cs="Calibri"/>
                <w:sz w:val="20"/>
                <w:szCs w:val="20"/>
                <w:lang w:bidi="ne-NP"/>
              </w:rPr>
            </w:pPr>
            <w:ins w:id="6167" w:author="user" w:date="2012-02-29T14:49:00Z">
              <w:r w:rsidRPr="00043E81">
                <w:rPr>
                  <w:rFonts w:ascii="Calibri" w:hAnsi="Calibri" w:cs="Calibri"/>
                  <w:sz w:val="20"/>
                  <w:szCs w:val="20"/>
                  <w:lang w:bidi="ne-NP"/>
                </w:rPr>
                <w:t>7</w:t>
              </w:r>
            </w:ins>
          </w:p>
        </w:tc>
      </w:tr>
      <w:tr w:rsidR="002B6273" w:rsidRPr="00145B40" w:rsidTr="0074335E">
        <w:trPr>
          <w:trHeight w:val="300"/>
          <w:ins w:id="6168" w:author="user" w:date="2012-02-29T14:49:00Z"/>
        </w:trPr>
        <w:tc>
          <w:tcPr>
            <w:tcW w:w="2200"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169" w:author="user" w:date="2012-02-29T14:49:00Z"/>
                <w:rFonts w:ascii="Calibri" w:hAnsi="Calibri" w:cs="Calibri"/>
                <w:sz w:val="20"/>
                <w:szCs w:val="20"/>
                <w:lang w:bidi="ne-NP"/>
              </w:rPr>
            </w:pPr>
            <w:ins w:id="6170" w:author="user" w:date="2012-02-29T14:49:00Z">
              <w:r w:rsidRPr="00043E81">
                <w:rPr>
                  <w:rFonts w:ascii="Calibri" w:hAnsi="Calibri" w:cs="Calibri"/>
                  <w:sz w:val="20"/>
                  <w:szCs w:val="20"/>
                  <w:lang w:bidi="ne-NP"/>
                </w:rPr>
                <w:t>Basamadi</w:t>
              </w:r>
            </w:ins>
          </w:p>
        </w:tc>
        <w:tc>
          <w:tcPr>
            <w:tcW w:w="10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171" w:author="user" w:date="2012-02-29T14:49:00Z"/>
                <w:rFonts w:ascii="Calibri" w:hAnsi="Calibri" w:cs="Calibri"/>
                <w:sz w:val="20"/>
                <w:szCs w:val="20"/>
                <w:lang w:bidi="ne-NP"/>
              </w:rPr>
            </w:pPr>
            <w:ins w:id="6172" w:author="user" w:date="2012-02-29T14:49:00Z">
              <w:r w:rsidRPr="00043E81">
                <w:rPr>
                  <w:rFonts w:ascii="Calibri" w:hAnsi="Calibri" w:cs="Calibri"/>
                  <w:sz w:val="20"/>
                  <w:szCs w:val="20"/>
                  <w:lang w:bidi="ne-NP"/>
                </w:rPr>
                <w:t>14</w:t>
              </w:r>
            </w:ins>
          </w:p>
        </w:tc>
        <w:tc>
          <w:tcPr>
            <w:tcW w:w="1339"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173" w:author="user" w:date="2012-02-29T14:49:00Z"/>
                <w:rFonts w:ascii="Calibri" w:hAnsi="Calibri" w:cs="Calibri"/>
                <w:sz w:val="20"/>
                <w:szCs w:val="20"/>
                <w:lang w:bidi="ne-NP"/>
              </w:rPr>
            </w:pPr>
            <w:ins w:id="6174" w:author="user" w:date="2012-02-29T14:49:00Z">
              <w:r w:rsidRPr="00043E81">
                <w:rPr>
                  <w:rFonts w:ascii="Calibri" w:hAnsi="Calibri" w:cs="Calibri"/>
                  <w:sz w:val="20"/>
                  <w:szCs w:val="20"/>
                  <w:lang w:bidi="ne-NP"/>
                </w:rPr>
                <w:t>9</w:t>
              </w:r>
            </w:ins>
          </w:p>
        </w:tc>
        <w:tc>
          <w:tcPr>
            <w:tcW w:w="961"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175" w:author="user" w:date="2012-02-29T14:49:00Z"/>
                <w:rFonts w:ascii="Calibri" w:hAnsi="Calibri" w:cs="Calibri"/>
                <w:sz w:val="20"/>
                <w:szCs w:val="20"/>
                <w:lang w:bidi="ne-NP"/>
              </w:rPr>
            </w:pPr>
            <w:ins w:id="6176" w:author="user" w:date="2012-02-29T14:49:00Z">
              <w:r w:rsidRPr="00043E81">
                <w:rPr>
                  <w:rFonts w:ascii="Calibri" w:hAnsi="Calibri" w:cs="Calibri"/>
                  <w:sz w:val="20"/>
                  <w:szCs w:val="20"/>
                  <w:lang w:bidi="ne-NP"/>
                </w:rPr>
                <w:t>3</w:t>
              </w:r>
            </w:ins>
          </w:p>
        </w:tc>
        <w:tc>
          <w:tcPr>
            <w:tcW w:w="10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177" w:author="user" w:date="2012-02-29T14:49:00Z"/>
                <w:rFonts w:ascii="Calibri" w:hAnsi="Calibri" w:cs="Calibri"/>
                <w:sz w:val="20"/>
                <w:szCs w:val="20"/>
                <w:lang w:bidi="ne-NP"/>
              </w:rPr>
            </w:pPr>
            <w:ins w:id="6178" w:author="user" w:date="2012-02-29T14:49:00Z">
              <w:r w:rsidRPr="00043E81">
                <w:rPr>
                  <w:rFonts w:ascii="Calibri" w:hAnsi="Calibri" w:cs="Calibri"/>
                  <w:sz w:val="20"/>
                  <w:szCs w:val="20"/>
                  <w:lang w:bidi="ne-NP"/>
                </w:rPr>
                <w:t>-</w:t>
              </w:r>
            </w:ins>
          </w:p>
        </w:tc>
        <w:tc>
          <w:tcPr>
            <w:tcW w:w="82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179" w:author="user" w:date="2012-02-29T14:49:00Z"/>
                <w:rFonts w:ascii="Calibri" w:hAnsi="Calibri" w:cs="Calibri"/>
                <w:sz w:val="20"/>
                <w:szCs w:val="20"/>
                <w:lang w:bidi="ne-NP"/>
              </w:rPr>
            </w:pPr>
            <w:ins w:id="6180" w:author="user" w:date="2012-02-29T14:49:00Z">
              <w:r w:rsidRPr="00043E81">
                <w:rPr>
                  <w:rFonts w:ascii="Calibri" w:hAnsi="Calibri" w:cs="Calibri"/>
                  <w:sz w:val="20"/>
                  <w:szCs w:val="20"/>
                  <w:lang w:bidi="ne-NP"/>
                </w:rPr>
                <w:t>1</w:t>
              </w:r>
            </w:ins>
          </w:p>
        </w:tc>
        <w:tc>
          <w:tcPr>
            <w:tcW w:w="960"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6181" w:author="user" w:date="2012-02-29T14:49:00Z"/>
                <w:rFonts w:ascii="Calibri" w:hAnsi="Calibri" w:cs="Calibri"/>
                <w:sz w:val="20"/>
                <w:szCs w:val="20"/>
                <w:lang w:bidi="ne-NP"/>
              </w:rPr>
            </w:pPr>
            <w:ins w:id="6182" w:author="user" w:date="2012-02-29T14:49:00Z">
              <w:r w:rsidRPr="00043E81">
                <w:rPr>
                  <w:rFonts w:ascii="Calibri" w:hAnsi="Calibri" w:cs="Calibri"/>
                  <w:sz w:val="20"/>
                  <w:szCs w:val="20"/>
                  <w:lang w:bidi="ne-NP"/>
                </w:rPr>
                <w:t>27</w:t>
              </w:r>
            </w:ins>
          </w:p>
        </w:tc>
      </w:tr>
      <w:tr w:rsidR="002B6273" w:rsidRPr="00145B40" w:rsidTr="0074335E">
        <w:trPr>
          <w:trHeight w:val="300"/>
          <w:ins w:id="6183" w:author="user" w:date="2012-02-29T14:49:00Z"/>
        </w:trPr>
        <w:tc>
          <w:tcPr>
            <w:tcW w:w="2200"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184" w:author="user" w:date="2012-02-29T14:49:00Z"/>
                <w:rFonts w:ascii="Calibri" w:hAnsi="Calibri" w:cs="Calibri"/>
                <w:sz w:val="20"/>
                <w:szCs w:val="20"/>
                <w:lang w:bidi="ne-NP"/>
              </w:rPr>
            </w:pPr>
            <w:ins w:id="6185" w:author="user" w:date="2012-02-29T14:49:00Z">
              <w:r w:rsidRPr="00043E81">
                <w:rPr>
                  <w:rFonts w:ascii="Calibri" w:hAnsi="Calibri" w:cs="Calibri"/>
                  <w:sz w:val="20"/>
                  <w:szCs w:val="20"/>
                  <w:lang w:bidi="ne-NP"/>
                </w:rPr>
                <w:t>Manahari</w:t>
              </w:r>
            </w:ins>
          </w:p>
        </w:tc>
        <w:tc>
          <w:tcPr>
            <w:tcW w:w="10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186" w:author="user" w:date="2012-02-29T14:49:00Z"/>
                <w:rFonts w:ascii="Calibri" w:hAnsi="Calibri" w:cs="Calibri"/>
                <w:sz w:val="20"/>
                <w:szCs w:val="20"/>
                <w:lang w:bidi="ne-NP"/>
              </w:rPr>
            </w:pPr>
            <w:ins w:id="6187" w:author="user" w:date="2012-02-29T14:49:00Z">
              <w:r w:rsidRPr="00043E81">
                <w:rPr>
                  <w:rFonts w:ascii="Calibri" w:hAnsi="Calibri" w:cs="Calibri"/>
                  <w:sz w:val="20"/>
                  <w:szCs w:val="20"/>
                  <w:lang w:bidi="ne-NP"/>
                </w:rPr>
                <w:t>20</w:t>
              </w:r>
            </w:ins>
          </w:p>
        </w:tc>
        <w:tc>
          <w:tcPr>
            <w:tcW w:w="1339"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188" w:author="user" w:date="2012-02-29T14:49:00Z"/>
                <w:rFonts w:ascii="Calibri" w:hAnsi="Calibri" w:cs="Calibri"/>
                <w:sz w:val="20"/>
                <w:szCs w:val="20"/>
                <w:lang w:bidi="ne-NP"/>
              </w:rPr>
            </w:pPr>
            <w:ins w:id="6189" w:author="user" w:date="2012-02-29T14:49:00Z">
              <w:r w:rsidRPr="00043E81">
                <w:rPr>
                  <w:rFonts w:ascii="Calibri" w:hAnsi="Calibri" w:cs="Calibri"/>
                  <w:sz w:val="20"/>
                  <w:szCs w:val="20"/>
                  <w:lang w:bidi="ne-NP"/>
                </w:rPr>
                <w:t>12</w:t>
              </w:r>
            </w:ins>
          </w:p>
        </w:tc>
        <w:tc>
          <w:tcPr>
            <w:tcW w:w="961"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190" w:author="user" w:date="2012-02-29T14:49:00Z"/>
                <w:rFonts w:ascii="Calibri" w:hAnsi="Calibri" w:cs="Calibri"/>
                <w:sz w:val="20"/>
                <w:szCs w:val="20"/>
                <w:lang w:bidi="ne-NP"/>
              </w:rPr>
            </w:pPr>
            <w:ins w:id="6191" w:author="user" w:date="2012-02-29T14:49:00Z">
              <w:r w:rsidRPr="00043E81">
                <w:rPr>
                  <w:rFonts w:ascii="Calibri" w:hAnsi="Calibri" w:cs="Calibri"/>
                  <w:sz w:val="20"/>
                  <w:szCs w:val="20"/>
                  <w:lang w:bidi="ne-NP"/>
                </w:rPr>
                <w:t>16</w:t>
              </w:r>
            </w:ins>
          </w:p>
        </w:tc>
        <w:tc>
          <w:tcPr>
            <w:tcW w:w="10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192" w:author="user" w:date="2012-02-29T14:49:00Z"/>
                <w:rFonts w:ascii="Calibri" w:hAnsi="Calibri" w:cs="Calibri"/>
                <w:sz w:val="20"/>
                <w:szCs w:val="20"/>
                <w:lang w:bidi="ne-NP"/>
              </w:rPr>
            </w:pPr>
            <w:ins w:id="6193" w:author="user" w:date="2012-02-29T14:49:00Z">
              <w:r w:rsidRPr="00043E81">
                <w:rPr>
                  <w:rFonts w:ascii="Calibri" w:hAnsi="Calibri" w:cs="Calibri"/>
                  <w:sz w:val="20"/>
                  <w:szCs w:val="20"/>
                  <w:lang w:bidi="ne-NP"/>
                </w:rPr>
                <w:t>-</w:t>
              </w:r>
            </w:ins>
          </w:p>
        </w:tc>
        <w:tc>
          <w:tcPr>
            <w:tcW w:w="82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194" w:author="user" w:date="2012-02-29T14:49:00Z"/>
                <w:rFonts w:ascii="Calibri" w:hAnsi="Calibri" w:cs="Calibri"/>
                <w:sz w:val="20"/>
                <w:szCs w:val="20"/>
                <w:lang w:bidi="ne-NP"/>
              </w:rPr>
            </w:pPr>
            <w:ins w:id="6195" w:author="user" w:date="2012-02-29T14:49:00Z">
              <w:r w:rsidRPr="00043E81">
                <w:rPr>
                  <w:rFonts w:ascii="Calibri" w:hAnsi="Calibri" w:cs="Calibri"/>
                  <w:sz w:val="20"/>
                  <w:szCs w:val="20"/>
                  <w:lang w:bidi="ne-NP"/>
                </w:rPr>
                <w:t>3</w:t>
              </w:r>
            </w:ins>
          </w:p>
        </w:tc>
        <w:tc>
          <w:tcPr>
            <w:tcW w:w="960"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6196" w:author="user" w:date="2012-02-29T14:49:00Z"/>
                <w:rFonts w:ascii="Calibri" w:hAnsi="Calibri" w:cs="Calibri"/>
                <w:sz w:val="20"/>
                <w:szCs w:val="20"/>
                <w:lang w:bidi="ne-NP"/>
              </w:rPr>
            </w:pPr>
            <w:ins w:id="6197" w:author="user" w:date="2012-02-29T14:49:00Z">
              <w:r w:rsidRPr="00043E81">
                <w:rPr>
                  <w:rFonts w:ascii="Calibri" w:hAnsi="Calibri" w:cs="Calibri"/>
                  <w:sz w:val="20"/>
                  <w:szCs w:val="20"/>
                  <w:lang w:bidi="ne-NP"/>
                </w:rPr>
                <w:t>51</w:t>
              </w:r>
            </w:ins>
          </w:p>
        </w:tc>
      </w:tr>
      <w:tr w:rsidR="002B6273" w:rsidRPr="00145B40" w:rsidTr="0074335E">
        <w:trPr>
          <w:trHeight w:val="300"/>
          <w:ins w:id="6198" w:author="user" w:date="2012-02-29T14:49:00Z"/>
        </w:trPr>
        <w:tc>
          <w:tcPr>
            <w:tcW w:w="2200"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199" w:author="user" w:date="2012-02-29T14:49:00Z"/>
                <w:rFonts w:ascii="Calibri" w:hAnsi="Calibri" w:cs="Calibri"/>
                <w:sz w:val="20"/>
                <w:szCs w:val="20"/>
                <w:lang w:bidi="ne-NP"/>
              </w:rPr>
            </w:pPr>
            <w:ins w:id="6200" w:author="user" w:date="2012-02-29T14:49:00Z">
              <w:r w:rsidRPr="00043E81">
                <w:rPr>
                  <w:rFonts w:ascii="Calibri" w:hAnsi="Calibri" w:cs="Calibri"/>
                  <w:sz w:val="20"/>
                  <w:szCs w:val="20"/>
                  <w:lang w:bidi="ne-NP"/>
                </w:rPr>
                <w:t>Birendranagar</w:t>
              </w:r>
            </w:ins>
          </w:p>
        </w:tc>
        <w:tc>
          <w:tcPr>
            <w:tcW w:w="10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201" w:author="user" w:date="2012-02-29T14:49:00Z"/>
                <w:rFonts w:ascii="Calibri" w:hAnsi="Calibri" w:cs="Calibri"/>
                <w:sz w:val="20"/>
                <w:szCs w:val="20"/>
                <w:lang w:bidi="ne-NP"/>
              </w:rPr>
            </w:pPr>
            <w:ins w:id="6202" w:author="user" w:date="2012-02-29T14:49:00Z">
              <w:r w:rsidRPr="00043E81">
                <w:rPr>
                  <w:rFonts w:ascii="Calibri" w:hAnsi="Calibri" w:cs="Calibri"/>
                  <w:sz w:val="20"/>
                  <w:szCs w:val="20"/>
                  <w:lang w:bidi="ne-NP"/>
                </w:rPr>
                <w:t>6</w:t>
              </w:r>
            </w:ins>
          </w:p>
        </w:tc>
        <w:tc>
          <w:tcPr>
            <w:tcW w:w="1339"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203" w:author="user" w:date="2012-02-29T14:49:00Z"/>
                <w:rFonts w:ascii="Calibri" w:hAnsi="Calibri" w:cs="Calibri"/>
                <w:sz w:val="20"/>
                <w:szCs w:val="20"/>
                <w:lang w:bidi="ne-NP"/>
              </w:rPr>
            </w:pPr>
            <w:ins w:id="6204" w:author="user" w:date="2012-02-29T14:49:00Z">
              <w:r w:rsidRPr="00043E81">
                <w:rPr>
                  <w:rFonts w:ascii="Calibri" w:hAnsi="Calibri" w:cs="Calibri"/>
                  <w:sz w:val="20"/>
                  <w:szCs w:val="20"/>
                  <w:lang w:bidi="ne-NP"/>
                </w:rPr>
                <w:t>10</w:t>
              </w:r>
            </w:ins>
          </w:p>
        </w:tc>
        <w:tc>
          <w:tcPr>
            <w:tcW w:w="961"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205" w:author="user" w:date="2012-02-29T14:49:00Z"/>
                <w:rFonts w:ascii="Calibri" w:hAnsi="Calibri" w:cs="Calibri"/>
                <w:sz w:val="20"/>
                <w:szCs w:val="20"/>
                <w:lang w:bidi="ne-NP"/>
              </w:rPr>
            </w:pPr>
            <w:ins w:id="6206" w:author="user" w:date="2012-02-29T14:49:00Z">
              <w:r w:rsidRPr="00043E81">
                <w:rPr>
                  <w:rFonts w:ascii="Calibri" w:hAnsi="Calibri" w:cs="Calibri"/>
                  <w:sz w:val="20"/>
                  <w:szCs w:val="20"/>
                  <w:lang w:bidi="ne-NP"/>
                </w:rPr>
                <w:t>4</w:t>
              </w:r>
            </w:ins>
          </w:p>
        </w:tc>
        <w:tc>
          <w:tcPr>
            <w:tcW w:w="10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207" w:author="user" w:date="2012-02-29T14:49:00Z"/>
                <w:rFonts w:ascii="Calibri" w:hAnsi="Calibri" w:cs="Calibri"/>
                <w:sz w:val="20"/>
                <w:szCs w:val="20"/>
                <w:lang w:bidi="ne-NP"/>
              </w:rPr>
            </w:pPr>
            <w:ins w:id="6208" w:author="user" w:date="2012-02-29T14:49:00Z">
              <w:r w:rsidRPr="00043E81">
                <w:rPr>
                  <w:rFonts w:ascii="Calibri" w:hAnsi="Calibri" w:cs="Calibri"/>
                  <w:sz w:val="20"/>
                  <w:szCs w:val="20"/>
                  <w:lang w:bidi="ne-NP"/>
                </w:rPr>
                <w:t>-</w:t>
              </w:r>
            </w:ins>
          </w:p>
        </w:tc>
        <w:tc>
          <w:tcPr>
            <w:tcW w:w="82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209" w:author="user" w:date="2012-02-29T14:49:00Z"/>
                <w:rFonts w:ascii="Calibri" w:hAnsi="Calibri" w:cs="Calibri"/>
                <w:sz w:val="20"/>
                <w:szCs w:val="20"/>
                <w:lang w:bidi="ne-NP"/>
              </w:rPr>
            </w:pPr>
            <w:ins w:id="6210" w:author="user" w:date="2012-02-29T14:49:00Z">
              <w:r w:rsidRPr="00043E81">
                <w:rPr>
                  <w:rFonts w:ascii="Calibri" w:hAnsi="Calibri" w:cs="Calibri"/>
                  <w:sz w:val="20"/>
                  <w:szCs w:val="20"/>
                  <w:lang w:bidi="ne-NP"/>
                </w:rPr>
                <w:t>-</w:t>
              </w:r>
            </w:ins>
          </w:p>
        </w:tc>
        <w:tc>
          <w:tcPr>
            <w:tcW w:w="960"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6211" w:author="user" w:date="2012-02-29T14:49:00Z"/>
                <w:rFonts w:ascii="Calibri" w:hAnsi="Calibri" w:cs="Calibri"/>
                <w:sz w:val="20"/>
                <w:szCs w:val="20"/>
                <w:lang w:bidi="ne-NP"/>
              </w:rPr>
            </w:pPr>
            <w:ins w:id="6212" w:author="user" w:date="2012-02-29T14:49:00Z">
              <w:r w:rsidRPr="00043E81">
                <w:rPr>
                  <w:rFonts w:ascii="Calibri" w:hAnsi="Calibri" w:cs="Calibri"/>
                  <w:sz w:val="20"/>
                  <w:szCs w:val="20"/>
                  <w:lang w:bidi="ne-NP"/>
                </w:rPr>
                <w:t>20</w:t>
              </w:r>
            </w:ins>
          </w:p>
        </w:tc>
      </w:tr>
      <w:tr w:rsidR="002B6273" w:rsidRPr="00145B40" w:rsidTr="0074335E">
        <w:trPr>
          <w:trHeight w:val="300"/>
          <w:ins w:id="6213" w:author="user" w:date="2012-02-29T14:49:00Z"/>
        </w:trPr>
        <w:tc>
          <w:tcPr>
            <w:tcW w:w="2200"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214" w:author="user" w:date="2012-02-29T14:49:00Z"/>
                <w:rFonts w:ascii="Calibri" w:hAnsi="Calibri" w:cs="Calibri"/>
                <w:sz w:val="20"/>
                <w:szCs w:val="20"/>
                <w:lang w:bidi="ne-NP"/>
              </w:rPr>
            </w:pPr>
            <w:ins w:id="6215" w:author="user" w:date="2012-02-29T14:49:00Z">
              <w:r w:rsidRPr="00043E81">
                <w:rPr>
                  <w:rFonts w:ascii="Calibri" w:hAnsi="Calibri" w:cs="Calibri"/>
                  <w:sz w:val="20"/>
                  <w:szCs w:val="20"/>
                  <w:lang w:bidi="ne-NP"/>
                </w:rPr>
                <w:t>Chainpur</w:t>
              </w:r>
            </w:ins>
          </w:p>
        </w:tc>
        <w:tc>
          <w:tcPr>
            <w:tcW w:w="10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216" w:author="user" w:date="2012-02-29T14:49:00Z"/>
                <w:rFonts w:ascii="Calibri" w:hAnsi="Calibri" w:cs="Calibri"/>
                <w:sz w:val="20"/>
                <w:szCs w:val="20"/>
                <w:lang w:bidi="ne-NP"/>
              </w:rPr>
            </w:pPr>
            <w:ins w:id="6217" w:author="user" w:date="2012-02-29T14:49:00Z">
              <w:r w:rsidRPr="00043E81">
                <w:rPr>
                  <w:rFonts w:ascii="Calibri" w:hAnsi="Calibri" w:cs="Calibri"/>
                  <w:sz w:val="20"/>
                  <w:szCs w:val="20"/>
                  <w:lang w:bidi="ne-NP"/>
                </w:rPr>
                <w:t>2</w:t>
              </w:r>
            </w:ins>
          </w:p>
        </w:tc>
        <w:tc>
          <w:tcPr>
            <w:tcW w:w="1339"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218" w:author="user" w:date="2012-02-29T14:49:00Z"/>
                <w:rFonts w:ascii="Calibri" w:hAnsi="Calibri" w:cs="Calibri"/>
                <w:sz w:val="20"/>
                <w:szCs w:val="20"/>
                <w:lang w:bidi="ne-NP"/>
              </w:rPr>
            </w:pPr>
            <w:ins w:id="6219" w:author="user" w:date="2012-02-29T14:49:00Z">
              <w:r w:rsidRPr="00043E81">
                <w:rPr>
                  <w:rFonts w:ascii="Calibri" w:hAnsi="Calibri" w:cs="Calibri"/>
                  <w:sz w:val="20"/>
                  <w:szCs w:val="20"/>
                  <w:lang w:bidi="ne-NP"/>
                </w:rPr>
                <w:t>12</w:t>
              </w:r>
            </w:ins>
          </w:p>
        </w:tc>
        <w:tc>
          <w:tcPr>
            <w:tcW w:w="961"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220" w:author="user" w:date="2012-02-29T14:49:00Z"/>
                <w:rFonts w:ascii="Calibri" w:hAnsi="Calibri" w:cs="Calibri"/>
                <w:sz w:val="20"/>
                <w:szCs w:val="20"/>
                <w:lang w:bidi="ne-NP"/>
              </w:rPr>
            </w:pPr>
            <w:ins w:id="6221" w:author="user" w:date="2012-02-29T14:49:00Z">
              <w:r w:rsidRPr="00043E81">
                <w:rPr>
                  <w:rFonts w:ascii="Calibri" w:hAnsi="Calibri" w:cs="Calibri"/>
                  <w:sz w:val="20"/>
                  <w:szCs w:val="20"/>
                  <w:lang w:bidi="ne-NP"/>
                </w:rPr>
                <w:t>4</w:t>
              </w:r>
            </w:ins>
          </w:p>
        </w:tc>
        <w:tc>
          <w:tcPr>
            <w:tcW w:w="10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222" w:author="user" w:date="2012-02-29T14:49:00Z"/>
                <w:rFonts w:ascii="Calibri" w:hAnsi="Calibri" w:cs="Calibri"/>
                <w:sz w:val="20"/>
                <w:szCs w:val="20"/>
                <w:lang w:bidi="ne-NP"/>
              </w:rPr>
            </w:pPr>
            <w:ins w:id="6223" w:author="user" w:date="2012-02-29T14:49:00Z">
              <w:r w:rsidRPr="00043E81">
                <w:rPr>
                  <w:rFonts w:ascii="Calibri" w:hAnsi="Calibri" w:cs="Calibri"/>
                  <w:sz w:val="20"/>
                  <w:szCs w:val="20"/>
                  <w:lang w:bidi="ne-NP"/>
                </w:rPr>
                <w:t>-</w:t>
              </w:r>
            </w:ins>
          </w:p>
        </w:tc>
        <w:tc>
          <w:tcPr>
            <w:tcW w:w="82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224" w:author="user" w:date="2012-02-29T14:49:00Z"/>
                <w:rFonts w:ascii="Calibri" w:hAnsi="Calibri" w:cs="Calibri"/>
                <w:sz w:val="20"/>
                <w:szCs w:val="20"/>
                <w:lang w:bidi="ne-NP"/>
              </w:rPr>
            </w:pPr>
            <w:ins w:id="6225" w:author="user" w:date="2012-02-29T14:49:00Z">
              <w:r w:rsidRPr="00043E81">
                <w:rPr>
                  <w:rFonts w:ascii="Calibri" w:hAnsi="Calibri" w:cs="Calibri"/>
                  <w:sz w:val="20"/>
                  <w:szCs w:val="20"/>
                  <w:lang w:bidi="ne-NP"/>
                </w:rPr>
                <w:t>-</w:t>
              </w:r>
            </w:ins>
          </w:p>
        </w:tc>
        <w:tc>
          <w:tcPr>
            <w:tcW w:w="960"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6226" w:author="user" w:date="2012-02-29T14:49:00Z"/>
                <w:rFonts w:ascii="Calibri" w:hAnsi="Calibri" w:cs="Calibri"/>
                <w:sz w:val="20"/>
                <w:szCs w:val="20"/>
                <w:lang w:bidi="ne-NP"/>
              </w:rPr>
            </w:pPr>
            <w:ins w:id="6227" w:author="user" w:date="2012-02-29T14:49:00Z">
              <w:r w:rsidRPr="00043E81">
                <w:rPr>
                  <w:rFonts w:ascii="Calibri" w:hAnsi="Calibri" w:cs="Calibri"/>
                  <w:sz w:val="20"/>
                  <w:szCs w:val="20"/>
                  <w:lang w:bidi="ne-NP"/>
                </w:rPr>
                <w:t>18</w:t>
              </w:r>
            </w:ins>
          </w:p>
        </w:tc>
      </w:tr>
      <w:tr w:rsidR="002B6273" w:rsidRPr="00145B40" w:rsidTr="0074335E">
        <w:trPr>
          <w:trHeight w:val="300"/>
          <w:ins w:id="6228" w:author="user" w:date="2012-02-29T14:49:00Z"/>
        </w:trPr>
        <w:tc>
          <w:tcPr>
            <w:tcW w:w="2200"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229" w:author="user" w:date="2012-02-29T14:49:00Z"/>
                <w:rFonts w:ascii="Calibri" w:hAnsi="Calibri" w:cs="Calibri"/>
                <w:sz w:val="20"/>
                <w:szCs w:val="20"/>
                <w:lang w:bidi="ne-NP"/>
              </w:rPr>
            </w:pPr>
            <w:ins w:id="6230" w:author="user" w:date="2012-02-29T14:49:00Z">
              <w:r w:rsidRPr="00043E81">
                <w:rPr>
                  <w:rFonts w:ascii="Calibri" w:hAnsi="Calibri" w:cs="Calibri"/>
                  <w:sz w:val="20"/>
                  <w:szCs w:val="20"/>
                  <w:lang w:bidi="ne-NP"/>
                </w:rPr>
                <w:t>Jutpani</w:t>
              </w:r>
            </w:ins>
          </w:p>
        </w:tc>
        <w:tc>
          <w:tcPr>
            <w:tcW w:w="10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231" w:author="user" w:date="2012-02-29T14:49:00Z"/>
                <w:rFonts w:ascii="Calibri" w:hAnsi="Calibri" w:cs="Calibri"/>
                <w:sz w:val="20"/>
                <w:szCs w:val="20"/>
                <w:lang w:bidi="ne-NP"/>
              </w:rPr>
            </w:pPr>
            <w:ins w:id="6232" w:author="user" w:date="2012-02-29T14:49:00Z">
              <w:r w:rsidRPr="00043E81">
                <w:rPr>
                  <w:rFonts w:ascii="Calibri" w:hAnsi="Calibri" w:cs="Calibri"/>
                  <w:sz w:val="20"/>
                  <w:szCs w:val="20"/>
                  <w:lang w:bidi="ne-NP"/>
                </w:rPr>
                <w:t>2</w:t>
              </w:r>
            </w:ins>
          </w:p>
        </w:tc>
        <w:tc>
          <w:tcPr>
            <w:tcW w:w="1339"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233" w:author="user" w:date="2012-02-29T14:49:00Z"/>
                <w:rFonts w:ascii="Calibri" w:hAnsi="Calibri" w:cs="Calibri"/>
                <w:sz w:val="20"/>
                <w:szCs w:val="20"/>
                <w:lang w:bidi="ne-NP"/>
              </w:rPr>
            </w:pPr>
            <w:ins w:id="6234" w:author="user" w:date="2012-02-29T14:49:00Z">
              <w:r w:rsidRPr="00043E81">
                <w:rPr>
                  <w:rFonts w:ascii="Calibri" w:hAnsi="Calibri" w:cs="Calibri"/>
                  <w:sz w:val="20"/>
                  <w:szCs w:val="20"/>
                  <w:lang w:bidi="ne-NP"/>
                </w:rPr>
                <w:t>2</w:t>
              </w:r>
            </w:ins>
          </w:p>
        </w:tc>
        <w:tc>
          <w:tcPr>
            <w:tcW w:w="961"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235" w:author="user" w:date="2012-02-29T14:49:00Z"/>
                <w:rFonts w:ascii="Calibri" w:hAnsi="Calibri" w:cs="Calibri"/>
                <w:sz w:val="20"/>
                <w:szCs w:val="20"/>
                <w:lang w:bidi="ne-NP"/>
              </w:rPr>
            </w:pPr>
            <w:ins w:id="6236" w:author="user" w:date="2012-02-29T14:49:00Z">
              <w:r w:rsidRPr="00043E81">
                <w:rPr>
                  <w:rFonts w:ascii="Calibri" w:hAnsi="Calibri" w:cs="Calibri"/>
                  <w:sz w:val="20"/>
                  <w:szCs w:val="20"/>
                  <w:lang w:bidi="ne-NP"/>
                </w:rPr>
                <w:t>2</w:t>
              </w:r>
            </w:ins>
          </w:p>
        </w:tc>
        <w:tc>
          <w:tcPr>
            <w:tcW w:w="10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237" w:author="user" w:date="2012-02-29T14:49:00Z"/>
                <w:rFonts w:ascii="Calibri" w:hAnsi="Calibri" w:cs="Calibri"/>
                <w:sz w:val="20"/>
                <w:szCs w:val="20"/>
                <w:lang w:bidi="ne-NP"/>
              </w:rPr>
            </w:pPr>
            <w:ins w:id="6238" w:author="user" w:date="2012-02-29T14:49:00Z">
              <w:r w:rsidRPr="00043E81">
                <w:rPr>
                  <w:rFonts w:ascii="Calibri" w:hAnsi="Calibri" w:cs="Calibri"/>
                  <w:sz w:val="20"/>
                  <w:szCs w:val="20"/>
                  <w:lang w:bidi="ne-NP"/>
                </w:rPr>
                <w:t>-</w:t>
              </w:r>
            </w:ins>
          </w:p>
        </w:tc>
        <w:tc>
          <w:tcPr>
            <w:tcW w:w="82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239" w:author="user" w:date="2012-02-29T14:49:00Z"/>
                <w:rFonts w:ascii="Calibri" w:hAnsi="Calibri" w:cs="Calibri"/>
                <w:sz w:val="20"/>
                <w:szCs w:val="20"/>
                <w:lang w:bidi="ne-NP"/>
              </w:rPr>
            </w:pPr>
            <w:ins w:id="6240" w:author="user" w:date="2012-02-29T14:49:00Z">
              <w:r w:rsidRPr="00043E81">
                <w:rPr>
                  <w:rFonts w:ascii="Calibri" w:hAnsi="Calibri" w:cs="Calibri"/>
                  <w:sz w:val="20"/>
                  <w:szCs w:val="20"/>
                  <w:lang w:bidi="ne-NP"/>
                </w:rPr>
                <w:t>-</w:t>
              </w:r>
            </w:ins>
          </w:p>
        </w:tc>
        <w:tc>
          <w:tcPr>
            <w:tcW w:w="960"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6241" w:author="user" w:date="2012-02-29T14:49:00Z"/>
                <w:rFonts w:ascii="Calibri" w:hAnsi="Calibri" w:cs="Calibri"/>
                <w:sz w:val="20"/>
                <w:szCs w:val="20"/>
                <w:lang w:bidi="ne-NP"/>
              </w:rPr>
            </w:pPr>
            <w:ins w:id="6242" w:author="user" w:date="2012-02-29T14:49:00Z">
              <w:r w:rsidRPr="00043E81">
                <w:rPr>
                  <w:rFonts w:ascii="Calibri" w:hAnsi="Calibri" w:cs="Calibri"/>
                  <w:sz w:val="20"/>
                  <w:szCs w:val="20"/>
                  <w:lang w:bidi="ne-NP"/>
                </w:rPr>
                <w:t>6</w:t>
              </w:r>
            </w:ins>
          </w:p>
        </w:tc>
      </w:tr>
      <w:tr w:rsidR="002B6273" w:rsidRPr="00145B40" w:rsidTr="0074335E">
        <w:trPr>
          <w:trHeight w:val="300"/>
          <w:ins w:id="6243" w:author="user" w:date="2012-02-29T14:49:00Z"/>
        </w:trPr>
        <w:tc>
          <w:tcPr>
            <w:tcW w:w="2200"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244" w:author="user" w:date="2012-02-29T14:49:00Z"/>
                <w:rFonts w:ascii="Calibri" w:hAnsi="Calibri" w:cs="Calibri"/>
                <w:sz w:val="20"/>
                <w:szCs w:val="20"/>
                <w:lang w:bidi="ne-NP"/>
              </w:rPr>
            </w:pPr>
            <w:ins w:id="6245" w:author="user" w:date="2012-02-29T14:49:00Z">
              <w:r w:rsidRPr="00043E81">
                <w:rPr>
                  <w:rFonts w:ascii="Calibri" w:hAnsi="Calibri" w:cs="Calibri"/>
                  <w:sz w:val="20"/>
                  <w:szCs w:val="20"/>
                  <w:lang w:bidi="ne-NP"/>
                </w:rPr>
                <w:t>Piple</w:t>
              </w:r>
            </w:ins>
          </w:p>
        </w:tc>
        <w:tc>
          <w:tcPr>
            <w:tcW w:w="10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246" w:author="user" w:date="2012-02-29T14:49:00Z"/>
                <w:rFonts w:ascii="Calibri" w:hAnsi="Calibri" w:cs="Calibri"/>
                <w:sz w:val="20"/>
                <w:szCs w:val="20"/>
                <w:lang w:bidi="ne-NP"/>
              </w:rPr>
            </w:pPr>
            <w:ins w:id="6247" w:author="user" w:date="2012-02-29T14:49:00Z">
              <w:r w:rsidRPr="00043E81">
                <w:rPr>
                  <w:rFonts w:ascii="Calibri" w:hAnsi="Calibri" w:cs="Calibri"/>
                  <w:sz w:val="20"/>
                  <w:szCs w:val="20"/>
                  <w:lang w:bidi="ne-NP"/>
                </w:rPr>
                <w:t>5</w:t>
              </w:r>
            </w:ins>
          </w:p>
        </w:tc>
        <w:tc>
          <w:tcPr>
            <w:tcW w:w="1339"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248" w:author="user" w:date="2012-02-29T14:49:00Z"/>
                <w:rFonts w:ascii="Calibri" w:hAnsi="Calibri" w:cs="Calibri"/>
                <w:sz w:val="20"/>
                <w:szCs w:val="20"/>
                <w:lang w:bidi="ne-NP"/>
              </w:rPr>
            </w:pPr>
            <w:ins w:id="6249" w:author="user" w:date="2012-02-29T14:49:00Z">
              <w:r w:rsidRPr="00043E81">
                <w:rPr>
                  <w:rFonts w:ascii="Calibri" w:hAnsi="Calibri" w:cs="Calibri"/>
                  <w:sz w:val="20"/>
                  <w:szCs w:val="20"/>
                  <w:lang w:bidi="ne-NP"/>
                </w:rPr>
                <w:t>5</w:t>
              </w:r>
            </w:ins>
          </w:p>
        </w:tc>
        <w:tc>
          <w:tcPr>
            <w:tcW w:w="961"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250" w:author="user" w:date="2012-02-29T14:49:00Z"/>
                <w:rFonts w:ascii="Calibri" w:hAnsi="Calibri" w:cs="Calibri"/>
                <w:sz w:val="20"/>
                <w:szCs w:val="20"/>
                <w:lang w:bidi="ne-NP"/>
              </w:rPr>
            </w:pPr>
            <w:ins w:id="6251" w:author="user" w:date="2012-02-29T14:49:00Z">
              <w:r w:rsidRPr="00043E81">
                <w:rPr>
                  <w:rFonts w:ascii="Calibri" w:hAnsi="Calibri" w:cs="Calibri"/>
                  <w:sz w:val="20"/>
                  <w:szCs w:val="20"/>
                  <w:lang w:bidi="ne-NP"/>
                </w:rPr>
                <w:t>2</w:t>
              </w:r>
            </w:ins>
          </w:p>
        </w:tc>
        <w:tc>
          <w:tcPr>
            <w:tcW w:w="10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252" w:author="user" w:date="2012-02-29T14:49:00Z"/>
                <w:rFonts w:ascii="Calibri" w:hAnsi="Calibri" w:cs="Calibri"/>
                <w:sz w:val="20"/>
                <w:szCs w:val="20"/>
                <w:lang w:bidi="ne-NP"/>
              </w:rPr>
            </w:pPr>
            <w:ins w:id="6253" w:author="user" w:date="2012-02-29T14:49:00Z">
              <w:r w:rsidRPr="00043E81">
                <w:rPr>
                  <w:rFonts w:ascii="Calibri" w:hAnsi="Calibri" w:cs="Calibri"/>
                  <w:sz w:val="20"/>
                  <w:szCs w:val="20"/>
                  <w:lang w:bidi="ne-NP"/>
                </w:rPr>
                <w:t>2</w:t>
              </w:r>
            </w:ins>
          </w:p>
        </w:tc>
        <w:tc>
          <w:tcPr>
            <w:tcW w:w="82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254" w:author="user" w:date="2012-02-29T14:49:00Z"/>
                <w:rFonts w:ascii="Calibri" w:hAnsi="Calibri" w:cs="Calibri"/>
                <w:sz w:val="20"/>
                <w:szCs w:val="20"/>
                <w:lang w:bidi="ne-NP"/>
              </w:rPr>
            </w:pPr>
            <w:ins w:id="6255" w:author="user" w:date="2012-02-29T14:49:00Z">
              <w:r w:rsidRPr="00043E81">
                <w:rPr>
                  <w:rFonts w:ascii="Calibri" w:hAnsi="Calibri" w:cs="Calibri"/>
                  <w:sz w:val="20"/>
                  <w:szCs w:val="20"/>
                  <w:lang w:bidi="ne-NP"/>
                </w:rPr>
                <w:t>-</w:t>
              </w:r>
            </w:ins>
          </w:p>
        </w:tc>
        <w:tc>
          <w:tcPr>
            <w:tcW w:w="960"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6256" w:author="user" w:date="2012-02-29T14:49:00Z"/>
                <w:rFonts w:ascii="Calibri" w:hAnsi="Calibri" w:cs="Calibri"/>
                <w:sz w:val="20"/>
                <w:szCs w:val="20"/>
                <w:lang w:bidi="ne-NP"/>
              </w:rPr>
            </w:pPr>
            <w:ins w:id="6257" w:author="user" w:date="2012-02-29T14:49:00Z">
              <w:r w:rsidRPr="00043E81">
                <w:rPr>
                  <w:rFonts w:ascii="Calibri" w:hAnsi="Calibri" w:cs="Calibri"/>
                  <w:sz w:val="20"/>
                  <w:szCs w:val="20"/>
                  <w:lang w:bidi="ne-NP"/>
                </w:rPr>
                <w:t>14</w:t>
              </w:r>
            </w:ins>
          </w:p>
        </w:tc>
      </w:tr>
      <w:tr w:rsidR="002B6273" w:rsidRPr="00145B40" w:rsidTr="0074335E">
        <w:trPr>
          <w:trHeight w:val="300"/>
          <w:ins w:id="6258" w:author="user" w:date="2012-02-29T14:49:00Z"/>
        </w:trPr>
        <w:tc>
          <w:tcPr>
            <w:tcW w:w="2200"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259" w:author="user" w:date="2012-02-29T14:49:00Z"/>
                <w:rFonts w:ascii="Calibri" w:hAnsi="Calibri" w:cs="Calibri"/>
                <w:sz w:val="20"/>
                <w:szCs w:val="20"/>
                <w:lang w:bidi="ne-NP"/>
              </w:rPr>
            </w:pPr>
            <w:ins w:id="6260" w:author="user" w:date="2012-02-29T14:49:00Z">
              <w:r w:rsidRPr="00043E81">
                <w:rPr>
                  <w:rFonts w:ascii="Calibri" w:hAnsi="Calibri" w:cs="Calibri"/>
                  <w:sz w:val="20"/>
                  <w:szCs w:val="20"/>
                  <w:lang w:bidi="ne-NP"/>
                </w:rPr>
                <w:t>Shaktikhor</w:t>
              </w:r>
            </w:ins>
          </w:p>
        </w:tc>
        <w:tc>
          <w:tcPr>
            <w:tcW w:w="10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261" w:author="user" w:date="2012-02-29T14:49:00Z"/>
                <w:rFonts w:ascii="Calibri" w:hAnsi="Calibri" w:cs="Calibri"/>
                <w:sz w:val="20"/>
                <w:szCs w:val="20"/>
                <w:lang w:bidi="ne-NP"/>
              </w:rPr>
            </w:pPr>
            <w:ins w:id="6262" w:author="user" w:date="2012-02-29T14:49:00Z">
              <w:r w:rsidRPr="00043E81">
                <w:rPr>
                  <w:rFonts w:ascii="Calibri" w:hAnsi="Calibri" w:cs="Calibri"/>
                  <w:sz w:val="20"/>
                  <w:szCs w:val="20"/>
                  <w:lang w:bidi="ne-NP"/>
                </w:rPr>
                <w:t>2</w:t>
              </w:r>
            </w:ins>
          </w:p>
        </w:tc>
        <w:tc>
          <w:tcPr>
            <w:tcW w:w="1339"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263" w:author="user" w:date="2012-02-29T14:49:00Z"/>
                <w:rFonts w:ascii="Calibri" w:hAnsi="Calibri" w:cs="Calibri"/>
                <w:sz w:val="20"/>
                <w:szCs w:val="20"/>
                <w:lang w:bidi="ne-NP"/>
              </w:rPr>
            </w:pPr>
            <w:ins w:id="6264" w:author="user" w:date="2012-02-29T14:49:00Z">
              <w:r w:rsidRPr="00043E81">
                <w:rPr>
                  <w:rFonts w:ascii="Calibri" w:hAnsi="Calibri" w:cs="Calibri"/>
                  <w:sz w:val="20"/>
                  <w:szCs w:val="20"/>
                  <w:lang w:bidi="ne-NP"/>
                </w:rPr>
                <w:t>2</w:t>
              </w:r>
            </w:ins>
          </w:p>
        </w:tc>
        <w:tc>
          <w:tcPr>
            <w:tcW w:w="961"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265" w:author="user" w:date="2012-02-29T14:49:00Z"/>
                <w:rFonts w:ascii="Calibri" w:hAnsi="Calibri" w:cs="Calibri"/>
                <w:sz w:val="20"/>
                <w:szCs w:val="20"/>
                <w:lang w:bidi="ne-NP"/>
              </w:rPr>
            </w:pPr>
            <w:ins w:id="6266" w:author="user" w:date="2012-02-29T14:49:00Z">
              <w:r w:rsidRPr="00043E81">
                <w:rPr>
                  <w:rFonts w:ascii="Calibri" w:hAnsi="Calibri" w:cs="Calibri"/>
                  <w:sz w:val="20"/>
                  <w:szCs w:val="20"/>
                  <w:lang w:bidi="ne-NP"/>
                </w:rPr>
                <w:t>-</w:t>
              </w:r>
            </w:ins>
          </w:p>
        </w:tc>
        <w:tc>
          <w:tcPr>
            <w:tcW w:w="10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267" w:author="user" w:date="2012-02-29T14:49:00Z"/>
                <w:rFonts w:ascii="Calibri" w:hAnsi="Calibri" w:cs="Calibri"/>
                <w:sz w:val="20"/>
                <w:szCs w:val="20"/>
                <w:lang w:bidi="ne-NP"/>
              </w:rPr>
            </w:pPr>
            <w:ins w:id="6268" w:author="user" w:date="2012-02-29T14:49:00Z">
              <w:r w:rsidRPr="00043E81">
                <w:rPr>
                  <w:rFonts w:ascii="Calibri" w:hAnsi="Calibri" w:cs="Calibri"/>
                  <w:sz w:val="20"/>
                  <w:szCs w:val="20"/>
                  <w:lang w:bidi="ne-NP"/>
                </w:rPr>
                <w:t>-</w:t>
              </w:r>
            </w:ins>
          </w:p>
        </w:tc>
        <w:tc>
          <w:tcPr>
            <w:tcW w:w="82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269" w:author="user" w:date="2012-02-29T14:49:00Z"/>
                <w:rFonts w:ascii="Calibri" w:hAnsi="Calibri" w:cs="Calibri"/>
                <w:sz w:val="20"/>
                <w:szCs w:val="20"/>
                <w:lang w:bidi="ne-NP"/>
              </w:rPr>
            </w:pPr>
            <w:ins w:id="6270" w:author="user" w:date="2012-02-29T14:49:00Z">
              <w:r w:rsidRPr="00043E81">
                <w:rPr>
                  <w:rFonts w:ascii="Calibri" w:hAnsi="Calibri" w:cs="Calibri"/>
                  <w:sz w:val="20"/>
                  <w:szCs w:val="20"/>
                  <w:lang w:bidi="ne-NP"/>
                </w:rPr>
                <w:t>-</w:t>
              </w:r>
            </w:ins>
          </w:p>
        </w:tc>
        <w:tc>
          <w:tcPr>
            <w:tcW w:w="960"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6271" w:author="user" w:date="2012-02-29T14:49:00Z"/>
                <w:rFonts w:ascii="Calibri" w:hAnsi="Calibri" w:cs="Calibri"/>
                <w:sz w:val="20"/>
                <w:szCs w:val="20"/>
                <w:lang w:bidi="ne-NP"/>
              </w:rPr>
            </w:pPr>
            <w:ins w:id="6272" w:author="user" w:date="2012-02-29T14:49:00Z">
              <w:r w:rsidRPr="00043E81">
                <w:rPr>
                  <w:rFonts w:ascii="Calibri" w:hAnsi="Calibri" w:cs="Calibri"/>
                  <w:sz w:val="20"/>
                  <w:szCs w:val="20"/>
                  <w:lang w:bidi="ne-NP"/>
                </w:rPr>
                <w:t>4</w:t>
              </w:r>
            </w:ins>
          </w:p>
        </w:tc>
      </w:tr>
      <w:tr w:rsidR="002B6273" w:rsidRPr="00145B40" w:rsidTr="0074335E">
        <w:trPr>
          <w:trHeight w:val="300"/>
          <w:ins w:id="6273" w:author="user" w:date="2012-02-29T14:49:00Z"/>
        </w:trPr>
        <w:tc>
          <w:tcPr>
            <w:tcW w:w="2200"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274" w:author="user" w:date="2012-02-29T14:49:00Z"/>
                <w:rFonts w:ascii="Calibri" w:hAnsi="Calibri" w:cs="Calibri"/>
                <w:sz w:val="20"/>
                <w:szCs w:val="20"/>
                <w:lang w:bidi="ne-NP"/>
              </w:rPr>
            </w:pPr>
            <w:ins w:id="6275" w:author="user" w:date="2012-02-29T14:49:00Z">
              <w:r w:rsidRPr="00043E81">
                <w:rPr>
                  <w:rFonts w:ascii="Calibri" w:hAnsi="Calibri" w:cs="Calibri"/>
                  <w:sz w:val="20"/>
                  <w:szCs w:val="20"/>
                  <w:lang w:bidi="ne-NP"/>
                </w:rPr>
                <w:t>Total</w:t>
              </w:r>
            </w:ins>
          </w:p>
        </w:tc>
        <w:tc>
          <w:tcPr>
            <w:tcW w:w="10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276" w:author="user" w:date="2012-02-29T14:49:00Z"/>
                <w:rFonts w:ascii="Calibri" w:hAnsi="Calibri" w:cs="Calibri"/>
                <w:sz w:val="20"/>
                <w:szCs w:val="20"/>
                <w:lang w:bidi="ne-NP"/>
              </w:rPr>
            </w:pPr>
            <w:ins w:id="6277" w:author="user" w:date="2012-02-29T14:49:00Z">
              <w:r w:rsidRPr="00043E81">
                <w:rPr>
                  <w:rFonts w:ascii="Calibri" w:hAnsi="Calibri" w:cs="Calibri"/>
                  <w:sz w:val="20"/>
                  <w:szCs w:val="20"/>
                  <w:lang w:bidi="ne-NP"/>
                </w:rPr>
                <w:t>54</w:t>
              </w:r>
            </w:ins>
          </w:p>
        </w:tc>
        <w:tc>
          <w:tcPr>
            <w:tcW w:w="1339"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278" w:author="user" w:date="2012-02-29T14:49:00Z"/>
                <w:rFonts w:ascii="Calibri" w:hAnsi="Calibri" w:cs="Calibri"/>
                <w:sz w:val="20"/>
                <w:szCs w:val="20"/>
                <w:lang w:bidi="ne-NP"/>
              </w:rPr>
            </w:pPr>
            <w:ins w:id="6279" w:author="user" w:date="2012-02-29T14:49:00Z">
              <w:r w:rsidRPr="00043E81">
                <w:rPr>
                  <w:rFonts w:ascii="Calibri" w:hAnsi="Calibri" w:cs="Calibri"/>
                  <w:sz w:val="20"/>
                  <w:szCs w:val="20"/>
                  <w:lang w:bidi="ne-NP"/>
                </w:rPr>
                <w:t>54</w:t>
              </w:r>
            </w:ins>
          </w:p>
        </w:tc>
        <w:tc>
          <w:tcPr>
            <w:tcW w:w="961"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280" w:author="user" w:date="2012-02-29T14:49:00Z"/>
                <w:rFonts w:ascii="Calibri" w:hAnsi="Calibri" w:cs="Calibri"/>
                <w:sz w:val="20"/>
                <w:szCs w:val="20"/>
                <w:lang w:bidi="ne-NP"/>
              </w:rPr>
            </w:pPr>
            <w:ins w:id="6281" w:author="user" w:date="2012-02-29T14:49:00Z">
              <w:r w:rsidRPr="00043E81">
                <w:rPr>
                  <w:rFonts w:ascii="Calibri" w:hAnsi="Calibri" w:cs="Calibri"/>
                  <w:sz w:val="20"/>
                  <w:szCs w:val="20"/>
                  <w:lang w:bidi="ne-NP"/>
                </w:rPr>
                <w:t>32</w:t>
              </w:r>
            </w:ins>
          </w:p>
        </w:tc>
        <w:tc>
          <w:tcPr>
            <w:tcW w:w="10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282" w:author="user" w:date="2012-02-29T14:49:00Z"/>
                <w:rFonts w:ascii="Calibri" w:hAnsi="Calibri" w:cs="Calibri"/>
                <w:sz w:val="20"/>
                <w:szCs w:val="20"/>
                <w:lang w:bidi="ne-NP"/>
              </w:rPr>
            </w:pPr>
            <w:ins w:id="6283" w:author="user" w:date="2012-02-29T14:49:00Z">
              <w:r w:rsidRPr="00043E81">
                <w:rPr>
                  <w:rFonts w:ascii="Calibri" w:hAnsi="Calibri" w:cs="Calibri"/>
                  <w:sz w:val="20"/>
                  <w:szCs w:val="20"/>
                  <w:lang w:bidi="ne-NP"/>
                </w:rPr>
                <w:t>2</w:t>
              </w:r>
            </w:ins>
          </w:p>
        </w:tc>
        <w:tc>
          <w:tcPr>
            <w:tcW w:w="82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284" w:author="user" w:date="2012-02-29T14:49:00Z"/>
                <w:rFonts w:ascii="Calibri" w:hAnsi="Calibri" w:cs="Calibri"/>
                <w:sz w:val="20"/>
                <w:szCs w:val="20"/>
                <w:lang w:bidi="ne-NP"/>
              </w:rPr>
            </w:pPr>
            <w:ins w:id="6285" w:author="user" w:date="2012-02-29T14:49:00Z">
              <w:r w:rsidRPr="00043E81">
                <w:rPr>
                  <w:rFonts w:ascii="Calibri" w:hAnsi="Calibri" w:cs="Calibri"/>
                  <w:sz w:val="20"/>
                  <w:szCs w:val="20"/>
                  <w:lang w:bidi="ne-NP"/>
                </w:rPr>
                <w:t>5</w:t>
              </w:r>
            </w:ins>
          </w:p>
        </w:tc>
        <w:tc>
          <w:tcPr>
            <w:tcW w:w="960"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6286" w:author="user" w:date="2012-02-29T14:49:00Z"/>
                <w:rFonts w:ascii="Calibri" w:hAnsi="Calibri" w:cs="Calibri"/>
                <w:sz w:val="20"/>
                <w:szCs w:val="20"/>
                <w:lang w:bidi="ne-NP"/>
              </w:rPr>
            </w:pPr>
            <w:ins w:id="6287" w:author="user" w:date="2012-02-29T14:49:00Z">
              <w:r w:rsidRPr="00043E81">
                <w:rPr>
                  <w:rFonts w:ascii="Calibri" w:hAnsi="Calibri" w:cs="Calibri"/>
                  <w:sz w:val="20"/>
                  <w:szCs w:val="20"/>
                  <w:lang w:bidi="ne-NP"/>
                </w:rPr>
                <w:t>147</w:t>
              </w:r>
            </w:ins>
          </w:p>
        </w:tc>
      </w:tr>
      <w:tr w:rsidR="002B6273" w:rsidRPr="00145B40" w:rsidTr="0074335E">
        <w:trPr>
          <w:trHeight w:val="300"/>
          <w:ins w:id="6288" w:author="user" w:date="2012-02-29T14:49:00Z"/>
        </w:trPr>
        <w:tc>
          <w:tcPr>
            <w:tcW w:w="2200"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289" w:author="user" w:date="2012-02-29T14:49:00Z"/>
                <w:rFonts w:ascii="Calibri" w:hAnsi="Calibri" w:cs="Calibri"/>
                <w:b/>
                <w:bCs/>
                <w:sz w:val="20"/>
                <w:szCs w:val="20"/>
                <w:lang w:bidi="ne-NP"/>
              </w:rPr>
            </w:pPr>
            <w:ins w:id="6290" w:author="user" w:date="2012-02-29T14:49:00Z">
              <w:r w:rsidRPr="00043E81">
                <w:rPr>
                  <w:rFonts w:ascii="Calibri" w:hAnsi="Calibri" w:cs="Calibri"/>
                  <w:b/>
                  <w:bCs/>
                  <w:sz w:val="20"/>
                  <w:szCs w:val="20"/>
                  <w:lang w:bidi="ne-NP"/>
                </w:rPr>
                <w:t>Percentage</w:t>
              </w:r>
            </w:ins>
          </w:p>
        </w:tc>
        <w:tc>
          <w:tcPr>
            <w:tcW w:w="1060"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6291" w:author="user" w:date="2012-02-29T14:49:00Z"/>
                <w:rFonts w:ascii="Calibri" w:hAnsi="Calibri" w:cs="Calibri"/>
                <w:b/>
                <w:bCs/>
                <w:sz w:val="20"/>
                <w:szCs w:val="20"/>
                <w:lang w:bidi="ne-NP"/>
              </w:rPr>
            </w:pPr>
            <w:ins w:id="6292" w:author="user" w:date="2012-02-29T14:49:00Z">
              <w:r w:rsidRPr="00043E81">
                <w:rPr>
                  <w:rFonts w:ascii="Calibri" w:hAnsi="Calibri" w:cs="Calibri"/>
                  <w:b/>
                  <w:bCs/>
                  <w:sz w:val="20"/>
                  <w:szCs w:val="20"/>
                  <w:lang w:bidi="ne-NP"/>
                </w:rPr>
                <w:t>36.73</w:t>
              </w:r>
            </w:ins>
          </w:p>
        </w:tc>
        <w:tc>
          <w:tcPr>
            <w:tcW w:w="1339"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6293" w:author="user" w:date="2012-02-29T14:49:00Z"/>
                <w:rFonts w:ascii="Calibri" w:hAnsi="Calibri" w:cs="Calibri"/>
                <w:b/>
                <w:bCs/>
                <w:sz w:val="20"/>
                <w:szCs w:val="20"/>
                <w:lang w:bidi="ne-NP"/>
              </w:rPr>
            </w:pPr>
            <w:ins w:id="6294" w:author="user" w:date="2012-02-29T14:49:00Z">
              <w:r w:rsidRPr="00043E81">
                <w:rPr>
                  <w:rFonts w:ascii="Calibri" w:hAnsi="Calibri" w:cs="Calibri"/>
                  <w:b/>
                  <w:bCs/>
                  <w:sz w:val="20"/>
                  <w:szCs w:val="20"/>
                  <w:lang w:bidi="ne-NP"/>
                </w:rPr>
                <w:t>36.73</w:t>
              </w:r>
            </w:ins>
          </w:p>
        </w:tc>
        <w:tc>
          <w:tcPr>
            <w:tcW w:w="961"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6295" w:author="user" w:date="2012-02-29T14:49:00Z"/>
                <w:rFonts w:ascii="Calibri" w:hAnsi="Calibri" w:cs="Calibri"/>
                <w:b/>
                <w:bCs/>
                <w:sz w:val="20"/>
                <w:szCs w:val="20"/>
                <w:lang w:bidi="ne-NP"/>
              </w:rPr>
            </w:pPr>
            <w:ins w:id="6296" w:author="user" w:date="2012-02-29T14:49:00Z">
              <w:r w:rsidRPr="00043E81">
                <w:rPr>
                  <w:rFonts w:ascii="Calibri" w:hAnsi="Calibri" w:cs="Calibri"/>
                  <w:b/>
                  <w:bCs/>
                  <w:sz w:val="20"/>
                  <w:szCs w:val="20"/>
                  <w:lang w:bidi="ne-NP"/>
                </w:rPr>
                <w:t>21.77</w:t>
              </w:r>
            </w:ins>
          </w:p>
        </w:tc>
        <w:tc>
          <w:tcPr>
            <w:tcW w:w="1060"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6297" w:author="user" w:date="2012-02-29T14:49:00Z"/>
                <w:rFonts w:ascii="Calibri" w:hAnsi="Calibri" w:cs="Calibri"/>
                <w:b/>
                <w:bCs/>
                <w:sz w:val="20"/>
                <w:szCs w:val="20"/>
                <w:lang w:bidi="ne-NP"/>
              </w:rPr>
            </w:pPr>
            <w:ins w:id="6298" w:author="user" w:date="2012-02-29T14:49:00Z">
              <w:r w:rsidRPr="00043E81">
                <w:rPr>
                  <w:rFonts w:ascii="Calibri" w:hAnsi="Calibri" w:cs="Calibri"/>
                  <w:b/>
                  <w:bCs/>
                  <w:sz w:val="20"/>
                  <w:szCs w:val="20"/>
                  <w:lang w:bidi="ne-NP"/>
                </w:rPr>
                <w:t>1.36</w:t>
              </w:r>
            </w:ins>
          </w:p>
        </w:tc>
        <w:tc>
          <w:tcPr>
            <w:tcW w:w="820"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6299" w:author="user" w:date="2012-02-29T14:49:00Z"/>
                <w:rFonts w:ascii="Calibri" w:hAnsi="Calibri" w:cs="Calibri"/>
                <w:b/>
                <w:bCs/>
                <w:sz w:val="20"/>
                <w:szCs w:val="20"/>
                <w:lang w:bidi="ne-NP"/>
              </w:rPr>
            </w:pPr>
            <w:ins w:id="6300" w:author="user" w:date="2012-02-29T14:49:00Z">
              <w:r w:rsidRPr="00043E81">
                <w:rPr>
                  <w:rFonts w:ascii="Calibri" w:hAnsi="Calibri" w:cs="Calibri"/>
                  <w:b/>
                  <w:bCs/>
                  <w:sz w:val="20"/>
                  <w:szCs w:val="20"/>
                  <w:lang w:bidi="ne-NP"/>
                </w:rPr>
                <w:t>3.40</w:t>
              </w:r>
            </w:ins>
          </w:p>
        </w:tc>
        <w:tc>
          <w:tcPr>
            <w:tcW w:w="960"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6301" w:author="user" w:date="2012-02-29T14:49:00Z"/>
                <w:rFonts w:ascii="Calibri" w:hAnsi="Calibri" w:cs="Calibri"/>
                <w:b/>
                <w:bCs/>
                <w:sz w:val="20"/>
                <w:szCs w:val="20"/>
                <w:lang w:bidi="ne-NP"/>
              </w:rPr>
            </w:pPr>
            <w:ins w:id="6302" w:author="user" w:date="2012-02-29T14:49:00Z">
              <w:r w:rsidRPr="00043E81">
                <w:rPr>
                  <w:rFonts w:ascii="Calibri" w:hAnsi="Calibri" w:cs="Calibri"/>
                  <w:b/>
                  <w:bCs/>
                  <w:sz w:val="20"/>
                  <w:szCs w:val="20"/>
                  <w:lang w:bidi="ne-NP"/>
                </w:rPr>
                <w:t>100</w:t>
              </w:r>
            </w:ins>
          </w:p>
        </w:tc>
      </w:tr>
    </w:tbl>
    <w:p w:rsidR="002B6273" w:rsidRPr="00016476" w:rsidRDefault="002B6273" w:rsidP="002B6273">
      <w:pPr>
        <w:pStyle w:val="ReportText"/>
        <w:spacing w:line="360" w:lineRule="auto"/>
        <w:ind w:left="0"/>
        <w:rPr>
          <w:ins w:id="6303" w:author="user" w:date="2012-02-29T14:49:00Z"/>
          <w:rFonts w:ascii="Calibri" w:hAnsi="Calibri" w:cs="Calibri"/>
          <w:bCs/>
          <w:i/>
          <w:iCs/>
          <w:sz w:val="18"/>
          <w:szCs w:val="18"/>
        </w:rPr>
      </w:pPr>
      <w:ins w:id="6304" w:author="user" w:date="2012-02-29T14:49:00Z">
        <w:r w:rsidRPr="00016476">
          <w:rPr>
            <w:rFonts w:ascii="Calibri" w:hAnsi="Calibri" w:cs="Calibri"/>
            <w:bCs/>
            <w:i/>
            <w:iCs/>
            <w:sz w:val="18"/>
            <w:szCs w:val="18"/>
          </w:rPr>
          <w:t>Source: Household Survey, 2011</w:t>
        </w:r>
      </w:ins>
    </w:p>
    <w:p w:rsidR="002B6273" w:rsidRDefault="002B6273" w:rsidP="002B6273">
      <w:pPr>
        <w:spacing w:line="300" w:lineRule="auto"/>
        <w:jc w:val="both"/>
        <w:rPr>
          <w:ins w:id="6305" w:author="user" w:date="2012-02-29T14:49:00Z"/>
          <w:rFonts w:ascii="Calibri" w:hAnsi="Calibri" w:cs="Calibri"/>
          <w:sz w:val="22"/>
          <w:szCs w:val="22"/>
        </w:rPr>
      </w:pPr>
      <w:ins w:id="6306" w:author="user" w:date="2012-02-29T14:49:00Z">
        <w:r w:rsidRPr="00145B40">
          <w:rPr>
            <w:rFonts w:ascii="Calibri" w:hAnsi="Calibri" w:cs="Calibri"/>
            <w:sz w:val="22"/>
            <w:szCs w:val="22"/>
          </w:rPr>
          <w:lastRenderedPageBreak/>
          <w:t xml:space="preserve">Bicycle, mobile phone, radio, CD/DVD cassette player and television are the most common assets owned by the </w:t>
        </w:r>
        <w:r>
          <w:rPr>
            <w:rFonts w:ascii="Calibri" w:hAnsi="Calibri" w:cs="Calibri"/>
            <w:sz w:val="22"/>
            <w:szCs w:val="22"/>
          </w:rPr>
          <w:t xml:space="preserve">PAFs. </w:t>
        </w:r>
        <w:r w:rsidRPr="00145B40">
          <w:rPr>
            <w:rFonts w:ascii="Calibri" w:hAnsi="Calibri" w:cs="Calibri"/>
            <w:sz w:val="22"/>
            <w:szCs w:val="22"/>
          </w:rPr>
          <w:t xml:space="preserve">According to the households survey, 26.5% households have own bicycle, 87.1% own mobile phone, 61.9% own cupboard, 42.2% own television and 32.7% surveyed households have own CD/DVD player. Similarly, a few of Surveyed households of the core project area have also own valuable assets such as motorcycle/scooter, </w:t>
        </w:r>
        <w:r w:rsidRPr="00145B40">
          <w:rPr>
            <w:rFonts w:ascii="Calibri" w:hAnsi="Calibri" w:cs="Calibri"/>
            <w:sz w:val="22"/>
            <w:szCs w:val="22"/>
            <w:lang w:val="en-GB"/>
          </w:rPr>
          <w:t>Freeze /freezer</w:t>
        </w:r>
        <w:r w:rsidRPr="00145B40">
          <w:rPr>
            <w:rFonts w:ascii="Calibri" w:hAnsi="Calibri" w:cs="Calibri"/>
            <w:sz w:val="22"/>
            <w:szCs w:val="22"/>
          </w:rPr>
          <w:t xml:space="preserve">, </w:t>
        </w:r>
        <w:r w:rsidRPr="00145B40">
          <w:rPr>
            <w:rFonts w:ascii="Calibri" w:hAnsi="Calibri" w:cs="Calibri"/>
            <w:sz w:val="22"/>
            <w:szCs w:val="22"/>
            <w:lang w:val="en-GB"/>
          </w:rPr>
          <w:t>Computer/printer, Telephone</w:t>
        </w:r>
        <w:r w:rsidRPr="00145B40">
          <w:rPr>
            <w:rFonts w:ascii="Calibri" w:hAnsi="Calibri" w:cs="Calibri"/>
            <w:sz w:val="22"/>
            <w:szCs w:val="22"/>
          </w:rPr>
          <w:t xml:space="preserve"> and Camera etc. </w:t>
        </w:r>
        <w:r w:rsidRPr="00882AE7">
          <w:rPr>
            <w:rFonts w:ascii="Calibri" w:hAnsi="Calibri" w:cs="Calibri"/>
            <w:sz w:val="22"/>
            <w:szCs w:val="22"/>
          </w:rPr>
          <w:t>(Table- 6.</w:t>
        </w:r>
        <w:r>
          <w:rPr>
            <w:rFonts w:ascii="Calibri" w:hAnsi="Calibri" w:cs="Calibri"/>
            <w:sz w:val="22"/>
            <w:szCs w:val="22"/>
          </w:rPr>
          <w:t>27</w:t>
        </w:r>
        <w:r w:rsidRPr="00882AE7">
          <w:rPr>
            <w:rFonts w:ascii="Calibri" w:hAnsi="Calibri" w:cs="Calibri"/>
            <w:sz w:val="22"/>
            <w:szCs w:val="22"/>
          </w:rPr>
          <w:t>).</w:t>
        </w:r>
        <w:r w:rsidRPr="00145B40">
          <w:rPr>
            <w:rFonts w:ascii="Calibri" w:hAnsi="Calibri" w:cs="Calibri"/>
            <w:sz w:val="22"/>
            <w:szCs w:val="22"/>
          </w:rPr>
          <w:t xml:space="preserve"> </w:t>
        </w:r>
      </w:ins>
    </w:p>
    <w:p w:rsidR="002B6273" w:rsidRPr="00261758" w:rsidRDefault="002B6273" w:rsidP="002B6273">
      <w:pPr>
        <w:pStyle w:val="Caption"/>
        <w:tabs>
          <w:tab w:val="left" w:pos="900"/>
        </w:tabs>
        <w:spacing w:before="0" w:after="40"/>
        <w:outlineLvl w:val="0"/>
        <w:rPr>
          <w:ins w:id="6307" w:author="user" w:date="2012-02-29T14:49:00Z"/>
          <w:rFonts w:ascii="Calibri" w:hAnsi="Calibri" w:cs="Calibri"/>
          <w:sz w:val="20"/>
        </w:rPr>
      </w:pPr>
      <w:ins w:id="6308" w:author="user" w:date="2012-02-29T14:49:00Z">
        <w:r w:rsidRPr="00261758">
          <w:rPr>
            <w:rFonts w:ascii="Calibri" w:hAnsi="Calibri" w:cs="Calibri"/>
            <w:sz w:val="20"/>
          </w:rPr>
          <w:t xml:space="preserve">Table- 6.27: Percentage of Households Having Household Assets </w:t>
        </w:r>
      </w:ins>
    </w:p>
    <w:tbl>
      <w:tblPr>
        <w:tblW w:w="8660" w:type="dxa"/>
        <w:tblInd w:w="99" w:type="dxa"/>
        <w:tblLook w:val="04A0"/>
      </w:tblPr>
      <w:tblGrid>
        <w:gridCol w:w="2160"/>
        <w:gridCol w:w="2180"/>
        <w:gridCol w:w="2360"/>
        <w:gridCol w:w="1960"/>
      </w:tblGrid>
      <w:tr w:rsidR="002B6273" w:rsidRPr="00145B40" w:rsidTr="0074335E">
        <w:trPr>
          <w:trHeight w:val="300"/>
          <w:ins w:id="6309" w:author="user" w:date="2012-02-29T14:49:00Z"/>
        </w:trPr>
        <w:tc>
          <w:tcPr>
            <w:tcW w:w="2160" w:type="dxa"/>
            <w:vMerge w:val="restart"/>
            <w:tcBorders>
              <w:top w:val="single" w:sz="4" w:space="0" w:color="auto"/>
              <w:left w:val="single" w:sz="4" w:space="0" w:color="auto"/>
              <w:bottom w:val="single" w:sz="4" w:space="0" w:color="000000"/>
              <w:right w:val="single" w:sz="4" w:space="0" w:color="auto"/>
            </w:tcBorders>
            <w:shd w:val="clear" w:color="auto" w:fill="auto"/>
          </w:tcPr>
          <w:p w:rsidR="002B6273" w:rsidRPr="00043E81" w:rsidRDefault="002B6273" w:rsidP="0074335E">
            <w:pPr>
              <w:jc w:val="center"/>
              <w:rPr>
                <w:ins w:id="6310" w:author="user" w:date="2012-02-29T14:49:00Z"/>
                <w:rFonts w:ascii="Calibri" w:hAnsi="Calibri" w:cs="Calibri"/>
                <w:b/>
                <w:bCs/>
                <w:sz w:val="20"/>
                <w:szCs w:val="20"/>
                <w:lang w:bidi="ne-NP"/>
              </w:rPr>
            </w:pPr>
            <w:ins w:id="6311" w:author="user" w:date="2012-02-29T14:49:00Z">
              <w:r w:rsidRPr="00043E81">
                <w:rPr>
                  <w:rFonts w:ascii="Calibri" w:hAnsi="Calibri" w:cs="Calibri"/>
                  <w:b/>
                  <w:bCs/>
                  <w:sz w:val="20"/>
                  <w:szCs w:val="20"/>
                  <w:lang w:bidi="ne-NP"/>
                </w:rPr>
                <w:t>Assets</w:t>
              </w:r>
            </w:ins>
          </w:p>
        </w:tc>
        <w:tc>
          <w:tcPr>
            <w:tcW w:w="4540" w:type="dxa"/>
            <w:gridSpan w:val="2"/>
            <w:tcBorders>
              <w:top w:val="single" w:sz="4" w:space="0" w:color="auto"/>
              <w:left w:val="nil"/>
              <w:bottom w:val="single" w:sz="4" w:space="0" w:color="auto"/>
              <w:right w:val="single" w:sz="4" w:space="0" w:color="000000"/>
            </w:tcBorders>
            <w:shd w:val="clear" w:color="auto" w:fill="auto"/>
          </w:tcPr>
          <w:p w:rsidR="002B6273" w:rsidRPr="00043E81" w:rsidRDefault="002B6273" w:rsidP="0074335E">
            <w:pPr>
              <w:rPr>
                <w:ins w:id="6312" w:author="user" w:date="2012-02-29T14:49:00Z"/>
                <w:rFonts w:ascii="Calibri" w:hAnsi="Calibri" w:cs="Calibri"/>
                <w:b/>
                <w:bCs/>
                <w:sz w:val="20"/>
                <w:szCs w:val="20"/>
                <w:lang w:bidi="ne-NP"/>
              </w:rPr>
            </w:pPr>
            <w:ins w:id="6313" w:author="user" w:date="2012-02-29T14:49:00Z">
              <w:r w:rsidRPr="00043E81">
                <w:rPr>
                  <w:rFonts w:ascii="Calibri" w:hAnsi="Calibri" w:cs="Calibri"/>
                  <w:b/>
                  <w:bCs/>
                  <w:sz w:val="20"/>
                  <w:szCs w:val="20"/>
                  <w:lang w:bidi="ne-NP"/>
                </w:rPr>
                <w:t xml:space="preserve">                          Ownership</w:t>
              </w:r>
            </w:ins>
          </w:p>
        </w:tc>
        <w:tc>
          <w:tcPr>
            <w:tcW w:w="1960" w:type="dxa"/>
            <w:vMerge w:val="restart"/>
            <w:tcBorders>
              <w:top w:val="single" w:sz="4" w:space="0" w:color="auto"/>
              <w:left w:val="single" w:sz="4" w:space="0" w:color="auto"/>
              <w:bottom w:val="single" w:sz="4" w:space="0" w:color="auto"/>
              <w:right w:val="single" w:sz="4" w:space="0" w:color="auto"/>
            </w:tcBorders>
            <w:shd w:val="clear" w:color="auto" w:fill="auto"/>
          </w:tcPr>
          <w:p w:rsidR="002B6273" w:rsidRPr="00043E81" w:rsidRDefault="002B6273" w:rsidP="0074335E">
            <w:pPr>
              <w:jc w:val="center"/>
              <w:rPr>
                <w:ins w:id="6314" w:author="user" w:date="2012-02-29T14:49:00Z"/>
                <w:rFonts w:ascii="Calibri" w:hAnsi="Calibri" w:cs="Calibri"/>
                <w:b/>
                <w:bCs/>
                <w:sz w:val="20"/>
                <w:szCs w:val="20"/>
                <w:lang w:bidi="ne-NP"/>
              </w:rPr>
            </w:pPr>
            <w:ins w:id="6315" w:author="user" w:date="2012-02-29T14:49:00Z">
              <w:r w:rsidRPr="00043E81">
                <w:rPr>
                  <w:rFonts w:ascii="Calibri" w:hAnsi="Calibri" w:cs="Calibri"/>
                  <w:b/>
                  <w:bCs/>
                  <w:sz w:val="20"/>
                  <w:szCs w:val="20"/>
                  <w:lang w:bidi="ne-NP"/>
                </w:rPr>
                <w:t>No. of HHs</w:t>
              </w:r>
            </w:ins>
          </w:p>
        </w:tc>
      </w:tr>
      <w:tr w:rsidR="002B6273" w:rsidRPr="00145B40" w:rsidTr="0074335E">
        <w:trPr>
          <w:trHeight w:val="300"/>
          <w:ins w:id="6316" w:author="user" w:date="2012-02-29T14:49:00Z"/>
        </w:trPr>
        <w:tc>
          <w:tcPr>
            <w:tcW w:w="2160" w:type="dxa"/>
            <w:vMerge/>
            <w:tcBorders>
              <w:top w:val="single" w:sz="4" w:space="0" w:color="auto"/>
              <w:left w:val="single" w:sz="4" w:space="0" w:color="auto"/>
              <w:bottom w:val="single" w:sz="4" w:space="0" w:color="000000"/>
              <w:right w:val="single" w:sz="4" w:space="0" w:color="auto"/>
            </w:tcBorders>
            <w:vAlign w:val="center"/>
          </w:tcPr>
          <w:p w:rsidR="002B6273" w:rsidRPr="00043E81" w:rsidRDefault="002B6273" w:rsidP="0074335E">
            <w:pPr>
              <w:rPr>
                <w:ins w:id="6317" w:author="user" w:date="2012-02-29T14:49:00Z"/>
                <w:rFonts w:ascii="Calibri" w:hAnsi="Calibri" w:cs="Calibri"/>
                <w:sz w:val="20"/>
                <w:szCs w:val="20"/>
                <w:lang w:bidi="ne-NP"/>
              </w:rPr>
            </w:pPr>
          </w:p>
        </w:tc>
        <w:tc>
          <w:tcPr>
            <w:tcW w:w="218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318" w:author="user" w:date="2012-02-29T14:49:00Z"/>
                <w:rFonts w:ascii="Calibri" w:hAnsi="Calibri" w:cs="Calibri"/>
                <w:b/>
                <w:bCs/>
                <w:sz w:val="20"/>
                <w:szCs w:val="20"/>
                <w:lang w:bidi="ne-NP"/>
              </w:rPr>
            </w:pPr>
            <w:ins w:id="6319" w:author="user" w:date="2012-02-29T14:49:00Z">
              <w:r w:rsidRPr="00043E81">
                <w:rPr>
                  <w:rFonts w:ascii="Calibri" w:hAnsi="Calibri" w:cs="Calibri"/>
                  <w:b/>
                  <w:bCs/>
                  <w:sz w:val="20"/>
                  <w:szCs w:val="20"/>
                  <w:lang w:bidi="ne-NP"/>
                </w:rPr>
                <w:t>Yes</w:t>
              </w:r>
            </w:ins>
          </w:p>
        </w:tc>
        <w:tc>
          <w:tcPr>
            <w:tcW w:w="23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320" w:author="user" w:date="2012-02-29T14:49:00Z"/>
                <w:rFonts w:ascii="Calibri" w:hAnsi="Calibri" w:cs="Calibri"/>
                <w:b/>
                <w:bCs/>
                <w:sz w:val="20"/>
                <w:szCs w:val="20"/>
                <w:lang w:bidi="ne-NP"/>
              </w:rPr>
            </w:pPr>
            <w:ins w:id="6321" w:author="user" w:date="2012-02-29T14:49:00Z">
              <w:r w:rsidRPr="00043E81">
                <w:rPr>
                  <w:rFonts w:ascii="Calibri" w:hAnsi="Calibri" w:cs="Calibri"/>
                  <w:b/>
                  <w:bCs/>
                  <w:sz w:val="20"/>
                  <w:szCs w:val="20"/>
                  <w:lang w:bidi="ne-NP"/>
                </w:rPr>
                <w:t>No</w:t>
              </w:r>
            </w:ins>
          </w:p>
        </w:tc>
        <w:tc>
          <w:tcPr>
            <w:tcW w:w="1960" w:type="dxa"/>
            <w:vMerge/>
            <w:tcBorders>
              <w:top w:val="single" w:sz="4" w:space="0" w:color="auto"/>
              <w:left w:val="single" w:sz="4" w:space="0" w:color="auto"/>
              <w:bottom w:val="single" w:sz="4" w:space="0" w:color="auto"/>
              <w:right w:val="single" w:sz="4" w:space="0" w:color="auto"/>
            </w:tcBorders>
            <w:vAlign w:val="center"/>
          </w:tcPr>
          <w:p w:rsidR="002B6273" w:rsidRPr="00043E81" w:rsidRDefault="002B6273" w:rsidP="0074335E">
            <w:pPr>
              <w:rPr>
                <w:ins w:id="6322" w:author="user" w:date="2012-02-29T14:49:00Z"/>
                <w:rFonts w:ascii="Calibri" w:hAnsi="Calibri" w:cs="Calibri"/>
                <w:sz w:val="20"/>
                <w:szCs w:val="20"/>
                <w:lang w:bidi="ne-NP"/>
              </w:rPr>
            </w:pPr>
          </w:p>
        </w:tc>
      </w:tr>
      <w:tr w:rsidR="002B6273" w:rsidRPr="00145B40" w:rsidTr="0074335E">
        <w:trPr>
          <w:trHeight w:val="300"/>
          <w:ins w:id="6323" w:author="user" w:date="2012-02-29T14:49:00Z"/>
        </w:trPr>
        <w:tc>
          <w:tcPr>
            <w:tcW w:w="2160"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324" w:author="user" w:date="2012-02-29T14:49:00Z"/>
                <w:rFonts w:ascii="Calibri" w:hAnsi="Calibri" w:cs="Calibri"/>
                <w:sz w:val="20"/>
                <w:szCs w:val="20"/>
                <w:lang w:bidi="ne-NP"/>
              </w:rPr>
            </w:pPr>
            <w:ins w:id="6325" w:author="user" w:date="2012-02-29T14:49:00Z">
              <w:r w:rsidRPr="00043E81">
                <w:rPr>
                  <w:rFonts w:ascii="Calibri" w:hAnsi="Calibri" w:cs="Calibri"/>
                  <w:sz w:val="20"/>
                  <w:szCs w:val="20"/>
                  <w:lang w:bidi="ne-NP"/>
                </w:rPr>
                <w:t>Telephone</w:t>
              </w:r>
            </w:ins>
          </w:p>
        </w:tc>
        <w:tc>
          <w:tcPr>
            <w:tcW w:w="218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326" w:author="user" w:date="2012-02-29T14:49:00Z"/>
                <w:rFonts w:ascii="Calibri" w:hAnsi="Calibri" w:cs="Calibri"/>
                <w:sz w:val="20"/>
                <w:szCs w:val="20"/>
                <w:lang w:bidi="ne-NP"/>
              </w:rPr>
            </w:pPr>
            <w:ins w:id="6327" w:author="user" w:date="2012-02-29T14:49:00Z">
              <w:r w:rsidRPr="00043E81">
                <w:rPr>
                  <w:rFonts w:ascii="Calibri" w:hAnsi="Calibri" w:cs="Calibri"/>
                  <w:sz w:val="20"/>
                  <w:szCs w:val="20"/>
                  <w:lang w:bidi="ne-NP"/>
                </w:rPr>
                <w:t>8.2</w:t>
              </w:r>
            </w:ins>
          </w:p>
        </w:tc>
        <w:tc>
          <w:tcPr>
            <w:tcW w:w="23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328" w:author="user" w:date="2012-02-29T14:49:00Z"/>
                <w:rFonts w:ascii="Calibri" w:hAnsi="Calibri" w:cs="Calibri"/>
                <w:sz w:val="20"/>
                <w:szCs w:val="20"/>
                <w:lang w:bidi="ne-NP"/>
              </w:rPr>
            </w:pPr>
            <w:ins w:id="6329" w:author="user" w:date="2012-02-29T14:49:00Z">
              <w:r w:rsidRPr="00043E81">
                <w:rPr>
                  <w:rFonts w:ascii="Calibri" w:hAnsi="Calibri" w:cs="Calibri"/>
                  <w:sz w:val="20"/>
                  <w:szCs w:val="20"/>
                  <w:lang w:bidi="ne-NP"/>
                </w:rPr>
                <w:t>91.8</w:t>
              </w:r>
            </w:ins>
          </w:p>
        </w:tc>
        <w:tc>
          <w:tcPr>
            <w:tcW w:w="19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330" w:author="user" w:date="2012-02-29T14:49:00Z"/>
                <w:rFonts w:ascii="Calibri" w:hAnsi="Calibri" w:cs="Calibri"/>
                <w:sz w:val="20"/>
                <w:szCs w:val="20"/>
                <w:lang w:bidi="ne-NP"/>
              </w:rPr>
            </w:pPr>
            <w:ins w:id="6331" w:author="user" w:date="2012-02-29T14:49:00Z">
              <w:r w:rsidRPr="00043E81">
                <w:rPr>
                  <w:rFonts w:ascii="Calibri" w:hAnsi="Calibri" w:cs="Calibri"/>
                  <w:sz w:val="20"/>
                  <w:szCs w:val="20"/>
                  <w:lang w:bidi="ne-NP"/>
                </w:rPr>
                <w:t>12</w:t>
              </w:r>
            </w:ins>
          </w:p>
        </w:tc>
      </w:tr>
      <w:tr w:rsidR="002B6273" w:rsidRPr="00145B40" w:rsidTr="0074335E">
        <w:trPr>
          <w:trHeight w:val="300"/>
          <w:ins w:id="6332" w:author="user" w:date="2012-02-29T14:49:00Z"/>
        </w:trPr>
        <w:tc>
          <w:tcPr>
            <w:tcW w:w="2160"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333" w:author="user" w:date="2012-02-29T14:49:00Z"/>
                <w:rFonts w:ascii="Calibri" w:hAnsi="Calibri" w:cs="Calibri"/>
                <w:sz w:val="20"/>
                <w:szCs w:val="20"/>
                <w:lang w:bidi="ne-NP"/>
              </w:rPr>
            </w:pPr>
            <w:ins w:id="6334" w:author="user" w:date="2012-02-29T14:49:00Z">
              <w:r w:rsidRPr="00043E81">
                <w:rPr>
                  <w:rFonts w:ascii="Calibri" w:hAnsi="Calibri" w:cs="Calibri"/>
                  <w:sz w:val="20"/>
                  <w:szCs w:val="20"/>
                  <w:lang w:bidi="ne-NP"/>
                </w:rPr>
                <w:t>Mobile phone</w:t>
              </w:r>
            </w:ins>
          </w:p>
        </w:tc>
        <w:tc>
          <w:tcPr>
            <w:tcW w:w="218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335" w:author="user" w:date="2012-02-29T14:49:00Z"/>
                <w:rFonts w:ascii="Calibri" w:hAnsi="Calibri" w:cs="Calibri"/>
                <w:sz w:val="20"/>
                <w:szCs w:val="20"/>
                <w:lang w:bidi="ne-NP"/>
              </w:rPr>
            </w:pPr>
            <w:ins w:id="6336" w:author="user" w:date="2012-02-29T14:49:00Z">
              <w:r w:rsidRPr="00043E81">
                <w:rPr>
                  <w:rFonts w:ascii="Calibri" w:hAnsi="Calibri" w:cs="Calibri"/>
                  <w:sz w:val="20"/>
                  <w:szCs w:val="20"/>
                  <w:lang w:bidi="ne-NP"/>
                </w:rPr>
                <w:t>87.1</w:t>
              </w:r>
            </w:ins>
          </w:p>
        </w:tc>
        <w:tc>
          <w:tcPr>
            <w:tcW w:w="23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337" w:author="user" w:date="2012-02-29T14:49:00Z"/>
                <w:rFonts w:ascii="Calibri" w:hAnsi="Calibri" w:cs="Calibri"/>
                <w:sz w:val="20"/>
                <w:szCs w:val="20"/>
                <w:lang w:bidi="ne-NP"/>
              </w:rPr>
            </w:pPr>
            <w:ins w:id="6338" w:author="user" w:date="2012-02-29T14:49:00Z">
              <w:r w:rsidRPr="00043E81">
                <w:rPr>
                  <w:rFonts w:ascii="Calibri" w:hAnsi="Calibri" w:cs="Calibri"/>
                  <w:sz w:val="20"/>
                  <w:szCs w:val="20"/>
                  <w:lang w:bidi="ne-NP"/>
                </w:rPr>
                <w:t>12.9</w:t>
              </w:r>
            </w:ins>
          </w:p>
        </w:tc>
        <w:tc>
          <w:tcPr>
            <w:tcW w:w="19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339" w:author="user" w:date="2012-02-29T14:49:00Z"/>
                <w:rFonts w:ascii="Calibri" w:hAnsi="Calibri" w:cs="Calibri"/>
                <w:sz w:val="20"/>
                <w:szCs w:val="20"/>
                <w:lang w:bidi="ne-NP"/>
              </w:rPr>
            </w:pPr>
            <w:ins w:id="6340" w:author="user" w:date="2012-02-29T14:49:00Z">
              <w:r w:rsidRPr="00043E81">
                <w:rPr>
                  <w:rFonts w:ascii="Calibri" w:hAnsi="Calibri" w:cs="Calibri"/>
                  <w:sz w:val="20"/>
                  <w:szCs w:val="20"/>
                  <w:lang w:bidi="ne-NP"/>
                </w:rPr>
                <w:t>128</w:t>
              </w:r>
            </w:ins>
          </w:p>
        </w:tc>
      </w:tr>
      <w:tr w:rsidR="002B6273" w:rsidRPr="00145B40" w:rsidTr="0074335E">
        <w:trPr>
          <w:trHeight w:val="405"/>
          <w:ins w:id="6341" w:author="user" w:date="2012-02-29T14:49:00Z"/>
        </w:trPr>
        <w:tc>
          <w:tcPr>
            <w:tcW w:w="2160"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342" w:author="user" w:date="2012-02-29T14:49:00Z"/>
                <w:rFonts w:ascii="Calibri" w:hAnsi="Calibri" w:cs="Calibri"/>
                <w:sz w:val="20"/>
                <w:szCs w:val="20"/>
                <w:lang w:bidi="ne-NP"/>
              </w:rPr>
            </w:pPr>
            <w:ins w:id="6343" w:author="user" w:date="2012-02-29T14:49:00Z">
              <w:r w:rsidRPr="00043E81">
                <w:rPr>
                  <w:rFonts w:ascii="Calibri" w:hAnsi="Calibri" w:cs="Calibri"/>
                  <w:sz w:val="20"/>
                  <w:szCs w:val="20"/>
                  <w:lang w:bidi="ne-NP"/>
                </w:rPr>
                <w:t>DVD/Cassette Player</w:t>
              </w:r>
            </w:ins>
          </w:p>
        </w:tc>
        <w:tc>
          <w:tcPr>
            <w:tcW w:w="218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344" w:author="user" w:date="2012-02-29T14:49:00Z"/>
                <w:rFonts w:ascii="Calibri" w:hAnsi="Calibri" w:cs="Calibri"/>
                <w:sz w:val="20"/>
                <w:szCs w:val="20"/>
                <w:lang w:bidi="ne-NP"/>
              </w:rPr>
            </w:pPr>
            <w:ins w:id="6345" w:author="user" w:date="2012-02-29T14:49:00Z">
              <w:r w:rsidRPr="00043E81">
                <w:rPr>
                  <w:rFonts w:ascii="Calibri" w:hAnsi="Calibri" w:cs="Calibri"/>
                  <w:sz w:val="20"/>
                  <w:szCs w:val="20"/>
                  <w:lang w:bidi="ne-NP"/>
                </w:rPr>
                <w:t>32.7</w:t>
              </w:r>
            </w:ins>
          </w:p>
        </w:tc>
        <w:tc>
          <w:tcPr>
            <w:tcW w:w="23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346" w:author="user" w:date="2012-02-29T14:49:00Z"/>
                <w:rFonts w:ascii="Calibri" w:hAnsi="Calibri" w:cs="Calibri"/>
                <w:sz w:val="20"/>
                <w:szCs w:val="20"/>
                <w:lang w:bidi="ne-NP"/>
              </w:rPr>
            </w:pPr>
            <w:ins w:id="6347" w:author="user" w:date="2012-02-29T14:49:00Z">
              <w:r w:rsidRPr="00043E81">
                <w:rPr>
                  <w:rFonts w:ascii="Calibri" w:hAnsi="Calibri" w:cs="Calibri"/>
                  <w:sz w:val="20"/>
                  <w:szCs w:val="20"/>
                  <w:lang w:bidi="ne-NP"/>
                </w:rPr>
                <w:t>67.3</w:t>
              </w:r>
            </w:ins>
          </w:p>
        </w:tc>
        <w:tc>
          <w:tcPr>
            <w:tcW w:w="19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348" w:author="user" w:date="2012-02-29T14:49:00Z"/>
                <w:rFonts w:ascii="Calibri" w:hAnsi="Calibri" w:cs="Calibri"/>
                <w:sz w:val="20"/>
                <w:szCs w:val="20"/>
                <w:lang w:bidi="ne-NP"/>
              </w:rPr>
            </w:pPr>
            <w:ins w:id="6349" w:author="user" w:date="2012-02-29T14:49:00Z">
              <w:r w:rsidRPr="00043E81">
                <w:rPr>
                  <w:rFonts w:ascii="Calibri" w:hAnsi="Calibri" w:cs="Calibri"/>
                  <w:sz w:val="20"/>
                  <w:szCs w:val="20"/>
                  <w:lang w:bidi="ne-NP"/>
                </w:rPr>
                <w:t>48</w:t>
              </w:r>
            </w:ins>
          </w:p>
        </w:tc>
      </w:tr>
      <w:tr w:rsidR="002B6273" w:rsidRPr="00145B40" w:rsidTr="0074335E">
        <w:trPr>
          <w:trHeight w:val="300"/>
          <w:ins w:id="6350" w:author="user" w:date="2012-02-29T14:49:00Z"/>
        </w:trPr>
        <w:tc>
          <w:tcPr>
            <w:tcW w:w="2160"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351" w:author="user" w:date="2012-02-29T14:49:00Z"/>
                <w:rFonts w:ascii="Calibri" w:hAnsi="Calibri" w:cs="Calibri"/>
                <w:sz w:val="20"/>
                <w:szCs w:val="20"/>
                <w:lang w:bidi="ne-NP"/>
              </w:rPr>
            </w:pPr>
            <w:ins w:id="6352" w:author="user" w:date="2012-02-29T14:49:00Z">
              <w:r w:rsidRPr="00043E81">
                <w:rPr>
                  <w:rFonts w:ascii="Calibri" w:hAnsi="Calibri" w:cs="Calibri"/>
                  <w:sz w:val="20"/>
                  <w:szCs w:val="20"/>
                  <w:lang w:bidi="ne-NP"/>
                </w:rPr>
                <w:t>Television</w:t>
              </w:r>
            </w:ins>
          </w:p>
        </w:tc>
        <w:tc>
          <w:tcPr>
            <w:tcW w:w="218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353" w:author="user" w:date="2012-02-29T14:49:00Z"/>
                <w:rFonts w:ascii="Calibri" w:hAnsi="Calibri" w:cs="Calibri"/>
                <w:sz w:val="20"/>
                <w:szCs w:val="20"/>
                <w:lang w:bidi="ne-NP"/>
              </w:rPr>
            </w:pPr>
            <w:ins w:id="6354" w:author="user" w:date="2012-02-29T14:49:00Z">
              <w:r w:rsidRPr="00043E81">
                <w:rPr>
                  <w:rFonts w:ascii="Calibri" w:hAnsi="Calibri" w:cs="Calibri"/>
                  <w:sz w:val="20"/>
                  <w:szCs w:val="20"/>
                  <w:lang w:bidi="ne-NP"/>
                </w:rPr>
                <w:t>42.2</w:t>
              </w:r>
            </w:ins>
          </w:p>
        </w:tc>
        <w:tc>
          <w:tcPr>
            <w:tcW w:w="23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355" w:author="user" w:date="2012-02-29T14:49:00Z"/>
                <w:rFonts w:ascii="Calibri" w:hAnsi="Calibri" w:cs="Calibri"/>
                <w:sz w:val="20"/>
                <w:szCs w:val="20"/>
                <w:lang w:bidi="ne-NP"/>
              </w:rPr>
            </w:pPr>
            <w:ins w:id="6356" w:author="user" w:date="2012-02-29T14:49:00Z">
              <w:r w:rsidRPr="00043E81">
                <w:rPr>
                  <w:rFonts w:ascii="Calibri" w:hAnsi="Calibri" w:cs="Calibri"/>
                  <w:sz w:val="20"/>
                  <w:szCs w:val="20"/>
                  <w:lang w:bidi="ne-NP"/>
                </w:rPr>
                <w:t>57.8</w:t>
              </w:r>
            </w:ins>
          </w:p>
        </w:tc>
        <w:tc>
          <w:tcPr>
            <w:tcW w:w="19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357" w:author="user" w:date="2012-02-29T14:49:00Z"/>
                <w:rFonts w:ascii="Calibri" w:hAnsi="Calibri" w:cs="Calibri"/>
                <w:sz w:val="20"/>
                <w:szCs w:val="20"/>
                <w:lang w:bidi="ne-NP"/>
              </w:rPr>
            </w:pPr>
            <w:ins w:id="6358" w:author="user" w:date="2012-02-29T14:49:00Z">
              <w:r w:rsidRPr="00043E81">
                <w:rPr>
                  <w:rFonts w:ascii="Calibri" w:hAnsi="Calibri" w:cs="Calibri"/>
                  <w:sz w:val="20"/>
                  <w:szCs w:val="20"/>
                  <w:lang w:bidi="ne-NP"/>
                </w:rPr>
                <w:t>62</w:t>
              </w:r>
            </w:ins>
          </w:p>
        </w:tc>
      </w:tr>
      <w:tr w:rsidR="002B6273" w:rsidRPr="00145B40" w:rsidTr="0074335E">
        <w:trPr>
          <w:trHeight w:val="300"/>
          <w:ins w:id="6359" w:author="user" w:date="2012-02-29T14:49:00Z"/>
        </w:trPr>
        <w:tc>
          <w:tcPr>
            <w:tcW w:w="2160"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360" w:author="user" w:date="2012-02-29T14:49:00Z"/>
                <w:rFonts w:ascii="Calibri" w:hAnsi="Calibri" w:cs="Calibri"/>
                <w:sz w:val="20"/>
                <w:szCs w:val="20"/>
                <w:lang w:bidi="ne-NP"/>
              </w:rPr>
            </w:pPr>
            <w:ins w:id="6361" w:author="user" w:date="2012-02-29T14:49:00Z">
              <w:r w:rsidRPr="00043E81">
                <w:rPr>
                  <w:rFonts w:ascii="Calibri" w:hAnsi="Calibri" w:cs="Calibri"/>
                  <w:sz w:val="20"/>
                  <w:szCs w:val="20"/>
                  <w:lang w:bidi="ne-NP"/>
                </w:rPr>
                <w:t>Computer/Printer</w:t>
              </w:r>
            </w:ins>
          </w:p>
        </w:tc>
        <w:tc>
          <w:tcPr>
            <w:tcW w:w="218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362" w:author="user" w:date="2012-02-29T14:49:00Z"/>
                <w:rFonts w:ascii="Calibri" w:hAnsi="Calibri" w:cs="Calibri"/>
                <w:sz w:val="20"/>
                <w:szCs w:val="20"/>
                <w:lang w:bidi="ne-NP"/>
              </w:rPr>
            </w:pPr>
            <w:ins w:id="6363" w:author="user" w:date="2012-02-29T14:49:00Z">
              <w:r w:rsidRPr="00043E81">
                <w:rPr>
                  <w:rFonts w:ascii="Calibri" w:hAnsi="Calibri" w:cs="Calibri"/>
                  <w:sz w:val="20"/>
                  <w:szCs w:val="20"/>
                  <w:lang w:bidi="ne-NP"/>
                </w:rPr>
                <w:t>2.7</w:t>
              </w:r>
            </w:ins>
          </w:p>
        </w:tc>
        <w:tc>
          <w:tcPr>
            <w:tcW w:w="23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364" w:author="user" w:date="2012-02-29T14:49:00Z"/>
                <w:rFonts w:ascii="Calibri" w:hAnsi="Calibri" w:cs="Calibri"/>
                <w:sz w:val="20"/>
                <w:szCs w:val="20"/>
                <w:lang w:bidi="ne-NP"/>
              </w:rPr>
            </w:pPr>
            <w:ins w:id="6365" w:author="user" w:date="2012-02-29T14:49:00Z">
              <w:r w:rsidRPr="00043E81">
                <w:rPr>
                  <w:rFonts w:ascii="Calibri" w:hAnsi="Calibri" w:cs="Calibri"/>
                  <w:sz w:val="20"/>
                  <w:szCs w:val="20"/>
                  <w:lang w:bidi="ne-NP"/>
                </w:rPr>
                <w:t>97.3</w:t>
              </w:r>
            </w:ins>
          </w:p>
        </w:tc>
        <w:tc>
          <w:tcPr>
            <w:tcW w:w="19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366" w:author="user" w:date="2012-02-29T14:49:00Z"/>
                <w:rFonts w:ascii="Calibri" w:hAnsi="Calibri" w:cs="Calibri"/>
                <w:sz w:val="20"/>
                <w:szCs w:val="20"/>
                <w:lang w:bidi="ne-NP"/>
              </w:rPr>
            </w:pPr>
            <w:ins w:id="6367" w:author="user" w:date="2012-02-29T14:49:00Z">
              <w:r w:rsidRPr="00043E81">
                <w:rPr>
                  <w:rFonts w:ascii="Calibri" w:hAnsi="Calibri" w:cs="Calibri"/>
                  <w:sz w:val="20"/>
                  <w:szCs w:val="20"/>
                  <w:lang w:bidi="ne-NP"/>
                </w:rPr>
                <w:t>4</w:t>
              </w:r>
            </w:ins>
          </w:p>
        </w:tc>
      </w:tr>
      <w:tr w:rsidR="002B6273" w:rsidRPr="00145B40" w:rsidTr="0074335E">
        <w:trPr>
          <w:trHeight w:val="300"/>
          <w:ins w:id="6368" w:author="user" w:date="2012-02-29T14:49:00Z"/>
        </w:trPr>
        <w:tc>
          <w:tcPr>
            <w:tcW w:w="2160"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369" w:author="user" w:date="2012-02-29T14:49:00Z"/>
                <w:rFonts w:ascii="Calibri" w:hAnsi="Calibri" w:cs="Calibri"/>
                <w:sz w:val="20"/>
                <w:szCs w:val="20"/>
                <w:lang w:bidi="ne-NP"/>
              </w:rPr>
            </w:pPr>
            <w:ins w:id="6370" w:author="user" w:date="2012-02-29T14:49:00Z">
              <w:r w:rsidRPr="00043E81">
                <w:rPr>
                  <w:rFonts w:ascii="Calibri" w:hAnsi="Calibri" w:cs="Calibri"/>
                  <w:sz w:val="20"/>
                  <w:szCs w:val="20"/>
                  <w:lang w:bidi="ne-NP"/>
                </w:rPr>
                <w:t>Bicycle</w:t>
              </w:r>
            </w:ins>
          </w:p>
        </w:tc>
        <w:tc>
          <w:tcPr>
            <w:tcW w:w="218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371" w:author="user" w:date="2012-02-29T14:49:00Z"/>
                <w:rFonts w:ascii="Calibri" w:hAnsi="Calibri" w:cs="Calibri"/>
                <w:sz w:val="20"/>
                <w:szCs w:val="20"/>
                <w:lang w:bidi="ne-NP"/>
              </w:rPr>
            </w:pPr>
            <w:ins w:id="6372" w:author="user" w:date="2012-02-29T14:49:00Z">
              <w:r w:rsidRPr="00043E81">
                <w:rPr>
                  <w:rFonts w:ascii="Calibri" w:hAnsi="Calibri" w:cs="Calibri"/>
                  <w:sz w:val="20"/>
                  <w:szCs w:val="20"/>
                  <w:lang w:bidi="ne-NP"/>
                </w:rPr>
                <w:t>26.5</w:t>
              </w:r>
            </w:ins>
          </w:p>
        </w:tc>
        <w:tc>
          <w:tcPr>
            <w:tcW w:w="23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373" w:author="user" w:date="2012-02-29T14:49:00Z"/>
                <w:rFonts w:ascii="Calibri" w:hAnsi="Calibri" w:cs="Calibri"/>
                <w:sz w:val="20"/>
                <w:szCs w:val="20"/>
                <w:lang w:bidi="ne-NP"/>
              </w:rPr>
            </w:pPr>
            <w:ins w:id="6374" w:author="user" w:date="2012-02-29T14:49:00Z">
              <w:r w:rsidRPr="00043E81">
                <w:rPr>
                  <w:rFonts w:ascii="Calibri" w:hAnsi="Calibri" w:cs="Calibri"/>
                  <w:sz w:val="20"/>
                  <w:szCs w:val="20"/>
                  <w:lang w:bidi="ne-NP"/>
                </w:rPr>
                <w:t>73.5</w:t>
              </w:r>
            </w:ins>
          </w:p>
        </w:tc>
        <w:tc>
          <w:tcPr>
            <w:tcW w:w="19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375" w:author="user" w:date="2012-02-29T14:49:00Z"/>
                <w:rFonts w:ascii="Calibri" w:hAnsi="Calibri" w:cs="Calibri"/>
                <w:sz w:val="20"/>
                <w:szCs w:val="20"/>
                <w:lang w:bidi="ne-NP"/>
              </w:rPr>
            </w:pPr>
            <w:ins w:id="6376" w:author="user" w:date="2012-02-29T14:49:00Z">
              <w:r w:rsidRPr="00043E81">
                <w:rPr>
                  <w:rFonts w:ascii="Calibri" w:hAnsi="Calibri" w:cs="Calibri"/>
                  <w:sz w:val="20"/>
                  <w:szCs w:val="20"/>
                  <w:lang w:bidi="ne-NP"/>
                </w:rPr>
                <w:t>39</w:t>
              </w:r>
            </w:ins>
          </w:p>
        </w:tc>
      </w:tr>
      <w:tr w:rsidR="002B6273" w:rsidRPr="00145B40" w:rsidTr="0074335E">
        <w:trPr>
          <w:trHeight w:val="300"/>
          <w:ins w:id="6377" w:author="user" w:date="2012-02-29T14:49:00Z"/>
        </w:trPr>
        <w:tc>
          <w:tcPr>
            <w:tcW w:w="2160"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378" w:author="user" w:date="2012-02-29T14:49:00Z"/>
                <w:rFonts w:ascii="Calibri" w:hAnsi="Calibri" w:cs="Calibri"/>
                <w:sz w:val="20"/>
                <w:szCs w:val="20"/>
                <w:lang w:bidi="ne-NP"/>
              </w:rPr>
            </w:pPr>
            <w:ins w:id="6379" w:author="user" w:date="2012-02-29T14:49:00Z">
              <w:r w:rsidRPr="00043E81">
                <w:rPr>
                  <w:rFonts w:ascii="Calibri" w:hAnsi="Calibri" w:cs="Calibri"/>
                  <w:sz w:val="20"/>
                  <w:szCs w:val="20"/>
                  <w:lang w:bidi="ne-NP"/>
                </w:rPr>
                <w:t>Motorcycle/Scooter</w:t>
              </w:r>
            </w:ins>
          </w:p>
        </w:tc>
        <w:tc>
          <w:tcPr>
            <w:tcW w:w="218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380" w:author="user" w:date="2012-02-29T14:49:00Z"/>
                <w:rFonts w:ascii="Calibri" w:hAnsi="Calibri" w:cs="Calibri"/>
                <w:sz w:val="20"/>
                <w:szCs w:val="20"/>
                <w:lang w:bidi="ne-NP"/>
              </w:rPr>
            </w:pPr>
            <w:ins w:id="6381" w:author="user" w:date="2012-02-29T14:49:00Z">
              <w:r w:rsidRPr="00043E81">
                <w:rPr>
                  <w:rFonts w:ascii="Calibri" w:hAnsi="Calibri" w:cs="Calibri"/>
                  <w:sz w:val="20"/>
                  <w:szCs w:val="20"/>
                  <w:lang w:bidi="ne-NP"/>
                </w:rPr>
                <w:t>3.4</w:t>
              </w:r>
            </w:ins>
          </w:p>
        </w:tc>
        <w:tc>
          <w:tcPr>
            <w:tcW w:w="23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382" w:author="user" w:date="2012-02-29T14:49:00Z"/>
                <w:rFonts w:ascii="Calibri" w:hAnsi="Calibri" w:cs="Calibri"/>
                <w:sz w:val="20"/>
                <w:szCs w:val="20"/>
                <w:lang w:bidi="ne-NP"/>
              </w:rPr>
            </w:pPr>
            <w:ins w:id="6383" w:author="user" w:date="2012-02-29T14:49:00Z">
              <w:r w:rsidRPr="00043E81">
                <w:rPr>
                  <w:rFonts w:ascii="Calibri" w:hAnsi="Calibri" w:cs="Calibri"/>
                  <w:sz w:val="20"/>
                  <w:szCs w:val="20"/>
                  <w:lang w:bidi="ne-NP"/>
                </w:rPr>
                <w:t>96.6</w:t>
              </w:r>
            </w:ins>
          </w:p>
        </w:tc>
        <w:tc>
          <w:tcPr>
            <w:tcW w:w="19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384" w:author="user" w:date="2012-02-29T14:49:00Z"/>
                <w:rFonts w:ascii="Calibri" w:hAnsi="Calibri" w:cs="Calibri"/>
                <w:sz w:val="20"/>
                <w:szCs w:val="20"/>
                <w:lang w:bidi="ne-NP"/>
              </w:rPr>
            </w:pPr>
            <w:ins w:id="6385" w:author="user" w:date="2012-02-29T14:49:00Z">
              <w:r w:rsidRPr="00043E81">
                <w:rPr>
                  <w:rFonts w:ascii="Calibri" w:hAnsi="Calibri" w:cs="Calibri"/>
                  <w:sz w:val="20"/>
                  <w:szCs w:val="20"/>
                  <w:lang w:bidi="ne-NP"/>
                </w:rPr>
                <w:t>5</w:t>
              </w:r>
            </w:ins>
          </w:p>
        </w:tc>
      </w:tr>
      <w:tr w:rsidR="002B6273" w:rsidRPr="00145B40" w:rsidTr="0074335E">
        <w:trPr>
          <w:trHeight w:val="300"/>
          <w:ins w:id="6386" w:author="user" w:date="2012-02-29T14:49:00Z"/>
        </w:trPr>
        <w:tc>
          <w:tcPr>
            <w:tcW w:w="2160"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387" w:author="user" w:date="2012-02-29T14:49:00Z"/>
                <w:rFonts w:ascii="Calibri" w:hAnsi="Calibri" w:cs="Calibri"/>
                <w:sz w:val="20"/>
                <w:szCs w:val="20"/>
                <w:lang w:bidi="ne-NP"/>
              </w:rPr>
            </w:pPr>
            <w:ins w:id="6388" w:author="user" w:date="2012-02-29T14:49:00Z">
              <w:r w:rsidRPr="00043E81">
                <w:rPr>
                  <w:rFonts w:ascii="Calibri" w:hAnsi="Calibri" w:cs="Calibri"/>
                  <w:sz w:val="20"/>
                  <w:szCs w:val="20"/>
                  <w:lang w:bidi="ne-NP"/>
                </w:rPr>
                <w:t>Freeze/Freezer</w:t>
              </w:r>
            </w:ins>
          </w:p>
        </w:tc>
        <w:tc>
          <w:tcPr>
            <w:tcW w:w="218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389" w:author="user" w:date="2012-02-29T14:49:00Z"/>
                <w:rFonts w:ascii="Calibri" w:hAnsi="Calibri" w:cs="Calibri"/>
                <w:sz w:val="20"/>
                <w:szCs w:val="20"/>
                <w:lang w:bidi="ne-NP"/>
              </w:rPr>
            </w:pPr>
            <w:ins w:id="6390" w:author="user" w:date="2012-02-29T14:49:00Z">
              <w:r w:rsidRPr="00043E81">
                <w:rPr>
                  <w:rFonts w:ascii="Calibri" w:hAnsi="Calibri" w:cs="Calibri"/>
                  <w:sz w:val="20"/>
                  <w:szCs w:val="20"/>
                  <w:lang w:bidi="ne-NP"/>
                </w:rPr>
                <w:t>4.1</w:t>
              </w:r>
            </w:ins>
          </w:p>
        </w:tc>
        <w:tc>
          <w:tcPr>
            <w:tcW w:w="23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391" w:author="user" w:date="2012-02-29T14:49:00Z"/>
                <w:rFonts w:ascii="Calibri" w:hAnsi="Calibri" w:cs="Calibri"/>
                <w:sz w:val="20"/>
                <w:szCs w:val="20"/>
                <w:lang w:bidi="ne-NP"/>
              </w:rPr>
            </w:pPr>
            <w:ins w:id="6392" w:author="user" w:date="2012-02-29T14:49:00Z">
              <w:r w:rsidRPr="00043E81">
                <w:rPr>
                  <w:rFonts w:ascii="Calibri" w:hAnsi="Calibri" w:cs="Calibri"/>
                  <w:sz w:val="20"/>
                  <w:szCs w:val="20"/>
                  <w:lang w:bidi="ne-NP"/>
                </w:rPr>
                <w:t>95.9</w:t>
              </w:r>
            </w:ins>
          </w:p>
        </w:tc>
        <w:tc>
          <w:tcPr>
            <w:tcW w:w="19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393" w:author="user" w:date="2012-02-29T14:49:00Z"/>
                <w:rFonts w:ascii="Calibri" w:hAnsi="Calibri" w:cs="Calibri"/>
                <w:sz w:val="20"/>
                <w:szCs w:val="20"/>
                <w:lang w:bidi="ne-NP"/>
              </w:rPr>
            </w:pPr>
            <w:ins w:id="6394" w:author="user" w:date="2012-02-29T14:49:00Z">
              <w:r w:rsidRPr="00043E81">
                <w:rPr>
                  <w:rFonts w:ascii="Calibri" w:hAnsi="Calibri" w:cs="Calibri"/>
                  <w:sz w:val="20"/>
                  <w:szCs w:val="20"/>
                  <w:lang w:bidi="ne-NP"/>
                </w:rPr>
                <w:t>6</w:t>
              </w:r>
            </w:ins>
          </w:p>
        </w:tc>
      </w:tr>
      <w:tr w:rsidR="002B6273" w:rsidRPr="00145B40" w:rsidTr="0074335E">
        <w:trPr>
          <w:trHeight w:val="300"/>
          <w:ins w:id="6395" w:author="user" w:date="2012-02-29T14:49:00Z"/>
        </w:trPr>
        <w:tc>
          <w:tcPr>
            <w:tcW w:w="2160"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396" w:author="user" w:date="2012-02-29T14:49:00Z"/>
                <w:rFonts w:ascii="Calibri" w:hAnsi="Calibri" w:cs="Calibri"/>
                <w:sz w:val="20"/>
                <w:szCs w:val="20"/>
                <w:lang w:bidi="ne-NP"/>
              </w:rPr>
            </w:pPr>
            <w:ins w:id="6397" w:author="user" w:date="2012-02-29T14:49:00Z">
              <w:r w:rsidRPr="00043E81">
                <w:rPr>
                  <w:rFonts w:ascii="Calibri" w:hAnsi="Calibri" w:cs="Calibri"/>
                  <w:sz w:val="20"/>
                  <w:szCs w:val="20"/>
                </w:rPr>
                <w:t>Cupboard</w:t>
              </w:r>
            </w:ins>
          </w:p>
        </w:tc>
        <w:tc>
          <w:tcPr>
            <w:tcW w:w="218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398" w:author="user" w:date="2012-02-29T14:49:00Z"/>
                <w:rFonts w:ascii="Calibri" w:hAnsi="Calibri" w:cs="Calibri"/>
                <w:sz w:val="20"/>
                <w:szCs w:val="20"/>
                <w:lang w:bidi="ne-NP"/>
              </w:rPr>
            </w:pPr>
            <w:ins w:id="6399" w:author="user" w:date="2012-02-29T14:49:00Z">
              <w:r w:rsidRPr="00043E81">
                <w:rPr>
                  <w:rFonts w:ascii="Calibri" w:hAnsi="Calibri" w:cs="Calibri"/>
                  <w:sz w:val="20"/>
                  <w:szCs w:val="20"/>
                  <w:lang w:bidi="ne-NP"/>
                </w:rPr>
                <w:t>61.9</w:t>
              </w:r>
            </w:ins>
          </w:p>
        </w:tc>
        <w:tc>
          <w:tcPr>
            <w:tcW w:w="23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400" w:author="user" w:date="2012-02-29T14:49:00Z"/>
                <w:rFonts w:ascii="Calibri" w:hAnsi="Calibri" w:cs="Calibri"/>
                <w:sz w:val="20"/>
                <w:szCs w:val="20"/>
                <w:lang w:bidi="ne-NP"/>
              </w:rPr>
            </w:pPr>
            <w:ins w:id="6401" w:author="user" w:date="2012-02-29T14:49:00Z">
              <w:r w:rsidRPr="00043E81">
                <w:rPr>
                  <w:rFonts w:ascii="Calibri" w:hAnsi="Calibri" w:cs="Calibri"/>
                  <w:sz w:val="20"/>
                  <w:szCs w:val="20"/>
                  <w:lang w:bidi="ne-NP"/>
                </w:rPr>
                <w:t>38.1</w:t>
              </w:r>
            </w:ins>
          </w:p>
        </w:tc>
        <w:tc>
          <w:tcPr>
            <w:tcW w:w="19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402" w:author="user" w:date="2012-02-29T14:49:00Z"/>
                <w:rFonts w:ascii="Calibri" w:hAnsi="Calibri" w:cs="Calibri"/>
                <w:sz w:val="20"/>
                <w:szCs w:val="20"/>
                <w:lang w:bidi="ne-NP"/>
              </w:rPr>
            </w:pPr>
            <w:ins w:id="6403" w:author="user" w:date="2012-02-29T14:49:00Z">
              <w:r w:rsidRPr="00043E81">
                <w:rPr>
                  <w:rFonts w:ascii="Calibri" w:hAnsi="Calibri" w:cs="Calibri"/>
                  <w:sz w:val="20"/>
                  <w:szCs w:val="20"/>
                  <w:lang w:bidi="ne-NP"/>
                </w:rPr>
                <w:t>91</w:t>
              </w:r>
            </w:ins>
          </w:p>
        </w:tc>
      </w:tr>
      <w:tr w:rsidR="002B6273" w:rsidRPr="00145B40" w:rsidTr="0074335E">
        <w:trPr>
          <w:trHeight w:val="300"/>
          <w:ins w:id="6404" w:author="user" w:date="2012-02-29T14:49:00Z"/>
        </w:trPr>
        <w:tc>
          <w:tcPr>
            <w:tcW w:w="2160"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405" w:author="user" w:date="2012-02-29T14:49:00Z"/>
                <w:rFonts w:ascii="Calibri" w:hAnsi="Calibri" w:cs="Calibri"/>
                <w:sz w:val="20"/>
                <w:szCs w:val="20"/>
                <w:lang w:bidi="ne-NP"/>
              </w:rPr>
            </w:pPr>
            <w:ins w:id="6406" w:author="user" w:date="2012-02-29T14:49:00Z">
              <w:r w:rsidRPr="00043E81">
                <w:rPr>
                  <w:rFonts w:ascii="Calibri" w:hAnsi="Calibri" w:cs="Calibri"/>
                  <w:sz w:val="20"/>
                  <w:szCs w:val="20"/>
                  <w:lang w:bidi="ne-NP"/>
                </w:rPr>
                <w:t>Radio</w:t>
              </w:r>
            </w:ins>
          </w:p>
        </w:tc>
        <w:tc>
          <w:tcPr>
            <w:tcW w:w="218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407" w:author="user" w:date="2012-02-29T14:49:00Z"/>
                <w:rFonts w:ascii="Calibri" w:hAnsi="Calibri" w:cs="Calibri"/>
                <w:sz w:val="20"/>
                <w:szCs w:val="20"/>
                <w:lang w:bidi="ne-NP"/>
              </w:rPr>
            </w:pPr>
            <w:ins w:id="6408" w:author="user" w:date="2012-02-29T14:49:00Z">
              <w:r w:rsidRPr="00043E81">
                <w:rPr>
                  <w:rFonts w:ascii="Calibri" w:hAnsi="Calibri" w:cs="Calibri"/>
                  <w:sz w:val="20"/>
                  <w:szCs w:val="20"/>
                  <w:lang w:bidi="ne-NP"/>
                </w:rPr>
                <w:t>59.2</w:t>
              </w:r>
            </w:ins>
          </w:p>
        </w:tc>
        <w:tc>
          <w:tcPr>
            <w:tcW w:w="23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409" w:author="user" w:date="2012-02-29T14:49:00Z"/>
                <w:rFonts w:ascii="Calibri" w:hAnsi="Calibri" w:cs="Calibri"/>
                <w:sz w:val="20"/>
                <w:szCs w:val="20"/>
                <w:lang w:bidi="ne-NP"/>
              </w:rPr>
            </w:pPr>
            <w:ins w:id="6410" w:author="user" w:date="2012-02-29T14:49:00Z">
              <w:r w:rsidRPr="00043E81">
                <w:rPr>
                  <w:rFonts w:ascii="Calibri" w:hAnsi="Calibri" w:cs="Calibri"/>
                  <w:sz w:val="20"/>
                  <w:szCs w:val="20"/>
                  <w:lang w:bidi="ne-NP"/>
                </w:rPr>
                <w:t>30.8</w:t>
              </w:r>
            </w:ins>
          </w:p>
        </w:tc>
        <w:tc>
          <w:tcPr>
            <w:tcW w:w="19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411" w:author="user" w:date="2012-02-29T14:49:00Z"/>
                <w:rFonts w:ascii="Calibri" w:hAnsi="Calibri" w:cs="Calibri"/>
                <w:sz w:val="20"/>
                <w:szCs w:val="20"/>
                <w:lang w:bidi="ne-NP"/>
              </w:rPr>
            </w:pPr>
            <w:ins w:id="6412" w:author="user" w:date="2012-02-29T14:49:00Z">
              <w:r w:rsidRPr="00043E81">
                <w:rPr>
                  <w:rFonts w:ascii="Calibri" w:hAnsi="Calibri" w:cs="Calibri"/>
                  <w:sz w:val="20"/>
                  <w:szCs w:val="20"/>
                  <w:lang w:bidi="ne-NP"/>
                </w:rPr>
                <w:t>87</w:t>
              </w:r>
            </w:ins>
          </w:p>
        </w:tc>
      </w:tr>
      <w:tr w:rsidR="002B6273" w:rsidRPr="00145B40" w:rsidTr="0074335E">
        <w:trPr>
          <w:trHeight w:val="300"/>
          <w:ins w:id="6413" w:author="user" w:date="2012-02-29T14:49:00Z"/>
        </w:trPr>
        <w:tc>
          <w:tcPr>
            <w:tcW w:w="2160"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414" w:author="user" w:date="2012-02-29T14:49:00Z"/>
                <w:rFonts w:ascii="Calibri" w:hAnsi="Calibri" w:cs="Calibri"/>
                <w:sz w:val="20"/>
                <w:szCs w:val="20"/>
                <w:lang w:bidi="ne-NP"/>
              </w:rPr>
            </w:pPr>
            <w:ins w:id="6415" w:author="user" w:date="2012-02-29T14:49:00Z">
              <w:r w:rsidRPr="00043E81">
                <w:rPr>
                  <w:rFonts w:ascii="Calibri" w:hAnsi="Calibri" w:cs="Calibri"/>
                  <w:sz w:val="20"/>
                  <w:szCs w:val="20"/>
                  <w:lang w:bidi="ne-NP"/>
                </w:rPr>
                <w:t>Camera</w:t>
              </w:r>
            </w:ins>
          </w:p>
        </w:tc>
        <w:tc>
          <w:tcPr>
            <w:tcW w:w="218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416" w:author="user" w:date="2012-02-29T14:49:00Z"/>
                <w:rFonts w:ascii="Calibri" w:hAnsi="Calibri" w:cs="Calibri"/>
                <w:sz w:val="20"/>
                <w:szCs w:val="20"/>
                <w:lang w:bidi="ne-NP"/>
              </w:rPr>
            </w:pPr>
            <w:ins w:id="6417" w:author="user" w:date="2012-02-29T14:49:00Z">
              <w:r w:rsidRPr="00043E81">
                <w:rPr>
                  <w:rFonts w:ascii="Calibri" w:hAnsi="Calibri" w:cs="Calibri"/>
                  <w:sz w:val="20"/>
                  <w:szCs w:val="20"/>
                  <w:lang w:bidi="ne-NP"/>
                </w:rPr>
                <w:t>14.3</w:t>
              </w:r>
            </w:ins>
          </w:p>
        </w:tc>
        <w:tc>
          <w:tcPr>
            <w:tcW w:w="23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418" w:author="user" w:date="2012-02-29T14:49:00Z"/>
                <w:rFonts w:ascii="Calibri" w:hAnsi="Calibri" w:cs="Calibri"/>
                <w:sz w:val="20"/>
                <w:szCs w:val="20"/>
                <w:lang w:bidi="ne-NP"/>
              </w:rPr>
            </w:pPr>
            <w:ins w:id="6419" w:author="user" w:date="2012-02-29T14:49:00Z">
              <w:r w:rsidRPr="00043E81">
                <w:rPr>
                  <w:rFonts w:ascii="Calibri" w:hAnsi="Calibri" w:cs="Calibri"/>
                  <w:sz w:val="20"/>
                  <w:szCs w:val="20"/>
                  <w:lang w:bidi="ne-NP"/>
                </w:rPr>
                <w:t>85.7</w:t>
              </w:r>
            </w:ins>
          </w:p>
        </w:tc>
        <w:tc>
          <w:tcPr>
            <w:tcW w:w="19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420" w:author="user" w:date="2012-02-29T14:49:00Z"/>
                <w:rFonts w:ascii="Calibri" w:hAnsi="Calibri" w:cs="Calibri"/>
                <w:sz w:val="20"/>
                <w:szCs w:val="20"/>
                <w:lang w:bidi="ne-NP"/>
              </w:rPr>
            </w:pPr>
            <w:ins w:id="6421" w:author="user" w:date="2012-02-29T14:49:00Z">
              <w:r w:rsidRPr="00043E81">
                <w:rPr>
                  <w:rFonts w:ascii="Calibri" w:hAnsi="Calibri" w:cs="Calibri"/>
                  <w:sz w:val="20"/>
                  <w:szCs w:val="20"/>
                  <w:lang w:bidi="ne-NP"/>
                </w:rPr>
                <w:t>21</w:t>
              </w:r>
            </w:ins>
          </w:p>
        </w:tc>
      </w:tr>
    </w:tbl>
    <w:p w:rsidR="002B6273" w:rsidRPr="00882AE7" w:rsidRDefault="002B6273" w:rsidP="002B6273">
      <w:pPr>
        <w:pStyle w:val="ReportText"/>
        <w:spacing w:line="360" w:lineRule="auto"/>
        <w:ind w:left="0"/>
        <w:rPr>
          <w:ins w:id="6422" w:author="user" w:date="2012-02-29T14:49:00Z"/>
          <w:rFonts w:ascii="Calibri" w:hAnsi="Calibri" w:cs="Calibri"/>
          <w:bCs/>
          <w:i/>
          <w:sz w:val="18"/>
          <w:szCs w:val="18"/>
        </w:rPr>
      </w:pPr>
      <w:ins w:id="6423" w:author="user" w:date="2012-02-29T14:49:00Z">
        <w:r w:rsidRPr="00882AE7">
          <w:rPr>
            <w:rFonts w:ascii="Calibri" w:hAnsi="Calibri" w:cs="Calibri"/>
            <w:bCs/>
            <w:i/>
            <w:sz w:val="18"/>
            <w:szCs w:val="18"/>
          </w:rPr>
          <w:t>Source: Household Survey, 2011</w:t>
        </w:r>
      </w:ins>
    </w:p>
    <w:p w:rsidR="002B6273" w:rsidRPr="00687982" w:rsidRDefault="002B6273" w:rsidP="002B6273">
      <w:pPr>
        <w:autoSpaceDE w:val="0"/>
        <w:autoSpaceDN w:val="0"/>
        <w:spacing w:line="300" w:lineRule="auto"/>
        <w:jc w:val="both"/>
        <w:rPr>
          <w:ins w:id="6424" w:author="user" w:date="2012-02-29T14:49:00Z"/>
          <w:rFonts w:ascii="Calibri" w:hAnsi="Calibri" w:cs="Calibri"/>
          <w:b/>
          <w:sz w:val="10"/>
          <w:szCs w:val="10"/>
        </w:rPr>
      </w:pPr>
    </w:p>
    <w:p w:rsidR="002B6273" w:rsidRPr="00687982" w:rsidRDefault="002B6273" w:rsidP="002B6273">
      <w:pPr>
        <w:autoSpaceDE w:val="0"/>
        <w:autoSpaceDN w:val="0"/>
        <w:spacing w:line="300" w:lineRule="auto"/>
        <w:jc w:val="both"/>
        <w:rPr>
          <w:ins w:id="6425" w:author="user" w:date="2012-02-29T14:49:00Z"/>
          <w:rFonts w:ascii="Calibri" w:hAnsi="Calibri" w:cs="Calibri"/>
          <w:b/>
          <w:sz w:val="14"/>
          <w:szCs w:val="14"/>
        </w:rPr>
      </w:pPr>
    </w:p>
    <w:p w:rsidR="002B6273" w:rsidRPr="000B5AA2" w:rsidRDefault="002B6273" w:rsidP="002B6273">
      <w:pPr>
        <w:autoSpaceDE w:val="0"/>
        <w:autoSpaceDN w:val="0"/>
        <w:spacing w:line="300" w:lineRule="auto"/>
        <w:jc w:val="both"/>
        <w:rPr>
          <w:ins w:id="6426" w:author="user" w:date="2012-02-29T14:49:00Z"/>
          <w:rFonts w:ascii="Calibri" w:hAnsi="Calibri" w:cs="Calibri"/>
          <w:b/>
          <w:sz w:val="22"/>
          <w:szCs w:val="22"/>
        </w:rPr>
      </w:pPr>
      <w:ins w:id="6427" w:author="user" w:date="2012-02-29T14:49:00Z">
        <w:r>
          <w:rPr>
            <w:rFonts w:ascii="Calibri" w:hAnsi="Calibri" w:cs="Calibri"/>
            <w:b/>
            <w:sz w:val="22"/>
            <w:szCs w:val="22"/>
          </w:rPr>
          <w:t xml:space="preserve">6.3.2.4 </w:t>
        </w:r>
        <w:r w:rsidRPr="000B5AA2">
          <w:rPr>
            <w:rFonts w:ascii="Calibri" w:hAnsi="Calibri" w:cs="Calibri"/>
            <w:b/>
            <w:sz w:val="22"/>
            <w:szCs w:val="22"/>
          </w:rPr>
          <w:t xml:space="preserve">Food Security </w:t>
        </w:r>
      </w:ins>
    </w:p>
    <w:p w:rsidR="002B6273" w:rsidRDefault="002B6273" w:rsidP="002B6273">
      <w:pPr>
        <w:widowControl w:val="0"/>
        <w:adjustRightInd w:val="0"/>
        <w:spacing w:line="324" w:lineRule="auto"/>
        <w:jc w:val="both"/>
        <w:textAlignment w:val="baseline"/>
        <w:rPr>
          <w:ins w:id="6428" w:author="user" w:date="2012-02-29T14:49:00Z"/>
          <w:rFonts w:ascii="Calibri" w:hAnsi="Calibri" w:cs="Arial"/>
          <w:sz w:val="22"/>
          <w:szCs w:val="22"/>
          <w:lang w:val="en-GB"/>
        </w:rPr>
      </w:pPr>
      <w:ins w:id="6429" w:author="user" w:date="2012-02-29T14:49:00Z">
        <w:r w:rsidRPr="000B5AA2">
          <w:rPr>
            <w:rFonts w:ascii="Calibri" w:hAnsi="Calibri" w:cs="Arial"/>
            <w:sz w:val="22"/>
            <w:szCs w:val="22"/>
            <w:lang w:val="en-GB"/>
          </w:rPr>
          <w:t>The project area is food deficit area</w:t>
        </w:r>
        <w:r w:rsidRPr="000B5AA2">
          <w:rPr>
            <w:rFonts w:ascii="Calibri" w:hAnsi="Calibri" w:cs="Calibri"/>
            <w:sz w:val="22"/>
            <w:szCs w:val="22"/>
          </w:rPr>
          <w:t xml:space="preserve"> due to the lack of the irrigation facilities and low fertile cultivated land</w:t>
        </w:r>
        <w:r w:rsidRPr="000B5AA2">
          <w:rPr>
            <w:rFonts w:ascii="Calibri" w:hAnsi="Calibri" w:cs="Arial"/>
            <w:sz w:val="22"/>
            <w:szCs w:val="22"/>
            <w:lang w:val="en-GB"/>
          </w:rPr>
          <w:t>. Only 26.53% of the surveyed households could grow enough food for their consumption in a year</w:t>
        </w:r>
        <w:r>
          <w:rPr>
            <w:rFonts w:ascii="Calibri" w:hAnsi="Calibri" w:cs="Arial"/>
            <w:sz w:val="22"/>
            <w:szCs w:val="22"/>
            <w:lang w:val="en-GB"/>
          </w:rPr>
          <w:t xml:space="preserve"> (Table 6.28).</w:t>
        </w:r>
      </w:ins>
    </w:p>
    <w:p w:rsidR="002B6273" w:rsidRPr="00687982" w:rsidRDefault="002B6273" w:rsidP="002B6273">
      <w:pPr>
        <w:widowControl w:val="0"/>
        <w:adjustRightInd w:val="0"/>
        <w:spacing w:line="324" w:lineRule="auto"/>
        <w:jc w:val="both"/>
        <w:textAlignment w:val="baseline"/>
        <w:rPr>
          <w:ins w:id="6430" w:author="user" w:date="2012-02-29T14:49:00Z"/>
          <w:rFonts w:ascii="Calibri" w:hAnsi="Calibri" w:cs="Calibri"/>
          <w:sz w:val="10"/>
          <w:szCs w:val="10"/>
        </w:rPr>
      </w:pPr>
    </w:p>
    <w:p w:rsidR="002B6273" w:rsidRPr="00882AE7" w:rsidRDefault="002B6273" w:rsidP="002B6273">
      <w:pPr>
        <w:autoSpaceDE w:val="0"/>
        <w:autoSpaceDN w:val="0"/>
        <w:rPr>
          <w:ins w:id="6431" w:author="user" w:date="2012-02-29T14:49:00Z"/>
          <w:rFonts w:ascii="Calibri" w:hAnsi="Calibri" w:cs="Calibri"/>
          <w:b/>
          <w:sz w:val="22"/>
          <w:szCs w:val="22"/>
        </w:rPr>
      </w:pPr>
      <w:ins w:id="6432" w:author="user" w:date="2012-02-29T14:49:00Z">
        <w:r w:rsidRPr="00261758">
          <w:rPr>
            <w:rFonts w:ascii="Calibri" w:hAnsi="Calibri" w:cs="Calibri"/>
            <w:b/>
            <w:sz w:val="20"/>
            <w:szCs w:val="20"/>
          </w:rPr>
          <w:t>Table - 6.28: Food Sufficiency Status of PAFs</w:t>
        </w:r>
      </w:ins>
    </w:p>
    <w:tbl>
      <w:tblPr>
        <w:tblW w:w="8833" w:type="dxa"/>
        <w:tblInd w:w="95" w:type="dxa"/>
        <w:tblLook w:val="04A0"/>
      </w:tblPr>
      <w:tblGrid>
        <w:gridCol w:w="2713"/>
        <w:gridCol w:w="1980"/>
        <w:gridCol w:w="1800"/>
        <w:gridCol w:w="2340"/>
      </w:tblGrid>
      <w:tr w:rsidR="002B6273" w:rsidRPr="00145B40" w:rsidTr="0074335E">
        <w:trPr>
          <w:trHeight w:val="330"/>
          <w:ins w:id="6433" w:author="user" w:date="2012-02-29T14:49:00Z"/>
        </w:trPr>
        <w:tc>
          <w:tcPr>
            <w:tcW w:w="2713" w:type="dxa"/>
            <w:vMerge w:val="restart"/>
            <w:tcBorders>
              <w:top w:val="single" w:sz="4" w:space="0" w:color="auto"/>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434" w:author="user" w:date="2012-02-29T14:49:00Z"/>
                <w:rFonts w:ascii="Calibri" w:hAnsi="Calibri" w:cs="Calibri"/>
                <w:b/>
                <w:bCs/>
                <w:sz w:val="20"/>
                <w:szCs w:val="20"/>
                <w:lang w:bidi="ne-NP"/>
              </w:rPr>
            </w:pPr>
            <w:ins w:id="6435" w:author="user" w:date="2012-02-29T14:49:00Z">
              <w:r w:rsidRPr="00043E81">
                <w:rPr>
                  <w:rFonts w:ascii="Calibri" w:hAnsi="Calibri" w:cs="Calibri"/>
                  <w:b/>
                  <w:bCs/>
                  <w:sz w:val="20"/>
                  <w:szCs w:val="20"/>
                  <w:lang w:bidi="ne-NP"/>
                </w:rPr>
                <w:t>VDC/Municipality</w:t>
              </w:r>
            </w:ins>
          </w:p>
        </w:tc>
        <w:tc>
          <w:tcPr>
            <w:tcW w:w="6120" w:type="dxa"/>
            <w:gridSpan w:val="3"/>
            <w:tcBorders>
              <w:top w:val="single" w:sz="4" w:space="0" w:color="auto"/>
              <w:left w:val="nil"/>
              <w:bottom w:val="single" w:sz="4" w:space="0" w:color="auto"/>
              <w:right w:val="single" w:sz="4" w:space="0" w:color="auto"/>
            </w:tcBorders>
            <w:shd w:val="clear" w:color="auto" w:fill="auto"/>
          </w:tcPr>
          <w:p w:rsidR="002B6273" w:rsidRPr="00043E81" w:rsidRDefault="002B6273" w:rsidP="0074335E">
            <w:pPr>
              <w:jc w:val="both"/>
              <w:rPr>
                <w:ins w:id="6436" w:author="user" w:date="2012-02-29T14:49:00Z"/>
                <w:rFonts w:ascii="Calibri" w:hAnsi="Calibri" w:cs="Calibri"/>
                <w:b/>
                <w:bCs/>
                <w:sz w:val="20"/>
                <w:szCs w:val="20"/>
                <w:lang w:bidi="ne-NP"/>
              </w:rPr>
            </w:pPr>
            <w:ins w:id="6437" w:author="user" w:date="2012-02-29T14:49:00Z">
              <w:r w:rsidRPr="00043E81">
                <w:rPr>
                  <w:rFonts w:ascii="Calibri" w:hAnsi="Calibri" w:cs="Calibri"/>
                  <w:b/>
                  <w:bCs/>
                  <w:sz w:val="20"/>
                  <w:szCs w:val="20"/>
                  <w:lang w:bidi="ne-NP"/>
                </w:rPr>
                <w:t xml:space="preserve">                                     Sufficiency</w:t>
              </w:r>
            </w:ins>
          </w:p>
        </w:tc>
      </w:tr>
      <w:tr w:rsidR="002B6273" w:rsidRPr="00145B40" w:rsidTr="0074335E">
        <w:trPr>
          <w:trHeight w:val="300"/>
          <w:ins w:id="6438" w:author="user" w:date="2012-02-29T14:49:00Z"/>
        </w:trPr>
        <w:tc>
          <w:tcPr>
            <w:tcW w:w="2713" w:type="dxa"/>
            <w:vMerge/>
            <w:tcBorders>
              <w:top w:val="single" w:sz="4" w:space="0" w:color="auto"/>
              <w:left w:val="single" w:sz="4" w:space="0" w:color="auto"/>
              <w:bottom w:val="single" w:sz="4" w:space="0" w:color="auto"/>
              <w:right w:val="single" w:sz="4" w:space="0" w:color="auto"/>
            </w:tcBorders>
            <w:vAlign w:val="center"/>
          </w:tcPr>
          <w:p w:rsidR="002B6273" w:rsidRPr="00043E81" w:rsidRDefault="002B6273" w:rsidP="0074335E">
            <w:pPr>
              <w:rPr>
                <w:ins w:id="6439" w:author="user" w:date="2012-02-29T14:49:00Z"/>
                <w:rFonts w:ascii="Calibri" w:hAnsi="Calibri" w:cs="Calibri"/>
                <w:b/>
                <w:bCs/>
                <w:sz w:val="20"/>
                <w:szCs w:val="20"/>
                <w:lang w:bidi="ne-NP"/>
              </w:rPr>
            </w:pPr>
          </w:p>
        </w:tc>
        <w:tc>
          <w:tcPr>
            <w:tcW w:w="198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440" w:author="user" w:date="2012-02-29T14:49:00Z"/>
                <w:rFonts w:ascii="Calibri" w:hAnsi="Calibri" w:cs="Calibri"/>
                <w:b/>
                <w:bCs/>
                <w:sz w:val="20"/>
                <w:szCs w:val="20"/>
                <w:lang w:bidi="ne-NP"/>
              </w:rPr>
            </w:pPr>
            <w:ins w:id="6441" w:author="user" w:date="2012-02-29T14:49:00Z">
              <w:r w:rsidRPr="00043E81">
                <w:rPr>
                  <w:rFonts w:ascii="Calibri" w:hAnsi="Calibri" w:cs="Calibri"/>
                  <w:b/>
                  <w:bCs/>
                  <w:sz w:val="20"/>
                  <w:szCs w:val="20"/>
                  <w:lang w:bidi="ne-NP"/>
                </w:rPr>
                <w:t>Yes</w:t>
              </w:r>
            </w:ins>
          </w:p>
        </w:tc>
        <w:tc>
          <w:tcPr>
            <w:tcW w:w="180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442" w:author="user" w:date="2012-02-29T14:49:00Z"/>
                <w:rFonts w:ascii="Calibri" w:hAnsi="Calibri" w:cs="Calibri"/>
                <w:b/>
                <w:bCs/>
                <w:sz w:val="20"/>
                <w:szCs w:val="20"/>
                <w:lang w:bidi="ne-NP"/>
              </w:rPr>
            </w:pPr>
            <w:ins w:id="6443" w:author="user" w:date="2012-02-29T14:49:00Z">
              <w:r w:rsidRPr="00043E81">
                <w:rPr>
                  <w:rFonts w:ascii="Calibri" w:hAnsi="Calibri" w:cs="Calibri"/>
                  <w:b/>
                  <w:bCs/>
                  <w:sz w:val="20"/>
                  <w:szCs w:val="20"/>
                  <w:lang w:bidi="ne-NP"/>
                </w:rPr>
                <w:t>No</w:t>
              </w:r>
            </w:ins>
          </w:p>
        </w:tc>
        <w:tc>
          <w:tcPr>
            <w:tcW w:w="234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444" w:author="user" w:date="2012-02-29T14:49:00Z"/>
                <w:rFonts w:ascii="Calibri" w:hAnsi="Calibri" w:cs="Calibri"/>
                <w:b/>
                <w:bCs/>
                <w:sz w:val="20"/>
                <w:szCs w:val="20"/>
                <w:lang w:bidi="ne-NP"/>
              </w:rPr>
            </w:pPr>
            <w:ins w:id="6445" w:author="user" w:date="2012-02-29T14:49:00Z">
              <w:r w:rsidRPr="00043E81">
                <w:rPr>
                  <w:rFonts w:ascii="Calibri" w:hAnsi="Calibri" w:cs="Calibri"/>
                  <w:b/>
                  <w:bCs/>
                  <w:sz w:val="20"/>
                  <w:szCs w:val="20"/>
                  <w:lang w:bidi="ne-NP"/>
                </w:rPr>
                <w:t>Households</w:t>
              </w:r>
            </w:ins>
          </w:p>
        </w:tc>
      </w:tr>
      <w:tr w:rsidR="002B6273" w:rsidRPr="00145B40" w:rsidTr="0074335E">
        <w:trPr>
          <w:trHeight w:val="315"/>
          <w:ins w:id="6446" w:author="user" w:date="2012-02-29T14:49:00Z"/>
        </w:trPr>
        <w:tc>
          <w:tcPr>
            <w:tcW w:w="2713"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447" w:author="user" w:date="2012-02-29T14:49:00Z"/>
                <w:rFonts w:ascii="Calibri" w:hAnsi="Calibri" w:cs="Calibri"/>
                <w:sz w:val="20"/>
                <w:szCs w:val="20"/>
                <w:lang w:bidi="ne-NP"/>
              </w:rPr>
            </w:pPr>
            <w:smartTag w:uri="urn:schemas-microsoft-com:office:smarttags" w:element="place">
              <w:smartTag w:uri="urn:schemas-microsoft-com:office:smarttags" w:element="PlaceName">
                <w:ins w:id="6448" w:author="user" w:date="2012-02-29T14:49:00Z">
                  <w:r w:rsidRPr="00043E81">
                    <w:rPr>
                      <w:rFonts w:ascii="Calibri" w:hAnsi="Calibri" w:cs="Calibri"/>
                      <w:sz w:val="20"/>
                      <w:szCs w:val="20"/>
                      <w:lang w:bidi="ne-NP"/>
                    </w:rPr>
                    <w:t>Hetauda</w:t>
                  </w:r>
                </w:ins>
              </w:smartTag>
              <w:ins w:id="6449" w:author="user" w:date="2012-02-29T14:49:00Z">
                <w:r w:rsidRPr="00043E81">
                  <w:rPr>
                    <w:rFonts w:ascii="Calibri" w:hAnsi="Calibri" w:cs="Calibri"/>
                    <w:sz w:val="20"/>
                    <w:szCs w:val="20"/>
                    <w:lang w:bidi="ne-NP"/>
                  </w:rPr>
                  <w:t xml:space="preserve"> </w:t>
                </w:r>
                <w:smartTag w:uri="urn:schemas-microsoft-com:office:smarttags" w:element="PlaceType">
                  <w:r w:rsidRPr="00043E81">
                    <w:rPr>
                      <w:rFonts w:ascii="Calibri" w:hAnsi="Calibri" w:cs="Calibri"/>
                      <w:sz w:val="20"/>
                      <w:szCs w:val="20"/>
                      <w:lang w:bidi="ne-NP"/>
                    </w:rPr>
                    <w:t>Municipality</w:t>
                  </w:r>
                </w:smartTag>
              </w:ins>
            </w:smartTag>
            <w:ins w:id="6450" w:author="user" w:date="2012-02-29T14:49:00Z">
              <w:r w:rsidRPr="00043E81">
                <w:rPr>
                  <w:rFonts w:ascii="Calibri" w:hAnsi="Calibri" w:cs="Calibri"/>
                  <w:sz w:val="20"/>
                  <w:szCs w:val="20"/>
                  <w:lang w:bidi="ne-NP"/>
                </w:rPr>
                <w:t xml:space="preserve"> </w:t>
              </w:r>
            </w:ins>
          </w:p>
        </w:tc>
        <w:tc>
          <w:tcPr>
            <w:tcW w:w="198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451" w:author="user" w:date="2012-02-29T14:49:00Z"/>
                <w:rFonts w:ascii="Calibri" w:hAnsi="Calibri" w:cs="Calibri"/>
                <w:sz w:val="20"/>
                <w:szCs w:val="20"/>
                <w:lang w:bidi="ne-NP"/>
              </w:rPr>
            </w:pPr>
            <w:ins w:id="6452" w:author="user" w:date="2012-02-29T14:49:00Z">
              <w:r w:rsidRPr="00043E81">
                <w:rPr>
                  <w:rFonts w:ascii="Calibri" w:hAnsi="Calibri" w:cs="Calibri"/>
                  <w:sz w:val="20"/>
                  <w:szCs w:val="20"/>
                  <w:lang w:bidi="ne-NP"/>
                </w:rPr>
                <w:t>2</w:t>
              </w:r>
            </w:ins>
          </w:p>
        </w:tc>
        <w:tc>
          <w:tcPr>
            <w:tcW w:w="180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453" w:author="user" w:date="2012-02-29T14:49:00Z"/>
                <w:rFonts w:ascii="Calibri" w:hAnsi="Calibri" w:cs="Calibri"/>
                <w:sz w:val="20"/>
                <w:szCs w:val="20"/>
                <w:lang w:bidi="ne-NP"/>
              </w:rPr>
            </w:pPr>
            <w:ins w:id="6454" w:author="user" w:date="2012-02-29T14:49:00Z">
              <w:r w:rsidRPr="00043E81">
                <w:rPr>
                  <w:rFonts w:ascii="Calibri" w:hAnsi="Calibri" w:cs="Calibri"/>
                  <w:sz w:val="20"/>
                  <w:szCs w:val="20"/>
                  <w:lang w:bidi="ne-NP"/>
                </w:rPr>
                <w:t>5</w:t>
              </w:r>
            </w:ins>
          </w:p>
        </w:tc>
        <w:tc>
          <w:tcPr>
            <w:tcW w:w="234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455" w:author="user" w:date="2012-02-29T14:49:00Z"/>
                <w:rFonts w:ascii="Calibri" w:hAnsi="Calibri" w:cs="Calibri"/>
                <w:sz w:val="20"/>
                <w:szCs w:val="20"/>
                <w:lang w:bidi="ne-NP"/>
              </w:rPr>
            </w:pPr>
            <w:ins w:id="6456" w:author="user" w:date="2012-02-29T14:49:00Z">
              <w:r w:rsidRPr="00043E81">
                <w:rPr>
                  <w:rFonts w:ascii="Calibri" w:hAnsi="Calibri" w:cs="Calibri"/>
                  <w:sz w:val="20"/>
                  <w:szCs w:val="20"/>
                  <w:lang w:bidi="ne-NP"/>
                </w:rPr>
                <w:t>7</w:t>
              </w:r>
            </w:ins>
          </w:p>
        </w:tc>
      </w:tr>
      <w:tr w:rsidR="002B6273" w:rsidRPr="00145B40" w:rsidTr="0074335E">
        <w:trPr>
          <w:trHeight w:val="285"/>
          <w:ins w:id="6457" w:author="user" w:date="2012-02-29T14:49:00Z"/>
        </w:trPr>
        <w:tc>
          <w:tcPr>
            <w:tcW w:w="2713"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458" w:author="user" w:date="2012-02-29T14:49:00Z"/>
                <w:rFonts w:ascii="Calibri" w:hAnsi="Calibri" w:cs="Calibri"/>
                <w:sz w:val="20"/>
                <w:szCs w:val="20"/>
                <w:lang w:bidi="ne-NP"/>
              </w:rPr>
            </w:pPr>
            <w:ins w:id="6459" w:author="user" w:date="2012-02-29T14:49:00Z">
              <w:r w:rsidRPr="00043E81">
                <w:rPr>
                  <w:rFonts w:ascii="Calibri" w:hAnsi="Calibri" w:cs="Calibri"/>
                  <w:sz w:val="20"/>
                  <w:szCs w:val="20"/>
                  <w:lang w:bidi="ne-NP"/>
                </w:rPr>
                <w:t>Basamadi</w:t>
              </w:r>
            </w:ins>
          </w:p>
        </w:tc>
        <w:tc>
          <w:tcPr>
            <w:tcW w:w="198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460" w:author="user" w:date="2012-02-29T14:49:00Z"/>
                <w:rFonts w:ascii="Calibri" w:hAnsi="Calibri" w:cs="Calibri"/>
                <w:sz w:val="20"/>
                <w:szCs w:val="20"/>
                <w:lang w:bidi="ne-NP"/>
              </w:rPr>
            </w:pPr>
            <w:ins w:id="6461" w:author="user" w:date="2012-02-29T14:49:00Z">
              <w:r w:rsidRPr="00043E81">
                <w:rPr>
                  <w:rFonts w:ascii="Calibri" w:hAnsi="Calibri" w:cs="Calibri"/>
                  <w:sz w:val="20"/>
                  <w:szCs w:val="20"/>
                  <w:lang w:bidi="ne-NP"/>
                </w:rPr>
                <w:t>8</w:t>
              </w:r>
            </w:ins>
          </w:p>
        </w:tc>
        <w:tc>
          <w:tcPr>
            <w:tcW w:w="180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462" w:author="user" w:date="2012-02-29T14:49:00Z"/>
                <w:rFonts w:ascii="Calibri" w:hAnsi="Calibri" w:cs="Calibri"/>
                <w:sz w:val="20"/>
                <w:szCs w:val="20"/>
                <w:lang w:bidi="ne-NP"/>
              </w:rPr>
            </w:pPr>
            <w:ins w:id="6463" w:author="user" w:date="2012-02-29T14:49:00Z">
              <w:r w:rsidRPr="00043E81">
                <w:rPr>
                  <w:rFonts w:ascii="Calibri" w:hAnsi="Calibri" w:cs="Calibri"/>
                  <w:sz w:val="20"/>
                  <w:szCs w:val="20"/>
                  <w:lang w:bidi="ne-NP"/>
                </w:rPr>
                <w:t>19</w:t>
              </w:r>
            </w:ins>
          </w:p>
        </w:tc>
        <w:tc>
          <w:tcPr>
            <w:tcW w:w="234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464" w:author="user" w:date="2012-02-29T14:49:00Z"/>
                <w:rFonts w:ascii="Calibri" w:hAnsi="Calibri" w:cs="Calibri"/>
                <w:sz w:val="20"/>
                <w:szCs w:val="20"/>
                <w:lang w:bidi="ne-NP"/>
              </w:rPr>
            </w:pPr>
            <w:ins w:id="6465" w:author="user" w:date="2012-02-29T14:49:00Z">
              <w:r w:rsidRPr="00043E81">
                <w:rPr>
                  <w:rFonts w:ascii="Calibri" w:hAnsi="Calibri" w:cs="Calibri"/>
                  <w:sz w:val="20"/>
                  <w:szCs w:val="20"/>
                  <w:lang w:bidi="ne-NP"/>
                </w:rPr>
                <w:t>27</w:t>
              </w:r>
            </w:ins>
          </w:p>
        </w:tc>
      </w:tr>
      <w:tr w:rsidR="002B6273" w:rsidRPr="00145B40" w:rsidTr="0074335E">
        <w:trPr>
          <w:trHeight w:val="300"/>
          <w:ins w:id="6466" w:author="user" w:date="2012-02-29T14:49:00Z"/>
        </w:trPr>
        <w:tc>
          <w:tcPr>
            <w:tcW w:w="2713"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467" w:author="user" w:date="2012-02-29T14:49:00Z"/>
                <w:rFonts w:ascii="Calibri" w:hAnsi="Calibri" w:cs="Calibri"/>
                <w:sz w:val="20"/>
                <w:szCs w:val="20"/>
                <w:lang w:bidi="ne-NP"/>
              </w:rPr>
            </w:pPr>
            <w:ins w:id="6468" w:author="user" w:date="2012-02-29T14:49:00Z">
              <w:r w:rsidRPr="00043E81">
                <w:rPr>
                  <w:rFonts w:ascii="Calibri" w:hAnsi="Calibri" w:cs="Calibri"/>
                  <w:sz w:val="20"/>
                  <w:szCs w:val="20"/>
                  <w:lang w:bidi="ne-NP"/>
                </w:rPr>
                <w:t>Manahari</w:t>
              </w:r>
            </w:ins>
          </w:p>
        </w:tc>
        <w:tc>
          <w:tcPr>
            <w:tcW w:w="198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469" w:author="user" w:date="2012-02-29T14:49:00Z"/>
                <w:rFonts w:ascii="Calibri" w:hAnsi="Calibri" w:cs="Calibri"/>
                <w:sz w:val="20"/>
                <w:szCs w:val="20"/>
                <w:lang w:bidi="ne-NP"/>
              </w:rPr>
            </w:pPr>
            <w:ins w:id="6470" w:author="user" w:date="2012-02-29T14:49:00Z">
              <w:r w:rsidRPr="00043E81">
                <w:rPr>
                  <w:rFonts w:ascii="Calibri" w:hAnsi="Calibri" w:cs="Calibri"/>
                  <w:sz w:val="20"/>
                  <w:szCs w:val="20"/>
                  <w:lang w:bidi="ne-NP"/>
                </w:rPr>
                <w:t>6</w:t>
              </w:r>
            </w:ins>
          </w:p>
        </w:tc>
        <w:tc>
          <w:tcPr>
            <w:tcW w:w="180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471" w:author="user" w:date="2012-02-29T14:49:00Z"/>
                <w:rFonts w:ascii="Calibri" w:hAnsi="Calibri" w:cs="Calibri"/>
                <w:sz w:val="20"/>
                <w:szCs w:val="20"/>
                <w:lang w:bidi="ne-NP"/>
              </w:rPr>
            </w:pPr>
            <w:ins w:id="6472" w:author="user" w:date="2012-02-29T14:49:00Z">
              <w:r w:rsidRPr="00043E81">
                <w:rPr>
                  <w:rFonts w:ascii="Calibri" w:hAnsi="Calibri" w:cs="Calibri"/>
                  <w:sz w:val="20"/>
                  <w:szCs w:val="20"/>
                  <w:lang w:bidi="ne-NP"/>
                </w:rPr>
                <w:t>45</w:t>
              </w:r>
            </w:ins>
          </w:p>
        </w:tc>
        <w:tc>
          <w:tcPr>
            <w:tcW w:w="234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473" w:author="user" w:date="2012-02-29T14:49:00Z"/>
                <w:rFonts w:ascii="Calibri" w:hAnsi="Calibri" w:cs="Calibri"/>
                <w:sz w:val="20"/>
                <w:szCs w:val="20"/>
                <w:lang w:bidi="ne-NP"/>
              </w:rPr>
            </w:pPr>
            <w:ins w:id="6474" w:author="user" w:date="2012-02-29T14:49:00Z">
              <w:r w:rsidRPr="00043E81">
                <w:rPr>
                  <w:rFonts w:ascii="Calibri" w:hAnsi="Calibri" w:cs="Calibri"/>
                  <w:sz w:val="20"/>
                  <w:szCs w:val="20"/>
                  <w:lang w:bidi="ne-NP"/>
                </w:rPr>
                <w:t>51</w:t>
              </w:r>
            </w:ins>
          </w:p>
        </w:tc>
      </w:tr>
      <w:tr w:rsidR="002B6273" w:rsidRPr="00145B40" w:rsidTr="0074335E">
        <w:trPr>
          <w:trHeight w:val="330"/>
          <w:ins w:id="6475" w:author="user" w:date="2012-02-29T14:49:00Z"/>
        </w:trPr>
        <w:tc>
          <w:tcPr>
            <w:tcW w:w="2713"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476" w:author="user" w:date="2012-02-29T14:49:00Z"/>
                <w:rFonts w:ascii="Calibri" w:hAnsi="Calibri" w:cs="Calibri"/>
                <w:sz w:val="20"/>
                <w:szCs w:val="20"/>
                <w:lang w:bidi="ne-NP"/>
              </w:rPr>
            </w:pPr>
            <w:ins w:id="6477" w:author="user" w:date="2012-02-29T14:49:00Z">
              <w:r w:rsidRPr="00043E81">
                <w:rPr>
                  <w:rFonts w:ascii="Calibri" w:hAnsi="Calibri" w:cs="Calibri"/>
                  <w:sz w:val="20"/>
                  <w:szCs w:val="20"/>
                  <w:lang w:bidi="ne-NP"/>
                </w:rPr>
                <w:t>Birendranagar</w:t>
              </w:r>
            </w:ins>
          </w:p>
        </w:tc>
        <w:tc>
          <w:tcPr>
            <w:tcW w:w="198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478" w:author="user" w:date="2012-02-29T14:49:00Z"/>
                <w:rFonts w:ascii="Calibri" w:hAnsi="Calibri" w:cs="Calibri"/>
                <w:sz w:val="20"/>
                <w:szCs w:val="20"/>
                <w:lang w:bidi="ne-NP"/>
              </w:rPr>
            </w:pPr>
            <w:ins w:id="6479" w:author="user" w:date="2012-02-29T14:49:00Z">
              <w:r w:rsidRPr="00043E81">
                <w:rPr>
                  <w:rFonts w:ascii="Calibri" w:hAnsi="Calibri" w:cs="Calibri"/>
                  <w:sz w:val="20"/>
                  <w:szCs w:val="20"/>
                  <w:lang w:bidi="ne-NP"/>
                </w:rPr>
                <w:t>8</w:t>
              </w:r>
            </w:ins>
          </w:p>
        </w:tc>
        <w:tc>
          <w:tcPr>
            <w:tcW w:w="180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480" w:author="user" w:date="2012-02-29T14:49:00Z"/>
                <w:rFonts w:ascii="Calibri" w:hAnsi="Calibri" w:cs="Calibri"/>
                <w:sz w:val="20"/>
                <w:szCs w:val="20"/>
                <w:lang w:bidi="ne-NP"/>
              </w:rPr>
            </w:pPr>
            <w:ins w:id="6481" w:author="user" w:date="2012-02-29T14:49:00Z">
              <w:r w:rsidRPr="00043E81">
                <w:rPr>
                  <w:rFonts w:ascii="Calibri" w:hAnsi="Calibri" w:cs="Calibri"/>
                  <w:sz w:val="20"/>
                  <w:szCs w:val="20"/>
                  <w:lang w:bidi="ne-NP"/>
                </w:rPr>
                <w:t>12</w:t>
              </w:r>
            </w:ins>
          </w:p>
        </w:tc>
        <w:tc>
          <w:tcPr>
            <w:tcW w:w="234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482" w:author="user" w:date="2012-02-29T14:49:00Z"/>
                <w:rFonts w:ascii="Calibri" w:hAnsi="Calibri" w:cs="Calibri"/>
                <w:sz w:val="20"/>
                <w:szCs w:val="20"/>
                <w:lang w:bidi="ne-NP"/>
              </w:rPr>
            </w:pPr>
            <w:ins w:id="6483" w:author="user" w:date="2012-02-29T14:49:00Z">
              <w:r w:rsidRPr="00043E81">
                <w:rPr>
                  <w:rFonts w:ascii="Calibri" w:hAnsi="Calibri" w:cs="Calibri"/>
                  <w:sz w:val="20"/>
                  <w:szCs w:val="20"/>
                  <w:lang w:bidi="ne-NP"/>
                </w:rPr>
                <w:t>20</w:t>
              </w:r>
            </w:ins>
          </w:p>
        </w:tc>
      </w:tr>
      <w:tr w:rsidR="002B6273" w:rsidRPr="00145B40" w:rsidTr="0074335E">
        <w:trPr>
          <w:trHeight w:val="300"/>
          <w:ins w:id="6484" w:author="user" w:date="2012-02-29T14:49:00Z"/>
        </w:trPr>
        <w:tc>
          <w:tcPr>
            <w:tcW w:w="2713"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485" w:author="user" w:date="2012-02-29T14:49:00Z"/>
                <w:rFonts w:ascii="Calibri" w:hAnsi="Calibri" w:cs="Calibri"/>
                <w:sz w:val="20"/>
                <w:szCs w:val="20"/>
                <w:lang w:bidi="ne-NP"/>
              </w:rPr>
            </w:pPr>
            <w:ins w:id="6486" w:author="user" w:date="2012-02-29T14:49:00Z">
              <w:r w:rsidRPr="00043E81">
                <w:rPr>
                  <w:rFonts w:ascii="Calibri" w:hAnsi="Calibri" w:cs="Calibri"/>
                  <w:sz w:val="20"/>
                  <w:szCs w:val="20"/>
                  <w:lang w:bidi="ne-NP"/>
                </w:rPr>
                <w:t>Chainpur</w:t>
              </w:r>
            </w:ins>
          </w:p>
        </w:tc>
        <w:tc>
          <w:tcPr>
            <w:tcW w:w="198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487" w:author="user" w:date="2012-02-29T14:49:00Z"/>
                <w:rFonts w:ascii="Calibri" w:hAnsi="Calibri" w:cs="Calibri"/>
                <w:sz w:val="20"/>
                <w:szCs w:val="20"/>
                <w:lang w:bidi="ne-NP"/>
              </w:rPr>
            </w:pPr>
            <w:ins w:id="6488" w:author="user" w:date="2012-02-29T14:49:00Z">
              <w:r w:rsidRPr="00043E81">
                <w:rPr>
                  <w:rFonts w:ascii="Calibri" w:hAnsi="Calibri" w:cs="Calibri"/>
                  <w:sz w:val="20"/>
                  <w:szCs w:val="20"/>
                  <w:lang w:bidi="ne-NP"/>
                </w:rPr>
                <w:t>8</w:t>
              </w:r>
            </w:ins>
          </w:p>
        </w:tc>
        <w:tc>
          <w:tcPr>
            <w:tcW w:w="180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489" w:author="user" w:date="2012-02-29T14:49:00Z"/>
                <w:rFonts w:ascii="Calibri" w:hAnsi="Calibri" w:cs="Calibri"/>
                <w:sz w:val="20"/>
                <w:szCs w:val="20"/>
                <w:lang w:bidi="ne-NP"/>
              </w:rPr>
            </w:pPr>
            <w:ins w:id="6490" w:author="user" w:date="2012-02-29T14:49:00Z">
              <w:r w:rsidRPr="00043E81">
                <w:rPr>
                  <w:rFonts w:ascii="Calibri" w:hAnsi="Calibri" w:cs="Calibri"/>
                  <w:sz w:val="20"/>
                  <w:szCs w:val="20"/>
                  <w:lang w:bidi="ne-NP"/>
                </w:rPr>
                <w:t>10</w:t>
              </w:r>
            </w:ins>
          </w:p>
        </w:tc>
        <w:tc>
          <w:tcPr>
            <w:tcW w:w="234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491" w:author="user" w:date="2012-02-29T14:49:00Z"/>
                <w:rFonts w:ascii="Calibri" w:hAnsi="Calibri" w:cs="Calibri"/>
                <w:sz w:val="20"/>
                <w:szCs w:val="20"/>
                <w:lang w:bidi="ne-NP"/>
              </w:rPr>
            </w:pPr>
            <w:ins w:id="6492" w:author="user" w:date="2012-02-29T14:49:00Z">
              <w:r w:rsidRPr="00043E81">
                <w:rPr>
                  <w:rFonts w:ascii="Calibri" w:hAnsi="Calibri" w:cs="Calibri"/>
                  <w:sz w:val="20"/>
                  <w:szCs w:val="20"/>
                  <w:lang w:bidi="ne-NP"/>
                </w:rPr>
                <w:t>18</w:t>
              </w:r>
            </w:ins>
          </w:p>
        </w:tc>
      </w:tr>
      <w:tr w:rsidR="002B6273" w:rsidRPr="00145B40" w:rsidTr="0074335E">
        <w:trPr>
          <w:trHeight w:val="300"/>
          <w:ins w:id="6493" w:author="user" w:date="2012-02-29T14:49:00Z"/>
        </w:trPr>
        <w:tc>
          <w:tcPr>
            <w:tcW w:w="2713"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494" w:author="user" w:date="2012-02-29T14:49:00Z"/>
                <w:rFonts w:ascii="Calibri" w:hAnsi="Calibri" w:cs="Calibri"/>
                <w:sz w:val="20"/>
                <w:szCs w:val="20"/>
                <w:lang w:bidi="ne-NP"/>
              </w:rPr>
            </w:pPr>
            <w:ins w:id="6495" w:author="user" w:date="2012-02-29T14:49:00Z">
              <w:r w:rsidRPr="00043E81">
                <w:rPr>
                  <w:rFonts w:ascii="Calibri" w:hAnsi="Calibri" w:cs="Calibri"/>
                  <w:sz w:val="20"/>
                  <w:szCs w:val="20"/>
                  <w:lang w:bidi="ne-NP"/>
                </w:rPr>
                <w:t>Jutpani</w:t>
              </w:r>
            </w:ins>
          </w:p>
        </w:tc>
        <w:tc>
          <w:tcPr>
            <w:tcW w:w="198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496" w:author="user" w:date="2012-02-29T14:49:00Z"/>
                <w:rFonts w:ascii="Calibri" w:hAnsi="Calibri" w:cs="Calibri"/>
                <w:sz w:val="20"/>
                <w:szCs w:val="20"/>
                <w:lang w:bidi="ne-NP"/>
              </w:rPr>
            </w:pPr>
            <w:ins w:id="6497" w:author="user" w:date="2012-02-29T14:49:00Z">
              <w:r w:rsidRPr="00043E81">
                <w:rPr>
                  <w:rFonts w:ascii="Calibri" w:hAnsi="Calibri" w:cs="Calibri"/>
                  <w:sz w:val="20"/>
                  <w:szCs w:val="20"/>
                  <w:lang w:bidi="ne-NP"/>
                </w:rPr>
                <w:t>3</w:t>
              </w:r>
            </w:ins>
          </w:p>
        </w:tc>
        <w:tc>
          <w:tcPr>
            <w:tcW w:w="180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498" w:author="user" w:date="2012-02-29T14:49:00Z"/>
                <w:rFonts w:ascii="Calibri" w:hAnsi="Calibri" w:cs="Calibri"/>
                <w:sz w:val="20"/>
                <w:szCs w:val="20"/>
                <w:lang w:bidi="ne-NP"/>
              </w:rPr>
            </w:pPr>
            <w:ins w:id="6499" w:author="user" w:date="2012-02-29T14:49:00Z">
              <w:r w:rsidRPr="00043E81">
                <w:rPr>
                  <w:rFonts w:ascii="Calibri" w:hAnsi="Calibri" w:cs="Calibri"/>
                  <w:sz w:val="20"/>
                  <w:szCs w:val="20"/>
                  <w:lang w:bidi="ne-NP"/>
                </w:rPr>
                <w:t>3</w:t>
              </w:r>
            </w:ins>
          </w:p>
        </w:tc>
        <w:tc>
          <w:tcPr>
            <w:tcW w:w="234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500" w:author="user" w:date="2012-02-29T14:49:00Z"/>
                <w:rFonts w:ascii="Calibri" w:hAnsi="Calibri" w:cs="Calibri"/>
                <w:sz w:val="20"/>
                <w:szCs w:val="20"/>
                <w:lang w:bidi="ne-NP"/>
              </w:rPr>
            </w:pPr>
            <w:ins w:id="6501" w:author="user" w:date="2012-02-29T14:49:00Z">
              <w:r w:rsidRPr="00043E81">
                <w:rPr>
                  <w:rFonts w:ascii="Calibri" w:hAnsi="Calibri" w:cs="Calibri"/>
                  <w:sz w:val="20"/>
                  <w:szCs w:val="20"/>
                  <w:lang w:bidi="ne-NP"/>
                </w:rPr>
                <w:t>6</w:t>
              </w:r>
            </w:ins>
          </w:p>
        </w:tc>
      </w:tr>
      <w:tr w:rsidR="002B6273" w:rsidRPr="00145B40" w:rsidTr="0074335E">
        <w:trPr>
          <w:trHeight w:val="300"/>
          <w:ins w:id="6502" w:author="user" w:date="2012-02-29T14:49:00Z"/>
        </w:trPr>
        <w:tc>
          <w:tcPr>
            <w:tcW w:w="2713"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503" w:author="user" w:date="2012-02-29T14:49:00Z"/>
                <w:rFonts w:ascii="Calibri" w:hAnsi="Calibri" w:cs="Calibri"/>
                <w:sz w:val="20"/>
                <w:szCs w:val="20"/>
                <w:lang w:bidi="ne-NP"/>
              </w:rPr>
            </w:pPr>
            <w:ins w:id="6504" w:author="user" w:date="2012-02-29T14:49:00Z">
              <w:r w:rsidRPr="00043E81">
                <w:rPr>
                  <w:rFonts w:ascii="Calibri" w:hAnsi="Calibri" w:cs="Calibri"/>
                  <w:sz w:val="20"/>
                  <w:szCs w:val="20"/>
                  <w:lang w:bidi="ne-NP"/>
                </w:rPr>
                <w:t>Piple</w:t>
              </w:r>
            </w:ins>
          </w:p>
        </w:tc>
        <w:tc>
          <w:tcPr>
            <w:tcW w:w="198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505" w:author="user" w:date="2012-02-29T14:49:00Z"/>
                <w:rFonts w:ascii="Calibri" w:hAnsi="Calibri" w:cs="Calibri"/>
                <w:sz w:val="20"/>
                <w:szCs w:val="20"/>
                <w:lang w:bidi="ne-NP"/>
              </w:rPr>
            </w:pPr>
            <w:ins w:id="6506" w:author="user" w:date="2012-02-29T14:49:00Z">
              <w:r w:rsidRPr="00043E81">
                <w:rPr>
                  <w:rFonts w:ascii="Calibri" w:hAnsi="Calibri" w:cs="Calibri"/>
                  <w:sz w:val="20"/>
                  <w:szCs w:val="20"/>
                  <w:lang w:bidi="ne-NP"/>
                </w:rPr>
                <w:t>2</w:t>
              </w:r>
            </w:ins>
          </w:p>
        </w:tc>
        <w:tc>
          <w:tcPr>
            <w:tcW w:w="180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507" w:author="user" w:date="2012-02-29T14:49:00Z"/>
                <w:rFonts w:ascii="Calibri" w:hAnsi="Calibri" w:cs="Calibri"/>
                <w:sz w:val="20"/>
                <w:szCs w:val="20"/>
                <w:lang w:bidi="ne-NP"/>
              </w:rPr>
            </w:pPr>
            <w:ins w:id="6508" w:author="user" w:date="2012-02-29T14:49:00Z">
              <w:r w:rsidRPr="00043E81">
                <w:rPr>
                  <w:rFonts w:ascii="Calibri" w:hAnsi="Calibri" w:cs="Calibri"/>
                  <w:sz w:val="20"/>
                  <w:szCs w:val="20"/>
                  <w:lang w:bidi="ne-NP"/>
                </w:rPr>
                <w:t>12</w:t>
              </w:r>
            </w:ins>
          </w:p>
        </w:tc>
        <w:tc>
          <w:tcPr>
            <w:tcW w:w="234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509" w:author="user" w:date="2012-02-29T14:49:00Z"/>
                <w:rFonts w:ascii="Calibri" w:hAnsi="Calibri" w:cs="Calibri"/>
                <w:sz w:val="20"/>
                <w:szCs w:val="20"/>
                <w:lang w:bidi="ne-NP"/>
              </w:rPr>
            </w:pPr>
            <w:ins w:id="6510" w:author="user" w:date="2012-02-29T14:49:00Z">
              <w:r w:rsidRPr="00043E81">
                <w:rPr>
                  <w:rFonts w:ascii="Calibri" w:hAnsi="Calibri" w:cs="Calibri"/>
                  <w:sz w:val="20"/>
                  <w:szCs w:val="20"/>
                  <w:lang w:bidi="ne-NP"/>
                </w:rPr>
                <w:t>14</w:t>
              </w:r>
            </w:ins>
          </w:p>
        </w:tc>
      </w:tr>
      <w:tr w:rsidR="002B6273" w:rsidRPr="00145B40" w:rsidTr="0074335E">
        <w:trPr>
          <w:trHeight w:val="300"/>
          <w:ins w:id="6511" w:author="user" w:date="2012-02-29T14:49:00Z"/>
        </w:trPr>
        <w:tc>
          <w:tcPr>
            <w:tcW w:w="2713"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512" w:author="user" w:date="2012-02-29T14:49:00Z"/>
                <w:rFonts w:ascii="Calibri" w:hAnsi="Calibri" w:cs="Calibri"/>
                <w:sz w:val="20"/>
                <w:szCs w:val="20"/>
                <w:lang w:bidi="ne-NP"/>
              </w:rPr>
            </w:pPr>
            <w:ins w:id="6513" w:author="user" w:date="2012-02-29T14:49:00Z">
              <w:r w:rsidRPr="00043E81">
                <w:rPr>
                  <w:rFonts w:ascii="Calibri" w:hAnsi="Calibri" w:cs="Calibri"/>
                  <w:sz w:val="20"/>
                  <w:szCs w:val="20"/>
                  <w:lang w:bidi="ne-NP"/>
                </w:rPr>
                <w:t>Shaktikhor</w:t>
              </w:r>
            </w:ins>
          </w:p>
        </w:tc>
        <w:tc>
          <w:tcPr>
            <w:tcW w:w="198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514" w:author="user" w:date="2012-02-29T14:49:00Z"/>
                <w:rFonts w:ascii="Calibri" w:hAnsi="Calibri" w:cs="Calibri"/>
                <w:sz w:val="20"/>
                <w:szCs w:val="20"/>
                <w:lang w:bidi="ne-NP"/>
              </w:rPr>
            </w:pPr>
            <w:ins w:id="6515" w:author="user" w:date="2012-02-29T14:49:00Z">
              <w:r w:rsidRPr="00043E81">
                <w:rPr>
                  <w:rFonts w:ascii="Calibri" w:hAnsi="Calibri" w:cs="Calibri"/>
                  <w:sz w:val="20"/>
                  <w:szCs w:val="20"/>
                  <w:lang w:bidi="ne-NP"/>
                </w:rPr>
                <w:t>2</w:t>
              </w:r>
            </w:ins>
          </w:p>
        </w:tc>
        <w:tc>
          <w:tcPr>
            <w:tcW w:w="180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516" w:author="user" w:date="2012-02-29T14:49:00Z"/>
                <w:rFonts w:ascii="Calibri" w:hAnsi="Calibri" w:cs="Calibri"/>
                <w:sz w:val="20"/>
                <w:szCs w:val="20"/>
                <w:lang w:bidi="ne-NP"/>
              </w:rPr>
            </w:pPr>
            <w:ins w:id="6517" w:author="user" w:date="2012-02-29T14:49:00Z">
              <w:r w:rsidRPr="00043E81">
                <w:rPr>
                  <w:rFonts w:ascii="Calibri" w:hAnsi="Calibri" w:cs="Calibri"/>
                  <w:sz w:val="20"/>
                  <w:szCs w:val="20"/>
                  <w:lang w:bidi="ne-NP"/>
                </w:rPr>
                <w:t>2</w:t>
              </w:r>
            </w:ins>
          </w:p>
        </w:tc>
        <w:tc>
          <w:tcPr>
            <w:tcW w:w="234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518" w:author="user" w:date="2012-02-29T14:49:00Z"/>
                <w:rFonts w:ascii="Calibri" w:hAnsi="Calibri" w:cs="Calibri"/>
                <w:sz w:val="20"/>
                <w:szCs w:val="20"/>
                <w:lang w:bidi="ne-NP"/>
              </w:rPr>
            </w:pPr>
            <w:ins w:id="6519" w:author="user" w:date="2012-02-29T14:49:00Z">
              <w:r w:rsidRPr="00043E81">
                <w:rPr>
                  <w:rFonts w:ascii="Calibri" w:hAnsi="Calibri" w:cs="Calibri"/>
                  <w:sz w:val="20"/>
                  <w:szCs w:val="20"/>
                  <w:lang w:bidi="ne-NP"/>
                </w:rPr>
                <w:t>4</w:t>
              </w:r>
            </w:ins>
          </w:p>
        </w:tc>
      </w:tr>
      <w:tr w:rsidR="002B6273" w:rsidRPr="00145B40" w:rsidTr="0074335E">
        <w:trPr>
          <w:trHeight w:val="300"/>
          <w:ins w:id="6520" w:author="user" w:date="2012-02-29T14:49:00Z"/>
        </w:trPr>
        <w:tc>
          <w:tcPr>
            <w:tcW w:w="2713"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521" w:author="user" w:date="2012-02-29T14:49:00Z"/>
                <w:rFonts w:ascii="Calibri" w:hAnsi="Calibri" w:cs="Calibri"/>
                <w:sz w:val="20"/>
                <w:szCs w:val="20"/>
                <w:lang w:bidi="ne-NP"/>
              </w:rPr>
            </w:pPr>
            <w:ins w:id="6522" w:author="user" w:date="2012-02-29T14:49:00Z">
              <w:r w:rsidRPr="00043E81">
                <w:rPr>
                  <w:rFonts w:ascii="Calibri" w:hAnsi="Calibri" w:cs="Calibri"/>
                  <w:sz w:val="20"/>
                  <w:szCs w:val="20"/>
                  <w:lang w:bidi="ne-NP"/>
                </w:rPr>
                <w:t>Total</w:t>
              </w:r>
            </w:ins>
          </w:p>
        </w:tc>
        <w:tc>
          <w:tcPr>
            <w:tcW w:w="198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523" w:author="user" w:date="2012-02-29T14:49:00Z"/>
                <w:rFonts w:ascii="Calibri" w:hAnsi="Calibri" w:cs="Calibri"/>
                <w:sz w:val="20"/>
                <w:szCs w:val="20"/>
                <w:lang w:bidi="ne-NP"/>
              </w:rPr>
            </w:pPr>
            <w:ins w:id="6524" w:author="user" w:date="2012-02-29T14:49:00Z">
              <w:r w:rsidRPr="00043E81">
                <w:rPr>
                  <w:rFonts w:ascii="Calibri" w:hAnsi="Calibri" w:cs="Calibri"/>
                  <w:sz w:val="20"/>
                  <w:szCs w:val="20"/>
                  <w:lang w:bidi="ne-NP"/>
                </w:rPr>
                <w:t>39</w:t>
              </w:r>
            </w:ins>
          </w:p>
        </w:tc>
        <w:tc>
          <w:tcPr>
            <w:tcW w:w="180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525" w:author="user" w:date="2012-02-29T14:49:00Z"/>
                <w:rFonts w:ascii="Calibri" w:hAnsi="Calibri" w:cs="Calibri"/>
                <w:sz w:val="20"/>
                <w:szCs w:val="20"/>
                <w:lang w:bidi="ne-NP"/>
              </w:rPr>
            </w:pPr>
            <w:ins w:id="6526" w:author="user" w:date="2012-02-29T14:49:00Z">
              <w:r w:rsidRPr="00043E81">
                <w:rPr>
                  <w:rFonts w:ascii="Calibri" w:hAnsi="Calibri" w:cs="Calibri"/>
                  <w:sz w:val="20"/>
                  <w:szCs w:val="20"/>
                  <w:lang w:bidi="ne-NP"/>
                </w:rPr>
                <w:t>108</w:t>
              </w:r>
            </w:ins>
          </w:p>
        </w:tc>
        <w:tc>
          <w:tcPr>
            <w:tcW w:w="234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527" w:author="user" w:date="2012-02-29T14:49:00Z"/>
                <w:rFonts w:ascii="Calibri" w:hAnsi="Calibri" w:cs="Calibri"/>
                <w:sz w:val="20"/>
                <w:szCs w:val="20"/>
                <w:lang w:bidi="ne-NP"/>
              </w:rPr>
            </w:pPr>
            <w:ins w:id="6528" w:author="user" w:date="2012-02-29T14:49:00Z">
              <w:r w:rsidRPr="00043E81">
                <w:rPr>
                  <w:rFonts w:ascii="Calibri" w:hAnsi="Calibri" w:cs="Calibri"/>
                  <w:sz w:val="20"/>
                  <w:szCs w:val="20"/>
                  <w:lang w:bidi="ne-NP"/>
                </w:rPr>
                <w:t>147</w:t>
              </w:r>
            </w:ins>
          </w:p>
        </w:tc>
      </w:tr>
      <w:tr w:rsidR="002B6273" w:rsidRPr="00145B40" w:rsidTr="0074335E">
        <w:trPr>
          <w:trHeight w:val="300"/>
          <w:ins w:id="6529" w:author="user" w:date="2012-02-29T14:49:00Z"/>
        </w:trPr>
        <w:tc>
          <w:tcPr>
            <w:tcW w:w="2713"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530" w:author="user" w:date="2012-02-29T14:49:00Z"/>
                <w:rFonts w:ascii="Calibri" w:hAnsi="Calibri" w:cs="Calibri"/>
                <w:b/>
                <w:bCs/>
                <w:sz w:val="20"/>
                <w:szCs w:val="20"/>
                <w:lang w:bidi="ne-NP"/>
              </w:rPr>
            </w:pPr>
            <w:ins w:id="6531" w:author="user" w:date="2012-02-29T14:49:00Z">
              <w:r w:rsidRPr="00043E81">
                <w:rPr>
                  <w:rFonts w:ascii="Calibri" w:hAnsi="Calibri" w:cs="Calibri"/>
                  <w:b/>
                  <w:bCs/>
                  <w:sz w:val="20"/>
                  <w:szCs w:val="20"/>
                  <w:lang w:bidi="ne-NP"/>
                </w:rPr>
                <w:t>percentage</w:t>
              </w:r>
            </w:ins>
          </w:p>
        </w:tc>
        <w:tc>
          <w:tcPr>
            <w:tcW w:w="1980"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6532" w:author="user" w:date="2012-02-29T14:49:00Z"/>
                <w:rFonts w:ascii="Calibri" w:hAnsi="Calibri" w:cs="Calibri"/>
                <w:b/>
                <w:bCs/>
                <w:sz w:val="20"/>
                <w:szCs w:val="20"/>
                <w:lang w:bidi="ne-NP"/>
              </w:rPr>
            </w:pPr>
            <w:ins w:id="6533" w:author="user" w:date="2012-02-29T14:49:00Z">
              <w:r w:rsidRPr="00043E81">
                <w:rPr>
                  <w:rFonts w:ascii="Calibri" w:hAnsi="Calibri" w:cs="Calibri"/>
                  <w:b/>
                  <w:bCs/>
                  <w:sz w:val="20"/>
                  <w:szCs w:val="20"/>
                  <w:lang w:bidi="ne-NP"/>
                </w:rPr>
                <w:t>26.53</w:t>
              </w:r>
            </w:ins>
          </w:p>
        </w:tc>
        <w:tc>
          <w:tcPr>
            <w:tcW w:w="1800"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6534" w:author="user" w:date="2012-02-29T14:49:00Z"/>
                <w:rFonts w:ascii="Calibri" w:hAnsi="Calibri" w:cs="Calibri"/>
                <w:b/>
                <w:bCs/>
                <w:sz w:val="20"/>
                <w:szCs w:val="20"/>
                <w:lang w:bidi="ne-NP"/>
              </w:rPr>
            </w:pPr>
            <w:ins w:id="6535" w:author="user" w:date="2012-02-29T14:49:00Z">
              <w:r w:rsidRPr="00043E81">
                <w:rPr>
                  <w:rFonts w:ascii="Calibri" w:hAnsi="Calibri" w:cs="Calibri"/>
                  <w:b/>
                  <w:bCs/>
                  <w:sz w:val="20"/>
                  <w:szCs w:val="20"/>
                  <w:lang w:bidi="ne-NP"/>
                </w:rPr>
                <w:t>73.47</w:t>
              </w:r>
            </w:ins>
          </w:p>
        </w:tc>
        <w:tc>
          <w:tcPr>
            <w:tcW w:w="2340"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6536" w:author="user" w:date="2012-02-29T14:49:00Z"/>
                <w:rFonts w:ascii="Calibri" w:hAnsi="Calibri" w:cs="Calibri"/>
                <w:b/>
                <w:bCs/>
                <w:sz w:val="20"/>
                <w:szCs w:val="20"/>
                <w:lang w:bidi="ne-NP"/>
              </w:rPr>
            </w:pPr>
            <w:ins w:id="6537" w:author="user" w:date="2012-02-29T14:49:00Z">
              <w:r w:rsidRPr="00043E81">
                <w:rPr>
                  <w:rFonts w:ascii="Calibri" w:hAnsi="Calibri" w:cs="Calibri"/>
                  <w:b/>
                  <w:bCs/>
                  <w:sz w:val="20"/>
                  <w:szCs w:val="20"/>
                  <w:lang w:bidi="ne-NP"/>
                </w:rPr>
                <w:t>100.00</w:t>
              </w:r>
            </w:ins>
          </w:p>
        </w:tc>
      </w:tr>
    </w:tbl>
    <w:p w:rsidR="002B6273" w:rsidRPr="00882AE7" w:rsidRDefault="002B6273" w:rsidP="002B6273">
      <w:pPr>
        <w:pStyle w:val="ReportText"/>
        <w:spacing w:line="360" w:lineRule="auto"/>
        <w:ind w:left="0"/>
        <w:rPr>
          <w:ins w:id="6538" w:author="user" w:date="2012-02-29T14:49:00Z"/>
          <w:rFonts w:ascii="Calibri" w:hAnsi="Calibri" w:cs="Calibri"/>
          <w:bCs/>
          <w:i/>
          <w:sz w:val="18"/>
          <w:szCs w:val="18"/>
        </w:rPr>
      </w:pPr>
      <w:ins w:id="6539" w:author="user" w:date="2012-02-29T14:49:00Z">
        <w:r w:rsidRPr="00882AE7">
          <w:rPr>
            <w:rFonts w:ascii="Calibri" w:hAnsi="Calibri" w:cs="Calibri"/>
            <w:bCs/>
            <w:i/>
            <w:sz w:val="18"/>
            <w:szCs w:val="18"/>
          </w:rPr>
          <w:t>Source: Household Survey, 2011</w:t>
        </w:r>
      </w:ins>
    </w:p>
    <w:p w:rsidR="002B6273" w:rsidRPr="00882AE7" w:rsidRDefault="002B6273" w:rsidP="002B6273">
      <w:pPr>
        <w:pStyle w:val="BodyText"/>
        <w:spacing w:line="324" w:lineRule="auto"/>
        <w:rPr>
          <w:ins w:id="6540" w:author="user" w:date="2012-02-29T14:49:00Z"/>
          <w:rFonts w:ascii="Calibri" w:hAnsi="Calibri" w:cs="Arial"/>
          <w:sz w:val="22"/>
          <w:szCs w:val="22"/>
        </w:rPr>
      </w:pPr>
      <w:ins w:id="6541" w:author="user" w:date="2012-02-29T14:49:00Z">
        <w:r w:rsidRPr="00882AE7">
          <w:rPr>
            <w:rFonts w:ascii="Calibri" w:hAnsi="Calibri" w:cs="Arial"/>
            <w:sz w:val="22"/>
            <w:szCs w:val="22"/>
          </w:rPr>
          <w:t>Of the surveyed households, about 33.33% reported food deficiency of 6-9 months, 39.81% for more than 9 months. Similarly, about 26.85% reported food shortage for less than 5 months (Table 6.</w:t>
        </w:r>
        <w:r>
          <w:rPr>
            <w:rFonts w:ascii="Calibri" w:hAnsi="Calibri" w:cs="Arial"/>
            <w:sz w:val="22"/>
            <w:szCs w:val="22"/>
          </w:rPr>
          <w:t>29</w:t>
        </w:r>
        <w:r w:rsidRPr="00882AE7">
          <w:rPr>
            <w:rFonts w:ascii="Calibri" w:hAnsi="Calibri" w:cs="Arial"/>
            <w:sz w:val="22"/>
            <w:szCs w:val="22"/>
          </w:rPr>
          <w:t>).</w:t>
        </w:r>
      </w:ins>
    </w:p>
    <w:p w:rsidR="002B6273" w:rsidRPr="00145B40" w:rsidRDefault="002B6273" w:rsidP="002B6273">
      <w:pPr>
        <w:jc w:val="both"/>
        <w:rPr>
          <w:ins w:id="6542" w:author="user" w:date="2012-02-29T14:49:00Z"/>
          <w:rFonts w:ascii="Calibri" w:hAnsi="Calibri" w:cs="Calibri"/>
          <w:b/>
          <w:sz w:val="18"/>
          <w:szCs w:val="18"/>
        </w:rPr>
      </w:pPr>
      <w:ins w:id="6543" w:author="user" w:date="2012-02-29T14:49:00Z">
        <w:r>
          <w:rPr>
            <w:rFonts w:ascii="Calibri" w:hAnsi="Calibri" w:cs="Calibri"/>
            <w:b/>
            <w:sz w:val="22"/>
            <w:szCs w:val="22"/>
          </w:rPr>
          <w:br w:type="page"/>
        </w:r>
        <w:r w:rsidRPr="00261758">
          <w:rPr>
            <w:rFonts w:ascii="Calibri" w:hAnsi="Calibri" w:cs="Calibri"/>
            <w:b/>
            <w:sz w:val="20"/>
            <w:szCs w:val="20"/>
          </w:rPr>
          <w:lastRenderedPageBreak/>
          <w:t xml:space="preserve">Table -6.29: Food Deficiencies of the Surveyed Households </w:t>
        </w:r>
      </w:ins>
    </w:p>
    <w:tbl>
      <w:tblPr>
        <w:tblW w:w="8383" w:type="dxa"/>
        <w:tblInd w:w="95" w:type="dxa"/>
        <w:tblLook w:val="04A0"/>
      </w:tblPr>
      <w:tblGrid>
        <w:gridCol w:w="2073"/>
        <w:gridCol w:w="1270"/>
        <w:gridCol w:w="1350"/>
        <w:gridCol w:w="940"/>
        <w:gridCol w:w="1220"/>
        <w:gridCol w:w="1530"/>
      </w:tblGrid>
      <w:tr w:rsidR="002B6273" w:rsidRPr="00145B40" w:rsidTr="0074335E">
        <w:trPr>
          <w:trHeight w:val="300"/>
          <w:ins w:id="6544" w:author="user" w:date="2012-02-29T14:49:00Z"/>
        </w:trPr>
        <w:tc>
          <w:tcPr>
            <w:tcW w:w="2073" w:type="dxa"/>
            <w:vMerge w:val="restart"/>
            <w:tcBorders>
              <w:top w:val="single" w:sz="4" w:space="0" w:color="auto"/>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545" w:author="user" w:date="2012-02-29T14:49:00Z"/>
                <w:rFonts w:ascii="Calibri" w:hAnsi="Calibri" w:cs="Calibri"/>
                <w:b/>
                <w:bCs/>
                <w:sz w:val="20"/>
                <w:szCs w:val="20"/>
              </w:rPr>
            </w:pPr>
            <w:ins w:id="6546" w:author="user" w:date="2012-02-29T14:49:00Z">
              <w:r w:rsidRPr="00043E81">
                <w:rPr>
                  <w:rFonts w:ascii="Calibri" w:hAnsi="Calibri" w:cs="Calibri"/>
                  <w:b/>
                  <w:bCs/>
                  <w:sz w:val="20"/>
                  <w:szCs w:val="20"/>
                </w:rPr>
                <w:t>VDC/Municipality</w:t>
              </w:r>
            </w:ins>
          </w:p>
        </w:tc>
        <w:tc>
          <w:tcPr>
            <w:tcW w:w="6310" w:type="dxa"/>
            <w:gridSpan w:val="5"/>
            <w:tcBorders>
              <w:top w:val="single" w:sz="4" w:space="0" w:color="auto"/>
              <w:left w:val="nil"/>
              <w:bottom w:val="single" w:sz="4" w:space="0" w:color="auto"/>
              <w:right w:val="single" w:sz="4" w:space="0" w:color="auto"/>
            </w:tcBorders>
            <w:shd w:val="clear" w:color="auto" w:fill="auto"/>
          </w:tcPr>
          <w:p w:rsidR="002B6273" w:rsidRPr="00043E81" w:rsidRDefault="002B6273" w:rsidP="0074335E">
            <w:pPr>
              <w:jc w:val="both"/>
              <w:rPr>
                <w:ins w:id="6547" w:author="user" w:date="2012-02-29T14:49:00Z"/>
                <w:rFonts w:ascii="Calibri" w:hAnsi="Calibri" w:cs="Calibri"/>
                <w:b/>
                <w:bCs/>
                <w:sz w:val="20"/>
                <w:szCs w:val="20"/>
              </w:rPr>
            </w:pPr>
            <w:ins w:id="6548" w:author="user" w:date="2012-02-29T14:49:00Z">
              <w:r w:rsidRPr="00043E81">
                <w:rPr>
                  <w:rFonts w:ascii="Calibri" w:hAnsi="Calibri" w:cs="Calibri"/>
                  <w:b/>
                  <w:bCs/>
                  <w:sz w:val="20"/>
                  <w:szCs w:val="20"/>
                </w:rPr>
                <w:t xml:space="preserve">                               Food Deficit Months</w:t>
              </w:r>
            </w:ins>
          </w:p>
        </w:tc>
      </w:tr>
      <w:tr w:rsidR="002B6273" w:rsidRPr="00145B40" w:rsidTr="0074335E">
        <w:trPr>
          <w:trHeight w:val="300"/>
          <w:ins w:id="6549" w:author="user" w:date="2012-02-29T14:49:00Z"/>
        </w:trPr>
        <w:tc>
          <w:tcPr>
            <w:tcW w:w="2073" w:type="dxa"/>
            <w:vMerge/>
            <w:tcBorders>
              <w:top w:val="single" w:sz="4" w:space="0" w:color="auto"/>
              <w:left w:val="single" w:sz="4" w:space="0" w:color="auto"/>
              <w:bottom w:val="single" w:sz="4" w:space="0" w:color="auto"/>
              <w:right w:val="single" w:sz="4" w:space="0" w:color="auto"/>
            </w:tcBorders>
            <w:vAlign w:val="center"/>
          </w:tcPr>
          <w:p w:rsidR="002B6273" w:rsidRPr="00043E81" w:rsidRDefault="002B6273" w:rsidP="0074335E">
            <w:pPr>
              <w:rPr>
                <w:ins w:id="6550" w:author="user" w:date="2012-02-29T14:49:00Z"/>
                <w:rFonts w:ascii="Calibri" w:hAnsi="Calibri" w:cs="Calibri"/>
                <w:b/>
                <w:bCs/>
                <w:sz w:val="20"/>
                <w:szCs w:val="20"/>
              </w:rPr>
            </w:pPr>
          </w:p>
        </w:tc>
        <w:tc>
          <w:tcPr>
            <w:tcW w:w="127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551" w:author="user" w:date="2012-02-29T14:49:00Z"/>
                <w:rFonts w:ascii="Calibri" w:hAnsi="Calibri" w:cs="Calibri"/>
                <w:b/>
                <w:bCs/>
                <w:sz w:val="20"/>
                <w:szCs w:val="20"/>
              </w:rPr>
            </w:pPr>
            <w:ins w:id="6552" w:author="user" w:date="2012-02-29T14:49:00Z">
              <w:r w:rsidRPr="00043E81">
                <w:rPr>
                  <w:rFonts w:ascii="Calibri" w:hAnsi="Calibri" w:cs="Calibri"/>
                  <w:b/>
                  <w:bCs/>
                  <w:sz w:val="20"/>
                  <w:szCs w:val="20"/>
                </w:rPr>
                <w:t>&lt; 3</w:t>
              </w:r>
            </w:ins>
          </w:p>
        </w:tc>
        <w:tc>
          <w:tcPr>
            <w:tcW w:w="135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553" w:author="user" w:date="2012-02-29T14:49:00Z"/>
                <w:rFonts w:ascii="Calibri" w:hAnsi="Calibri" w:cs="Calibri"/>
                <w:b/>
                <w:bCs/>
                <w:sz w:val="20"/>
                <w:szCs w:val="20"/>
              </w:rPr>
            </w:pPr>
            <w:ins w:id="6554" w:author="user" w:date="2012-02-29T14:49:00Z">
              <w:r w:rsidRPr="00043E81">
                <w:rPr>
                  <w:rFonts w:ascii="Calibri" w:hAnsi="Calibri" w:cs="Calibri"/>
                  <w:b/>
                  <w:bCs/>
                  <w:sz w:val="20"/>
                  <w:szCs w:val="20"/>
                </w:rPr>
                <w:t>3-5</w:t>
              </w:r>
            </w:ins>
          </w:p>
        </w:tc>
        <w:tc>
          <w:tcPr>
            <w:tcW w:w="94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555" w:author="user" w:date="2012-02-29T14:49:00Z"/>
                <w:rFonts w:ascii="Calibri" w:hAnsi="Calibri" w:cs="Calibri"/>
                <w:b/>
                <w:bCs/>
                <w:sz w:val="20"/>
                <w:szCs w:val="20"/>
              </w:rPr>
            </w:pPr>
            <w:ins w:id="6556" w:author="user" w:date="2012-02-29T14:49:00Z">
              <w:r w:rsidRPr="00043E81">
                <w:rPr>
                  <w:rFonts w:ascii="Calibri" w:hAnsi="Calibri" w:cs="Calibri"/>
                  <w:b/>
                  <w:bCs/>
                  <w:sz w:val="20"/>
                  <w:szCs w:val="20"/>
                </w:rPr>
                <w:t>6 – 9</w:t>
              </w:r>
            </w:ins>
          </w:p>
        </w:tc>
        <w:tc>
          <w:tcPr>
            <w:tcW w:w="122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557" w:author="user" w:date="2012-02-29T14:49:00Z"/>
                <w:rFonts w:ascii="Calibri" w:hAnsi="Calibri" w:cs="Calibri"/>
                <w:b/>
                <w:bCs/>
                <w:sz w:val="20"/>
                <w:szCs w:val="20"/>
              </w:rPr>
            </w:pPr>
            <w:ins w:id="6558" w:author="user" w:date="2012-02-29T14:49:00Z">
              <w:r w:rsidRPr="00043E81">
                <w:rPr>
                  <w:rFonts w:ascii="Calibri" w:hAnsi="Calibri" w:cs="Calibri"/>
                  <w:b/>
                  <w:bCs/>
                  <w:sz w:val="20"/>
                  <w:szCs w:val="20"/>
                </w:rPr>
                <w:t>&gt; 9</w:t>
              </w:r>
            </w:ins>
          </w:p>
        </w:tc>
        <w:tc>
          <w:tcPr>
            <w:tcW w:w="153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559" w:author="user" w:date="2012-02-29T14:49:00Z"/>
                <w:rFonts w:ascii="Calibri" w:hAnsi="Calibri" w:cs="Calibri"/>
                <w:b/>
                <w:bCs/>
                <w:sz w:val="20"/>
                <w:szCs w:val="20"/>
              </w:rPr>
            </w:pPr>
            <w:ins w:id="6560" w:author="user" w:date="2012-02-29T14:49:00Z">
              <w:r w:rsidRPr="00043E81">
                <w:rPr>
                  <w:rFonts w:ascii="Calibri" w:hAnsi="Calibri" w:cs="Calibri"/>
                  <w:b/>
                  <w:bCs/>
                  <w:sz w:val="20"/>
                  <w:szCs w:val="20"/>
                </w:rPr>
                <w:t>Households</w:t>
              </w:r>
            </w:ins>
          </w:p>
        </w:tc>
      </w:tr>
      <w:tr w:rsidR="002B6273" w:rsidRPr="00145B40" w:rsidTr="0074335E">
        <w:trPr>
          <w:trHeight w:val="300"/>
          <w:ins w:id="6561" w:author="user" w:date="2012-02-29T14:49:00Z"/>
        </w:trPr>
        <w:tc>
          <w:tcPr>
            <w:tcW w:w="2073"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562" w:author="user" w:date="2012-02-29T14:49:00Z"/>
                <w:rFonts w:ascii="Calibri" w:hAnsi="Calibri" w:cs="Calibri"/>
                <w:sz w:val="20"/>
                <w:szCs w:val="20"/>
              </w:rPr>
            </w:pPr>
            <w:smartTag w:uri="urn:schemas-microsoft-com:office:smarttags" w:element="place">
              <w:smartTag w:uri="urn:schemas-microsoft-com:office:smarttags" w:element="PlaceName">
                <w:ins w:id="6563" w:author="user" w:date="2012-02-29T14:49:00Z">
                  <w:r w:rsidRPr="00043E81">
                    <w:rPr>
                      <w:rFonts w:ascii="Calibri" w:hAnsi="Calibri" w:cs="Calibri"/>
                      <w:sz w:val="20"/>
                      <w:szCs w:val="20"/>
                    </w:rPr>
                    <w:t>Hetauda</w:t>
                  </w:r>
                </w:ins>
              </w:smartTag>
              <w:ins w:id="6564" w:author="user" w:date="2012-02-29T14:49:00Z">
                <w:r w:rsidRPr="00043E81">
                  <w:rPr>
                    <w:rFonts w:ascii="Calibri" w:hAnsi="Calibri" w:cs="Calibri"/>
                    <w:sz w:val="20"/>
                    <w:szCs w:val="20"/>
                  </w:rPr>
                  <w:t xml:space="preserve"> </w:t>
                </w:r>
                <w:smartTag w:uri="urn:schemas-microsoft-com:office:smarttags" w:element="PlaceType">
                  <w:r w:rsidRPr="00043E81">
                    <w:rPr>
                      <w:rFonts w:ascii="Calibri" w:hAnsi="Calibri" w:cs="Calibri"/>
                      <w:sz w:val="20"/>
                      <w:szCs w:val="20"/>
                    </w:rPr>
                    <w:t>Municipality</w:t>
                  </w:r>
                </w:smartTag>
              </w:ins>
            </w:smartTag>
          </w:p>
        </w:tc>
        <w:tc>
          <w:tcPr>
            <w:tcW w:w="127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565" w:author="user" w:date="2012-02-29T14:49:00Z"/>
                <w:rFonts w:ascii="Calibri" w:hAnsi="Calibri" w:cs="Calibri"/>
                <w:sz w:val="20"/>
                <w:szCs w:val="20"/>
              </w:rPr>
            </w:pPr>
            <w:ins w:id="6566" w:author="user" w:date="2012-02-29T14:49:00Z">
              <w:r w:rsidRPr="00043E81">
                <w:rPr>
                  <w:rFonts w:ascii="Calibri" w:hAnsi="Calibri" w:cs="Calibri"/>
                  <w:sz w:val="20"/>
                  <w:szCs w:val="20"/>
                </w:rPr>
                <w:t>-</w:t>
              </w:r>
            </w:ins>
          </w:p>
        </w:tc>
        <w:tc>
          <w:tcPr>
            <w:tcW w:w="135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567" w:author="user" w:date="2012-02-29T14:49:00Z"/>
                <w:rFonts w:ascii="Calibri" w:hAnsi="Calibri" w:cs="Calibri"/>
                <w:sz w:val="20"/>
                <w:szCs w:val="20"/>
              </w:rPr>
            </w:pPr>
            <w:ins w:id="6568" w:author="user" w:date="2012-02-29T14:49:00Z">
              <w:r w:rsidRPr="00043E81">
                <w:rPr>
                  <w:rFonts w:ascii="Calibri" w:hAnsi="Calibri" w:cs="Calibri"/>
                  <w:sz w:val="20"/>
                  <w:szCs w:val="20"/>
                </w:rPr>
                <w:t>2</w:t>
              </w:r>
            </w:ins>
          </w:p>
        </w:tc>
        <w:tc>
          <w:tcPr>
            <w:tcW w:w="94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569" w:author="user" w:date="2012-02-29T14:49:00Z"/>
                <w:rFonts w:ascii="Calibri" w:hAnsi="Calibri" w:cs="Calibri"/>
                <w:sz w:val="20"/>
                <w:szCs w:val="20"/>
              </w:rPr>
            </w:pPr>
            <w:ins w:id="6570" w:author="user" w:date="2012-02-29T14:49:00Z">
              <w:r w:rsidRPr="00043E81">
                <w:rPr>
                  <w:rFonts w:ascii="Calibri" w:hAnsi="Calibri" w:cs="Calibri"/>
                  <w:sz w:val="20"/>
                  <w:szCs w:val="20"/>
                </w:rPr>
                <w:t>2</w:t>
              </w:r>
            </w:ins>
          </w:p>
        </w:tc>
        <w:tc>
          <w:tcPr>
            <w:tcW w:w="122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571" w:author="user" w:date="2012-02-29T14:49:00Z"/>
                <w:rFonts w:ascii="Calibri" w:hAnsi="Calibri" w:cs="Calibri"/>
                <w:sz w:val="20"/>
                <w:szCs w:val="20"/>
              </w:rPr>
            </w:pPr>
            <w:ins w:id="6572" w:author="user" w:date="2012-02-29T14:49:00Z">
              <w:r w:rsidRPr="00043E81">
                <w:rPr>
                  <w:rFonts w:ascii="Calibri" w:hAnsi="Calibri" w:cs="Calibri"/>
                  <w:sz w:val="20"/>
                  <w:szCs w:val="20"/>
                </w:rPr>
                <w:t>1</w:t>
              </w:r>
            </w:ins>
          </w:p>
        </w:tc>
        <w:tc>
          <w:tcPr>
            <w:tcW w:w="153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573" w:author="user" w:date="2012-02-29T14:49:00Z"/>
                <w:rFonts w:ascii="Calibri" w:hAnsi="Calibri" w:cs="Calibri"/>
                <w:sz w:val="20"/>
                <w:szCs w:val="20"/>
              </w:rPr>
            </w:pPr>
            <w:ins w:id="6574" w:author="user" w:date="2012-02-29T14:49:00Z">
              <w:r w:rsidRPr="00043E81">
                <w:rPr>
                  <w:rFonts w:ascii="Calibri" w:hAnsi="Calibri" w:cs="Calibri"/>
                  <w:sz w:val="20"/>
                  <w:szCs w:val="20"/>
                </w:rPr>
                <w:t>5</w:t>
              </w:r>
            </w:ins>
          </w:p>
        </w:tc>
      </w:tr>
      <w:tr w:rsidR="002B6273" w:rsidRPr="00145B40" w:rsidTr="0074335E">
        <w:trPr>
          <w:trHeight w:val="300"/>
          <w:ins w:id="6575" w:author="user" w:date="2012-02-29T14:49:00Z"/>
        </w:trPr>
        <w:tc>
          <w:tcPr>
            <w:tcW w:w="2073"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576" w:author="user" w:date="2012-02-29T14:49:00Z"/>
                <w:rFonts w:ascii="Calibri" w:hAnsi="Calibri" w:cs="Calibri"/>
                <w:sz w:val="20"/>
                <w:szCs w:val="20"/>
              </w:rPr>
            </w:pPr>
            <w:ins w:id="6577" w:author="user" w:date="2012-02-29T14:49:00Z">
              <w:r w:rsidRPr="00043E81">
                <w:rPr>
                  <w:rFonts w:ascii="Calibri" w:hAnsi="Calibri" w:cs="Calibri"/>
                  <w:sz w:val="20"/>
                  <w:szCs w:val="20"/>
                </w:rPr>
                <w:t>Basamadi</w:t>
              </w:r>
            </w:ins>
          </w:p>
        </w:tc>
        <w:tc>
          <w:tcPr>
            <w:tcW w:w="127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578" w:author="user" w:date="2012-02-29T14:49:00Z"/>
                <w:rFonts w:ascii="Calibri" w:hAnsi="Calibri" w:cs="Calibri"/>
                <w:sz w:val="20"/>
                <w:szCs w:val="20"/>
              </w:rPr>
            </w:pPr>
            <w:ins w:id="6579" w:author="user" w:date="2012-02-29T14:49:00Z">
              <w:r w:rsidRPr="00043E81">
                <w:rPr>
                  <w:rFonts w:ascii="Calibri" w:hAnsi="Calibri" w:cs="Calibri"/>
                  <w:sz w:val="20"/>
                  <w:szCs w:val="20"/>
                </w:rPr>
                <w:t>2</w:t>
              </w:r>
            </w:ins>
          </w:p>
        </w:tc>
        <w:tc>
          <w:tcPr>
            <w:tcW w:w="135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580" w:author="user" w:date="2012-02-29T14:49:00Z"/>
                <w:rFonts w:ascii="Calibri" w:hAnsi="Calibri" w:cs="Calibri"/>
                <w:sz w:val="20"/>
                <w:szCs w:val="20"/>
              </w:rPr>
            </w:pPr>
            <w:ins w:id="6581" w:author="user" w:date="2012-02-29T14:49:00Z">
              <w:r w:rsidRPr="00043E81">
                <w:rPr>
                  <w:rFonts w:ascii="Calibri" w:hAnsi="Calibri" w:cs="Calibri"/>
                  <w:sz w:val="20"/>
                  <w:szCs w:val="20"/>
                </w:rPr>
                <w:t>8</w:t>
              </w:r>
            </w:ins>
          </w:p>
        </w:tc>
        <w:tc>
          <w:tcPr>
            <w:tcW w:w="94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582" w:author="user" w:date="2012-02-29T14:49:00Z"/>
                <w:rFonts w:ascii="Calibri" w:hAnsi="Calibri" w:cs="Calibri"/>
                <w:sz w:val="20"/>
                <w:szCs w:val="20"/>
              </w:rPr>
            </w:pPr>
            <w:ins w:id="6583" w:author="user" w:date="2012-02-29T14:49:00Z">
              <w:r w:rsidRPr="00043E81">
                <w:rPr>
                  <w:rFonts w:ascii="Calibri" w:hAnsi="Calibri" w:cs="Calibri"/>
                  <w:sz w:val="20"/>
                  <w:szCs w:val="20"/>
                </w:rPr>
                <w:t>7</w:t>
              </w:r>
            </w:ins>
          </w:p>
        </w:tc>
        <w:tc>
          <w:tcPr>
            <w:tcW w:w="122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584" w:author="user" w:date="2012-02-29T14:49:00Z"/>
                <w:rFonts w:ascii="Calibri" w:hAnsi="Calibri" w:cs="Calibri"/>
                <w:sz w:val="20"/>
                <w:szCs w:val="20"/>
              </w:rPr>
            </w:pPr>
            <w:ins w:id="6585" w:author="user" w:date="2012-02-29T14:49:00Z">
              <w:r w:rsidRPr="00043E81">
                <w:rPr>
                  <w:rFonts w:ascii="Calibri" w:hAnsi="Calibri" w:cs="Calibri"/>
                  <w:sz w:val="20"/>
                  <w:szCs w:val="20"/>
                </w:rPr>
                <w:t>2</w:t>
              </w:r>
            </w:ins>
          </w:p>
        </w:tc>
        <w:tc>
          <w:tcPr>
            <w:tcW w:w="153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586" w:author="user" w:date="2012-02-29T14:49:00Z"/>
                <w:rFonts w:ascii="Calibri" w:hAnsi="Calibri" w:cs="Calibri"/>
                <w:sz w:val="20"/>
                <w:szCs w:val="20"/>
              </w:rPr>
            </w:pPr>
            <w:ins w:id="6587" w:author="user" w:date="2012-02-29T14:49:00Z">
              <w:r w:rsidRPr="00043E81">
                <w:rPr>
                  <w:rFonts w:ascii="Calibri" w:hAnsi="Calibri" w:cs="Calibri"/>
                  <w:sz w:val="20"/>
                  <w:szCs w:val="20"/>
                </w:rPr>
                <w:t>19</w:t>
              </w:r>
            </w:ins>
          </w:p>
        </w:tc>
      </w:tr>
      <w:tr w:rsidR="002B6273" w:rsidRPr="00145B40" w:rsidTr="0074335E">
        <w:trPr>
          <w:trHeight w:val="300"/>
          <w:ins w:id="6588" w:author="user" w:date="2012-02-29T14:49:00Z"/>
        </w:trPr>
        <w:tc>
          <w:tcPr>
            <w:tcW w:w="2073"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589" w:author="user" w:date="2012-02-29T14:49:00Z"/>
                <w:rFonts w:ascii="Calibri" w:hAnsi="Calibri" w:cs="Calibri"/>
                <w:sz w:val="20"/>
                <w:szCs w:val="20"/>
              </w:rPr>
            </w:pPr>
            <w:ins w:id="6590" w:author="user" w:date="2012-02-29T14:49:00Z">
              <w:r w:rsidRPr="00043E81">
                <w:rPr>
                  <w:rFonts w:ascii="Calibri" w:hAnsi="Calibri" w:cs="Calibri"/>
                  <w:sz w:val="20"/>
                  <w:szCs w:val="20"/>
                </w:rPr>
                <w:t>Manahari</w:t>
              </w:r>
            </w:ins>
          </w:p>
        </w:tc>
        <w:tc>
          <w:tcPr>
            <w:tcW w:w="127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591" w:author="user" w:date="2012-02-29T14:49:00Z"/>
                <w:rFonts w:ascii="Calibri" w:hAnsi="Calibri" w:cs="Calibri"/>
                <w:sz w:val="20"/>
                <w:szCs w:val="20"/>
              </w:rPr>
            </w:pPr>
            <w:ins w:id="6592" w:author="user" w:date="2012-02-29T14:49:00Z">
              <w:r w:rsidRPr="00043E81">
                <w:rPr>
                  <w:rFonts w:ascii="Calibri" w:hAnsi="Calibri" w:cs="Calibri"/>
                  <w:sz w:val="20"/>
                  <w:szCs w:val="20"/>
                </w:rPr>
                <w:t>-</w:t>
              </w:r>
            </w:ins>
          </w:p>
        </w:tc>
        <w:tc>
          <w:tcPr>
            <w:tcW w:w="135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593" w:author="user" w:date="2012-02-29T14:49:00Z"/>
                <w:rFonts w:ascii="Calibri" w:hAnsi="Calibri" w:cs="Calibri"/>
                <w:sz w:val="20"/>
                <w:szCs w:val="20"/>
              </w:rPr>
            </w:pPr>
            <w:ins w:id="6594" w:author="user" w:date="2012-02-29T14:49:00Z">
              <w:r w:rsidRPr="00043E81">
                <w:rPr>
                  <w:rFonts w:ascii="Calibri" w:hAnsi="Calibri" w:cs="Calibri"/>
                  <w:sz w:val="20"/>
                  <w:szCs w:val="20"/>
                </w:rPr>
                <w:t>10</w:t>
              </w:r>
            </w:ins>
          </w:p>
        </w:tc>
        <w:tc>
          <w:tcPr>
            <w:tcW w:w="94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595" w:author="user" w:date="2012-02-29T14:49:00Z"/>
                <w:rFonts w:ascii="Calibri" w:hAnsi="Calibri" w:cs="Calibri"/>
                <w:sz w:val="20"/>
                <w:szCs w:val="20"/>
              </w:rPr>
            </w:pPr>
            <w:ins w:id="6596" w:author="user" w:date="2012-02-29T14:49:00Z">
              <w:r w:rsidRPr="00043E81">
                <w:rPr>
                  <w:rFonts w:ascii="Calibri" w:hAnsi="Calibri" w:cs="Calibri"/>
                  <w:sz w:val="20"/>
                  <w:szCs w:val="20"/>
                </w:rPr>
                <w:t>12</w:t>
              </w:r>
            </w:ins>
          </w:p>
        </w:tc>
        <w:tc>
          <w:tcPr>
            <w:tcW w:w="122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597" w:author="user" w:date="2012-02-29T14:49:00Z"/>
                <w:rFonts w:ascii="Calibri" w:hAnsi="Calibri" w:cs="Calibri"/>
                <w:sz w:val="20"/>
                <w:szCs w:val="20"/>
              </w:rPr>
            </w:pPr>
            <w:ins w:id="6598" w:author="user" w:date="2012-02-29T14:49:00Z">
              <w:r w:rsidRPr="00043E81">
                <w:rPr>
                  <w:rFonts w:ascii="Calibri" w:hAnsi="Calibri" w:cs="Calibri"/>
                  <w:sz w:val="20"/>
                  <w:szCs w:val="20"/>
                </w:rPr>
                <w:t>23</w:t>
              </w:r>
            </w:ins>
          </w:p>
        </w:tc>
        <w:tc>
          <w:tcPr>
            <w:tcW w:w="153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599" w:author="user" w:date="2012-02-29T14:49:00Z"/>
                <w:rFonts w:ascii="Calibri" w:hAnsi="Calibri" w:cs="Calibri"/>
                <w:sz w:val="20"/>
                <w:szCs w:val="20"/>
              </w:rPr>
            </w:pPr>
            <w:ins w:id="6600" w:author="user" w:date="2012-02-29T14:49:00Z">
              <w:r w:rsidRPr="00043E81">
                <w:rPr>
                  <w:rFonts w:ascii="Calibri" w:hAnsi="Calibri" w:cs="Calibri"/>
                  <w:sz w:val="20"/>
                  <w:szCs w:val="20"/>
                </w:rPr>
                <w:t>45</w:t>
              </w:r>
            </w:ins>
          </w:p>
        </w:tc>
      </w:tr>
      <w:tr w:rsidR="002B6273" w:rsidRPr="00145B40" w:rsidTr="0074335E">
        <w:trPr>
          <w:trHeight w:val="300"/>
          <w:ins w:id="6601" w:author="user" w:date="2012-02-29T14:49:00Z"/>
        </w:trPr>
        <w:tc>
          <w:tcPr>
            <w:tcW w:w="2073"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602" w:author="user" w:date="2012-02-29T14:49:00Z"/>
                <w:rFonts w:ascii="Calibri" w:hAnsi="Calibri" w:cs="Calibri"/>
                <w:sz w:val="20"/>
                <w:szCs w:val="20"/>
              </w:rPr>
            </w:pPr>
            <w:ins w:id="6603" w:author="user" w:date="2012-02-29T14:49:00Z">
              <w:r w:rsidRPr="00043E81">
                <w:rPr>
                  <w:rFonts w:ascii="Calibri" w:hAnsi="Calibri" w:cs="Calibri"/>
                  <w:sz w:val="20"/>
                  <w:szCs w:val="20"/>
                </w:rPr>
                <w:t>Birendranagar</w:t>
              </w:r>
            </w:ins>
          </w:p>
        </w:tc>
        <w:tc>
          <w:tcPr>
            <w:tcW w:w="127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604" w:author="user" w:date="2012-02-29T14:49:00Z"/>
                <w:rFonts w:ascii="Calibri" w:hAnsi="Calibri" w:cs="Calibri"/>
                <w:sz w:val="20"/>
                <w:szCs w:val="20"/>
              </w:rPr>
            </w:pPr>
            <w:ins w:id="6605" w:author="user" w:date="2012-02-29T14:49:00Z">
              <w:r w:rsidRPr="00043E81">
                <w:rPr>
                  <w:rFonts w:ascii="Calibri" w:hAnsi="Calibri" w:cs="Calibri"/>
                  <w:sz w:val="20"/>
                  <w:szCs w:val="20"/>
                </w:rPr>
                <w:t>1</w:t>
              </w:r>
            </w:ins>
          </w:p>
        </w:tc>
        <w:tc>
          <w:tcPr>
            <w:tcW w:w="135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606" w:author="user" w:date="2012-02-29T14:49:00Z"/>
                <w:rFonts w:ascii="Calibri" w:hAnsi="Calibri" w:cs="Calibri"/>
                <w:sz w:val="20"/>
                <w:szCs w:val="20"/>
              </w:rPr>
            </w:pPr>
            <w:ins w:id="6607" w:author="user" w:date="2012-02-29T14:49:00Z">
              <w:r w:rsidRPr="00043E81">
                <w:rPr>
                  <w:rFonts w:ascii="Calibri" w:hAnsi="Calibri" w:cs="Calibri"/>
                  <w:sz w:val="20"/>
                  <w:szCs w:val="20"/>
                </w:rPr>
                <w:t>3</w:t>
              </w:r>
            </w:ins>
          </w:p>
        </w:tc>
        <w:tc>
          <w:tcPr>
            <w:tcW w:w="94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608" w:author="user" w:date="2012-02-29T14:49:00Z"/>
                <w:rFonts w:ascii="Calibri" w:hAnsi="Calibri" w:cs="Calibri"/>
                <w:sz w:val="20"/>
                <w:szCs w:val="20"/>
              </w:rPr>
            </w:pPr>
            <w:ins w:id="6609" w:author="user" w:date="2012-02-29T14:49:00Z">
              <w:r w:rsidRPr="00043E81">
                <w:rPr>
                  <w:rFonts w:ascii="Calibri" w:hAnsi="Calibri" w:cs="Calibri"/>
                  <w:sz w:val="20"/>
                  <w:szCs w:val="20"/>
                </w:rPr>
                <w:t>6</w:t>
              </w:r>
            </w:ins>
          </w:p>
        </w:tc>
        <w:tc>
          <w:tcPr>
            <w:tcW w:w="122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610" w:author="user" w:date="2012-02-29T14:49:00Z"/>
                <w:rFonts w:ascii="Calibri" w:hAnsi="Calibri" w:cs="Calibri"/>
                <w:sz w:val="20"/>
                <w:szCs w:val="20"/>
              </w:rPr>
            </w:pPr>
            <w:ins w:id="6611" w:author="user" w:date="2012-02-29T14:49:00Z">
              <w:r w:rsidRPr="00043E81">
                <w:rPr>
                  <w:rFonts w:ascii="Calibri" w:hAnsi="Calibri" w:cs="Calibri"/>
                  <w:sz w:val="20"/>
                  <w:szCs w:val="20"/>
                </w:rPr>
                <w:t>2</w:t>
              </w:r>
            </w:ins>
          </w:p>
        </w:tc>
        <w:tc>
          <w:tcPr>
            <w:tcW w:w="153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612" w:author="user" w:date="2012-02-29T14:49:00Z"/>
                <w:rFonts w:ascii="Calibri" w:hAnsi="Calibri" w:cs="Calibri"/>
                <w:sz w:val="20"/>
                <w:szCs w:val="20"/>
              </w:rPr>
            </w:pPr>
            <w:ins w:id="6613" w:author="user" w:date="2012-02-29T14:49:00Z">
              <w:r w:rsidRPr="00043E81">
                <w:rPr>
                  <w:rFonts w:ascii="Calibri" w:hAnsi="Calibri" w:cs="Calibri"/>
                  <w:sz w:val="20"/>
                  <w:szCs w:val="20"/>
                </w:rPr>
                <w:t>12</w:t>
              </w:r>
            </w:ins>
          </w:p>
        </w:tc>
      </w:tr>
      <w:tr w:rsidR="002B6273" w:rsidRPr="00145B40" w:rsidTr="0074335E">
        <w:trPr>
          <w:trHeight w:val="300"/>
          <w:ins w:id="6614" w:author="user" w:date="2012-02-29T14:49:00Z"/>
        </w:trPr>
        <w:tc>
          <w:tcPr>
            <w:tcW w:w="2073"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615" w:author="user" w:date="2012-02-29T14:49:00Z"/>
                <w:rFonts w:ascii="Calibri" w:hAnsi="Calibri" w:cs="Calibri"/>
                <w:sz w:val="20"/>
                <w:szCs w:val="20"/>
              </w:rPr>
            </w:pPr>
            <w:ins w:id="6616" w:author="user" w:date="2012-02-29T14:49:00Z">
              <w:r w:rsidRPr="00043E81">
                <w:rPr>
                  <w:rFonts w:ascii="Calibri" w:hAnsi="Calibri" w:cs="Calibri"/>
                  <w:sz w:val="20"/>
                  <w:szCs w:val="20"/>
                </w:rPr>
                <w:t>Chainpur</w:t>
              </w:r>
            </w:ins>
          </w:p>
        </w:tc>
        <w:tc>
          <w:tcPr>
            <w:tcW w:w="127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617" w:author="user" w:date="2012-02-29T14:49:00Z"/>
                <w:rFonts w:ascii="Calibri" w:hAnsi="Calibri" w:cs="Calibri"/>
                <w:sz w:val="20"/>
                <w:szCs w:val="20"/>
              </w:rPr>
            </w:pPr>
            <w:ins w:id="6618" w:author="user" w:date="2012-02-29T14:49:00Z">
              <w:r w:rsidRPr="00043E81">
                <w:rPr>
                  <w:rFonts w:ascii="Calibri" w:hAnsi="Calibri" w:cs="Calibri"/>
                  <w:sz w:val="20"/>
                  <w:szCs w:val="20"/>
                </w:rPr>
                <w:t>1</w:t>
              </w:r>
            </w:ins>
          </w:p>
        </w:tc>
        <w:tc>
          <w:tcPr>
            <w:tcW w:w="135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619" w:author="user" w:date="2012-02-29T14:49:00Z"/>
                <w:rFonts w:ascii="Calibri" w:hAnsi="Calibri" w:cs="Calibri"/>
                <w:sz w:val="20"/>
                <w:szCs w:val="20"/>
              </w:rPr>
            </w:pPr>
            <w:ins w:id="6620" w:author="user" w:date="2012-02-29T14:49:00Z">
              <w:r w:rsidRPr="00043E81">
                <w:rPr>
                  <w:rFonts w:ascii="Calibri" w:hAnsi="Calibri" w:cs="Calibri"/>
                  <w:sz w:val="20"/>
                  <w:szCs w:val="20"/>
                </w:rPr>
                <w:t>-</w:t>
              </w:r>
            </w:ins>
          </w:p>
        </w:tc>
        <w:tc>
          <w:tcPr>
            <w:tcW w:w="94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621" w:author="user" w:date="2012-02-29T14:49:00Z"/>
                <w:rFonts w:ascii="Calibri" w:hAnsi="Calibri" w:cs="Calibri"/>
                <w:sz w:val="20"/>
                <w:szCs w:val="20"/>
              </w:rPr>
            </w:pPr>
            <w:ins w:id="6622" w:author="user" w:date="2012-02-29T14:49:00Z">
              <w:r w:rsidRPr="00043E81">
                <w:rPr>
                  <w:rFonts w:ascii="Calibri" w:hAnsi="Calibri" w:cs="Calibri"/>
                  <w:sz w:val="20"/>
                  <w:szCs w:val="20"/>
                </w:rPr>
                <w:t>4</w:t>
              </w:r>
            </w:ins>
          </w:p>
        </w:tc>
        <w:tc>
          <w:tcPr>
            <w:tcW w:w="122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623" w:author="user" w:date="2012-02-29T14:49:00Z"/>
                <w:rFonts w:ascii="Calibri" w:hAnsi="Calibri" w:cs="Calibri"/>
                <w:sz w:val="20"/>
                <w:szCs w:val="20"/>
              </w:rPr>
            </w:pPr>
            <w:ins w:id="6624" w:author="user" w:date="2012-02-29T14:49:00Z">
              <w:r w:rsidRPr="00043E81">
                <w:rPr>
                  <w:rFonts w:ascii="Calibri" w:hAnsi="Calibri" w:cs="Calibri"/>
                  <w:sz w:val="20"/>
                  <w:szCs w:val="20"/>
                </w:rPr>
                <w:t>5</w:t>
              </w:r>
            </w:ins>
          </w:p>
        </w:tc>
        <w:tc>
          <w:tcPr>
            <w:tcW w:w="153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625" w:author="user" w:date="2012-02-29T14:49:00Z"/>
                <w:rFonts w:ascii="Calibri" w:hAnsi="Calibri" w:cs="Calibri"/>
                <w:sz w:val="20"/>
                <w:szCs w:val="20"/>
              </w:rPr>
            </w:pPr>
            <w:ins w:id="6626" w:author="user" w:date="2012-02-29T14:49:00Z">
              <w:r w:rsidRPr="00043E81">
                <w:rPr>
                  <w:rFonts w:ascii="Calibri" w:hAnsi="Calibri" w:cs="Calibri"/>
                  <w:sz w:val="20"/>
                  <w:szCs w:val="20"/>
                </w:rPr>
                <w:t>10</w:t>
              </w:r>
            </w:ins>
          </w:p>
        </w:tc>
      </w:tr>
      <w:tr w:rsidR="002B6273" w:rsidRPr="00145B40" w:rsidTr="0074335E">
        <w:trPr>
          <w:trHeight w:val="300"/>
          <w:ins w:id="6627" w:author="user" w:date="2012-02-29T14:49:00Z"/>
        </w:trPr>
        <w:tc>
          <w:tcPr>
            <w:tcW w:w="2073"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628" w:author="user" w:date="2012-02-29T14:49:00Z"/>
                <w:rFonts w:ascii="Calibri" w:hAnsi="Calibri" w:cs="Calibri"/>
                <w:sz w:val="20"/>
                <w:szCs w:val="20"/>
              </w:rPr>
            </w:pPr>
            <w:ins w:id="6629" w:author="user" w:date="2012-02-29T14:49:00Z">
              <w:r w:rsidRPr="00043E81">
                <w:rPr>
                  <w:rFonts w:ascii="Calibri" w:hAnsi="Calibri" w:cs="Calibri"/>
                  <w:sz w:val="20"/>
                  <w:szCs w:val="20"/>
                </w:rPr>
                <w:t>Jutpani</w:t>
              </w:r>
            </w:ins>
          </w:p>
        </w:tc>
        <w:tc>
          <w:tcPr>
            <w:tcW w:w="127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630" w:author="user" w:date="2012-02-29T14:49:00Z"/>
                <w:rFonts w:ascii="Calibri" w:hAnsi="Calibri" w:cs="Calibri"/>
                <w:sz w:val="20"/>
                <w:szCs w:val="20"/>
              </w:rPr>
            </w:pPr>
            <w:ins w:id="6631" w:author="user" w:date="2012-02-29T14:49:00Z">
              <w:r w:rsidRPr="00043E81">
                <w:rPr>
                  <w:rFonts w:ascii="Calibri" w:hAnsi="Calibri" w:cs="Calibri"/>
                  <w:sz w:val="20"/>
                  <w:szCs w:val="20"/>
                </w:rPr>
                <w:t>-</w:t>
              </w:r>
            </w:ins>
          </w:p>
        </w:tc>
        <w:tc>
          <w:tcPr>
            <w:tcW w:w="135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632" w:author="user" w:date="2012-02-29T14:49:00Z"/>
                <w:rFonts w:ascii="Calibri" w:hAnsi="Calibri" w:cs="Calibri"/>
                <w:sz w:val="20"/>
                <w:szCs w:val="20"/>
              </w:rPr>
            </w:pPr>
            <w:ins w:id="6633" w:author="user" w:date="2012-02-29T14:49:00Z">
              <w:r w:rsidRPr="00043E81">
                <w:rPr>
                  <w:rFonts w:ascii="Calibri" w:hAnsi="Calibri" w:cs="Calibri"/>
                  <w:sz w:val="20"/>
                  <w:szCs w:val="20"/>
                </w:rPr>
                <w:t>1</w:t>
              </w:r>
            </w:ins>
          </w:p>
        </w:tc>
        <w:tc>
          <w:tcPr>
            <w:tcW w:w="94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634" w:author="user" w:date="2012-02-29T14:49:00Z"/>
                <w:rFonts w:ascii="Calibri" w:hAnsi="Calibri" w:cs="Calibri"/>
                <w:sz w:val="20"/>
                <w:szCs w:val="20"/>
              </w:rPr>
            </w:pPr>
            <w:ins w:id="6635" w:author="user" w:date="2012-02-29T14:49:00Z">
              <w:r w:rsidRPr="00043E81">
                <w:rPr>
                  <w:rFonts w:ascii="Calibri" w:hAnsi="Calibri" w:cs="Calibri"/>
                  <w:sz w:val="20"/>
                  <w:szCs w:val="20"/>
                </w:rPr>
                <w:t>1</w:t>
              </w:r>
            </w:ins>
          </w:p>
        </w:tc>
        <w:tc>
          <w:tcPr>
            <w:tcW w:w="122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636" w:author="user" w:date="2012-02-29T14:49:00Z"/>
                <w:rFonts w:ascii="Calibri" w:hAnsi="Calibri" w:cs="Calibri"/>
                <w:sz w:val="20"/>
                <w:szCs w:val="20"/>
              </w:rPr>
            </w:pPr>
            <w:ins w:id="6637" w:author="user" w:date="2012-02-29T14:49:00Z">
              <w:r w:rsidRPr="00043E81">
                <w:rPr>
                  <w:rFonts w:ascii="Calibri" w:hAnsi="Calibri" w:cs="Calibri"/>
                  <w:sz w:val="20"/>
                  <w:szCs w:val="20"/>
                </w:rPr>
                <w:t>1</w:t>
              </w:r>
            </w:ins>
          </w:p>
        </w:tc>
        <w:tc>
          <w:tcPr>
            <w:tcW w:w="153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638" w:author="user" w:date="2012-02-29T14:49:00Z"/>
                <w:rFonts w:ascii="Calibri" w:hAnsi="Calibri" w:cs="Calibri"/>
                <w:sz w:val="20"/>
                <w:szCs w:val="20"/>
              </w:rPr>
            </w:pPr>
            <w:ins w:id="6639" w:author="user" w:date="2012-02-29T14:49:00Z">
              <w:r w:rsidRPr="00043E81">
                <w:rPr>
                  <w:rFonts w:ascii="Calibri" w:hAnsi="Calibri" w:cs="Calibri"/>
                  <w:sz w:val="20"/>
                  <w:szCs w:val="20"/>
                </w:rPr>
                <w:t>3</w:t>
              </w:r>
            </w:ins>
          </w:p>
        </w:tc>
      </w:tr>
      <w:tr w:rsidR="002B6273" w:rsidRPr="00145B40" w:rsidTr="0074335E">
        <w:trPr>
          <w:trHeight w:val="300"/>
          <w:ins w:id="6640" w:author="user" w:date="2012-02-29T14:49:00Z"/>
        </w:trPr>
        <w:tc>
          <w:tcPr>
            <w:tcW w:w="2073"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641" w:author="user" w:date="2012-02-29T14:49:00Z"/>
                <w:rFonts w:ascii="Calibri" w:hAnsi="Calibri" w:cs="Calibri"/>
                <w:sz w:val="20"/>
                <w:szCs w:val="20"/>
              </w:rPr>
            </w:pPr>
            <w:ins w:id="6642" w:author="user" w:date="2012-02-29T14:49:00Z">
              <w:r w:rsidRPr="00043E81">
                <w:rPr>
                  <w:rFonts w:ascii="Calibri" w:hAnsi="Calibri" w:cs="Calibri"/>
                  <w:sz w:val="20"/>
                  <w:szCs w:val="20"/>
                </w:rPr>
                <w:t>Piple</w:t>
              </w:r>
            </w:ins>
          </w:p>
        </w:tc>
        <w:tc>
          <w:tcPr>
            <w:tcW w:w="127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643" w:author="user" w:date="2012-02-29T14:49:00Z"/>
                <w:rFonts w:ascii="Calibri" w:hAnsi="Calibri" w:cs="Calibri"/>
                <w:sz w:val="20"/>
                <w:szCs w:val="20"/>
              </w:rPr>
            </w:pPr>
            <w:ins w:id="6644" w:author="user" w:date="2012-02-29T14:49:00Z">
              <w:r w:rsidRPr="00043E81">
                <w:rPr>
                  <w:rFonts w:ascii="Calibri" w:hAnsi="Calibri" w:cs="Calibri"/>
                  <w:sz w:val="20"/>
                  <w:szCs w:val="20"/>
                </w:rPr>
                <w:t>-</w:t>
              </w:r>
            </w:ins>
          </w:p>
        </w:tc>
        <w:tc>
          <w:tcPr>
            <w:tcW w:w="135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645" w:author="user" w:date="2012-02-29T14:49:00Z"/>
                <w:rFonts w:ascii="Calibri" w:hAnsi="Calibri" w:cs="Calibri"/>
                <w:sz w:val="20"/>
                <w:szCs w:val="20"/>
              </w:rPr>
            </w:pPr>
            <w:ins w:id="6646" w:author="user" w:date="2012-02-29T14:49:00Z">
              <w:r w:rsidRPr="00043E81">
                <w:rPr>
                  <w:rFonts w:ascii="Calibri" w:hAnsi="Calibri" w:cs="Calibri"/>
                  <w:sz w:val="20"/>
                  <w:szCs w:val="20"/>
                </w:rPr>
                <w:t>-</w:t>
              </w:r>
            </w:ins>
          </w:p>
        </w:tc>
        <w:tc>
          <w:tcPr>
            <w:tcW w:w="94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647" w:author="user" w:date="2012-02-29T14:49:00Z"/>
                <w:rFonts w:ascii="Calibri" w:hAnsi="Calibri" w:cs="Calibri"/>
                <w:sz w:val="20"/>
                <w:szCs w:val="20"/>
              </w:rPr>
            </w:pPr>
            <w:ins w:id="6648" w:author="user" w:date="2012-02-29T14:49:00Z">
              <w:r w:rsidRPr="00043E81">
                <w:rPr>
                  <w:rFonts w:ascii="Calibri" w:hAnsi="Calibri" w:cs="Calibri"/>
                  <w:sz w:val="20"/>
                  <w:szCs w:val="20"/>
                </w:rPr>
                <w:t>4</w:t>
              </w:r>
            </w:ins>
          </w:p>
        </w:tc>
        <w:tc>
          <w:tcPr>
            <w:tcW w:w="122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649" w:author="user" w:date="2012-02-29T14:49:00Z"/>
                <w:rFonts w:ascii="Calibri" w:hAnsi="Calibri" w:cs="Calibri"/>
                <w:sz w:val="20"/>
                <w:szCs w:val="20"/>
              </w:rPr>
            </w:pPr>
            <w:ins w:id="6650" w:author="user" w:date="2012-02-29T14:49:00Z">
              <w:r w:rsidRPr="00043E81">
                <w:rPr>
                  <w:rFonts w:ascii="Calibri" w:hAnsi="Calibri" w:cs="Calibri"/>
                  <w:sz w:val="20"/>
                  <w:szCs w:val="20"/>
                </w:rPr>
                <w:t>8</w:t>
              </w:r>
            </w:ins>
          </w:p>
        </w:tc>
        <w:tc>
          <w:tcPr>
            <w:tcW w:w="153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651" w:author="user" w:date="2012-02-29T14:49:00Z"/>
                <w:rFonts w:ascii="Calibri" w:hAnsi="Calibri" w:cs="Calibri"/>
                <w:sz w:val="20"/>
                <w:szCs w:val="20"/>
              </w:rPr>
            </w:pPr>
            <w:ins w:id="6652" w:author="user" w:date="2012-02-29T14:49:00Z">
              <w:r w:rsidRPr="00043E81">
                <w:rPr>
                  <w:rFonts w:ascii="Calibri" w:hAnsi="Calibri" w:cs="Calibri"/>
                  <w:sz w:val="20"/>
                  <w:szCs w:val="20"/>
                </w:rPr>
                <w:t>12</w:t>
              </w:r>
            </w:ins>
          </w:p>
        </w:tc>
      </w:tr>
      <w:tr w:rsidR="002B6273" w:rsidRPr="00145B40" w:rsidTr="0074335E">
        <w:trPr>
          <w:trHeight w:val="300"/>
          <w:ins w:id="6653" w:author="user" w:date="2012-02-29T14:49:00Z"/>
        </w:trPr>
        <w:tc>
          <w:tcPr>
            <w:tcW w:w="2073"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654" w:author="user" w:date="2012-02-29T14:49:00Z"/>
                <w:rFonts w:ascii="Calibri" w:hAnsi="Calibri" w:cs="Calibri"/>
                <w:sz w:val="20"/>
                <w:szCs w:val="20"/>
              </w:rPr>
            </w:pPr>
            <w:ins w:id="6655" w:author="user" w:date="2012-02-29T14:49:00Z">
              <w:r w:rsidRPr="00043E81">
                <w:rPr>
                  <w:rFonts w:ascii="Calibri" w:hAnsi="Calibri" w:cs="Calibri"/>
                  <w:sz w:val="20"/>
                  <w:szCs w:val="20"/>
                </w:rPr>
                <w:t>Shaktikhor</w:t>
              </w:r>
            </w:ins>
          </w:p>
        </w:tc>
        <w:tc>
          <w:tcPr>
            <w:tcW w:w="127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656" w:author="user" w:date="2012-02-29T14:49:00Z"/>
                <w:rFonts w:ascii="Calibri" w:hAnsi="Calibri" w:cs="Calibri"/>
                <w:sz w:val="20"/>
                <w:szCs w:val="20"/>
              </w:rPr>
            </w:pPr>
            <w:ins w:id="6657" w:author="user" w:date="2012-02-29T14:49:00Z">
              <w:r w:rsidRPr="00043E81">
                <w:rPr>
                  <w:rFonts w:ascii="Calibri" w:hAnsi="Calibri" w:cs="Calibri"/>
                  <w:sz w:val="20"/>
                  <w:szCs w:val="20"/>
                </w:rPr>
                <w:t>-</w:t>
              </w:r>
            </w:ins>
          </w:p>
        </w:tc>
        <w:tc>
          <w:tcPr>
            <w:tcW w:w="135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658" w:author="user" w:date="2012-02-29T14:49:00Z"/>
                <w:rFonts w:ascii="Calibri" w:hAnsi="Calibri" w:cs="Calibri"/>
                <w:sz w:val="20"/>
                <w:szCs w:val="20"/>
              </w:rPr>
            </w:pPr>
            <w:ins w:id="6659" w:author="user" w:date="2012-02-29T14:49:00Z">
              <w:r w:rsidRPr="00043E81">
                <w:rPr>
                  <w:rFonts w:ascii="Calibri" w:hAnsi="Calibri" w:cs="Calibri"/>
                  <w:sz w:val="20"/>
                  <w:szCs w:val="20"/>
                </w:rPr>
                <w:t>1</w:t>
              </w:r>
            </w:ins>
          </w:p>
        </w:tc>
        <w:tc>
          <w:tcPr>
            <w:tcW w:w="94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660" w:author="user" w:date="2012-02-29T14:49:00Z"/>
                <w:rFonts w:ascii="Calibri" w:hAnsi="Calibri" w:cs="Calibri"/>
                <w:sz w:val="20"/>
                <w:szCs w:val="20"/>
              </w:rPr>
            </w:pPr>
            <w:ins w:id="6661" w:author="user" w:date="2012-02-29T14:49:00Z">
              <w:r w:rsidRPr="00043E81">
                <w:rPr>
                  <w:rFonts w:ascii="Calibri" w:hAnsi="Calibri" w:cs="Calibri"/>
                  <w:sz w:val="20"/>
                  <w:szCs w:val="20"/>
                </w:rPr>
                <w:t>-</w:t>
              </w:r>
            </w:ins>
          </w:p>
        </w:tc>
        <w:tc>
          <w:tcPr>
            <w:tcW w:w="122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662" w:author="user" w:date="2012-02-29T14:49:00Z"/>
                <w:rFonts w:ascii="Calibri" w:hAnsi="Calibri" w:cs="Calibri"/>
                <w:sz w:val="20"/>
                <w:szCs w:val="20"/>
              </w:rPr>
            </w:pPr>
            <w:ins w:id="6663" w:author="user" w:date="2012-02-29T14:49:00Z">
              <w:r w:rsidRPr="00043E81">
                <w:rPr>
                  <w:rFonts w:ascii="Calibri" w:hAnsi="Calibri" w:cs="Calibri"/>
                  <w:sz w:val="20"/>
                  <w:szCs w:val="20"/>
                </w:rPr>
                <w:t>1</w:t>
              </w:r>
            </w:ins>
          </w:p>
        </w:tc>
        <w:tc>
          <w:tcPr>
            <w:tcW w:w="153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664" w:author="user" w:date="2012-02-29T14:49:00Z"/>
                <w:rFonts w:ascii="Calibri" w:hAnsi="Calibri" w:cs="Calibri"/>
                <w:sz w:val="20"/>
                <w:szCs w:val="20"/>
              </w:rPr>
            </w:pPr>
            <w:ins w:id="6665" w:author="user" w:date="2012-02-29T14:49:00Z">
              <w:r w:rsidRPr="00043E81">
                <w:rPr>
                  <w:rFonts w:ascii="Calibri" w:hAnsi="Calibri" w:cs="Calibri"/>
                  <w:sz w:val="20"/>
                  <w:szCs w:val="20"/>
                </w:rPr>
                <w:t>2</w:t>
              </w:r>
            </w:ins>
          </w:p>
        </w:tc>
      </w:tr>
      <w:tr w:rsidR="002B6273" w:rsidRPr="00145B40" w:rsidTr="0074335E">
        <w:trPr>
          <w:trHeight w:val="300"/>
          <w:ins w:id="6666" w:author="user" w:date="2012-02-29T14:49:00Z"/>
        </w:trPr>
        <w:tc>
          <w:tcPr>
            <w:tcW w:w="2073"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667" w:author="user" w:date="2012-02-29T14:49:00Z"/>
                <w:rFonts w:ascii="Calibri" w:hAnsi="Calibri" w:cs="Calibri"/>
                <w:sz w:val="20"/>
                <w:szCs w:val="20"/>
              </w:rPr>
            </w:pPr>
            <w:ins w:id="6668" w:author="user" w:date="2012-02-29T14:49:00Z">
              <w:r w:rsidRPr="00043E81">
                <w:rPr>
                  <w:rFonts w:ascii="Calibri" w:hAnsi="Calibri" w:cs="Calibri"/>
                  <w:sz w:val="20"/>
                  <w:szCs w:val="20"/>
                </w:rPr>
                <w:t>Total</w:t>
              </w:r>
            </w:ins>
          </w:p>
        </w:tc>
        <w:tc>
          <w:tcPr>
            <w:tcW w:w="127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669" w:author="user" w:date="2012-02-29T14:49:00Z"/>
                <w:rFonts w:ascii="Calibri" w:hAnsi="Calibri" w:cs="Calibri"/>
                <w:sz w:val="20"/>
                <w:szCs w:val="20"/>
              </w:rPr>
            </w:pPr>
            <w:ins w:id="6670" w:author="user" w:date="2012-02-29T14:49:00Z">
              <w:r w:rsidRPr="00043E81">
                <w:rPr>
                  <w:rFonts w:ascii="Calibri" w:hAnsi="Calibri" w:cs="Calibri"/>
                  <w:sz w:val="20"/>
                  <w:szCs w:val="20"/>
                </w:rPr>
                <w:t>4</w:t>
              </w:r>
            </w:ins>
          </w:p>
        </w:tc>
        <w:tc>
          <w:tcPr>
            <w:tcW w:w="135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671" w:author="user" w:date="2012-02-29T14:49:00Z"/>
                <w:rFonts w:ascii="Calibri" w:hAnsi="Calibri" w:cs="Calibri"/>
                <w:sz w:val="20"/>
                <w:szCs w:val="20"/>
              </w:rPr>
            </w:pPr>
            <w:ins w:id="6672" w:author="user" w:date="2012-02-29T14:49:00Z">
              <w:r w:rsidRPr="00043E81">
                <w:rPr>
                  <w:rFonts w:ascii="Calibri" w:hAnsi="Calibri" w:cs="Calibri"/>
                  <w:sz w:val="20"/>
                  <w:szCs w:val="20"/>
                </w:rPr>
                <w:t>25</w:t>
              </w:r>
            </w:ins>
          </w:p>
        </w:tc>
        <w:tc>
          <w:tcPr>
            <w:tcW w:w="94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673" w:author="user" w:date="2012-02-29T14:49:00Z"/>
                <w:rFonts w:ascii="Calibri" w:hAnsi="Calibri" w:cs="Calibri"/>
                <w:sz w:val="20"/>
                <w:szCs w:val="20"/>
              </w:rPr>
            </w:pPr>
            <w:ins w:id="6674" w:author="user" w:date="2012-02-29T14:49:00Z">
              <w:r w:rsidRPr="00043E81">
                <w:rPr>
                  <w:rFonts w:ascii="Calibri" w:hAnsi="Calibri" w:cs="Calibri"/>
                  <w:sz w:val="20"/>
                  <w:szCs w:val="20"/>
                </w:rPr>
                <w:t>36</w:t>
              </w:r>
            </w:ins>
          </w:p>
        </w:tc>
        <w:tc>
          <w:tcPr>
            <w:tcW w:w="122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675" w:author="user" w:date="2012-02-29T14:49:00Z"/>
                <w:rFonts w:ascii="Calibri" w:hAnsi="Calibri" w:cs="Calibri"/>
                <w:sz w:val="20"/>
                <w:szCs w:val="20"/>
              </w:rPr>
            </w:pPr>
            <w:ins w:id="6676" w:author="user" w:date="2012-02-29T14:49:00Z">
              <w:r w:rsidRPr="00043E81">
                <w:rPr>
                  <w:rFonts w:ascii="Calibri" w:hAnsi="Calibri" w:cs="Calibri"/>
                  <w:sz w:val="20"/>
                  <w:szCs w:val="20"/>
                </w:rPr>
                <w:t>43</w:t>
              </w:r>
            </w:ins>
          </w:p>
        </w:tc>
        <w:tc>
          <w:tcPr>
            <w:tcW w:w="153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677" w:author="user" w:date="2012-02-29T14:49:00Z"/>
                <w:rFonts w:ascii="Calibri" w:hAnsi="Calibri" w:cs="Calibri"/>
                <w:sz w:val="20"/>
                <w:szCs w:val="20"/>
              </w:rPr>
            </w:pPr>
            <w:ins w:id="6678" w:author="user" w:date="2012-02-29T14:49:00Z">
              <w:r w:rsidRPr="00043E81">
                <w:rPr>
                  <w:rFonts w:ascii="Calibri" w:hAnsi="Calibri" w:cs="Calibri"/>
                  <w:sz w:val="20"/>
                  <w:szCs w:val="20"/>
                </w:rPr>
                <w:t>108</w:t>
              </w:r>
            </w:ins>
          </w:p>
        </w:tc>
      </w:tr>
      <w:tr w:rsidR="002B6273" w:rsidRPr="00145B40" w:rsidTr="0074335E">
        <w:trPr>
          <w:trHeight w:val="300"/>
          <w:ins w:id="6679" w:author="user" w:date="2012-02-29T14:49:00Z"/>
        </w:trPr>
        <w:tc>
          <w:tcPr>
            <w:tcW w:w="2073"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680" w:author="user" w:date="2012-02-29T14:49:00Z"/>
                <w:rFonts w:ascii="Calibri" w:hAnsi="Calibri" w:cs="Calibri"/>
                <w:sz w:val="20"/>
                <w:szCs w:val="20"/>
              </w:rPr>
            </w:pPr>
            <w:ins w:id="6681" w:author="user" w:date="2012-02-29T14:49:00Z">
              <w:r w:rsidRPr="00043E81">
                <w:rPr>
                  <w:rFonts w:ascii="Calibri" w:hAnsi="Calibri" w:cs="Calibri"/>
                  <w:sz w:val="20"/>
                  <w:szCs w:val="20"/>
                </w:rPr>
                <w:t>Percentage</w:t>
              </w:r>
            </w:ins>
          </w:p>
        </w:tc>
        <w:tc>
          <w:tcPr>
            <w:tcW w:w="1270"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6682" w:author="user" w:date="2012-02-29T14:49:00Z"/>
                <w:rFonts w:ascii="Calibri" w:hAnsi="Calibri" w:cs="Calibri"/>
                <w:b/>
                <w:bCs/>
                <w:sz w:val="20"/>
                <w:szCs w:val="20"/>
              </w:rPr>
            </w:pPr>
            <w:ins w:id="6683" w:author="user" w:date="2012-02-29T14:49:00Z">
              <w:r w:rsidRPr="00043E81">
                <w:rPr>
                  <w:rFonts w:ascii="Calibri" w:hAnsi="Calibri" w:cs="Calibri"/>
                  <w:b/>
                  <w:bCs/>
                  <w:sz w:val="20"/>
                  <w:szCs w:val="20"/>
                </w:rPr>
                <w:t>3.70</w:t>
              </w:r>
            </w:ins>
          </w:p>
        </w:tc>
        <w:tc>
          <w:tcPr>
            <w:tcW w:w="1350"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6684" w:author="user" w:date="2012-02-29T14:49:00Z"/>
                <w:rFonts w:ascii="Calibri" w:hAnsi="Calibri" w:cs="Calibri"/>
                <w:b/>
                <w:bCs/>
                <w:sz w:val="20"/>
                <w:szCs w:val="20"/>
              </w:rPr>
            </w:pPr>
            <w:ins w:id="6685" w:author="user" w:date="2012-02-29T14:49:00Z">
              <w:r w:rsidRPr="00043E81">
                <w:rPr>
                  <w:rFonts w:ascii="Calibri" w:hAnsi="Calibri" w:cs="Calibri"/>
                  <w:b/>
                  <w:bCs/>
                  <w:sz w:val="20"/>
                  <w:szCs w:val="20"/>
                </w:rPr>
                <w:t>23.15</w:t>
              </w:r>
            </w:ins>
          </w:p>
        </w:tc>
        <w:tc>
          <w:tcPr>
            <w:tcW w:w="940"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6686" w:author="user" w:date="2012-02-29T14:49:00Z"/>
                <w:rFonts w:ascii="Calibri" w:hAnsi="Calibri" w:cs="Calibri"/>
                <w:b/>
                <w:bCs/>
                <w:sz w:val="20"/>
                <w:szCs w:val="20"/>
              </w:rPr>
            </w:pPr>
            <w:ins w:id="6687" w:author="user" w:date="2012-02-29T14:49:00Z">
              <w:r w:rsidRPr="00043E81">
                <w:rPr>
                  <w:rFonts w:ascii="Calibri" w:hAnsi="Calibri" w:cs="Calibri"/>
                  <w:b/>
                  <w:bCs/>
                  <w:sz w:val="20"/>
                  <w:szCs w:val="20"/>
                </w:rPr>
                <w:t>33.33</w:t>
              </w:r>
            </w:ins>
          </w:p>
        </w:tc>
        <w:tc>
          <w:tcPr>
            <w:tcW w:w="1220"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6688" w:author="user" w:date="2012-02-29T14:49:00Z"/>
                <w:rFonts w:ascii="Calibri" w:hAnsi="Calibri" w:cs="Calibri"/>
                <w:b/>
                <w:bCs/>
                <w:sz w:val="20"/>
                <w:szCs w:val="20"/>
              </w:rPr>
            </w:pPr>
            <w:ins w:id="6689" w:author="user" w:date="2012-02-29T14:49:00Z">
              <w:r w:rsidRPr="00043E81">
                <w:rPr>
                  <w:rFonts w:ascii="Calibri" w:hAnsi="Calibri" w:cs="Calibri"/>
                  <w:b/>
                  <w:bCs/>
                  <w:sz w:val="20"/>
                  <w:szCs w:val="20"/>
                </w:rPr>
                <w:t>39.81</w:t>
              </w:r>
            </w:ins>
          </w:p>
        </w:tc>
        <w:tc>
          <w:tcPr>
            <w:tcW w:w="1530"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6690" w:author="user" w:date="2012-02-29T14:49:00Z"/>
                <w:rFonts w:ascii="Calibri" w:hAnsi="Calibri" w:cs="Calibri"/>
                <w:b/>
                <w:bCs/>
                <w:sz w:val="20"/>
                <w:szCs w:val="20"/>
              </w:rPr>
            </w:pPr>
            <w:ins w:id="6691" w:author="user" w:date="2012-02-29T14:49:00Z">
              <w:r w:rsidRPr="00043E81">
                <w:rPr>
                  <w:rFonts w:ascii="Calibri" w:hAnsi="Calibri" w:cs="Calibri"/>
                  <w:b/>
                  <w:bCs/>
                  <w:sz w:val="20"/>
                  <w:szCs w:val="20"/>
                </w:rPr>
                <w:t>100</w:t>
              </w:r>
            </w:ins>
          </w:p>
        </w:tc>
      </w:tr>
    </w:tbl>
    <w:p w:rsidR="002B6273" w:rsidRPr="00882AE7" w:rsidRDefault="002B6273" w:rsidP="002B6273">
      <w:pPr>
        <w:pStyle w:val="ReportText"/>
        <w:spacing w:line="360" w:lineRule="auto"/>
        <w:ind w:left="0"/>
        <w:rPr>
          <w:ins w:id="6692" w:author="user" w:date="2012-02-29T14:49:00Z"/>
          <w:rFonts w:ascii="Calibri" w:hAnsi="Calibri" w:cs="Calibri"/>
          <w:i/>
          <w:sz w:val="18"/>
          <w:szCs w:val="18"/>
        </w:rPr>
      </w:pPr>
      <w:ins w:id="6693" w:author="user" w:date="2012-02-29T14:49:00Z">
        <w:r w:rsidRPr="00882AE7">
          <w:rPr>
            <w:rFonts w:ascii="Calibri" w:hAnsi="Calibri" w:cs="Calibri"/>
            <w:i/>
            <w:sz w:val="18"/>
            <w:szCs w:val="18"/>
          </w:rPr>
          <w:t>Source: Household Survey, 2011</w:t>
        </w:r>
      </w:ins>
    </w:p>
    <w:p w:rsidR="002B6273" w:rsidRPr="00687982" w:rsidRDefault="002B6273" w:rsidP="002B6273">
      <w:pPr>
        <w:pStyle w:val="ReportText"/>
        <w:spacing w:line="300" w:lineRule="auto"/>
        <w:ind w:left="0"/>
        <w:rPr>
          <w:ins w:id="6694" w:author="user" w:date="2012-02-29T14:49:00Z"/>
          <w:rFonts w:ascii="Calibri" w:hAnsi="Calibri" w:cs="Calibri"/>
          <w:b/>
          <w:i/>
          <w:sz w:val="10"/>
          <w:szCs w:val="10"/>
        </w:rPr>
      </w:pPr>
    </w:p>
    <w:p w:rsidR="002B6273" w:rsidRPr="000F703E" w:rsidRDefault="002B6273" w:rsidP="002B6273">
      <w:pPr>
        <w:pStyle w:val="ReportText"/>
        <w:spacing w:line="300" w:lineRule="auto"/>
        <w:ind w:left="0"/>
        <w:rPr>
          <w:ins w:id="6695" w:author="user" w:date="2012-02-29T14:49:00Z"/>
          <w:rFonts w:ascii="Calibri" w:hAnsi="Calibri" w:cs="Calibri"/>
          <w:b/>
          <w:i/>
          <w:sz w:val="20"/>
        </w:rPr>
      </w:pPr>
      <w:ins w:id="6696" w:author="user" w:date="2012-02-29T14:49:00Z">
        <w:r w:rsidRPr="000F703E">
          <w:rPr>
            <w:rFonts w:ascii="Calibri" w:hAnsi="Calibri" w:cs="Calibri"/>
            <w:b/>
            <w:i/>
            <w:sz w:val="20"/>
          </w:rPr>
          <w:t>Strategy for the fulfilment of the food deficiency period</w:t>
        </w:r>
      </w:ins>
    </w:p>
    <w:p w:rsidR="002B6273" w:rsidRPr="008A5EA0" w:rsidRDefault="002B6273" w:rsidP="002B6273">
      <w:pPr>
        <w:pStyle w:val="BodyText"/>
        <w:spacing w:line="300" w:lineRule="auto"/>
        <w:rPr>
          <w:ins w:id="6697" w:author="user" w:date="2012-02-29T14:49:00Z"/>
          <w:rFonts w:ascii="Calibri" w:hAnsi="Calibri" w:cs="Arial"/>
          <w:sz w:val="22"/>
          <w:szCs w:val="22"/>
        </w:rPr>
      </w:pPr>
      <w:ins w:id="6698" w:author="user" w:date="2012-02-29T14:49:00Z">
        <w:r w:rsidRPr="008A5EA0">
          <w:rPr>
            <w:rFonts w:ascii="Calibri" w:hAnsi="Calibri" w:cs="Arial"/>
            <w:sz w:val="22"/>
            <w:szCs w:val="22"/>
          </w:rPr>
          <w:t>Of the surveyed households, 78.70% work as wage labor, 2.78% take loan and about 2.78 % depend on income of business to cope their food deficiency. Similarly, 0.93% of the households sell their household assets to meet their food requirements. Therefore, it reveals that a large proportion of the households is poor and depends heavily on income of wage employment, sell of assets and loan to fulfill their subsistence (Table 6.</w:t>
        </w:r>
        <w:r>
          <w:rPr>
            <w:rFonts w:ascii="Calibri" w:hAnsi="Calibri" w:cs="Arial"/>
            <w:sz w:val="22"/>
            <w:szCs w:val="22"/>
          </w:rPr>
          <w:t>30</w:t>
        </w:r>
        <w:r w:rsidRPr="008A5EA0">
          <w:rPr>
            <w:rFonts w:ascii="Calibri" w:hAnsi="Calibri" w:cs="Arial"/>
            <w:sz w:val="22"/>
            <w:szCs w:val="22"/>
          </w:rPr>
          <w:t>).</w:t>
        </w:r>
      </w:ins>
    </w:p>
    <w:p w:rsidR="002B6273" w:rsidRPr="00687982" w:rsidRDefault="002B6273" w:rsidP="002B6273">
      <w:pPr>
        <w:pStyle w:val="Caption"/>
        <w:outlineLvl w:val="0"/>
        <w:rPr>
          <w:ins w:id="6699" w:author="user" w:date="2012-02-29T14:49:00Z"/>
          <w:rFonts w:ascii="Calibri" w:hAnsi="Calibri" w:cs="Calibri"/>
          <w:sz w:val="10"/>
          <w:szCs w:val="10"/>
        </w:rPr>
      </w:pPr>
    </w:p>
    <w:p w:rsidR="002B6273" w:rsidRPr="000F703E" w:rsidRDefault="002B6273" w:rsidP="002B6273">
      <w:pPr>
        <w:pStyle w:val="Caption"/>
        <w:outlineLvl w:val="0"/>
        <w:rPr>
          <w:ins w:id="6700" w:author="user" w:date="2012-02-29T14:49:00Z"/>
        </w:rPr>
      </w:pPr>
      <w:ins w:id="6701" w:author="user" w:date="2012-02-29T14:49:00Z">
        <w:r w:rsidRPr="00261758">
          <w:rPr>
            <w:rFonts w:ascii="Calibri" w:hAnsi="Calibri" w:cs="Calibri"/>
            <w:sz w:val="20"/>
          </w:rPr>
          <w:t>Table -6.30: Strategy of the Surveyed Households to Cope with Food Deficiency Period</w:t>
        </w:r>
      </w:ins>
    </w:p>
    <w:tbl>
      <w:tblPr>
        <w:tblW w:w="9643" w:type="dxa"/>
        <w:tblInd w:w="95" w:type="dxa"/>
        <w:tblLayout w:type="fixed"/>
        <w:tblLook w:val="04A0"/>
      </w:tblPr>
      <w:tblGrid>
        <w:gridCol w:w="1944"/>
        <w:gridCol w:w="789"/>
        <w:gridCol w:w="1325"/>
        <w:gridCol w:w="936"/>
        <w:gridCol w:w="1070"/>
        <w:gridCol w:w="756"/>
        <w:gridCol w:w="977"/>
        <w:gridCol w:w="1036"/>
        <w:gridCol w:w="810"/>
      </w:tblGrid>
      <w:tr w:rsidR="002B6273" w:rsidRPr="00145B40" w:rsidTr="0074335E">
        <w:trPr>
          <w:trHeight w:val="315"/>
          <w:ins w:id="6702" w:author="user" w:date="2012-02-29T14:49:00Z"/>
        </w:trPr>
        <w:tc>
          <w:tcPr>
            <w:tcW w:w="1944" w:type="dxa"/>
            <w:vMerge w:val="restart"/>
            <w:tcBorders>
              <w:top w:val="single" w:sz="4" w:space="0" w:color="auto"/>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703" w:author="user" w:date="2012-02-29T14:49:00Z"/>
                <w:rFonts w:ascii="Calibri" w:hAnsi="Calibri" w:cs="Calibri"/>
                <w:b/>
                <w:bCs/>
                <w:sz w:val="20"/>
                <w:szCs w:val="20"/>
                <w:lang w:bidi="ne-NP"/>
              </w:rPr>
            </w:pPr>
            <w:ins w:id="6704" w:author="user" w:date="2012-02-29T14:49:00Z">
              <w:r w:rsidRPr="00043E81">
                <w:rPr>
                  <w:rFonts w:ascii="Calibri" w:hAnsi="Calibri" w:cs="Calibri"/>
                  <w:b/>
                  <w:bCs/>
                  <w:sz w:val="20"/>
                  <w:szCs w:val="20"/>
                  <w:lang w:bidi="ne-NP"/>
                </w:rPr>
                <w:t>VDC/ Municipality</w:t>
              </w:r>
            </w:ins>
          </w:p>
        </w:tc>
        <w:tc>
          <w:tcPr>
            <w:tcW w:w="6889" w:type="dxa"/>
            <w:gridSpan w:val="7"/>
            <w:tcBorders>
              <w:top w:val="single" w:sz="4" w:space="0" w:color="auto"/>
              <w:left w:val="nil"/>
              <w:bottom w:val="single" w:sz="4" w:space="0" w:color="auto"/>
              <w:right w:val="single" w:sz="4" w:space="0" w:color="auto"/>
            </w:tcBorders>
            <w:shd w:val="clear" w:color="auto" w:fill="auto"/>
          </w:tcPr>
          <w:p w:rsidR="002B6273" w:rsidRPr="00043E81" w:rsidRDefault="002B6273" w:rsidP="0074335E">
            <w:pPr>
              <w:jc w:val="both"/>
              <w:rPr>
                <w:ins w:id="6705" w:author="user" w:date="2012-02-29T14:49:00Z"/>
                <w:rFonts w:ascii="Calibri" w:hAnsi="Calibri" w:cs="Calibri"/>
                <w:b/>
                <w:bCs/>
                <w:sz w:val="20"/>
                <w:szCs w:val="20"/>
                <w:lang w:bidi="ne-NP"/>
              </w:rPr>
            </w:pPr>
            <w:ins w:id="6706" w:author="user" w:date="2012-02-29T14:49:00Z">
              <w:r w:rsidRPr="00043E81">
                <w:rPr>
                  <w:rFonts w:ascii="Calibri" w:hAnsi="Calibri" w:cs="Calibri"/>
                  <w:b/>
                  <w:bCs/>
                  <w:sz w:val="20"/>
                  <w:szCs w:val="20"/>
                  <w:lang w:bidi="ne-NP"/>
                </w:rPr>
                <w:t xml:space="preserve">                                                Strategies</w:t>
              </w:r>
            </w:ins>
          </w:p>
        </w:tc>
        <w:tc>
          <w:tcPr>
            <w:tcW w:w="810" w:type="dxa"/>
            <w:tcBorders>
              <w:top w:val="single" w:sz="4" w:space="0" w:color="auto"/>
              <w:left w:val="nil"/>
              <w:bottom w:val="single" w:sz="4" w:space="0" w:color="auto"/>
              <w:right w:val="single" w:sz="4" w:space="0" w:color="auto"/>
            </w:tcBorders>
            <w:shd w:val="clear" w:color="auto" w:fill="auto"/>
            <w:noWrap/>
            <w:vAlign w:val="bottom"/>
          </w:tcPr>
          <w:p w:rsidR="002B6273" w:rsidRPr="00043E81" w:rsidRDefault="002B6273" w:rsidP="0074335E">
            <w:pPr>
              <w:rPr>
                <w:ins w:id="6707" w:author="user" w:date="2012-02-29T14:49:00Z"/>
                <w:rFonts w:ascii="Calibri" w:hAnsi="Calibri" w:cs="Calibri"/>
                <w:b/>
                <w:bCs/>
                <w:sz w:val="20"/>
                <w:szCs w:val="20"/>
                <w:lang w:bidi="ne-NP"/>
              </w:rPr>
            </w:pPr>
            <w:ins w:id="6708" w:author="user" w:date="2012-02-29T14:49:00Z">
              <w:r w:rsidRPr="00043E81">
                <w:rPr>
                  <w:rFonts w:ascii="Calibri" w:hAnsi="Calibri" w:cs="Calibri"/>
                  <w:b/>
                  <w:bCs/>
                  <w:sz w:val="20"/>
                  <w:szCs w:val="20"/>
                  <w:lang w:bidi="ne-NP"/>
                </w:rPr>
                <w:t> </w:t>
              </w:r>
            </w:ins>
          </w:p>
        </w:tc>
      </w:tr>
      <w:tr w:rsidR="002B6273" w:rsidRPr="00145B40" w:rsidTr="0074335E">
        <w:trPr>
          <w:trHeight w:val="345"/>
          <w:ins w:id="6709" w:author="user" w:date="2012-02-29T14:49:00Z"/>
        </w:trPr>
        <w:tc>
          <w:tcPr>
            <w:tcW w:w="1944" w:type="dxa"/>
            <w:vMerge/>
            <w:tcBorders>
              <w:top w:val="single" w:sz="4" w:space="0" w:color="auto"/>
              <w:left w:val="single" w:sz="4" w:space="0" w:color="auto"/>
              <w:bottom w:val="single" w:sz="4" w:space="0" w:color="auto"/>
              <w:right w:val="single" w:sz="4" w:space="0" w:color="auto"/>
            </w:tcBorders>
            <w:vAlign w:val="center"/>
          </w:tcPr>
          <w:p w:rsidR="002B6273" w:rsidRPr="00043E81" w:rsidRDefault="002B6273" w:rsidP="0074335E">
            <w:pPr>
              <w:rPr>
                <w:ins w:id="6710" w:author="user" w:date="2012-02-29T14:49:00Z"/>
                <w:rFonts w:ascii="Calibri" w:hAnsi="Calibri" w:cs="Calibri"/>
                <w:b/>
                <w:bCs/>
                <w:sz w:val="20"/>
                <w:szCs w:val="20"/>
                <w:lang w:bidi="ne-NP"/>
              </w:rPr>
            </w:pPr>
          </w:p>
        </w:tc>
        <w:tc>
          <w:tcPr>
            <w:tcW w:w="789" w:type="dxa"/>
            <w:tcBorders>
              <w:top w:val="nil"/>
              <w:left w:val="nil"/>
              <w:bottom w:val="single" w:sz="4" w:space="0" w:color="auto"/>
              <w:right w:val="single" w:sz="4" w:space="0" w:color="auto"/>
            </w:tcBorders>
            <w:shd w:val="clear" w:color="auto" w:fill="auto"/>
          </w:tcPr>
          <w:p w:rsidR="002B6273" w:rsidRPr="00043E81" w:rsidRDefault="002B6273" w:rsidP="0074335E">
            <w:pPr>
              <w:jc w:val="both"/>
              <w:rPr>
                <w:ins w:id="6711" w:author="user" w:date="2012-02-29T14:49:00Z"/>
                <w:rFonts w:ascii="Calibri" w:hAnsi="Calibri" w:cs="Calibri"/>
                <w:b/>
                <w:bCs/>
                <w:sz w:val="20"/>
                <w:szCs w:val="20"/>
                <w:lang w:bidi="ne-NP"/>
              </w:rPr>
            </w:pPr>
            <w:ins w:id="6712" w:author="user" w:date="2012-02-29T14:49:00Z">
              <w:r w:rsidRPr="00043E81">
                <w:rPr>
                  <w:rFonts w:ascii="Calibri" w:hAnsi="Calibri" w:cs="Calibri"/>
                  <w:b/>
                  <w:bCs/>
                  <w:sz w:val="20"/>
                  <w:szCs w:val="20"/>
                  <w:lang w:bidi="ne-NP"/>
                </w:rPr>
                <w:t>Daily Wage</w:t>
              </w:r>
            </w:ins>
          </w:p>
        </w:tc>
        <w:tc>
          <w:tcPr>
            <w:tcW w:w="1325" w:type="dxa"/>
            <w:tcBorders>
              <w:top w:val="nil"/>
              <w:left w:val="nil"/>
              <w:bottom w:val="single" w:sz="4" w:space="0" w:color="auto"/>
              <w:right w:val="single" w:sz="4" w:space="0" w:color="auto"/>
            </w:tcBorders>
            <w:shd w:val="clear" w:color="auto" w:fill="auto"/>
          </w:tcPr>
          <w:p w:rsidR="002B6273" w:rsidRPr="00043E81" w:rsidRDefault="002B6273" w:rsidP="0074335E">
            <w:pPr>
              <w:jc w:val="both"/>
              <w:rPr>
                <w:ins w:id="6713" w:author="user" w:date="2012-02-29T14:49:00Z"/>
                <w:rFonts w:ascii="Calibri" w:hAnsi="Calibri" w:cs="Calibri"/>
                <w:b/>
                <w:bCs/>
                <w:sz w:val="20"/>
                <w:szCs w:val="20"/>
                <w:lang w:bidi="ne-NP"/>
              </w:rPr>
            </w:pPr>
            <w:ins w:id="6714" w:author="user" w:date="2012-02-29T14:49:00Z">
              <w:r w:rsidRPr="00043E81">
                <w:rPr>
                  <w:rFonts w:ascii="Calibri" w:hAnsi="Calibri" w:cs="Calibri"/>
                  <w:b/>
                  <w:bCs/>
                  <w:sz w:val="20"/>
                  <w:szCs w:val="20"/>
                  <w:lang w:bidi="ne-NP"/>
                </w:rPr>
                <w:t>Remittance</w:t>
              </w:r>
            </w:ins>
          </w:p>
        </w:tc>
        <w:tc>
          <w:tcPr>
            <w:tcW w:w="936" w:type="dxa"/>
            <w:tcBorders>
              <w:top w:val="nil"/>
              <w:left w:val="nil"/>
              <w:bottom w:val="single" w:sz="4" w:space="0" w:color="auto"/>
              <w:right w:val="single" w:sz="4" w:space="0" w:color="auto"/>
            </w:tcBorders>
            <w:shd w:val="clear" w:color="auto" w:fill="auto"/>
          </w:tcPr>
          <w:p w:rsidR="002B6273" w:rsidRPr="00043E81" w:rsidRDefault="002B6273" w:rsidP="0074335E">
            <w:pPr>
              <w:jc w:val="both"/>
              <w:rPr>
                <w:ins w:id="6715" w:author="user" w:date="2012-02-29T14:49:00Z"/>
                <w:rFonts w:ascii="Calibri" w:hAnsi="Calibri" w:cs="Calibri"/>
                <w:b/>
                <w:bCs/>
                <w:sz w:val="20"/>
                <w:szCs w:val="20"/>
                <w:lang w:bidi="ne-NP"/>
              </w:rPr>
            </w:pPr>
            <w:ins w:id="6716" w:author="user" w:date="2012-02-29T14:49:00Z">
              <w:r w:rsidRPr="00043E81">
                <w:rPr>
                  <w:rFonts w:ascii="Calibri" w:hAnsi="Calibri" w:cs="Calibri"/>
                  <w:b/>
                  <w:bCs/>
                  <w:sz w:val="20"/>
                  <w:szCs w:val="20"/>
                  <w:lang w:bidi="ne-NP"/>
                </w:rPr>
                <w:t>Service</w:t>
              </w:r>
            </w:ins>
          </w:p>
        </w:tc>
        <w:tc>
          <w:tcPr>
            <w:tcW w:w="1070" w:type="dxa"/>
            <w:tcBorders>
              <w:top w:val="nil"/>
              <w:left w:val="nil"/>
              <w:bottom w:val="single" w:sz="4" w:space="0" w:color="auto"/>
              <w:right w:val="single" w:sz="4" w:space="0" w:color="auto"/>
            </w:tcBorders>
            <w:shd w:val="clear" w:color="auto" w:fill="auto"/>
          </w:tcPr>
          <w:p w:rsidR="002B6273" w:rsidRPr="00043E81" w:rsidRDefault="002B6273" w:rsidP="0074335E">
            <w:pPr>
              <w:jc w:val="both"/>
              <w:rPr>
                <w:ins w:id="6717" w:author="user" w:date="2012-02-29T14:49:00Z"/>
                <w:rFonts w:ascii="Calibri" w:hAnsi="Calibri" w:cs="Calibri"/>
                <w:b/>
                <w:bCs/>
                <w:sz w:val="20"/>
                <w:szCs w:val="20"/>
                <w:lang w:bidi="ne-NP"/>
              </w:rPr>
            </w:pPr>
            <w:ins w:id="6718" w:author="user" w:date="2012-02-29T14:49:00Z">
              <w:r w:rsidRPr="00043E81">
                <w:rPr>
                  <w:rFonts w:ascii="Calibri" w:hAnsi="Calibri" w:cs="Calibri"/>
                  <w:b/>
                  <w:bCs/>
                  <w:sz w:val="20"/>
                  <w:szCs w:val="20"/>
                  <w:lang w:bidi="ne-NP"/>
                </w:rPr>
                <w:t>Business</w:t>
              </w:r>
            </w:ins>
          </w:p>
        </w:tc>
        <w:tc>
          <w:tcPr>
            <w:tcW w:w="756" w:type="dxa"/>
            <w:tcBorders>
              <w:top w:val="nil"/>
              <w:left w:val="nil"/>
              <w:bottom w:val="single" w:sz="4" w:space="0" w:color="auto"/>
              <w:right w:val="single" w:sz="4" w:space="0" w:color="auto"/>
            </w:tcBorders>
            <w:shd w:val="clear" w:color="auto" w:fill="auto"/>
          </w:tcPr>
          <w:p w:rsidR="002B6273" w:rsidRPr="00043E81" w:rsidRDefault="002B6273" w:rsidP="0074335E">
            <w:pPr>
              <w:jc w:val="both"/>
              <w:rPr>
                <w:ins w:id="6719" w:author="user" w:date="2012-02-29T14:49:00Z"/>
                <w:rFonts w:ascii="Calibri" w:hAnsi="Calibri" w:cs="Calibri"/>
                <w:b/>
                <w:bCs/>
                <w:sz w:val="20"/>
                <w:szCs w:val="20"/>
                <w:lang w:bidi="ne-NP"/>
              </w:rPr>
            </w:pPr>
            <w:ins w:id="6720" w:author="user" w:date="2012-02-29T14:49:00Z">
              <w:r w:rsidRPr="00043E81">
                <w:rPr>
                  <w:rFonts w:ascii="Calibri" w:hAnsi="Calibri" w:cs="Calibri"/>
                  <w:b/>
                  <w:bCs/>
                  <w:sz w:val="20"/>
                  <w:szCs w:val="20"/>
                  <w:lang w:bidi="ne-NP"/>
                </w:rPr>
                <w:t>Loan</w:t>
              </w:r>
            </w:ins>
          </w:p>
        </w:tc>
        <w:tc>
          <w:tcPr>
            <w:tcW w:w="977" w:type="dxa"/>
            <w:tcBorders>
              <w:top w:val="nil"/>
              <w:left w:val="nil"/>
              <w:bottom w:val="single" w:sz="4" w:space="0" w:color="auto"/>
              <w:right w:val="single" w:sz="4" w:space="0" w:color="auto"/>
            </w:tcBorders>
            <w:shd w:val="clear" w:color="auto" w:fill="auto"/>
          </w:tcPr>
          <w:p w:rsidR="002B6273" w:rsidRPr="00043E81" w:rsidRDefault="002B6273" w:rsidP="0074335E">
            <w:pPr>
              <w:jc w:val="both"/>
              <w:rPr>
                <w:ins w:id="6721" w:author="user" w:date="2012-02-29T14:49:00Z"/>
                <w:rFonts w:ascii="Calibri" w:hAnsi="Calibri" w:cs="Calibri"/>
                <w:b/>
                <w:bCs/>
                <w:sz w:val="20"/>
                <w:szCs w:val="20"/>
                <w:lang w:bidi="ne-NP"/>
              </w:rPr>
            </w:pPr>
            <w:ins w:id="6722" w:author="user" w:date="2012-02-29T14:49:00Z">
              <w:r w:rsidRPr="00043E81">
                <w:rPr>
                  <w:rFonts w:ascii="Calibri" w:hAnsi="Calibri" w:cs="Calibri"/>
                  <w:b/>
                  <w:bCs/>
                  <w:sz w:val="20"/>
                  <w:szCs w:val="20"/>
                  <w:lang w:bidi="ne-NP"/>
                </w:rPr>
                <w:t>Pension</w:t>
              </w:r>
            </w:ins>
          </w:p>
        </w:tc>
        <w:tc>
          <w:tcPr>
            <w:tcW w:w="1036" w:type="dxa"/>
            <w:tcBorders>
              <w:top w:val="nil"/>
              <w:left w:val="nil"/>
              <w:bottom w:val="single" w:sz="4" w:space="0" w:color="auto"/>
              <w:right w:val="single" w:sz="4" w:space="0" w:color="auto"/>
            </w:tcBorders>
            <w:shd w:val="clear" w:color="auto" w:fill="auto"/>
          </w:tcPr>
          <w:p w:rsidR="002B6273" w:rsidRPr="00043E81" w:rsidRDefault="002B6273" w:rsidP="0074335E">
            <w:pPr>
              <w:jc w:val="both"/>
              <w:rPr>
                <w:ins w:id="6723" w:author="user" w:date="2012-02-29T14:49:00Z"/>
                <w:rFonts w:ascii="Calibri" w:hAnsi="Calibri" w:cs="Calibri"/>
                <w:b/>
                <w:bCs/>
                <w:sz w:val="20"/>
                <w:szCs w:val="20"/>
                <w:lang w:bidi="ne-NP"/>
              </w:rPr>
            </w:pPr>
            <w:ins w:id="6724" w:author="user" w:date="2012-02-29T14:49:00Z">
              <w:r w:rsidRPr="00043E81">
                <w:rPr>
                  <w:rFonts w:ascii="Calibri" w:hAnsi="Calibri" w:cs="Calibri"/>
                  <w:b/>
                  <w:bCs/>
                  <w:sz w:val="20"/>
                  <w:szCs w:val="20"/>
                  <w:lang w:bidi="ne-NP"/>
                </w:rPr>
                <w:t>Selling HHs Goods</w:t>
              </w:r>
            </w:ins>
          </w:p>
        </w:tc>
        <w:tc>
          <w:tcPr>
            <w:tcW w:w="81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725" w:author="user" w:date="2012-02-29T14:49:00Z"/>
                <w:rFonts w:ascii="Calibri" w:hAnsi="Calibri" w:cs="Calibri"/>
                <w:b/>
                <w:bCs/>
                <w:sz w:val="20"/>
                <w:szCs w:val="20"/>
                <w:lang w:bidi="ne-NP"/>
              </w:rPr>
            </w:pPr>
            <w:ins w:id="6726" w:author="user" w:date="2012-02-29T14:49:00Z">
              <w:r w:rsidRPr="00043E81">
                <w:rPr>
                  <w:rFonts w:ascii="Calibri" w:hAnsi="Calibri" w:cs="Calibri"/>
                  <w:b/>
                  <w:bCs/>
                  <w:sz w:val="20"/>
                  <w:szCs w:val="20"/>
                  <w:lang w:bidi="ne-NP"/>
                </w:rPr>
                <w:t>Total</w:t>
              </w:r>
            </w:ins>
          </w:p>
        </w:tc>
      </w:tr>
      <w:tr w:rsidR="002B6273" w:rsidRPr="00145B40" w:rsidTr="0074335E">
        <w:trPr>
          <w:trHeight w:val="405"/>
          <w:ins w:id="6727" w:author="user" w:date="2012-02-29T14:49:00Z"/>
        </w:trPr>
        <w:tc>
          <w:tcPr>
            <w:tcW w:w="1944"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728" w:author="user" w:date="2012-02-29T14:49:00Z"/>
                <w:rFonts w:ascii="Calibri" w:hAnsi="Calibri" w:cs="Calibri"/>
                <w:sz w:val="20"/>
                <w:szCs w:val="20"/>
                <w:lang w:bidi="ne-NP"/>
              </w:rPr>
            </w:pPr>
            <w:smartTag w:uri="urn:schemas-microsoft-com:office:smarttags" w:element="place">
              <w:smartTag w:uri="urn:schemas-microsoft-com:office:smarttags" w:element="PlaceName">
                <w:ins w:id="6729" w:author="user" w:date="2012-02-29T14:49:00Z">
                  <w:r w:rsidRPr="00043E81">
                    <w:rPr>
                      <w:rFonts w:ascii="Calibri" w:hAnsi="Calibri" w:cs="Calibri"/>
                      <w:sz w:val="20"/>
                      <w:szCs w:val="20"/>
                      <w:lang w:bidi="ne-NP"/>
                    </w:rPr>
                    <w:t>Heatauda</w:t>
                  </w:r>
                </w:ins>
              </w:smartTag>
              <w:ins w:id="6730" w:author="user" w:date="2012-02-29T14:49:00Z">
                <w:r w:rsidRPr="00043E81">
                  <w:rPr>
                    <w:rFonts w:ascii="Calibri" w:hAnsi="Calibri" w:cs="Calibri"/>
                    <w:sz w:val="20"/>
                    <w:szCs w:val="20"/>
                    <w:lang w:bidi="ne-NP"/>
                  </w:rPr>
                  <w:t xml:space="preserve"> </w:t>
                </w:r>
                <w:smartTag w:uri="urn:schemas-microsoft-com:office:smarttags" w:element="PlaceType">
                  <w:r w:rsidRPr="00043E81">
                    <w:rPr>
                      <w:rFonts w:ascii="Calibri" w:hAnsi="Calibri" w:cs="Calibri"/>
                      <w:sz w:val="20"/>
                      <w:szCs w:val="20"/>
                      <w:lang w:bidi="ne-NP"/>
                    </w:rPr>
                    <w:t>Municipality</w:t>
                  </w:r>
                </w:smartTag>
              </w:ins>
            </w:smartTag>
          </w:p>
        </w:tc>
        <w:tc>
          <w:tcPr>
            <w:tcW w:w="789"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731" w:author="user" w:date="2012-02-29T14:49:00Z"/>
                <w:rFonts w:ascii="Calibri" w:hAnsi="Calibri" w:cs="Calibri"/>
                <w:sz w:val="20"/>
                <w:szCs w:val="20"/>
                <w:lang w:bidi="ne-NP"/>
              </w:rPr>
            </w:pPr>
            <w:ins w:id="6732" w:author="user" w:date="2012-02-29T14:49:00Z">
              <w:r w:rsidRPr="00043E81">
                <w:rPr>
                  <w:rFonts w:ascii="Calibri" w:hAnsi="Calibri" w:cs="Calibri"/>
                  <w:sz w:val="20"/>
                  <w:szCs w:val="20"/>
                  <w:lang w:bidi="ne-NP"/>
                </w:rPr>
                <w:t>4</w:t>
              </w:r>
            </w:ins>
          </w:p>
        </w:tc>
        <w:tc>
          <w:tcPr>
            <w:tcW w:w="1325"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733" w:author="user" w:date="2012-02-29T14:49:00Z"/>
                <w:rFonts w:ascii="Calibri" w:hAnsi="Calibri" w:cs="Calibri"/>
                <w:sz w:val="20"/>
                <w:szCs w:val="20"/>
                <w:lang w:bidi="ne-NP"/>
              </w:rPr>
            </w:pPr>
            <w:ins w:id="6734" w:author="user" w:date="2012-02-29T14:49:00Z">
              <w:r w:rsidRPr="00043E81">
                <w:rPr>
                  <w:rFonts w:ascii="Calibri" w:hAnsi="Calibri" w:cs="Calibri"/>
                  <w:sz w:val="20"/>
                  <w:szCs w:val="20"/>
                  <w:lang w:bidi="ne-NP"/>
                </w:rPr>
                <w:t>1</w:t>
              </w:r>
            </w:ins>
          </w:p>
        </w:tc>
        <w:tc>
          <w:tcPr>
            <w:tcW w:w="936"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735" w:author="user" w:date="2012-02-29T14:49:00Z"/>
                <w:rFonts w:ascii="Calibri" w:hAnsi="Calibri" w:cs="Calibri"/>
                <w:sz w:val="20"/>
                <w:szCs w:val="20"/>
                <w:lang w:bidi="ne-NP"/>
              </w:rPr>
            </w:pPr>
            <w:ins w:id="6736" w:author="user" w:date="2012-02-29T14:49:00Z">
              <w:r w:rsidRPr="00043E81">
                <w:rPr>
                  <w:rFonts w:ascii="Calibri" w:hAnsi="Calibri" w:cs="Calibri"/>
                  <w:sz w:val="20"/>
                  <w:szCs w:val="20"/>
                  <w:lang w:bidi="ne-NP"/>
                </w:rPr>
                <w:t>-</w:t>
              </w:r>
            </w:ins>
          </w:p>
        </w:tc>
        <w:tc>
          <w:tcPr>
            <w:tcW w:w="107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737" w:author="user" w:date="2012-02-29T14:49:00Z"/>
                <w:rFonts w:ascii="Calibri" w:hAnsi="Calibri" w:cs="Calibri"/>
                <w:sz w:val="20"/>
                <w:szCs w:val="20"/>
                <w:lang w:bidi="ne-NP"/>
              </w:rPr>
            </w:pPr>
            <w:ins w:id="6738" w:author="user" w:date="2012-02-29T14:49:00Z">
              <w:r w:rsidRPr="00043E81">
                <w:rPr>
                  <w:rFonts w:ascii="Calibri" w:hAnsi="Calibri" w:cs="Calibri"/>
                  <w:sz w:val="20"/>
                  <w:szCs w:val="20"/>
                  <w:lang w:bidi="ne-NP"/>
                </w:rPr>
                <w:t>-</w:t>
              </w:r>
            </w:ins>
          </w:p>
        </w:tc>
        <w:tc>
          <w:tcPr>
            <w:tcW w:w="756"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739" w:author="user" w:date="2012-02-29T14:49:00Z"/>
                <w:rFonts w:ascii="Calibri" w:hAnsi="Calibri" w:cs="Calibri"/>
                <w:sz w:val="20"/>
                <w:szCs w:val="20"/>
                <w:lang w:bidi="ne-NP"/>
              </w:rPr>
            </w:pPr>
            <w:ins w:id="6740" w:author="user" w:date="2012-02-29T14:49:00Z">
              <w:r w:rsidRPr="00043E81">
                <w:rPr>
                  <w:rFonts w:ascii="Calibri" w:hAnsi="Calibri" w:cs="Calibri"/>
                  <w:sz w:val="20"/>
                  <w:szCs w:val="20"/>
                  <w:lang w:bidi="ne-NP"/>
                </w:rPr>
                <w:t>-</w:t>
              </w:r>
            </w:ins>
          </w:p>
        </w:tc>
        <w:tc>
          <w:tcPr>
            <w:tcW w:w="977"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741" w:author="user" w:date="2012-02-29T14:49:00Z"/>
                <w:rFonts w:ascii="Calibri" w:hAnsi="Calibri" w:cs="Calibri"/>
                <w:sz w:val="20"/>
                <w:szCs w:val="20"/>
                <w:lang w:bidi="ne-NP"/>
              </w:rPr>
            </w:pPr>
            <w:ins w:id="6742" w:author="user" w:date="2012-02-29T14:49:00Z">
              <w:r w:rsidRPr="00043E81">
                <w:rPr>
                  <w:rFonts w:ascii="Calibri" w:hAnsi="Calibri" w:cs="Calibri"/>
                  <w:sz w:val="20"/>
                  <w:szCs w:val="20"/>
                  <w:lang w:bidi="ne-NP"/>
                </w:rPr>
                <w:t>-</w:t>
              </w:r>
            </w:ins>
          </w:p>
        </w:tc>
        <w:tc>
          <w:tcPr>
            <w:tcW w:w="1036"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743" w:author="user" w:date="2012-02-29T14:49:00Z"/>
                <w:rFonts w:ascii="Calibri" w:hAnsi="Calibri" w:cs="Calibri"/>
                <w:sz w:val="20"/>
                <w:szCs w:val="20"/>
                <w:lang w:bidi="ne-NP"/>
              </w:rPr>
            </w:pPr>
            <w:ins w:id="6744" w:author="user" w:date="2012-02-29T14:49:00Z">
              <w:r w:rsidRPr="00043E81">
                <w:rPr>
                  <w:rFonts w:ascii="Calibri" w:hAnsi="Calibri" w:cs="Calibri"/>
                  <w:sz w:val="20"/>
                  <w:szCs w:val="20"/>
                  <w:lang w:bidi="ne-NP"/>
                </w:rPr>
                <w:t>-</w:t>
              </w:r>
            </w:ins>
          </w:p>
        </w:tc>
        <w:tc>
          <w:tcPr>
            <w:tcW w:w="810"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6745" w:author="user" w:date="2012-02-29T14:49:00Z"/>
                <w:rFonts w:ascii="Calibri" w:hAnsi="Calibri" w:cs="Calibri"/>
                <w:sz w:val="20"/>
                <w:szCs w:val="20"/>
                <w:lang w:bidi="ne-NP"/>
              </w:rPr>
            </w:pPr>
            <w:ins w:id="6746" w:author="user" w:date="2012-02-29T14:49:00Z">
              <w:r w:rsidRPr="00043E81">
                <w:rPr>
                  <w:rFonts w:ascii="Calibri" w:hAnsi="Calibri" w:cs="Calibri"/>
                  <w:sz w:val="20"/>
                  <w:szCs w:val="20"/>
                  <w:lang w:bidi="ne-NP"/>
                </w:rPr>
                <w:t>5</w:t>
              </w:r>
            </w:ins>
          </w:p>
        </w:tc>
      </w:tr>
      <w:tr w:rsidR="002B6273" w:rsidRPr="00145B40" w:rsidTr="0074335E">
        <w:trPr>
          <w:trHeight w:val="315"/>
          <w:ins w:id="6747" w:author="user" w:date="2012-02-29T14:49:00Z"/>
        </w:trPr>
        <w:tc>
          <w:tcPr>
            <w:tcW w:w="1944"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748" w:author="user" w:date="2012-02-29T14:49:00Z"/>
                <w:rFonts w:ascii="Calibri" w:hAnsi="Calibri" w:cs="Calibri"/>
                <w:sz w:val="20"/>
                <w:szCs w:val="20"/>
                <w:lang w:bidi="ne-NP"/>
              </w:rPr>
            </w:pPr>
            <w:ins w:id="6749" w:author="user" w:date="2012-02-29T14:49:00Z">
              <w:r w:rsidRPr="00043E81">
                <w:rPr>
                  <w:rFonts w:ascii="Calibri" w:hAnsi="Calibri" w:cs="Calibri"/>
                  <w:sz w:val="20"/>
                  <w:szCs w:val="20"/>
                  <w:lang w:bidi="ne-NP"/>
                </w:rPr>
                <w:t>Basamadi</w:t>
              </w:r>
            </w:ins>
          </w:p>
        </w:tc>
        <w:tc>
          <w:tcPr>
            <w:tcW w:w="789"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750" w:author="user" w:date="2012-02-29T14:49:00Z"/>
                <w:rFonts w:ascii="Calibri" w:hAnsi="Calibri" w:cs="Calibri"/>
                <w:sz w:val="20"/>
                <w:szCs w:val="20"/>
                <w:lang w:bidi="ne-NP"/>
              </w:rPr>
            </w:pPr>
            <w:ins w:id="6751" w:author="user" w:date="2012-02-29T14:49:00Z">
              <w:r w:rsidRPr="00043E81">
                <w:rPr>
                  <w:rFonts w:ascii="Calibri" w:hAnsi="Calibri" w:cs="Calibri"/>
                  <w:sz w:val="20"/>
                  <w:szCs w:val="20"/>
                  <w:lang w:bidi="ne-NP"/>
                </w:rPr>
                <w:t>12</w:t>
              </w:r>
            </w:ins>
          </w:p>
        </w:tc>
        <w:tc>
          <w:tcPr>
            <w:tcW w:w="1325"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752" w:author="user" w:date="2012-02-29T14:49:00Z"/>
                <w:rFonts w:ascii="Calibri" w:hAnsi="Calibri" w:cs="Calibri"/>
                <w:sz w:val="20"/>
                <w:szCs w:val="20"/>
                <w:lang w:bidi="ne-NP"/>
              </w:rPr>
            </w:pPr>
            <w:ins w:id="6753" w:author="user" w:date="2012-02-29T14:49:00Z">
              <w:r w:rsidRPr="00043E81">
                <w:rPr>
                  <w:rFonts w:ascii="Calibri" w:hAnsi="Calibri" w:cs="Calibri"/>
                  <w:sz w:val="20"/>
                  <w:szCs w:val="20"/>
                  <w:lang w:bidi="ne-NP"/>
                </w:rPr>
                <w:t>4</w:t>
              </w:r>
            </w:ins>
          </w:p>
        </w:tc>
        <w:tc>
          <w:tcPr>
            <w:tcW w:w="936"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754" w:author="user" w:date="2012-02-29T14:49:00Z"/>
                <w:rFonts w:ascii="Calibri" w:hAnsi="Calibri" w:cs="Calibri"/>
                <w:sz w:val="20"/>
                <w:szCs w:val="20"/>
                <w:lang w:bidi="ne-NP"/>
              </w:rPr>
            </w:pPr>
            <w:ins w:id="6755" w:author="user" w:date="2012-02-29T14:49:00Z">
              <w:r w:rsidRPr="00043E81">
                <w:rPr>
                  <w:rFonts w:ascii="Calibri" w:hAnsi="Calibri" w:cs="Calibri"/>
                  <w:sz w:val="20"/>
                  <w:szCs w:val="20"/>
                  <w:lang w:bidi="ne-NP"/>
                </w:rPr>
                <w:t>3</w:t>
              </w:r>
            </w:ins>
          </w:p>
        </w:tc>
        <w:tc>
          <w:tcPr>
            <w:tcW w:w="107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756" w:author="user" w:date="2012-02-29T14:49:00Z"/>
                <w:rFonts w:ascii="Calibri" w:hAnsi="Calibri" w:cs="Calibri"/>
                <w:sz w:val="20"/>
                <w:szCs w:val="20"/>
                <w:lang w:bidi="ne-NP"/>
              </w:rPr>
            </w:pPr>
            <w:ins w:id="6757" w:author="user" w:date="2012-02-29T14:49:00Z">
              <w:r w:rsidRPr="00043E81">
                <w:rPr>
                  <w:rFonts w:ascii="Calibri" w:hAnsi="Calibri" w:cs="Calibri"/>
                  <w:sz w:val="20"/>
                  <w:szCs w:val="20"/>
                  <w:lang w:bidi="ne-NP"/>
                </w:rPr>
                <w:t>-</w:t>
              </w:r>
            </w:ins>
          </w:p>
        </w:tc>
        <w:tc>
          <w:tcPr>
            <w:tcW w:w="756"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758" w:author="user" w:date="2012-02-29T14:49:00Z"/>
                <w:rFonts w:ascii="Calibri" w:hAnsi="Calibri" w:cs="Calibri"/>
                <w:sz w:val="20"/>
                <w:szCs w:val="20"/>
                <w:lang w:bidi="ne-NP"/>
              </w:rPr>
            </w:pPr>
            <w:ins w:id="6759" w:author="user" w:date="2012-02-29T14:49:00Z">
              <w:r w:rsidRPr="00043E81">
                <w:rPr>
                  <w:rFonts w:ascii="Calibri" w:hAnsi="Calibri" w:cs="Calibri"/>
                  <w:sz w:val="20"/>
                  <w:szCs w:val="20"/>
                  <w:lang w:bidi="ne-NP"/>
                </w:rPr>
                <w:t>-</w:t>
              </w:r>
            </w:ins>
          </w:p>
        </w:tc>
        <w:tc>
          <w:tcPr>
            <w:tcW w:w="977"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760" w:author="user" w:date="2012-02-29T14:49:00Z"/>
                <w:rFonts w:ascii="Calibri" w:hAnsi="Calibri" w:cs="Calibri"/>
                <w:sz w:val="20"/>
                <w:szCs w:val="20"/>
                <w:lang w:bidi="ne-NP"/>
              </w:rPr>
            </w:pPr>
            <w:ins w:id="6761" w:author="user" w:date="2012-02-29T14:49:00Z">
              <w:r w:rsidRPr="00043E81">
                <w:rPr>
                  <w:rFonts w:ascii="Calibri" w:hAnsi="Calibri" w:cs="Calibri"/>
                  <w:sz w:val="20"/>
                  <w:szCs w:val="20"/>
                  <w:lang w:bidi="ne-NP"/>
                </w:rPr>
                <w:t>-</w:t>
              </w:r>
            </w:ins>
          </w:p>
        </w:tc>
        <w:tc>
          <w:tcPr>
            <w:tcW w:w="1036"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762" w:author="user" w:date="2012-02-29T14:49:00Z"/>
                <w:rFonts w:ascii="Calibri" w:hAnsi="Calibri" w:cs="Calibri"/>
                <w:sz w:val="20"/>
                <w:szCs w:val="20"/>
                <w:lang w:bidi="ne-NP"/>
              </w:rPr>
            </w:pPr>
            <w:ins w:id="6763" w:author="user" w:date="2012-02-29T14:49:00Z">
              <w:r w:rsidRPr="00043E81">
                <w:rPr>
                  <w:rFonts w:ascii="Calibri" w:hAnsi="Calibri" w:cs="Calibri"/>
                  <w:sz w:val="20"/>
                  <w:szCs w:val="20"/>
                  <w:lang w:bidi="ne-NP"/>
                </w:rPr>
                <w:t>-</w:t>
              </w:r>
            </w:ins>
          </w:p>
        </w:tc>
        <w:tc>
          <w:tcPr>
            <w:tcW w:w="810"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6764" w:author="user" w:date="2012-02-29T14:49:00Z"/>
                <w:rFonts w:ascii="Calibri" w:hAnsi="Calibri" w:cs="Calibri"/>
                <w:sz w:val="20"/>
                <w:szCs w:val="20"/>
                <w:lang w:bidi="ne-NP"/>
              </w:rPr>
            </w:pPr>
            <w:ins w:id="6765" w:author="user" w:date="2012-02-29T14:49:00Z">
              <w:r w:rsidRPr="00043E81">
                <w:rPr>
                  <w:rFonts w:ascii="Calibri" w:hAnsi="Calibri" w:cs="Calibri"/>
                  <w:sz w:val="20"/>
                  <w:szCs w:val="20"/>
                  <w:lang w:bidi="ne-NP"/>
                </w:rPr>
                <w:t>19</w:t>
              </w:r>
            </w:ins>
          </w:p>
        </w:tc>
      </w:tr>
      <w:tr w:rsidR="002B6273" w:rsidRPr="00145B40" w:rsidTr="0074335E">
        <w:trPr>
          <w:trHeight w:val="315"/>
          <w:ins w:id="6766" w:author="user" w:date="2012-02-29T14:49:00Z"/>
        </w:trPr>
        <w:tc>
          <w:tcPr>
            <w:tcW w:w="1944"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767" w:author="user" w:date="2012-02-29T14:49:00Z"/>
                <w:rFonts w:ascii="Calibri" w:hAnsi="Calibri" w:cs="Calibri"/>
                <w:sz w:val="20"/>
                <w:szCs w:val="20"/>
                <w:lang w:bidi="ne-NP"/>
              </w:rPr>
            </w:pPr>
            <w:ins w:id="6768" w:author="user" w:date="2012-02-29T14:49:00Z">
              <w:r w:rsidRPr="00043E81">
                <w:rPr>
                  <w:rFonts w:ascii="Calibri" w:hAnsi="Calibri" w:cs="Calibri"/>
                  <w:sz w:val="20"/>
                  <w:szCs w:val="20"/>
                  <w:lang w:bidi="ne-NP"/>
                </w:rPr>
                <w:t>Manahari</w:t>
              </w:r>
            </w:ins>
          </w:p>
        </w:tc>
        <w:tc>
          <w:tcPr>
            <w:tcW w:w="789"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769" w:author="user" w:date="2012-02-29T14:49:00Z"/>
                <w:rFonts w:ascii="Calibri" w:hAnsi="Calibri" w:cs="Calibri"/>
                <w:sz w:val="20"/>
                <w:szCs w:val="20"/>
                <w:lang w:bidi="ne-NP"/>
              </w:rPr>
            </w:pPr>
            <w:ins w:id="6770" w:author="user" w:date="2012-02-29T14:49:00Z">
              <w:r w:rsidRPr="00043E81">
                <w:rPr>
                  <w:rFonts w:ascii="Calibri" w:hAnsi="Calibri" w:cs="Calibri"/>
                  <w:sz w:val="20"/>
                  <w:szCs w:val="20"/>
                  <w:lang w:bidi="ne-NP"/>
                </w:rPr>
                <w:t>40</w:t>
              </w:r>
            </w:ins>
          </w:p>
        </w:tc>
        <w:tc>
          <w:tcPr>
            <w:tcW w:w="1325"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771" w:author="user" w:date="2012-02-29T14:49:00Z"/>
                <w:rFonts w:ascii="Calibri" w:hAnsi="Calibri" w:cs="Calibri"/>
                <w:sz w:val="20"/>
                <w:szCs w:val="20"/>
                <w:lang w:bidi="ne-NP"/>
              </w:rPr>
            </w:pPr>
            <w:ins w:id="6772" w:author="user" w:date="2012-02-29T14:49:00Z">
              <w:r w:rsidRPr="00043E81">
                <w:rPr>
                  <w:rFonts w:ascii="Calibri" w:hAnsi="Calibri" w:cs="Calibri"/>
                  <w:sz w:val="20"/>
                  <w:szCs w:val="20"/>
                  <w:lang w:bidi="ne-NP"/>
                </w:rPr>
                <w:t>1</w:t>
              </w:r>
            </w:ins>
          </w:p>
        </w:tc>
        <w:tc>
          <w:tcPr>
            <w:tcW w:w="936"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773" w:author="user" w:date="2012-02-29T14:49:00Z"/>
                <w:rFonts w:ascii="Calibri" w:hAnsi="Calibri" w:cs="Calibri"/>
                <w:sz w:val="20"/>
                <w:szCs w:val="20"/>
                <w:lang w:bidi="ne-NP"/>
              </w:rPr>
            </w:pPr>
            <w:ins w:id="6774" w:author="user" w:date="2012-02-29T14:49:00Z">
              <w:r w:rsidRPr="00043E81">
                <w:rPr>
                  <w:rFonts w:ascii="Calibri" w:hAnsi="Calibri" w:cs="Calibri"/>
                  <w:sz w:val="20"/>
                  <w:szCs w:val="20"/>
                  <w:lang w:bidi="ne-NP"/>
                </w:rPr>
                <w:t>1</w:t>
              </w:r>
            </w:ins>
          </w:p>
        </w:tc>
        <w:tc>
          <w:tcPr>
            <w:tcW w:w="107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775" w:author="user" w:date="2012-02-29T14:49:00Z"/>
                <w:rFonts w:ascii="Calibri" w:hAnsi="Calibri" w:cs="Calibri"/>
                <w:sz w:val="20"/>
                <w:szCs w:val="20"/>
                <w:lang w:bidi="ne-NP"/>
              </w:rPr>
            </w:pPr>
            <w:ins w:id="6776" w:author="user" w:date="2012-02-29T14:49:00Z">
              <w:r w:rsidRPr="00043E81">
                <w:rPr>
                  <w:rFonts w:ascii="Calibri" w:hAnsi="Calibri" w:cs="Calibri"/>
                  <w:sz w:val="20"/>
                  <w:szCs w:val="20"/>
                  <w:lang w:bidi="ne-NP"/>
                </w:rPr>
                <w:t>1</w:t>
              </w:r>
            </w:ins>
          </w:p>
        </w:tc>
        <w:tc>
          <w:tcPr>
            <w:tcW w:w="756"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777" w:author="user" w:date="2012-02-29T14:49:00Z"/>
                <w:rFonts w:ascii="Calibri" w:hAnsi="Calibri" w:cs="Calibri"/>
                <w:sz w:val="20"/>
                <w:szCs w:val="20"/>
                <w:lang w:bidi="ne-NP"/>
              </w:rPr>
            </w:pPr>
            <w:ins w:id="6778" w:author="user" w:date="2012-02-29T14:49:00Z">
              <w:r w:rsidRPr="00043E81">
                <w:rPr>
                  <w:rFonts w:ascii="Calibri" w:hAnsi="Calibri" w:cs="Calibri"/>
                  <w:sz w:val="20"/>
                  <w:szCs w:val="20"/>
                  <w:lang w:bidi="ne-NP"/>
                </w:rPr>
                <w:t>1</w:t>
              </w:r>
            </w:ins>
          </w:p>
        </w:tc>
        <w:tc>
          <w:tcPr>
            <w:tcW w:w="977"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779" w:author="user" w:date="2012-02-29T14:49:00Z"/>
                <w:rFonts w:ascii="Calibri" w:hAnsi="Calibri" w:cs="Calibri"/>
                <w:sz w:val="20"/>
                <w:szCs w:val="20"/>
                <w:lang w:bidi="ne-NP"/>
              </w:rPr>
            </w:pPr>
            <w:ins w:id="6780" w:author="user" w:date="2012-02-29T14:49:00Z">
              <w:r w:rsidRPr="00043E81">
                <w:rPr>
                  <w:rFonts w:ascii="Calibri" w:hAnsi="Calibri" w:cs="Calibri"/>
                  <w:sz w:val="20"/>
                  <w:szCs w:val="20"/>
                  <w:lang w:bidi="ne-NP"/>
                </w:rPr>
                <w:t>1</w:t>
              </w:r>
            </w:ins>
          </w:p>
        </w:tc>
        <w:tc>
          <w:tcPr>
            <w:tcW w:w="1036"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781" w:author="user" w:date="2012-02-29T14:49:00Z"/>
                <w:rFonts w:ascii="Calibri" w:hAnsi="Calibri" w:cs="Calibri"/>
                <w:sz w:val="20"/>
                <w:szCs w:val="20"/>
                <w:lang w:bidi="ne-NP"/>
              </w:rPr>
            </w:pPr>
            <w:ins w:id="6782" w:author="user" w:date="2012-02-29T14:49:00Z">
              <w:r w:rsidRPr="00043E81">
                <w:rPr>
                  <w:rFonts w:ascii="Calibri" w:hAnsi="Calibri" w:cs="Calibri"/>
                  <w:sz w:val="20"/>
                  <w:szCs w:val="20"/>
                  <w:lang w:bidi="ne-NP"/>
                </w:rPr>
                <w:t>-</w:t>
              </w:r>
            </w:ins>
          </w:p>
        </w:tc>
        <w:tc>
          <w:tcPr>
            <w:tcW w:w="810"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6783" w:author="user" w:date="2012-02-29T14:49:00Z"/>
                <w:rFonts w:ascii="Calibri" w:hAnsi="Calibri" w:cs="Calibri"/>
                <w:sz w:val="20"/>
                <w:szCs w:val="20"/>
                <w:lang w:bidi="ne-NP"/>
              </w:rPr>
            </w:pPr>
            <w:ins w:id="6784" w:author="user" w:date="2012-02-29T14:49:00Z">
              <w:r w:rsidRPr="00043E81">
                <w:rPr>
                  <w:rFonts w:ascii="Calibri" w:hAnsi="Calibri" w:cs="Calibri"/>
                  <w:sz w:val="20"/>
                  <w:szCs w:val="20"/>
                  <w:lang w:bidi="ne-NP"/>
                </w:rPr>
                <w:t>45</w:t>
              </w:r>
            </w:ins>
          </w:p>
        </w:tc>
      </w:tr>
      <w:tr w:rsidR="002B6273" w:rsidRPr="00145B40" w:rsidTr="0074335E">
        <w:trPr>
          <w:trHeight w:val="405"/>
          <w:ins w:id="6785" w:author="user" w:date="2012-02-29T14:49:00Z"/>
        </w:trPr>
        <w:tc>
          <w:tcPr>
            <w:tcW w:w="1944"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786" w:author="user" w:date="2012-02-29T14:49:00Z"/>
                <w:rFonts w:ascii="Calibri" w:hAnsi="Calibri" w:cs="Calibri"/>
                <w:sz w:val="20"/>
                <w:szCs w:val="20"/>
                <w:lang w:bidi="ne-NP"/>
              </w:rPr>
            </w:pPr>
            <w:ins w:id="6787" w:author="user" w:date="2012-02-29T14:49:00Z">
              <w:r w:rsidRPr="00043E81">
                <w:rPr>
                  <w:rFonts w:ascii="Calibri" w:hAnsi="Calibri" w:cs="Calibri"/>
                  <w:sz w:val="20"/>
                  <w:szCs w:val="20"/>
                  <w:lang w:bidi="ne-NP"/>
                </w:rPr>
                <w:t>Birendranagar</w:t>
              </w:r>
            </w:ins>
          </w:p>
        </w:tc>
        <w:tc>
          <w:tcPr>
            <w:tcW w:w="789"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788" w:author="user" w:date="2012-02-29T14:49:00Z"/>
                <w:rFonts w:ascii="Calibri" w:hAnsi="Calibri" w:cs="Calibri"/>
                <w:sz w:val="20"/>
                <w:szCs w:val="20"/>
                <w:lang w:bidi="ne-NP"/>
              </w:rPr>
            </w:pPr>
            <w:ins w:id="6789" w:author="user" w:date="2012-02-29T14:49:00Z">
              <w:r w:rsidRPr="00043E81">
                <w:rPr>
                  <w:rFonts w:ascii="Calibri" w:hAnsi="Calibri" w:cs="Calibri"/>
                  <w:sz w:val="20"/>
                  <w:szCs w:val="20"/>
                  <w:lang w:bidi="ne-NP"/>
                </w:rPr>
                <w:t>7</w:t>
              </w:r>
            </w:ins>
          </w:p>
        </w:tc>
        <w:tc>
          <w:tcPr>
            <w:tcW w:w="1325"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790" w:author="user" w:date="2012-02-29T14:49:00Z"/>
                <w:rFonts w:ascii="Calibri" w:hAnsi="Calibri" w:cs="Calibri"/>
                <w:sz w:val="20"/>
                <w:szCs w:val="20"/>
                <w:lang w:bidi="ne-NP"/>
              </w:rPr>
            </w:pPr>
            <w:ins w:id="6791" w:author="user" w:date="2012-02-29T14:49:00Z">
              <w:r w:rsidRPr="00043E81">
                <w:rPr>
                  <w:rFonts w:ascii="Calibri" w:hAnsi="Calibri" w:cs="Calibri"/>
                  <w:sz w:val="20"/>
                  <w:szCs w:val="20"/>
                  <w:lang w:bidi="ne-NP"/>
                </w:rPr>
                <w:t>2</w:t>
              </w:r>
            </w:ins>
          </w:p>
        </w:tc>
        <w:tc>
          <w:tcPr>
            <w:tcW w:w="936"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792" w:author="user" w:date="2012-02-29T14:49:00Z"/>
                <w:rFonts w:ascii="Calibri" w:hAnsi="Calibri" w:cs="Calibri"/>
                <w:sz w:val="20"/>
                <w:szCs w:val="20"/>
                <w:lang w:bidi="ne-NP"/>
              </w:rPr>
            </w:pPr>
            <w:ins w:id="6793" w:author="user" w:date="2012-02-29T14:49:00Z">
              <w:r w:rsidRPr="00043E81">
                <w:rPr>
                  <w:rFonts w:ascii="Calibri" w:hAnsi="Calibri" w:cs="Calibri"/>
                  <w:sz w:val="20"/>
                  <w:szCs w:val="20"/>
                  <w:lang w:bidi="ne-NP"/>
                </w:rPr>
                <w:t>-</w:t>
              </w:r>
            </w:ins>
          </w:p>
        </w:tc>
        <w:tc>
          <w:tcPr>
            <w:tcW w:w="107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794" w:author="user" w:date="2012-02-29T14:49:00Z"/>
                <w:rFonts w:ascii="Calibri" w:hAnsi="Calibri" w:cs="Calibri"/>
                <w:sz w:val="20"/>
                <w:szCs w:val="20"/>
                <w:lang w:bidi="ne-NP"/>
              </w:rPr>
            </w:pPr>
            <w:ins w:id="6795" w:author="user" w:date="2012-02-29T14:49:00Z">
              <w:r w:rsidRPr="00043E81">
                <w:rPr>
                  <w:rFonts w:ascii="Calibri" w:hAnsi="Calibri" w:cs="Calibri"/>
                  <w:sz w:val="20"/>
                  <w:szCs w:val="20"/>
                  <w:lang w:bidi="ne-NP"/>
                </w:rPr>
                <w:t>-</w:t>
              </w:r>
            </w:ins>
          </w:p>
        </w:tc>
        <w:tc>
          <w:tcPr>
            <w:tcW w:w="756"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796" w:author="user" w:date="2012-02-29T14:49:00Z"/>
                <w:rFonts w:ascii="Calibri" w:hAnsi="Calibri" w:cs="Calibri"/>
                <w:sz w:val="20"/>
                <w:szCs w:val="20"/>
                <w:lang w:bidi="ne-NP"/>
              </w:rPr>
            </w:pPr>
            <w:ins w:id="6797" w:author="user" w:date="2012-02-29T14:49:00Z">
              <w:r w:rsidRPr="00043E81">
                <w:rPr>
                  <w:rFonts w:ascii="Calibri" w:hAnsi="Calibri" w:cs="Calibri"/>
                  <w:sz w:val="20"/>
                  <w:szCs w:val="20"/>
                  <w:lang w:bidi="ne-NP"/>
                </w:rPr>
                <w:t>1</w:t>
              </w:r>
            </w:ins>
          </w:p>
        </w:tc>
        <w:tc>
          <w:tcPr>
            <w:tcW w:w="977"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798" w:author="user" w:date="2012-02-29T14:49:00Z"/>
                <w:rFonts w:ascii="Calibri" w:hAnsi="Calibri" w:cs="Calibri"/>
                <w:sz w:val="20"/>
                <w:szCs w:val="20"/>
                <w:lang w:bidi="ne-NP"/>
              </w:rPr>
            </w:pPr>
            <w:ins w:id="6799" w:author="user" w:date="2012-02-29T14:49:00Z">
              <w:r w:rsidRPr="00043E81">
                <w:rPr>
                  <w:rFonts w:ascii="Calibri" w:hAnsi="Calibri" w:cs="Calibri"/>
                  <w:sz w:val="20"/>
                  <w:szCs w:val="20"/>
                  <w:lang w:bidi="ne-NP"/>
                </w:rPr>
                <w:t>1</w:t>
              </w:r>
            </w:ins>
          </w:p>
        </w:tc>
        <w:tc>
          <w:tcPr>
            <w:tcW w:w="1036"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800" w:author="user" w:date="2012-02-29T14:49:00Z"/>
                <w:rFonts w:ascii="Calibri" w:hAnsi="Calibri" w:cs="Calibri"/>
                <w:sz w:val="20"/>
                <w:szCs w:val="20"/>
                <w:lang w:bidi="ne-NP"/>
              </w:rPr>
            </w:pPr>
            <w:ins w:id="6801" w:author="user" w:date="2012-02-29T14:49:00Z">
              <w:r w:rsidRPr="00043E81">
                <w:rPr>
                  <w:rFonts w:ascii="Calibri" w:hAnsi="Calibri" w:cs="Calibri"/>
                  <w:sz w:val="20"/>
                  <w:szCs w:val="20"/>
                  <w:lang w:bidi="ne-NP"/>
                </w:rPr>
                <w:t>1</w:t>
              </w:r>
            </w:ins>
          </w:p>
        </w:tc>
        <w:tc>
          <w:tcPr>
            <w:tcW w:w="810"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6802" w:author="user" w:date="2012-02-29T14:49:00Z"/>
                <w:rFonts w:ascii="Calibri" w:hAnsi="Calibri" w:cs="Calibri"/>
                <w:sz w:val="20"/>
                <w:szCs w:val="20"/>
                <w:lang w:bidi="ne-NP"/>
              </w:rPr>
            </w:pPr>
            <w:ins w:id="6803" w:author="user" w:date="2012-02-29T14:49:00Z">
              <w:r w:rsidRPr="00043E81">
                <w:rPr>
                  <w:rFonts w:ascii="Calibri" w:hAnsi="Calibri" w:cs="Calibri"/>
                  <w:sz w:val="20"/>
                  <w:szCs w:val="20"/>
                  <w:lang w:bidi="ne-NP"/>
                </w:rPr>
                <w:t>12</w:t>
              </w:r>
            </w:ins>
          </w:p>
        </w:tc>
      </w:tr>
      <w:tr w:rsidR="002B6273" w:rsidRPr="00145B40" w:rsidTr="0074335E">
        <w:trPr>
          <w:trHeight w:val="315"/>
          <w:ins w:id="6804" w:author="user" w:date="2012-02-29T14:49:00Z"/>
        </w:trPr>
        <w:tc>
          <w:tcPr>
            <w:tcW w:w="1944"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805" w:author="user" w:date="2012-02-29T14:49:00Z"/>
                <w:rFonts w:ascii="Calibri" w:hAnsi="Calibri" w:cs="Calibri"/>
                <w:sz w:val="20"/>
                <w:szCs w:val="20"/>
                <w:lang w:bidi="ne-NP"/>
              </w:rPr>
            </w:pPr>
            <w:ins w:id="6806" w:author="user" w:date="2012-02-29T14:49:00Z">
              <w:r w:rsidRPr="00043E81">
                <w:rPr>
                  <w:rFonts w:ascii="Calibri" w:hAnsi="Calibri" w:cs="Calibri"/>
                  <w:sz w:val="20"/>
                  <w:szCs w:val="20"/>
                  <w:lang w:bidi="ne-NP"/>
                </w:rPr>
                <w:t>Chainpur</w:t>
              </w:r>
            </w:ins>
          </w:p>
        </w:tc>
        <w:tc>
          <w:tcPr>
            <w:tcW w:w="789"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807" w:author="user" w:date="2012-02-29T14:49:00Z"/>
                <w:rFonts w:ascii="Calibri" w:hAnsi="Calibri" w:cs="Calibri"/>
                <w:sz w:val="20"/>
                <w:szCs w:val="20"/>
                <w:lang w:bidi="ne-NP"/>
              </w:rPr>
            </w:pPr>
            <w:ins w:id="6808" w:author="user" w:date="2012-02-29T14:49:00Z">
              <w:r w:rsidRPr="00043E81">
                <w:rPr>
                  <w:rFonts w:ascii="Calibri" w:hAnsi="Calibri" w:cs="Calibri"/>
                  <w:sz w:val="20"/>
                  <w:szCs w:val="20"/>
                  <w:lang w:bidi="ne-NP"/>
                </w:rPr>
                <w:t>10</w:t>
              </w:r>
            </w:ins>
          </w:p>
        </w:tc>
        <w:tc>
          <w:tcPr>
            <w:tcW w:w="1325"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809" w:author="user" w:date="2012-02-29T14:49:00Z"/>
                <w:rFonts w:ascii="Calibri" w:hAnsi="Calibri" w:cs="Calibri"/>
                <w:sz w:val="20"/>
                <w:szCs w:val="20"/>
                <w:lang w:bidi="ne-NP"/>
              </w:rPr>
            </w:pPr>
            <w:ins w:id="6810" w:author="user" w:date="2012-02-29T14:49:00Z">
              <w:r w:rsidRPr="00043E81">
                <w:rPr>
                  <w:rFonts w:ascii="Calibri" w:hAnsi="Calibri" w:cs="Calibri"/>
                  <w:sz w:val="20"/>
                  <w:szCs w:val="20"/>
                  <w:lang w:bidi="ne-NP"/>
                </w:rPr>
                <w:t>-</w:t>
              </w:r>
            </w:ins>
          </w:p>
        </w:tc>
        <w:tc>
          <w:tcPr>
            <w:tcW w:w="936"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811" w:author="user" w:date="2012-02-29T14:49:00Z"/>
                <w:rFonts w:ascii="Calibri" w:hAnsi="Calibri" w:cs="Calibri"/>
                <w:sz w:val="20"/>
                <w:szCs w:val="20"/>
                <w:lang w:bidi="ne-NP"/>
              </w:rPr>
            </w:pPr>
            <w:ins w:id="6812" w:author="user" w:date="2012-02-29T14:49:00Z">
              <w:r w:rsidRPr="00043E81">
                <w:rPr>
                  <w:rFonts w:ascii="Calibri" w:hAnsi="Calibri" w:cs="Calibri"/>
                  <w:sz w:val="20"/>
                  <w:szCs w:val="20"/>
                  <w:lang w:bidi="ne-NP"/>
                </w:rPr>
                <w:t>-</w:t>
              </w:r>
            </w:ins>
          </w:p>
        </w:tc>
        <w:tc>
          <w:tcPr>
            <w:tcW w:w="107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813" w:author="user" w:date="2012-02-29T14:49:00Z"/>
                <w:rFonts w:ascii="Calibri" w:hAnsi="Calibri" w:cs="Calibri"/>
                <w:sz w:val="20"/>
                <w:szCs w:val="20"/>
                <w:lang w:bidi="ne-NP"/>
              </w:rPr>
            </w:pPr>
            <w:ins w:id="6814" w:author="user" w:date="2012-02-29T14:49:00Z">
              <w:r w:rsidRPr="00043E81">
                <w:rPr>
                  <w:rFonts w:ascii="Calibri" w:hAnsi="Calibri" w:cs="Calibri"/>
                  <w:sz w:val="20"/>
                  <w:szCs w:val="20"/>
                  <w:lang w:bidi="ne-NP"/>
                </w:rPr>
                <w:t>-</w:t>
              </w:r>
            </w:ins>
          </w:p>
        </w:tc>
        <w:tc>
          <w:tcPr>
            <w:tcW w:w="756"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815" w:author="user" w:date="2012-02-29T14:49:00Z"/>
                <w:rFonts w:ascii="Calibri" w:hAnsi="Calibri" w:cs="Calibri"/>
                <w:sz w:val="20"/>
                <w:szCs w:val="20"/>
                <w:lang w:bidi="ne-NP"/>
              </w:rPr>
            </w:pPr>
            <w:ins w:id="6816" w:author="user" w:date="2012-02-29T14:49:00Z">
              <w:r w:rsidRPr="00043E81">
                <w:rPr>
                  <w:rFonts w:ascii="Calibri" w:hAnsi="Calibri" w:cs="Calibri"/>
                  <w:sz w:val="20"/>
                  <w:szCs w:val="20"/>
                  <w:lang w:bidi="ne-NP"/>
                </w:rPr>
                <w:t>-</w:t>
              </w:r>
            </w:ins>
          </w:p>
        </w:tc>
        <w:tc>
          <w:tcPr>
            <w:tcW w:w="977"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817" w:author="user" w:date="2012-02-29T14:49:00Z"/>
                <w:rFonts w:ascii="Calibri" w:hAnsi="Calibri" w:cs="Calibri"/>
                <w:sz w:val="20"/>
                <w:szCs w:val="20"/>
                <w:lang w:bidi="ne-NP"/>
              </w:rPr>
            </w:pPr>
            <w:ins w:id="6818" w:author="user" w:date="2012-02-29T14:49:00Z">
              <w:r w:rsidRPr="00043E81">
                <w:rPr>
                  <w:rFonts w:ascii="Calibri" w:hAnsi="Calibri" w:cs="Calibri"/>
                  <w:sz w:val="20"/>
                  <w:szCs w:val="20"/>
                  <w:lang w:bidi="ne-NP"/>
                </w:rPr>
                <w:t>-</w:t>
              </w:r>
            </w:ins>
          </w:p>
        </w:tc>
        <w:tc>
          <w:tcPr>
            <w:tcW w:w="1036"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819" w:author="user" w:date="2012-02-29T14:49:00Z"/>
                <w:rFonts w:ascii="Calibri" w:hAnsi="Calibri" w:cs="Calibri"/>
                <w:sz w:val="20"/>
                <w:szCs w:val="20"/>
                <w:lang w:bidi="ne-NP"/>
              </w:rPr>
            </w:pPr>
            <w:ins w:id="6820" w:author="user" w:date="2012-02-29T14:49:00Z">
              <w:r w:rsidRPr="00043E81">
                <w:rPr>
                  <w:rFonts w:ascii="Calibri" w:hAnsi="Calibri" w:cs="Calibri"/>
                  <w:sz w:val="20"/>
                  <w:szCs w:val="20"/>
                  <w:lang w:bidi="ne-NP"/>
                </w:rPr>
                <w:t>-</w:t>
              </w:r>
            </w:ins>
          </w:p>
        </w:tc>
        <w:tc>
          <w:tcPr>
            <w:tcW w:w="810"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6821" w:author="user" w:date="2012-02-29T14:49:00Z"/>
                <w:rFonts w:ascii="Calibri" w:hAnsi="Calibri" w:cs="Calibri"/>
                <w:sz w:val="20"/>
                <w:szCs w:val="20"/>
                <w:lang w:bidi="ne-NP"/>
              </w:rPr>
            </w:pPr>
            <w:ins w:id="6822" w:author="user" w:date="2012-02-29T14:49:00Z">
              <w:r w:rsidRPr="00043E81">
                <w:rPr>
                  <w:rFonts w:ascii="Calibri" w:hAnsi="Calibri" w:cs="Calibri"/>
                  <w:sz w:val="20"/>
                  <w:szCs w:val="20"/>
                  <w:lang w:bidi="ne-NP"/>
                </w:rPr>
                <w:t>10</w:t>
              </w:r>
            </w:ins>
          </w:p>
        </w:tc>
      </w:tr>
      <w:tr w:rsidR="002B6273" w:rsidRPr="00145B40" w:rsidTr="0074335E">
        <w:trPr>
          <w:trHeight w:val="315"/>
          <w:ins w:id="6823" w:author="user" w:date="2012-02-29T14:49:00Z"/>
        </w:trPr>
        <w:tc>
          <w:tcPr>
            <w:tcW w:w="1944"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824" w:author="user" w:date="2012-02-29T14:49:00Z"/>
                <w:rFonts w:ascii="Calibri" w:hAnsi="Calibri" w:cs="Calibri"/>
                <w:sz w:val="20"/>
                <w:szCs w:val="20"/>
                <w:lang w:bidi="ne-NP"/>
              </w:rPr>
            </w:pPr>
            <w:ins w:id="6825" w:author="user" w:date="2012-02-29T14:49:00Z">
              <w:r w:rsidRPr="00043E81">
                <w:rPr>
                  <w:rFonts w:ascii="Calibri" w:hAnsi="Calibri" w:cs="Calibri"/>
                  <w:sz w:val="20"/>
                  <w:szCs w:val="20"/>
                  <w:lang w:bidi="ne-NP"/>
                </w:rPr>
                <w:t>Jutpani</w:t>
              </w:r>
            </w:ins>
          </w:p>
        </w:tc>
        <w:tc>
          <w:tcPr>
            <w:tcW w:w="789"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826" w:author="user" w:date="2012-02-29T14:49:00Z"/>
                <w:rFonts w:ascii="Calibri" w:hAnsi="Calibri" w:cs="Calibri"/>
                <w:sz w:val="20"/>
                <w:szCs w:val="20"/>
                <w:lang w:bidi="ne-NP"/>
              </w:rPr>
            </w:pPr>
            <w:ins w:id="6827" w:author="user" w:date="2012-02-29T14:49:00Z">
              <w:r w:rsidRPr="00043E81">
                <w:rPr>
                  <w:rFonts w:ascii="Calibri" w:hAnsi="Calibri" w:cs="Calibri"/>
                  <w:sz w:val="20"/>
                  <w:szCs w:val="20"/>
                  <w:lang w:bidi="ne-NP"/>
                </w:rPr>
                <w:t>2</w:t>
              </w:r>
            </w:ins>
          </w:p>
        </w:tc>
        <w:tc>
          <w:tcPr>
            <w:tcW w:w="1325"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828" w:author="user" w:date="2012-02-29T14:49:00Z"/>
                <w:rFonts w:ascii="Calibri" w:hAnsi="Calibri" w:cs="Calibri"/>
                <w:sz w:val="20"/>
                <w:szCs w:val="20"/>
                <w:lang w:bidi="ne-NP"/>
              </w:rPr>
            </w:pPr>
            <w:ins w:id="6829" w:author="user" w:date="2012-02-29T14:49:00Z">
              <w:r w:rsidRPr="00043E81">
                <w:rPr>
                  <w:rFonts w:ascii="Calibri" w:hAnsi="Calibri" w:cs="Calibri"/>
                  <w:sz w:val="20"/>
                  <w:szCs w:val="20"/>
                  <w:lang w:bidi="ne-NP"/>
                </w:rPr>
                <w:t>-</w:t>
              </w:r>
            </w:ins>
          </w:p>
        </w:tc>
        <w:tc>
          <w:tcPr>
            <w:tcW w:w="936"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830" w:author="user" w:date="2012-02-29T14:49:00Z"/>
                <w:rFonts w:ascii="Calibri" w:hAnsi="Calibri" w:cs="Calibri"/>
                <w:sz w:val="20"/>
                <w:szCs w:val="20"/>
                <w:lang w:bidi="ne-NP"/>
              </w:rPr>
            </w:pPr>
            <w:ins w:id="6831" w:author="user" w:date="2012-02-29T14:49:00Z">
              <w:r w:rsidRPr="00043E81">
                <w:rPr>
                  <w:rFonts w:ascii="Calibri" w:hAnsi="Calibri" w:cs="Calibri"/>
                  <w:sz w:val="20"/>
                  <w:szCs w:val="20"/>
                  <w:lang w:bidi="ne-NP"/>
                </w:rPr>
                <w:t>1</w:t>
              </w:r>
            </w:ins>
          </w:p>
        </w:tc>
        <w:tc>
          <w:tcPr>
            <w:tcW w:w="107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832" w:author="user" w:date="2012-02-29T14:49:00Z"/>
                <w:rFonts w:ascii="Calibri" w:hAnsi="Calibri" w:cs="Calibri"/>
                <w:sz w:val="20"/>
                <w:szCs w:val="20"/>
                <w:lang w:bidi="ne-NP"/>
              </w:rPr>
            </w:pPr>
            <w:ins w:id="6833" w:author="user" w:date="2012-02-29T14:49:00Z">
              <w:r w:rsidRPr="00043E81">
                <w:rPr>
                  <w:rFonts w:ascii="Calibri" w:hAnsi="Calibri" w:cs="Calibri"/>
                  <w:sz w:val="20"/>
                  <w:szCs w:val="20"/>
                  <w:lang w:bidi="ne-NP"/>
                </w:rPr>
                <w:t>-</w:t>
              </w:r>
            </w:ins>
          </w:p>
        </w:tc>
        <w:tc>
          <w:tcPr>
            <w:tcW w:w="756"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834" w:author="user" w:date="2012-02-29T14:49:00Z"/>
                <w:rFonts w:ascii="Calibri" w:hAnsi="Calibri" w:cs="Calibri"/>
                <w:sz w:val="20"/>
                <w:szCs w:val="20"/>
                <w:lang w:bidi="ne-NP"/>
              </w:rPr>
            </w:pPr>
            <w:ins w:id="6835" w:author="user" w:date="2012-02-29T14:49:00Z">
              <w:r w:rsidRPr="00043E81">
                <w:rPr>
                  <w:rFonts w:ascii="Calibri" w:hAnsi="Calibri" w:cs="Calibri"/>
                  <w:sz w:val="20"/>
                  <w:szCs w:val="20"/>
                  <w:lang w:bidi="ne-NP"/>
                </w:rPr>
                <w:t>-</w:t>
              </w:r>
            </w:ins>
          </w:p>
        </w:tc>
        <w:tc>
          <w:tcPr>
            <w:tcW w:w="977"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836" w:author="user" w:date="2012-02-29T14:49:00Z"/>
                <w:rFonts w:ascii="Calibri" w:hAnsi="Calibri" w:cs="Calibri"/>
                <w:sz w:val="20"/>
                <w:szCs w:val="20"/>
                <w:lang w:bidi="ne-NP"/>
              </w:rPr>
            </w:pPr>
            <w:ins w:id="6837" w:author="user" w:date="2012-02-29T14:49:00Z">
              <w:r w:rsidRPr="00043E81">
                <w:rPr>
                  <w:rFonts w:ascii="Calibri" w:hAnsi="Calibri" w:cs="Calibri"/>
                  <w:sz w:val="20"/>
                  <w:szCs w:val="20"/>
                  <w:lang w:bidi="ne-NP"/>
                </w:rPr>
                <w:t>-</w:t>
              </w:r>
            </w:ins>
          </w:p>
        </w:tc>
        <w:tc>
          <w:tcPr>
            <w:tcW w:w="1036"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838" w:author="user" w:date="2012-02-29T14:49:00Z"/>
                <w:rFonts w:ascii="Calibri" w:hAnsi="Calibri" w:cs="Calibri"/>
                <w:sz w:val="20"/>
                <w:szCs w:val="20"/>
                <w:lang w:bidi="ne-NP"/>
              </w:rPr>
            </w:pPr>
            <w:ins w:id="6839" w:author="user" w:date="2012-02-29T14:49:00Z">
              <w:r w:rsidRPr="00043E81">
                <w:rPr>
                  <w:rFonts w:ascii="Calibri" w:hAnsi="Calibri" w:cs="Calibri"/>
                  <w:sz w:val="20"/>
                  <w:szCs w:val="20"/>
                  <w:lang w:bidi="ne-NP"/>
                </w:rPr>
                <w:t>-</w:t>
              </w:r>
            </w:ins>
          </w:p>
        </w:tc>
        <w:tc>
          <w:tcPr>
            <w:tcW w:w="810"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6840" w:author="user" w:date="2012-02-29T14:49:00Z"/>
                <w:rFonts w:ascii="Calibri" w:hAnsi="Calibri" w:cs="Calibri"/>
                <w:sz w:val="20"/>
                <w:szCs w:val="20"/>
                <w:lang w:bidi="ne-NP"/>
              </w:rPr>
            </w:pPr>
            <w:ins w:id="6841" w:author="user" w:date="2012-02-29T14:49:00Z">
              <w:r w:rsidRPr="00043E81">
                <w:rPr>
                  <w:rFonts w:ascii="Calibri" w:hAnsi="Calibri" w:cs="Calibri"/>
                  <w:sz w:val="20"/>
                  <w:szCs w:val="20"/>
                  <w:lang w:bidi="ne-NP"/>
                </w:rPr>
                <w:t>3</w:t>
              </w:r>
            </w:ins>
          </w:p>
        </w:tc>
      </w:tr>
      <w:tr w:rsidR="002B6273" w:rsidRPr="00145B40" w:rsidTr="0074335E">
        <w:trPr>
          <w:trHeight w:val="315"/>
          <w:ins w:id="6842" w:author="user" w:date="2012-02-29T14:49:00Z"/>
        </w:trPr>
        <w:tc>
          <w:tcPr>
            <w:tcW w:w="1944"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843" w:author="user" w:date="2012-02-29T14:49:00Z"/>
                <w:rFonts w:ascii="Calibri" w:hAnsi="Calibri" w:cs="Calibri"/>
                <w:sz w:val="20"/>
                <w:szCs w:val="20"/>
                <w:lang w:bidi="ne-NP"/>
              </w:rPr>
            </w:pPr>
            <w:ins w:id="6844" w:author="user" w:date="2012-02-29T14:49:00Z">
              <w:r w:rsidRPr="00043E81">
                <w:rPr>
                  <w:rFonts w:ascii="Calibri" w:hAnsi="Calibri" w:cs="Calibri"/>
                  <w:sz w:val="20"/>
                  <w:szCs w:val="20"/>
                  <w:lang w:bidi="ne-NP"/>
                </w:rPr>
                <w:t>Piple</w:t>
              </w:r>
            </w:ins>
          </w:p>
        </w:tc>
        <w:tc>
          <w:tcPr>
            <w:tcW w:w="789"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845" w:author="user" w:date="2012-02-29T14:49:00Z"/>
                <w:rFonts w:ascii="Calibri" w:hAnsi="Calibri" w:cs="Calibri"/>
                <w:sz w:val="20"/>
                <w:szCs w:val="20"/>
                <w:lang w:bidi="ne-NP"/>
              </w:rPr>
            </w:pPr>
            <w:ins w:id="6846" w:author="user" w:date="2012-02-29T14:49:00Z">
              <w:r w:rsidRPr="00043E81">
                <w:rPr>
                  <w:rFonts w:ascii="Calibri" w:hAnsi="Calibri" w:cs="Calibri"/>
                  <w:sz w:val="20"/>
                  <w:szCs w:val="20"/>
                  <w:lang w:bidi="ne-NP"/>
                </w:rPr>
                <w:t>8</w:t>
              </w:r>
            </w:ins>
          </w:p>
        </w:tc>
        <w:tc>
          <w:tcPr>
            <w:tcW w:w="1325"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847" w:author="user" w:date="2012-02-29T14:49:00Z"/>
                <w:rFonts w:ascii="Calibri" w:hAnsi="Calibri" w:cs="Calibri"/>
                <w:sz w:val="20"/>
                <w:szCs w:val="20"/>
                <w:lang w:bidi="ne-NP"/>
              </w:rPr>
            </w:pPr>
            <w:ins w:id="6848" w:author="user" w:date="2012-02-29T14:49:00Z">
              <w:r w:rsidRPr="00043E81">
                <w:rPr>
                  <w:rFonts w:ascii="Calibri" w:hAnsi="Calibri" w:cs="Calibri"/>
                  <w:sz w:val="20"/>
                  <w:szCs w:val="20"/>
                  <w:lang w:bidi="ne-NP"/>
                </w:rPr>
                <w:t>-</w:t>
              </w:r>
            </w:ins>
          </w:p>
        </w:tc>
        <w:tc>
          <w:tcPr>
            <w:tcW w:w="936"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849" w:author="user" w:date="2012-02-29T14:49:00Z"/>
                <w:rFonts w:ascii="Calibri" w:hAnsi="Calibri" w:cs="Calibri"/>
                <w:sz w:val="20"/>
                <w:szCs w:val="20"/>
                <w:lang w:bidi="ne-NP"/>
              </w:rPr>
            </w:pPr>
            <w:ins w:id="6850" w:author="user" w:date="2012-02-29T14:49:00Z">
              <w:r w:rsidRPr="00043E81">
                <w:rPr>
                  <w:rFonts w:ascii="Calibri" w:hAnsi="Calibri" w:cs="Calibri"/>
                  <w:sz w:val="20"/>
                  <w:szCs w:val="20"/>
                  <w:lang w:bidi="ne-NP"/>
                </w:rPr>
                <w:t>1</w:t>
              </w:r>
            </w:ins>
          </w:p>
        </w:tc>
        <w:tc>
          <w:tcPr>
            <w:tcW w:w="107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851" w:author="user" w:date="2012-02-29T14:49:00Z"/>
                <w:rFonts w:ascii="Calibri" w:hAnsi="Calibri" w:cs="Calibri"/>
                <w:sz w:val="20"/>
                <w:szCs w:val="20"/>
                <w:lang w:bidi="ne-NP"/>
              </w:rPr>
            </w:pPr>
            <w:ins w:id="6852" w:author="user" w:date="2012-02-29T14:49:00Z">
              <w:r w:rsidRPr="00043E81">
                <w:rPr>
                  <w:rFonts w:ascii="Calibri" w:hAnsi="Calibri" w:cs="Calibri"/>
                  <w:sz w:val="20"/>
                  <w:szCs w:val="20"/>
                  <w:lang w:bidi="ne-NP"/>
                </w:rPr>
                <w:t>2</w:t>
              </w:r>
            </w:ins>
          </w:p>
        </w:tc>
        <w:tc>
          <w:tcPr>
            <w:tcW w:w="756"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853" w:author="user" w:date="2012-02-29T14:49:00Z"/>
                <w:rFonts w:ascii="Calibri" w:hAnsi="Calibri" w:cs="Calibri"/>
                <w:sz w:val="20"/>
                <w:szCs w:val="20"/>
                <w:lang w:bidi="ne-NP"/>
              </w:rPr>
            </w:pPr>
            <w:ins w:id="6854" w:author="user" w:date="2012-02-29T14:49:00Z">
              <w:r w:rsidRPr="00043E81">
                <w:rPr>
                  <w:rFonts w:ascii="Calibri" w:hAnsi="Calibri" w:cs="Calibri"/>
                  <w:sz w:val="20"/>
                  <w:szCs w:val="20"/>
                  <w:lang w:bidi="ne-NP"/>
                </w:rPr>
                <w:t>1</w:t>
              </w:r>
            </w:ins>
          </w:p>
        </w:tc>
        <w:tc>
          <w:tcPr>
            <w:tcW w:w="977"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855" w:author="user" w:date="2012-02-29T14:49:00Z"/>
                <w:rFonts w:ascii="Calibri" w:hAnsi="Calibri" w:cs="Calibri"/>
                <w:sz w:val="20"/>
                <w:szCs w:val="20"/>
                <w:lang w:bidi="ne-NP"/>
              </w:rPr>
            </w:pPr>
            <w:ins w:id="6856" w:author="user" w:date="2012-02-29T14:49:00Z">
              <w:r w:rsidRPr="00043E81">
                <w:rPr>
                  <w:rFonts w:ascii="Calibri" w:hAnsi="Calibri" w:cs="Calibri"/>
                  <w:sz w:val="20"/>
                  <w:szCs w:val="20"/>
                  <w:lang w:bidi="ne-NP"/>
                </w:rPr>
                <w:t>-</w:t>
              </w:r>
            </w:ins>
          </w:p>
        </w:tc>
        <w:tc>
          <w:tcPr>
            <w:tcW w:w="1036"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857" w:author="user" w:date="2012-02-29T14:49:00Z"/>
                <w:rFonts w:ascii="Calibri" w:hAnsi="Calibri" w:cs="Calibri"/>
                <w:sz w:val="20"/>
                <w:szCs w:val="20"/>
                <w:lang w:bidi="ne-NP"/>
              </w:rPr>
            </w:pPr>
            <w:ins w:id="6858" w:author="user" w:date="2012-02-29T14:49:00Z">
              <w:r w:rsidRPr="00043E81">
                <w:rPr>
                  <w:rFonts w:ascii="Calibri" w:hAnsi="Calibri" w:cs="Calibri"/>
                  <w:sz w:val="20"/>
                  <w:szCs w:val="20"/>
                  <w:lang w:bidi="ne-NP"/>
                </w:rPr>
                <w:t>-</w:t>
              </w:r>
            </w:ins>
          </w:p>
        </w:tc>
        <w:tc>
          <w:tcPr>
            <w:tcW w:w="810"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6859" w:author="user" w:date="2012-02-29T14:49:00Z"/>
                <w:rFonts w:ascii="Calibri" w:hAnsi="Calibri" w:cs="Calibri"/>
                <w:sz w:val="20"/>
                <w:szCs w:val="20"/>
                <w:lang w:bidi="ne-NP"/>
              </w:rPr>
            </w:pPr>
            <w:ins w:id="6860" w:author="user" w:date="2012-02-29T14:49:00Z">
              <w:r w:rsidRPr="00043E81">
                <w:rPr>
                  <w:rFonts w:ascii="Calibri" w:hAnsi="Calibri" w:cs="Calibri"/>
                  <w:sz w:val="20"/>
                  <w:szCs w:val="20"/>
                  <w:lang w:bidi="ne-NP"/>
                </w:rPr>
                <w:t>12</w:t>
              </w:r>
            </w:ins>
          </w:p>
        </w:tc>
      </w:tr>
      <w:tr w:rsidR="002B6273" w:rsidRPr="00145B40" w:rsidTr="0074335E">
        <w:trPr>
          <w:trHeight w:val="300"/>
          <w:ins w:id="6861" w:author="user" w:date="2012-02-29T14:49:00Z"/>
        </w:trPr>
        <w:tc>
          <w:tcPr>
            <w:tcW w:w="1944"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862" w:author="user" w:date="2012-02-29T14:49:00Z"/>
                <w:rFonts w:ascii="Calibri" w:hAnsi="Calibri" w:cs="Calibri"/>
                <w:sz w:val="20"/>
                <w:szCs w:val="20"/>
                <w:lang w:bidi="ne-NP"/>
              </w:rPr>
            </w:pPr>
            <w:ins w:id="6863" w:author="user" w:date="2012-02-29T14:49:00Z">
              <w:r w:rsidRPr="00043E81">
                <w:rPr>
                  <w:rFonts w:ascii="Calibri" w:hAnsi="Calibri" w:cs="Calibri"/>
                  <w:sz w:val="20"/>
                  <w:szCs w:val="20"/>
                  <w:lang w:bidi="ne-NP"/>
                </w:rPr>
                <w:t>Shaktikhor</w:t>
              </w:r>
            </w:ins>
          </w:p>
        </w:tc>
        <w:tc>
          <w:tcPr>
            <w:tcW w:w="789"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864" w:author="user" w:date="2012-02-29T14:49:00Z"/>
                <w:rFonts w:ascii="Calibri" w:hAnsi="Calibri" w:cs="Calibri"/>
                <w:sz w:val="20"/>
                <w:szCs w:val="20"/>
                <w:lang w:bidi="ne-NP"/>
              </w:rPr>
            </w:pPr>
            <w:ins w:id="6865" w:author="user" w:date="2012-02-29T14:49:00Z">
              <w:r w:rsidRPr="00043E81">
                <w:rPr>
                  <w:rFonts w:ascii="Calibri" w:hAnsi="Calibri" w:cs="Calibri"/>
                  <w:sz w:val="20"/>
                  <w:szCs w:val="20"/>
                  <w:lang w:bidi="ne-NP"/>
                </w:rPr>
                <w:t>2</w:t>
              </w:r>
            </w:ins>
          </w:p>
        </w:tc>
        <w:tc>
          <w:tcPr>
            <w:tcW w:w="1325"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866" w:author="user" w:date="2012-02-29T14:49:00Z"/>
                <w:rFonts w:ascii="Calibri" w:hAnsi="Calibri" w:cs="Calibri"/>
                <w:sz w:val="20"/>
                <w:szCs w:val="20"/>
                <w:lang w:bidi="ne-NP"/>
              </w:rPr>
            </w:pPr>
            <w:ins w:id="6867" w:author="user" w:date="2012-02-29T14:49:00Z">
              <w:r w:rsidRPr="00043E81">
                <w:rPr>
                  <w:rFonts w:ascii="Calibri" w:hAnsi="Calibri" w:cs="Calibri"/>
                  <w:sz w:val="20"/>
                  <w:szCs w:val="20"/>
                  <w:lang w:bidi="ne-NP"/>
                </w:rPr>
                <w:t>-</w:t>
              </w:r>
            </w:ins>
          </w:p>
        </w:tc>
        <w:tc>
          <w:tcPr>
            <w:tcW w:w="936"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868" w:author="user" w:date="2012-02-29T14:49:00Z"/>
                <w:rFonts w:ascii="Calibri" w:hAnsi="Calibri" w:cs="Calibri"/>
                <w:sz w:val="20"/>
                <w:szCs w:val="20"/>
                <w:lang w:bidi="ne-NP"/>
              </w:rPr>
            </w:pPr>
            <w:ins w:id="6869" w:author="user" w:date="2012-02-29T14:49:00Z">
              <w:r w:rsidRPr="00043E81">
                <w:rPr>
                  <w:rFonts w:ascii="Calibri" w:hAnsi="Calibri" w:cs="Calibri"/>
                  <w:sz w:val="20"/>
                  <w:szCs w:val="20"/>
                  <w:lang w:bidi="ne-NP"/>
                </w:rPr>
                <w:t>-</w:t>
              </w:r>
            </w:ins>
          </w:p>
        </w:tc>
        <w:tc>
          <w:tcPr>
            <w:tcW w:w="107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870" w:author="user" w:date="2012-02-29T14:49:00Z"/>
                <w:rFonts w:ascii="Calibri" w:hAnsi="Calibri" w:cs="Calibri"/>
                <w:sz w:val="20"/>
                <w:szCs w:val="20"/>
                <w:lang w:bidi="ne-NP"/>
              </w:rPr>
            </w:pPr>
            <w:ins w:id="6871" w:author="user" w:date="2012-02-29T14:49:00Z">
              <w:r w:rsidRPr="00043E81">
                <w:rPr>
                  <w:rFonts w:ascii="Calibri" w:hAnsi="Calibri" w:cs="Calibri"/>
                  <w:sz w:val="20"/>
                  <w:szCs w:val="20"/>
                  <w:lang w:bidi="ne-NP"/>
                </w:rPr>
                <w:t>-</w:t>
              </w:r>
            </w:ins>
          </w:p>
        </w:tc>
        <w:tc>
          <w:tcPr>
            <w:tcW w:w="756"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872" w:author="user" w:date="2012-02-29T14:49:00Z"/>
                <w:rFonts w:ascii="Calibri" w:hAnsi="Calibri" w:cs="Calibri"/>
                <w:sz w:val="20"/>
                <w:szCs w:val="20"/>
                <w:lang w:bidi="ne-NP"/>
              </w:rPr>
            </w:pPr>
            <w:ins w:id="6873" w:author="user" w:date="2012-02-29T14:49:00Z">
              <w:r w:rsidRPr="00043E81">
                <w:rPr>
                  <w:rFonts w:ascii="Calibri" w:hAnsi="Calibri" w:cs="Calibri"/>
                  <w:sz w:val="20"/>
                  <w:szCs w:val="20"/>
                  <w:lang w:bidi="ne-NP"/>
                </w:rPr>
                <w:t>-</w:t>
              </w:r>
            </w:ins>
          </w:p>
        </w:tc>
        <w:tc>
          <w:tcPr>
            <w:tcW w:w="977"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874" w:author="user" w:date="2012-02-29T14:49:00Z"/>
                <w:rFonts w:ascii="Calibri" w:hAnsi="Calibri" w:cs="Calibri"/>
                <w:sz w:val="20"/>
                <w:szCs w:val="20"/>
                <w:lang w:bidi="ne-NP"/>
              </w:rPr>
            </w:pPr>
            <w:ins w:id="6875" w:author="user" w:date="2012-02-29T14:49:00Z">
              <w:r w:rsidRPr="00043E81">
                <w:rPr>
                  <w:rFonts w:ascii="Calibri" w:hAnsi="Calibri" w:cs="Calibri"/>
                  <w:sz w:val="20"/>
                  <w:szCs w:val="20"/>
                  <w:lang w:bidi="ne-NP"/>
                </w:rPr>
                <w:t>-</w:t>
              </w:r>
            </w:ins>
          </w:p>
        </w:tc>
        <w:tc>
          <w:tcPr>
            <w:tcW w:w="1036"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876" w:author="user" w:date="2012-02-29T14:49:00Z"/>
                <w:rFonts w:ascii="Calibri" w:hAnsi="Calibri" w:cs="Calibri"/>
                <w:sz w:val="20"/>
                <w:szCs w:val="20"/>
                <w:lang w:bidi="ne-NP"/>
              </w:rPr>
            </w:pPr>
            <w:ins w:id="6877" w:author="user" w:date="2012-02-29T14:49:00Z">
              <w:r w:rsidRPr="00043E81">
                <w:rPr>
                  <w:rFonts w:ascii="Calibri" w:hAnsi="Calibri" w:cs="Calibri"/>
                  <w:sz w:val="20"/>
                  <w:szCs w:val="20"/>
                  <w:lang w:bidi="ne-NP"/>
                </w:rPr>
                <w:t>-</w:t>
              </w:r>
            </w:ins>
          </w:p>
        </w:tc>
        <w:tc>
          <w:tcPr>
            <w:tcW w:w="810"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6878" w:author="user" w:date="2012-02-29T14:49:00Z"/>
                <w:rFonts w:ascii="Calibri" w:hAnsi="Calibri" w:cs="Calibri"/>
                <w:sz w:val="20"/>
                <w:szCs w:val="20"/>
                <w:lang w:bidi="ne-NP"/>
              </w:rPr>
            </w:pPr>
            <w:ins w:id="6879" w:author="user" w:date="2012-02-29T14:49:00Z">
              <w:r w:rsidRPr="00043E81">
                <w:rPr>
                  <w:rFonts w:ascii="Calibri" w:hAnsi="Calibri" w:cs="Calibri"/>
                  <w:sz w:val="20"/>
                  <w:szCs w:val="20"/>
                  <w:lang w:bidi="ne-NP"/>
                </w:rPr>
                <w:t>2</w:t>
              </w:r>
            </w:ins>
          </w:p>
        </w:tc>
      </w:tr>
      <w:tr w:rsidR="002B6273" w:rsidRPr="00145B40" w:rsidTr="0074335E">
        <w:trPr>
          <w:trHeight w:val="315"/>
          <w:ins w:id="6880" w:author="user" w:date="2012-02-29T14:49:00Z"/>
        </w:trPr>
        <w:tc>
          <w:tcPr>
            <w:tcW w:w="1944"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881" w:author="user" w:date="2012-02-29T14:49:00Z"/>
                <w:rFonts w:ascii="Calibri" w:hAnsi="Calibri" w:cs="Calibri"/>
                <w:sz w:val="20"/>
                <w:szCs w:val="20"/>
                <w:lang w:bidi="ne-NP"/>
              </w:rPr>
            </w:pPr>
            <w:ins w:id="6882" w:author="user" w:date="2012-02-29T14:49:00Z">
              <w:r w:rsidRPr="00043E81">
                <w:rPr>
                  <w:rFonts w:ascii="Calibri" w:hAnsi="Calibri" w:cs="Calibri"/>
                  <w:sz w:val="20"/>
                  <w:szCs w:val="20"/>
                  <w:lang w:bidi="ne-NP"/>
                </w:rPr>
                <w:t>Total</w:t>
              </w:r>
            </w:ins>
          </w:p>
        </w:tc>
        <w:tc>
          <w:tcPr>
            <w:tcW w:w="789"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883" w:author="user" w:date="2012-02-29T14:49:00Z"/>
                <w:rFonts w:ascii="Calibri" w:hAnsi="Calibri" w:cs="Calibri"/>
                <w:sz w:val="20"/>
                <w:szCs w:val="20"/>
                <w:lang w:bidi="ne-NP"/>
              </w:rPr>
            </w:pPr>
            <w:ins w:id="6884" w:author="user" w:date="2012-02-29T14:49:00Z">
              <w:r w:rsidRPr="00043E81">
                <w:rPr>
                  <w:rFonts w:ascii="Calibri" w:hAnsi="Calibri" w:cs="Calibri"/>
                  <w:sz w:val="20"/>
                  <w:szCs w:val="20"/>
                  <w:lang w:bidi="ne-NP"/>
                </w:rPr>
                <w:t>85</w:t>
              </w:r>
            </w:ins>
          </w:p>
        </w:tc>
        <w:tc>
          <w:tcPr>
            <w:tcW w:w="1325"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885" w:author="user" w:date="2012-02-29T14:49:00Z"/>
                <w:rFonts w:ascii="Calibri" w:hAnsi="Calibri" w:cs="Calibri"/>
                <w:sz w:val="20"/>
                <w:szCs w:val="20"/>
                <w:lang w:bidi="ne-NP"/>
              </w:rPr>
            </w:pPr>
            <w:ins w:id="6886" w:author="user" w:date="2012-02-29T14:49:00Z">
              <w:r w:rsidRPr="00043E81">
                <w:rPr>
                  <w:rFonts w:ascii="Calibri" w:hAnsi="Calibri" w:cs="Calibri"/>
                  <w:sz w:val="20"/>
                  <w:szCs w:val="20"/>
                  <w:lang w:bidi="ne-NP"/>
                </w:rPr>
                <w:t>8</w:t>
              </w:r>
            </w:ins>
          </w:p>
        </w:tc>
        <w:tc>
          <w:tcPr>
            <w:tcW w:w="936"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887" w:author="user" w:date="2012-02-29T14:49:00Z"/>
                <w:rFonts w:ascii="Calibri" w:hAnsi="Calibri" w:cs="Calibri"/>
                <w:sz w:val="20"/>
                <w:szCs w:val="20"/>
                <w:lang w:bidi="ne-NP"/>
              </w:rPr>
            </w:pPr>
            <w:ins w:id="6888" w:author="user" w:date="2012-02-29T14:49:00Z">
              <w:r w:rsidRPr="00043E81">
                <w:rPr>
                  <w:rFonts w:ascii="Calibri" w:hAnsi="Calibri" w:cs="Calibri"/>
                  <w:sz w:val="20"/>
                  <w:szCs w:val="20"/>
                  <w:lang w:bidi="ne-NP"/>
                </w:rPr>
                <w:t>6</w:t>
              </w:r>
            </w:ins>
          </w:p>
        </w:tc>
        <w:tc>
          <w:tcPr>
            <w:tcW w:w="107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889" w:author="user" w:date="2012-02-29T14:49:00Z"/>
                <w:rFonts w:ascii="Calibri" w:hAnsi="Calibri" w:cs="Calibri"/>
                <w:sz w:val="20"/>
                <w:szCs w:val="20"/>
                <w:lang w:bidi="ne-NP"/>
              </w:rPr>
            </w:pPr>
            <w:ins w:id="6890" w:author="user" w:date="2012-02-29T14:49:00Z">
              <w:r w:rsidRPr="00043E81">
                <w:rPr>
                  <w:rFonts w:ascii="Calibri" w:hAnsi="Calibri" w:cs="Calibri"/>
                  <w:sz w:val="20"/>
                  <w:szCs w:val="20"/>
                  <w:lang w:bidi="ne-NP"/>
                </w:rPr>
                <w:t>3</w:t>
              </w:r>
            </w:ins>
          </w:p>
        </w:tc>
        <w:tc>
          <w:tcPr>
            <w:tcW w:w="756"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891" w:author="user" w:date="2012-02-29T14:49:00Z"/>
                <w:rFonts w:ascii="Calibri" w:hAnsi="Calibri" w:cs="Calibri"/>
                <w:sz w:val="20"/>
                <w:szCs w:val="20"/>
                <w:lang w:bidi="ne-NP"/>
              </w:rPr>
            </w:pPr>
            <w:ins w:id="6892" w:author="user" w:date="2012-02-29T14:49:00Z">
              <w:r w:rsidRPr="00043E81">
                <w:rPr>
                  <w:rFonts w:ascii="Calibri" w:hAnsi="Calibri" w:cs="Calibri"/>
                  <w:sz w:val="20"/>
                  <w:szCs w:val="20"/>
                  <w:lang w:bidi="ne-NP"/>
                </w:rPr>
                <w:t>3</w:t>
              </w:r>
            </w:ins>
          </w:p>
        </w:tc>
        <w:tc>
          <w:tcPr>
            <w:tcW w:w="977"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893" w:author="user" w:date="2012-02-29T14:49:00Z"/>
                <w:rFonts w:ascii="Calibri" w:hAnsi="Calibri" w:cs="Calibri"/>
                <w:sz w:val="20"/>
                <w:szCs w:val="20"/>
                <w:lang w:bidi="ne-NP"/>
              </w:rPr>
            </w:pPr>
            <w:ins w:id="6894" w:author="user" w:date="2012-02-29T14:49:00Z">
              <w:r w:rsidRPr="00043E81">
                <w:rPr>
                  <w:rFonts w:ascii="Calibri" w:hAnsi="Calibri" w:cs="Calibri"/>
                  <w:sz w:val="20"/>
                  <w:szCs w:val="20"/>
                  <w:lang w:bidi="ne-NP"/>
                </w:rPr>
                <w:t>2</w:t>
              </w:r>
            </w:ins>
          </w:p>
        </w:tc>
        <w:tc>
          <w:tcPr>
            <w:tcW w:w="1036"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895" w:author="user" w:date="2012-02-29T14:49:00Z"/>
                <w:rFonts w:ascii="Calibri" w:hAnsi="Calibri" w:cs="Calibri"/>
                <w:sz w:val="20"/>
                <w:szCs w:val="20"/>
                <w:lang w:bidi="ne-NP"/>
              </w:rPr>
            </w:pPr>
            <w:ins w:id="6896" w:author="user" w:date="2012-02-29T14:49:00Z">
              <w:r w:rsidRPr="00043E81">
                <w:rPr>
                  <w:rFonts w:ascii="Calibri" w:hAnsi="Calibri" w:cs="Calibri"/>
                  <w:sz w:val="20"/>
                  <w:szCs w:val="20"/>
                  <w:lang w:bidi="ne-NP"/>
                </w:rPr>
                <w:t>1</w:t>
              </w:r>
            </w:ins>
          </w:p>
        </w:tc>
        <w:tc>
          <w:tcPr>
            <w:tcW w:w="810"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6897" w:author="user" w:date="2012-02-29T14:49:00Z"/>
                <w:rFonts w:ascii="Calibri" w:hAnsi="Calibri" w:cs="Calibri"/>
                <w:sz w:val="20"/>
                <w:szCs w:val="20"/>
                <w:lang w:bidi="ne-NP"/>
              </w:rPr>
            </w:pPr>
            <w:ins w:id="6898" w:author="user" w:date="2012-02-29T14:49:00Z">
              <w:r w:rsidRPr="00043E81">
                <w:rPr>
                  <w:rFonts w:ascii="Calibri" w:hAnsi="Calibri" w:cs="Calibri"/>
                  <w:sz w:val="20"/>
                  <w:szCs w:val="20"/>
                  <w:lang w:bidi="ne-NP"/>
                </w:rPr>
                <w:t>108</w:t>
              </w:r>
            </w:ins>
          </w:p>
        </w:tc>
      </w:tr>
      <w:tr w:rsidR="002B6273" w:rsidRPr="00145B40" w:rsidTr="0074335E">
        <w:trPr>
          <w:trHeight w:val="315"/>
          <w:ins w:id="6899" w:author="user" w:date="2012-02-29T14:49:00Z"/>
        </w:trPr>
        <w:tc>
          <w:tcPr>
            <w:tcW w:w="1944"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900" w:author="user" w:date="2012-02-29T14:49:00Z"/>
                <w:rFonts w:ascii="Calibri" w:hAnsi="Calibri" w:cs="Calibri"/>
                <w:b/>
                <w:bCs/>
                <w:sz w:val="20"/>
                <w:szCs w:val="20"/>
                <w:lang w:bidi="ne-NP"/>
              </w:rPr>
            </w:pPr>
            <w:ins w:id="6901" w:author="user" w:date="2012-02-29T14:49:00Z">
              <w:r w:rsidRPr="00043E81">
                <w:rPr>
                  <w:rFonts w:ascii="Calibri" w:hAnsi="Calibri" w:cs="Calibri"/>
                  <w:b/>
                  <w:bCs/>
                  <w:sz w:val="20"/>
                  <w:szCs w:val="20"/>
                  <w:lang w:bidi="ne-NP"/>
                </w:rPr>
                <w:t>Percentage</w:t>
              </w:r>
            </w:ins>
          </w:p>
        </w:tc>
        <w:tc>
          <w:tcPr>
            <w:tcW w:w="789"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6902" w:author="user" w:date="2012-02-29T14:49:00Z"/>
                <w:rFonts w:ascii="Calibri" w:hAnsi="Calibri" w:cs="Calibri"/>
                <w:b/>
                <w:bCs/>
                <w:sz w:val="20"/>
                <w:szCs w:val="20"/>
                <w:lang w:bidi="ne-NP"/>
              </w:rPr>
            </w:pPr>
            <w:ins w:id="6903" w:author="user" w:date="2012-02-29T14:49:00Z">
              <w:r w:rsidRPr="00043E81">
                <w:rPr>
                  <w:rFonts w:ascii="Calibri" w:hAnsi="Calibri" w:cs="Calibri"/>
                  <w:b/>
                  <w:bCs/>
                  <w:sz w:val="20"/>
                  <w:szCs w:val="20"/>
                  <w:lang w:bidi="ne-NP"/>
                </w:rPr>
                <w:t>78.70</w:t>
              </w:r>
            </w:ins>
          </w:p>
        </w:tc>
        <w:tc>
          <w:tcPr>
            <w:tcW w:w="1325"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6904" w:author="user" w:date="2012-02-29T14:49:00Z"/>
                <w:rFonts w:ascii="Calibri" w:hAnsi="Calibri" w:cs="Calibri"/>
                <w:b/>
                <w:bCs/>
                <w:sz w:val="20"/>
                <w:szCs w:val="20"/>
                <w:lang w:bidi="ne-NP"/>
              </w:rPr>
            </w:pPr>
            <w:ins w:id="6905" w:author="user" w:date="2012-02-29T14:49:00Z">
              <w:r w:rsidRPr="00043E81">
                <w:rPr>
                  <w:rFonts w:ascii="Calibri" w:hAnsi="Calibri" w:cs="Calibri"/>
                  <w:b/>
                  <w:bCs/>
                  <w:sz w:val="20"/>
                  <w:szCs w:val="20"/>
                  <w:lang w:bidi="ne-NP"/>
                </w:rPr>
                <w:t>7.41</w:t>
              </w:r>
            </w:ins>
          </w:p>
        </w:tc>
        <w:tc>
          <w:tcPr>
            <w:tcW w:w="936"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6906" w:author="user" w:date="2012-02-29T14:49:00Z"/>
                <w:rFonts w:ascii="Calibri" w:hAnsi="Calibri" w:cs="Calibri"/>
                <w:b/>
                <w:bCs/>
                <w:sz w:val="20"/>
                <w:szCs w:val="20"/>
                <w:lang w:bidi="ne-NP"/>
              </w:rPr>
            </w:pPr>
            <w:ins w:id="6907" w:author="user" w:date="2012-02-29T14:49:00Z">
              <w:r w:rsidRPr="00043E81">
                <w:rPr>
                  <w:rFonts w:ascii="Calibri" w:hAnsi="Calibri" w:cs="Calibri"/>
                  <w:b/>
                  <w:bCs/>
                  <w:sz w:val="20"/>
                  <w:szCs w:val="20"/>
                  <w:lang w:bidi="ne-NP"/>
                </w:rPr>
                <w:t>5.56</w:t>
              </w:r>
            </w:ins>
          </w:p>
        </w:tc>
        <w:tc>
          <w:tcPr>
            <w:tcW w:w="1070"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6908" w:author="user" w:date="2012-02-29T14:49:00Z"/>
                <w:rFonts w:ascii="Calibri" w:hAnsi="Calibri" w:cs="Calibri"/>
                <w:b/>
                <w:bCs/>
                <w:sz w:val="20"/>
                <w:szCs w:val="20"/>
                <w:lang w:bidi="ne-NP"/>
              </w:rPr>
            </w:pPr>
            <w:ins w:id="6909" w:author="user" w:date="2012-02-29T14:49:00Z">
              <w:r w:rsidRPr="00043E81">
                <w:rPr>
                  <w:rFonts w:ascii="Calibri" w:hAnsi="Calibri" w:cs="Calibri"/>
                  <w:b/>
                  <w:bCs/>
                  <w:sz w:val="20"/>
                  <w:szCs w:val="20"/>
                  <w:lang w:bidi="ne-NP"/>
                </w:rPr>
                <w:t>2.78</w:t>
              </w:r>
            </w:ins>
          </w:p>
        </w:tc>
        <w:tc>
          <w:tcPr>
            <w:tcW w:w="756"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6910" w:author="user" w:date="2012-02-29T14:49:00Z"/>
                <w:rFonts w:ascii="Calibri" w:hAnsi="Calibri" w:cs="Calibri"/>
                <w:b/>
                <w:bCs/>
                <w:sz w:val="20"/>
                <w:szCs w:val="20"/>
                <w:lang w:bidi="ne-NP"/>
              </w:rPr>
            </w:pPr>
            <w:ins w:id="6911" w:author="user" w:date="2012-02-29T14:49:00Z">
              <w:r w:rsidRPr="00043E81">
                <w:rPr>
                  <w:rFonts w:ascii="Calibri" w:hAnsi="Calibri" w:cs="Calibri"/>
                  <w:b/>
                  <w:bCs/>
                  <w:sz w:val="20"/>
                  <w:szCs w:val="20"/>
                  <w:lang w:bidi="ne-NP"/>
                </w:rPr>
                <w:t>2.78</w:t>
              </w:r>
            </w:ins>
          </w:p>
        </w:tc>
        <w:tc>
          <w:tcPr>
            <w:tcW w:w="977"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6912" w:author="user" w:date="2012-02-29T14:49:00Z"/>
                <w:rFonts w:ascii="Calibri" w:hAnsi="Calibri" w:cs="Calibri"/>
                <w:b/>
                <w:bCs/>
                <w:sz w:val="20"/>
                <w:szCs w:val="20"/>
                <w:lang w:bidi="ne-NP"/>
              </w:rPr>
            </w:pPr>
            <w:ins w:id="6913" w:author="user" w:date="2012-02-29T14:49:00Z">
              <w:r w:rsidRPr="00043E81">
                <w:rPr>
                  <w:rFonts w:ascii="Calibri" w:hAnsi="Calibri" w:cs="Calibri"/>
                  <w:b/>
                  <w:bCs/>
                  <w:sz w:val="20"/>
                  <w:szCs w:val="20"/>
                  <w:lang w:bidi="ne-NP"/>
                </w:rPr>
                <w:t>1.85</w:t>
              </w:r>
            </w:ins>
          </w:p>
        </w:tc>
        <w:tc>
          <w:tcPr>
            <w:tcW w:w="1036"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6914" w:author="user" w:date="2012-02-29T14:49:00Z"/>
                <w:rFonts w:ascii="Calibri" w:hAnsi="Calibri" w:cs="Calibri"/>
                <w:b/>
                <w:bCs/>
                <w:sz w:val="20"/>
                <w:szCs w:val="20"/>
                <w:lang w:bidi="ne-NP"/>
              </w:rPr>
            </w:pPr>
            <w:ins w:id="6915" w:author="user" w:date="2012-02-29T14:49:00Z">
              <w:r w:rsidRPr="00043E81">
                <w:rPr>
                  <w:rFonts w:ascii="Calibri" w:hAnsi="Calibri" w:cs="Calibri"/>
                  <w:b/>
                  <w:bCs/>
                  <w:sz w:val="20"/>
                  <w:szCs w:val="20"/>
                  <w:lang w:bidi="ne-NP"/>
                </w:rPr>
                <w:t>0.93</w:t>
              </w:r>
            </w:ins>
          </w:p>
        </w:tc>
        <w:tc>
          <w:tcPr>
            <w:tcW w:w="810"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6916" w:author="user" w:date="2012-02-29T14:49:00Z"/>
                <w:rFonts w:ascii="Calibri" w:hAnsi="Calibri" w:cs="Calibri"/>
                <w:b/>
                <w:bCs/>
                <w:sz w:val="20"/>
                <w:szCs w:val="20"/>
                <w:lang w:bidi="ne-NP"/>
              </w:rPr>
            </w:pPr>
            <w:ins w:id="6917" w:author="user" w:date="2012-02-29T14:49:00Z">
              <w:r w:rsidRPr="00043E81">
                <w:rPr>
                  <w:rFonts w:ascii="Calibri" w:hAnsi="Calibri" w:cs="Calibri"/>
                  <w:b/>
                  <w:bCs/>
                  <w:sz w:val="20"/>
                  <w:szCs w:val="20"/>
                  <w:lang w:bidi="ne-NP"/>
                </w:rPr>
                <w:t>100</w:t>
              </w:r>
            </w:ins>
          </w:p>
        </w:tc>
      </w:tr>
    </w:tbl>
    <w:p w:rsidR="002B6273" w:rsidRPr="00043E81" w:rsidRDefault="002B6273" w:rsidP="002B6273">
      <w:pPr>
        <w:pStyle w:val="ReportText"/>
        <w:spacing w:line="360" w:lineRule="auto"/>
        <w:ind w:left="0"/>
        <w:rPr>
          <w:ins w:id="6918" w:author="user" w:date="2012-02-29T14:49:00Z"/>
          <w:rFonts w:ascii="Calibri" w:hAnsi="Calibri" w:cs="Calibri"/>
          <w:bCs/>
          <w:i/>
          <w:sz w:val="18"/>
          <w:szCs w:val="18"/>
        </w:rPr>
      </w:pPr>
      <w:ins w:id="6919" w:author="user" w:date="2012-02-29T14:49:00Z">
        <w:r w:rsidRPr="00043E81">
          <w:rPr>
            <w:rFonts w:ascii="Calibri" w:hAnsi="Calibri" w:cs="Calibri"/>
            <w:bCs/>
            <w:i/>
            <w:sz w:val="18"/>
            <w:szCs w:val="18"/>
          </w:rPr>
          <w:t>Source: Household Survey, 2011</w:t>
        </w:r>
      </w:ins>
    </w:p>
    <w:p w:rsidR="002B6273" w:rsidRPr="00687982" w:rsidRDefault="002B6273" w:rsidP="002B6273">
      <w:pPr>
        <w:pStyle w:val="ReportText"/>
        <w:spacing w:line="300" w:lineRule="auto"/>
        <w:rPr>
          <w:ins w:id="6920" w:author="user" w:date="2012-02-29T14:49:00Z"/>
          <w:rFonts w:ascii="Calibri" w:hAnsi="Calibri" w:cs="Calibri"/>
          <w:b/>
          <w:bCs/>
          <w:sz w:val="10"/>
          <w:szCs w:val="10"/>
        </w:rPr>
      </w:pPr>
    </w:p>
    <w:p w:rsidR="002B6273" w:rsidRPr="00516219" w:rsidRDefault="002B6273" w:rsidP="000843A4">
      <w:pPr>
        <w:pStyle w:val="ReportText"/>
        <w:spacing w:line="300" w:lineRule="auto"/>
        <w:ind w:left="0"/>
        <w:rPr>
          <w:ins w:id="6921" w:author="user" w:date="2012-02-29T14:49:00Z"/>
          <w:rFonts w:ascii="Calibri" w:hAnsi="Calibri" w:cs="Calibri"/>
          <w:b/>
          <w:bCs/>
          <w:szCs w:val="22"/>
        </w:rPr>
        <w:pPrChange w:id="6922" w:author="user" w:date="2012-03-01T11:56:00Z">
          <w:pPr>
            <w:pStyle w:val="ReportText"/>
            <w:spacing w:line="300" w:lineRule="auto"/>
          </w:pPr>
        </w:pPrChange>
      </w:pPr>
      <w:ins w:id="6923" w:author="user" w:date="2012-02-29T14:49:00Z">
        <w:r w:rsidRPr="00516219">
          <w:rPr>
            <w:rFonts w:ascii="Calibri" w:hAnsi="Calibri" w:cs="Calibri"/>
            <w:b/>
            <w:bCs/>
            <w:szCs w:val="22"/>
          </w:rPr>
          <w:t>Family Debt</w:t>
        </w:r>
      </w:ins>
    </w:p>
    <w:p w:rsidR="002B6273" w:rsidRPr="00145B40" w:rsidRDefault="002B6273" w:rsidP="002B6273">
      <w:pPr>
        <w:spacing w:line="300" w:lineRule="auto"/>
        <w:jc w:val="both"/>
        <w:rPr>
          <w:ins w:id="6924" w:author="user" w:date="2012-02-29T14:49:00Z"/>
          <w:rFonts w:ascii="Calibri" w:hAnsi="Calibri" w:cs="Calibri"/>
          <w:sz w:val="22"/>
          <w:szCs w:val="22"/>
        </w:rPr>
      </w:pPr>
      <w:ins w:id="6925" w:author="user" w:date="2012-02-29T14:49:00Z">
        <w:r w:rsidRPr="00145B40">
          <w:rPr>
            <w:rFonts w:ascii="Calibri" w:hAnsi="Calibri" w:cs="Calibri"/>
            <w:sz w:val="22"/>
            <w:szCs w:val="22"/>
          </w:rPr>
          <w:t>Family debt is one of the major indicators to identify the economic status of a family. Having no debt or small amount of debt indicates the healthy economic status of the family. However, it also depends on the purpose of the debt. According to the household survey data 49.66% (73) households have family debt for various purposes (Table- 6.</w:t>
        </w:r>
        <w:r>
          <w:rPr>
            <w:rFonts w:ascii="Calibri" w:hAnsi="Calibri" w:cs="Calibri"/>
            <w:sz w:val="22"/>
            <w:szCs w:val="22"/>
          </w:rPr>
          <w:t>31</w:t>
        </w:r>
        <w:r w:rsidRPr="00145B40">
          <w:rPr>
            <w:rFonts w:ascii="Calibri" w:hAnsi="Calibri" w:cs="Calibri"/>
            <w:sz w:val="22"/>
            <w:szCs w:val="22"/>
          </w:rPr>
          <w:t>).</w:t>
        </w:r>
      </w:ins>
    </w:p>
    <w:p w:rsidR="002B6273" w:rsidRPr="00687982" w:rsidRDefault="002B6273" w:rsidP="002B6273">
      <w:pPr>
        <w:spacing w:line="360" w:lineRule="auto"/>
        <w:jc w:val="both"/>
        <w:rPr>
          <w:ins w:id="6926" w:author="user" w:date="2012-02-29T14:49:00Z"/>
          <w:rFonts w:ascii="Calibri" w:hAnsi="Calibri" w:cs="Calibri"/>
          <w:sz w:val="10"/>
          <w:szCs w:val="10"/>
        </w:rPr>
      </w:pPr>
      <w:ins w:id="6927" w:author="user" w:date="2012-02-29T14:49:00Z">
        <w:r w:rsidRPr="00261758">
          <w:rPr>
            <w:rFonts w:ascii="Calibri" w:hAnsi="Calibri" w:cs="Calibri"/>
            <w:sz w:val="20"/>
            <w:szCs w:val="20"/>
          </w:rPr>
          <w:t xml:space="preserve"> </w:t>
        </w:r>
      </w:ins>
    </w:p>
    <w:p w:rsidR="002B6273" w:rsidRPr="00261758" w:rsidRDefault="002B6273" w:rsidP="002B6273">
      <w:pPr>
        <w:spacing w:line="360" w:lineRule="auto"/>
        <w:jc w:val="both"/>
        <w:rPr>
          <w:ins w:id="6928" w:author="user" w:date="2012-02-29T14:49:00Z"/>
          <w:rFonts w:ascii="Calibri" w:hAnsi="Calibri" w:cs="Calibri"/>
          <w:b/>
          <w:bCs/>
          <w:sz w:val="20"/>
          <w:szCs w:val="20"/>
        </w:rPr>
      </w:pPr>
      <w:ins w:id="6929" w:author="user" w:date="2012-02-29T14:49:00Z">
        <w:r w:rsidRPr="00261758">
          <w:rPr>
            <w:rFonts w:ascii="Calibri" w:hAnsi="Calibri" w:cs="Calibri"/>
            <w:b/>
            <w:bCs/>
            <w:sz w:val="20"/>
            <w:szCs w:val="20"/>
          </w:rPr>
          <w:lastRenderedPageBreak/>
          <w:t xml:space="preserve">Table- 6.31: Debt Status of the Surveyed Households </w:t>
        </w:r>
      </w:ins>
    </w:p>
    <w:tbl>
      <w:tblPr>
        <w:tblW w:w="8293" w:type="dxa"/>
        <w:tblInd w:w="95" w:type="dxa"/>
        <w:tblLook w:val="04A0"/>
      </w:tblPr>
      <w:tblGrid>
        <w:gridCol w:w="2353"/>
        <w:gridCol w:w="1710"/>
        <w:gridCol w:w="1800"/>
        <w:gridCol w:w="2430"/>
      </w:tblGrid>
      <w:tr w:rsidR="002B6273" w:rsidRPr="00145B40" w:rsidTr="0074335E">
        <w:trPr>
          <w:trHeight w:val="420"/>
          <w:ins w:id="6930" w:author="user" w:date="2012-02-29T14:49:00Z"/>
        </w:trPr>
        <w:tc>
          <w:tcPr>
            <w:tcW w:w="2353" w:type="dxa"/>
            <w:vMerge w:val="restart"/>
            <w:tcBorders>
              <w:top w:val="single" w:sz="4" w:space="0" w:color="auto"/>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931" w:author="user" w:date="2012-02-29T14:49:00Z"/>
                <w:rFonts w:ascii="Calibri" w:hAnsi="Calibri" w:cs="Calibri"/>
                <w:b/>
                <w:bCs/>
                <w:sz w:val="20"/>
                <w:szCs w:val="20"/>
                <w:lang w:bidi="ne-NP"/>
              </w:rPr>
            </w:pPr>
            <w:ins w:id="6932" w:author="user" w:date="2012-02-29T14:49:00Z">
              <w:r w:rsidRPr="00043E81">
                <w:rPr>
                  <w:rFonts w:ascii="Calibri" w:hAnsi="Calibri" w:cs="Calibri"/>
                  <w:b/>
                  <w:bCs/>
                  <w:sz w:val="20"/>
                  <w:szCs w:val="20"/>
                  <w:lang w:bidi="ne-NP"/>
                </w:rPr>
                <w:t>VDC/Municipality</w:t>
              </w:r>
            </w:ins>
          </w:p>
        </w:tc>
        <w:tc>
          <w:tcPr>
            <w:tcW w:w="5940" w:type="dxa"/>
            <w:gridSpan w:val="3"/>
            <w:tcBorders>
              <w:top w:val="single" w:sz="4" w:space="0" w:color="auto"/>
              <w:left w:val="nil"/>
              <w:bottom w:val="single" w:sz="4" w:space="0" w:color="auto"/>
              <w:right w:val="single" w:sz="4" w:space="0" w:color="auto"/>
            </w:tcBorders>
            <w:shd w:val="clear" w:color="auto" w:fill="auto"/>
          </w:tcPr>
          <w:p w:rsidR="002B6273" w:rsidRPr="00043E81" w:rsidRDefault="002B6273" w:rsidP="0074335E">
            <w:pPr>
              <w:jc w:val="both"/>
              <w:rPr>
                <w:ins w:id="6933" w:author="user" w:date="2012-02-29T14:49:00Z"/>
                <w:rFonts w:ascii="Calibri" w:hAnsi="Calibri" w:cs="Calibri"/>
                <w:b/>
                <w:bCs/>
                <w:sz w:val="20"/>
                <w:szCs w:val="20"/>
                <w:lang w:bidi="ne-NP"/>
              </w:rPr>
            </w:pPr>
            <w:ins w:id="6934" w:author="user" w:date="2012-02-29T14:49:00Z">
              <w:r w:rsidRPr="00043E81">
                <w:rPr>
                  <w:rFonts w:ascii="Calibri" w:hAnsi="Calibri" w:cs="Calibri"/>
                  <w:b/>
                  <w:bCs/>
                  <w:sz w:val="20"/>
                  <w:szCs w:val="20"/>
                  <w:lang w:bidi="ne-NP"/>
                </w:rPr>
                <w:t xml:space="preserve">                                        Debt Status</w:t>
              </w:r>
            </w:ins>
          </w:p>
        </w:tc>
      </w:tr>
      <w:tr w:rsidR="002B6273" w:rsidRPr="00145B40" w:rsidTr="0074335E">
        <w:trPr>
          <w:trHeight w:val="405"/>
          <w:ins w:id="6935" w:author="user" w:date="2012-02-29T14:49:00Z"/>
        </w:trPr>
        <w:tc>
          <w:tcPr>
            <w:tcW w:w="2353" w:type="dxa"/>
            <w:vMerge/>
            <w:tcBorders>
              <w:top w:val="single" w:sz="4" w:space="0" w:color="auto"/>
              <w:left w:val="single" w:sz="4" w:space="0" w:color="auto"/>
              <w:bottom w:val="single" w:sz="4" w:space="0" w:color="auto"/>
              <w:right w:val="single" w:sz="4" w:space="0" w:color="auto"/>
            </w:tcBorders>
            <w:vAlign w:val="center"/>
          </w:tcPr>
          <w:p w:rsidR="002B6273" w:rsidRPr="00043E81" w:rsidRDefault="002B6273" w:rsidP="0074335E">
            <w:pPr>
              <w:rPr>
                <w:ins w:id="6936" w:author="user" w:date="2012-02-29T14:49:00Z"/>
                <w:rFonts w:ascii="Calibri" w:hAnsi="Calibri" w:cs="Calibri"/>
                <w:b/>
                <w:bCs/>
                <w:sz w:val="20"/>
                <w:szCs w:val="20"/>
                <w:lang w:bidi="ne-NP"/>
              </w:rPr>
            </w:pPr>
          </w:p>
        </w:tc>
        <w:tc>
          <w:tcPr>
            <w:tcW w:w="171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937" w:author="user" w:date="2012-02-29T14:49:00Z"/>
                <w:rFonts w:ascii="Calibri" w:hAnsi="Calibri" w:cs="Calibri"/>
                <w:b/>
                <w:bCs/>
                <w:sz w:val="20"/>
                <w:szCs w:val="20"/>
                <w:lang w:bidi="ne-NP"/>
              </w:rPr>
            </w:pPr>
            <w:ins w:id="6938" w:author="user" w:date="2012-02-29T14:49:00Z">
              <w:r w:rsidRPr="00043E81">
                <w:rPr>
                  <w:rFonts w:ascii="Calibri" w:hAnsi="Calibri" w:cs="Calibri"/>
                  <w:b/>
                  <w:bCs/>
                  <w:sz w:val="20"/>
                  <w:szCs w:val="20"/>
                  <w:lang w:bidi="ne-NP"/>
                </w:rPr>
                <w:t xml:space="preserve">  Yes</w:t>
              </w:r>
            </w:ins>
          </w:p>
        </w:tc>
        <w:tc>
          <w:tcPr>
            <w:tcW w:w="180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939" w:author="user" w:date="2012-02-29T14:49:00Z"/>
                <w:rFonts w:ascii="Calibri" w:hAnsi="Calibri" w:cs="Calibri"/>
                <w:b/>
                <w:bCs/>
                <w:sz w:val="20"/>
                <w:szCs w:val="20"/>
                <w:lang w:bidi="ne-NP"/>
              </w:rPr>
            </w:pPr>
            <w:ins w:id="6940" w:author="user" w:date="2012-02-29T14:49:00Z">
              <w:r w:rsidRPr="00043E81">
                <w:rPr>
                  <w:rFonts w:ascii="Calibri" w:hAnsi="Calibri" w:cs="Calibri"/>
                  <w:b/>
                  <w:bCs/>
                  <w:sz w:val="20"/>
                  <w:szCs w:val="20"/>
                  <w:lang w:bidi="ne-NP"/>
                </w:rPr>
                <w:t xml:space="preserve">   No</w:t>
              </w:r>
            </w:ins>
          </w:p>
        </w:tc>
        <w:tc>
          <w:tcPr>
            <w:tcW w:w="243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941" w:author="user" w:date="2012-02-29T14:49:00Z"/>
                <w:rFonts w:ascii="Calibri" w:hAnsi="Calibri" w:cs="Calibri"/>
                <w:b/>
                <w:bCs/>
                <w:sz w:val="20"/>
                <w:szCs w:val="20"/>
                <w:lang w:bidi="ne-NP"/>
              </w:rPr>
            </w:pPr>
            <w:ins w:id="6942" w:author="user" w:date="2012-02-29T14:49:00Z">
              <w:r w:rsidRPr="00043E81">
                <w:rPr>
                  <w:rFonts w:ascii="Calibri" w:hAnsi="Calibri" w:cs="Calibri"/>
                  <w:b/>
                  <w:bCs/>
                  <w:sz w:val="20"/>
                  <w:szCs w:val="20"/>
                  <w:lang w:bidi="ne-NP"/>
                </w:rPr>
                <w:t>Total No. of HHs</w:t>
              </w:r>
            </w:ins>
          </w:p>
        </w:tc>
      </w:tr>
      <w:tr w:rsidR="002B6273" w:rsidRPr="00145B40" w:rsidTr="0074335E">
        <w:trPr>
          <w:trHeight w:val="300"/>
          <w:ins w:id="6943" w:author="user" w:date="2012-02-29T14:49:00Z"/>
        </w:trPr>
        <w:tc>
          <w:tcPr>
            <w:tcW w:w="2353"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944" w:author="user" w:date="2012-02-29T14:49:00Z"/>
                <w:rFonts w:ascii="Calibri" w:hAnsi="Calibri" w:cs="Calibri"/>
                <w:sz w:val="20"/>
                <w:szCs w:val="20"/>
                <w:lang w:bidi="ne-NP"/>
              </w:rPr>
            </w:pPr>
            <w:smartTag w:uri="urn:schemas-microsoft-com:office:smarttags" w:element="place">
              <w:smartTag w:uri="urn:schemas-microsoft-com:office:smarttags" w:element="PlaceName">
                <w:ins w:id="6945" w:author="user" w:date="2012-02-29T14:49:00Z">
                  <w:r w:rsidRPr="00043E81">
                    <w:rPr>
                      <w:rFonts w:ascii="Calibri" w:hAnsi="Calibri" w:cs="Calibri"/>
                      <w:sz w:val="20"/>
                      <w:szCs w:val="20"/>
                      <w:lang w:bidi="ne-NP"/>
                    </w:rPr>
                    <w:t>Hetauda</w:t>
                  </w:r>
                </w:ins>
              </w:smartTag>
              <w:ins w:id="6946" w:author="user" w:date="2012-02-29T14:49:00Z">
                <w:r w:rsidRPr="00043E81">
                  <w:rPr>
                    <w:rFonts w:ascii="Calibri" w:hAnsi="Calibri" w:cs="Calibri"/>
                    <w:sz w:val="20"/>
                    <w:szCs w:val="20"/>
                    <w:lang w:bidi="ne-NP"/>
                  </w:rPr>
                  <w:t xml:space="preserve"> </w:t>
                </w:r>
                <w:smartTag w:uri="urn:schemas-microsoft-com:office:smarttags" w:element="PlaceType">
                  <w:r w:rsidRPr="00043E81">
                    <w:rPr>
                      <w:rFonts w:ascii="Calibri" w:hAnsi="Calibri" w:cs="Calibri"/>
                      <w:sz w:val="20"/>
                      <w:szCs w:val="20"/>
                      <w:lang w:bidi="ne-NP"/>
                    </w:rPr>
                    <w:t>Municipality</w:t>
                  </w:r>
                </w:smartTag>
              </w:ins>
            </w:smartTag>
            <w:ins w:id="6947" w:author="user" w:date="2012-02-29T14:49:00Z">
              <w:r w:rsidRPr="00043E81">
                <w:rPr>
                  <w:rFonts w:ascii="Calibri" w:hAnsi="Calibri" w:cs="Calibri"/>
                  <w:sz w:val="20"/>
                  <w:szCs w:val="20"/>
                  <w:lang w:bidi="ne-NP"/>
                </w:rPr>
                <w:t xml:space="preserve"> </w:t>
              </w:r>
            </w:ins>
          </w:p>
        </w:tc>
        <w:tc>
          <w:tcPr>
            <w:tcW w:w="171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948" w:author="user" w:date="2012-02-29T14:49:00Z"/>
                <w:rFonts w:ascii="Calibri" w:hAnsi="Calibri" w:cs="Calibri"/>
                <w:sz w:val="20"/>
                <w:szCs w:val="20"/>
                <w:lang w:bidi="ne-NP"/>
              </w:rPr>
            </w:pPr>
            <w:ins w:id="6949" w:author="user" w:date="2012-02-29T14:49:00Z">
              <w:r w:rsidRPr="00043E81">
                <w:rPr>
                  <w:rFonts w:ascii="Calibri" w:hAnsi="Calibri" w:cs="Calibri"/>
                  <w:sz w:val="20"/>
                  <w:szCs w:val="20"/>
                  <w:lang w:bidi="ne-NP"/>
                </w:rPr>
                <w:t>3</w:t>
              </w:r>
            </w:ins>
          </w:p>
        </w:tc>
        <w:tc>
          <w:tcPr>
            <w:tcW w:w="180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950" w:author="user" w:date="2012-02-29T14:49:00Z"/>
                <w:rFonts w:ascii="Calibri" w:hAnsi="Calibri" w:cs="Calibri"/>
                <w:sz w:val="20"/>
                <w:szCs w:val="20"/>
                <w:lang w:bidi="ne-NP"/>
              </w:rPr>
            </w:pPr>
            <w:ins w:id="6951" w:author="user" w:date="2012-02-29T14:49:00Z">
              <w:r w:rsidRPr="00043E81">
                <w:rPr>
                  <w:rFonts w:ascii="Calibri" w:hAnsi="Calibri" w:cs="Calibri"/>
                  <w:sz w:val="20"/>
                  <w:szCs w:val="20"/>
                  <w:lang w:bidi="ne-NP"/>
                </w:rPr>
                <w:t>4</w:t>
              </w:r>
            </w:ins>
          </w:p>
        </w:tc>
        <w:tc>
          <w:tcPr>
            <w:tcW w:w="243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952" w:author="user" w:date="2012-02-29T14:49:00Z"/>
                <w:rFonts w:ascii="Calibri" w:hAnsi="Calibri" w:cs="Calibri"/>
                <w:sz w:val="20"/>
                <w:szCs w:val="20"/>
                <w:lang w:bidi="ne-NP"/>
              </w:rPr>
            </w:pPr>
            <w:ins w:id="6953" w:author="user" w:date="2012-02-29T14:49:00Z">
              <w:r w:rsidRPr="00043E81">
                <w:rPr>
                  <w:rFonts w:ascii="Calibri" w:hAnsi="Calibri" w:cs="Calibri"/>
                  <w:sz w:val="20"/>
                  <w:szCs w:val="20"/>
                  <w:lang w:bidi="ne-NP"/>
                </w:rPr>
                <w:t>7</w:t>
              </w:r>
            </w:ins>
          </w:p>
        </w:tc>
      </w:tr>
      <w:tr w:rsidR="002B6273" w:rsidRPr="00145B40" w:rsidTr="0074335E">
        <w:trPr>
          <w:trHeight w:val="300"/>
          <w:ins w:id="6954" w:author="user" w:date="2012-02-29T14:49:00Z"/>
        </w:trPr>
        <w:tc>
          <w:tcPr>
            <w:tcW w:w="2353"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955" w:author="user" w:date="2012-02-29T14:49:00Z"/>
                <w:rFonts w:ascii="Calibri" w:hAnsi="Calibri" w:cs="Calibri"/>
                <w:sz w:val="20"/>
                <w:szCs w:val="20"/>
                <w:lang w:bidi="ne-NP"/>
              </w:rPr>
            </w:pPr>
            <w:ins w:id="6956" w:author="user" w:date="2012-02-29T14:49:00Z">
              <w:r w:rsidRPr="00043E81">
                <w:rPr>
                  <w:rFonts w:ascii="Calibri" w:hAnsi="Calibri" w:cs="Calibri"/>
                  <w:sz w:val="20"/>
                  <w:szCs w:val="20"/>
                  <w:lang w:bidi="ne-NP"/>
                </w:rPr>
                <w:t>Basamadi</w:t>
              </w:r>
            </w:ins>
          </w:p>
        </w:tc>
        <w:tc>
          <w:tcPr>
            <w:tcW w:w="171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957" w:author="user" w:date="2012-02-29T14:49:00Z"/>
                <w:rFonts w:ascii="Calibri" w:hAnsi="Calibri" w:cs="Calibri"/>
                <w:sz w:val="20"/>
                <w:szCs w:val="20"/>
                <w:lang w:bidi="ne-NP"/>
              </w:rPr>
            </w:pPr>
            <w:ins w:id="6958" w:author="user" w:date="2012-02-29T14:49:00Z">
              <w:r w:rsidRPr="00043E81">
                <w:rPr>
                  <w:rFonts w:ascii="Calibri" w:hAnsi="Calibri" w:cs="Calibri"/>
                  <w:sz w:val="20"/>
                  <w:szCs w:val="20"/>
                  <w:lang w:bidi="ne-NP"/>
                </w:rPr>
                <w:t>16</w:t>
              </w:r>
            </w:ins>
          </w:p>
        </w:tc>
        <w:tc>
          <w:tcPr>
            <w:tcW w:w="180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959" w:author="user" w:date="2012-02-29T14:49:00Z"/>
                <w:rFonts w:ascii="Calibri" w:hAnsi="Calibri" w:cs="Calibri"/>
                <w:sz w:val="20"/>
                <w:szCs w:val="20"/>
                <w:lang w:bidi="ne-NP"/>
              </w:rPr>
            </w:pPr>
            <w:ins w:id="6960" w:author="user" w:date="2012-02-29T14:49:00Z">
              <w:r w:rsidRPr="00043E81">
                <w:rPr>
                  <w:rFonts w:ascii="Calibri" w:hAnsi="Calibri" w:cs="Calibri"/>
                  <w:sz w:val="20"/>
                  <w:szCs w:val="20"/>
                  <w:lang w:bidi="ne-NP"/>
                </w:rPr>
                <w:t>11</w:t>
              </w:r>
            </w:ins>
          </w:p>
        </w:tc>
        <w:tc>
          <w:tcPr>
            <w:tcW w:w="243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961" w:author="user" w:date="2012-02-29T14:49:00Z"/>
                <w:rFonts w:ascii="Calibri" w:hAnsi="Calibri" w:cs="Calibri"/>
                <w:sz w:val="20"/>
                <w:szCs w:val="20"/>
                <w:lang w:bidi="ne-NP"/>
              </w:rPr>
            </w:pPr>
            <w:ins w:id="6962" w:author="user" w:date="2012-02-29T14:49:00Z">
              <w:r w:rsidRPr="00043E81">
                <w:rPr>
                  <w:rFonts w:ascii="Calibri" w:hAnsi="Calibri" w:cs="Calibri"/>
                  <w:sz w:val="20"/>
                  <w:szCs w:val="20"/>
                  <w:lang w:bidi="ne-NP"/>
                </w:rPr>
                <w:t>27</w:t>
              </w:r>
            </w:ins>
          </w:p>
        </w:tc>
      </w:tr>
      <w:tr w:rsidR="002B6273" w:rsidRPr="00145B40" w:rsidTr="0074335E">
        <w:trPr>
          <w:trHeight w:val="300"/>
          <w:ins w:id="6963" w:author="user" w:date="2012-02-29T14:49:00Z"/>
        </w:trPr>
        <w:tc>
          <w:tcPr>
            <w:tcW w:w="2353"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964" w:author="user" w:date="2012-02-29T14:49:00Z"/>
                <w:rFonts w:ascii="Calibri" w:hAnsi="Calibri" w:cs="Calibri"/>
                <w:sz w:val="20"/>
                <w:szCs w:val="20"/>
                <w:lang w:bidi="ne-NP"/>
              </w:rPr>
            </w:pPr>
            <w:ins w:id="6965" w:author="user" w:date="2012-02-29T14:49:00Z">
              <w:r w:rsidRPr="00043E81">
                <w:rPr>
                  <w:rFonts w:ascii="Calibri" w:hAnsi="Calibri" w:cs="Calibri"/>
                  <w:sz w:val="20"/>
                  <w:szCs w:val="20"/>
                  <w:lang w:bidi="ne-NP"/>
                </w:rPr>
                <w:t>Manahari</w:t>
              </w:r>
            </w:ins>
          </w:p>
        </w:tc>
        <w:tc>
          <w:tcPr>
            <w:tcW w:w="171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966" w:author="user" w:date="2012-02-29T14:49:00Z"/>
                <w:rFonts w:ascii="Calibri" w:hAnsi="Calibri" w:cs="Calibri"/>
                <w:sz w:val="20"/>
                <w:szCs w:val="20"/>
                <w:lang w:bidi="ne-NP"/>
              </w:rPr>
            </w:pPr>
            <w:ins w:id="6967" w:author="user" w:date="2012-02-29T14:49:00Z">
              <w:r w:rsidRPr="00043E81">
                <w:rPr>
                  <w:rFonts w:ascii="Calibri" w:hAnsi="Calibri" w:cs="Calibri"/>
                  <w:sz w:val="20"/>
                  <w:szCs w:val="20"/>
                  <w:lang w:bidi="ne-NP"/>
                </w:rPr>
                <w:t>25</w:t>
              </w:r>
            </w:ins>
          </w:p>
        </w:tc>
        <w:tc>
          <w:tcPr>
            <w:tcW w:w="180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968" w:author="user" w:date="2012-02-29T14:49:00Z"/>
                <w:rFonts w:ascii="Calibri" w:hAnsi="Calibri" w:cs="Calibri"/>
                <w:sz w:val="20"/>
                <w:szCs w:val="20"/>
                <w:lang w:bidi="ne-NP"/>
              </w:rPr>
            </w:pPr>
            <w:ins w:id="6969" w:author="user" w:date="2012-02-29T14:49:00Z">
              <w:r w:rsidRPr="00043E81">
                <w:rPr>
                  <w:rFonts w:ascii="Calibri" w:hAnsi="Calibri" w:cs="Calibri"/>
                  <w:sz w:val="20"/>
                  <w:szCs w:val="20"/>
                  <w:lang w:bidi="ne-NP"/>
                </w:rPr>
                <w:t>26</w:t>
              </w:r>
            </w:ins>
          </w:p>
        </w:tc>
        <w:tc>
          <w:tcPr>
            <w:tcW w:w="243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970" w:author="user" w:date="2012-02-29T14:49:00Z"/>
                <w:rFonts w:ascii="Calibri" w:hAnsi="Calibri" w:cs="Calibri"/>
                <w:sz w:val="20"/>
                <w:szCs w:val="20"/>
                <w:lang w:bidi="ne-NP"/>
              </w:rPr>
            </w:pPr>
            <w:ins w:id="6971" w:author="user" w:date="2012-02-29T14:49:00Z">
              <w:r w:rsidRPr="00043E81">
                <w:rPr>
                  <w:rFonts w:ascii="Calibri" w:hAnsi="Calibri" w:cs="Calibri"/>
                  <w:sz w:val="20"/>
                  <w:szCs w:val="20"/>
                  <w:lang w:bidi="ne-NP"/>
                </w:rPr>
                <w:t>51</w:t>
              </w:r>
            </w:ins>
          </w:p>
        </w:tc>
      </w:tr>
      <w:tr w:rsidR="002B6273" w:rsidRPr="00145B40" w:rsidTr="0074335E">
        <w:trPr>
          <w:trHeight w:val="300"/>
          <w:ins w:id="6972" w:author="user" w:date="2012-02-29T14:49:00Z"/>
        </w:trPr>
        <w:tc>
          <w:tcPr>
            <w:tcW w:w="2353"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973" w:author="user" w:date="2012-02-29T14:49:00Z"/>
                <w:rFonts w:ascii="Calibri" w:hAnsi="Calibri" w:cs="Calibri"/>
                <w:sz w:val="20"/>
                <w:szCs w:val="20"/>
                <w:lang w:bidi="ne-NP"/>
              </w:rPr>
            </w:pPr>
            <w:ins w:id="6974" w:author="user" w:date="2012-02-29T14:49:00Z">
              <w:r w:rsidRPr="00043E81">
                <w:rPr>
                  <w:rFonts w:ascii="Calibri" w:hAnsi="Calibri" w:cs="Calibri"/>
                  <w:sz w:val="20"/>
                  <w:szCs w:val="20"/>
                  <w:lang w:bidi="ne-NP"/>
                </w:rPr>
                <w:t>Birendranagar</w:t>
              </w:r>
            </w:ins>
          </w:p>
        </w:tc>
        <w:tc>
          <w:tcPr>
            <w:tcW w:w="171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975" w:author="user" w:date="2012-02-29T14:49:00Z"/>
                <w:rFonts w:ascii="Calibri" w:hAnsi="Calibri" w:cs="Calibri"/>
                <w:sz w:val="20"/>
                <w:szCs w:val="20"/>
                <w:lang w:bidi="ne-NP"/>
              </w:rPr>
            </w:pPr>
            <w:ins w:id="6976" w:author="user" w:date="2012-02-29T14:49:00Z">
              <w:r w:rsidRPr="00043E81">
                <w:rPr>
                  <w:rFonts w:ascii="Calibri" w:hAnsi="Calibri" w:cs="Calibri"/>
                  <w:sz w:val="20"/>
                  <w:szCs w:val="20"/>
                  <w:lang w:bidi="ne-NP"/>
                </w:rPr>
                <w:t>10</w:t>
              </w:r>
            </w:ins>
          </w:p>
        </w:tc>
        <w:tc>
          <w:tcPr>
            <w:tcW w:w="180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977" w:author="user" w:date="2012-02-29T14:49:00Z"/>
                <w:rFonts w:ascii="Calibri" w:hAnsi="Calibri" w:cs="Calibri"/>
                <w:sz w:val="20"/>
                <w:szCs w:val="20"/>
                <w:lang w:bidi="ne-NP"/>
              </w:rPr>
            </w:pPr>
            <w:ins w:id="6978" w:author="user" w:date="2012-02-29T14:49:00Z">
              <w:r w:rsidRPr="00043E81">
                <w:rPr>
                  <w:rFonts w:ascii="Calibri" w:hAnsi="Calibri" w:cs="Calibri"/>
                  <w:sz w:val="20"/>
                  <w:szCs w:val="20"/>
                  <w:lang w:bidi="ne-NP"/>
                </w:rPr>
                <w:t>10</w:t>
              </w:r>
            </w:ins>
          </w:p>
        </w:tc>
        <w:tc>
          <w:tcPr>
            <w:tcW w:w="243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979" w:author="user" w:date="2012-02-29T14:49:00Z"/>
                <w:rFonts w:ascii="Calibri" w:hAnsi="Calibri" w:cs="Calibri"/>
                <w:sz w:val="20"/>
                <w:szCs w:val="20"/>
                <w:lang w:bidi="ne-NP"/>
              </w:rPr>
            </w:pPr>
            <w:ins w:id="6980" w:author="user" w:date="2012-02-29T14:49:00Z">
              <w:r w:rsidRPr="00043E81">
                <w:rPr>
                  <w:rFonts w:ascii="Calibri" w:hAnsi="Calibri" w:cs="Calibri"/>
                  <w:sz w:val="20"/>
                  <w:szCs w:val="20"/>
                  <w:lang w:bidi="ne-NP"/>
                </w:rPr>
                <w:t>20</w:t>
              </w:r>
            </w:ins>
          </w:p>
        </w:tc>
      </w:tr>
      <w:tr w:rsidR="002B6273" w:rsidRPr="00145B40" w:rsidTr="0074335E">
        <w:trPr>
          <w:trHeight w:val="300"/>
          <w:ins w:id="6981" w:author="user" w:date="2012-02-29T14:49:00Z"/>
        </w:trPr>
        <w:tc>
          <w:tcPr>
            <w:tcW w:w="2353"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982" w:author="user" w:date="2012-02-29T14:49:00Z"/>
                <w:rFonts w:ascii="Calibri" w:hAnsi="Calibri" w:cs="Calibri"/>
                <w:sz w:val="20"/>
                <w:szCs w:val="20"/>
                <w:lang w:bidi="ne-NP"/>
              </w:rPr>
            </w:pPr>
            <w:ins w:id="6983" w:author="user" w:date="2012-02-29T14:49:00Z">
              <w:r w:rsidRPr="00043E81">
                <w:rPr>
                  <w:rFonts w:ascii="Calibri" w:hAnsi="Calibri" w:cs="Calibri"/>
                  <w:sz w:val="20"/>
                  <w:szCs w:val="20"/>
                  <w:lang w:bidi="ne-NP"/>
                </w:rPr>
                <w:t>Chainpur</w:t>
              </w:r>
            </w:ins>
          </w:p>
        </w:tc>
        <w:tc>
          <w:tcPr>
            <w:tcW w:w="171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984" w:author="user" w:date="2012-02-29T14:49:00Z"/>
                <w:rFonts w:ascii="Calibri" w:hAnsi="Calibri" w:cs="Calibri"/>
                <w:sz w:val="20"/>
                <w:szCs w:val="20"/>
                <w:lang w:bidi="ne-NP"/>
              </w:rPr>
            </w:pPr>
            <w:ins w:id="6985" w:author="user" w:date="2012-02-29T14:49:00Z">
              <w:r w:rsidRPr="00043E81">
                <w:rPr>
                  <w:rFonts w:ascii="Calibri" w:hAnsi="Calibri" w:cs="Calibri"/>
                  <w:sz w:val="20"/>
                  <w:szCs w:val="20"/>
                  <w:lang w:bidi="ne-NP"/>
                </w:rPr>
                <w:t>9</w:t>
              </w:r>
            </w:ins>
          </w:p>
        </w:tc>
        <w:tc>
          <w:tcPr>
            <w:tcW w:w="180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986" w:author="user" w:date="2012-02-29T14:49:00Z"/>
                <w:rFonts w:ascii="Calibri" w:hAnsi="Calibri" w:cs="Calibri"/>
                <w:sz w:val="20"/>
                <w:szCs w:val="20"/>
                <w:lang w:bidi="ne-NP"/>
              </w:rPr>
            </w:pPr>
            <w:ins w:id="6987" w:author="user" w:date="2012-02-29T14:49:00Z">
              <w:r w:rsidRPr="00043E81">
                <w:rPr>
                  <w:rFonts w:ascii="Calibri" w:hAnsi="Calibri" w:cs="Calibri"/>
                  <w:sz w:val="20"/>
                  <w:szCs w:val="20"/>
                  <w:lang w:bidi="ne-NP"/>
                </w:rPr>
                <w:t>9</w:t>
              </w:r>
            </w:ins>
          </w:p>
        </w:tc>
        <w:tc>
          <w:tcPr>
            <w:tcW w:w="243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988" w:author="user" w:date="2012-02-29T14:49:00Z"/>
                <w:rFonts w:ascii="Calibri" w:hAnsi="Calibri" w:cs="Calibri"/>
                <w:sz w:val="20"/>
                <w:szCs w:val="20"/>
                <w:lang w:bidi="ne-NP"/>
              </w:rPr>
            </w:pPr>
            <w:ins w:id="6989" w:author="user" w:date="2012-02-29T14:49:00Z">
              <w:r w:rsidRPr="00043E81">
                <w:rPr>
                  <w:rFonts w:ascii="Calibri" w:hAnsi="Calibri" w:cs="Calibri"/>
                  <w:sz w:val="20"/>
                  <w:szCs w:val="20"/>
                  <w:lang w:bidi="ne-NP"/>
                </w:rPr>
                <w:t>18</w:t>
              </w:r>
            </w:ins>
          </w:p>
        </w:tc>
      </w:tr>
      <w:tr w:rsidR="002B6273" w:rsidRPr="00145B40" w:rsidTr="0074335E">
        <w:trPr>
          <w:trHeight w:val="300"/>
          <w:ins w:id="6990" w:author="user" w:date="2012-02-29T14:49:00Z"/>
        </w:trPr>
        <w:tc>
          <w:tcPr>
            <w:tcW w:w="2353"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6991" w:author="user" w:date="2012-02-29T14:49:00Z"/>
                <w:rFonts w:ascii="Calibri" w:hAnsi="Calibri" w:cs="Calibri"/>
                <w:sz w:val="20"/>
                <w:szCs w:val="20"/>
                <w:lang w:bidi="ne-NP"/>
              </w:rPr>
            </w:pPr>
            <w:ins w:id="6992" w:author="user" w:date="2012-02-29T14:49:00Z">
              <w:r w:rsidRPr="00043E81">
                <w:rPr>
                  <w:rFonts w:ascii="Calibri" w:hAnsi="Calibri" w:cs="Calibri"/>
                  <w:sz w:val="20"/>
                  <w:szCs w:val="20"/>
                  <w:lang w:bidi="ne-NP"/>
                </w:rPr>
                <w:t>Jutpani</w:t>
              </w:r>
            </w:ins>
          </w:p>
        </w:tc>
        <w:tc>
          <w:tcPr>
            <w:tcW w:w="171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993" w:author="user" w:date="2012-02-29T14:49:00Z"/>
                <w:rFonts w:ascii="Calibri" w:hAnsi="Calibri" w:cs="Calibri"/>
                <w:sz w:val="20"/>
                <w:szCs w:val="20"/>
                <w:lang w:bidi="ne-NP"/>
              </w:rPr>
            </w:pPr>
            <w:ins w:id="6994" w:author="user" w:date="2012-02-29T14:49:00Z">
              <w:r w:rsidRPr="00043E81">
                <w:rPr>
                  <w:rFonts w:ascii="Calibri" w:hAnsi="Calibri" w:cs="Calibri"/>
                  <w:sz w:val="20"/>
                  <w:szCs w:val="20"/>
                  <w:lang w:bidi="ne-NP"/>
                </w:rPr>
                <w:t>2</w:t>
              </w:r>
            </w:ins>
          </w:p>
        </w:tc>
        <w:tc>
          <w:tcPr>
            <w:tcW w:w="180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995" w:author="user" w:date="2012-02-29T14:49:00Z"/>
                <w:rFonts w:ascii="Calibri" w:hAnsi="Calibri" w:cs="Calibri"/>
                <w:sz w:val="20"/>
                <w:szCs w:val="20"/>
                <w:lang w:bidi="ne-NP"/>
              </w:rPr>
            </w:pPr>
            <w:ins w:id="6996" w:author="user" w:date="2012-02-29T14:49:00Z">
              <w:r w:rsidRPr="00043E81">
                <w:rPr>
                  <w:rFonts w:ascii="Calibri" w:hAnsi="Calibri" w:cs="Calibri"/>
                  <w:sz w:val="20"/>
                  <w:szCs w:val="20"/>
                  <w:lang w:bidi="ne-NP"/>
                </w:rPr>
                <w:t>4</w:t>
              </w:r>
            </w:ins>
          </w:p>
        </w:tc>
        <w:tc>
          <w:tcPr>
            <w:tcW w:w="243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6997" w:author="user" w:date="2012-02-29T14:49:00Z"/>
                <w:rFonts w:ascii="Calibri" w:hAnsi="Calibri" w:cs="Calibri"/>
                <w:sz w:val="20"/>
                <w:szCs w:val="20"/>
                <w:lang w:bidi="ne-NP"/>
              </w:rPr>
            </w:pPr>
            <w:ins w:id="6998" w:author="user" w:date="2012-02-29T14:49:00Z">
              <w:r w:rsidRPr="00043E81">
                <w:rPr>
                  <w:rFonts w:ascii="Calibri" w:hAnsi="Calibri" w:cs="Calibri"/>
                  <w:sz w:val="20"/>
                  <w:szCs w:val="20"/>
                  <w:lang w:bidi="ne-NP"/>
                </w:rPr>
                <w:t>6</w:t>
              </w:r>
            </w:ins>
          </w:p>
        </w:tc>
      </w:tr>
      <w:tr w:rsidR="002B6273" w:rsidRPr="00145B40" w:rsidTr="0074335E">
        <w:trPr>
          <w:trHeight w:val="300"/>
          <w:ins w:id="6999" w:author="user" w:date="2012-02-29T14:49:00Z"/>
        </w:trPr>
        <w:tc>
          <w:tcPr>
            <w:tcW w:w="2353"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7000" w:author="user" w:date="2012-02-29T14:49:00Z"/>
                <w:rFonts w:ascii="Calibri" w:hAnsi="Calibri" w:cs="Calibri"/>
                <w:sz w:val="20"/>
                <w:szCs w:val="20"/>
                <w:lang w:bidi="ne-NP"/>
              </w:rPr>
            </w:pPr>
            <w:ins w:id="7001" w:author="user" w:date="2012-02-29T14:49:00Z">
              <w:r w:rsidRPr="00043E81">
                <w:rPr>
                  <w:rFonts w:ascii="Calibri" w:hAnsi="Calibri" w:cs="Calibri"/>
                  <w:sz w:val="20"/>
                  <w:szCs w:val="20"/>
                  <w:lang w:bidi="ne-NP"/>
                </w:rPr>
                <w:t>Piple</w:t>
              </w:r>
            </w:ins>
          </w:p>
        </w:tc>
        <w:tc>
          <w:tcPr>
            <w:tcW w:w="171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002" w:author="user" w:date="2012-02-29T14:49:00Z"/>
                <w:rFonts w:ascii="Calibri" w:hAnsi="Calibri" w:cs="Calibri"/>
                <w:sz w:val="20"/>
                <w:szCs w:val="20"/>
                <w:lang w:bidi="ne-NP"/>
              </w:rPr>
            </w:pPr>
            <w:ins w:id="7003" w:author="user" w:date="2012-02-29T14:49:00Z">
              <w:r w:rsidRPr="00043E81">
                <w:rPr>
                  <w:rFonts w:ascii="Calibri" w:hAnsi="Calibri" w:cs="Calibri"/>
                  <w:sz w:val="20"/>
                  <w:szCs w:val="20"/>
                  <w:lang w:bidi="ne-NP"/>
                </w:rPr>
                <w:t>7</w:t>
              </w:r>
            </w:ins>
          </w:p>
        </w:tc>
        <w:tc>
          <w:tcPr>
            <w:tcW w:w="180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004" w:author="user" w:date="2012-02-29T14:49:00Z"/>
                <w:rFonts w:ascii="Calibri" w:hAnsi="Calibri" w:cs="Calibri"/>
                <w:sz w:val="20"/>
                <w:szCs w:val="20"/>
                <w:lang w:bidi="ne-NP"/>
              </w:rPr>
            </w:pPr>
            <w:ins w:id="7005" w:author="user" w:date="2012-02-29T14:49:00Z">
              <w:r w:rsidRPr="00043E81">
                <w:rPr>
                  <w:rFonts w:ascii="Calibri" w:hAnsi="Calibri" w:cs="Calibri"/>
                  <w:sz w:val="20"/>
                  <w:szCs w:val="20"/>
                  <w:lang w:bidi="ne-NP"/>
                </w:rPr>
                <w:t>7</w:t>
              </w:r>
            </w:ins>
          </w:p>
        </w:tc>
        <w:tc>
          <w:tcPr>
            <w:tcW w:w="243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006" w:author="user" w:date="2012-02-29T14:49:00Z"/>
                <w:rFonts w:ascii="Calibri" w:hAnsi="Calibri" w:cs="Calibri"/>
                <w:sz w:val="20"/>
                <w:szCs w:val="20"/>
                <w:lang w:bidi="ne-NP"/>
              </w:rPr>
            </w:pPr>
            <w:ins w:id="7007" w:author="user" w:date="2012-02-29T14:49:00Z">
              <w:r w:rsidRPr="00043E81">
                <w:rPr>
                  <w:rFonts w:ascii="Calibri" w:hAnsi="Calibri" w:cs="Calibri"/>
                  <w:sz w:val="20"/>
                  <w:szCs w:val="20"/>
                  <w:lang w:bidi="ne-NP"/>
                </w:rPr>
                <w:t>14</w:t>
              </w:r>
            </w:ins>
          </w:p>
        </w:tc>
      </w:tr>
      <w:tr w:rsidR="002B6273" w:rsidRPr="00145B40" w:rsidTr="0074335E">
        <w:trPr>
          <w:trHeight w:val="300"/>
          <w:ins w:id="7008" w:author="user" w:date="2012-02-29T14:49:00Z"/>
        </w:trPr>
        <w:tc>
          <w:tcPr>
            <w:tcW w:w="2353"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7009" w:author="user" w:date="2012-02-29T14:49:00Z"/>
                <w:rFonts w:ascii="Calibri" w:hAnsi="Calibri" w:cs="Calibri"/>
                <w:sz w:val="20"/>
                <w:szCs w:val="20"/>
                <w:lang w:bidi="ne-NP"/>
              </w:rPr>
            </w:pPr>
            <w:ins w:id="7010" w:author="user" w:date="2012-02-29T14:49:00Z">
              <w:r w:rsidRPr="00043E81">
                <w:rPr>
                  <w:rFonts w:ascii="Calibri" w:hAnsi="Calibri" w:cs="Calibri"/>
                  <w:sz w:val="20"/>
                  <w:szCs w:val="20"/>
                  <w:lang w:bidi="ne-NP"/>
                </w:rPr>
                <w:t>Shaktikhor</w:t>
              </w:r>
            </w:ins>
          </w:p>
        </w:tc>
        <w:tc>
          <w:tcPr>
            <w:tcW w:w="171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011" w:author="user" w:date="2012-02-29T14:49:00Z"/>
                <w:rFonts w:ascii="Calibri" w:hAnsi="Calibri" w:cs="Calibri"/>
                <w:sz w:val="20"/>
                <w:szCs w:val="20"/>
                <w:lang w:bidi="ne-NP"/>
              </w:rPr>
            </w:pPr>
            <w:ins w:id="7012" w:author="user" w:date="2012-02-29T14:49:00Z">
              <w:r w:rsidRPr="00043E81">
                <w:rPr>
                  <w:rFonts w:ascii="Calibri" w:hAnsi="Calibri" w:cs="Calibri"/>
                  <w:sz w:val="20"/>
                  <w:szCs w:val="20"/>
                  <w:lang w:bidi="ne-NP"/>
                </w:rPr>
                <w:t>1</w:t>
              </w:r>
            </w:ins>
          </w:p>
        </w:tc>
        <w:tc>
          <w:tcPr>
            <w:tcW w:w="180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013" w:author="user" w:date="2012-02-29T14:49:00Z"/>
                <w:rFonts w:ascii="Calibri" w:hAnsi="Calibri" w:cs="Calibri"/>
                <w:sz w:val="20"/>
                <w:szCs w:val="20"/>
                <w:lang w:bidi="ne-NP"/>
              </w:rPr>
            </w:pPr>
            <w:ins w:id="7014" w:author="user" w:date="2012-02-29T14:49:00Z">
              <w:r w:rsidRPr="00043E81">
                <w:rPr>
                  <w:rFonts w:ascii="Calibri" w:hAnsi="Calibri" w:cs="Calibri"/>
                  <w:sz w:val="20"/>
                  <w:szCs w:val="20"/>
                  <w:lang w:bidi="ne-NP"/>
                </w:rPr>
                <w:t>3</w:t>
              </w:r>
            </w:ins>
          </w:p>
        </w:tc>
        <w:tc>
          <w:tcPr>
            <w:tcW w:w="243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015" w:author="user" w:date="2012-02-29T14:49:00Z"/>
                <w:rFonts w:ascii="Calibri" w:hAnsi="Calibri" w:cs="Calibri"/>
                <w:sz w:val="20"/>
                <w:szCs w:val="20"/>
                <w:lang w:bidi="ne-NP"/>
              </w:rPr>
            </w:pPr>
            <w:ins w:id="7016" w:author="user" w:date="2012-02-29T14:49:00Z">
              <w:r w:rsidRPr="00043E81">
                <w:rPr>
                  <w:rFonts w:ascii="Calibri" w:hAnsi="Calibri" w:cs="Calibri"/>
                  <w:sz w:val="20"/>
                  <w:szCs w:val="20"/>
                  <w:lang w:bidi="ne-NP"/>
                </w:rPr>
                <w:t>4</w:t>
              </w:r>
            </w:ins>
          </w:p>
        </w:tc>
      </w:tr>
      <w:tr w:rsidR="002B6273" w:rsidRPr="00145B40" w:rsidTr="0074335E">
        <w:trPr>
          <w:trHeight w:val="300"/>
          <w:ins w:id="7017" w:author="user" w:date="2012-02-29T14:49:00Z"/>
        </w:trPr>
        <w:tc>
          <w:tcPr>
            <w:tcW w:w="2353"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7018" w:author="user" w:date="2012-02-29T14:49:00Z"/>
                <w:rFonts w:ascii="Calibri" w:hAnsi="Calibri" w:cs="Calibri"/>
                <w:sz w:val="20"/>
                <w:szCs w:val="20"/>
                <w:lang w:bidi="ne-NP"/>
              </w:rPr>
            </w:pPr>
            <w:ins w:id="7019" w:author="user" w:date="2012-02-29T14:49:00Z">
              <w:r w:rsidRPr="00043E81">
                <w:rPr>
                  <w:rFonts w:ascii="Calibri" w:hAnsi="Calibri" w:cs="Calibri"/>
                  <w:sz w:val="20"/>
                  <w:szCs w:val="20"/>
                  <w:lang w:bidi="ne-NP"/>
                </w:rPr>
                <w:t>Total</w:t>
              </w:r>
            </w:ins>
          </w:p>
        </w:tc>
        <w:tc>
          <w:tcPr>
            <w:tcW w:w="171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020" w:author="user" w:date="2012-02-29T14:49:00Z"/>
                <w:rFonts w:ascii="Calibri" w:hAnsi="Calibri" w:cs="Calibri"/>
                <w:sz w:val="20"/>
                <w:szCs w:val="20"/>
                <w:lang w:bidi="ne-NP"/>
              </w:rPr>
            </w:pPr>
            <w:ins w:id="7021" w:author="user" w:date="2012-02-29T14:49:00Z">
              <w:r w:rsidRPr="00043E81">
                <w:rPr>
                  <w:rFonts w:ascii="Calibri" w:hAnsi="Calibri" w:cs="Calibri"/>
                  <w:sz w:val="20"/>
                  <w:szCs w:val="20"/>
                  <w:lang w:bidi="ne-NP"/>
                </w:rPr>
                <w:t>73</w:t>
              </w:r>
            </w:ins>
          </w:p>
        </w:tc>
        <w:tc>
          <w:tcPr>
            <w:tcW w:w="180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022" w:author="user" w:date="2012-02-29T14:49:00Z"/>
                <w:rFonts w:ascii="Calibri" w:hAnsi="Calibri" w:cs="Calibri"/>
                <w:sz w:val="20"/>
                <w:szCs w:val="20"/>
                <w:lang w:bidi="ne-NP"/>
              </w:rPr>
            </w:pPr>
            <w:ins w:id="7023" w:author="user" w:date="2012-02-29T14:49:00Z">
              <w:r w:rsidRPr="00043E81">
                <w:rPr>
                  <w:rFonts w:ascii="Calibri" w:hAnsi="Calibri" w:cs="Calibri"/>
                  <w:sz w:val="20"/>
                  <w:szCs w:val="20"/>
                  <w:lang w:bidi="ne-NP"/>
                </w:rPr>
                <w:t>74</w:t>
              </w:r>
            </w:ins>
          </w:p>
        </w:tc>
        <w:tc>
          <w:tcPr>
            <w:tcW w:w="243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024" w:author="user" w:date="2012-02-29T14:49:00Z"/>
                <w:rFonts w:ascii="Calibri" w:hAnsi="Calibri" w:cs="Calibri"/>
                <w:sz w:val="20"/>
                <w:szCs w:val="20"/>
                <w:lang w:bidi="ne-NP"/>
              </w:rPr>
            </w:pPr>
            <w:ins w:id="7025" w:author="user" w:date="2012-02-29T14:49:00Z">
              <w:r w:rsidRPr="00043E81">
                <w:rPr>
                  <w:rFonts w:ascii="Calibri" w:hAnsi="Calibri" w:cs="Calibri"/>
                  <w:sz w:val="20"/>
                  <w:szCs w:val="20"/>
                  <w:lang w:bidi="ne-NP"/>
                </w:rPr>
                <w:t>147</w:t>
              </w:r>
            </w:ins>
          </w:p>
        </w:tc>
      </w:tr>
      <w:tr w:rsidR="002B6273" w:rsidRPr="00145B40" w:rsidTr="0074335E">
        <w:trPr>
          <w:trHeight w:val="300"/>
          <w:ins w:id="7026" w:author="user" w:date="2012-02-29T14:49:00Z"/>
        </w:trPr>
        <w:tc>
          <w:tcPr>
            <w:tcW w:w="2353" w:type="dxa"/>
            <w:tcBorders>
              <w:top w:val="nil"/>
              <w:left w:val="single" w:sz="4" w:space="0" w:color="auto"/>
              <w:bottom w:val="single" w:sz="4" w:space="0" w:color="auto"/>
              <w:right w:val="single" w:sz="4" w:space="0" w:color="auto"/>
            </w:tcBorders>
            <w:shd w:val="clear" w:color="auto" w:fill="auto"/>
            <w:noWrap/>
            <w:vAlign w:val="bottom"/>
          </w:tcPr>
          <w:p w:rsidR="002B6273" w:rsidRPr="00043E81" w:rsidRDefault="002B6273" w:rsidP="0074335E">
            <w:pPr>
              <w:rPr>
                <w:ins w:id="7027" w:author="user" w:date="2012-02-29T14:49:00Z"/>
                <w:rFonts w:ascii="Calibri" w:hAnsi="Calibri" w:cs="Calibri"/>
                <w:b/>
                <w:bCs/>
                <w:sz w:val="20"/>
                <w:szCs w:val="20"/>
                <w:lang w:bidi="ne-NP"/>
              </w:rPr>
            </w:pPr>
            <w:ins w:id="7028" w:author="user" w:date="2012-02-29T14:49:00Z">
              <w:r w:rsidRPr="00043E81">
                <w:rPr>
                  <w:rFonts w:ascii="Calibri" w:hAnsi="Calibri" w:cs="Calibri"/>
                  <w:b/>
                  <w:bCs/>
                  <w:sz w:val="20"/>
                  <w:szCs w:val="20"/>
                  <w:lang w:bidi="ne-NP"/>
                </w:rPr>
                <w:t>Percentage</w:t>
              </w:r>
            </w:ins>
          </w:p>
        </w:tc>
        <w:tc>
          <w:tcPr>
            <w:tcW w:w="1710"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7029" w:author="user" w:date="2012-02-29T14:49:00Z"/>
                <w:rFonts w:ascii="Calibri" w:hAnsi="Calibri" w:cs="Calibri"/>
                <w:b/>
                <w:bCs/>
                <w:sz w:val="20"/>
                <w:szCs w:val="20"/>
                <w:lang w:bidi="ne-NP"/>
              </w:rPr>
            </w:pPr>
            <w:ins w:id="7030" w:author="user" w:date="2012-02-29T14:49:00Z">
              <w:r w:rsidRPr="00043E81">
                <w:rPr>
                  <w:rFonts w:ascii="Calibri" w:hAnsi="Calibri" w:cs="Calibri"/>
                  <w:b/>
                  <w:bCs/>
                  <w:sz w:val="20"/>
                  <w:szCs w:val="20"/>
                  <w:lang w:bidi="ne-NP"/>
                </w:rPr>
                <w:t>49.66</w:t>
              </w:r>
            </w:ins>
          </w:p>
        </w:tc>
        <w:tc>
          <w:tcPr>
            <w:tcW w:w="1800"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7031" w:author="user" w:date="2012-02-29T14:49:00Z"/>
                <w:rFonts w:ascii="Calibri" w:hAnsi="Calibri" w:cs="Calibri"/>
                <w:b/>
                <w:bCs/>
                <w:sz w:val="20"/>
                <w:szCs w:val="20"/>
                <w:lang w:bidi="ne-NP"/>
              </w:rPr>
            </w:pPr>
            <w:ins w:id="7032" w:author="user" w:date="2012-02-29T14:49:00Z">
              <w:r w:rsidRPr="00043E81">
                <w:rPr>
                  <w:rFonts w:ascii="Calibri" w:hAnsi="Calibri" w:cs="Calibri"/>
                  <w:b/>
                  <w:bCs/>
                  <w:sz w:val="20"/>
                  <w:szCs w:val="20"/>
                  <w:lang w:bidi="ne-NP"/>
                </w:rPr>
                <w:t>50.34</w:t>
              </w:r>
            </w:ins>
          </w:p>
        </w:tc>
        <w:tc>
          <w:tcPr>
            <w:tcW w:w="2430"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7033" w:author="user" w:date="2012-02-29T14:49:00Z"/>
                <w:rFonts w:ascii="Calibri" w:hAnsi="Calibri" w:cs="Calibri"/>
                <w:b/>
                <w:bCs/>
                <w:sz w:val="20"/>
                <w:szCs w:val="20"/>
                <w:lang w:bidi="ne-NP"/>
              </w:rPr>
            </w:pPr>
            <w:ins w:id="7034" w:author="user" w:date="2012-02-29T14:49:00Z">
              <w:r w:rsidRPr="00043E81">
                <w:rPr>
                  <w:rFonts w:ascii="Calibri" w:hAnsi="Calibri" w:cs="Calibri"/>
                  <w:b/>
                  <w:bCs/>
                  <w:sz w:val="20"/>
                  <w:szCs w:val="20"/>
                  <w:lang w:bidi="ne-NP"/>
                </w:rPr>
                <w:t>100</w:t>
              </w:r>
            </w:ins>
          </w:p>
        </w:tc>
      </w:tr>
    </w:tbl>
    <w:p w:rsidR="002B6273" w:rsidRPr="00043E81" w:rsidRDefault="002B6273" w:rsidP="002B6273">
      <w:pPr>
        <w:pStyle w:val="ReportText"/>
        <w:spacing w:line="360" w:lineRule="auto"/>
        <w:ind w:left="0"/>
        <w:rPr>
          <w:ins w:id="7035" w:author="user" w:date="2012-02-29T14:49:00Z"/>
          <w:rFonts w:ascii="Calibri" w:hAnsi="Calibri" w:cs="Calibri"/>
          <w:bCs/>
          <w:i/>
          <w:sz w:val="18"/>
          <w:szCs w:val="18"/>
        </w:rPr>
      </w:pPr>
      <w:ins w:id="7036" w:author="user" w:date="2012-02-29T14:49:00Z">
        <w:r w:rsidRPr="00043E81">
          <w:rPr>
            <w:rFonts w:ascii="Calibri" w:hAnsi="Calibri" w:cs="Calibri"/>
            <w:bCs/>
            <w:i/>
            <w:sz w:val="18"/>
            <w:szCs w:val="18"/>
          </w:rPr>
          <w:t>Source: Household Survey, 2011</w:t>
        </w:r>
      </w:ins>
    </w:p>
    <w:p w:rsidR="002B6273" w:rsidRPr="00010C2C" w:rsidRDefault="002B6273" w:rsidP="002B6273">
      <w:pPr>
        <w:spacing w:line="300" w:lineRule="auto"/>
        <w:jc w:val="both"/>
        <w:rPr>
          <w:ins w:id="7037" w:author="user" w:date="2012-02-29T14:49:00Z"/>
          <w:rFonts w:ascii="Calibri" w:hAnsi="Calibri" w:cs="Calibri"/>
          <w:sz w:val="22"/>
          <w:szCs w:val="22"/>
        </w:rPr>
      </w:pPr>
      <w:ins w:id="7038" w:author="user" w:date="2012-02-29T14:49:00Z">
        <w:r w:rsidRPr="00010C2C">
          <w:rPr>
            <w:rFonts w:ascii="Calibri" w:hAnsi="Calibri" w:cs="Arial"/>
            <w:sz w:val="22"/>
            <w:szCs w:val="22"/>
          </w:rPr>
          <w:t xml:space="preserve">Of the households who have taken loan, 17.81% have taken it for food and clothing, 8.22% have taken for education of their children and 24.66% for house maintenance. The other reasons for taking loan are purchase of land, business and migration (Table </w:t>
        </w:r>
        <w:r>
          <w:rPr>
            <w:rFonts w:ascii="Calibri" w:hAnsi="Calibri" w:cs="Arial"/>
            <w:sz w:val="22"/>
            <w:szCs w:val="22"/>
          </w:rPr>
          <w:t>-</w:t>
        </w:r>
        <w:r w:rsidRPr="00010C2C">
          <w:rPr>
            <w:rFonts w:ascii="Calibri" w:hAnsi="Calibri" w:cs="Arial"/>
            <w:sz w:val="22"/>
            <w:szCs w:val="22"/>
          </w:rPr>
          <w:t>6.</w:t>
        </w:r>
        <w:r>
          <w:rPr>
            <w:rFonts w:ascii="Calibri" w:hAnsi="Calibri" w:cs="Arial"/>
            <w:sz w:val="22"/>
            <w:szCs w:val="22"/>
          </w:rPr>
          <w:t>32)</w:t>
        </w:r>
        <w:r w:rsidRPr="00010C2C">
          <w:rPr>
            <w:rFonts w:ascii="Calibri" w:hAnsi="Calibri" w:cs="Arial"/>
            <w:sz w:val="22"/>
            <w:szCs w:val="22"/>
          </w:rPr>
          <w:t>.</w:t>
        </w:r>
      </w:ins>
    </w:p>
    <w:p w:rsidR="002B6273" w:rsidRPr="00687982" w:rsidRDefault="002B6273" w:rsidP="002B6273">
      <w:pPr>
        <w:spacing w:line="360" w:lineRule="auto"/>
        <w:jc w:val="both"/>
        <w:rPr>
          <w:ins w:id="7039" w:author="user" w:date="2012-02-29T14:49:00Z"/>
          <w:rFonts w:ascii="Calibri" w:hAnsi="Calibri" w:cs="Calibri"/>
          <w:b/>
          <w:bCs/>
          <w:sz w:val="10"/>
          <w:szCs w:val="10"/>
        </w:rPr>
      </w:pPr>
    </w:p>
    <w:p w:rsidR="002B6273" w:rsidRPr="00261758" w:rsidRDefault="002B6273" w:rsidP="002B6273">
      <w:pPr>
        <w:spacing w:line="360" w:lineRule="auto"/>
        <w:jc w:val="both"/>
        <w:rPr>
          <w:ins w:id="7040" w:author="user" w:date="2012-02-29T14:49:00Z"/>
          <w:rFonts w:ascii="Calibri" w:hAnsi="Calibri" w:cs="Calibri"/>
          <w:b/>
          <w:bCs/>
          <w:sz w:val="20"/>
          <w:szCs w:val="20"/>
        </w:rPr>
      </w:pPr>
      <w:ins w:id="7041" w:author="user" w:date="2012-02-29T14:49:00Z">
        <w:r w:rsidRPr="00261758">
          <w:rPr>
            <w:rFonts w:ascii="Calibri" w:hAnsi="Calibri" w:cs="Calibri"/>
            <w:b/>
            <w:bCs/>
            <w:sz w:val="20"/>
            <w:szCs w:val="20"/>
          </w:rPr>
          <w:t>Table- 6.32: Reason for taking loan by the surveyed households</w:t>
        </w:r>
      </w:ins>
    </w:p>
    <w:tbl>
      <w:tblPr>
        <w:tblW w:w="9571" w:type="dxa"/>
        <w:tblInd w:w="95" w:type="dxa"/>
        <w:tblLayout w:type="fixed"/>
        <w:tblLook w:val="04A0"/>
      </w:tblPr>
      <w:tblGrid>
        <w:gridCol w:w="1813"/>
        <w:gridCol w:w="937"/>
        <w:gridCol w:w="940"/>
        <w:gridCol w:w="1017"/>
        <w:gridCol w:w="1247"/>
        <w:gridCol w:w="947"/>
        <w:gridCol w:w="783"/>
        <w:gridCol w:w="1054"/>
        <w:gridCol w:w="833"/>
      </w:tblGrid>
      <w:tr w:rsidR="002B6273" w:rsidRPr="00145B40" w:rsidTr="0074335E">
        <w:trPr>
          <w:trHeight w:val="300"/>
          <w:ins w:id="7042" w:author="user" w:date="2012-02-29T14:49:00Z"/>
        </w:trPr>
        <w:tc>
          <w:tcPr>
            <w:tcW w:w="1813" w:type="dxa"/>
            <w:tcBorders>
              <w:top w:val="single" w:sz="4" w:space="0" w:color="auto"/>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7043" w:author="user" w:date="2012-02-29T14:49:00Z"/>
                <w:rFonts w:ascii="Calibri" w:hAnsi="Calibri" w:cs="Calibri"/>
                <w:b/>
                <w:bCs/>
                <w:sz w:val="18"/>
                <w:szCs w:val="18"/>
                <w:lang w:bidi="ne-NP"/>
              </w:rPr>
            </w:pPr>
            <w:ins w:id="7044" w:author="user" w:date="2012-02-29T14:49:00Z">
              <w:r w:rsidRPr="00043E81">
                <w:rPr>
                  <w:rFonts w:ascii="Calibri" w:hAnsi="Calibri" w:cs="Calibri"/>
                  <w:b/>
                  <w:bCs/>
                  <w:sz w:val="18"/>
                  <w:szCs w:val="18"/>
                  <w:lang w:bidi="ne-NP"/>
                </w:rPr>
                <w:t>VDC/Municipality</w:t>
              </w:r>
            </w:ins>
          </w:p>
        </w:tc>
        <w:tc>
          <w:tcPr>
            <w:tcW w:w="7758" w:type="dxa"/>
            <w:gridSpan w:val="8"/>
            <w:tcBorders>
              <w:top w:val="single" w:sz="4" w:space="0" w:color="auto"/>
              <w:left w:val="nil"/>
              <w:bottom w:val="single" w:sz="4" w:space="0" w:color="auto"/>
              <w:right w:val="single" w:sz="4" w:space="0" w:color="auto"/>
            </w:tcBorders>
            <w:shd w:val="clear" w:color="auto" w:fill="auto"/>
          </w:tcPr>
          <w:p w:rsidR="002B6273" w:rsidRPr="00043E81" w:rsidRDefault="002B6273" w:rsidP="0074335E">
            <w:pPr>
              <w:jc w:val="both"/>
              <w:rPr>
                <w:ins w:id="7045" w:author="user" w:date="2012-02-29T14:49:00Z"/>
                <w:rFonts w:ascii="Calibri" w:hAnsi="Calibri" w:cs="Calibri"/>
                <w:b/>
                <w:bCs/>
                <w:sz w:val="18"/>
                <w:szCs w:val="18"/>
                <w:lang w:bidi="ne-NP"/>
              </w:rPr>
            </w:pPr>
            <w:ins w:id="7046" w:author="user" w:date="2012-02-29T14:49:00Z">
              <w:r w:rsidRPr="00043E81">
                <w:rPr>
                  <w:rFonts w:ascii="Calibri" w:hAnsi="Calibri" w:cs="Calibri"/>
                  <w:b/>
                  <w:bCs/>
                  <w:sz w:val="18"/>
                  <w:szCs w:val="18"/>
                  <w:lang w:bidi="ne-NP"/>
                </w:rPr>
                <w:t xml:space="preserve">                                                  Reason</w:t>
              </w:r>
            </w:ins>
          </w:p>
        </w:tc>
      </w:tr>
      <w:tr w:rsidR="002B6273" w:rsidRPr="00145B40" w:rsidTr="0074335E">
        <w:trPr>
          <w:trHeight w:val="480"/>
          <w:ins w:id="7047" w:author="user" w:date="2012-02-29T14:49:00Z"/>
        </w:trPr>
        <w:tc>
          <w:tcPr>
            <w:tcW w:w="1813"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7048" w:author="user" w:date="2012-02-29T14:49:00Z"/>
                <w:rFonts w:ascii="Calibri" w:hAnsi="Calibri" w:cs="Calibri"/>
                <w:b/>
                <w:bCs/>
                <w:sz w:val="18"/>
                <w:szCs w:val="18"/>
                <w:lang w:bidi="ne-NP"/>
              </w:rPr>
            </w:pPr>
            <w:ins w:id="7049" w:author="user" w:date="2012-02-29T14:49:00Z">
              <w:r w:rsidRPr="00043E81">
                <w:rPr>
                  <w:rFonts w:ascii="Calibri" w:hAnsi="Calibri" w:cs="Calibri"/>
                  <w:b/>
                  <w:bCs/>
                  <w:sz w:val="18"/>
                  <w:szCs w:val="18"/>
                  <w:lang w:bidi="ne-NP"/>
                </w:rPr>
                <w:t> </w:t>
              </w:r>
            </w:ins>
          </w:p>
        </w:tc>
        <w:tc>
          <w:tcPr>
            <w:tcW w:w="937" w:type="dxa"/>
            <w:tcBorders>
              <w:top w:val="nil"/>
              <w:left w:val="nil"/>
              <w:bottom w:val="single" w:sz="4" w:space="0" w:color="auto"/>
              <w:right w:val="single" w:sz="4" w:space="0" w:color="auto"/>
            </w:tcBorders>
            <w:shd w:val="clear" w:color="auto" w:fill="auto"/>
          </w:tcPr>
          <w:p w:rsidR="002B6273" w:rsidRPr="00043E81" w:rsidRDefault="002B6273" w:rsidP="0074335E">
            <w:pPr>
              <w:jc w:val="both"/>
              <w:rPr>
                <w:ins w:id="7050" w:author="user" w:date="2012-02-29T14:49:00Z"/>
                <w:rFonts w:ascii="Calibri" w:hAnsi="Calibri" w:cs="Calibri"/>
                <w:b/>
                <w:bCs/>
                <w:sz w:val="18"/>
                <w:szCs w:val="18"/>
                <w:lang w:bidi="ne-NP"/>
              </w:rPr>
            </w:pPr>
            <w:ins w:id="7051" w:author="user" w:date="2012-02-29T14:49:00Z">
              <w:r w:rsidRPr="00043E81">
                <w:rPr>
                  <w:rFonts w:ascii="Calibri" w:hAnsi="Calibri" w:cs="Calibri"/>
                  <w:b/>
                  <w:bCs/>
                  <w:sz w:val="18"/>
                  <w:szCs w:val="18"/>
                  <w:lang w:bidi="ne-NP"/>
                </w:rPr>
                <w:t>Medicine</w:t>
              </w:r>
            </w:ins>
          </w:p>
        </w:tc>
        <w:tc>
          <w:tcPr>
            <w:tcW w:w="940" w:type="dxa"/>
            <w:tcBorders>
              <w:top w:val="nil"/>
              <w:left w:val="nil"/>
              <w:bottom w:val="single" w:sz="4" w:space="0" w:color="auto"/>
              <w:right w:val="single" w:sz="4" w:space="0" w:color="auto"/>
            </w:tcBorders>
            <w:shd w:val="clear" w:color="auto" w:fill="auto"/>
          </w:tcPr>
          <w:p w:rsidR="002B6273" w:rsidRPr="00043E81" w:rsidRDefault="002B6273" w:rsidP="0074335E">
            <w:pPr>
              <w:jc w:val="both"/>
              <w:rPr>
                <w:ins w:id="7052" w:author="user" w:date="2012-02-29T14:49:00Z"/>
                <w:rFonts w:ascii="Calibri" w:hAnsi="Calibri" w:cs="Calibri"/>
                <w:b/>
                <w:bCs/>
                <w:sz w:val="18"/>
                <w:szCs w:val="18"/>
                <w:lang w:bidi="ne-NP"/>
              </w:rPr>
            </w:pPr>
            <w:smartTag w:uri="urn:schemas-microsoft-com:office:smarttags" w:element="place">
              <w:smartTag w:uri="urn:schemas-microsoft-com:office:smarttags" w:element="PlaceName">
                <w:ins w:id="7053" w:author="user" w:date="2012-02-29T14:49:00Z">
                  <w:r w:rsidRPr="00043E81">
                    <w:rPr>
                      <w:rFonts w:ascii="Calibri" w:hAnsi="Calibri" w:cs="Calibri"/>
                      <w:b/>
                      <w:bCs/>
                      <w:sz w:val="18"/>
                      <w:szCs w:val="18"/>
                      <w:lang w:bidi="ne-NP"/>
                    </w:rPr>
                    <w:t>Buy</w:t>
                  </w:r>
                </w:ins>
              </w:smartTag>
              <w:ins w:id="7054" w:author="user" w:date="2012-02-29T14:49:00Z">
                <w:r w:rsidRPr="00043E81">
                  <w:rPr>
                    <w:rFonts w:ascii="Calibri" w:hAnsi="Calibri" w:cs="Calibri"/>
                    <w:b/>
                    <w:bCs/>
                    <w:sz w:val="18"/>
                    <w:szCs w:val="18"/>
                    <w:lang w:bidi="ne-NP"/>
                  </w:rPr>
                  <w:t xml:space="preserve"> </w:t>
                </w:r>
                <w:smartTag w:uri="urn:schemas-microsoft-com:office:smarttags" w:element="PlaceType">
                  <w:r w:rsidRPr="00043E81">
                    <w:rPr>
                      <w:rFonts w:ascii="Calibri" w:hAnsi="Calibri" w:cs="Calibri"/>
                      <w:b/>
                      <w:bCs/>
                      <w:sz w:val="18"/>
                      <w:szCs w:val="18"/>
                      <w:lang w:bidi="ne-NP"/>
                    </w:rPr>
                    <w:t>Land</w:t>
                  </w:r>
                </w:smartTag>
              </w:ins>
            </w:smartTag>
          </w:p>
        </w:tc>
        <w:tc>
          <w:tcPr>
            <w:tcW w:w="1017" w:type="dxa"/>
            <w:tcBorders>
              <w:top w:val="nil"/>
              <w:left w:val="nil"/>
              <w:bottom w:val="single" w:sz="4" w:space="0" w:color="auto"/>
              <w:right w:val="single" w:sz="4" w:space="0" w:color="auto"/>
            </w:tcBorders>
            <w:shd w:val="clear" w:color="auto" w:fill="auto"/>
          </w:tcPr>
          <w:p w:rsidR="002B6273" w:rsidRPr="00043E81" w:rsidRDefault="002B6273" w:rsidP="0074335E">
            <w:pPr>
              <w:jc w:val="both"/>
              <w:rPr>
                <w:ins w:id="7055" w:author="user" w:date="2012-02-29T14:49:00Z"/>
                <w:rFonts w:ascii="Calibri" w:hAnsi="Calibri" w:cs="Calibri"/>
                <w:b/>
                <w:bCs/>
                <w:sz w:val="18"/>
                <w:szCs w:val="18"/>
                <w:lang w:bidi="ne-NP"/>
              </w:rPr>
            </w:pPr>
            <w:ins w:id="7056" w:author="user" w:date="2012-02-29T14:49:00Z">
              <w:r w:rsidRPr="00043E81">
                <w:rPr>
                  <w:rFonts w:ascii="Calibri" w:hAnsi="Calibri" w:cs="Calibri"/>
                  <w:b/>
                  <w:bCs/>
                  <w:sz w:val="18"/>
                  <w:szCs w:val="18"/>
                  <w:lang w:bidi="ne-NP"/>
                </w:rPr>
                <w:t>Education</w:t>
              </w:r>
            </w:ins>
          </w:p>
        </w:tc>
        <w:tc>
          <w:tcPr>
            <w:tcW w:w="1247" w:type="dxa"/>
            <w:tcBorders>
              <w:top w:val="nil"/>
              <w:left w:val="nil"/>
              <w:bottom w:val="single" w:sz="4" w:space="0" w:color="auto"/>
              <w:right w:val="single" w:sz="4" w:space="0" w:color="auto"/>
            </w:tcBorders>
            <w:shd w:val="clear" w:color="auto" w:fill="auto"/>
          </w:tcPr>
          <w:p w:rsidR="002B6273" w:rsidRPr="00043E81" w:rsidRDefault="002B6273" w:rsidP="0074335E">
            <w:pPr>
              <w:jc w:val="both"/>
              <w:rPr>
                <w:ins w:id="7057" w:author="user" w:date="2012-02-29T14:49:00Z"/>
                <w:rFonts w:ascii="Calibri" w:hAnsi="Calibri" w:cs="Calibri"/>
                <w:b/>
                <w:bCs/>
                <w:sz w:val="18"/>
                <w:szCs w:val="18"/>
                <w:lang w:bidi="ne-NP"/>
              </w:rPr>
            </w:pPr>
            <w:ins w:id="7058" w:author="user" w:date="2012-02-29T14:49:00Z">
              <w:r w:rsidRPr="00043E81">
                <w:rPr>
                  <w:rFonts w:ascii="Calibri" w:hAnsi="Calibri" w:cs="Calibri"/>
                  <w:b/>
                  <w:bCs/>
                  <w:sz w:val="18"/>
                  <w:szCs w:val="18"/>
                  <w:lang w:bidi="ne-NP"/>
                </w:rPr>
                <w:t>House Maintenance</w:t>
              </w:r>
            </w:ins>
          </w:p>
        </w:tc>
        <w:tc>
          <w:tcPr>
            <w:tcW w:w="947" w:type="dxa"/>
            <w:tcBorders>
              <w:top w:val="nil"/>
              <w:left w:val="nil"/>
              <w:bottom w:val="single" w:sz="4" w:space="0" w:color="auto"/>
              <w:right w:val="single" w:sz="4" w:space="0" w:color="auto"/>
            </w:tcBorders>
            <w:shd w:val="clear" w:color="auto" w:fill="auto"/>
          </w:tcPr>
          <w:p w:rsidR="002B6273" w:rsidRPr="00043E81" w:rsidRDefault="002B6273" w:rsidP="0074335E">
            <w:pPr>
              <w:jc w:val="both"/>
              <w:rPr>
                <w:ins w:id="7059" w:author="user" w:date="2012-02-29T14:49:00Z"/>
                <w:rFonts w:ascii="Calibri" w:hAnsi="Calibri" w:cs="Calibri"/>
                <w:b/>
                <w:bCs/>
                <w:sz w:val="18"/>
                <w:szCs w:val="18"/>
                <w:lang w:bidi="ne-NP"/>
              </w:rPr>
            </w:pPr>
            <w:ins w:id="7060" w:author="user" w:date="2012-02-29T14:49:00Z">
              <w:r w:rsidRPr="00043E81">
                <w:rPr>
                  <w:rFonts w:ascii="Calibri" w:hAnsi="Calibri" w:cs="Calibri"/>
                  <w:b/>
                  <w:bCs/>
                  <w:sz w:val="18"/>
                  <w:szCs w:val="18"/>
                  <w:lang w:bidi="ne-NP"/>
                </w:rPr>
                <w:t>Business</w:t>
              </w:r>
            </w:ins>
          </w:p>
        </w:tc>
        <w:tc>
          <w:tcPr>
            <w:tcW w:w="783" w:type="dxa"/>
            <w:tcBorders>
              <w:top w:val="nil"/>
              <w:left w:val="nil"/>
              <w:bottom w:val="single" w:sz="4" w:space="0" w:color="auto"/>
              <w:right w:val="single" w:sz="4" w:space="0" w:color="auto"/>
            </w:tcBorders>
            <w:shd w:val="clear" w:color="auto" w:fill="auto"/>
          </w:tcPr>
          <w:p w:rsidR="002B6273" w:rsidRPr="00043E81" w:rsidRDefault="002B6273" w:rsidP="0074335E">
            <w:pPr>
              <w:jc w:val="both"/>
              <w:rPr>
                <w:ins w:id="7061" w:author="user" w:date="2012-02-29T14:49:00Z"/>
                <w:rFonts w:ascii="Calibri" w:hAnsi="Calibri" w:cs="Calibri"/>
                <w:b/>
                <w:bCs/>
                <w:sz w:val="18"/>
                <w:szCs w:val="18"/>
                <w:lang w:bidi="ne-NP"/>
              </w:rPr>
            </w:pPr>
            <w:ins w:id="7062" w:author="user" w:date="2012-02-29T14:49:00Z">
              <w:r w:rsidRPr="00043E81">
                <w:rPr>
                  <w:rFonts w:ascii="Calibri" w:hAnsi="Calibri" w:cs="Calibri"/>
                  <w:b/>
                  <w:bCs/>
                  <w:sz w:val="18"/>
                  <w:szCs w:val="18"/>
                  <w:lang w:bidi="ne-NP"/>
                </w:rPr>
                <w:t>Food/ Cloths</w:t>
              </w:r>
            </w:ins>
          </w:p>
        </w:tc>
        <w:tc>
          <w:tcPr>
            <w:tcW w:w="1054" w:type="dxa"/>
            <w:tcBorders>
              <w:top w:val="nil"/>
              <w:left w:val="nil"/>
              <w:bottom w:val="single" w:sz="4" w:space="0" w:color="auto"/>
              <w:right w:val="single" w:sz="4" w:space="0" w:color="auto"/>
            </w:tcBorders>
            <w:shd w:val="clear" w:color="auto" w:fill="auto"/>
          </w:tcPr>
          <w:p w:rsidR="002B6273" w:rsidRPr="00043E81" w:rsidRDefault="002B6273" w:rsidP="0074335E">
            <w:pPr>
              <w:jc w:val="both"/>
              <w:rPr>
                <w:ins w:id="7063" w:author="user" w:date="2012-02-29T14:49:00Z"/>
                <w:rFonts w:ascii="Calibri" w:hAnsi="Calibri" w:cs="Calibri"/>
                <w:b/>
                <w:bCs/>
                <w:sz w:val="18"/>
                <w:szCs w:val="18"/>
                <w:lang w:bidi="ne-NP"/>
              </w:rPr>
            </w:pPr>
            <w:ins w:id="7064" w:author="user" w:date="2012-02-29T14:49:00Z">
              <w:r w:rsidRPr="00043E81">
                <w:rPr>
                  <w:rFonts w:ascii="Calibri" w:hAnsi="Calibri" w:cs="Calibri"/>
                  <w:b/>
                  <w:bCs/>
                  <w:sz w:val="18"/>
                  <w:szCs w:val="18"/>
                  <w:lang w:bidi="ne-NP"/>
                </w:rPr>
                <w:t>Migration</w:t>
              </w:r>
            </w:ins>
          </w:p>
        </w:tc>
        <w:tc>
          <w:tcPr>
            <w:tcW w:w="833" w:type="dxa"/>
            <w:tcBorders>
              <w:top w:val="nil"/>
              <w:left w:val="nil"/>
              <w:bottom w:val="single" w:sz="4" w:space="0" w:color="auto"/>
              <w:right w:val="single" w:sz="4" w:space="0" w:color="auto"/>
            </w:tcBorders>
            <w:shd w:val="clear" w:color="auto" w:fill="auto"/>
          </w:tcPr>
          <w:p w:rsidR="002B6273" w:rsidRPr="00043E81" w:rsidRDefault="002B6273" w:rsidP="0074335E">
            <w:pPr>
              <w:rPr>
                <w:ins w:id="7065" w:author="user" w:date="2012-02-29T14:49:00Z"/>
                <w:rFonts w:ascii="Calibri" w:hAnsi="Calibri" w:cs="Calibri"/>
                <w:b/>
                <w:bCs/>
                <w:i/>
                <w:iCs/>
                <w:sz w:val="18"/>
                <w:szCs w:val="18"/>
                <w:lang w:bidi="ne-NP"/>
              </w:rPr>
            </w:pPr>
            <w:ins w:id="7066" w:author="user" w:date="2012-02-29T14:49:00Z">
              <w:r w:rsidRPr="00043E81">
                <w:rPr>
                  <w:rFonts w:ascii="Calibri" w:hAnsi="Calibri" w:cs="Calibri"/>
                  <w:b/>
                  <w:bCs/>
                  <w:i/>
                  <w:iCs/>
                  <w:sz w:val="18"/>
                  <w:szCs w:val="18"/>
                  <w:lang w:bidi="ne-NP"/>
                </w:rPr>
                <w:t>Total</w:t>
              </w:r>
            </w:ins>
          </w:p>
        </w:tc>
      </w:tr>
      <w:tr w:rsidR="002B6273" w:rsidRPr="00145B40" w:rsidTr="0074335E">
        <w:trPr>
          <w:trHeight w:val="300"/>
          <w:ins w:id="7067" w:author="user" w:date="2012-02-29T14:49:00Z"/>
        </w:trPr>
        <w:tc>
          <w:tcPr>
            <w:tcW w:w="1813"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7068" w:author="user" w:date="2012-02-29T14:49:00Z"/>
                <w:rFonts w:ascii="Calibri" w:hAnsi="Calibri" w:cs="Calibri"/>
                <w:sz w:val="20"/>
                <w:szCs w:val="20"/>
                <w:lang w:bidi="ne-NP"/>
              </w:rPr>
            </w:pPr>
            <w:smartTag w:uri="urn:schemas-microsoft-com:office:smarttags" w:element="place">
              <w:smartTag w:uri="urn:schemas-microsoft-com:office:smarttags" w:element="PlaceName">
                <w:ins w:id="7069" w:author="user" w:date="2012-02-29T14:49:00Z">
                  <w:r w:rsidRPr="00043E81">
                    <w:rPr>
                      <w:rFonts w:ascii="Calibri" w:hAnsi="Calibri" w:cs="Calibri"/>
                      <w:sz w:val="20"/>
                      <w:szCs w:val="20"/>
                      <w:lang w:bidi="ne-NP"/>
                    </w:rPr>
                    <w:t>Hetauda</w:t>
                  </w:r>
                </w:ins>
              </w:smartTag>
              <w:ins w:id="7070" w:author="user" w:date="2012-02-29T14:49:00Z">
                <w:r w:rsidRPr="00043E81">
                  <w:rPr>
                    <w:rFonts w:ascii="Calibri" w:hAnsi="Calibri" w:cs="Calibri"/>
                    <w:sz w:val="20"/>
                    <w:szCs w:val="20"/>
                    <w:lang w:bidi="ne-NP"/>
                  </w:rPr>
                  <w:t xml:space="preserve"> </w:t>
                </w:r>
                <w:smartTag w:uri="urn:schemas-microsoft-com:office:smarttags" w:element="PlaceType">
                  <w:r w:rsidRPr="00043E81">
                    <w:rPr>
                      <w:rFonts w:ascii="Calibri" w:hAnsi="Calibri" w:cs="Calibri"/>
                      <w:sz w:val="20"/>
                      <w:szCs w:val="20"/>
                      <w:lang w:bidi="ne-NP"/>
                    </w:rPr>
                    <w:t>Municipality</w:t>
                  </w:r>
                </w:smartTag>
              </w:ins>
            </w:smartTag>
            <w:ins w:id="7071" w:author="user" w:date="2012-02-29T14:49:00Z">
              <w:r w:rsidRPr="00043E81">
                <w:rPr>
                  <w:rFonts w:ascii="Calibri" w:hAnsi="Calibri" w:cs="Calibri"/>
                  <w:sz w:val="20"/>
                  <w:szCs w:val="20"/>
                  <w:lang w:bidi="ne-NP"/>
                </w:rPr>
                <w:t xml:space="preserve"> </w:t>
              </w:r>
            </w:ins>
          </w:p>
        </w:tc>
        <w:tc>
          <w:tcPr>
            <w:tcW w:w="937"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072" w:author="user" w:date="2012-02-29T14:49:00Z"/>
                <w:rFonts w:ascii="Calibri" w:hAnsi="Calibri" w:cs="Calibri"/>
                <w:sz w:val="20"/>
                <w:szCs w:val="20"/>
                <w:lang w:bidi="ne-NP"/>
              </w:rPr>
            </w:pPr>
            <w:ins w:id="7073" w:author="user" w:date="2012-02-29T14:49:00Z">
              <w:r w:rsidRPr="00043E81">
                <w:rPr>
                  <w:rFonts w:ascii="Calibri" w:hAnsi="Calibri" w:cs="Calibri"/>
                  <w:sz w:val="20"/>
                  <w:szCs w:val="20"/>
                  <w:lang w:bidi="ne-NP"/>
                </w:rPr>
                <w:t>1</w:t>
              </w:r>
            </w:ins>
          </w:p>
        </w:tc>
        <w:tc>
          <w:tcPr>
            <w:tcW w:w="94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074" w:author="user" w:date="2012-02-29T14:49:00Z"/>
                <w:rFonts w:ascii="Calibri" w:hAnsi="Calibri" w:cs="Calibri"/>
                <w:sz w:val="20"/>
                <w:szCs w:val="20"/>
                <w:lang w:bidi="ne-NP"/>
              </w:rPr>
            </w:pPr>
            <w:ins w:id="7075" w:author="user" w:date="2012-02-29T14:49:00Z">
              <w:r w:rsidRPr="00043E81">
                <w:rPr>
                  <w:rFonts w:ascii="Calibri" w:hAnsi="Calibri" w:cs="Calibri"/>
                  <w:sz w:val="20"/>
                  <w:szCs w:val="20"/>
                  <w:lang w:bidi="ne-NP"/>
                </w:rPr>
                <w:t>1</w:t>
              </w:r>
            </w:ins>
          </w:p>
        </w:tc>
        <w:tc>
          <w:tcPr>
            <w:tcW w:w="1017"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076" w:author="user" w:date="2012-02-29T14:49:00Z"/>
                <w:rFonts w:ascii="Calibri" w:hAnsi="Calibri" w:cs="Calibri"/>
                <w:sz w:val="20"/>
                <w:szCs w:val="20"/>
                <w:lang w:bidi="ne-NP"/>
              </w:rPr>
            </w:pPr>
            <w:ins w:id="7077" w:author="user" w:date="2012-02-29T14:49:00Z">
              <w:r w:rsidRPr="00043E81">
                <w:rPr>
                  <w:rFonts w:ascii="Calibri" w:hAnsi="Calibri" w:cs="Calibri"/>
                  <w:sz w:val="20"/>
                  <w:szCs w:val="20"/>
                  <w:lang w:bidi="ne-NP"/>
                </w:rPr>
                <w:t>1</w:t>
              </w:r>
            </w:ins>
          </w:p>
        </w:tc>
        <w:tc>
          <w:tcPr>
            <w:tcW w:w="1247"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078" w:author="user" w:date="2012-02-29T14:49:00Z"/>
                <w:rFonts w:ascii="Calibri" w:hAnsi="Calibri" w:cs="Calibri"/>
                <w:sz w:val="20"/>
                <w:szCs w:val="20"/>
                <w:lang w:bidi="ne-NP"/>
              </w:rPr>
            </w:pPr>
            <w:ins w:id="7079" w:author="user" w:date="2012-02-29T14:49:00Z">
              <w:r w:rsidRPr="00043E81">
                <w:rPr>
                  <w:rFonts w:ascii="Calibri" w:hAnsi="Calibri" w:cs="Calibri"/>
                  <w:sz w:val="20"/>
                  <w:szCs w:val="20"/>
                  <w:lang w:bidi="ne-NP"/>
                </w:rPr>
                <w:t>-</w:t>
              </w:r>
            </w:ins>
          </w:p>
        </w:tc>
        <w:tc>
          <w:tcPr>
            <w:tcW w:w="947"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080" w:author="user" w:date="2012-02-29T14:49:00Z"/>
                <w:rFonts w:ascii="Calibri" w:hAnsi="Calibri" w:cs="Calibri"/>
                <w:sz w:val="20"/>
                <w:szCs w:val="20"/>
                <w:lang w:bidi="ne-NP"/>
              </w:rPr>
            </w:pPr>
            <w:ins w:id="7081" w:author="user" w:date="2012-02-29T14:49:00Z">
              <w:r w:rsidRPr="00043E81">
                <w:rPr>
                  <w:rFonts w:ascii="Calibri" w:hAnsi="Calibri" w:cs="Calibri"/>
                  <w:sz w:val="20"/>
                  <w:szCs w:val="20"/>
                  <w:lang w:bidi="ne-NP"/>
                </w:rPr>
                <w:t>-</w:t>
              </w:r>
            </w:ins>
          </w:p>
        </w:tc>
        <w:tc>
          <w:tcPr>
            <w:tcW w:w="783"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082" w:author="user" w:date="2012-02-29T14:49:00Z"/>
                <w:rFonts w:ascii="Calibri" w:hAnsi="Calibri" w:cs="Calibri"/>
                <w:sz w:val="20"/>
                <w:szCs w:val="20"/>
                <w:lang w:bidi="ne-NP"/>
              </w:rPr>
            </w:pPr>
            <w:ins w:id="7083" w:author="user" w:date="2012-02-29T14:49:00Z">
              <w:r w:rsidRPr="00043E81">
                <w:rPr>
                  <w:rFonts w:ascii="Calibri" w:hAnsi="Calibri" w:cs="Calibri"/>
                  <w:sz w:val="20"/>
                  <w:szCs w:val="20"/>
                  <w:lang w:bidi="ne-NP"/>
                </w:rPr>
                <w:t>-</w:t>
              </w:r>
            </w:ins>
          </w:p>
        </w:tc>
        <w:tc>
          <w:tcPr>
            <w:tcW w:w="1054"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084" w:author="user" w:date="2012-02-29T14:49:00Z"/>
                <w:rFonts w:ascii="Calibri" w:hAnsi="Calibri" w:cs="Calibri"/>
                <w:sz w:val="20"/>
                <w:szCs w:val="20"/>
                <w:lang w:bidi="ne-NP"/>
              </w:rPr>
            </w:pPr>
            <w:ins w:id="7085" w:author="user" w:date="2012-02-29T14:49:00Z">
              <w:r w:rsidRPr="00043E81">
                <w:rPr>
                  <w:rFonts w:ascii="Calibri" w:hAnsi="Calibri" w:cs="Calibri"/>
                  <w:sz w:val="20"/>
                  <w:szCs w:val="20"/>
                  <w:lang w:bidi="ne-NP"/>
                </w:rPr>
                <w:t>-</w:t>
              </w:r>
            </w:ins>
          </w:p>
        </w:tc>
        <w:tc>
          <w:tcPr>
            <w:tcW w:w="833"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086" w:author="user" w:date="2012-02-29T14:49:00Z"/>
                <w:rFonts w:ascii="Calibri" w:hAnsi="Calibri" w:cs="Calibri"/>
                <w:sz w:val="20"/>
                <w:szCs w:val="20"/>
                <w:lang w:bidi="ne-NP"/>
              </w:rPr>
            </w:pPr>
            <w:ins w:id="7087" w:author="user" w:date="2012-02-29T14:49:00Z">
              <w:r w:rsidRPr="00043E81">
                <w:rPr>
                  <w:rFonts w:ascii="Calibri" w:hAnsi="Calibri" w:cs="Calibri"/>
                  <w:sz w:val="20"/>
                  <w:szCs w:val="20"/>
                  <w:lang w:bidi="ne-NP"/>
                </w:rPr>
                <w:t>3</w:t>
              </w:r>
            </w:ins>
          </w:p>
        </w:tc>
      </w:tr>
      <w:tr w:rsidR="002B6273" w:rsidRPr="00145B40" w:rsidTr="0074335E">
        <w:trPr>
          <w:trHeight w:val="300"/>
          <w:ins w:id="7088" w:author="user" w:date="2012-02-29T14:49:00Z"/>
        </w:trPr>
        <w:tc>
          <w:tcPr>
            <w:tcW w:w="1813"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7089" w:author="user" w:date="2012-02-29T14:49:00Z"/>
                <w:rFonts w:ascii="Calibri" w:hAnsi="Calibri" w:cs="Calibri"/>
                <w:sz w:val="20"/>
                <w:szCs w:val="20"/>
                <w:lang w:bidi="ne-NP"/>
              </w:rPr>
            </w:pPr>
            <w:ins w:id="7090" w:author="user" w:date="2012-02-29T14:49:00Z">
              <w:r w:rsidRPr="00043E81">
                <w:rPr>
                  <w:rFonts w:ascii="Calibri" w:hAnsi="Calibri" w:cs="Calibri"/>
                  <w:sz w:val="20"/>
                  <w:szCs w:val="20"/>
                  <w:lang w:bidi="ne-NP"/>
                </w:rPr>
                <w:t>Basamadi</w:t>
              </w:r>
            </w:ins>
          </w:p>
        </w:tc>
        <w:tc>
          <w:tcPr>
            <w:tcW w:w="937"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091" w:author="user" w:date="2012-02-29T14:49:00Z"/>
                <w:rFonts w:ascii="Calibri" w:hAnsi="Calibri" w:cs="Calibri"/>
                <w:sz w:val="20"/>
                <w:szCs w:val="20"/>
                <w:lang w:bidi="ne-NP"/>
              </w:rPr>
            </w:pPr>
            <w:ins w:id="7092" w:author="user" w:date="2012-02-29T14:49:00Z">
              <w:r w:rsidRPr="00043E81">
                <w:rPr>
                  <w:rFonts w:ascii="Calibri" w:hAnsi="Calibri" w:cs="Calibri"/>
                  <w:sz w:val="20"/>
                  <w:szCs w:val="20"/>
                  <w:lang w:bidi="ne-NP"/>
                </w:rPr>
                <w:t>3</w:t>
              </w:r>
            </w:ins>
          </w:p>
        </w:tc>
        <w:tc>
          <w:tcPr>
            <w:tcW w:w="94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093" w:author="user" w:date="2012-02-29T14:49:00Z"/>
                <w:rFonts w:ascii="Calibri" w:hAnsi="Calibri" w:cs="Calibri"/>
                <w:sz w:val="20"/>
                <w:szCs w:val="20"/>
                <w:lang w:bidi="ne-NP"/>
              </w:rPr>
            </w:pPr>
            <w:ins w:id="7094" w:author="user" w:date="2012-02-29T14:49:00Z">
              <w:r w:rsidRPr="00043E81">
                <w:rPr>
                  <w:rFonts w:ascii="Calibri" w:hAnsi="Calibri" w:cs="Calibri"/>
                  <w:sz w:val="20"/>
                  <w:szCs w:val="20"/>
                  <w:lang w:bidi="ne-NP"/>
                </w:rPr>
                <w:t>1</w:t>
              </w:r>
            </w:ins>
          </w:p>
        </w:tc>
        <w:tc>
          <w:tcPr>
            <w:tcW w:w="1017"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095" w:author="user" w:date="2012-02-29T14:49:00Z"/>
                <w:rFonts w:ascii="Calibri" w:hAnsi="Calibri" w:cs="Calibri"/>
                <w:sz w:val="20"/>
                <w:szCs w:val="20"/>
                <w:lang w:bidi="ne-NP"/>
              </w:rPr>
            </w:pPr>
            <w:ins w:id="7096" w:author="user" w:date="2012-02-29T14:49:00Z">
              <w:r w:rsidRPr="00043E81">
                <w:rPr>
                  <w:rFonts w:ascii="Calibri" w:hAnsi="Calibri" w:cs="Calibri"/>
                  <w:sz w:val="20"/>
                  <w:szCs w:val="20"/>
                  <w:lang w:bidi="ne-NP"/>
                </w:rPr>
                <w:t>-</w:t>
              </w:r>
            </w:ins>
          </w:p>
        </w:tc>
        <w:tc>
          <w:tcPr>
            <w:tcW w:w="1247"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097" w:author="user" w:date="2012-02-29T14:49:00Z"/>
                <w:rFonts w:ascii="Calibri" w:hAnsi="Calibri" w:cs="Calibri"/>
                <w:sz w:val="20"/>
                <w:szCs w:val="20"/>
                <w:lang w:bidi="ne-NP"/>
              </w:rPr>
            </w:pPr>
            <w:ins w:id="7098" w:author="user" w:date="2012-02-29T14:49:00Z">
              <w:r w:rsidRPr="00043E81">
                <w:rPr>
                  <w:rFonts w:ascii="Calibri" w:hAnsi="Calibri" w:cs="Calibri"/>
                  <w:sz w:val="20"/>
                  <w:szCs w:val="20"/>
                  <w:lang w:bidi="ne-NP"/>
                </w:rPr>
                <w:t>3</w:t>
              </w:r>
            </w:ins>
          </w:p>
        </w:tc>
        <w:tc>
          <w:tcPr>
            <w:tcW w:w="947"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099" w:author="user" w:date="2012-02-29T14:49:00Z"/>
                <w:rFonts w:ascii="Calibri" w:hAnsi="Calibri" w:cs="Calibri"/>
                <w:sz w:val="20"/>
                <w:szCs w:val="20"/>
                <w:lang w:bidi="ne-NP"/>
              </w:rPr>
            </w:pPr>
            <w:ins w:id="7100" w:author="user" w:date="2012-02-29T14:49:00Z">
              <w:r w:rsidRPr="00043E81">
                <w:rPr>
                  <w:rFonts w:ascii="Calibri" w:hAnsi="Calibri" w:cs="Calibri"/>
                  <w:sz w:val="20"/>
                  <w:szCs w:val="20"/>
                  <w:lang w:bidi="ne-NP"/>
                </w:rPr>
                <w:t>5</w:t>
              </w:r>
            </w:ins>
          </w:p>
        </w:tc>
        <w:tc>
          <w:tcPr>
            <w:tcW w:w="783"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101" w:author="user" w:date="2012-02-29T14:49:00Z"/>
                <w:rFonts w:ascii="Calibri" w:hAnsi="Calibri" w:cs="Calibri"/>
                <w:sz w:val="20"/>
                <w:szCs w:val="20"/>
                <w:lang w:bidi="ne-NP"/>
              </w:rPr>
            </w:pPr>
            <w:ins w:id="7102" w:author="user" w:date="2012-02-29T14:49:00Z">
              <w:r w:rsidRPr="00043E81">
                <w:rPr>
                  <w:rFonts w:ascii="Calibri" w:hAnsi="Calibri" w:cs="Calibri"/>
                  <w:sz w:val="20"/>
                  <w:szCs w:val="20"/>
                  <w:lang w:bidi="ne-NP"/>
                </w:rPr>
                <w:t>3</w:t>
              </w:r>
            </w:ins>
          </w:p>
        </w:tc>
        <w:tc>
          <w:tcPr>
            <w:tcW w:w="1054"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103" w:author="user" w:date="2012-02-29T14:49:00Z"/>
                <w:rFonts w:ascii="Calibri" w:hAnsi="Calibri" w:cs="Calibri"/>
                <w:sz w:val="20"/>
                <w:szCs w:val="20"/>
                <w:lang w:bidi="ne-NP"/>
              </w:rPr>
            </w:pPr>
            <w:ins w:id="7104" w:author="user" w:date="2012-02-29T14:49:00Z">
              <w:r w:rsidRPr="00043E81">
                <w:rPr>
                  <w:rFonts w:ascii="Calibri" w:hAnsi="Calibri" w:cs="Calibri"/>
                  <w:sz w:val="20"/>
                  <w:szCs w:val="20"/>
                  <w:lang w:bidi="ne-NP"/>
                </w:rPr>
                <w:t>1</w:t>
              </w:r>
            </w:ins>
          </w:p>
        </w:tc>
        <w:tc>
          <w:tcPr>
            <w:tcW w:w="833"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105" w:author="user" w:date="2012-02-29T14:49:00Z"/>
                <w:rFonts w:ascii="Calibri" w:hAnsi="Calibri" w:cs="Calibri"/>
                <w:sz w:val="20"/>
                <w:szCs w:val="20"/>
                <w:lang w:bidi="ne-NP"/>
              </w:rPr>
            </w:pPr>
            <w:ins w:id="7106" w:author="user" w:date="2012-02-29T14:49:00Z">
              <w:r w:rsidRPr="00043E81">
                <w:rPr>
                  <w:rFonts w:ascii="Calibri" w:hAnsi="Calibri" w:cs="Calibri"/>
                  <w:sz w:val="20"/>
                  <w:szCs w:val="20"/>
                  <w:lang w:bidi="ne-NP"/>
                </w:rPr>
                <w:t>16</w:t>
              </w:r>
            </w:ins>
          </w:p>
        </w:tc>
      </w:tr>
      <w:tr w:rsidR="002B6273" w:rsidRPr="00145B40" w:rsidTr="0074335E">
        <w:trPr>
          <w:trHeight w:val="300"/>
          <w:ins w:id="7107" w:author="user" w:date="2012-02-29T14:49:00Z"/>
        </w:trPr>
        <w:tc>
          <w:tcPr>
            <w:tcW w:w="1813"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7108" w:author="user" w:date="2012-02-29T14:49:00Z"/>
                <w:rFonts w:ascii="Calibri" w:hAnsi="Calibri" w:cs="Calibri"/>
                <w:sz w:val="20"/>
                <w:szCs w:val="20"/>
                <w:lang w:bidi="ne-NP"/>
              </w:rPr>
            </w:pPr>
            <w:ins w:id="7109" w:author="user" w:date="2012-02-29T14:49:00Z">
              <w:r w:rsidRPr="00043E81">
                <w:rPr>
                  <w:rFonts w:ascii="Calibri" w:hAnsi="Calibri" w:cs="Calibri"/>
                  <w:sz w:val="20"/>
                  <w:szCs w:val="20"/>
                  <w:lang w:bidi="ne-NP"/>
                </w:rPr>
                <w:t>Manahari</w:t>
              </w:r>
            </w:ins>
          </w:p>
        </w:tc>
        <w:tc>
          <w:tcPr>
            <w:tcW w:w="937"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110" w:author="user" w:date="2012-02-29T14:49:00Z"/>
                <w:rFonts w:ascii="Calibri" w:hAnsi="Calibri" w:cs="Calibri"/>
                <w:sz w:val="20"/>
                <w:szCs w:val="20"/>
                <w:lang w:bidi="ne-NP"/>
              </w:rPr>
            </w:pPr>
            <w:ins w:id="7111" w:author="user" w:date="2012-02-29T14:49:00Z">
              <w:r w:rsidRPr="00043E81">
                <w:rPr>
                  <w:rFonts w:ascii="Calibri" w:hAnsi="Calibri" w:cs="Calibri"/>
                  <w:sz w:val="20"/>
                  <w:szCs w:val="20"/>
                  <w:lang w:bidi="ne-NP"/>
                </w:rPr>
                <w:t>3</w:t>
              </w:r>
            </w:ins>
          </w:p>
        </w:tc>
        <w:tc>
          <w:tcPr>
            <w:tcW w:w="94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112" w:author="user" w:date="2012-02-29T14:49:00Z"/>
                <w:rFonts w:ascii="Calibri" w:hAnsi="Calibri" w:cs="Calibri"/>
                <w:sz w:val="20"/>
                <w:szCs w:val="20"/>
                <w:lang w:bidi="ne-NP"/>
              </w:rPr>
            </w:pPr>
            <w:ins w:id="7113" w:author="user" w:date="2012-02-29T14:49:00Z">
              <w:r w:rsidRPr="00043E81">
                <w:rPr>
                  <w:rFonts w:ascii="Calibri" w:hAnsi="Calibri" w:cs="Calibri"/>
                  <w:sz w:val="20"/>
                  <w:szCs w:val="20"/>
                  <w:lang w:bidi="ne-NP"/>
                </w:rPr>
                <w:t>6</w:t>
              </w:r>
            </w:ins>
          </w:p>
        </w:tc>
        <w:tc>
          <w:tcPr>
            <w:tcW w:w="1017"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114" w:author="user" w:date="2012-02-29T14:49:00Z"/>
                <w:rFonts w:ascii="Calibri" w:hAnsi="Calibri" w:cs="Calibri"/>
                <w:sz w:val="20"/>
                <w:szCs w:val="20"/>
                <w:lang w:bidi="ne-NP"/>
              </w:rPr>
            </w:pPr>
            <w:ins w:id="7115" w:author="user" w:date="2012-02-29T14:49:00Z">
              <w:r w:rsidRPr="00043E81">
                <w:rPr>
                  <w:rFonts w:ascii="Calibri" w:hAnsi="Calibri" w:cs="Calibri"/>
                  <w:sz w:val="20"/>
                  <w:szCs w:val="20"/>
                  <w:lang w:bidi="ne-NP"/>
                </w:rPr>
                <w:t>2</w:t>
              </w:r>
            </w:ins>
          </w:p>
        </w:tc>
        <w:tc>
          <w:tcPr>
            <w:tcW w:w="1247"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116" w:author="user" w:date="2012-02-29T14:49:00Z"/>
                <w:rFonts w:ascii="Calibri" w:hAnsi="Calibri" w:cs="Calibri"/>
                <w:sz w:val="20"/>
                <w:szCs w:val="20"/>
                <w:lang w:bidi="ne-NP"/>
              </w:rPr>
            </w:pPr>
            <w:ins w:id="7117" w:author="user" w:date="2012-02-29T14:49:00Z">
              <w:r w:rsidRPr="00043E81">
                <w:rPr>
                  <w:rFonts w:ascii="Calibri" w:hAnsi="Calibri" w:cs="Calibri"/>
                  <w:sz w:val="20"/>
                  <w:szCs w:val="20"/>
                  <w:lang w:bidi="ne-NP"/>
                </w:rPr>
                <w:t>6</w:t>
              </w:r>
            </w:ins>
          </w:p>
        </w:tc>
        <w:tc>
          <w:tcPr>
            <w:tcW w:w="947"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118" w:author="user" w:date="2012-02-29T14:49:00Z"/>
                <w:rFonts w:ascii="Calibri" w:hAnsi="Calibri" w:cs="Calibri"/>
                <w:sz w:val="20"/>
                <w:szCs w:val="20"/>
                <w:lang w:bidi="ne-NP"/>
              </w:rPr>
            </w:pPr>
            <w:ins w:id="7119" w:author="user" w:date="2012-02-29T14:49:00Z">
              <w:r w:rsidRPr="00043E81">
                <w:rPr>
                  <w:rFonts w:ascii="Calibri" w:hAnsi="Calibri" w:cs="Calibri"/>
                  <w:sz w:val="20"/>
                  <w:szCs w:val="20"/>
                  <w:lang w:bidi="ne-NP"/>
                </w:rPr>
                <w:t>2</w:t>
              </w:r>
            </w:ins>
          </w:p>
        </w:tc>
        <w:tc>
          <w:tcPr>
            <w:tcW w:w="783"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120" w:author="user" w:date="2012-02-29T14:49:00Z"/>
                <w:rFonts w:ascii="Calibri" w:hAnsi="Calibri" w:cs="Calibri"/>
                <w:sz w:val="20"/>
                <w:szCs w:val="20"/>
                <w:lang w:bidi="ne-NP"/>
              </w:rPr>
            </w:pPr>
            <w:ins w:id="7121" w:author="user" w:date="2012-02-29T14:49:00Z">
              <w:r w:rsidRPr="00043E81">
                <w:rPr>
                  <w:rFonts w:ascii="Calibri" w:hAnsi="Calibri" w:cs="Calibri"/>
                  <w:sz w:val="20"/>
                  <w:szCs w:val="20"/>
                  <w:lang w:bidi="ne-NP"/>
                </w:rPr>
                <w:t>5</w:t>
              </w:r>
            </w:ins>
          </w:p>
        </w:tc>
        <w:tc>
          <w:tcPr>
            <w:tcW w:w="1054"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122" w:author="user" w:date="2012-02-29T14:49:00Z"/>
                <w:rFonts w:ascii="Calibri" w:hAnsi="Calibri" w:cs="Calibri"/>
                <w:sz w:val="20"/>
                <w:szCs w:val="20"/>
                <w:lang w:bidi="ne-NP"/>
              </w:rPr>
            </w:pPr>
            <w:ins w:id="7123" w:author="user" w:date="2012-02-29T14:49:00Z">
              <w:r w:rsidRPr="00043E81">
                <w:rPr>
                  <w:rFonts w:ascii="Calibri" w:hAnsi="Calibri" w:cs="Calibri"/>
                  <w:sz w:val="20"/>
                  <w:szCs w:val="20"/>
                  <w:lang w:bidi="ne-NP"/>
                </w:rPr>
                <w:t>1</w:t>
              </w:r>
            </w:ins>
          </w:p>
        </w:tc>
        <w:tc>
          <w:tcPr>
            <w:tcW w:w="833"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124" w:author="user" w:date="2012-02-29T14:49:00Z"/>
                <w:rFonts w:ascii="Calibri" w:hAnsi="Calibri" w:cs="Calibri"/>
                <w:sz w:val="20"/>
                <w:szCs w:val="20"/>
                <w:lang w:bidi="ne-NP"/>
              </w:rPr>
            </w:pPr>
            <w:ins w:id="7125" w:author="user" w:date="2012-02-29T14:49:00Z">
              <w:r w:rsidRPr="00043E81">
                <w:rPr>
                  <w:rFonts w:ascii="Calibri" w:hAnsi="Calibri" w:cs="Calibri"/>
                  <w:sz w:val="20"/>
                  <w:szCs w:val="20"/>
                  <w:lang w:bidi="ne-NP"/>
                </w:rPr>
                <w:t>25</w:t>
              </w:r>
            </w:ins>
          </w:p>
        </w:tc>
      </w:tr>
      <w:tr w:rsidR="002B6273" w:rsidRPr="00145B40" w:rsidTr="0074335E">
        <w:trPr>
          <w:trHeight w:val="300"/>
          <w:ins w:id="7126" w:author="user" w:date="2012-02-29T14:49:00Z"/>
        </w:trPr>
        <w:tc>
          <w:tcPr>
            <w:tcW w:w="1813"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7127" w:author="user" w:date="2012-02-29T14:49:00Z"/>
                <w:rFonts w:ascii="Calibri" w:hAnsi="Calibri" w:cs="Calibri"/>
                <w:sz w:val="20"/>
                <w:szCs w:val="20"/>
                <w:lang w:bidi="ne-NP"/>
              </w:rPr>
            </w:pPr>
            <w:ins w:id="7128" w:author="user" w:date="2012-02-29T14:49:00Z">
              <w:r w:rsidRPr="00043E81">
                <w:rPr>
                  <w:rFonts w:ascii="Calibri" w:hAnsi="Calibri" w:cs="Calibri"/>
                  <w:sz w:val="20"/>
                  <w:szCs w:val="20"/>
                  <w:lang w:bidi="ne-NP"/>
                </w:rPr>
                <w:t>Birendranagar</w:t>
              </w:r>
            </w:ins>
          </w:p>
        </w:tc>
        <w:tc>
          <w:tcPr>
            <w:tcW w:w="937"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129" w:author="user" w:date="2012-02-29T14:49:00Z"/>
                <w:rFonts w:ascii="Calibri" w:hAnsi="Calibri" w:cs="Calibri"/>
                <w:sz w:val="20"/>
                <w:szCs w:val="20"/>
                <w:lang w:bidi="ne-NP"/>
              </w:rPr>
            </w:pPr>
            <w:ins w:id="7130" w:author="user" w:date="2012-02-29T14:49:00Z">
              <w:r w:rsidRPr="00043E81">
                <w:rPr>
                  <w:rFonts w:ascii="Calibri" w:hAnsi="Calibri" w:cs="Calibri"/>
                  <w:sz w:val="20"/>
                  <w:szCs w:val="20"/>
                  <w:lang w:bidi="ne-NP"/>
                </w:rPr>
                <w:t>2</w:t>
              </w:r>
            </w:ins>
          </w:p>
        </w:tc>
        <w:tc>
          <w:tcPr>
            <w:tcW w:w="94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131" w:author="user" w:date="2012-02-29T14:49:00Z"/>
                <w:rFonts w:ascii="Calibri" w:hAnsi="Calibri" w:cs="Calibri"/>
                <w:sz w:val="20"/>
                <w:szCs w:val="20"/>
                <w:lang w:bidi="ne-NP"/>
              </w:rPr>
            </w:pPr>
            <w:ins w:id="7132" w:author="user" w:date="2012-02-29T14:49:00Z">
              <w:r w:rsidRPr="00043E81">
                <w:rPr>
                  <w:rFonts w:ascii="Calibri" w:hAnsi="Calibri" w:cs="Calibri"/>
                  <w:sz w:val="20"/>
                  <w:szCs w:val="20"/>
                  <w:lang w:bidi="ne-NP"/>
                </w:rPr>
                <w:t>-</w:t>
              </w:r>
            </w:ins>
          </w:p>
        </w:tc>
        <w:tc>
          <w:tcPr>
            <w:tcW w:w="1017"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133" w:author="user" w:date="2012-02-29T14:49:00Z"/>
                <w:rFonts w:ascii="Calibri" w:hAnsi="Calibri" w:cs="Calibri"/>
                <w:sz w:val="20"/>
                <w:szCs w:val="20"/>
                <w:lang w:bidi="ne-NP"/>
              </w:rPr>
            </w:pPr>
            <w:ins w:id="7134" w:author="user" w:date="2012-02-29T14:49:00Z">
              <w:r w:rsidRPr="00043E81">
                <w:rPr>
                  <w:rFonts w:ascii="Calibri" w:hAnsi="Calibri" w:cs="Calibri"/>
                  <w:sz w:val="20"/>
                  <w:szCs w:val="20"/>
                  <w:lang w:bidi="ne-NP"/>
                </w:rPr>
                <w:t>1</w:t>
              </w:r>
            </w:ins>
          </w:p>
        </w:tc>
        <w:tc>
          <w:tcPr>
            <w:tcW w:w="1247"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135" w:author="user" w:date="2012-02-29T14:49:00Z"/>
                <w:rFonts w:ascii="Calibri" w:hAnsi="Calibri" w:cs="Calibri"/>
                <w:sz w:val="20"/>
                <w:szCs w:val="20"/>
                <w:lang w:bidi="ne-NP"/>
              </w:rPr>
            </w:pPr>
            <w:ins w:id="7136" w:author="user" w:date="2012-02-29T14:49:00Z">
              <w:r w:rsidRPr="00043E81">
                <w:rPr>
                  <w:rFonts w:ascii="Calibri" w:hAnsi="Calibri" w:cs="Calibri"/>
                  <w:sz w:val="20"/>
                  <w:szCs w:val="20"/>
                  <w:lang w:bidi="ne-NP"/>
                </w:rPr>
                <w:t>3</w:t>
              </w:r>
            </w:ins>
          </w:p>
        </w:tc>
        <w:tc>
          <w:tcPr>
            <w:tcW w:w="947"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137" w:author="user" w:date="2012-02-29T14:49:00Z"/>
                <w:rFonts w:ascii="Calibri" w:hAnsi="Calibri" w:cs="Calibri"/>
                <w:sz w:val="20"/>
                <w:szCs w:val="20"/>
                <w:lang w:bidi="ne-NP"/>
              </w:rPr>
            </w:pPr>
            <w:ins w:id="7138" w:author="user" w:date="2012-02-29T14:49:00Z">
              <w:r w:rsidRPr="00043E81">
                <w:rPr>
                  <w:rFonts w:ascii="Calibri" w:hAnsi="Calibri" w:cs="Calibri"/>
                  <w:sz w:val="20"/>
                  <w:szCs w:val="20"/>
                  <w:lang w:bidi="ne-NP"/>
                </w:rPr>
                <w:t>-</w:t>
              </w:r>
            </w:ins>
          </w:p>
        </w:tc>
        <w:tc>
          <w:tcPr>
            <w:tcW w:w="783"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139" w:author="user" w:date="2012-02-29T14:49:00Z"/>
                <w:rFonts w:ascii="Calibri" w:hAnsi="Calibri" w:cs="Calibri"/>
                <w:sz w:val="20"/>
                <w:szCs w:val="20"/>
                <w:lang w:bidi="ne-NP"/>
              </w:rPr>
            </w:pPr>
            <w:ins w:id="7140" w:author="user" w:date="2012-02-29T14:49:00Z">
              <w:r w:rsidRPr="00043E81">
                <w:rPr>
                  <w:rFonts w:ascii="Calibri" w:hAnsi="Calibri" w:cs="Calibri"/>
                  <w:sz w:val="20"/>
                  <w:szCs w:val="20"/>
                  <w:lang w:bidi="ne-NP"/>
                </w:rPr>
                <w:t>2</w:t>
              </w:r>
            </w:ins>
          </w:p>
        </w:tc>
        <w:tc>
          <w:tcPr>
            <w:tcW w:w="1054"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141" w:author="user" w:date="2012-02-29T14:49:00Z"/>
                <w:rFonts w:ascii="Calibri" w:hAnsi="Calibri" w:cs="Calibri"/>
                <w:sz w:val="20"/>
                <w:szCs w:val="20"/>
                <w:lang w:bidi="ne-NP"/>
              </w:rPr>
            </w:pPr>
            <w:ins w:id="7142" w:author="user" w:date="2012-02-29T14:49:00Z">
              <w:r w:rsidRPr="00043E81">
                <w:rPr>
                  <w:rFonts w:ascii="Calibri" w:hAnsi="Calibri" w:cs="Calibri"/>
                  <w:sz w:val="20"/>
                  <w:szCs w:val="20"/>
                  <w:lang w:bidi="ne-NP"/>
                </w:rPr>
                <w:t>2</w:t>
              </w:r>
            </w:ins>
          </w:p>
        </w:tc>
        <w:tc>
          <w:tcPr>
            <w:tcW w:w="833"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143" w:author="user" w:date="2012-02-29T14:49:00Z"/>
                <w:rFonts w:ascii="Calibri" w:hAnsi="Calibri" w:cs="Calibri"/>
                <w:sz w:val="20"/>
                <w:szCs w:val="20"/>
                <w:lang w:bidi="ne-NP"/>
              </w:rPr>
            </w:pPr>
            <w:ins w:id="7144" w:author="user" w:date="2012-02-29T14:49:00Z">
              <w:r w:rsidRPr="00043E81">
                <w:rPr>
                  <w:rFonts w:ascii="Calibri" w:hAnsi="Calibri" w:cs="Calibri"/>
                  <w:sz w:val="20"/>
                  <w:szCs w:val="20"/>
                  <w:lang w:bidi="ne-NP"/>
                </w:rPr>
                <w:t>10</w:t>
              </w:r>
            </w:ins>
          </w:p>
        </w:tc>
      </w:tr>
      <w:tr w:rsidR="002B6273" w:rsidRPr="00145B40" w:rsidTr="0074335E">
        <w:trPr>
          <w:trHeight w:val="300"/>
          <w:ins w:id="7145" w:author="user" w:date="2012-02-29T14:49:00Z"/>
        </w:trPr>
        <w:tc>
          <w:tcPr>
            <w:tcW w:w="1813"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7146" w:author="user" w:date="2012-02-29T14:49:00Z"/>
                <w:rFonts w:ascii="Calibri" w:hAnsi="Calibri" w:cs="Calibri"/>
                <w:sz w:val="20"/>
                <w:szCs w:val="20"/>
                <w:lang w:bidi="ne-NP"/>
              </w:rPr>
            </w:pPr>
            <w:ins w:id="7147" w:author="user" w:date="2012-02-29T14:49:00Z">
              <w:r w:rsidRPr="00043E81">
                <w:rPr>
                  <w:rFonts w:ascii="Calibri" w:hAnsi="Calibri" w:cs="Calibri"/>
                  <w:sz w:val="20"/>
                  <w:szCs w:val="20"/>
                  <w:lang w:bidi="ne-NP"/>
                </w:rPr>
                <w:t>Chainpur</w:t>
              </w:r>
            </w:ins>
          </w:p>
        </w:tc>
        <w:tc>
          <w:tcPr>
            <w:tcW w:w="937"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148" w:author="user" w:date="2012-02-29T14:49:00Z"/>
                <w:rFonts w:ascii="Calibri" w:hAnsi="Calibri" w:cs="Calibri"/>
                <w:sz w:val="20"/>
                <w:szCs w:val="20"/>
                <w:lang w:bidi="ne-NP"/>
              </w:rPr>
            </w:pPr>
            <w:ins w:id="7149" w:author="user" w:date="2012-02-29T14:49:00Z">
              <w:r w:rsidRPr="00043E81">
                <w:rPr>
                  <w:rFonts w:ascii="Calibri" w:hAnsi="Calibri" w:cs="Calibri"/>
                  <w:sz w:val="20"/>
                  <w:szCs w:val="20"/>
                  <w:lang w:bidi="ne-NP"/>
                </w:rPr>
                <w:t>2</w:t>
              </w:r>
            </w:ins>
          </w:p>
        </w:tc>
        <w:tc>
          <w:tcPr>
            <w:tcW w:w="94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150" w:author="user" w:date="2012-02-29T14:49:00Z"/>
                <w:rFonts w:ascii="Calibri" w:hAnsi="Calibri" w:cs="Calibri"/>
                <w:sz w:val="20"/>
                <w:szCs w:val="20"/>
                <w:lang w:bidi="ne-NP"/>
              </w:rPr>
            </w:pPr>
            <w:ins w:id="7151" w:author="user" w:date="2012-02-29T14:49:00Z">
              <w:r w:rsidRPr="00043E81">
                <w:rPr>
                  <w:rFonts w:ascii="Calibri" w:hAnsi="Calibri" w:cs="Calibri"/>
                  <w:sz w:val="20"/>
                  <w:szCs w:val="20"/>
                  <w:lang w:bidi="ne-NP"/>
                </w:rPr>
                <w:t>-</w:t>
              </w:r>
            </w:ins>
          </w:p>
        </w:tc>
        <w:tc>
          <w:tcPr>
            <w:tcW w:w="1017"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152" w:author="user" w:date="2012-02-29T14:49:00Z"/>
                <w:rFonts w:ascii="Calibri" w:hAnsi="Calibri" w:cs="Calibri"/>
                <w:sz w:val="20"/>
                <w:szCs w:val="20"/>
                <w:lang w:bidi="ne-NP"/>
              </w:rPr>
            </w:pPr>
            <w:ins w:id="7153" w:author="user" w:date="2012-02-29T14:49:00Z">
              <w:r w:rsidRPr="00043E81">
                <w:rPr>
                  <w:rFonts w:ascii="Calibri" w:hAnsi="Calibri" w:cs="Calibri"/>
                  <w:sz w:val="20"/>
                  <w:szCs w:val="20"/>
                  <w:lang w:bidi="ne-NP"/>
                </w:rPr>
                <w:t>2</w:t>
              </w:r>
            </w:ins>
          </w:p>
        </w:tc>
        <w:tc>
          <w:tcPr>
            <w:tcW w:w="1247"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154" w:author="user" w:date="2012-02-29T14:49:00Z"/>
                <w:rFonts w:ascii="Calibri" w:hAnsi="Calibri" w:cs="Calibri"/>
                <w:sz w:val="20"/>
                <w:szCs w:val="20"/>
                <w:lang w:bidi="ne-NP"/>
              </w:rPr>
            </w:pPr>
            <w:ins w:id="7155" w:author="user" w:date="2012-02-29T14:49:00Z">
              <w:r w:rsidRPr="00043E81">
                <w:rPr>
                  <w:rFonts w:ascii="Calibri" w:hAnsi="Calibri" w:cs="Calibri"/>
                  <w:sz w:val="20"/>
                  <w:szCs w:val="20"/>
                  <w:lang w:bidi="ne-NP"/>
                </w:rPr>
                <w:t>2</w:t>
              </w:r>
            </w:ins>
          </w:p>
        </w:tc>
        <w:tc>
          <w:tcPr>
            <w:tcW w:w="947"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156" w:author="user" w:date="2012-02-29T14:49:00Z"/>
                <w:rFonts w:ascii="Calibri" w:hAnsi="Calibri" w:cs="Calibri"/>
                <w:sz w:val="20"/>
                <w:szCs w:val="20"/>
                <w:lang w:bidi="ne-NP"/>
              </w:rPr>
            </w:pPr>
            <w:ins w:id="7157" w:author="user" w:date="2012-02-29T14:49:00Z">
              <w:r w:rsidRPr="00043E81">
                <w:rPr>
                  <w:rFonts w:ascii="Calibri" w:hAnsi="Calibri" w:cs="Calibri"/>
                  <w:sz w:val="20"/>
                  <w:szCs w:val="20"/>
                  <w:lang w:bidi="ne-NP"/>
                </w:rPr>
                <w:t>2</w:t>
              </w:r>
            </w:ins>
          </w:p>
        </w:tc>
        <w:tc>
          <w:tcPr>
            <w:tcW w:w="783"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158" w:author="user" w:date="2012-02-29T14:49:00Z"/>
                <w:rFonts w:ascii="Calibri" w:hAnsi="Calibri" w:cs="Calibri"/>
                <w:sz w:val="20"/>
                <w:szCs w:val="20"/>
                <w:lang w:bidi="ne-NP"/>
              </w:rPr>
            </w:pPr>
            <w:ins w:id="7159" w:author="user" w:date="2012-02-29T14:49:00Z">
              <w:r w:rsidRPr="00043E81">
                <w:rPr>
                  <w:rFonts w:ascii="Calibri" w:hAnsi="Calibri" w:cs="Calibri"/>
                  <w:sz w:val="20"/>
                  <w:szCs w:val="20"/>
                  <w:lang w:bidi="ne-NP"/>
                </w:rPr>
                <w:t>1</w:t>
              </w:r>
            </w:ins>
          </w:p>
        </w:tc>
        <w:tc>
          <w:tcPr>
            <w:tcW w:w="1054"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160" w:author="user" w:date="2012-02-29T14:49:00Z"/>
                <w:rFonts w:ascii="Calibri" w:hAnsi="Calibri" w:cs="Calibri"/>
                <w:sz w:val="20"/>
                <w:szCs w:val="20"/>
                <w:lang w:bidi="ne-NP"/>
              </w:rPr>
            </w:pPr>
            <w:ins w:id="7161" w:author="user" w:date="2012-02-29T14:49:00Z">
              <w:r w:rsidRPr="00043E81">
                <w:rPr>
                  <w:rFonts w:ascii="Calibri" w:hAnsi="Calibri" w:cs="Calibri"/>
                  <w:sz w:val="20"/>
                  <w:szCs w:val="20"/>
                  <w:lang w:bidi="ne-NP"/>
                </w:rPr>
                <w:t>-</w:t>
              </w:r>
            </w:ins>
          </w:p>
        </w:tc>
        <w:tc>
          <w:tcPr>
            <w:tcW w:w="833"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162" w:author="user" w:date="2012-02-29T14:49:00Z"/>
                <w:rFonts w:ascii="Calibri" w:hAnsi="Calibri" w:cs="Calibri"/>
                <w:sz w:val="20"/>
                <w:szCs w:val="20"/>
                <w:lang w:bidi="ne-NP"/>
              </w:rPr>
            </w:pPr>
            <w:ins w:id="7163" w:author="user" w:date="2012-02-29T14:49:00Z">
              <w:r w:rsidRPr="00043E81">
                <w:rPr>
                  <w:rFonts w:ascii="Calibri" w:hAnsi="Calibri" w:cs="Calibri"/>
                  <w:sz w:val="20"/>
                  <w:szCs w:val="20"/>
                  <w:lang w:bidi="ne-NP"/>
                </w:rPr>
                <w:t>9</w:t>
              </w:r>
            </w:ins>
          </w:p>
        </w:tc>
      </w:tr>
      <w:tr w:rsidR="002B6273" w:rsidRPr="00145B40" w:rsidTr="0074335E">
        <w:trPr>
          <w:trHeight w:val="300"/>
          <w:ins w:id="7164" w:author="user" w:date="2012-02-29T14:49:00Z"/>
        </w:trPr>
        <w:tc>
          <w:tcPr>
            <w:tcW w:w="1813"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7165" w:author="user" w:date="2012-02-29T14:49:00Z"/>
                <w:rFonts w:ascii="Calibri" w:hAnsi="Calibri" w:cs="Calibri"/>
                <w:sz w:val="20"/>
                <w:szCs w:val="20"/>
                <w:lang w:bidi="ne-NP"/>
              </w:rPr>
            </w:pPr>
            <w:ins w:id="7166" w:author="user" w:date="2012-02-29T14:49:00Z">
              <w:r w:rsidRPr="00043E81">
                <w:rPr>
                  <w:rFonts w:ascii="Calibri" w:hAnsi="Calibri" w:cs="Calibri"/>
                  <w:sz w:val="20"/>
                  <w:szCs w:val="20"/>
                  <w:lang w:bidi="ne-NP"/>
                </w:rPr>
                <w:t>Jutpani</w:t>
              </w:r>
            </w:ins>
          </w:p>
        </w:tc>
        <w:tc>
          <w:tcPr>
            <w:tcW w:w="937"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167" w:author="user" w:date="2012-02-29T14:49:00Z"/>
                <w:rFonts w:ascii="Calibri" w:hAnsi="Calibri" w:cs="Calibri"/>
                <w:sz w:val="20"/>
                <w:szCs w:val="20"/>
                <w:lang w:bidi="ne-NP"/>
              </w:rPr>
            </w:pPr>
            <w:ins w:id="7168" w:author="user" w:date="2012-02-29T14:49:00Z">
              <w:r w:rsidRPr="00043E81">
                <w:rPr>
                  <w:rFonts w:ascii="Calibri" w:hAnsi="Calibri" w:cs="Calibri"/>
                  <w:sz w:val="20"/>
                  <w:szCs w:val="20"/>
                  <w:lang w:bidi="ne-NP"/>
                </w:rPr>
                <w:t>-</w:t>
              </w:r>
            </w:ins>
          </w:p>
        </w:tc>
        <w:tc>
          <w:tcPr>
            <w:tcW w:w="94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169" w:author="user" w:date="2012-02-29T14:49:00Z"/>
                <w:rFonts w:ascii="Calibri" w:hAnsi="Calibri" w:cs="Calibri"/>
                <w:sz w:val="20"/>
                <w:szCs w:val="20"/>
                <w:lang w:bidi="ne-NP"/>
              </w:rPr>
            </w:pPr>
            <w:ins w:id="7170" w:author="user" w:date="2012-02-29T14:49:00Z">
              <w:r w:rsidRPr="00043E81">
                <w:rPr>
                  <w:rFonts w:ascii="Calibri" w:hAnsi="Calibri" w:cs="Calibri"/>
                  <w:sz w:val="20"/>
                  <w:szCs w:val="20"/>
                  <w:lang w:bidi="ne-NP"/>
                </w:rPr>
                <w:t>-</w:t>
              </w:r>
            </w:ins>
          </w:p>
        </w:tc>
        <w:tc>
          <w:tcPr>
            <w:tcW w:w="1017"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171" w:author="user" w:date="2012-02-29T14:49:00Z"/>
                <w:rFonts w:ascii="Calibri" w:hAnsi="Calibri" w:cs="Calibri"/>
                <w:sz w:val="20"/>
                <w:szCs w:val="20"/>
                <w:lang w:bidi="ne-NP"/>
              </w:rPr>
            </w:pPr>
            <w:ins w:id="7172" w:author="user" w:date="2012-02-29T14:49:00Z">
              <w:r w:rsidRPr="00043E81">
                <w:rPr>
                  <w:rFonts w:ascii="Calibri" w:hAnsi="Calibri" w:cs="Calibri"/>
                  <w:sz w:val="20"/>
                  <w:szCs w:val="20"/>
                  <w:lang w:bidi="ne-NP"/>
                </w:rPr>
                <w:t>-</w:t>
              </w:r>
            </w:ins>
          </w:p>
        </w:tc>
        <w:tc>
          <w:tcPr>
            <w:tcW w:w="1247"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173" w:author="user" w:date="2012-02-29T14:49:00Z"/>
                <w:rFonts w:ascii="Calibri" w:hAnsi="Calibri" w:cs="Calibri"/>
                <w:sz w:val="20"/>
                <w:szCs w:val="20"/>
                <w:lang w:bidi="ne-NP"/>
              </w:rPr>
            </w:pPr>
            <w:ins w:id="7174" w:author="user" w:date="2012-02-29T14:49:00Z">
              <w:r w:rsidRPr="00043E81">
                <w:rPr>
                  <w:rFonts w:ascii="Calibri" w:hAnsi="Calibri" w:cs="Calibri"/>
                  <w:sz w:val="20"/>
                  <w:szCs w:val="20"/>
                  <w:lang w:bidi="ne-NP"/>
                </w:rPr>
                <w:t>1</w:t>
              </w:r>
            </w:ins>
          </w:p>
        </w:tc>
        <w:tc>
          <w:tcPr>
            <w:tcW w:w="947"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175" w:author="user" w:date="2012-02-29T14:49:00Z"/>
                <w:rFonts w:ascii="Calibri" w:hAnsi="Calibri" w:cs="Calibri"/>
                <w:sz w:val="20"/>
                <w:szCs w:val="20"/>
                <w:lang w:bidi="ne-NP"/>
              </w:rPr>
            </w:pPr>
            <w:ins w:id="7176" w:author="user" w:date="2012-02-29T14:49:00Z">
              <w:r w:rsidRPr="00043E81">
                <w:rPr>
                  <w:rFonts w:ascii="Calibri" w:hAnsi="Calibri" w:cs="Calibri"/>
                  <w:sz w:val="20"/>
                  <w:szCs w:val="20"/>
                  <w:lang w:bidi="ne-NP"/>
                </w:rPr>
                <w:t>-</w:t>
              </w:r>
            </w:ins>
          </w:p>
        </w:tc>
        <w:tc>
          <w:tcPr>
            <w:tcW w:w="783"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177" w:author="user" w:date="2012-02-29T14:49:00Z"/>
                <w:rFonts w:ascii="Calibri" w:hAnsi="Calibri" w:cs="Calibri"/>
                <w:sz w:val="20"/>
                <w:szCs w:val="20"/>
                <w:lang w:bidi="ne-NP"/>
              </w:rPr>
            </w:pPr>
            <w:ins w:id="7178" w:author="user" w:date="2012-02-29T14:49:00Z">
              <w:r w:rsidRPr="00043E81">
                <w:rPr>
                  <w:rFonts w:ascii="Calibri" w:hAnsi="Calibri" w:cs="Calibri"/>
                  <w:sz w:val="20"/>
                  <w:szCs w:val="20"/>
                  <w:lang w:bidi="ne-NP"/>
                </w:rPr>
                <w:t>1</w:t>
              </w:r>
            </w:ins>
          </w:p>
        </w:tc>
        <w:tc>
          <w:tcPr>
            <w:tcW w:w="1054"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179" w:author="user" w:date="2012-02-29T14:49:00Z"/>
                <w:rFonts w:ascii="Calibri" w:hAnsi="Calibri" w:cs="Calibri"/>
                <w:sz w:val="20"/>
                <w:szCs w:val="20"/>
                <w:lang w:bidi="ne-NP"/>
              </w:rPr>
            </w:pPr>
            <w:ins w:id="7180" w:author="user" w:date="2012-02-29T14:49:00Z">
              <w:r w:rsidRPr="00043E81">
                <w:rPr>
                  <w:rFonts w:ascii="Calibri" w:hAnsi="Calibri" w:cs="Calibri"/>
                  <w:sz w:val="20"/>
                  <w:szCs w:val="20"/>
                  <w:lang w:bidi="ne-NP"/>
                </w:rPr>
                <w:t>-</w:t>
              </w:r>
            </w:ins>
          </w:p>
        </w:tc>
        <w:tc>
          <w:tcPr>
            <w:tcW w:w="833"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181" w:author="user" w:date="2012-02-29T14:49:00Z"/>
                <w:rFonts w:ascii="Calibri" w:hAnsi="Calibri" w:cs="Calibri"/>
                <w:sz w:val="20"/>
                <w:szCs w:val="20"/>
                <w:lang w:bidi="ne-NP"/>
              </w:rPr>
            </w:pPr>
            <w:ins w:id="7182" w:author="user" w:date="2012-02-29T14:49:00Z">
              <w:r w:rsidRPr="00043E81">
                <w:rPr>
                  <w:rFonts w:ascii="Calibri" w:hAnsi="Calibri" w:cs="Calibri"/>
                  <w:sz w:val="20"/>
                  <w:szCs w:val="20"/>
                  <w:lang w:bidi="ne-NP"/>
                </w:rPr>
                <w:t>2</w:t>
              </w:r>
            </w:ins>
          </w:p>
        </w:tc>
      </w:tr>
      <w:tr w:rsidR="002B6273" w:rsidRPr="00145B40" w:rsidTr="0074335E">
        <w:trPr>
          <w:trHeight w:val="300"/>
          <w:ins w:id="7183" w:author="user" w:date="2012-02-29T14:49:00Z"/>
        </w:trPr>
        <w:tc>
          <w:tcPr>
            <w:tcW w:w="1813"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7184" w:author="user" w:date="2012-02-29T14:49:00Z"/>
                <w:rFonts w:ascii="Calibri" w:hAnsi="Calibri" w:cs="Calibri"/>
                <w:sz w:val="20"/>
                <w:szCs w:val="20"/>
                <w:lang w:bidi="ne-NP"/>
              </w:rPr>
            </w:pPr>
            <w:ins w:id="7185" w:author="user" w:date="2012-02-29T14:49:00Z">
              <w:r w:rsidRPr="00043E81">
                <w:rPr>
                  <w:rFonts w:ascii="Calibri" w:hAnsi="Calibri" w:cs="Calibri"/>
                  <w:sz w:val="20"/>
                  <w:szCs w:val="20"/>
                  <w:lang w:bidi="ne-NP"/>
                </w:rPr>
                <w:t>Piple</w:t>
              </w:r>
            </w:ins>
          </w:p>
        </w:tc>
        <w:tc>
          <w:tcPr>
            <w:tcW w:w="937"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186" w:author="user" w:date="2012-02-29T14:49:00Z"/>
                <w:rFonts w:ascii="Calibri" w:hAnsi="Calibri" w:cs="Calibri"/>
                <w:sz w:val="20"/>
                <w:szCs w:val="20"/>
                <w:lang w:bidi="ne-NP"/>
              </w:rPr>
            </w:pPr>
            <w:ins w:id="7187" w:author="user" w:date="2012-02-29T14:49:00Z">
              <w:r w:rsidRPr="00043E81">
                <w:rPr>
                  <w:rFonts w:ascii="Calibri" w:hAnsi="Calibri" w:cs="Calibri"/>
                  <w:sz w:val="20"/>
                  <w:szCs w:val="20"/>
                  <w:lang w:bidi="ne-NP"/>
                </w:rPr>
                <w:t>1</w:t>
              </w:r>
            </w:ins>
          </w:p>
        </w:tc>
        <w:tc>
          <w:tcPr>
            <w:tcW w:w="94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188" w:author="user" w:date="2012-02-29T14:49:00Z"/>
                <w:rFonts w:ascii="Calibri" w:hAnsi="Calibri" w:cs="Calibri"/>
                <w:sz w:val="20"/>
                <w:szCs w:val="20"/>
                <w:lang w:bidi="ne-NP"/>
              </w:rPr>
            </w:pPr>
            <w:ins w:id="7189" w:author="user" w:date="2012-02-29T14:49:00Z">
              <w:r w:rsidRPr="00043E81">
                <w:rPr>
                  <w:rFonts w:ascii="Calibri" w:hAnsi="Calibri" w:cs="Calibri"/>
                  <w:sz w:val="20"/>
                  <w:szCs w:val="20"/>
                  <w:lang w:bidi="ne-NP"/>
                </w:rPr>
                <w:t>-</w:t>
              </w:r>
            </w:ins>
          </w:p>
        </w:tc>
        <w:tc>
          <w:tcPr>
            <w:tcW w:w="1017"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190" w:author="user" w:date="2012-02-29T14:49:00Z"/>
                <w:rFonts w:ascii="Calibri" w:hAnsi="Calibri" w:cs="Calibri"/>
                <w:sz w:val="20"/>
                <w:szCs w:val="20"/>
                <w:lang w:bidi="ne-NP"/>
              </w:rPr>
            </w:pPr>
            <w:ins w:id="7191" w:author="user" w:date="2012-02-29T14:49:00Z">
              <w:r w:rsidRPr="00043E81">
                <w:rPr>
                  <w:rFonts w:ascii="Calibri" w:hAnsi="Calibri" w:cs="Calibri"/>
                  <w:sz w:val="20"/>
                  <w:szCs w:val="20"/>
                  <w:lang w:bidi="ne-NP"/>
                </w:rPr>
                <w:t>-</w:t>
              </w:r>
            </w:ins>
          </w:p>
        </w:tc>
        <w:tc>
          <w:tcPr>
            <w:tcW w:w="1247"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192" w:author="user" w:date="2012-02-29T14:49:00Z"/>
                <w:rFonts w:ascii="Calibri" w:hAnsi="Calibri" w:cs="Calibri"/>
                <w:sz w:val="20"/>
                <w:szCs w:val="20"/>
                <w:lang w:bidi="ne-NP"/>
              </w:rPr>
            </w:pPr>
            <w:ins w:id="7193" w:author="user" w:date="2012-02-29T14:49:00Z">
              <w:r w:rsidRPr="00043E81">
                <w:rPr>
                  <w:rFonts w:ascii="Calibri" w:hAnsi="Calibri" w:cs="Calibri"/>
                  <w:sz w:val="20"/>
                  <w:szCs w:val="20"/>
                  <w:lang w:bidi="ne-NP"/>
                </w:rPr>
                <w:t>2</w:t>
              </w:r>
            </w:ins>
          </w:p>
        </w:tc>
        <w:tc>
          <w:tcPr>
            <w:tcW w:w="947"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194" w:author="user" w:date="2012-02-29T14:49:00Z"/>
                <w:rFonts w:ascii="Calibri" w:hAnsi="Calibri" w:cs="Calibri"/>
                <w:sz w:val="20"/>
                <w:szCs w:val="20"/>
                <w:lang w:bidi="ne-NP"/>
              </w:rPr>
            </w:pPr>
            <w:ins w:id="7195" w:author="user" w:date="2012-02-29T14:49:00Z">
              <w:r w:rsidRPr="00043E81">
                <w:rPr>
                  <w:rFonts w:ascii="Calibri" w:hAnsi="Calibri" w:cs="Calibri"/>
                  <w:sz w:val="20"/>
                  <w:szCs w:val="20"/>
                  <w:lang w:bidi="ne-NP"/>
                </w:rPr>
                <w:t>-</w:t>
              </w:r>
            </w:ins>
          </w:p>
        </w:tc>
        <w:tc>
          <w:tcPr>
            <w:tcW w:w="783"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196" w:author="user" w:date="2012-02-29T14:49:00Z"/>
                <w:rFonts w:ascii="Calibri" w:hAnsi="Calibri" w:cs="Calibri"/>
                <w:sz w:val="20"/>
                <w:szCs w:val="20"/>
                <w:lang w:bidi="ne-NP"/>
              </w:rPr>
            </w:pPr>
            <w:ins w:id="7197" w:author="user" w:date="2012-02-29T14:49:00Z">
              <w:r w:rsidRPr="00043E81">
                <w:rPr>
                  <w:rFonts w:ascii="Calibri" w:hAnsi="Calibri" w:cs="Calibri"/>
                  <w:sz w:val="20"/>
                  <w:szCs w:val="20"/>
                  <w:lang w:bidi="ne-NP"/>
                </w:rPr>
                <w:t>1</w:t>
              </w:r>
            </w:ins>
          </w:p>
        </w:tc>
        <w:tc>
          <w:tcPr>
            <w:tcW w:w="1054"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198" w:author="user" w:date="2012-02-29T14:49:00Z"/>
                <w:rFonts w:ascii="Calibri" w:hAnsi="Calibri" w:cs="Calibri"/>
                <w:sz w:val="20"/>
                <w:szCs w:val="20"/>
                <w:lang w:bidi="ne-NP"/>
              </w:rPr>
            </w:pPr>
            <w:ins w:id="7199" w:author="user" w:date="2012-02-29T14:49:00Z">
              <w:r w:rsidRPr="00043E81">
                <w:rPr>
                  <w:rFonts w:ascii="Calibri" w:hAnsi="Calibri" w:cs="Calibri"/>
                  <w:sz w:val="20"/>
                  <w:szCs w:val="20"/>
                  <w:lang w:bidi="ne-NP"/>
                </w:rPr>
                <w:t>3</w:t>
              </w:r>
            </w:ins>
          </w:p>
        </w:tc>
        <w:tc>
          <w:tcPr>
            <w:tcW w:w="833"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200" w:author="user" w:date="2012-02-29T14:49:00Z"/>
                <w:rFonts w:ascii="Calibri" w:hAnsi="Calibri" w:cs="Calibri"/>
                <w:sz w:val="20"/>
                <w:szCs w:val="20"/>
                <w:lang w:bidi="ne-NP"/>
              </w:rPr>
            </w:pPr>
            <w:ins w:id="7201" w:author="user" w:date="2012-02-29T14:49:00Z">
              <w:r w:rsidRPr="00043E81">
                <w:rPr>
                  <w:rFonts w:ascii="Calibri" w:hAnsi="Calibri" w:cs="Calibri"/>
                  <w:sz w:val="20"/>
                  <w:szCs w:val="20"/>
                  <w:lang w:bidi="ne-NP"/>
                </w:rPr>
                <w:t>7</w:t>
              </w:r>
            </w:ins>
          </w:p>
        </w:tc>
      </w:tr>
      <w:tr w:rsidR="002B6273" w:rsidRPr="00145B40" w:rsidTr="0074335E">
        <w:trPr>
          <w:trHeight w:val="300"/>
          <w:ins w:id="7202" w:author="user" w:date="2012-02-29T14:49:00Z"/>
        </w:trPr>
        <w:tc>
          <w:tcPr>
            <w:tcW w:w="1813"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7203" w:author="user" w:date="2012-02-29T14:49:00Z"/>
                <w:rFonts w:ascii="Calibri" w:hAnsi="Calibri" w:cs="Calibri"/>
                <w:sz w:val="20"/>
                <w:szCs w:val="20"/>
                <w:lang w:bidi="ne-NP"/>
              </w:rPr>
            </w:pPr>
            <w:ins w:id="7204" w:author="user" w:date="2012-02-29T14:49:00Z">
              <w:r w:rsidRPr="00043E81">
                <w:rPr>
                  <w:rFonts w:ascii="Calibri" w:hAnsi="Calibri" w:cs="Calibri"/>
                  <w:sz w:val="20"/>
                  <w:szCs w:val="20"/>
                  <w:lang w:bidi="ne-NP"/>
                </w:rPr>
                <w:t>Shaktikhor</w:t>
              </w:r>
            </w:ins>
          </w:p>
        </w:tc>
        <w:tc>
          <w:tcPr>
            <w:tcW w:w="937"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205" w:author="user" w:date="2012-02-29T14:49:00Z"/>
                <w:rFonts w:ascii="Calibri" w:hAnsi="Calibri" w:cs="Calibri"/>
                <w:sz w:val="20"/>
                <w:szCs w:val="20"/>
                <w:lang w:bidi="ne-NP"/>
              </w:rPr>
            </w:pPr>
            <w:ins w:id="7206" w:author="user" w:date="2012-02-29T14:49:00Z">
              <w:r w:rsidRPr="00043E81">
                <w:rPr>
                  <w:rFonts w:ascii="Calibri" w:hAnsi="Calibri" w:cs="Calibri"/>
                  <w:sz w:val="20"/>
                  <w:szCs w:val="20"/>
                  <w:lang w:bidi="ne-NP"/>
                </w:rPr>
                <w:t>-</w:t>
              </w:r>
            </w:ins>
          </w:p>
        </w:tc>
        <w:tc>
          <w:tcPr>
            <w:tcW w:w="94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207" w:author="user" w:date="2012-02-29T14:49:00Z"/>
                <w:rFonts w:ascii="Calibri" w:hAnsi="Calibri" w:cs="Calibri"/>
                <w:sz w:val="20"/>
                <w:szCs w:val="20"/>
                <w:lang w:bidi="ne-NP"/>
              </w:rPr>
            </w:pPr>
            <w:ins w:id="7208" w:author="user" w:date="2012-02-29T14:49:00Z">
              <w:r w:rsidRPr="00043E81">
                <w:rPr>
                  <w:rFonts w:ascii="Calibri" w:hAnsi="Calibri" w:cs="Calibri"/>
                  <w:sz w:val="20"/>
                  <w:szCs w:val="20"/>
                  <w:lang w:bidi="ne-NP"/>
                </w:rPr>
                <w:t>-</w:t>
              </w:r>
            </w:ins>
          </w:p>
        </w:tc>
        <w:tc>
          <w:tcPr>
            <w:tcW w:w="1017"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209" w:author="user" w:date="2012-02-29T14:49:00Z"/>
                <w:rFonts w:ascii="Calibri" w:hAnsi="Calibri" w:cs="Calibri"/>
                <w:sz w:val="20"/>
                <w:szCs w:val="20"/>
                <w:lang w:bidi="ne-NP"/>
              </w:rPr>
            </w:pPr>
            <w:ins w:id="7210" w:author="user" w:date="2012-02-29T14:49:00Z">
              <w:r w:rsidRPr="00043E81">
                <w:rPr>
                  <w:rFonts w:ascii="Calibri" w:hAnsi="Calibri" w:cs="Calibri"/>
                  <w:sz w:val="20"/>
                  <w:szCs w:val="20"/>
                  <w:lang w:bidi="ne-NP"/>
                </w:rPr>
                <w:t>-</w:t>
              </w:r>
            </w:ins>
          </w:p>
        </w:tc>
        <w:tc>
          <w:tcPr>
            <w:tcW w:w="1247"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211" w:author="user" w:date="2012-02-29T14:49:00Z"/>
                <w:rFonts w:ascii="Calibri" w:hAnsi="Calibri" w:cs="Calibri"/>
                <w:sz w:val="20"/>
                <w:szCs w:val="20"/>
                <w:lang w:bidi="ne-NP"/>
              </w:rPr>
            </w:pPr>
            <w:ins w:id="7212" w:author="user" w:date="2012-02-29T14:49:00Z">
              <w:r w:rsidRPr="00043E81">
                <w:rPr>
                  <w:rFonts w:ascii="Calibri" w:hAnsi="Calibri" w:cs="Calibri"/>
                  <w:sz w:val="20"/>
                  <w:szCs w:val="20"/>
                  <w:lang w:bidi="ne-NP"/>
                </w:rPr>
                <w:t>1</w:t>
              </w:r>
            </w:ins>
          </w:p>
        </w:tc>
        <w:tc>
          <w:tcPr>
            <w:tcW w:w="947"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213" w:author="user" w:date="2012-02-29T14:49:00Z"/>
                <w:rFonts w:ascii="Calibri" w:hAnsi="Calibri" w:cs="Calibri"/>
                <w:sz w:val="20"/>
                <w:szCs w:val="20"/>
                <w:lang w:bidi="ne-NP"/>
              </w:rPr>
            </w:pPr>
            <w:ins w:id="7214" w:author="user" w:date="2012-02-29T14:49:00Z">
              <w:r w:rsidRPr="00043E81">
                <w:rPr>
                  <w:rFonts w:ascii="Calibri" w:hAnsi="Calibri" w:cs="Calibri"/>
                  <w:sz w:val="20"/>
                  <w:szCs w:val="20"/>
                  <w:lang w:bidi="ne-NP"/>
                </w:rPr>
                <w:t>-</w:t>
              </w:r>
            </w:ins>
          </w:p>
        </w:tc>
        <w:tc>
          <w:tcPr>
            <w:tcW w:w="783"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215" w:author="user" w:date="2012-02-29T14:49:00Z"/>
                <w:rFonts w:ascii="Calibri" w:hAnsi="Calibri" w:cs="Calibri"/>
                <w:sz w:val="20"/>
                <w:szCs w:val="20"/>
                <w:lang w:bidi="ne-NP"/>
              </w:rPr>
            </w:pPr>
            <w:ins w:id="7216" w:author="user" w:date="2012-02-29T14:49:00Z">
              <w:r w:rsidRPr="00043E81">
                <w:rPr>
                  <w:rFonts w:ascii="Calibri" w:hAnsi="Calibri" w:cs="Calibri"/>
                  <w:sz w:val="20"/>
                  <w:szCs w:val="20"/>
                  <w:lang w:bidi="ne-NP"/>
                </w:rPr>
                <w:t>-</w:t>
              </w:r>
            </w:ins>
          </w:p>
        </w:tc>
        <w:tc>
          <w:tcPr>
            <w:tcW w:w="1054"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217" w:author="user" w:date="2012-02-29T14:49:00Z"/>
                <w:rFonts w:ascii="Calibri" w:hAnsi="Calibri" w:cs="Calibri"/>
                <w:sz w:val="20"/>
                <w:szCs w:val="20"/>
                <w:lang w:bidi="ne-NP"/>
              </w:rPr>
            </w:pPr>
            <w:ins w:id="7218" w:author="user" w:date="2012-02-29T14:49:00Z">
              <w:r w:rsidRPr="00043E81">
                <w:rPr>
                  <w:rFonts w:ascii="Calibri" w:hAnsi="Calibri" w:cs="Calibri"/>
                  <w:sz w:val="20"/>
                  <w:szCs w:val="20"/>
                  <w:lang w:bidi="ne-NP"/>
                </w:rPr>
                <w:t>-</w:t>
              </w:r>
            </w:ins>
          </w:p>
        </w:tc>
        <w:tc>
          <w:tcPr>
            <w:tcW w:w="833"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219" w:author="user" w:date="2012-02-29T14:49:00Z"/>
                <w:rFonts w:ascii="Calibri" w:hAnsi="Calibri" w:cs="Calibri"/>
                <w:sz w:val="20"/>
                <w:szCs w:val="20"/>
                <w:lang w:bidi="ne-NP"/>
              </w:rPr>
            </w:pPr>
            <w:ins w:id="7220" w:author="user" w:date="2012-02-29T14:49:00Z">
              <w:r w:rsidRPr="00043E81">
                <w:rPr>
                  <w:rFonts w:ascii="Calibri" w:hAnsi="Calibri" w:cs="Calibri"/>
                  <w:sz w:val="20"/>
                  <w:szCs w:val="20"/>
                  <w:lang w:bidi="ne-NP"/>
                </w:rPr>
                <w:t>1</w:t>
              </w:r>
            </w:ins>
          </w:p>
        </w:tc>
      </w:tr>
      <w:tr w:rsidR="002B6273" w:rsidRPr="00145B40" w:rsidTr="0074335E">
        <w:trPr>
          <w:trHeight w:val="300"/>
          <w:ins w:id="7221" w:author="user" w:date="2012-02-29T14:49:00Z"/>
        </w:trPr>
        <w:tc>
          <w:tcPr>
            <w:tcW w:w="1813"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7222" w:author="user" w:date="2012-02-29T14:49:00Z"/>
                <w:rFonts w:ascii="Calibri" w:hAnsi="Calibri" w:cs="Calibri"/>
                <w:sz w:val="20"/>
                <w:szCs w:val="20"/>
                <w:lang w:bidi="ne-NP"/>
              </w:rPr>
            </w:pPr>
            <w:ins w:id="7223" w:author="user" w:date="2012-02-29T14:49:00Z">
              <w:r w:rsidRPr="00043E81">
                <w:rPr>
                  <w:rFonts w:ascii="Calibri" w:hAnsi="Calibri" w:cs="Calibri"/>
                  <w:sz w:val="20"/>
                  <w:szCs w:val="20"/>
                  <w:lang w:bidi="ne-NP"/>
                </w:rPr>
                <w:t>Total</w:t>
              </w:r>
            </w:ins>
          </w:p>
        </w:tc>
        <w:tc>
          <w:tcPr>
            <w:tcW w:w="937"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224" w:author="user" w:date="2012-02-29T14:49:00Z"/>
                <w:rFonts w:ascii="Calibri" w:hAnsi="Calibri" w:cs="Calibri"/>
                <w:sz w:val="20"/>
                <w:szCs w:val="20"/>
                <w:lang w:bidi="ne-NP"/>
              </w:rPr>
            </w:pPr>
            <w:ins w:id="7225" w:author="user" w:date="2012-02-29T14:49:00Z">
              <w:r w:rsidRPr="00043E81">
                <w:rPr>
                  <w:rFonts w:ascii="Calibri" w:hAnsi="Calibri" w:cs="Calibri"/>
                  <w:sz w:val="20"/>
                  <w:szCs w:val="20"/>
                  <w:lang w:bidi="ne-NP"/>
                </w:rPr>
                <w:t>12</w:t>
              </w:r>
            </w:ins>
          </w:p>
        </w:tc>
        <w:tc>
          <w:tcPr>
            <w:tcW w:w="94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226" w:author="user" w:date="2012-02-29T14:49:00Z"/>
                <w:rFonts w:ascii="Calibri" w:hAnsi="Calibri" w:cs="Calibri"/>
                <w:sz w:val="20"/>
                <w:szCs w:val="20"/>
                <w:lang w:bidi="ne-NP"/>
              </w:rPr>
            </w:pPr>
            <w:ins w:id="7227" w:author="user" w:date="2012-02-29T14:49:00Z">
              <w:r w:rsidRPr="00043E81">
                <w:rPr>
                  <w:rFonts w:ascii="Calibri" w:hAnsi="Calibri" w:cs="Calibri"/>
                  <w:sz w:val="20"/>
                  <w:szCs w:val="20"/>
                  <w:lang w:bidi="ne-NP"/>
                </w:rPr>
                <w:t>8</w:t>
              </w:r>
            </w:ins>
          </w:p>
        </w:tc>
        <w:tc>
          <w:tcPr>
            <w:tcW w:w="1017"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228" w:author="user" w:date="2012-02-29T14:49:00Z"/>
                <w:rFonts w:ascii="Calibri" w:hAnsi="Calibri" w:cs="Calibri"/>
                <w:sz w:val="20"/>
                <w:szCs w:val="20"/>
                <w:lang w:bidi="ne-NP"/>
              </w:rPr>
            </w:pPr>
            <w:ins w:id="7229" w:author="user" w:date="2012-02-29T14:49:00Z">
              <w:r w:rsidRPr="00043E81">
                <w:rPr>
                  <w:rFonts w:ascii="Calibri" w:hAnsi="Calibri" w:cs="Calibri"/>
                  <w:sz w:val="20"/>
                  <w:szCs w:val="20"/>
                  <w:lang w:bidi="ne-NP"/>
                </w:rPr>
                <w:t>6</w:t>
              </w:r>
            </w:ins>
          </w:p>
        </w:tc>
        <w:tc>
          <w:tcPr>
            <w:tcW w:w="1247"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230" w:author="user" w:date="2012-02-29T14:49:00Z"/>
                <w:rFonts w:ascii="Calibri" w:hAnsi="Calibri" w:cs="Calibri"/>
                <w:sz w:val="20"/>
                <w:szCs w:val="20"/>
                <w:lang w:bidi="ne-NP"/>
              </w:rPr>
            </w:pPr>
            <w:ins w:id="7231" w:author="user" w:date="2012-02-29T14:49:00Z">
              <w:r w:rsidRPr="00043E81">
                <w:rPr>
                  <w:rFonts w:ascii="Calibri" w:hAnsi="Calibri" w:cs="Calibri"/>
                  <w:sz w:val="20"/>
                  <w:szCs w:val="20"/>
                  <w:lang w:bidi="ne-NP"/>
                </w:rPr>
                <w:t>18</w:t>
              </w:r>
            </w:ins>
          </w:p>
        </w:tc>
        <w:tc>
          <w:tcPr>
            <w:tcW w:w="947"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232" w:author="user" w:date="2012-02-29T14:49:00Z"/>
                <w:rFonts w:ascii="Calibri" w:hAnsi="Calibri" w:cs="Calibri"/>
                <w:sz w:val="20"/>
                <w:szCs w:val="20"/>
                <w:lang w:bidi="ne-NP"/>
              </w:rPr>
            </w:pPr>
            <w:ins w:id="7233" w:author="user" w:date="2012-02-29T14:49:00Z">
              <w:r w:rsidRPr="00043E81">
                <w:rPr>
                  <w:rFonts w:ascii="Calibri" w:hAnsi="Calibri" w:cs="Calibri"/>
                  <w:sz w:val="20"/>
                  <w:szCs w:val="20"/>
                  <w:lang w:bidi="ne-NP"/>
                </w:rPr>
                <w:t>9</w:t>
              </w:r>
            </w:ins>
          </w:p>
        </w:tc>
        <w:tc>
          <w:tcPr>
            <w:tcW w:w="783"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234" w:author="user" w:date="2012-02-29T14:49:00Z"/>
                <w:rFonts w:ascii="Calibri" w:hAnsi="Calibri" w:cs="Calibri"/>
                <w:sz w:val="20"/>
                <w:szCs w:val="20"/>
                <w:lang w:bidi="ne-NP"/>
              </w:rPr>
            </w:pPr>
            <w:ins w:id="7235" w:author="user" w:date="2012-02-29T14:49:00Z">
              <w:r w:rsidRPr="00043E81">
                <w:rPr>
                  <w:rFonts w:ascii="Calibri" w:hAnsi="Calibri" w:cs="Calibri"/>
                  <w:sz w:val="20"/>
                  <w:szCs w:val="20"/>
                  <w:lang w:bidi="ne-NP"/>
                </w:rPr>
                <w:t>13</w:t>
              </w:r>
            </w:ins>
          </w:p>
        </w:tc>
        <w:tc>
          <w:tcPr>
            <w:tcW w:w="1054"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236" w:author="user" w:date="2012-02-29T14:49:00Z"/>
                <w:rFonts w:ascii="Calibri" w:hAnsi="Calibri" w:cs="Calibri"/>
                <w:sz w:val="20"/>
                <w:szCs w:val="20"/>
                <w:lang w:bidi="ne-NP"/>
              </w:rPr>
            </w:pPr>
            <w:ins w:id="7237" w:author="user" w:date="2012-02-29T14:49:00Z">
              <w:r w:rsidRPr="00043E81">
                <w:rPr>
                  <w:rFonts w:ascii="Calibri" w:hAnsi="Calibri" w:cs="Calibri"/>
                  <w:sz w:val="20"/>
                  <w:szCs w:val="20"/>
                  <w:lang w:bidi="ne-NP"/>
                </w:rPr>
                <w:t>7</w:t>
              </w:r>
            </w:ins>
          </w:p>
        </w:tc>
        <w:tc>
          <w:tcPr>
            <w:tcW w:w="833"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238" w:author="user" w:date="2012-02-29T14:49:00Z"/>
                <w:rFonts w:ascii="Calibri" w:hAnsi="Calibri" w:cs="Calibri"/>
                <w:sz w:val="20"/>
                <w:szCs w:val="20"/>
                <w:lang w:bidi="ne-NP"/>
              </w:rPr>
            </w:pPr>
            <w:ins w:id="7239" w:author="user" w:date="2012-02-29T14:49:00Z">
              <w:r w:rsidRPr="00043E81">
                <w:rPr>
                  <w:rFonts w:ascii="Calibri" w:hAnsi="Calibri" w:cs="Calibri"/>
                  <w:sz w:val="20"/>
                  <w:szCs w:val="20"/>
                  <w:lang w:bidi="ne-NP"/>
                </w:rPr>
                <w:t>73</w:t>
              </w:r>
            </w:ins>
          </w:p>
        </w:tc>
      </w:tr>
      <w:tr w:rsidR="002B6273" w:rsidRPr="00145B40" w:rsidTr="0074335E">
        <w:trPr>
          <w:trHeight w:val="300"/>
          <w:ins w:id="7240" w:author="user" w:date="2012-02-29T14:49:00Z"/>
        </w:trPr>
        <w:tc>
          <w:tcPr>
            <w:tcW w:w="1813"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7241" w:author="user" w:date="2012-02-29T14:49:00Z"/>
                <w:rFonts w:ascii="Calibri" w:hAnsi="Calibri" w:cs="Calibri"/>
                <w:b/>
                <w:bCs/>
                <w:sz w:val="20"/>
                <w:szCs w:val="20"/>
                <w:lang w:bidi="ne-NP"/>
              </w:rPr>
            </w:pPr>
            <w:ins w:id="7242" w:author="user" w:date="2012-02-29T14:49:00Z">
              <w:r w:rsidRPr="00043E81">
                <w:rPr>
                  <w:rFonts w:ascii="Calibri" w:hAnsi="Calibri" w:cs="Calibri"/>
                  <w:b/>
                  <w:bCs/>
                  <w:sz w:val="20"/>
                  <w:szCs w:val="20"/>
                  <w:lang w:bidi="ne-NP"/>
                </w:rPr>
                <w:t>Percentage</w:t>
              </w:r>
            </w:ins>
          </w:p>
        </w:tc>
        <w:tc>
          <w:tcPr>
            <w:tcW w:w="937"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7243" w:author="user" w:date="2012-02-29T14:49:00Z"/>
                <w:rFonts w:ascii="Calibri" w:hAnsi="Calibri" w:cs="Calibri"/>
                <w:b/>
                <w:bCs/>
                <w:sz w:val="20"/>
                <w:szCs w:val="20"/>
                <w:lang w:bidi="ne-NP"/>
              </w:rPr>
            </w:pPr>
            <w:ins w:id="7244" w:author="user" w:date="2012-02-29T14:49:00Z">
              <w:r w:rsidRPr="00043E81">
                <w:rPr>
                  <w:rFonts w:ascii="Calibri" w:hAnsi="Calibri" w:cs="Calibri"/>
                  <w:b/>
                  <w:bCs/>
                  <w:sz w:val="20"/>
                  <w:szCs w:val="20"/>
                  <w:lang w:bidi="ne-NP"/>
                </w:rPr>
                <w:t>16.44</w:t>
              </w:r>
            </w:ins>
          </w:p>
        </w:tc>
        <w:tc>
          <w:tcPr>
            <w:tcW w:w="940"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7245" w:author="user" w:date="2012-02-29T14:49:00Z"/>
                <w:rFonts w:ascii="Calibri" w:hAnsi="Calibri" w:cs="Calibri"/>
                <w:b/>
                <w:bCs/>
                <w:sz w:val="20"/>
                <w:szCs w:val="20"/>
                <w:lang w:bidi="ne-NP"/>
              </w:rPr>
            </w:pPr>
            <w:ins w:id="7246" w:author="user" w:date="2012-02-29T14:49:00Z">
              <w:r w:rsidRPr="00043E81">
                <w:rPr>
                  <w:rFonts w:ascii="Calibri" w:hAnsi="Calibri" w:cs="Calibri"/>
                  <w:b/>
                  <w:bCs/>
                  <w:sz w:val="20"/>
                  <w:szCs w:val="20"/>
                  <w:lang w:bidi="ne-NP"/>
                </w:rPr>
                <w:t>10.96</w:t>
              </w:r>
            </w:ins>
          </w:p>
        </w:tc>
        <w:tc>
          <w:tcPr>
            <w:tcW w:w="1017"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7247" w:author="user" w:date="2012-02-29T14:49:00Z"/>
                <w:rFonts w:ascii="Calibri" w:hAnsi="Calibri" w:cs="Calibri"/>
                <w:b/>
                <w:bCs/>
                <w:sz w:val="20"/>
                <w:szCs w:val="20"/>
                <w:lang w:bidi="ne-NP"/>
              </w:rPr>
            </w:pPr>
            <w:ins w:id="7248" w:author="user" w:date="2012-02-29T14:49:00Z">
              <w:r w:rsidRPr="00043E81">
                <w:rPr>
                  <w:rFonts w:ascii="Calibri" w:hAnsi="Calibri" w:cs="Calibri"/>
                  <w:b/>
                  <w:bCs/>
                  <w:sz w:val="20"/>
                  <w:szCs w:val="20"/>
                  <w:lang w:bidi="ne-NP"/>
                </w:rPr>
                <w:t>8.22</w:t>
              </w:r>
            </w:ins>
          </w:p>
        </w:tc>
        <w:tc>
          <w:tcPr>
            <w:tcW w:w="1247"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7249" w:author="user" w:date="2012-02-29T14:49:00Z"/>
                <w:rFonts w:ascii="Calibri" w:hAnsi="Calibri" w:cs="Calibri"/>
                <w:b/>
                <w:bCs/>
                <w:sz w:val="20"/>
                <w:szCs w:val="20"/>
                <w:lang w:bidi="ne-NP"/>
              </w:rPr>
            </w:pPr>
            <w:ins w:id="7250" w:author="user" w:date="2012-02-29T14:49:00Z">
              <w:r w:rsidRPr="00043E81">
                <w:rPr>
                  <w:rFonts w:ascii="Calibri" w:hAnsi="Calibri" w:cs="Calibri"/>
                  <w:b/>
                  <w:bCs/>
                  <w:sz w:val="20"/>
                  <w:szCs w:val="20"/>
                  <w:lang w:bidi="ne-NP"/>
                </w:rPr>
                <w:t>24.66</w:t>
              </w:r>
            </w:ins>
          </w:p>
        </w:tc>
        <w:tc>
          <w:tcPr>
            <w:tcW w:w="947"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7251" w:author="user" w:date="2012-02-29T14:49:00Z"/>
                <w:rFonts w:ascii="Calibri" w:hAnsi="Calibri" w:cs="Calibri"/>
                <w:b/>
                <w:bCs/>
                <w:sz w:val="20"/>
                <w:szCs w:val="20"/>
                <w:lang w:bidi="ne-NP"/>
              </w:rPr>
            </w:pPr>
            <w:ins w:id="7252" w:author="user" w:date="2012-02-29T14:49:00Z">
              <w:r w:rsidRPr="00043E81">
                <w:rPr>
                  <w:rFonts w:ascii="Calibri" w:hAnsi="Calibri" w:cs="Calibri"/>
                  <w:b/>
                  <w:bCs/>
                  <w:sz w:val="20"/>
                  <w:szCs w:val="20"/>
                  <w:lang w:bidi="ne-NP"/>
                </w:rPr>
                <w:t>12.33</w:t>
              </w:r>
            </w:ins>
          </w:p>
        </w:tc>
        <w:tc>
          <w:tcPr>
            <w:tcW w:w="783"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7253" w:author="user" w:date="2012-02-29T14:49:00Z"/>
                <w:rFonts w:ascii="Calibri" w:hAnsi="Calibri" w:cs="Calibri"/>
                <w:b/>
                <w:bCs/>
                <w:sz w:val="20"/>
                <w:szCs w:val="20"/>
                <w:lang w:bidi="ne-NP"/>
              </w:rPr>
            </w:pPr>
            <w:ins w:id="7254" w:author="user" w:date="2012-02-29T14:49:00Z">
              <w:r w:rsidRPr="00043E81">
                <w:rPr>
                  <w:rFonts w:ascii="Calibri" w:hAnsi="Calibri" w:cs="Calibri"/>
                  <w:b/>
                  <w:bCs/>
                  <w:sz w:val="20"/>
                  <w:szCs w:val="20"/>
                  <w:lang w:bidi="ne-NP"/>
                </w:rPr>
                <w:t>17.81</w:t>
              </w:r>
            </w:ins>
          </w:p>
        </w:tc>
        <w:tc>
          <w:tcPr>
            <w:tcW w:w="1054"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7255" w:author="user" w:date="2012-02-29T14:49:00Z"/>
                <w:rFonts w:ascii="Calibri" w:hAnsi="Calibri" w:cs="Calibri"/>
                <w:b/>
                <w:bCs/>
                <w:sz w:val="20"/>
                <w:szCs w:val="20"/>
                <w:lang w:bidi="ne-NP"/>
              </w:rPr>
            </w:pPr>
            <w:ins w:id="7256" w:author="user" w:date="2012-02-29T14:49:00Z">
              <w:r w:rsidRPr="00043E81">
                <w:rPr>
                  <w:rFonts w:ascii="Calibri" w:hAnsi="Calibri" w:cs="Calibri"/>
                  <w:b/>
                  <w:bCs/>
                  <w:sz w:val="20"/>
                  <w:szCs w:val="20"/>
                  <w:lang w:bidi="ne-NP"/>
                </w:rPr>
                <w:t>9.59</w:t>
              </w:r>
            </w:ins>
          </w:p>
        </w:tc>
        <w:tc>
          <w:tcPr>
            <w:tcW w:w="833" w:type="dxa"/>
            <w:tcBorders>
              <w:top w:val="nil"/>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7257" w:author="user" w:date="2012-02-29T14:49:00Z"/>
                <w:rFonts w:ascii="Calibri" w:hAnsi="Calibri" w:cs="Calibri"/>
                <w:b/>
                <w:bCs/>
                <w:sz w:val="20"/>
                <w:szCs w:val="20"/>
                <w:lang w:bidi="ne-NP"/>
              </w:rPr>
            </w:pPr>
            <w:ins w:id="7258" w:author="user" w:date="2012-02-29T14:49:00Z">
              <w:r w:rsidRPr="00043E81">
                <w:rPr>
                  <w:rFonts w:ascii="Calibri" w:hAnsi="Calibri" w:cs="Calibri"/>
                  <w:b/>
                  <w:bCs/>
                  <w:sz w:val="20"/>
                  <w:szCs w:val="20"/>
                  <w:lang w:bidi="ne-NP"/>
                </w:rPr>
                <w:t>100.00</w:t>
              </w:r>
            </w:ins>
          </w:p>
        </w:tc>
      </w:tr>
    </w:tbl>
    <w:p w:rsidR="002B6273" w:rsidRPr="00010C2C" w:rsidRDefault="002B6273" w:rsidP="002B6273">
      <w:pPr>
        <w:pStyle w:val="ReportText"/>
        <w:spacing w:line="360" w:lineRule="auto"/>
        <w:ind w:left="0"/>
        <w:rPr>
          <w:ins w:id="7259" w:author="user" w:date="2012-02-29T14:49:00Z"/>
          <w:rFonts w:ascii="Calibri" w:hAnsi="Calibri" w:cs="Calibri"/>
          <w:bCs/>
          <w:i/>
          <w:sz w:val="18"/>
          <w:szCs w:val="18"/>
        </w:rPr>
      </w:pPr>
      <w:ins w:id="7260" w:author="user" w:date="2012-02-29T14:49:00Z">
        <w:r w:rsidRPr="00010C2C">
          <w:rPr>
            <w:rFonts w:ascii="Calibri" w:hAnsi="Calibri" w:cs="Calibri"/>
            <w:bCs/>
            <w:i/>
            <w:sz w:val="18"/>
            <w:szCs w:val="18"/>
          </w:rPr>
          <w:t>Source: Household Survey, 2011</w:t>
        </w:r>
      </w:ins>
    </w:p>
    <w:p w:rsidR="002B6273" w:rsidRPr="00687982" w:rsidRDefault="002B6273" w:rsidP="002B6273">
      <w:pPr>
        <w:rPr>
          <w:ins w:id="7261" w:author="user" w:date="2012-02-29T14:49:00Z"/>
          <w:sz w:val="10"/>
          <w:szCs w:val="10"/>
        </w:rPr>
      </w:pPr>
    </w:p>
    <w:p w:rsidR="002B6273" w:rsidRPr="00616BB4" w:rsidRDefault="002B6273" w:rsidP="002B6273">
      <w:pPr>
        <w:pStyle w:val="Caption"/>
        <w:spacing w:before="0" w:after="0" w:line="300" w:lineRule="auto"/>
        <w:outlineLvl w:val="0"/>
        <w:rPr>
          <w:ins w:id="7262" w:author="user" w:date="2012-02-29T14:49:00Z"/>
          <w:rFonts w:ascii="Calibri" w:hAnsi="Calibri" w:cs="Calibri"/>
          <w:iCs/>
          <w:szCs w:val="22"/>
        </w:rPr>
      </w:pPr>
      <w:ins w:id="7263" w:author="user" w:date="2012-02-29T14:49:00Z">
        <w:r w:rsidRPr="00616BB4">
          <w:rPr>
            <w:rFonts w:ascii="Calibri" w:hAnsi="Calibri" w:cs="Calibri"/>
            <w:iCs/>
            <w:szCs w:val="22"/>
          </w:rPr>
          <w:t>6.3.2.5 Income Source, Annual Income and Expenditure of PAFs</w:t>
        </w:r>
      </w:ins>
    </w:p>
    <w:p w:rsidR="002B6273" w:rsidRPr="00687982" w:rsidRDefault="002B6273" w:rsidP="002B6273">
      <w:pPr>
        <w:pStyle w:val="BodyText"/>
        <w:spacing w:line="300" w:lineRule="auto"/>
        <w:rPr>
          <w:ins w:id="7264" w:author="user" w:date="2012-02-29T14:49:00Z"/>
          <w:rFonts w:ascii="Calibri" w:hAnsi="Calibri" w:cs="Calibri"/>
          <w:b/>
          <w:bCs/>
          <w:i/>
          <w:sz w:val="10"/>
          <w:szCs w:val="10"/>
        </w:rPr>
      </w:pPr>
    </w:p>
    <w:p w:rsidR="002B6273" w:rsidRPr="007B79B7" w:rsidRDefault="002B6273" w:rsidP="002B6273">
      <w:pPr>
        <w:pStyle w:val="BodyText"/>
        <w:spacing w:line="300" w:lineRule="auto"/>
        <w:rPr>
          <w:ins w:id="7265" w:author="user" w:date="2012-02-29T14:49:00Z"/>
          <w:rFonts w:ascii="Calibri" w:hAnsi="Calibri" w:cs="Arial"/>
          <w:b/>
          <w:i/>
          <w:sz w:val="22"/>
          <w:szCs w:val="22"/>
        </w:rPr>
      </w:pPr>
      <w:ins w:id="7266" w:author="user" w:date="2012-02-29T14:49:00Z">
        <w:r w:rsidRPr="007B79B7">
          <w:rPr>
            <w:rFonts w:ascii="Calibri" w:hAnsi="Calibri" w:cs="Calibri"/>
            <w:b/>
            <w:bCs/>
            <w:i/>
            <w:sz w:val="22"/>
            <w:szCs w:val="22"/>
          </w:rPr>
          <w:t>Average</w:t>
        </w:r>
        <w:r w:rsidRPr="007B79B7">
          <w:rPr>
            <w:rFonts w:ascii="Calibri" w:hAnsi="Calibri" w:cs="Calibri"/>
            <w:b/>
            <w:i/>
            <w:sz w:val="22"/>
            <w:szCs w:val="22"/>
          </w:rPr>
          <w:t xml:space="preserve"> Annual </w:t>
        </w:r>
        <w:r w:rsidRPr="007B79B7">
          <w:rPr>
            <w:rFonts w:ascii="Calibri" w:hAnsi="Calibri" w:cs="Arial"/>
            <w:b/>
            <w:i/>
            <w:sz w:val="22"/>
            <w:szCs w:val="22"/>
          </w:rPr>
          <w:t>Income</w:t>
        </w:r>
      </w:ins>
    </w:p>
    <w:p w:rsidR="002B6273" w:rsidRDefault="002B6273" w:rsidP="002B6273">
      <w:pPr>
        <w:spacing w:line="300" w:lineRule="auto"/>
        <w:jc w:val="both"/>
        <w:rPr>
          <w:ins w:id="7267" w:author="user" w:date="2012-02-29T14:49:00Z"/>
          <w:rFonts w:ascii="Calibri" w:hAnsi="Calibri" w:cs="Calibri"/>
          <w:b/>
          <w:bCs/>
          <w:sz w:val="18"/>
          <w:szCs w:val="18"/>
        </w:rPr>
      </w:pPr>
      <w:ins w:id="7268" w:author="user" w:date="2012-02-29T14:49:00Z">
        <w:r w:rsidRPr="00010C2C">
          <w:rPr>
            <w:rFonts w:ascii="Calibri" w:hAnsi="Calibri" w:cs="Arial"/>
            <w:sz w:val="22"/>
            <w:szCs w:val="22"/>
          </w:rPr>
          <w:t>The weighted average annual income of surveyed households is NRs 1</w:t>
        </w:r>
        <w:r>
          <w:rPr>
            <w:rFonts w:ascii="Calibri" w:hAnsi="Calibri" w:cs="Arial"/>
            <w:sz w:val="22"/>
            <w:szCs w:val="22"/>
          </w:rPr>
          <w:t>55</w:t>
        </w:r>
        <w:r w:rsidRPr="00010C2C">
          <w:rPr>
            <w:rFonts w:ascii="Calibri" w:hAnsi="Calibri" w:cs="Arial"/>
            <w:sz w:val="22"/>
            <w:szCs w:val="22"/>
          </w:rPr>
          <w:t xml:space="preserve">, </w:t>
        </w:r>
        <w:r>
          <w:rPr>
            <w:rFonts w:ascii="Calibri" w:hAnsi="Calibri" w:cs="Arial"/>
            <w:sz w:val="22"/>
            <w:szCs w:val="22"/>
          </w:rPr>
          <w:t>981</w:t>
        </w:r>
        <w:r w:rsidRPr="00010C2C">
          <w:rPr>
            <w:rFonts w:ascii="Calibri" w:hAnsi="Calibri" w:cs="Arial"/>
            <w:sz w:val="22"/>
            <w:szCs w:val="22"/>
          </w:rPr>
          <w:t xml:space="preserve">. The contribution of off-farm is </w:t>
        </w:r>
        <w:r>
          <w:rPr>
            <w:rFonts w:ascii="Calibri" w:hAnsi="Calibri" w:cs="Arial"/>
            <w:sz w:val="22"/>
            <w:szCs w:val="22"/>
          </w:rPr>
          <w:t>88.29</w:t>
        </w:r>
        <w:r w:rsidRPr="00010C2C">
          <w:rPr>
            <w:rFonts w:ascii="Calibri" w:hAnsi="Calibri" w:cs="Arial"/>
            <w:sz w:val="22"/>
            <w:szCs w:val="22"/>
          </w:rPr>
          <w:t xml:space="preserve">%, agriculture </w:t>
        </w:r>
        <w:r>
          <w:rPr>
            <w:rFonts w:ascii="Calibri" w:hAnsi="Calibri" w:cs="Arial"/>
            <w:sz w:val="22"/>
            <w:szCs w:val="22"/>
          </w:rPr>
          <w:t xml:space="preserve">8 </w:t>
        </w:r>
        <w:r w:rsidRPr="00010C2C">
          <w:rPr>
            <w:rFonts w:ascii="Calibri" w:hAnsi="Calibri" w:cs="Arial"/>
            <w:sz w:val="22"/>
            <w:szCs w:val="22"/>
          </w:rPr>
          <w:t>% and livestock 3.</w:t>
        </w:r>
        <w:r>
          <w:rPr>
            <w:rFonts w:ascii="Calibri" w:hAnsi="Calibri" w:cs="Arial"/>
            <w:sz w:val="22"/>
            <w:szCs w:val="22"/>
          </w:rPr>
          <w:t>71</w:t>
        </w:r>
        <w:r w:rsidRPr="00010C2C">
          <w:rPr>
            <w:rFonts w:ascii="Calibri" w:hAnsi="Calibri" w:cs="Arial"/>
            <w:sz w:val="22"/>
            <w:szCs w:val="22"/>
          </w:rPr>
          <w:t>% to the total household income</w:t>
        </w:r>
        <w:r>
          <w:rPr>
            <w:rFonts w:ascii="Calibri" w:hAnsi="Calibri" w:cs="Arial"/>
            <w:sz w:val="22"/>
            <w:szCs w:val="22"/>
          </w:rPr>
          <w:t xml:space="preserve"> (Table- 6.33)</w:t>
        </w:r>
        <w:r w:rsidRPr="00010C2C">
          <w:rPr>
            <w:rFonts w:ascii="Calibri" w:hAnsi="Calibri" w:cs="Arial"/>
            <w:sz w:val="22"/>
            <w:szCs w:val="22"/>
          </w:rPr>
          <w:t>.</w:t>
        </w:r>
        <w:r>
          <w:rPr>
            <w:rFonts w:ascii="Calibri" w:hAnsi="Calibri" w:cs="Arial"/>
            <w:sz w:val="22"/>
            <w:szCs w:val="22"/>
          </w:rPr>
          <w:t xml:space="preserve"> </w:t>
        </w:r>
        <w:r w:rsidRPr="00145B40">
          <w:rPr>
            <w:rFonts w:ascii="Calibri" w:hAnsi="Calibri" w:cs="Calibri"/>
            <w:sz w:val="22"/>
            <w:szCs w:val="22"/>
          </w:rPr>
          <w:t>The non agricultural</w:t>
        </w:r>
        <w:r>
          <w:rPr>
            <w:rFonts w:ascii="Calibri" w:hAnsi="Calibri" w:cs="Calibri"/>
            <w:sz w:val="22"/>
            <w:szCs w:val="22"/>
          </w:rPr>
          <w:t>/off form</w:t>
        </w:r>
        <w:r w:rsidRPr="00145B40">
          <w:rPr>
            <w:rFonts w:ascii="Calibri" w:hAnsi="Calibri" w:cs="Calibri"/>
            <w:sz w:val="22"/>
            <w:szCs w:val="22"/>
          </w:rPr>
          <w:t xml:space="preserve"> sources of income are business/trade, services, labors/wage, remittance, Small scale and cottage industries, and Pension/</w:t>
        </w:r>
        <w:r>
          <w:rPr>
            <w:rFonts w:ascii="Calibri" w:hAnsi="Calibri" w:cs="Calibri"/>
            <w:sz w:val="22"/>
            <w:szCs w:val="22"/>
          </w:rPr>
          <w:t xml:space="preserve"> </w:t>
        </w:r>
        <w:r w:rsidRPr="00145B40">
          <w:rPr>
            <w:rFonts w:ascii="Calibri" w:hAnsi="Calibri" w:cs="Calibri"/>
            <w:sz w:val="22"/>
            <w:szCs w:val="22"/>
          </w:rPr>
          <w:t>senior citizens</w:t>
        </w:r>
        <w:r>
          <w:rPr>
            <w:rFonts w:ascii="Calibri" w:hAnsi="Calibri" w:cs="Calibri"/>
            <w:sz w:val="22"/>
            <w:szCs w:val="22"/>
          </w:rPr>
          <w:t xml:space="preserve"> allowance </w:t>
        </w:r>
        <w:r w:rsidRPr="00BD0EFB">
          <w:rPr>
            <w:rFonts w:ascii="Calibri" w:hAnsi="Calibri" w:cs="Calibri"/>
            <w:sz w:val="22"/>
            <w:szCs w:val="22"/>
          </w:rPr>
          <w:t>(Bridha Bhatta).</w:t>
        </w:r>
        <w:r w:rsidRPr="00145B40">
          <w:rPr>
            <w:rFonts w:ascii="Calibri" w:hAnsi="Calibri" w:cs="Calibri"/>
            <w:sz w:val="22"/>
            <w:szCs w:val="22"/>
          </w:rPr>
          <w:t xml:space="preserve"> </w:t>
        </w:r>
      </w:ins>
    </w:p>
    <w:p w:rsidR="000843A4" w:rsidRDefault="000843A4" w:rsidP="002B6273">
      <w:pPr>
        <w:tabs>
          <w:tab w:val="left" w:pos="1860"/>
        </w:tabs>
        <w:spacing w:line="360" w:lineRule="auto"/>
        <w:jc w:val="both"/>
        <w:rPr>
          <w:ins w:id="7269" w:author="user" w:date="2012-03-01T11:56:00Z"/>
          <w:rFonts w:ascii="Calibri" w:hAnsi="Calibri" w:cs="Calibri"/>
          <w:b/>
          <w:bCs/>
          <w:sz w:val="10"/>
          <w:szCs w:val="10"/>
        </w:rPr>
      </w:pPr>
    </w:p>
    <w:p w:rsidR="002B6273" w:rsidRPr="00687982" w:rsidRDefault="002B6273" w:rsidP="002B6273">
      <w:pPr>
        <w:tabs>
          <w:tab w:val="left" w:pos="1860"/>
        </w:tabs>
        <w:spacing w:line="360" w:lineRule="auto"/>
        <w:jc w:val="both"/>
        <w:rPr>
          <w:ins w:id="7270" w:author="user" w:date="2012-02-29T14:49:00Z"/>
          <w:rFonts w:ascii="Calibri" w:hAnsi="Calibri" w:cs="Calibri"/>
          <w:b/>
          <w:bCs/>
          <w:sz w:val="10"/>
          <w:szCs w:val="10"/>
        </w:rPr>
      </w:pPr>
      <w:ins w:id="7271" w:author="user" w:date="2012-02-29T14:49:00Z">
        <w:r w:rsidRPr="00687982">
          <w:rPr>
            <w:rFonts w:ascii="Calibri" w:hAnsi="Calibri" w:cs="Calibri"/>
            <w:b/>
            <w:bCs/>
            <w:sz w:val="10"/>
            <w:szCs w:val="10"/>
          </w:rPr>
          <w:tab/>
        </w:r>
      </w:ins>
    </w:p>
    <w:p w:rsidR="002B6273" w:rsidRPr="00261758" w:rsidRDefault="002B6273" w:rsidP="002B6273">
      <w:pPr>
        <w:spacing w:line="360" w:lineRule="auto"/>
        <w:jc w:val="both"/>
        <w:rPr>
          <w:ins w:id="7272" w:author="user" w:date="2012-02-29T14:49:00Z"/>
          <w:rFonts w:ascii="Calibri" w:hAnsi="Calibri" w:cs="Calibri"/>
          <w:b/>
          <w:bCs/>
          <w:sz w:val="20"/>
          <w:szCs w:val="20"/>
        </w:rPr>
      </w:pPr>
      <w:ins w:id="7273" w:author="user" w:date="2012-02-29T14:49:00Z">
        <w:r w:rsidRPr="00261758">
          <w:rPr>
            <w:rFonts w:ascii="Calibri" w:hAnsi="Calibri" w:cs="Calibri"/>
            <w:b/>
            <w:bCs/>
            <w:sz w:val="20"/>
            <w:szCs w:val="20"/>
          </w:rPr>
          <w:lastRenderedPageBreak/>
          <w:t>Table - 6.33: Annual Average Incomes of PAFs</w:t>
        </w:r>
      </w:ins>
    </w:p>
    <w:tbl>
      <w:tblPr>
        <w:tblW w:w="9180" w:type="dxa"/>
        <w:tblInd w:w="95" w:type="dxa"/>
        <w:tblLook w:val="04A0"/>
      </w:tblPr>
      <w:tblGrid>
        <w:gridCol w:w="1819"/>
        <w:gridCol w:w="960"/>
        <w:gridCol w:w="920"/>
        <w:gridCol w:w="920"/>
        <w:gridCol w:w="840"/>
        <w:gridCol w:w="960"/>
        <w:gridCol w:w="960"/>
        <w:gridCol w:w="925"/>
        <w:gridCol w:w="876"/>
      </w:tblGrid>
      <w:tr w:rsidR="002B6273" w:rsidRPr="00145B40" w:rsidTr="0074335E">
        <w:trPr>
          <w:trHeight w:val="300"/>
          <w:ins w:id="7274" w:author="user" w:date="2012-02-29T14:49:00Z"/>
        </w:trPr>
        <w:tc>
          <w:tcPr>
            <w:tcW w:w="1840" w:type="dxa"/>
            <w:vMerge w:val="restart"/>
            <w:tcBorders>
              <w:top w:val="single" w:sz="4" w:space="0" w:color="auto"/>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7275" w:author="user" w:date="2012-02-29T14:49:00Z"/>
                <w:rFonts w:ascii="Calibri" w:hAnsi="Calibri" w:cs="Calibri"/>
                <w:b/>
                <w:bCs/>
                <w:sz w:val="20"/>
                <w:szCs w:val="20"/>
                <w:lang w:bidi="ne-NP"/>
              </w:rPr>
            </w:pPr>
            <w:ins w:id="7276" w:author="user" w:date="2012-02-29T14:49:00Z">
              <w:r w:rsidRPr="00043E81">
                <w:rPr>
                  <w:rFonts w:ascii="Calibri" w:hAnsi="Calibri" w:cs="Calibri"/>
                  <w:b/>
                  <w:bCs/>
                  <w:sz w:val="20"/>
                  <w:szCs w:val="20"/>
                  <w:lang w:bidi="ne-NP"/>
                </w:rPr>
                <w:t>VDC/Municipality</w:t>
              </w:r>
            </w:ins>
          </w:p>
        </w:tc>
        <w:tc>
          <w:tcPr>
            <w:tcW w:w="7340" w:type="dxa"/>
            <w:gridSpan w:val="8"/>
            <w:tcBorders>
              <w:top w:val="single" w:sz="4" w:space="0" w:color="auto"/>
              <w:left w:val="nil"/>
              <w:bottom w:val="single" w:sz="4" w:space="0" w:color="auto"/>
              <w:right w:val="single" w:sz="4" w:space="0" w:color="auto"/>
            </w:tcBorders>
            <w:shd w:val="clear" w:color="auto" w:fill="auto"/>
          </w:tcPr>
          <w:p w:rsidR="002B6273" w:rsidRPr="00043E81" w:rsidRDefault="002B6273" w:rsidP="0074335E">
            <w:pPr>
              <w:jc w:val="both"/>
              <w:rPr>
                <w:ins w:id="7277" w:author="user" w:date="2012-02-29T14:49:00Z"/>
                <w:rFonts w:ascii="Calibri" w:hAnsi="Calibri" w:cs="Calibri"/>
                <w:b/>
                <w:bCs/>
                <w:sz w:val="20"/>
                <w:szCs w:val="20"/>
                <w:lang w:bidi="ne-NP"/>
              </w:rPr>
            </w:pPr>
            <w:ins w:id="7278" w:author="user" w:date="2012-02-29T14:49:00Z">
              <w:r w:rsidRPr="00043E81">
                <w:rPr>
                  <w:rFonts w:ascii="Calibri" w:hAnsi="Calibri" w:cs="Calibri"/>
                  <w:b/>
                  <w:bCs/>
                  <w:sz w:val="20"/>
                  <w:szCs w:val="20"/>
                  <w:lang w:bidi="ne-NP"/>
                </w:rPr>
                <w:t xml:space="preserve">                           Annual Average Income from different Sources</w:t>
              </w:r>
            </w:ins>
          </w:p>
        </w:tc>
      </w:tr>
      <w:tr w:rsidR="002B6273" w:rsidRPr="00145B40" w:rsidTr="0074335E">
        <w:trPr>
          <w:trHeight w:val="300"/>
          <w:ins w:id="7279" w:author="user" w:date="2012-02-29T14:49:00Z"/>
        </w:trPr>
        <w:tc>
          <w:tcPr>
            <w:tcW w:w="1840" w:type="dxa"/>
            <w:vMerge/>
            <w:tcBorders>
              <w:top w:val="single" w:sz="4" w:space="0" w:color="auto"/>
              <w:left w:val="single" w:sz="4" w:space="0" w:color="auto"/>
              <w:bottom w:val="single" w:sz="4" w:space="0" w:color="auto"/>
              <w:right w:val="single" w:sz="4" w:space="0" w:color="auto"/>
            </w:tcBorders>
            <w:vAlign w:val="center"/>
          </w:tcPr>
          <w:p w:rsidR="002B6273" w:rsidRPr="00043E81" w:rsidRDefault="002B6273" w:rsidP="0074335E">
            <w:pPr>
              <w:rPr>
                <w:ins w:id="7280" w:author="user" w:date="2012-02-29T14:49:00Z"/>
                <w:rFonts w:ascii="Calibri" w:hAnsi="Calibri" w:cs="Calibri"/>
                <w:b/>
                <w:bCs/>
                <w:sz w:val="20"/>
                <w:szCs w:val="20"/>
                <w:lang w:bidi="ne-NP"/>
              </w:rPr>
            </w:pPr>
          </w:p>
        </w:tc>
        <w:tc>
          <w:tcPr>
            <w:tcW w:w="1880" w:type="dxa"/>
            <w:gridSpan w:val="2"/>
            <w:tcBorders>
              <w:top w:val="single" w:sz="4" w:space="0" w:color="auto"/>
              <w:left w:val="nil"/>
              <w:bottom w:val="single" w:sz="4" w:space="0" w:color="auto"/>
              <w:right w:val="single" w:sz="4" w:space="0" w:color="auto"/>
            </w:tcBorders>
            <w:shd w:val="clear" w:color="auto" w:fill="auto"/>
          </w:tcPr>
          <w:p w:rsidR="002B6273" w:rsidRPr="00043E81" w:rsidRDefault="002B6273" w:rsidP="0074335E">
            <w:pPr>
              <w:jc w:val="center"/>
              <w:rPr>
                <w:ins w:id="7281" w:author="user" w:date="2012-02-29T14:49:00Z"/>
                <w:rFonts w:ascii="Calibri" w:hAnsi="Calibri" w:cs="Calibri"/>
                <w:b/>
                <w:bCs/>
                <w:sz w:val="20"/>
                <w:szCs w:val="20"/>
                <w:lang w:bidi="ne-NP"/>
              </w:rPr>
            </w:pPr>
            <w:ins w:id="7282" w:author="user" w:date="2012-02-29T14:49:00Z">
              <w:r w:rsidRPr="00043E81">
                <w:rPr>
                  <w:rFonts w:ascii="Calibri" w:hAnsi="Calibri" w:cs="Calibri"/>
                  <w:b/>
                  <w:bCs/>
                  <w:sz w:val="20"/>
                  <w:szCs w:val="20"/>
                  <w:lang w:bidi="ne-NP"/>
                </w:rPr>
                <w:t>Agriculture</w:t>
              </w:r>
            </w:ins>
          </w:p>
        </w:tc>
        <w:tc>
          <w:tcPr>
            <w:tcW w:w="1760" w:type="dxa"/>
            <w:gridSpan w:val="2"/>
            <w:tcBorders>
              <w:top w:val="single" w:sz="4" w:space="0" w:color="auto"/>
              <w:left w:val="nil"/>
              <w:bottom w:val="single" w:sz="4" w:space="0" w:color="auto"/>
              <w:right w:val="single" w:sz="4" w:space="0" w:color="auto"/>
            </w:tcBorders>
            <w:shd w:val="clear" w:color="auto" w:fill="auto"/>
          </w:tcPr>
          <w:p w:rsidR="002B6273" w:rsidRPr="00043E81" w:rsidRDefault="002B6273" w:rsidP="0074335E">
            <w:pPr>
              <w:jc w:val="center"/>
              <w:rPr>
                <w:ins w:id="7283" w:author="user" w:date="2012-02-29T14:49:00Z"/>
                <w:rFonts w:ascii="Calibri" w:hAnsi="Calibri" w:cs="Calibri"/>
                <w:b/>
                <w:bCs/>
                <w:sz w:val="20"/>
                <w:szCs w:val="20"/>
                <w:lang w:bidi="ne-NP"/>
              </w:rPr>
            </w:pPr>
            <w:ins w:id="7284" w:author="user" w:date="2012-02-29T14:49:00Z">
              <w:r w:rsidRPr="00043E81">
                <w:rPr>
                  <w:rFonts w:ascii="Calibri" w:hAnsi="Calibri" w:cs="Calibri"/>
                  <w:b/>
                  <w:bCs/>
                  <w:sz w:val="20"/>
                  <w:szCs w:val="20"/>
                  <w:lang w:bidi="ne-NP"/>
                </w:rPr>
                <w:t>Livestock</w:t>
              </w:r>
            </w:ins>
          </w:p>
        </w:tc>
        <w:tc>
          <w:tcPr>
            <w:tcW w:w="1920" w:type="dxa"/>
            <w:gridSpan w:val="2"/>
            <w:tcBorders>
              <w:top w:val="single" w:sz="4" w:space="0" w:color="auto"/>
              <w:left w:val="nil"/>
              <w:bottom w:val="single" w:sz="4" w:space="0" w:color="auto"/>
              <w:right w:val="single" w:sz="4" w:space="0" w:color="auto"/>
            </w:tcBorders>
            <w:shd w:val="clear" w:color="auto" w:fill="auto"/>
          </w:tcPr>
          <w:p w:rsidR="002B6273" w:rsidRPr="00043E81" w:rsidRDefault="002B6273" w:rsidP="0074335E">
            <w:pPr>
              <w:jc w:val="center"/>
              <w:rPr>
                <w:ins w:id="7285" w:author="user" w:date="2012-02-29T14:49:00Z"/>
                <w:rFonts w:ascii="Calibri" w:hAnsi="Calibri" w:cs="Calibri"/>
                <w:b/>
                <w:bCs/>
                <w:sz w:val="20"/>
                <w:szCs w:val="20"/>
                <w:lang w:bidi="ne-NP"/>
              </w:rPr>
            </w:pPr>
            <w:ins w:id="7286" w:author="user" w:date="2012-02-29T14:49:00Z">
              <w:r w:rsidRPr="00043E81">
                <w:rPr>
                  <w:rFonts w:ascii="Calibri" w:hAnsi="Calibri" w:cs="Calibri"/>
                  <w:b/>
                  <w:bCs/>
                  <w:sz w:val="20"/>
                  <w:szCs w:val="20"/>
                  <w:lang w:bidi="ne-NP"/>
                </w:rPr>
                <w:t>Non-Agriculture</w:t>
              </w:r>
            </w:ins>
          </w:p>
        </w:tc>
        <w:tc>
          <w:tcPr>
            <w:tcW w:w="1780" w:type="dxa"/>
            <w:gridSpan w:val="2"/>
            <w:tcBorders>
              <w:top w:val="single" w:sz="4" w:space="0" w:color="auto"/>
              <w:left w:val="nil"/>
              <w:bottom w:val="single" w:sz="4" w:space="0" w:color="auto"/>
              <w:right w:val="single" w:sz="4" w:space="0" w:color="auto"/>
            </w:tcBorders>
            <w:shd w:val="clear" w:color="auto" w:fill="auto"/>
          </w:tcPr>
          <w:p w:rsidR="002B6273" w:rsidRPr="00043E81" w:rsidRDefault="002B6273" w:rsidP="0074335E">
            <w:pPr>
              <w:jc w:val="center"/>
              <w:rPr>
                <w:ins w:id="7287" w:author="user" w:date="2012-02-29T14:49:00Z"/>
                <w:rFonts w:ascii="Calibri" w:hAnsi="Calibri" w:cs="Calibri"/>
                <w:b/>
                <w:bCs/>
                <w:sz w:val="20"/>
                <w:szCs w:val="20"/>
                <w:lang w:bidi="ne-NP"/>
              </w:rPr>
            </w:pPr>
            <w:ins w:id="7288" w:author="user" w:date="2012-02-29T14:49:00Z">
              <w:r w:rsidRPr="00043E81">
                <w:rPr>
                  <w:rFonts w:ascii="Calibri" w:hAnsi="Calibri" w:cs="Calibri"/>
                  <w:b/>
                  <w:bCs/>
                  <w:sz w:val="20"/>
                  <w:szCs w:val="20"/>
                  <w:lang w:bidi="ne-NP"/>
                </w:rPr>
                <w:t>Total</w:t>
              </w:r>
            </w:ins>
          </w:p>
        </w:tc>
      </w:tr>
      <w:tr w:rsidR="002B6273" w:rsidRPr="00145B40" w:rsidTr="0074335E">
        <w:trPr>
          <w:trHeight w:val="300"/>
          <w:ins w:id="7289" w:author="user" w:date="2012-02-29T14:49:00Z"/>
        </w:trPr>
        <w:tc>
          <w:tcPr>
            <w:tcW w:w="1840" w:type="dxa"/>
            <w:vMerge/>
            <w:tcBorders>
              <w:top w:val="single" w:sz="4" w:space="0" w:color="auto"/>
              <w:left w:val="single" w:sz="4" w:space="0" w:color="auto"/>
              <w:bottom w:val="single" w:sz="4" w:space="0" w:color="auto"/>
              <w:right w:val="single" w:sz="4" w:space="0" w:color="auto"/>
            </w:tcBorders>
            <w:vAlign w:val="center"/>
          </w:tcPr>
          <w:p w:rsidR="002B6273" w:rsidRPr="00043E81" w:rsidRDefault="002B6273" w:rsidP="0074335E">
            <w:pPr>
              <w:rPr>
                <w:ins w:id="7290" w:author="user" w:date="2012-02-29T14:49:00Z"/>
                <w:rFonts w:ascii="Calibri" w:hAnsi="Calibri" w:cs="Calibri"/>
                <w:b/>
                <w:bCs/>
                <w:sz w:val="20"/>
                <w:szCs w:val="20"/>
                <w:lang w:bidi="ne-NP"/>
              </w:rPr>
            </w:pPr>
          </w:p>
        </w:tc>
        <w:tc>
          <w:tcPr>
            <w:tcW w:w="9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291" w:author="user" w:date="2012-02-29T14:49:00Z"/>
                <w:rFonts w:ascii="Calibri" w:hAnsi="Calibri" w:cs="Calibri"/>
                <w:sz w:val="20"/>
                <w:szCs w:val="20"/>
                <w:lang w:bidi="ne-NP"/>
              </w:rPr>
            </w:pPr>
            <w:ins w:id="7292" w:author="user" w:date="2012-02-29T14:49:00Z">
              <w:r w:rsidRPr="00043E81">
                <w:rPr>
                  <w:rFonts w:ascii="Calibri" w:hAnsi="Calibri" w:cs="Calibri"/>
                  <w:sz w:val="20"/>
                  <w:szCs w:val="20"/>
                  <w:lang w:bidi="ne-NP"/>
                </w:rPr>
                <w:t>NRs</w:t>
              </w:r>
            </w:ins>
          </w:p>
        </w:tc>
        <w:tc>
          <w:tcPr>
            <w:tcW w:w="92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293" w:author="user" w:date="2012-02-29T14:49:00Z"/>
                <w:rFonts w:ascii="Calibri" w:hAnsi="Calibri" w:cs="Calibri"/>
                <w:sz w:val="20"/>
                <w:szCs w:val="20"/>
                <w:lang w:bidi="ne-NP"/>
              </w:rPr>
            </w:pPr>
            <w:ins w:id="7294" w:author="user" w:date="2012-02-29T14:49:00Z">
              <w:r w:rsidRPr="00043E81">
                <w:rPr>
                  <w:rFonts w:ascii="Calibri" w:hAnsi="Calibri" w:cs="Calibri"/>
                  <w:sz w:val="20"/>
                  <w:szCs w:val="20"/>
                  <w:lang w:bidi="ne-NP"/>
                </w:rPr>
                <w:t>%</w:t>
              </w:r>
            </w:ins>
          </w:p>
        </w:tc>
        <w:tc>
          <w:tcPr>
            <w:tcW w:w="92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295" w:author="user" w:date="2012-02-29T14:49:00Z"/>
                <w:rFonts w:ascii="Calibri" w:hAnsi="Calibri" w:cs="Calibri"/>
                <w:sz w:val="20"/>
                <w:szCs w:val="20"/>
                <w:lang w:bidi="ne-NP"/>
              </w:rPr>
            </w:pPr>
            <w:ins w:id="7296" w:author="user" w:date="2012-02-29T14:49:00Z">
              <w:r w:rsidRPr="00043E81">
                <w:rPr>
                  <w:rFonts w:ascii="Calibri" w:hAnsi="Calibri" w:cs="Calibri"/>
                  <w:sz w:val="20"/>
                  <w:szCs w:val="20"/>
                  <w:lang w:bidi="ne-NP"/>
                </w:rPr>
                <w:t>NRs</w:t>
              </w:r>
            </w:ins>
          </w:p>
        </w:tc>
        <w:tc>
          <w:tcPr>
            <w:tcW w:w="84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297" w:author="user" w:date="2012-02-29T14:49:00Z"/>
                <w:rFonts w:ascii="Calibri" w:hAnsi="Calibri" w:cs="Calibri"/>
                <w:sz w:val="20"/>
                <w:szCs w:val="20"/>
                <w:lang w:bidi="ne-NP"/>
              </w:rPr>
            </w:pPr>
            <w:ins w:id="7298" w:author="user" w:date="2012-02-29T14:49:00Z">
              <w:r w:rsidRPr="00043E81">
                <w:rPr>
                  <w:rFonts w:ascii="Calibri" w:hAnsi="Calibri" w:cs="Calibri"/>
                  <w:sz w:val="20"/>
                  <w:szCs w:val="20"/>
                  <w:lang w:bidi="ne-NP"/>
                </w:rPr>
                <w:t>%</w:t>
              </w:r>
            </w:ins>
          </w:p>
        </w:tc>
        <w:tc>
          <w:tcPr>
            <w:tcW w:w="9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299" w:author="user" w:date="2012-02-29T14:49:00Z"/>
                <w:rFonts w:ascii="Calibri" w:hAnsi="Calibri" w:cs="Calibri"/>
                <w:sz w:val="20"/>
                <w:szCs w:val="20"/>
                <w:lang w:bidi="ne-NP"/>
              </w:rPr>
            </w:pPr>
            <w:ins w:id="7300" w:author="user" w:date="2012-02-29T14:49:00Z">
              <w:r w:rsidRPr="00043E81">
                <w:rPr>
                  <w:rFonts w:ascii="Calibri" w:hAnsi="Calibri" w:cs="Calibri"/>
                  <w:sz w:val="20"/>
                  <w:szCs w:val="20"/>
                  <w:lang w:bidi="ne-NP"/>
                </w:rPr>
                <w:t>NRs</w:t>
              </w:r>
            </w:ins>
          </w:p>
        </w:tc>
        <w:tc>
          <w:tcPr>
            <w:tcW w:w="9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301" w:author="user" w:date="2012-02-29T14:49:00Z"/>
                <w:rFonts w:ascii="Calibri" w:hAnsi="Calibri" w:cs="Calibri"/>
                <w:sz w:val="20"/>
                <w:szCs w:val="20"/>
                <w:lang w:bidi="ne-NP"/>
              </w:rPr>
            </w:pPr>
            <w:ins w:id="7302" w:author="user" w:date="2012-02-29T14:49:00Z">
              <w:r w:rsidRPr="00043E81">
                <w:rPr>
                  <w:rFonts w:ascii="Calibri" w:hAnsi="Calibri" w:cs="Calibri"/>
                  <w:sz w:val="20"/>
                  <w:szCs w:val="20"/>
                  <w:lang w:bidi="ne-NP"/>
                </w:rPr>
                <w:t>%</w:t>
              </w:r>
            </w:ins>
          </w:p>
        </w:tc>
        <w:tc>
          <w:tcPr>
            <w:tcW w:w="90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303" w:author="user" w:date="2012-02-29T14:49:00Z"/>
                <w:rFonts w:ascii="Calibri" w:hAnsi="Calibri" w:cs="Calibri"/>
                <w:sz w:val="20"/>
                <w:szCs w:val="20"/>
                <w:lang w:bidi="ne-NP"/>
              </w:rPr>
            </w:pPr>
            <w:ins w:id="7304" w:author="user" w:date="2012-02-29T14:49:00Z">
              <w:r w:rsidRPr="00043E81">
                <w:rPr>
                  <w:rFonts w:ascii="Calibri" w:hAnsi="Calibri" w:cs="Calibri"/>
                  <w:sz w:val="20"/>
                  <w:szCs w:val="20"/>
                  <w:lang w:bidi="ne-NP"/>
                </w:rPr>
                <w:t>NRs</w:t>
              </w:r>
            </w:ins>
          </w:p>
        </w:tc>
        <w:tc>
          <w:tcPr>
            <w:tcW w:w="88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305" w:author="user" w:date="2012-02-29T14:49:00Z"/>
                <w:rFonts w:ascii="Calibri" w:hAnsi="Calibri" w:cs="Calibri"/>
                <w:sz w:val="20"/>
                <w:szCs w:val="20"/>
                <w:lang w:bidi="ne-NP"/>
              </w:rPr>
            </w:pPr>
            <w:ins w:id="7306" w:author="user" w:date="2012-02-29T14:49:00Z">
              <w:r w:rsidRPr="00043E81">
                <w:rPr>
                  <w:rFonts w:ascii="Calibri" w:hAnsi="Calibri" w:cs="Calibri"/>
                  <w:sz w:val="20"/>
                  <w:szCs w:val="20"/>
                  <w:lang w:bidi="ne-NP"/>
                </w:rPr>
                <w:t>%</w:t>
              </w:r>
            </w:ins>
          </w:p>
        </w:tc>
      </w:tr>
      <w:tr w:rsidR="002B6273" w:rsidRPr="00145B40" w:rsidTr="0074335E">
        <w:trPr>
          <w:trHeight w:val="300"/>
          <w:ins w:id="7307" w:author="user" w:date="2012-02-29T14:49:00Z"/>
        </w:trPr>
        <w:tc>
          <w:tcPr>
            <w:tcW w:w="1840"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7308" w:author="user" w:date="2012-02-29T14:49:00Z"/>
                <w:rFonts w:ascii="Calibri" w:hAnsi="Calibri" w:cs="Calibri"/>
                <w:sz w:val="20"/>
                <w:szCs w:val="20"/>
                <w:lang w:bidi="ne-NP"/>
              </w:rPr>
            </w:pPr>
            <w:smartTag w:uri="urn:schemas-microsoft-com:office:smarttags" w:element="place">
              <w:smartTag w:uri="urn:schemas-microsoft-com:office:smarttags" w:element="PlaceName">
                <w:ins w:id="7309" w:author="user" w:date="2012-02-29T14:49:00Z">
                  <w:r w:rsidRPr="00043E81">
                    <w:rPr>
                      <w:rFonts w:ascii="Calibri" w:hAnsi="Calibri" w:cs="Calibri"/>
                      <w:sz w:val="20"/>
                      <w:szCs w:val="20"/>
                      <w:lang w:bidi="ne-NP"/>
                    </w:rPr>
                    <w:t>Hetauda</w:t>
                  </w:r>
                </w:ins>
              </w:smartTag>
              <w:ins w:id="7310" w:author="user" w:date="2012-02-29T14:49:00Z">
                <w:r w:rsidRPr="00043E81">
                  <w:rPr>
                    <w:rFonts w:ascii="Calibri" w:hAnsi="Calibri" w:cs="Calibri"/>
                    <w:sz w:val="20"/>
                    <w:szCs w:val="20"/>
                    <w:lang w:bidi="ne-NP"/>
                  </w:rPr>
                  <w:t xml:space="preserve"> </w:t>
                </w:r>
                <w:smartTag w:uri="urn:schemas-microsoft-com:office:smarttags" w:element="PlaceType">
                  <w:r w:rsidRPr="00043E81">
                    <w:rPr>
                      <w:rFonts w:ascii="Calibri" w:hAnsi="Calibri" w:cs="Calibri"/>
                      <w:sz w:val="20"/>
                      <w:szCs w:val="20"/>
                      <w:lang w:bidi="ne-NP"/>
                    </w:rPr>
                    <w:t>Municipality</w:t>
                  </w:r>
                </w:smartTag>
              </w:ins>
            </w:smartTag>
            <w:ins w:id="7311" w:author="user" w:date="2012-02-29T14:49:00Z">
              <w:r w:rsidRPr="00043E81">
                <w:rPr>
                  <w:rFonts w:ascii="Calibri" w:hAnsi="Calibri" w:cs="Calibri"/>
                  <w:sz w:val="20"/>
                  <w:szCs w:val="20"/>
                  <w:lang w:bidi="ne-NP"/>
                </w:rPr>
                <w:t xml:space="preserve"> </w:t>
              </w:r>
            </w:ins>
          </w:p>
        </w:tc>
        <w:tc>
          <w:tcPr>
            <w:tcW w:w="9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312" w:author="user" w:date="2012-02-29T14:49:00Z"/>
                <w:rFonts w:ascii="Calibri" w:hAnsi="Calibri" w:cs="Calibri"/>
                <w:sz w:val="20"/>
                <w:szCs w:val="20"/>
                <w:lang w:bidi="ne-NP"/>
              </w:rPr>
            </w:pPr>
            <w:ins w:id="7313" w:author="user" w:date="2012-02-29T14:49:00Z">
              <w:r w:rsidRPr="00043E81">
                <w:rPr>
                  <w:rFonts w:ascii="Calibri" w:hAnsi="Calibri" w:cs="Calibri"/>
                  <w:sz w:val="20"/>
                  <w:szCs w:val="20"/>
                  <w:lang w:bidi="ne-NP"/>
                </w:rPr>
                <w:t>17,125</w:t>
              </w:r>
            </w:ins>
          </w:p>
        </w:tc>
        <w:tc>
          <w:tcPr>
            <w:tcW w:w="92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314" w:author="user" w:date="2012-02-29T14:49:00Z"/>
                <w:rFonts w:ascii="Calibri" w:hAnsi="Calibri" w:cs="Calibri"/>
                <w:sz w:val="20"/>
                <w:szCs w:val="20"/>
                <w:lang w:bidi="ne-NP"/>
              </w:rPr>
            </w:pPr>
            <w:ins w:id="7315" w:author="user" w:date="2012-02-29T14:49:00Z">
              <w:r w:rsidRPr="00043E81">
                <w:rPr>
                  <w:rFonts w:ascii="Calibri" w:hAnsi="Calibri" w:cs="Calibri"/>
                  <w:sz w:val="20"/>
                  <w:szCs w:val="20"/>
                  <w:lang w:bidi="ne-NP"/>
                </w:rPr>
                <w:t>9.1</w:t>
              </w:r>
            </w:ins>
          </w:p>
        </w:tc>
        <w:tc>
          <w:tcPr>
            <w:tcW w:w="92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316" w:author="user" w:date="2012-02-29T14:49:00Z"/>
                <w:rFonts w:ascii="Calibri" w:hAnsi="Calibri" w:cs="Calibri"/>
                <w:sz w:val="20"/>
                <w:szCs w:val="20"/>
                <w:lang w:bidi="ne-NP"/>
              </w:rPr>
            </w:pPr>
            <w:ins w:id="7317" w:author="user" w:date="2012-02-29T14:49:00Z">
              <w:r w:rsidRPr="00043E81">
                <w:rPr>
                  <w:rFonts w:ascii="Calibri" w:hAnsi="Calibri" w:cs="Calibri"/>
                  <w:sz w:val="20"/>
                  <w:szCs w:val="20"/>
                  <w:lang w:bidi="ne-NP"/>
                </w:rPr>
                <w:t>8214</w:t>
              </w:r>
            </w:ins>
          </w:p>
        </w:tc>
        <w:tc>
          <w:tcPr>
            <w:tcW w:w="84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318" w:author="user" w:date="2012-02-29T14:49:00Z"/>
                <w:rFonts w:ascii="Calibri" w:hAnsi="Calibri" w:cs="Calibri"/>
                <w:sz w:val="20"/>
                <w:szCs w:val="20"/>
                <w:lang w:bidi="ne-NP"/>
              </w:rPr>
            </w:pPr>
            <w:ins w:id="7319" w:author="user" w:date="2012-02-29T14:49:00Z">
              <w:r w:rsidRPr="00043E81">
                <w:rPr>
                  <w:rFonts w:ascii="Calibri" w:hAnsi="Calibri" w:cs="Calibri"/>
                  <w:sz w:val="20"/>
                  <w:szCs w:val="20"/>
                  <w:lang w:bidi="ne-NP"/>
                </w:rPr>
                <w:t>4.4</w:t>
              </w:r>
            </w:ins>
          </w:p>
        </w:tc>
        <w:tc>
          <w:tcPr>
            <w:tcW w:w="9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320" w:author="user" w:date="2012-02-29T14:49:00Z"/>
                <w:rFonts w:ascii="Calibri" w:hAnsi="Calibri" w:cs="Calibri"/>
                <w:sz w:val="20"/>
                <w:szCs w:val="20"/>
                <w:lang w:bidi="ne-NP"/>
              </w:rPr>
            </w:pPr>
            <w:ins w:id="7321" w:author="user" w:date="2012-02-29T14:49:00Z">
              <w:r w:rsidRPr="00043E81">
                <w:rPr>
                  <w:rFonts w:ascii="Calibri" w:hAnsi="Calibri" w:cs="Calibri"/>
                  <w:sz w:val="20"/>
                  <w:szCs w:val="20"/>
                  <w:lang w:bidi="ne-NP"/>
                </w:rPr>
                <w:t>1,62,241</w:t>
              </w:r>
            </w:ins>
          </w:p>
        </w:tc>
        <w:tc>
          <w:tcPr>
            <w:tcW w:w="9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322" w:author="user" w:date="2012-02-29T14:49:00Z"/>
                <w:rFonts w:ascii="Calibri" w:hAnsi="Calibri" w:cs="Calibri"/>
                <w:sz w:val="20"/>
                <w:szCs w:val="20"/>
                <w:lang w:bidi="ne-NP"/>
              </w:rPr>
            </w:pPr>
            <w:ins w:id="7323" w:author="user" w:date="2012-02-29T14:49:00Z">
              <w:r w:rsidRPr="00043E81">
                <w:rPr>
                  <w:rFonts w:ascii="Calibri" w:hAnsi="Calibri" w:cs="Calibri"/>
                  <w:sz w:val="20"/>
                  <w:szCs w:val="20"/>
                  <w:lang w:bidi="ne-NP"/>
                </w:rPr>
                <w:t>86.5</w:t>
              </w:r>
            </w:ins>
          </w:p>
        </w:tc>
        <w:tc>
          <w:tcPr>
            <w:tcW w:w="90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324" w:author="user" w:date="2012-02-29T14:49:00Z"/>
                <w:rFonts w:ascii="Calibri" w:hAnsi="Calibri" w:cs="Calibri"/>
                <w:sz w:val="20"/>
                <w:szCs w:val="20"/>
                <w:lang w:bidi="ne-NP"/>
              </w:rPr>
            </w:pPr>
            <w:ins w:id="7325" w:author="user" w:date="2012-02-29T14:49:00Z">
              <w:r w:rsidRPr="00043E81">
                <w:rPr>
                  <w:rFonts w:ascii="Calibri" w:hAnsi="Calibri" w:cs="Calibri"/>
                  <w:sz w:val="20"/>
                  <w:szCs w:val="20"/>
                  <w:lang w:bidi="ne-NP"/>
                </w:rPr>
                <w:t>1,87,580</w:t>
              </w:r>
            </w:ins>
          </w:p>
        </w:tc>
        <w:tc>
          <w:tcPr>
            <w:tcW w:w="88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326" w:author="user" w:date="2012-02-29T14:49:00Z"/>
                <w:rFonts w:ascii="Calibri" w:hAnsi="Calibri" w:cs="Calibri"/>
                <w:sz w:val="20"/>
                <w:szCs w:val="20"/>
                <w:lang w:bidi="ne-NP"/>
              </w:rPr>
            </w:pPr>
            <w:ins w:id="7327" w:author="user" w:date="2012-02-29T14:49:00Z">
              <w:r w:rsidRPr="00043E81">
                <w:rPr>
                  <w:rFonts w:ascii="Calibri" w:hAnsi="Calibri" w:cs="Calibri"/>
                  <w:sz w:val="20"/>
                  <w:szCs w:val="20"/>
                  <w:lang w:bidi="ne-NP"/>
                </w:rPr>
                <w:t>100</w:t>
              </w:r>
            </w:ins>
          </w:p>
        </w:tc>
      </w:tr>
      <w:tr w:rsidR="002B6273" w:rsidRPr="00145B40" w:rsidTr="0074335E">
        <w:trPr>
          <w:trHeight w:val="300"/>
          <w:ins w:id="7328" w:author="user" w:date="2012-02-29T14:49:00Z"/>
        </w:trPr>
        <w:tc>
          <w:tcPr>
            <w:tcW w:w="1840"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7329" w:author="user" w:date="2012-02-29T14:49:00Z"/>
                <w:rFonts w:ascii="Calibri" w:hAnsi="Calibri" w:cs="Calibri"/>
                <w:sz w:val="20"/>
                <w:szCs w:val="20"/>
                <w:lang w:bidi="ne-NP"/>
              </w:rPr>
            </w:pPr>
            <w:ins w:id="7330" w:author="user" w:date="2012-02-29T14:49:00Z">
              <w:r w:rsidRPr="00043E81">
                <w:rPr>
                  <w:rFonts w:ascii="Calibri" w:hAnsi="Calibri" w:cs="Calibri"/>
                  <w:sz w:val="20"/>
                  <w:szCs w:val="20"/>
                  <w:lang w:bidi="ne-NP"/>
                </w:rPr>
                <w:t>Basamadi</w:t>
              </w:r>
            </w:ins>
          </w:p>
        </w:tc>
        <w:tc>
          <w:tcPr>
            <w:tcW w:w="9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331" w:author="user" w:date="2012-02-29T14:49:00Z"/>
                <w:rFonts w:ascii="Calibri" w:hAnsi="Calibri" w:cs="Calibri"/>
                <w:sz w:val="20"/>
                <w:szCs w:val="20"/>
                <w:lang w:bidi="ne-NP"/>
              </w:rPr>
            </w:pPr>
            <w:ins w:id="7332" w:author="user" w:date="2012-02-29T14:49:00Z">
              <w:r w:rsidRPr="00043E81">
                <w:rPr>
                  <w:rFonts w:ascii="Calibri" w:hAnsi="Calibri" w:cs="Calibri"/>
                  <w:sz w:val="20"/>
                  <w:szCs w:val="20"/>
                  <w:lang w:bidi="ne-NP"/>
                </w:rPr>
                <w:t>20,124</w:t>
              </w:r>
            </w:ins>
          </w:p>
        </w:tc>
        <w:tc>
          <w:tcPr>
            <w:tcW w:w="92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333" w:author="user" w:date="2012-02-29T14:49:00Z"/>
                <w:rFonts w:ascii="Calibri" w:hAnsi="Calibri" w:cs="Calibri"/>
                <w:sz w:val="20"/>
                <w:szCs w:val="20"/>
                <w:lang w:bidi="ne-NP"/>
              </w:rPr>
            </w:pPr>
            <w:ins w:id="7334" w:author="user" w:date="2012-02-29T14:49:00Z">
              <w:r w:rsidRPr="00043E81">
                <w:rPr>
                  <w:rFonts w:ascii="Calibri" w:hAnsi="Calibri" w:cs="Calibri"/>
                  <w:sz w:val="20"/>
                  <w:szCs w:val="20"/>
                  <w:lang w:bidi="ne-NP"/>
                </w:rPr>
                <w:t>11.9</w:t>
              </w:r>
            </w:ins>
          </w:p>
        </w:tc>
        <w:tc>
          <w:tcPr>
            <w:tcW w:w="92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335" w:author="user" w:date="2012-02-29T14:49:00Z"/>
                <w:rFonts w:ascii="Calibri" w:hAnsi="Calibri" w:cs="Calibri"/>
                <w:sz w:val="20"/>
                <w:szCs w:val="20"/>
                <w:lang w:bidi="ne-NP"/>
              </w:rPr>
            </w:pPr>
            <w:ins w:id="7336" w:author="user" w:date="2012-02-29T14:49:00Z">
              <w:r w:rsidRPr="00043E81">
                <w:rPr>
                  <w:rFonts w:ascii="Calibri" w:hAnsi="Calibri" w:cs="Calibri"/>
                  <w:sz w:val="20"/>
                  <w:szCs w:val="20"/>
                  <w:lang w:bidi="ne-NP"/>
                </w:rPr>
                <w:t>6,344</w:t>
              </w:r>
            </w:ins>
          </w:p>
        </w:tc>
        <w:tc>
          <w:tcPr>
            <w:tcW w:w="84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337" w:author="user" w:date="2012-02-29T14:49:00Z"/>
                <w:rFonts w:ascii="Calibri" w:hAnsi="Calibri" w:cs="Calibri"/>
                <w:sz w:val="20"/>
                <w:szCs w:val="20"/>
                <w:lang w:bidi="ne-NP"/>
              </w:rPr>
            </w:pPr>
            <w:ins w:id="7338" w:author="user" w:date="2012-02-29T14:49:00Z">
              <w:r w:rsidRPr="00043E81">
                <w:rPr>
                  <w:rFonts w:ascii="Calibri" w:hAnsi="Calibri" w:cs="Calibri"/>
                  <w:sz w:val="20"/>
                  <w:szCs w:val="20"/>
                  <w:lang w:bidi="ne-NP"/>
                </w:rPr>
                <w:t>3.8</w:t>
              </w:r>
            </w:ins>
          </w:p>
        </w:tc>
        <w:tc>
          <w:tcPr>
            <w:tcW w:w="9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339" w:author="user" w:date="2012-02-29T14:49:00Z"/>
                <w:rFonts w:ascii="Calibri" w:hAnsi="Calibri" w:cs="Calibri"/>
                <w:sz w:val="20"/>
                <w:szCs w:val="20"/>
                <w:lang w:bidi="ne-NP"/>
              </w:rPr>
            </w:pPr>
            <w:ins w:id="7340" w:author="user" w:date="2012-02-29T14:49:00Z">
              <w:r w:rsidRPr="00043E81">
                <w:rPr>
                  <w:rFonts w:ascii="Calibri" w:hAnsi="Calibri" w:cs="Calibri"/>
                  <w:sz w:val="20"/>
                  <w:szCs w:val="20"/>
                  <w:lang w:bidi="ne-NP"/>
                </w:rPr>
                <w:t>1,41,900</w:t>
              </w:r>
            </w:ins>
          </w:p>
        </w:tc>
        <w:tc>
          <w:tcPr>
            <w:tcW w:w="9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341" w:author="user" w:date="2012-02-29T14:49:00Z"/>
                <w:rFonts w:ascii="Calibri" w:hAnsi="Calibri" w:cs="Calibri"/>
                <w:sz w:val="20"/>
                <w:szCs w:val="20"/>
                <w:lang w:bidi="ne-NP"/>
              </w:rPr>
            </w:pPr>
            <w:ins w:id="7342" w:author="user" w:date="2012-02-29T14:49:00Z">
              <w:r w:rsidRPr="00043E81">
                <w:rPr>
                  <w:rFonts w:ascii="Calibri" w:hAnsi="Calibri" w:cs="Calibri"/>
                  <w:sz w:val="20"/>
                  <w:szCs w:val="20"/>
                  <w:lang w:bidi="ne-NP"/>
                </w:rPr>
                <w:t>84.3</w:t>
              </w:r>
            </w:ins>
          </w:p>
        </w:tc>
        <w:tc>
          <w:tcPr>
            <w:tcW w:w="90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343" w:author="user" w:date="2012-02-29T14:49:00Z"/>
                <w:rFonts w:ascii="Calibri" w:hAnsi="Calibri" w:cs="Calibri"/>
                <w:sz w:val="20"/>
                <w:szCs w:val="20"/>
                <w:lang w:bidi="ne-NP"/>
              </w:rPr>
            </w:pPr>
            <w:ins w:id="7344" w:author="user" w:date="2012-02-29T14:49:00Z">
              <w:r w:rsidRPr="00043E81">
                <w:rPr>
                  <w:rFonts w:ascii="Calibri" w:hAnsi="Calibri" w:cs="Calibri"/>
                  <w:sz w:val="20"/>
                  <w:szCs w:val="20"/>
                  <w:lang w:bidi="ne-NP"/>
                </w:rPr>
                <w:t>1,68,368</w:t>
              </w:r>
            </w:ins>
          </w:p>
        </w:tc>
        <w:tc>
          <w:tcPr>
            <w:tcW w:w="88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345" w:author="user" w:date="2012-02-29T14:49:00Z"/>
                <w:rFonts w:ascii="Calibri" w:hAnsi="Calibri" w:cs="Calibri"/>
                <w:sz w:val="20"/>
                <w:szCs w:val="20"/>
                <w:lang w:bidi="ne-NP"/>
              </w:rPr>
            </w:pPr>
            <w:ins w:id="7346" w:author="user" w:date="2012-02-29T14:49:00Z">
              <w:r w:rsidRPr="00043E81">
                <w:rPr>
                  <w:rFonts w:ascii="Calibri" w:hAnsi="Calibri" w:cs="Calibri"/>
                  <w:sz w:val="20"/>
                  <w:szCs w:val="20"/>
                  <w:lang w:bidi="ne-NP"/>
                </w:rPr>
                <w:t>100</w:t>
              </w:r>
            </w:ins>
          </w:p>
        </w:tc>
      </w:tr>
      <w:tr w:rsidR="002B6273" w:rsidRPr="00145B40" w:rsidTr="0074335E">
        <w:trPr>
          <w:trHeight w:val="300"/>
          <w:ins w:id="7347" w:author="user" w:date="2012-02-29T14:49:00Z"/>
        </w:trPr>
        <w:tc>
          <w:tcPr>
            <w:tcW w:w="1840"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7348" w:author="user" w:date="2012-02-29T14:49:00Z"/>
                <w:rFonts w:ascii="Calibri" w:hAnsi="Calibri" w:cs="Calibri"/>
                <w:sz w:val="20"/>
                <w:szCs w:val="20"/>
                <w:lang w:bidi="ne-NP"/>
              </w:rPr>
            </w:pPr>
            <w:ins w:id="7349" w:author="user" w:date="2012-02-29T14:49:00Z">
              <w:r w:rsidRPr="00043E81">
                <w:rPr>
                  <w:rFonts w:ascii="Calibri" w:hAnsi="Calibri" w:cs="Calibri"/>
                  <w:sz w:val="20"/>
                  <w:szCs w:val="20"/>
                  <w:lang w:bidi="ne-NP"/>
                </w:rPr>
                <w:t>Manahari</w:t>
              </w:r>
            </w:ins>
          </w:p>
        </w:tc>
        <w:tc>
          <w:tcPr>
            <w:tcW w:w="9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350" w:author="user" w:date="2012-02-29T14:49:00Z"/>
                <w:rFonts w:ascii="Calibri" w:hAnsi="Calibri" w:cs="Calibri"/>
                <w:sz w:val="20"/>
                <w:szCs w:val="20"/>
                <w:lang w:bidi="ne-NP"/>
              </w:rPr>
            </w:pPr>
            <w:ins w:id="7351" w:author="user" w:date="2012-02-29T14:49:00Z">
              <w:r w:rsidRPr="00043E81">
                <w:rPr>
                  <w:rFonts w:ascii="Calibri" w:hAnsi="Calibri" w:cs="Calibri"/>
                  <w:sz w:val="20"/>
                  <w:szCs w:val="20"/>
                  <w:lang w:bidi="ne-NP"/>
                </w:rPr>
                <w:t>11,142</w:t>
              </w:r>
            </w:ins>
          </w:p>
        </w:tc>
        <w:tc>
          <w:tcPr>
            <w:tcW w:w="92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352" w:author="user" w:date="2012-02-29T14:49:00Z"/>
                <w:rFonts w:ascii="Calibri" w:hAnsi="Calibri" w:cs="Calibri"/>
                <w:sz w:val="20"/>
                <w:szCs w:val="20"/>
                <w:lang w:bidi="ne-NP"/>
              </w:rPr>
            </w:pPr>
            <w:ins w:id="7353" w:author="user" w:date="2012-02-29T14:49:00Z">
              <w:r w:rsidRPr="00043E81">
                <w:rPr>
                  <w:rFonts w:ascii="Calibri" w:hAnsi="Calibri" w:cs="Calibri"/>
                  <w:sz w:val="20"/>
                  <w:szCs w:val="20"/>
                  <w:lang w:bidi="ne-NP"/>
                </w:rPr>
                <w:t>7.1</w:t>
              </w:r>
            </w:ins>
          </w:p>
        </w:tc>
        <w:tc>
          <w:tcPr>
            <w:tcW w:w="92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354" w:author="user" w:date="2012-02-29T14:49:00Z"/>
                <w:rFonts w:ascii="Calibri" w:hAnsi="Calibri" w:cs="Calibri"/>
                <w:sz w:val="20"/>
                <w:szCs w:val="20"/>
                <w:lang w:bidi="ne-NP"/>
              </w:rPr>
            </w:pPr>
            <w:ins w:id="7355" w:author="user" w:date="2012-02-29T14:49:00Z">
              <w:r w:rsidRPr="00043E81">
                <w:rPr>
                  <w:rFonts w:ascii="Calibri" w:hAnsi="Calibri" w:cs="Calibri"/>
                  <w:sz w:val="20"/>
                  <w:szCs w:val="20"/>
                  <w:lang w:bidi="ne-NP"/>
                </w:rPr>
                <w:t>4,812</w:t>
              </w:r>
            </w:ins>
          </w:p>
        </w:tc>
        <w:tc>
          <w:tcPr>
            <w:tcW w:w="84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356" w:author="user" w:date="2012-02-29T14:49:00Z"/>
                <w:rFonts w:ascii="Calibri" w:hAnsi="Calibri" w:cs="Calibri"/>
                <w:sz w:val="20"/>
                <w:szCs w:val="20"/>
                <w:lang w:bidi="ne-NP"/>
              </w:rPr>
            </w:pPr>
            <w:ins w:id="7357" w:author="user" w:date="2012-02-29T14:49:00Z">
              <w:r w:rsidRPr="00043E81">
                <w:rPr>
                  <w:rFonts w:ascii="Calibri" w:hAnsi="Calibri" w:cs="Calibri"/>
                  <w:sz w:val="20"/>
                  <w:szCs w:val="20"/>
                  <w:lang w:bidi="ne-NP"/>
                </w:rPr>
                <w:t>3.1</w:t>
              </w:r>
            </w:ins>
          </w:p>
        </w:tc>
        <w:tc>
          <w:tcPr>
            <w:tcW w:w="9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358" w:author="user" w:date="2012-02-29T14:49:00Z"/>
                <w:rFonts w:ascii="Calibri" w:hAnsi="Calibri" w:cs="Calibri"/>
                <w:sz w:val="20"/>
                <w:szCs w:val="20"/>
                <w:lang w:bidi="ne-NP"/>
              </w:rPr>
            </w:pPr>
            <w:ins w:id="7359" w:author="user" w:date="2012-02-29T14:49:00Z">
              <w:r w:rsidRPr="00043E81">
                <w:rPr>
                  <w:rFonts w:ascii="Calibri" w:hAnsi="Calibri" w:cs="Calibri"/>
                  <w:sz w:val="20"/>
                  <w:szCs w:val="20"/>
                  <w:lang w:bidi="ne-NP"/>
                </w:rPr>
                <w:t>1,40,315</w:t>
              </w:r>
            </w:ins>
          </w:p>
        </w:tc>
        <w:tc>
          <w:tcPr>
            <w:tcW w:w="9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360" w:author="user" w:date="2012-02-29T14:49:00Z"/>
                <w:rFonts w:ascii="Calibri" w:hAnsi="Calibri" w:cs="Calibri"/>
                <w:sz w:val="20"/>
                <w:szCs w:val="20"/>
                <w:lang w:bidi="ne-NP"/>
              </w:rPr>
            </w:pPr>
            <w:ins w:id="7361" w:author="user" w:date="2012-02-29T14:49:00Z">
              <w:r w:rsidRPr="00043E81">
                <w:rPr>
                  <w:rFonts w:ascii="Calibri" w:hAnsi="Calibri" w:cs="Calibri"/>
                  <w:sz w:val="20"/>
                  <w:szCs w:val="20"/>
                  <w:lang w:bidi="ne-NP"/>
                </w:rPr>
                <w:t>89.8</w:t>
              </w:r>
            </w:ins>
          </w:p>
        </w:tc>
        <w:tc>
          <w:tcPr>
            <w:tcW w:w="90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362" w:author="user" w:date="2012-02-29T14:49:00Z"/>
                <w:rFonts w:ascii="Calibri" w:hAnsi="Calibri" w:cs="Calibri"/>
                <w:sz w:val="20"/>
                <w:szCs w:val="20"/>
                <w:lang w:bidi="ne-NP"/>
              </w:rPr>
            </w:pPr>
            <w:ins w:id="7363" w:author="user" w:date="2012-02-29T14:49:00Z">
              <w:r w:rsidRPr="00043E81">
                <w:rPr>
                  <w:rFonts w:ascii="Calibri" w:hAnsi="Calibri" w:cs="Calibri"/>
                  <w:sz w:val="20"/>
                  <w:szCs w:val="20"/>
                  <w:lang w:bidi="ne-NP"/>
                </w:rPr>
                <w:t>1,56,269</w:t>
              </w:r>
            </w:ins>
          </w:p>
        </w:tc>
        <w:tc>
          <w:tcPr>
            <w:tcW w:w="88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364" w:author="user" w:date="2012-02-29T14:49:00Z"/>
                <w:rFonts w:ascii="Calibri" w:hAnsi="Calibri" w:cs="Calibri"/>
                <w:sz w:val="20"/>
                <w:szCs w:val="20"/>
                <w:lang w:bidi="ne-NP"/>
              </w:rPr>
            </w:pPr>
            <w:ins w:id="7365" w:author="user" w:date="2012-02-29T14:49:00Z">
              <w:r w:rsidRPr="00043E81">
                <w:rPr>
                  <w:rFonts w:ascii="Calibri" w:hAnsi="Calibri" w:cs="Calibri"/>
                  <w:sz w:val="20"/>
                  <w:szCs w:val="20"/>
                  <w:lang w:bidi="ne-NP"/>
                </w:rPr>
                <w:t>100</w:t>
              </w:r>
            </w:ins>
          </w:p>
        </w:tc>
      </w:tr>
      <w:tr w:rsidR="002B6273" w:rsidRPr="00145B40" w:rsidTr="0074335E">
        <w:trPr>
          <w:trHeight w:val="300"/>
          <w:ins w:id="7366" w:author="user" w:date="2012-02-29T14:49:00Z"/>
        </w:trPr>
        <w:tc>
          <w:tcPr>
            <w:tcW w:w="1840"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7367" w:author="user" w:date="2012-02-29T14:49:00Z"/>
                <w:rFonts w:ascii="Calibri" w:hAnsi="Calibri" w:cs="Calibri"/>
                <w:sz w:val="20"/>
                <w:szCs w:val="20"/>
                <w:lang w:bidi="ne-NP"/>
              </w:rPr>
            </w:pPr>
            <w:ins w:id="7368" w:author="user" w:date="2012-02-29T14:49:00Z">
              <w:r w:rsidRPr="00043E81">
                <w:rPr>
                  <w:rFonts w:ascii="Calibri" w:hAnsi="Calibri" w:cs="Calibri"/>
                  <w:sz w:val="20"/>
                  <w:szCs w:val="20"/>
                  <w:lang w:bidi="ne-NP"/>
                </w:rPr>
                <w:t>Birendranagar</w:t>
              </w:r>
            </w:ins>
          </w:p>
        </w:tc>
        <w:tc>
          <w:tcPr>
            <w:tcW w:w="9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369" w:author="user" w:date="2012-02-29T14:49:00Z"/>
                <w:rFonts w:ascii="Calibri" w:hAnsi="Calibri" w:cs="Calibri"/>
                <w:sz w:val="20"/>
                <w:szCs w:val="20"/>
                <w:lang w:bidi="ne-NP"/>
              </w:rPr>
            </w:pPr>
            <w:ins w:id="7370" w:author="user" w:date="2012-02-29T14:49:00Z">
              <w:r w:rsidRPr="00043E81">
                <w:rPr>
                  <w:rFonts w:ascii="Calibri" w:hAnsi="Calibri" w:cs="Calibri"/>
                  <w:sz w:val="20"/>
                  <w:szCs w:val="20"/>
                  <w:lang w:bidi="ne-NP"/>
                </w:rPr>
                <w:t>10,228</w:t>
              </w:r>
            </w:ins>
          </w:p>
        </w:tc>
        <w:tc>
          <w:tcPr>
            <w:tcW w:w="92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371" w:author="user" w:date="2012-02-29T14:49:00Z"/>
                <w:rFonts w:ascii="Calibri" w:hAnsi="Calibri" w:cs="Calibri"/>
                <w:sz w:val="20"/>
                <w:szCs w:val="20"/>
                <w:lang w:bidi="ne-NP"/>
              </w:rPr>
            </w:pPr>
            <w:ins w:id="7372" w:author="user" w:date="2012-02-29T14:49:00Z">
              <w:r w:rsidRPr="00043E81">
                <w:rPr>
                  <w:rFonts w:ascii="Calibri" w:hAnsi="Calibri" w:cs="Calibri"/>
                  <w:sz w:val="20"/>
                  <w:szCs w:val="20"/>
                  <w:lang w:bidi="ne-NP"/>
                </w:rPr>
                <w:t>7</w:t>
              </w:r>
            </w:ins>
          </w:p>
        </w:tc>
        <w:tc>
          <w:tcPr>
            <w:tcW w:w="92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373" w:author="user" w:date="2012-02-29T14:49:00Z"/>
                <w:rFonts w:ascii="Calibri" w:hAnsi="Calibri" w:cs="Calibri"/>
                <w:sz w:val="20"/>
                <w:szCs w:val="20"/>
                <w:lang w:bidi="ne-NP"/>
              </w:rPr>
            </w:pPr>
            <w:ins w:id="7374" w:author="user" w:date="2012-02-29T14:49:00Z">
              <w:r w:rsidRPr="00043E81">
                <w:rPr>
                  <w:rFonts w:ascii="Calibri" w:hAnsi="Calibri" w:cs="Calibri"/>
                  <w:sz w:val="20"/>
                  <w:szCs w:val="20"/>
                  <w:lang w:bidi="ne-NP"/>
                </w:rPr>
                <w:t>8,314</w:t>
              </w:r>
            </w:ins>
          </w:p>
        </w:tc>
        <w:tc>
          <w:tcPr>
            <w:tcW w:w="84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375" w:author="user" w:date="2012-02-29T14:49:00Z"/>
                <w:rFonts w:ascii="Calibri" w:hAnsi="Calibri" w:cs="Calibri"/>
                <w:sz w:val="20"/>
                <w:szCs w:val="20"/>
                <w:lang w:bidi="ne-NP"/>
              </w:rPr>
            </w:pPr>
            <w:ins w:id="7376" w:author="user" w:date="2012-02-29T14:49:00Z">
              <w:r w:rsidRPr="00043E81">
                <w:rPr>
                  <w:rFonts w:ascii="Calibri" w:hAnsi="Calibri" w:cs="Calibri"/>
                  <w:sz w:val="20"/>
                  <w:szCs w:val="20"/>
                  <w:lang w:bidi="ne-NP"/>
                </w:rPr>
                <w:t>5.7</w:t>
              </w:r>
            </w:ins>
          </w:p>
        </w:tc>
        <w:tc>
          <w:tcPr>
            <w:tcW w:w="9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377" w:author="user" w:date="2012-02-29T14:49:00Z"/>
                <w:rFonts w:ascii="Calibri" w:hAnsi="Calibri" w:cs="Calibri"/>
                <w:sz w:val="20"/>
                <w:szCs w:val="20"/>
                <w:lang w:bidi="ne-NP"/>
              </w:rPr>
            </w:pPr>
            <w:ins w:id="7378" w:author="user" w:date="2012-02-29T14:49:00Z">
              <w:r w:rsidRPr="00043E81">
                <w:rPr>
                  <w:rFonts w:ascii="Calibri" w:hAnsi="Calibri" w:cs="Calibri"/>
                  <w:sz w:val="20"/>
                  <w:szCs w:val="20"/>
                  <w:lang w:bidi="ne-NP"/>
                </w:rPr>
                <w:t>1,27,312</w:t>
              </w:r>
            </w:ins>
          </w:p>
        </w:tc>
        <w:tc>
          <w:tcPr>
            <w:tcW w:w="9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379" w:author="user" w:date="2012-02-29T14:49:00Z"/>
                <w:rFonts w:ascii="Calibri" w:hAnsi="Calibri" w:cs="Calibri"/>
                <w:sz w:val="20"/>
                <w:szCs w:val="20"/>
                <w:lang w:bidi="ne-NP"/>
              </w:rPr>
            </w:pPr>
            <w:ins w:id="7380" w:author="user" w:date="2012-02-29T14:49:00Z">
              <w:r w:rsidRPr="00043E81">
                <w:rPr>
                  <w:rFonts w:ascii="Calibri" w:hAnsi="Calibri" w:cs="Calibri"/>
                  <w:sz w:val="20"/>
                  <w:szCs w:val="20"/>
                  <w:lang w:bidi="ne-NP"/>
                </w:rPr>
                <w:t>87.3</w:t>
              </w:r>
            </w:ins>
          </w:p>
        </w:tc>
        <w:tc>
          <w:tcPr>
            <w:tcW w:w="90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381" w:author="user" w:date="2012-02-29T14:49:00Z"/>
                <w:rFonts w:ascii="Calibri" w:hAnsi="Calibri" w:cs="Calibri"/>
                <w:sz w:val="20"/>
                <w:szCs w:val="20"/>
                <w:lang w:bidi="ne-NP"/>
              </w:rPr>
            </w:pPr>
            <w:ins w:id="7382" w:author="user" w:date="2012-02-29T14:49:00Z">
              <w:r w:rsidRPr="00043E81">
                <w:rPr>
                  <w:rFonts w:ascii="Calibri" w:hAnsi="Calibri" w:cs="Calibri"/>
                  <w:sz w:val="20"/>
                  <w:szCs w:val="20"/>
                  <w:lang w:bidi="ne-NP"/>
                </w:rPr>
                <w:t>1,45,854</w:t>
              </w:r>
            </w:ins>
          </w:p>
        </w:tc>
        <w:tc>
          <w:tcPr>
            <w:tcW w:w="88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383" w:author="user" w:date="2012-02-29T14:49:00Z"/>
                <w:rFonts w:ascii="Calibri" w:hAnsi="Calibri" w:cs="Calibri"/>
                <w:sz w:val="20"/>
                <w:szCs w:val="20"/>
                <w:lang w:bidi="ne-NP"/>
              </w:rPr>
            </w:pPr>
            <w:ins w:id="7384" w:author="user" w:date="2012-02-29T14:49:00Z">
              <w:r w:rsidRPr="00043E81">
                <w:rPr>
                  <w:rFonts w:ascii="Calibri" w:hAnsi="Calibri" w:cs="Calibri"/>
                  <w:sz w:val="20"/>
                  <w:szCs w:val="20"/>
                  <w:lang w:bidi="ne-NP"/>
                </w:rPr>
                <w:t>100</w:t>
              </w:r>
            </w:ins>
          </w:p>
        </w:tc>
      </w:tr>
      <w:tr w:rsidR="002B6273" w:rsidRPr="00145B40" w:rsidTr="0074335E">
        <w:trPr>
          <w:trHeight w:val="300"/>
          <w:ins w:id="7385" w:author="user" w:date="2012-02-29T14:49:00Z"/>
        </w:trPr>
        <w:tc>
          <w:tcPr>
            <w:tcW w:w="1840"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7386" w:author="user" w:date="2012-02-29T14:49:00Z"/>
                <w:rFonts w:ascii="Calibri" w:hAnsi="Calibri" w:cs="Calibri"/>
                <w:sz w:val="20"/>
                <w:szCs w:val="20"/>
                <w:lang w:bidi="ne-NP"/>
              </w:rPr>
            </w:pPr>
            <w:ins w:id="7387" w:author="user" w:date="2012-02-29T14:49:00Z">
              <w:r w:rsidRPr="00043E81">
                <w:rPr>
                  <w:rFonts w:ascii="Calibri" w:hAnsi="Calibri" w:cs="Calibri"/>
                  <w:sz w:val="20"/>
                  <w:szCs w:val="20"/>
                  <w:lang w:bidi="ne-NP"/>
                </w:rPr>
                <w:t>Chainpur</w:t>
              </w:r>
            </w:ins>
          </w:p>
        </w:tc>
        <w:tc>
          <w:tcPr>
            <w:tcW w:w="9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388" w:author="user" w:date="2012-02-29T14:49:00Z"/>
                <w:rFonts w:ascii="Calibri" w:hAnsi="Calibri" w:cs="Calibri"/>
                <w:sz w:val="20"/>
                <w:szCs w:val="20"/>
                <w:lang w:bidi="ne-NP"/>
              </w:rPr>
            </w:pPr>
            <w:ins w:id="7389" w:author="user" w:date="2012-02-29T14:49:00Z">
              <w:r w:rsidRPr="00043E81">
                <w:rPr>
                  <w:rFonts w:ascii="Calibri" w:hAnsi="Calibri" w:cs="Calibri"/>
                  <w:sz w:val="20"/>
                  <w:szCs w:val="20"/>
                  <w:lang w:bidi="ne-NP"/>
                </w:rPr>
                <w:t>8,817</w:t>
              </w:r>
            </w:ins>
          </w:p>
        </w:tc>
        <w:tc>
          <w:tcPr>
            <w:tcW w:w="92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390" w:author="user" w:date="2012-02-29T14:49:00Z"/>
                <w:rFonts w:ascii="Calibri" w:hAnsi="Calibri" w:cs="Calibri"/>
                <w:sz w:val="20"/>
                <w:szCs w:val="20"/>
                <w:lang w:bidi="ne-NP"/>
              </w:rPr>
            </w:pPr>
            <w:ins w:id="7391" w:author="user" w:date="2012-02-29T14:49:00Z">
              <w:r w:rsidRPr="00043E81">
                <w:rPr>
                  <w:rFonts w:ascii="Calibri" w:hAnsi="Calibri" w:cs="Calibri"/>
                  <w:sz w:val="20"/>
                  <w:szCs w:val="20"/>
                  <w:lang w:bidi="ne-NP"/>
                </w:rPr>
                <w:t>6.3</w:t>
              </w:r>
            </w:ins>
          </w:p>
        </w:tc>
        <w:tc>
          <w:tcPr>
            <w:tcW w:w="92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392" w:author="user" w:date="2012-02-29T14:49:00Z"/>
                <w:rFonts w:ascii="Calibri" w:hAnsi="Calibri" w:cs="Calibri"/>
                <w:sz w:val="20"/>
                <w:szCs w:val="20"/>
                <w:lang w:bidi="ne-NP"/>
              </w:rPr>
            </w:pPr>
            <w:ins w:id="7393" w:author="user" w:date="2012-02-29T14:49:00Z">
              <w:r w:rsidRPr="00043E81">
                <w:rPr>
                  <w:rFonts w:ascii="Calibri" w:hAnsi="Calibri" w:cs="Calibri"/>
                  <w:sz w:val="20"/>
                  <w:szCs w:val="20"/>
                  <w:lang w:bidi="ne-NP"/>
                </w:rPr>
                <w:t>6,048</w:t>
              </w:r>
            </w:ins>
          </w:p>
        </w:tc>
        <w:tc>
          <w:tcPr>
            <w:tcW w:w="84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394" w:author="user" w:date="2012-02-29T14:49:00Z"/>
                <w:rFonts w:ascii="Calibri" w:hAnsi="Calibri" w:cs="Calibri"/>
                <w:sz w:val="20"/>
                <w:szCs w:val="20"/>
                <w:lang w:bidi="ne-NP"/>
              </w:rPr>
            </w:pPr>
            <w:ins w:id="7395" w:author="user" w:date="2012-02-29T14:49:00Z">
              <w:r w:rsidRPr="00043E81">
                <w:rPr>
                  <w:rFonts w:ascii="Calibri" w:hAnsi="Calibri" w:cs="Calibri"/>
                  <w:sz w:val="20"/>
                  <w:szCs w:val="20"/>
                  <w:lang w:bidi="ne-NP"/>
                </w:rPr>
                <w:t>4.3</w:t>
              </w:r>
            </w:ins>
          </w:p>
        </w:tc>
        <w:tc>
          <w:tcPr>
            <w:tcW w:w="9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396" w:author="user" w:date="2012-02-29T14:49:00Z"/>
                <w:rFonts w:ascii="Calibri" w:hAnsi="Calibri" w:cs="Calibri"/>
                <w:sz w:val="20"/>
                <w:szCs w:val="20"/>
                <w:lang w:bidi="ne-NP"/>
              </w:rPr>
            </w:pPr>
            <w:ins w:id="7397" w:author="user" w:date="2012-02-29T14:49:00Z">
              <w:r w:rsidRPr="00043E81">
                <w:rPr>
                  <w:rFonts w:ascii="Calibri" w:hAnsi="Calibri" w:cs="Calibri"/>
                  <w:sz w:val="20"/>
                  <w:szCs w:val="20"/>
                  <w:lang w:bidi="ne-NP"/>
                </w:rPr>
                <w:t>1,25,942</w:t>
              </w:r>
            </w:ins>
          </w:p>
        </w:tc>
        <w:tc>
          <w:tcPr>
            <w:tcW w:w="9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398" w:author="user" w:date="2012-02-29T14:49:00Z"/>
                <w:rFonts w:ascii="Calibri" w:hAnsi="Calibri" w:cs="Calibri"/>
                <w:sz w:val="20"/>
                <w:szCs w:val="20"/>
                <w:lang w:bidi="ne-NP"/>
              </w:rPr>
            </w:pPr>
            <w:ins w:id="7399" w:author="user" w:date="2012-02-29T14:49:00Z">
              <w:r w:rsidRPr="00043E81">
                <w:rPr>
                  <w:rFonts w:ascii="Calibri" w:hAnsi="Calibri" w:cs="Calibri"/>
                  <w:sz w:val="20"/>
                  <w:szCs w:val="20"/>
                  <w:lang w:bidi="ne-NP"/>
                </w:rPr>
                <w:t>89.4</w:t>
              </w:r>
            </w:ins>
          </w:p>
        </w:tc>
        <w:tc>
          <w:tcPr>
            <w:tcW w:w="90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400" w:author="user" w:date="2012-02-29T14:49:00Z"/>
                <w:rFonts w:ascii="Calibri" w:hAnsi="Calibri" w:cs="Calibri"/>
                <w:sz w:val="20"/>
                <w:szCs w:val="20"/>
                <w:lang w:bidi="ne-NP"/>
              </w:rPr>
            </w:pPr>
            <w:ins w:id="7401" w:author="user" w:date="2012-02-29T14:49:00Z">
              <w:r w:rsidRPr="00043E81">
                <w:rPr>
                  <w:rFonts w:ascii="Calibri" w:hAnsi="Calibri" w:cs="Calibri"/>
                  <w:sz w:val="20"/>
                  <w:szCs w:val="20"/>
                  <w:lang w:bidi="ne-NP"/>
                </w:rPr>
                <w:t>1,40,807</w:t>
              </w:r>
            </w:ins>
          </w:p>
        </w:tc>
        <w:tc>
          <w:tcPr>
            <w:tcW w:w="88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402" w:author="user" w:date="2012-02-29T14:49:00Z"/>
                <w:rFonts w:ascii="Calibri" w:hAnsi="Calibri" w:cs="Calibri"/>
                <w:sz w:val="20"/>
                <w:szCs w:val="20"/>
                <w:lang w:bidi="ne-NP"/>
              </w:rPr>
            </w:pPr>
            <w:ins w:id="7403" w:author="user" w:date="2012-02-29T14:49:00Z">
              <w:r w:rsidRPr="00043E81">
                <w:rPr>
                  <w:rFonts w:ascii="Calibri" w:hAnsi="Calibri" w:cs="Calibri"/>
                  <w:sz w:val="20"/>
                  <w:szCs w:val="20"/>
                  <w:lang w:bidi="ne-NP"/>
                </w:rPr>
                <w:t>100</w:t>
              </w:r>
            </w:ins>
          </w:p>
        </w:tc>
      </w:tr>
      <w:tr w:rsidR="002B6273" w:rsidRPr="00145B40" w:rsidTr="0074335E">
        <w:trPr>
          <w:trHeight w:val="300"/>
          <w:ins w:id="7404" w:author="user" w:date="2012-02-29T14:49:00Z"/>
        </w:trPr>
        <w:tc>
          <w:tcPr>
            <w:tcW w:w="1840"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7405" w:author="user" w:date="2012-02-29T14:49:00Z"/>
                <w:rFonts w:ascii="Calibri" w:hAnsi="Calibri" w:cs="Calibri"/>
                <w:sz w:val="20"/>
                <w:szCs w:val="20"/>
                <w:lang w:bidi="ne-NP"/>
              </w:rPr>
            </w:pPr>
            <w:ins w:id="7406" w:author="user" w:date="2012-02-29T14:49:00Z">
              <w:r w:rsidRPr="00043E81">
                <w:rPr>
                  <w:rFonts w:ascii="Calibri" w:hAnsi="Calibri" w:cs="Calibri"/>
                  <w:sz w:val="20"/>
                  <w:szCs w:val="20"/>
                  <w:lang w:bidi="ne-NP"/>
                </w:rPr>
                <w:t>Jutpani</w:t>
              </w:r>
            </w:ins>
          </w:p>
        </w:tc>
        <w:tc>
          <w:tcPr>
            <w:tcW w:w="9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407" w:author="user" w:date="2012-02-29T14:49:00Z"/>
                <w:rFonts w:ascii="Calibri" w:hAnsi="Calibri" w:cs="Calibri"/>
                <w:sz w:val="20"/>
                <w:szCs w:val="20"/>
                <w:lang w:bidi="ne-NP"/>
              </w:rPr>
            </w:pPr>
            <w:ins w:id="7408" w:author="user" w:date="2012-02-29T14:49:00Z">
              <w:r w:rsidRPr="00043E81">
                <w:rPr>
                  <w:rFonts w:ascii="Calibri" w:hAnsi="Calibri" w:cs="Calibri"/>
                  <w:sz w:val="20"/>
                  <w:szCs w:val="20"/>
                  <w:lang w:bidi="ne-NP"/>
                </w:rPr>
                <w:t>18,156</w:t>
              </w:r>
            </w:ins>
          </w:p>
        </w:tc>
        <w:tc>
          <w:tcPr>
            <w:tcW w:w="92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409" w:author="user" w:date="2012-02-29T14:49:00Z"/>
                <w:rFonts w:ascii="Calibri" w:hAnsi="Calibri" w:cs="Calibri"/>
                <w:sz w:val="20"/>
                <w:szCs w:val="20"/>
                <w:lang w:bidi="ne-NP"/>
              </w:rPr>
            </w:pPr>
            <w:ins w:id="7410" w:author="user" w:date="2012-02-29T14:49:00Z">
              <w:r w:rsidRPr="00043E81">
                <w:rPr>
                  <w:rFonts w:ascii="Calibri" w:hAnsi="Calibri" w:cs="Calibri"/>
                  <w:sz w:val="20"/>
                  <w:szCs w:val="20"/>
                  <w:lang w:bidi="ne-NP"/>
                </w:rPr>
                <w:t>10.8</w:t>
              </w:r>
            </w:ins>
          </w:p>
        </w:tc>
        <w:tc>
          <w:tcPr>
            <w:tcW w:w="92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411" w:author="user" w:date="2012-02-29T14:49:00Z"/>
                <w:rFonts w:ascii="Calibri" w:hAnsi="Calibri" w:cs="Calibri"/>
                <w:sz w:val="20"/>
                <w:szCs w:val="20"/>
                <w:lang w:bidi="ne-NP"/>
              </w:rPr>
            </w:pPr>
            <w:ins w:id="7412" w:author="user" w:date="2012-02-29T14:49:00Z">
              <w:r w:rsidRPr="00043E81">
                <w:rPr>
                  <w:rFonts w:ascii="Calibri" w:hAnsi="Calibri" w:cs="Calibri"/>
                  <w:sz w:val="20"/>
                  <w:szCs w:val="20"/>
                  <w:lang w:bidi="ne-NP"/>
                </w:rPr>
                <w:t>4,217</w:t>
              </w:r>
            </w:ins>
          </w:p>
        </w:tc>
        <w:tc>
          <w:tcPr>
            <w:tcW w:w="84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413" w:author="user" w:date="2012-02-29T14:49:00Z"/>
                <w:rFonts w:ascii="Calibri" w:hAnsi="Calibri" w:cs="Calibri"/>
                <w:sz w:val="20"/>
                <w:szCs w:val="20"/>
                <w:lang w:bidi="ne-NP"/>
              </w:rPr>
            </w:pPr>
            <w:ins w:id="7414" w:author="user" w:date="2012-02-29T14:49:00Z">
              <w:r w:rsidRPr="00043E81">
                <w:rPr>
                  <w:rFonts w:ascii="Calibri" w:hAnsi="Calibri" w:cs="Calibri"/>
                  <w:sz w:val="20"/>
                  <w:szCs w:val="20"/>
                  <w:lang w:bidi="ne-NP"/>
                </w:rPr>
                <w:t>2.5</w:t>
              </w:r>
            </w:ins>
          </w:p>
        </w:tc>
        <w:tc>
          <w:tcPr>
            <w:tcW w:w="9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415" w:author="user" w:date="2012-02-29T14:49:00Z"/>
                <w:rFonts w:ascii="Calibri" w:hAnsi="Calibri" w:cs="Calibri"/>
                <w:sz w:val="20"/>
                <w:szCs w:val="20"/>
                <w:lang w:bidi="ne-NP"/>
              </w:rPr>
            </w:pPr>
            <w:ins w:id="7416" w:author="user" w:date="2012-02-29T14:49:00Z">
              <w:r w:rsidRPr="00043E81">
                <w:rPr>
                  <w:rFonts w:ascii="Calibri" w:hAnsi="Calibri" w:cs="Calibri"/>
                  <w:sz w:val="20"/>
                  <w:szCs w:val="20"/>
                  <w:lang w:bidi="ne-NP"/>
                </w:rPr>
                <w:t>1,45,319</w:t>
              </w:r>
            </w:ins>
          </w:p>
        </w:tc>
        <w:tc>
          <w:tcPr>
            <w:tcW w:w="9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417" w:author="user" w:date="2012-02-29T14:49:00Z"/>
                <w:rFonts w:ascii="Calibri" w:hAnsi="Calibri" w:cs="Calibri"/>
                <w:sz w:val="20"/>
                <w:szCs w:val="20"/>
                <w:lang w:bidi="ne-NP"/>
              </w:rPr>
            </w:pPr>
            <w:ins w:id="7418" w:author="user" w:date="2012-02-29T14:49:00Z">
              <w:r w:rsidRPr="00043E81">
                <w:rPr>
                  <w:rFonts w:ascii="Calibri" w:hAnsi="Calibri" w:cs="Calibri"/>
                  <w:sz w:val="20"/>
                  <w:szCs w:val="20"/>
                  <w:lang w:bidi="ne-NP"/>
                </w:rPr>
                <w:t>86.7</w:t>
              </w:r>
            </w:ins>
          </w:p>
        </w:tc>
        <w:tc>
          <w:tcPr>
            <w:tcW w:w="90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419" w:author="user" w:date="2012-02-29T14:49:00Z"/>
                <w:rFonts w:ascii="Calibri" w:hAnsi="Calibri" w:cs="Calibri"/>
                <w:sz w:val="20"/>
                <w:szCs w:val="20"/>
                <w:lang w:bidi="ne-NP"/>
              </w:rPr>
            </w:pPr>
            <w:ins w:id="7420" w:author="user" w:date="2012-02-29T14:49:00Z">
              <w:r w:rsidRPr="00043E81">
                <w:rPr>
                  <w:rFonts w:ascii="Calibri" w:hAnsi="Calibri" w:cs="Calibri"/>
                  <w:sz w:val="20"/>
                  <w:szCs w:val="20"/>
                  <w:lang w:bidi="ne-NP"/>
                </w:rPr>
                <w:t>1,67,692</w:t>
              </w:r>
            </w:ins>
          </w:p>
        </w:tc>
        <w:tc>
          <w:tcPr>
            <w:tcW w:w="88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421" w:author="user" w:date="2012-02-29T14:49:00Z"/>
                <w:rFonts w:ascii="Calibri" w:hAnsi="Calibri" w:cs="Calibri"/>
                <w:sz w:val="20"/>
                <w:szCs w:val="20"/>
                <w:lang w:bidi="ne-NP"/>
              </w:rPr>
            </w:pPr>
            <w:ins w:id="7422" w:author="user" w:date="2012-02-29T14:49:00Z">
              <w:r w:rsidRPr="00043E81">
                <w:rPr>
                  <w:rFonts w:ascii="Calibri" w:hAnsi="Calibri" w:cs="Calibri"/>
                  <w:sz w:val="20"/>
                  <w:szCs w:val="20"/>
                  <w:lang w:bidi="ne-NP"/>
                </w:rPr>
                <w:t>100</w:t>
              </w:r>
            </w:ins>
          </w:p>
        </w:tc>
      </w:tr>
      <w:tr w:rsidR="002B6273" w:rsidRPr="00145B40" w:rsidTr="0074335E">
        <w:trPr>
          <w:trHeight w:val="300"/>
          <w:ins w:id="7423" w:author="user" w:date="2012-02-29T14:49:00Z"/>
        </w:trPr>
        <w:tc>
          <w:tcPr>
            <w:tcW w:w="1840"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7424" w:author="user" w:date="2012-02-29T14:49:00Z"/>
                <w:rFonts w:ascii="Calibri" w:hAnsi="Calibri" w:cs="Calibri"/>
                <w:sz w:val="20"/>
                <w:szCs w:val="20"/>
                <w:lang w:bidi="ne-NP"/>
              </w:rPr>
            </w:pPr>
            <w:ins w:id="7425" w:author="user" w:date="2012-02-29T14:49:00Z">
              <w:r w:rsidRPr="00043E81">
                <w:rPr>
                  <w:rFonts w:ascii="Calibri" w:hAnsi="Calibri" w:cs="Calibri"/>
                  <w:sz w:val="20"/>
                  <w:szCs w:val="20"/>
                  <w:lang w:bidi="ne-NP"/>
                </w:rPr>
                <w:t>Piple</w:t>
              </w:r>
            </w:ins>
          </w:p>
        </w:tc>
        <w:tc>
          <w:tcPr>
            <w:tcW w:w="9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426" w:author="user" w:date="2012-02-29T14:49:00Z"/>
                <w:rFonts w:ascii="Calibri" w:hAnsi="Calibri" w:cs="Calibri"/>
                <w:sz w:val="20"/>
                <w:szCs w:val="20"/>
                <w:lang w:bidi="ne-NP"/>
              </w:rPr>
            </w:pPr>
            <w:ins w:id="7427" w:author="user" w:date="2012-02-29T14:49:00Z">
              <w:r w:rsidRPr="00043E81">
                <w:rPr>
                  <w:rFonts w:ascii="Calibri" w:hAnsi="Calibri" w:cs="Calibri"/>
                  <w:sz w:val="20"/>
                  <w:szCs w:val="20"/>
                  <w:lang w:bidi="ne-NP"/>
                </w:rPr>
                <w:t>8,078</w:t>
              </w:r>
            </w:ins>
          </w:p>
        </w:tc>
        <w:tc>
          <w:tcPr>
            <w:tcW w:w="92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428" w:author="user" w:date="2012-02-29T14:49:00Z"/>
                <w:rFonts w:ascii="Calibri" w:hAnsi="Calibri" w:cs="Calibri"/>
                <w:sz w:val="20"/>
                <w:szCs w:val="20"/>
                <w:lang w:bidi="ne-NP"/>
              </w:rPr>
            </w:pPr>
            <w:ins w:id="7429" w:author="user" w:date="2012-02-29T14:49:00Z">
              <w:r w:rsidRPr="00043E81">
                <w:rPr>
                  <w:rFonts w:ascii="Calibri" w:hAnsi="Calibri" w:cs="Calibri"/>
                  <w:sz w:val="20"/>
                  <w:szCs w:val="20"/>
                  <w:lang w:bidi="ne-NP"/>
                </w:rPr>
                <w:t>6.1</w:t>
              </w:r>
            </w:ins>
          </w:p>
        </w:tc>
        <w:tc>
          <w:tcPr>
            <w:tcW w:w="92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430" w:author="user" w:date="2012-02-29T14:49:00Z"/>
                <w:rFonts w:ascii="Calibri" w:hAnsi="Calibri" w:cs="Calibri"/>
                <w:sz w:val="20"/>
                <w:szCs w:val="20"/>
                <w:lang w:bidi="ne-NP"/>
              </w:rPr>
            </w:pPr>
            <w:ins w:id="7431" w:author="user" w:date="2012-02-29T14:49:00Z">
              <w:r w:rsidRPr="00043E81">
                <w:rPr>
                  <w:rFonts w:ascii="Calibri" w:hAnsi="Calibri" w:cs="Calibri"/>
                  <w:sz w:val="20"/>
                  <w:szCs w:val="20"/>
                  <w:lang w:bidi="ne-NP"/>
                </w:rPr>
                <w:t>3,548</w:t>
              </w:r>
            </w:ins>
          </w:p>
        </w:tc>
        <w:tc>
          <w:tcPr>
            <w:tcW w:w="84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432" w:author="user" w:date="2012-02-29T14:49:00Z"/>
                <w:rFonts w:ascii="Calibri" w:hAnsi="Calibri" w:cs="Calibri"/>
                <w:sz w:val="20"/>
                <w:szCs w:val="20"/>
                <w:lang w:bidi="ne-NP"/>
              </w:rPr>
            </w:pPr>
            <w:ins w:id="7433" w:author="user" w:date="2012-02-29T14:49:00Z">
              <w:r w:rsidRPr="00043E81">
                <w:rPr>
                  <w:rFonts w:ascii="Calibri" w:hAnsi="Calibri" w:cs="Calibri"/>
                  <w:sz w:val="20"/>
                  <w:szCs w:val="20"/>
                  <w:lang w:bidi="ne-NP"/>
                </w:rPr>
                <w:t>2.6</w:t>
              </w:r>
            </w:ins>
          </w:p>
        </w:tc>
        <w:tc>
          <w:tcPr>
            <w:tcW w:w="9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434" w:author="user" w:date="2012-02-29T14:49:00Z"/>
                <w:rFonts w:ascii="Calibri" w:hAnsi="Calibri" w:cs="Calibri"/>
                <w:sz w:val="20"/>
                <w:szCs w:val="20"/>
                <w:lang w:bidi="ne-NP"/>
              </w:rPr>
            </w:pPr>
            <w:ins w:id="7435" w:author="user" w:date="2012-02-29T14:49:00Z">
              <w:r w:rsidRPr="00043E81">
                <w:rPr>
                  <w:rFonts w:ascii="Calibri" w:hAnsi="Calibri" w:cs="Calibri"/>
                  <w:sz w:val="20"/>
                  <w:szCs w:val="20"/>
                  <w:lang w:bidi="ne-NP"/>
                </w:rPr>
                <w:t>1,22,316</w:t>
              </w:r>
            </w:ins>
          </w:p>
        </w:tc>
        <w:tc>
          <w:tcPr>
            <w:tcW w:w="9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436" w:author="user" w:date="2012-02-29T14:49:00Z"/>
                <w:rFonts w:ascii="Calibri" w:hAnsi="Calibri" w:cs="Calibri"/>
                <w:sz w:val="20"/>
                <w:szCs w:val="20"/>
                <w:lang w:bidi="ne-NP"/>
              </w:rPr>
            </w:pPr>
            <w:ins w:id="7437" w:author="user" w:date="2012-02-29T14:49:00Z">
              <w:r w:rsidRPr="00043E81">
                <w:rPr>
                  <w:rFonts w:ascii="Calibri" w:hAnsi="Calibri" w:cs="Calibri"/>
                  <w:sz w:val="20"/>
                  <w:szCs w:val="20"/>
                  <w:lang w:bidi="ne-NP"/>
                </w:rPr>
                <w:t>91.3</w:t>
              </w:r>
            </w:ins>
          </w:p>
        </w:tc>
        <w:tc>
          <w:tcPr>
            <w:tcW w:w="90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438" w:author="user" w:date="2012-02-29T14:49:00Z"/>
                <w:rFonts w:ascii="Calibri" w:hAnsi="Calibri" w:cs="Calibri"/>
                <w:sz w:val="20"/>
                <w:szCs w:val="20"/>
                <w:lang w:bidi="ne-NP"/>
              </w:rPr>
            </w:pPr>
            <w:ins w:id="7439" w:author="user" w:date="2012-02-29T14:49:00Z">
              <w:r w:rsidRPr="00043E81">
                <w:rPr>
                  <w:rFonts w:ascii="Calibri" w:hAnsi="Calibri" w:cs="Calibri"/>
                  <w:sz w:val="20"/>
                  <w:szCs w:val="20"/>
                  <w:lang w:bidi="ne-NP"/>
                </w:rPr>
                <w:t>1,33,942</w:t>
              </w:r>
            </w:ins>
          </w:p>
        </w:tc>
        <w:tc>
          <w:tcPr>
            <w:tcW w:w="88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440" w:author="user" w:date="2012-02-29T14:49:00Z"/>
                <w:rFonts w:ascii="Calibri" w:hAnsi="Calibri" w:cs="Calibri"/>
                <w:sz w:val="20"/>
                <w:szCs w:val="20"/>
                <w:lang w:bidi="ne-NP"/>
              </w:rPr>
            </w:pPr>
            <w:ins w:id="7441" w:author="user" w:date="2012-02-29T14:49:00Z">
              <w:r w:rsidRPr="00043E81">
                <w:rPr>
                  <w:rFonts w:ascii="Calibri" w:hAnsi="Calibri" w:cs="Calibri"/>
                  <w:sz w:val="20"/>
                  <w:szCs w:val="20"/>
                  <w:lang w:bidi="ne-NP"/>
                </w:rPr>
                <w:t>100</w:t>
              </w:r>
            </w:ins>
          </w:p>
        </w:tc>
      </w:tr>
      <w:tr w:rsidR="002B6273" w:rsidRPr="00145B40" w:rsidTr="0074335E">
        <w:trPr>
          <w:trHeight w:val="300"/>
          <w:ins w:id="7442" w:author="user" w:date="2012-02-29T14:49:00Z"/>
        </w:trPr>
        <w:tc>
          <w:tcPr>
            <w:tcW w:w="1840"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7443" w:author="user" w:date="2012-02-29T14:49:00Z"/>
                <w:rFonts w:ascii="Calibri" w:hAnsi="Calibri" w:cs="Calibri"/>
                <w:sz w:val="20"/>
                <w:szCs w:val="20"/>
                <w:lang w:bidi="ne-NP"/>
              </w:rPr>
            </w:pPr>
            <w:ins w:id="7444" w:author="user" w:date="2012-02-29T14:49:00Z">
              <w:r w:rsidRPr="00043E81">
                <w:rPr>
                  <w:rFonts w:ascii="Calibri" w:hAnsi="Calibri" w:cs="Calibri"/>
                  <w:sz w:val="20"/>
                  <w:szCs w:val="20"/>
                  <w:lang w:bidi="ne-NP"/>
                </w:rPr>
                <w:t>Shaktikhor</w:t>
              </w:r>
            </w:ins>
          </w:p>
        </w:tc>
        <w:tc>
          <w:tcPr>
            <w:tcW w:w="9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445" w:author="user" w:date="2012-02-29T14:49:00Z"/>
                <w:rFonts w:ascii="Calibri" w:hAnsi="Calibri" w:cs="Calibri"/>
                <w:sz w:val="20"/>
                <w:szCs w:val="20"/>
                <w:lang w:bidi="ne-NP"/>
              </w:rPr>
            </w:pPr>
            <w:ins w:id="7446" w:author="user" w:date="2012-02-29T14:49:00Z">
              <w:r w:rsidRPr="00043E81">
                <w:rPr>
                  <w:rFonts w:ascii="Calibri" w:hAnsi="Calibri" w:cs="Calibri"/>
                  <w:sz w:val="20"/>
                  <w:szCs w:val="20"/>
                  <w:lang w:bidi="ne-NP"/>
                </w:rPr>
                <w:t>6,112</w:t>
              </w:r>
            </w:ins>
          </w:p>
        </w:tc>
        <w:tc>
          <w:tcPr>
            <w:tcW w:w="92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447" w:author="user" w:date="2012-02-29T14:49:00Z"/>
                <w:rFonts w:ascii="Calibri" w:hAnsi="Calibri" w:cs="Calibri"/>
                <w:sz w:val="20"/>
                <w:szCs w:val="20"/>
                <w:lang w:bidi="ne-NP"/>
              </w:rPr>
            </w:pPr>
            <w:ins w:id="7448" w:author="user" w:date="2012-02-29T14:49:00Z">
              <w:r w:rsidRPr="00043E81">
                <w:rPr>
                  <w:rFonts w:ascii="Calibri" w:hAnsi="Calibri" w:cs="Calibri"/>
                  <w:sz w:val="20"/>
                  <w:szCs w:val="20"/>
                  <w:lang w:bidi="ne-NP"/>
                </w:rPr>
                <w:t>4.1</w:t>
              </w:r>
            </w:ins>
          </w:p>
        </w:tc>
        <w:tc>
          <w:tcPr>
            <w:tcW w:w="92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449" w:author="user" w:date="2012-02-29T14:49:00Z"/>
                <w:rFonts w:ascii="Calibri" w:hAnsi="Calibri" w:cs="Calibri"/>
                <w:sz w:val="20"/>
                <w:szCs w:val="20"/>
                <w:lang w:bidi="ne-NP"/>
              </w:rPr>
            </w:pPr>
            <w:ins w:id="7450" w:author="user" w:date="2012-02-29T14:49:00Z">
              <w:r w:rsidRPr="00043E81">
                <w:rPr>
                  <w:rFonts w:ascii="Calibri" w:hAnsi="Calibri" w:cs="Calibri"/>
                  <w:sz w:val="20"/>
                  <w:szCs w:val="20"/>
                  <w:lang w:bidi="ne-NP"/>
                </w:rPr>
                <w:t>4,910</w:t>
              </w:r>
            </w:ins>
          </w:p>
        </w:tc>
        <w:tc>
          <w:tcPr>
            <w:tcW w:w="84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451" w:author="user" w:date="2012-02-29T14:49:00Z"/>
                <w:rFonts w:ascii="Calibri" w:hAnsi="Calibri" w:cs="Calibri"/>
                <w:sz w:val="20"/>
                <w:szCs w:val="20"/>
                <w:lang w:bidi="ne-NP"/>
              </w:rPr>
            </w:pPr>
            <w:ins w:id="7452" w:author="user" w:date="2012-02-29T14:49:00Z">
              <w:r w:rsidRPr="00043E81">
                <w:rPr>
                  <w:rFonts w:ascii="Calibri" w:hAnsi="Calibri" w:cs="Calibri"/>
                  <w:sz w:val="20"/>
                  <w:szCs w:val="20"/>
                  <w:lang w:bidi="ne-NP"/>
                </w:rPr>
                <w:t>3.3</w:t>
              </w:r>
            </w:ins>
          </w:p>
        </w:tc>
        <w:tc>
          <w:tcPr>
            <w:tcW w:w="9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453" w:author="user" w:date="2012-02-29T14:49:00Z"/>
                <w:rFonts w:ascii="Calibri" w:hAnsi="Calibri" w:cs="Calibri"/>
                <w:sz w:val="20"/>
                <w:szCs w:val="20"/>
                <w:lang w:bidi="ne-NP"/>
              </w:rPr>
            </w:pPr>
            <w:ins w:id="7454" w:author="user" w:date="2012-02-29T14:49:00Z">
              <w:r w:rsidRPr="00043E81">
                <w:rPr>
                  <w:rFonts w:ascii="Calibri" w:hAnsi="Calibri" w:cs="Calibri"/>
                  <w:sz w:val="20"/>
                  <w:szCs w:val="20"/>
                  <w:lang w:bidi="ne-NP"/>
                </w:rPr>
                <w:t>1,36,315</w:t>
              </w:r>
            </w:ins>
          </w:p>
        </w:tc>
        <w:tc>
          <w:tcPr>
            <w:tcW w:w="96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455" w:author="user" w:date="2012-02-29T14:49:00Z"/>
                <w:rFonts w:ascii="Calibri" w:hAnsi="Calibri" w:cs="Calibri"/>
                <w:sz w:val="20"/>
                <w:szCs w:val="20"/>
                <w:lang w:bidi="ne-NP"/>
              </w:rPr>
            </w:pPr>
            <w:ins w:id="7456" w:author="user" w:date="2012-02-29T14:49:00Z">
              <w:r w:rsidRPr="00043E81">
                <w:rPr>
                  <w:rFonts w:ascii="Calibri" w:hAnsi="Calibri" w:cs="Calibri"/>
                  <w:sz w:val="20"/>
                  <w:szCs w:val="20"/>
                  <w:lang w:bidi="ne-NP"/>
                </w:rPr>
                <w:t>92.6</w:t>
              </w:r>
            </w:ins>
          </w:p>
        </w:tc>
        <w:tc>
          <w:tcPr>
            <w:tcW w:w="90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457" w:author="user" w:date="2012-02-29T14:49:00Z"/>
                <w:rFonts w:ascii="Calibri" w:hAnsi="Calibri" w:cs="Calibri"/>
                <w:sz w:val="20"/>
                <w:szCs w:val="20"/>
                <w:lang w:bidi="ne-NP"/>
              </w:rPr>
            </w:pPr>
            <w:ins w:id="7458" w:author="user" w:date="2012-02-29T14:49:00Z">
              <w:r w:rsidRPr="00043E81">
                <w:rPr>
                  <w:rFonts w:ascii="Calibri" w:hAnsi="Calibri" w:cs="Calibri"/>
                  <w:sz w:val="20"/>
                  <w:szCs w:val="20"/>
                  <w:lang w:bidi="ne-NP"/>
                </w:rPr>
                <w:t>1,47,337</w:t>
              </w:r>
            </w:ins>
          </w:p>
        </w:tc>
        <w:tc>
          <w:tcPr>
            <w:tcW w:w="88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459" w:author="user" w:date="2012-02-29T14:49:00Z"/>
                <w:rFonts w:ascii="Calibri" w:hAnsi="Calibri" w:cs="Calibri"/>
                <w:sz w:val="20"/>
                <w:szCs w:val="20"/>
                <w:lang w:bidi="ne-NP"/>
              </w:rPr>
            </w:pPr>
            <w:ins w:id="7460" w:author="user" w:date="2012-02-29T14:49:00Z">
              <w:r w:rsidRPr="00043E81">
                <w:rPr>
                  <w:rFonts w:ascii="Calibri" w:hAnsi="Calibri" w:cs="Calibri"/>
                  <w:sz w:val="20"/>
                  <w:szCs w:val="20"/>
                  <w:lang w:bidi="ne-NP"/>
                </w:rPr>
                <w:t>100</w:t>
              </w:r>
            </w:ins>
          </w:p>
        </w:tc>
      </w:tr>
      <w:tr w:rsidR="002B6273" w:rsidRPr="00145B40" w:rsidTr="0074335E">
        <w:trPr>
          <w:trHeight w:val="300"/>
          <w:ins w:id="7461" w:author="user" w:date="2012-02-29T14:49:00Z"/>
        </w:trPr>
        <w:tc>
          <w:tcPr>
            <w:tcW w:w="1840"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7462" w:author="user" w:date="2012-02-29T14:49:00Z"/>
                <w:rFonts w:ascii="Calibri" w:hAnsi="Calibri" w:cs="Calibri"/>
                <w:sz w:val="20"/>
                <w:szCs w:val="20"/>
                <w:lang w:bidi="ne-NP"/>
              </w:rPr>
            </w:pPr>
            <w:ins w:id="7463" w:author="user" w:date="2012-02-29T14:49:00Z">
              <w:r w:rsidRPr="00043E81">
                <w:rPr>
                  <w:rFonts w:ascii="Calibri" w:hAnsi="Calibri" w:cs="Calibri"/>
                  <w:sz w:val="20"/>
                  <w:szCs w:val="20"/>
                  <w:lang w:bidi="ne-NP"/>
                </w:rPr>
                <w:t>Average</w:t>
              </w:r>
            </w:ins>
          </w:p>
        </w:tc>
        <w:tc>
          <w:tcPr>
            <w:tcW w:w="1880" w:type="dxa"/>
            <w:gridSpan w:val="2"/>
            <w:tcBorders>
              <w:top w:val="single" w:sz="4" w:space="0" w:color="auto"/>
              <w:left w:val="nil"/>
              <w:bottom w:val="single" w:sz="4" w:space="0" w:color="auto"/>
              <w:right w:val="single" w:sz="4" w:space="0" w:color="auto"/>
            </w:tcBorders>
            <w:shd w:val="clear" w:color="auto" w:fill="auto"/>
          </w:tcPr>
          <w:p w:rsidR="002B6273" w:rsidRPr="00043E81" w:rsidRDefault="002B6273" w:rsidP="0074335E">
            <w:pPr>
              <w:jc w:val="center"/>
              <w:rPr>
                <w:ins w:id="7464" w:author="user" w:date="2012-02-29T14:49:00Z"/>
                <w:rFonts w:ascii="Calibri" w:hAnsi="Calibri" w:cs="Calibri"/>
                <w:sz w:val="20"/>
                <w:szCs w:val="20"/>
                <w:lang w:bidi="ne-NP"/>
              </w:rPr>
            </w:pPr>
            <w:ins w:id="7465" w:author="user" w:date="2012-02-29T14:49:00Z">
              <w:r w:rsidRPr="00043E81">
                <w:rPr>
                  <w:rFonts w:ascii="Calibri" w:hAnsi="Calibri" w:cs="Calibri"/>
                  <w:sz w:val="20"/>
                  <w:szCs w:val="20"/>
                  <w:lang w:bidi="ne-NP"/>
                </w:rPr>
                <w:t>12473</w:t>
              </w:r>
            </w:ins>
          </w:p>
        </w:tc>
        <w:tc>
          <w:tcPr>
            <w:tcW w:w="1760" w:type="dxa"/>
            <w:gridSpan w:val="2"/>
            <w:tcBorders>
              <w:top w:val="single" w:sz="4" w:space="0" w:color="auto"/>
              <w:left w:val="nil"/>
              <w:bottom w:val="single" w:sz="4" w:space="0" w:color="auto"/>
              <w:right w:val="single" w:sz="4" w:space="0" w:color="auto"/>
            </w:tcBorders>
            <w:shd w:val="clear" w:color="auto" w:fill="auto"/>
          </w:tcPr>
          <w:p w:rsidR="002B6273" w:rsidRPr="00043E81" w:rsidRDefault="002B6273" w:rsidP="0074335E">
            <w:pPr>
              <w:jc w:val="center"/>
              <w:rPr>
                <w:ins w:id="7466" w:author="user" w:date="2012-02-29T14:49:00Z"/>
                <w:rFonts w:ascii="Calibri" w:hAnsi="Calibri" w:cs="Calibri"/>
                <w:sz w:val="20"/>
                <w:szCs w:val="20"/>
                <w:lang w:bidi="ne-NP"/>
              </w:rPr>
            </w:pPr>
            <w:ins w:id="7467" w:author="user" w:date="2012-02-29T14:49:00Z">
              <w:r w:rsidRPr="00043E81">
                <w:rPr>
                  <w:rFonts w:ascii="Calibri" w:hAnsi="Calibri" w:cs="Calibri"/>
                  <w:sz w:val="20"/>
                  <w:szCs w:val="20"/>
                  <w:lang w:bidi="ne-NP"/>
                </w:rPr>
                <w:t>5801</w:t>
              </w:r>
            </w:ins>
          </w:p>
        </w:tc>
        <w:tc>
          <w:tcPr>
            <w:tcW w:w="1920" w:type="dxa"/>
            <w:gridSpan w:val="2"/>
            <w:tcBorders>
              <w:top w:val="single" w:sz="4" w:space="0" w:color="auto"/>
              <w:left w:val="nil"/>
              <w:bottom w:val="single" w:sz="4" w:space="0" w:color="auto"/>
              <w:right w:val="single" w:sz="4" w:space="0" w:color="auto"/>
            </w:tcBorders>
            <w:shd w:val="clear" w:color="auto" w:fill="auto"/>
          </w:tcPr>
          <w:p w:rsidR="002B6273" w:rsidRPr="00043E81" w:rsidRDefault="002B6273" w:rsidP="0074335E">
            <w:pPr>
              <w:jc w:val="center"/>
              <w:rPr>
                <w:ins w:id="7468" w:author="user" w:date="2012-02-29T14:49:00Z"/>
                <w:rFonts w:ascii="Calibri" w:hAnsi="Calibri" w:cs="Calibri"/>
                <w:sz w:val="20"/>
                <w:szCs w:val="20"/>
                <w:lang w:bidi="ne-NP"/>
              </w:rPr>
            </w:pPr>
            <w:ins w:id="7469" w:author="user" w:date="2012-02-29T14:49:00Z">
              <w:r w:rsidRPr="00043E81">
                <w:rPr>
                  <w:rFonts w:ascii="Calibri" w:hAnsi="Calibri" w:cs="Calibri"/>
                  <w:sz w:val="20"/>
                  <w:szCs w:val="20"/>
                  <w:lang w:bidi="ne-NP"/>
                </w:rPr>
                <w:t xml:space="preserve">        1,37,708</w:t>
              </w:r>
            </w:ins>
          </w:p>
        </w:tc>
        <w:tc>
          <w:tcPr>
            <w:tcW w:w="1780" w:type="dxa"/>
            <w:gridSpan w:val="2"/>
            <w:tcBorders>
              <w:top w:val="single" w:sz="4" w:space="0" w:color="auto"/>
              <w:left w:val="nil"/>
              <w:bottom w:val="single" w:sz="4" w:space="0" w:color="auto"/>
              <w:right w:val="single" w:sz="4" w:space="0" w:color="auto"/>
            </w:tcBorders>
            <w:shd w:val="clear" w:color="auto" w:fill="auto"/>
          </w:tcPr>
          <w:p w:rsidR="002B6273" w:rsidRPr="00043E81" w:rsidRDefault="002B6273" w:rsidP="0074335E">
            <w:pPr>
              <w:jc w:val="center"/>
              <w:rPr>
                <w:ins w:id="7470" w:author="user" w:date="2012-02-29T14:49:00Z"/>
                <w:rFonts w:ascii="Calibri" w:hAnsi="Calibri" w:cs="Calibri"/>
                <w:sz w:val="20"/>
                <w:szCs w:val="20"/>
                <w:lang w:bidi="ne-NP"/>
              </w:rPr>
            </w:pPr>
            <w:ins w:id="7471" w:author="user" w:date="2012-02-29T14:49:00Z">
              <w:r w:rsidRPr="00043E81">
                <w:rPr>
                  <w:rFonts w:ascii="Calibri" w:hAnsi="Calibri" w:cs="Calibri"/>
                  <w:sz w:val="20"/>
                  <w:szCs w:val="20"/>
                  <w:lang w:bidi="ne-NP"/>
                </w:rPr>
                <w:t xml:space="preserve">        1,55,981</w:t>
              </w:r>
            </w:ins>
          </w:p>
        </w:tc>
      </w:tr>
      <w:tr w:rsidR="002B6273" w:rsidRPr="00145B40" w:rsidTr="0074335E">
        <w:trPr>
          <w:trHeight w:val="300"/>
          <w:ins w:id="7472" w:author="user" w:date="2012-02-29T14:49:00Z"/>
        </w:trPr>
        <w:tc>
          <w:tcPr>
            <w:tcW w:w="1840"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7473" w:author="user" w:date="2012-02-29T14:49:00Z"/>
                <w:rFonts w:ascii="Calibri" w:hAnsi="Calibri" w:cs="Calibri"/>
                <w:b/>
                <w:bCs/>
                <w:sz w:val="20"/>
                <w:szCs w:val="20"/>
                <w:lang w:bidi="ne-NP"/>
              </w:rPr>
            </w:pPr>
            <w:ins w:id="7474" w:author="user" w:date="2012-02-29T14:49:00Z">
              <w:r w:rsidRPr="00043E81">
                <w:rPr>
                  <w:rFonts w:ascii="Calibri" w:hAnsi="Calibri" w:cs="Calibri"/>
                  <w:b/>
                  <w:bCs/>
                  <w:sz w:val="20"/>
                  <w:szCs w:val="20"/>
                  <w:lang w:bidi="ne-NP"/>
                </w:rPr>
                <w:t>Percentage</w:t>
              </w:r>
            </w:ins>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7475" w:author="user" w:date="2012-02-29T14:49:00Z"/>
                <w:rFonts w:ascii="Calibri" w:hAnsi="Calibri" w:cs="Calibri"/>
                <w:b/>
                <w:bCs/>
                <w:sz w:val="20"/>
                <w:szCs w:val="20"/>
                <w:lang w:bidi="ne-NP"/>
              </w:rPr>
            </w:pPr>
            <w:ins w:id="7476" w:author="user" w:date="2012-02-29T14:49:00Z">
              <w:r w:rsidRPr="00043E81">
                <w:rPr>
                  <w:rFonts w:ascii="Calibri" w:hAnsi="Calibri" w:cs="Calibri"/>
                  <w:b/>
                  <w:bCs/>
                  <w:sz w:val="20"/>
                  <w:szCs w:val="20"/>
                  <w:lang w:bidi="ne-NP"/>
                </w:rPr>
                <w:t>8.00</w:t>
              </w:r>
            </w:ins>
          </w:p>
        </w:tc>
        <w:tc>
          <w:tcPr>
            <w:tcW w:w="1760" w:type="dxa"/>
            <w:gridSpan w:val="2"/>
            <w:tcBorders>
              <w:top w:val="single" w:sz="4" w:space="0" w:color="auto"/>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7477" w:author="user" w:date="2012-02-29T14:49:00Z"/>
                <w:rFonts w:ascii="Calibri" w:hAnsi="Calibri" w:cs="Calibri"/>
                <w:b/>
                <w:bCs/>
                <w:sz w:val="20"/>
                <w:szCs w:val="20"/>
                <w:lang w:bidi="ne-NP"/>
              </w:rPr>
            </w:pPr>
            <w:ins w:id="7478" w:author="user" w:date="2012-02-29T14:49:00Z">
              <w:r w:rsidRPr="00043E81">
                <w:rPr>
                  <w:rFonts w:ascii="Calibri" w:hAnsi="Calibri" w:cs="Calibri"/>
                  <w:b/>
                  <w:bCs/>
                  <w:sz w:val="20"/>
                  <w:szCs w:val="20"/>
                  <w:lang w:bidi="ne-NP"/>
                </w:rPr>
                <w:t>3.71</w:t>
              </w:r>
            </w:ins>
          </w:p>
        </w:tc>
        <w:tc>
          <w:tcPr>
            <w:tcW w:w="1920" w:type="dxa"/>
            <w:gridSpan w:val="2"/>
            <w:tcBorders>
              <w:top w:val="single" w:sz="4" w:space="0" w:color="auto"/>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7479" w:author="user" w:date="2012-02-29T14:49:00Z"/>
                <w:rFonts w:ascii="Calibri" w:hAnsi="Calibri" w:cs="Calibri"/>
                <w:b/>
                <w:bCs/>
                <w:sz w:val="20"/>
                <w:szCs w:val="20"/>
                <w:lang w:bidi="ne-NP"/>
              </w:rPr>
            </w:pPr>
            <w:ins w:id="7480" w:author="user" w:date="2012-02-29T14:49:00Z">
              <w:r w:rsidRPr="00043E81">
                <w:rPr>
                  <w:rFonts w:ascii="Calibri" w:hAnsi="Calibri" w:cs="Calibri"/>
                  <w:b/>
                  <w:bCs/>
                  <w:sz w:val="20"/>
                  <w:szCs w:val="20"/>
                  <w:lang w:bidi="ne-NP"/>
                </w:rPr>
                <w:t>88.29</w:t>
              </w:r>
            </w:ins>
          </w:p>
        </w:tc>
        <w:tc>
          <w:tcPr>
            <w:tcW w:w="1780" w:type="dxa"/>
            <w:gridSpan w:val="2"/>
            <w:tcBorders>
              <w:top w:val="single" w:sz="4" w:space="0" w:color="auto"/>
              <w:left w:val="nil"/>
              <w:bottom w:val="single" w:sz="4" w:space="0" w:color="auto"/>
              <w:right w:val="single" w:sz="4" w:space="0" w:color="auto"/>
            </w:tcBorders>
            <w:shd w:val="clear" w:color="auto" w:fill="auto"/>
            <w:noWrap/>
            <w:vAlign w:val="bottom"/>
          </w:tcPr>
          <w:p w:rsidR="002B6273" w:rsidRPr="00043E81" w:rsidRDefault="002B6273" w:rsidP="0074335E">
            <w:pPr>
              <w:jc w:val="center"/>
              <w:rPr>
                <w:ins w:id="7481" w:author="user" w:date="2012-02-29T14:49:00Z"/>
                <w:rFonts w:ascii="Calibri" w:hAnsi="Calibri" w:cs="Calibri"/>
                <w:b/>
                <w:bCs/>
                <w:sz w:val="20"/>
                <w:szCs w:val="20"/>
                <w:lang w:bidi="ne-NP"/>
              </w:rPr>
            </w:pPr>
            <w:ins w:id="7482" w:author="user" w:date="2012-02-29T14:49:00Z">
              <w:r w:rsidRPr="00043E81">
                <w:rPr>
                  <w:rFonts w:ascii="Calibri" w:hAnsi="Calibri" w:cs="Calibri"/>
                  <w:b/>
                  <w:bCs/>
                  <w:sz w:val="20"/>
                  <w:szCs w:val="20"/>
                  <w:lang w:bidi="ne-NP"/>
                </w:rPr>
                <w:t>100</w:t>
              </w:r>
            </w:ins>
          </w:p>
        </w:tc>
      </w:tr>
    </w:tbl>
    <w:p w:rsidR="002B6273" w:rsidRPr="00BD0EFB" w:rsidRDefault="002B6273" w:rsidP="002B6273">
      <w:pPr>
        <w:pStyle w:val="ReportText"/>
        <w:spacing w:line="360" w:lineRule="auto"/>
        <w:ind w:left="0"/>
        <w:rPr>
          <w:ins w:id="7483" w:author="user" w:date="2012-02-29T14:49:00Z"/>
          <w:rFonts w:ascii="Calibri" w:hAnsi="Calibri" w:cs="Calibri"/>
          <w:i/>
          <w:sz w:val="18"/>
          <w:szCs w:val="18"/>
        </w:rPr>
      </w:pPr>
      <w:ins w:id="7484" w:author="user" w:date="2012-02-29T14:49:00Z">
        <w:r w:rsidRPr="00BD0EFB">
          <w:rPr>
            <w:rFonts w:ascii="Calibri" w:hAnsi="Calibri" w:cs="Calibri"/>
            <w:i/>
            <w:sz w:val="18"/>
            <w:szCs w:val="18"/>
          </w:rPr>
          <w:t>Source: Household Survey, 2011</w:t>
        </w:r>
      </w:ins>
    </w:p>
    <w:p w:rsidR="002B6273" w:rsidRPr="00687982" w:rsidRDefault="002B6273" w:rsidP="002B6273">
      <w:pPr>
        <w:spacing w:line="300" w:lineRule="auto"/>
        <w:jc w:val="both"/>
        <w:rPr>
          <w:ins w:id="7485" w:author="user" w:date="2012-02-29T14:49:00Z"/>
          <w:rFonts w:ascii="Calibri" w:hAnsi="Calibri" w:cs="Calibri"/>
          <w:sz w:val="10"/>
          <w:szCs w:val="10"/>
        </w:rPr>
      </w:pPr>
    </w:p>
    <w:p w:rsidR="002B6273" w:rsidRDefault="002B6273" w:rsidP="002B6273">
      <w:pPr>
        <w:spacing w:line="300" w:lineRule="auto"/>
        <w:jc w:val="both"/>
        <w:rPr>
          <w:ins w:id="7486" w:author="user" w:date="2012-02-29T14:49:00Z"/>
          <w:rFonts w:ascii="Calibri" w:hAnsi="Calibri" w:cs="Calibri"/>
          <w:sz w:val="22"/>
          <w:szCs w:val="22"/>
        </w:rPr>
      </w:pPr>
      <w:ins w:id="7487" w:author="user" w:date="2012-02-29T14:49:00Z">
        <w:r w:rsidRPr="00145B40">
          <w:rPr>
            <w:rFonts w:ascii="Calibri" w:hAnsi="Calibri" w:cs="Calibri"/>
            <w:sz w:val="22"/>
            <w:szCs w:val="22"/>
          </w:rPr>
          <w:t>Remittance, wage/labor, agriculture, animal husbandry, pretty trade/business, pension and cottage industry are the major income sources of PAFs</w:t>
        </w:r>
        <w:r>
          <w:rPr>
            <w:rFonts w:ascii="Calibri" w:hAnsi="Calibri" w:cs="Calibri"/>
            <w:sz w:val="22"/>
            <w:szCs w:val="22"/>
          </w:rPr>
          <w:t>.</w:t>
        </w:r>
        <w:r w:rsidRPr="00145B40">
          <w:rPr>
            <w:rFonts w:ascii="Calibri" w:hAnsi="Calibri" w:cs="Calibri"/>
            <w:sz w:val="22"/>
            <w:szCs w:val="22"/>
          </w:rPr>
          <w:t xml:space="preserve"> According to households’ survey, remittance (33.9%) is the predominant income source of PAFs</w:t>
        </w:r>
        <w:r>
          <w:rPr>
            <w:rFonts w:ascii="Calibri" w:hAnsi="Calibri" w:cs="Calibri"/>
            <w:sz w:val="22"/>
            <w:szCs w:val="22"/>
          </w:rPr>
          <w:t xml:space="preserve"> (Table- 6.34)</w:t>
        </w:r>
        <w:r w:rsidRPr="00145B40">
          <w:rPr>
            <w:rFonts w:ascii="Calibri" w:hAnsi="Calibri" w:cs="Calibri"/>
            <w:sz w:val="22"/>
            <w:szCs w:val="22"/>
          </w:rPr>
          <w:t xml:space="preserve">. Similarly, the other important income sources of the surveyed households are service (18.2%), daily wages (28%) and agriculture (8%). </w:t>
        </w:r>
      </w:ins>
    </w:p>
    <w:p w:rsidR="002B6273" w:rsidRDefault="002B6273" w:rsidP="002B6273">
      <w:pPr>
        <w:rPr>
          <w:ins w:id="7488" w:author="user" w:date="2012-02-29T14:49:00Z"/>
          <w:rFonts w:ascii="Calibri" w:hAnsi="Calibri" w:cs="Calibri"/>
          <w:b/>
          <w:bCs/>
          <w:sz w:val="20"/>
          <w:szCs w:val="20"/>
        </w:rPr>
      </w:pPr>
    </w:p>
    <w:p w:rsidR="002B6273" w:rsidRPr="00261758" w:rsidRDefault="002B6273" w:rsidP="002B6273">
      <w:pPr>
        <w:rPr>
          <w:ins w:id="7489" w:author="user" w:date="2012-02-29T14:49:00Z"/>
          <w:rFonts w:ascii="Calibri" w:hAnsi="Calibri" w:cs="Calibri"/>
          <w:b/>
          <w:bCs/>
          <w:sz w:val="20"/>
          <w:szCs w:val="20"/>
        </w:rPr>
      </w:pPr>
      <w:ins w:id="7490" w:author="user" w:date="2012-02-29T14:49:00Z">
        <w:r w:rsidRPr="00261758">
          <w:rPr>
            <w:rFonts w:ascii="Calibri" w:hAnsi="Calibri" w:cs="Calibri"/>
            <w:b/>
            <w:bCs/>
            <w:sz w:val="20"/>
            <w:szCs w:val="20"/>
          </w:rPr>
          <w:t>Table- 6.34: Income sources of PAFs</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38"/>
        <w:gridCol w:w="2700"/>
        <w:gridCol w:w="1818"/>
      </w:tblGrid>
      <w:tr w:rsidR="002B6273" w:rsidRPr="00E544A2" w:rsidTr="0074335E">
        <w:trPr>
          <w:trHeight w:val="332"/>
          <w:ins w:id="7491" w:author="user" w:date="2012-02-29T14:49:00Z"/>
        </w:trPr>
        <w:tc>
          <w:tcPr>
            <w:tcW w:w="4338" w:type="dxa"/>
          </w:tcPr>
          <w:p w:rsidR="002B6273" w:rsidRPr="00E544A2" w:rsidRDefault="002B6273" w:rsidP="0074335E">
            <w:pPr>
              <w:jc w:val="both"/>
              <w:rPr>
                <w:ins w:id="7492" w:author="user" w:date="2012-02-29T14:49:00Z"/>
                <w:rFonts w:ascii="Calibri" w:hAnsi="Calibri" w:cs="Calibri"/>
                <w:b/>
                <w:bCs/>
                <w:sz w:val="20"/>
                <w:szCs w:val="20"/>
              </w:rPr>
            </w:pPr>
            <w:ins w:id="7493" w:author="user" w:date="2012-02-29T14:49:00Z">
              <w:r w:rsidRPr="00E544A2">
                <w:rPr>
                  <w:rFonts w:ascii="Calibri" w:hAnsi="Calibri" w:cs="Calibri"/>
                  <w:b/>
                  <w:bCs/>
                  <w:sz w:val="20"/>
                  <w:szCs w:val="20"/>
                </w:rPr>
                <w:t>Income Sources</w:t>
              </w:r>
            </w:ins>
          </w:p>
        </w:tc>
        <w:tc>
          <w:tcPr>
            <w:tcW w:w="2700" w:type="dxa"/>
          </w:tcPr>
          <w:p w:rsidR="002B6273" w:rsidRPr="00E544A2" w:rsidRDefault="002B6273" w:rsidP="0074335E">
            <w:pPr>
              <w:jc w:val="center"/>
              <w:rPr>
                <w:ins w:id="7494" w:author="user" w:date="2012-02-29T14:49:00Z"/>
                <w:rFonts w:ascii="Calibri" w:hAnsi="Calibri" w:cs="Calibri"/>
                <w:b/>
                <w:bCs/>
                <w:sz w:val="20"/>
                <w:szCs w:val="20"/>
              </w:rPr>
            </w:pPr>
            <w:ins w:id="7495" w:author="user" w:date="2012-02-29T14:49:00Z">
              <w:r w:rsidRPr="00E544A2">
                <w:rPr>
                  <w:rFonts w:ascii="Calibri" w:hAnsi="Calibri" w:cs="Calibri"/>
                  <w:b/>
                  <w:bCs/>
                  <w:sz w:val="20"/>
                  <w:szCs w:val="20"/>
                </w:rPr>
                <w:t>Average Income(Rs.)</w:t>
              </w:r>
            </w:ins>
          </w:p>
        </w:tc>
        <w:tc>
          <w:tcPr>
            <w:tcW w:w="1818" w:type="dxa"/>
          </w:tcPr>
          <w:p w:rsidR="002B6273" w:rsidRPr="00E544A2" w:rsidRDefault="002B6273" w:rsidP="0074335E">
            <w:pPr>
              <w:jc w:val="center"/>
              <w:rPr>
                <w:ins w:id="7496" w:author="user" w:date="2012-02-29T14:49:00Z"/>
                <w:rFonts w:ascii="Calibri" w:hAnsi="Calibri" w:cs="Calibri"/>
                <w:b/>
                <w:bCs/>
                <w:sz w:val="20"/>
                <w:szCs w:val="20"/>
              </w:rPr>
            </w:pPr>
            <w:ins w:id="7497" w:author="user" w:date="2012-02-29T14:49:00Z">
              <w:r w:rsidRPr="00E544A2">
                <w:rPr>
                  <w:rFonts w:ascii="Calibri" w:hAnsi="Calibri" w:cs="Calibri"/>
                  <w:b/>
                  <w:bCs/>
                  <w:sz w:val="20"/>
                  <w:szCs w:val="20"/>
                </w:rPr>
                <w:t>%</w:t>
              </w:r>
            </w:ins>
          </w:p>
        </w:tc>
      </w:tr>
      <w:tr w:rsidR="002B6273" w:rsidRPr="00E544A2" w:rsidTr="0074335E">
        <w:trPr>
          <w:ins w:id="7498" w:author="user" w:date="2012-02-29T14:49:00Z"/>
        </w:trPr>
        <w:tc>
          <w:tcPr>
            <w:tcW w:w="4338" w:type="dxa"/>
          </w:tcPr>
          <w:p w:rsidR="002B6273" w:rsidRPr="00E544A2" w:rsidRDefault="002B6273" w:rsidP="0074335E">
            <w:pPr>
              <w:jc w:val="both"/>
              <w:rPr>
                <w:ins w:id="7499" w:author="user" w:date="2012-02-29T14:49:00Z"/>
                <w:rFonts w:ascii="Calibri" w:hAnsi="Calibri" w:cs="Calibri"/>
                <w:sz w:val="20"/>
                <w:szCs w:val="20"/>
              </w:rPr>
            </w:pPr>
            <w:ins w:id="7500" w:author="user" w:date="2012-02-29T14:49:00Z">
              <w:r w:rsidRPr="00E544A2">
                <w:rPr>
                  <w:rFonts w:ascii="Calibri" w:hAnsi="Calibri" w:cs="Calibri"/>
                  <w:sz w:val="20"/>
                  <w:szCs w:val="20"/>
                </w:rPr>
                <w:t>Agriculture Income(Net income from Cereals and Cash Crop products)</w:t>
              </w:r>
            </w:ins>
          </w:p>
        </w:tc>
        <w:tc>
          <w:tcPr>
            <w:tcW w:w="2700" w:type="dxa"/>
          </w:tcPr>
          <w:p w:rsidR="002B6273" w:rsidRPr="00E544A2" w:rsidRDefault="002B6273" w:rsidP="0074335E">
            <w:pPr>
              <w:jc w:val="center"/>
              <w:rPr>
                <w:ins w:id="7501" w:author="user" w:date="2012-02-29T14:49:00Z"/>
                <w:rFonts w:ascii="Calibri" w:hAnsi="Calibri" w:cs="Calibri"/>
                <w:sz w:val="20"/>
                <w:szCs w:val="20"/>
              </w:rPr>
            </w:pPr>
            <w:ins w:id="7502" w:author="user" w:date="2012-02-29T14:49:00Z">
              <w:r w:rsidRPr="00E544A2">
                <w:rPr>
                  <w:rFonts w:ascii="Calibri" w:hAnsi="Calibri" w:cs="Calibri"/>
                  <w:sz w:val="20"/>
                  <w:szCs w:val="20"/>
                </w:rPr>
                <w:t>12,473</w:t>
              </w:r>
            </w:ins>
          </w:p>
        </w:tc>
        <w:tc>
          <w:tcPr>
            <w:tcW w:w="1818" w:type="dxa"/>
          </w:tcPr>
          <w:p w:rsidR="002B6273" w:rsidRPr="00E544A2" w:rsidRDefault="002B6273" w:rsidP="0074335E">
            <w:pPr>
              <w:jc w:val="center"/>
              <w:rPr>
                <w:ins w:id="7503" w:author="user" w:date="2012-02-29T14:49:00Z"/>
                <w:rFonts w:ascii="Calibri" w:hAnsi="Calibri" w:cs="Calibri"/>
                <w:sz w:val="20"/>
                <w:szCs w:val="20"/>
              </w:rPr>
            </w:pPr>
            <w:ins w:id="7504" w:author="user" w:date="2012-02-29T14:49:00Z">
              <w:r w:rsidRPr="00E544A2">
                <w:rPr>
                  <w:rFonts w:ascii="Calibri" w:hAnsi="Calibri" w:cs="Calibri"/>
                  <w:sz w:val="20"/>
                  <w:szCs w:val="20"/>
                </w:rPr>
                <w:t>8</w:t>
              </w:r>
            </w:ins>
          </w:p>
        </w:tc>
      </w:tr>
      <w:tr w:rsidR="002B6273" w:rsidRPr="00E544A2" w:rsidTr="0074335E">
        <w:trPr>
          <w:ins w:id="7505" w:author="user" w:date="2012-02-29T14:49:00Z"/>
        </w:trPr>
        <w:tc>
          <w:tcPr>
            <w:tcW w:w="4338" w:type="dxa"/>
          </w:tcPr>
          <w:p w:rsidR="002B6273" w:rsidRPr="00E544A2" w:rsidRDefault="002B6273" w:rsidP="0074335E">
            <w:pPr>
              <w:jc w:val="both"/>
              <w:rPr>
                <w:ins w:id="7506" w:author="user" w:date="2012-02-29T14:49:00Z"/>
                <w:rFonts w:ascii="Calibri" w:hAnsi="Calibri" w:cs="Calibri"/>
                <w:sz w:val="20"/>
                <w:szCs w:val="20"/>
              </w:rPr>
            </w:pPr>
            <w:ins w:id="7507" w:author="user" w:date="2012-02-29T14:49:00Z">
              <w:r w:rsidRPr="00E544A2">
                <w:rPr>
                  <w:rFonts w:ascii="Calibri" w:hAnsi="Calibri" w:cs="Calibri"/>
                  <w:sz w:val="20"/>
                  <w:szCs w:val="20"/>
                </w:rPr>
                <w:t>Animal Husbandry(</w:t>
              </w:r>
              <w:smartTag w:uri="urn:schemas-microsoft-com:office:smarttags" w:element="City">
                <w:smartTag w:uri="urn:schemas-microsoft-com:office:smarttags" w:element="place">
                  <w:r w:rsidRPr="00E544A2">
                    <w:rPr>
                      <w:rFonts w:ascii="Calibri" w:hAnsi="Calibri" w:cs="Calibri"/>
                      <w:sz w:val="20"/>
                      <w:szCs w:val="20"/>
                    </w:rPr>
                    <w:t>Sale</w:t>
                  </w:r>
                </w:smartTag>
              </w:smartTag>
              <w:r w:rsidRPr="00E544A2">
                <w:rPr>
                  <w:rFonts w:ascii="Calibri" w:hAnsi="Calibri" w:cs="Calibri"/>
                  <w:sz w:val="20"/>
                  <w:szCs w:val="20"/>
                </w:rPr>
                <w:t xml:space="preserve"> of Animals, Milk and Milk Products)</w:t>
              </w:r>
            </w:ins>
          </w:p>
        </w:tc>
        <w:tc>
          <w:tcPr>
            <w:tcW w:w="2700" w:type="dxa"/>
          </w:tcPr>
          <w:p w:rsidR="002B6273" w:rsidRPr="00E544A2" w:rsidRDefault="002B6273" w:rsidP="0074335E">
            <w:pPr>
              <w:jc w:val="center"/>
              <w:rPr>
                <w:ins w:id="7508" w:author="user" w:date="2012-02-29T14:49:00Z"/>
                <w:rFonts w:ascii="Calibri" w:hAnsi="Calibri" w:cs="Calibri"/>
                <w:sz w:val="20"/>
                <w:szCs w:val="20"/>
              </w:rPr>
            </w:pPr>
            <w:ins w:id="7509" w:author="user" w:date="2012-02-29T14:49:00Z">
              <w:r w:rsidRPr="00E544A2">
                <w:rPr>
                  <w:rFonts w:ascii="Calibri" w:hAnsi="Calibri" w:cs="Calibri"/>
                  <w:sz w:val="20"/>
                  <w:szCs w:val="20"/>
                </w:rPr>
                <w:t>5,801</w:t>
              </w:r>
            </w:ins>
          </w:p>
        </w:tc>
        <w:tc>
          <w:tcPr>
            <w:tcW w:w="1818" w:type="dxa"/>
          </w:tcPr>
          <w:p w:rsidR="002B6273" w:rsidRPr="00E544A2" w:rsidRDefault="002B6273" w:rsidP="0074335E">
            <w:pPr>
              <w:jc w:val="center"/>
              <w:rPr>
                <w:ins w:id="7510" w:author="user" w:date="2012-02-29T14:49:00Z"/>
                <w:rFonts w:ascii="Calibri" w:hAnsi="Calibri" w:cs="Calibri"/>
                <w:sz w:val="20"/>
                <w:szCs w:val="20"/>
              </w:rPr>
            </w:pPr>
            <w:ins w:id="7511" w:author="user" w:date="2012-02-29T14:49:00Z">
              <w:r w:rsidRPr="00E544A2">
                <w:rPr>
                  <w:rFonts w:ascii="Calibri" w:hAnsi="Calibri" w:cs="Calibri"/>
                  <w:sz w:val="20"/>
                  <w:szCs w:val="20"/>
                </w:rPr>
                <w:t>3.7</w:t>
              </w:r>
            </w:ins>
          </w:p>
        </w:tc>
      </w:tr>
      <w:tr w:rsidR="002B6273" w:rsidRPr="00E544A2" w:rsidTr="0074335E">
        <w:trPr>
          <w:ins w:id="7512" w:author="user" w:date="2012-02-29T14:49:00Z"/>
        </w:trPr>
        <w:tc>
          <w:tcPr>
            <w:tcW w:w="4338" w:type="dxa"/>
          </w:tcPr>
          <w:p w:rsidR="002B6273" w:rsidRPr="00E544A2" w:rsidRDefault="002B6273" w:rsidP="0074335E">
            <w:pPr>
              <w:jc w:val="both"/>
              <w:rPr>
                <w:ins w:id="7513" w:author="user" w:date="2012-02-29T14:49:00Z"/>
                <w:rFonts w:ascii="Calibri" w:hAnsi="Calibri" w:cs="Calibri"/>
                <w:sz w:val="20"/>
                <w:szCs w:val="20"/>
              </w:rPr>
            </w:pPr>
            <w:ins w:id="7514" w:author="user" w:date="2012-02-29T14:49:00Z">
              <w:r w:rsidRPr="00E544A2">
                <w:rPr>
                  <w:rFonts w:ascii="Calibri" w:hAnsi="Calibri" w:cs="Calibri"/>
                  <w:sz w:val="20"/>
                  <w:szCs w:val="20"/>
                </w:rPr>
                <w:t>Service</w:t>
              </w:r>
            </w:ins>
          </w:p>
        </w:tc>
        <w:tc>
          <w:tcPr>
            <w:tcW w:w="2700" w:type="dxa"/>
          </w:tcPr>
          <w:p w:rsidR="002B6273" w:rsidRPr="00E544A2" w:rsidRDefault="002B6273" w:rsidP="0074335E">
            <w:pPr>
              <w:jc w:val="center"/>
              <w:rPr>
                <w:ins w:id="7515" w:author="user" w:date="2012-02-29T14:49:00Z"/>
                <w:rFonts w:ascii="Calibri" w:hAnsi="Calibri" w:cs="Calibri"/>
                <w:sz w:val="20"/>
                <w:szCs w:val="20"/>
              </w:rPr>
            </w:pPr>
            <w:ins w:id="7516" w:author="user" w:date="2012-02-29T14:49:00Z">
              <w:r w:rsidRPr="00E544A2">
                <w:rPr>
                  <w:rFonts w:ascii="Calibri" w:hAnsi="Calibri" w:cs="Calibri"/>
                  <w:sz w:val="20"/>
                  <w:szCs w:val="20"/>
                </w:rPr>
                <w:t>28,344</w:t>
              </w:r>
            </w:ins>
          </w:p>
        </w:tc>
        <w:tc>
          <w:tcPr>
            <w:tcW w:w="1818" w:type="dxa"/>
          </w:tcPr>
          <w:p w:rsidR="002B6273" w:rsidRPr="00E544A2" w:rsidRDefault="002B6273" w:rsidP="0074335E">
            <w:pPr>
              <w:jc w:val="center"/>
              <w:rPr>
                <w:ins w:id="7517" w:author="user" w:date="2012-02-29T14:49:00Z"/>
                <w:rFonts w:ascii="Calibri" w:hAnsi="Calibri" w:cs="Calibri"/>
                <w:sz w:val="20"/>
                <w:szCs w:val="20"/>
              </w:rPr>
            </w:pPr>
            <w:ins w:id="7518" w:author="user" w:date="2012-02-29T14:49:00Z">
              <w:r w:rsidRPr="00E544A2">
                <w:rPr>
                  <w:rFonts w:ascii="Calibri" w:hAnsi="Calibri" w:cs="Calibri"/>
                  <w:sz w:val="20"/>
                  <w:szCs w:val="20"/>
                </w:rPr>
                <w:t>18.2</w:t>
              </w:r>
            </w:ins>
          </w:p>
        </w:tc>
      </w:tr>
      <w:tr w:rsidR="002B6273" w:rsidRPr="00E544A2" w:rsidTr="0074335E">
        <w:trPr>
          <w:ins w:id="7519" w:author="user" w:date="2012-02-29T14:49:00Z"/>
        </w:trPr>
        <w:tc>
          <w:tcPr>
            <w:tcW w:w="4338" w:type="dxa"/>
          </w:tcPr>
          <w:p w:rsidR="002B6273" w:rsidRPr="00E544A2" w:rsidRDefault="002B6273" w:rsidP="0074335E">
            <w:pPr>
              <w:jc w:val="both"/>
              <w:rPr>
                <w:ins w:id="7520" w:author="user" w:date="2012-02-29T14:49:00Z"/>
                <w:rFonts w:ascii="Calibri" w:hAnsi="Calibri" w:cs="Calibri"/>
                <w:sz w:val="20"/>
                <w:szCs w:val="20"/>
              </w:rPr>
            </w:pPr>
            <w:ins w:id="7521" w:author="user" w:date="2012-02-29T14:49:00Z">
              <w:r w:rsidRPr="00E544A2">
                <w:rPr>
                  <w:rFonts w:ascii="Calibri" w:hAnsi="Calibri" w:cs="Calibri"/>
                  <w:sz w:val="20"/>
                  <w:szCs w:val="20"/>
                </w:rPr>
                <w:t>Daily Wages/Porter</w:t>
              </w:r>
            </w:ins>
          </w:p>
        </w:tc>
        <w:tc>
          <w:tcPr>
            <w:tcW w:w="2700" w:type="dxa"/>
          </w:tcPr>
          <w:p w:rsidR="002B6273" w:rsidRPr="00E544A2" w:rsidRDefault="002B6273" w:rsidP="0074335E">
            <w:pPr>
              <w:jc w:val="center"/>
              <w:rPr>
                <w:ins w:id="7522" w:author="user" w:date="2012-02-29T14:49:00Z"/>
                <w:rFonts w:ascii="Calibri" w:hAnsi="Calibri" w:cs="Calibri"/>
                <w:sz w:val="20"/>
                <w:szCs w:val="20"/>
              </w:rPr>
            </w:pPr>
            <w:ins w:id="7523" w:author="user" w:date="2012-02-29T14:49:00Z">
              <w:r w:rsidRPr="00E544A2">
                <w:rPr>
                  <w:rFonts w:ascii="Calibri" w:hAnsi="Calibri" w:cs="Calibri"/>
                  <w:sz w:val="20"/>
                  <w:szCs w:val="20"/>
                </w:rPr>
                <w:t>43,732</w:t>
              </w:r>
            </w:ins>
          </w:p>
        </w:tc>
        <w:tc>
          <w:tcPr>
            <w:tcW w:w="1818" w:type="dxa"/>
          </w:tcPr>
          <w:p w:rsidR="002B6273" w:rsidRPr="00E544A2" w:rsidRDefault="002B6273" w:rsidP="0074335E">
            <w:pPr>
              <w:jc w:val="center"/>
              <w:rPr>
                <w:ins w:id="7524" w:author="user" w:date="2012-02-29T14:49:00Z"/>
                <w:rFonts w:ascii="Calibri" w:hAnsi="Calibri" w:cs="Calibri"/>
                <w:sz w:val="20"/>
                <w:szCs w:val="20"/>
              </w:rPr>
            </w:pPr>
            <w:ins w:id="7525" w:author="user" w:date="2012-02-29T14:49:00Z">
              <w:r w:rsidRPr="00E544A2">
                <w:rPr>
                  <w:rFonts w:ascii="Calibri" w:hAnsi="Calibri" w:cs="Calibri"/>
                  <w:sz w:val="20"/>
                  <w:szCs w:val="20"/>
                </w:rPr>
                <w:t>28</w:t>
              </w:r>
            </w:ins>
          </w:p>
        </w:tc>
      </w:tr>
      <w:tr w:rsidR="002B6273" w:rsidRPr="00E544A2" w:rsidTr="0074335E">
        <w:trPr>
          <w:ins w:id="7526" w:author="user" w:date="2012-02-29T14:49:00Z"/>
        </w:trPr>
        <w:tc>
          <w:tcPr>
            <w:tcW w:w="4338" w:type="dxa"/>
          </w:tcPr>
          <w:p w:rsidR="002B6273" w:rsidRPr="00E544A2" w:rsidRDefault="002B6273" w:rsidP="0074335E">
            <w:pPr>
              <w:jc w:val="both"/>
              <w:rPr>
                <w:ins w:id="7527" w:author="user" w:date="2012-02-29T14:49:00Z"/>
                <w:rFonts w:ascii="Calibri" w:hAnsi="Calibri" w:cs="Calibri"/>
                <w:sz w:val="20"/>
                <w:szCs w:val="20"/>
              </w:rPr>
            </w:pPr>
            <w:ins w:id="7528" w:author="user" w:date="2012-02-29T14:49:00Z">
              <w:r w:rsidRPr="00E544A2">
                <w:rPr>
                  <w:rFonts w:ascii="Calibri" w:hAnsi="Calibri" w:cs="Calibri"/>
                  <w:sz w:val="20"/>
                  <w:szCs w:val="20"/>
                </w:rPr>
                <w:t>Pension and Briddha Bhatta</w:t>
              </w:r>
            </w:ins>
          </w:p>
        </w:tc>
        <w:tc>
          <w:tcPr>
            <w:tcW w:w="2700" w:type="dxa"/>
          </w:tcPr>
          <w:p w:rsidR="002B6273" w:rsidRPr="00E544A2" w:rsidRDefault="002B6273" w:rsidP="0074335E">
            <w:pPr>
              <w:jc w:val="center"/>
              <w:rPr>
                <w:ins w:id="7529" w:author="user" w:date="2012-02-29T14:49:00Z"/>
                <w:rFonts w:ascii="Calibri" w:hAnsi="Calibri" w:cs="Calibri"/>
                <w:sz w:val="20"/>
                <w:szCs w:val="20"/>
              </w:rPr>
            </w:pPr>
            <w:ins w:id="7530" w:author="user" w:date="2012-02-29T14:49:00Z">
              <w:r w:rsidRPr="00E544A2">
                <w:rPr>
                  <w:rFonts w:ascii="Calibri" w:hAnsi="Calibri" w:cs="Calibri"/>
                  <w:sz w:val="20"/>
                  <w:szCs w:val="20"/>
                </w:rPr>
                <w:t>2,978</w:t>
              </w:r>
            </w:ins>
          </w:p>
        </w:tc>
        <w:tc>
          <w:tcPr>
            <w:tcW w:w="1818" w:type="dxa"/>
          </w:tcPr>
          <w:p w:rsidR="002B6273" w:rsidRPr="00E544A2" w:rsidRDefault="002B6273" w:rsidP="0074335E">
            <w:pPr>
              <w:jc w:val="center"/>
              <w:rPr>
                <w:ins w:id="7531" w:author="user" w:date="2012-02-29T14:49:00Z"/>
                <w:rFonts w:ascii="Calibri" w:hAnsi="Calibri" w:cs="Calibri"/>
                <w:sz w:val="20"/>
                <w:szCs w:val="20"/>
              </w:rPr>
            </w:pPr>
            <w:ins w:id="7532" w:author="user" w:date="2012-02-29T14:49:00Z">
              <w:r w:rsidRPr="00E544A2">
                <w:rPr>
                  <w:rFonts w:ascii="Calibri" w:hAnsi="Calibri" w:cs="Calibri"/>
                  <w:sz w:val="20"/>
                  <w:szCs w:val="20"/>
                </w:rPr>
                <w:t>1.9</w:t>
              </w:r>
            </w:ins>
          </w:p>
        </w:tc>
      </w:tr>
      <w:tr w:rsidR="002B6273" w:rsidRPr="00E544A2" w:rsidTr="0074335E">
        <w:trPr>
          <w:ins w:id="7533" w:author="user" w:date="2012-02-29T14:49:00Z"/>
        </w:trPr>
        <w:tc>
          <w:tcPr>
            <w:tcW w:w="4338" w:type="dxa"/>
          </w:tcPr>
          <w:p w:rsidR="002B6273" w:rsidRPr="00E544A2" w:rsidRDefault="002B6273" w:rsidP="0074335E">
            <w:pPr>
              <w:jc w:val="both"/>
              <w:rPr>
                <w:ins w:id="7534" w:author="user" w:date="2012-02-29T14:49:00Z"/>
                <w:rFonts w:ascii="Calibri" w:hAnsi="Calibri" w:cs="Calibri"/>
                <w:sz w:val="20"/>
                <w:szCs w:val="20"/>
              </w:rPr>
            </w:pPr>
            <w:ins w:id="7535" w:author="user" w:date="2012-02-29T14:49:00Z">
              <w:r w:rsidRPr="00E544A2">
                <w:rPr>
                  <w:rFonts w:ascii="Calibri" w:hAnsi="Calibri" w:cs="Calibri"/>
                  <w:sz w:val="20"/>
                  <w:szCs w:val="20"/>
                </w:rPr>
                <w:t>Business</w:t>
              </w:r>
            </w:ins>
          </w:p>
        </w:tc>
        <w:tc>
          <w:tcPr>
            <w:tcW w:w="2700" w:type="dxa"/>
          </w:tcPr>
          <w:p w:rsidR="002B6273" w:rsidRPr="00E544A2" w:rsidRDefault="002B6273" w:rsidP="0074335E">
            <w:pPr>
              <w:jc w:val="center"/>
              <w:rPr>
                <w:ins w:id="7536" w:author="user" w:date="2012-02-29T14:49:00Z"/>
                <w:rFonts w:ascii="Calibri" w:hAnsi="Calibri" w:cs="Calibri"/>
                <w:sz w:val="20"/>
                <w:szCs w:val="20"/>
              </w:rPr>
            </w:pPr>
            <w:ins w:id="7537" w:author="user" w:date="2012-02-29T14:49:00Z">
              <w:r w:rsidRPr="00E544A2">
                <w:rPr>
                  <w:rFonts w:ascii="Calibri" w:hAnsi="Calibri" w:cs="Calibri"/>
                  <w:sz w:val="20"/>
                  <w:szCs w:val="20"/>
                </w:rPr>
                <w:t>5,743</w:t>
              </w:r>
            </w:ins>
          </w:p>
        </w:tc>
        <w:tc>
          <w:tcPr>
            <w:tcW w:w="1818" w:type="dxa"/>
          </w:tcPr>
          <w:p w:rsidR="002B6273" w:rsidRPr="00E544A2" w:rsidRDefault="002B6273" w:rsidP="0074335E">
            <w:pPr>
              <w:jc w:val="center"/>
              <w:rPr>
                <w:ins w:id="7538" w:author="user" w:date="2012-02-29T14:49:00Z"/>
                <w:rFonts w:ascii="Calibri" w:hAnsi="Calibri" w:cs="Calibri"/>
                <w:sz w:val="20"/>
                <w:szCs w:val="20"/>
              </w:rPr>
            </w:pPr>
            <w:ins w:id="7539" w:author="user" w:date="2012-02-29T14:49:00Z">
              <w:r w:rsidRPr="00E544A2">
                <w:rPr>
                  <w:rFonts w:ascii="Calibri" w:hAnsi="Calibri" w:cs="Calibri"/>
                  <w:sz w:val="20"/>
                  <w:szCs w:val="20"/>
                </w:rPr>
                <w:t>3.7</w:t>
              </w:r>
            </w:ins>
          </w:p>
        </w:tc>
      </w:tr>
      <w:tr w:rsidR="002B6273" w:rsidRPr="00E544A2" w:rsidTr="0074335E">
        <w:trPr>
          <w:ins w:id="7540" w:author="user" w:date="2012-02-29T14:49:00Z"/>
        </w:trPr>
        <w:tc>
          <w:tcPr>
            <w:tcW w:w="4338" w:type="dxa"/>
          </w:tcPr>
          <w:p w:rsidR="002B6273" w:rsidRPr="00E544A2" w:rsidRDefault="002B6273" w:rsidP="0074335E">
            <w:pPr>
              <w:jc w:val="both"/>
              <w:rPr>
                <w:ins w:id="7541" w:author="user" w:date="2012-02-29T14:49:00Z"/>
                <w:rFonts w:ascii="Calibri" w:hAnsi="Calibri" w:cs="Calibri"/>
                <w:sz w:val="20"/>
                <w:szCs w:val="20"/>
              </w:rPr>
            </w:pPr>
            <w:ins w:id="7542" w:author="user" w:date="2012-02-29T14:49:00Z">
              <w:r w:rsidRPr="00E544A2">
                <w:rPr>
                  <w:rFonts w:ascii="Calibri" w:hAnsi="Calibri" w:cs="Calibri"/>
                  <w:sz w:val="20"/>
                  <w:szCs w:val="20"/>
                </w:rPr>
                <w:t>Cottage Industry</w:t>
              </w:r>
            </w:ins>
          </w:p>
        </w:tc>
        <w:tc>
          <w:tcPr>
            <w:tcW w:w="2700" w:type="dxa"/>
          </w:tcPr>
          <w:p w:rsidR="002B6273" w:rsidRPr="00E544A2" w:rsidRDefault="002B6273" w:rsidP="0074335E">
            <w:pPr>
              <w:jc w:val="center"/>
              <w:rPr>
                <w:ins w:id="7543" w:author="user" w:date="2012-02-29T14:49:00Z"/>
                <w:rFonts w:ascii="Calibri" w:hAnsi="Calibri" w:cs="Calibri"/>
                <w:sz w:val="20"/>
                <w:szCs w:val="20"/>
              </w:rPr>
            </w:pPr>
            <w:ins w:id="7544" w:author="user" w:date="2012-02-29T14:49:00Z">
              <w:r w:rsidRPr="00E544A2">
                <w:rPr>
                  <w:rFonts w:ascii="Calibri" w:hAnsi="Calibri" w:cs="Calibri"/>
                  <w:sz w:val="20"/>
                  <w:szCs w:val="20"/>
                </w:rPr>
                <w:t>4,024</w:t>
              </w:r>
            </w:ins>
          </w:p>
        </w:tc>
        <w:tc>
          <w:tcPr>
            <w:tcW w:w="1818" w:type="dxa"/>
          </w:tcPr>
          <w:p w:rsidR="002B6273" w:rsidRPr="00E544A2" w:rsidRDefault="002B6273" w:rsidP="0074335E">
            <w:pPr>
              <w:jc w:val="center"/>
              <w:rPr>
                <w:ins w:id="7545" w:author="user" w:date="2012-02-29T14:49:00Z"/>
                <w:rFonts w:ascii="Calibri" w:hAnsi="Calibri" w:cs="Calibri"/>
                <w:sz w:val="20"/>
                <w:szCs w:val="20"/>
              </w:rPr>
            </w:pPr>
            <w:ins w:id="7546" w:author="user" w:date="2012-02-29T14:49:00Z">
              <w:r w:rsidRPr="00E544A2">
                <w:rPr>
                  <w:rFonts w:ascii="Calibri" w:hAnsi="Calibri" w:cs="Calibri"/>
                  <w:sz w:val="20"/>
                  <w:szCs w:val="20"/>
                </w:rPr>
                <w:t>2.6</w:t>
              </w:r>
            </w:ins>
          </w:p>
        </w:tc>
      </w:tr>
      <w:tr w:rsidR="002B6273" w:rsidRPr="00E544A2" w:rsidTr="0074335E">
        <w:trPr>
          <w:ins w:id="7547" w:author="user" w:date="2012-02-29T14:49:00Z"/>
        </w:trPr>
        <w:tc>
          <w:tcPr>
            <w:tcW w:w="4338" w:type="dxa"/>
          </w:tcPr>
          <w:p w:rsidR="002B6273" w:rsidRPr="00E544A2" w:rsidRDefault="002B6273" w:rsidP="0074335E">
            <w:pPr>
              <w:jc w:val="both"/>
              <w:rPr>
                <w:ins w:id="7548" w:author="user" w:date="2012-02-29T14:49:00Z"/>
                <w:rFonts w:ascii="Calibri" w:hAnsi="Calibri" w:cs="Calibri"/>
                <w:sz w:val="20"/>
                <w:szCs w:val="20"/>
              </w:rPr>
            </w:pPr>
            <w:ins w:id="7549" w:author="user" w:date="2012-02-29T14:49:00Z">
              <w:r w:rsidRPr="00E544A2">
                <w:rPr>
                  <w:rFonts w:ascii="Calibri" w:hAnsi="Calibri" w:cs="Calibri"/>
                  <w:sz w:val="20"/>
                  <w:szCs w:val="20"/>
                </w:rPr>
                <w:t>Remittance</w:t>
              </w:r>
            </w:ins>
          </w:p>
        </w:tc>
        <w:tc>
          <w:tcPr>
            <w:tcW w:w="2700" w:type="dxa"/>
          </w:tcPr>
          <w:p w:rsidR="002B6273" w:rsidRPr="00E544A2" w:rsidRDefault="002B6273" w:rsidP="0074335E">
            <w:pPr>
              <w:jc w:val="center"/>
              <w:rPr>
                <w:ins w:id="7550" w:author="user" w:date="2012-02-29T14:49:00Z"/>
                <w:rFonts w:ascii="Calibri" w:hAnsi="Calibri" w:cs="Calibri"/>
                <w:sz w:val="20"/>
                <w:szCs w:val="20"/>
              </w:rPr>
            </w:pPr>
            <w:ins w:id="7551" w:author="user" w:date="2012-02-29T14:49:00Z">
              <w:r w:rsidRPr="00E544A2">
                <w:rPr>
                  <w:rFonts w:ascii="Calibri" w:hAnsi="Calibri" w:cs="Calibri"/>
                  <w:sz w:val="20"/>
                  <w:szCs w:val="20"/>
                </w:rPr>
                <w:t>43,886</w:t>
              </w:r>
            </w:ins>
          </w:p>
        </w:tc>
        <w:tc>
          <w:tcPr>
            <w:tcW w:w="1818" w:type="dxa"/>
          </w:tcPr>
          <w:p w:rsidR="002B6273" w:rsidRPr="00E544A2" w:rsidRDefault="002B6273" w:rsidP="0074335E">
            <w:pPr>
              <w:jc w:val="center"/>
              <w:rPr>
                <w:ins w:id="7552" w:author="user" w:date="2012-02-29T14:49:00Z"/>
                <w:rFonts w:ascii="Calibri" w:hAnsi="Calibri" w:cs="Calibri"/>
                <w:sz w:val="20"/>
                <w:szCs w:val="20"/>
              </w:rPr>
            </w:pPr>
            <w:ins w:id="7553" w:author="user" w:date="2012-02-29T14:49:00Z">
              <w:r w:rsidRPr="00E544A2">
                <w:rPr>
                  <w:rFonts w:ascii="Calibri" w:hAnsi="Calibri" w:cs="Calibri"/>
                  <w:sz w:val="20"/>
                  <w:szCs w:val="20"/>
                </w:rPr>
                <w:t>33.9</w:t>
              </w:r>
            </w:ins>
          </w:p>
        </w:tc>
      </w:tr>
      <w:tr w:rsidR="002B6273" w:rsidRPr="00E544A2" w:rsidTr="0074335E">
        <w:trPr>
          <w:ins w:id="7554" w:author="user" w:date="2012-02-29T14:49:00Z"/>
        </w:trPr>
        <w:tc>
          <w:tcPr>
            <w:tcW w:w="4338" w:type="dxa"/>
          </w:tcPr>
          <w:p w:rsidR="002B6273" w:rsidRPr="00E544A2" w:rsidRDefault="002B6273" w:rsidP="0074335E">
            <w:pPr>
              <w:jc w:val="both"/>
              <w:rPr>
                <w:ins w:id="7555" w:author="user" w:date="2012-02-29T14:49:00Z"/>
                <w:rFonts w:ascii="Calibri" w:hAnsi="Calibri" w:cs="Calibri"/>
                <w:b/>
                <w:bCs/>
                <w:sz w:val="20"/>
                <w:szCs w:val="20"/>
              </w:rPr>
            </w:pPr>
            <w:ins w:id="7556" w:author="user" w:date="2012-02-29T14:49:00Z">
              <w:r w:rsidRPr="00E544A2">
                <w:rPr>
                  <w:rFonts w:ascii="Calibri" w:hAnsi="Calibri" w:cs="Calibri"/>
                  <w:b/>
                  <w:bCs/>
                  <w:sz w:val="20"/>
                  <w:szCs w:val="20"/>
                </w:rPr>
                <w:t>Total Average Income</w:t>
              </w:r>
            </w:ins>
          </w:p>
        </w:tc>
        <w:tc>
          <w:tcPr>
            <w:tcW w:w="2700" w:type="dxa"/>
          </w:tcPr>
          <w:p w:rsidR="002B6273" w:rsidRPr="00E544A2" w:rsidRDefault="002B6273" w:rsidP="0074335E">
            <w:pPr>
              <w:jc w:val="center"/>
              <w:rPr>
                <w:ins w:id="7557" w:author="user" w:date="2012-02-29T14:49:00Z"/>
                <w:rFonts w:ascii="Calibri" w:hAnsi="Calibri" w:cs="Calibri"/>
                <w:b/>
                <w:bCs/>
                <w:sz w:val="20"/>
                <w:szCs w:val="20"/>
              </w:rPr>
            </w:pPr>
            <w:ins w:id="7558" w:author="user" w:date="2012-02-29T14:49:00Z">
              <w:r w:rsidRPr="00E544A2">
                <w:rPr>
                  <w:rFonts w:ascii="Calibri" w:hAnsi="Calibri" w:cs="Calibri"/>
                  <w:b/>
                  <w:bCs/>
                  <w:sz w:val="20"/>
                  <w:szCs w:val="20"/>
                </w:rPr>
                <w:t>1,55,981</w:t>
              </w:r>
            </w:ins>
          </w:p>
        </w:tc>
        <w:tc>
          <w:tcPr>
            <w:tcW w:w="1818" w:type="dxa"/>
          </w:tcPr>
          <w:p w:rsidR="002B6273" w:rsidRPr="00E544A2" w:rsidRDefault="002B6273" w:rsidP="0074335E">
            <w:pPr>
              <w:jc w:val="center"/>
              <w:rPr>
                <w:ins w:id="7559" w:author="user" w:date="2012-02-29T14:49:00Z"/>
                <w:rFonts w:ascii="Calibri" w:hAnsi="Calibri" w:cs="Calibri"/>
                <w:b/>
                <w:bCs/>
                <w:sz w:val="20"/>
                <w:szCs w:val="20"/>
              </w:rPr>
            </w:pPr>
            <w:ins w:id="7560" w:author="user" w:date="2012-02-29T14:49:00Z">
              <w:r w:rsidRPr="00E544A2">
                <w:rPr>
                  <w:rFonts w:ascii="Calibri" w:hAnsi="Calibri" w:cs="Calibri"/>
                  <w:b/>
                  <w:bCs/>
                  <w:sz w:val="20"/>
                  <w:szCs w:val="20"/>
                </w:rPr>
                <w:t>100</w:t>
              </w:r>
            </w:ins>
          </w:p>
        </w:tc>
      </w:tr>
    </w:tbl>
    <w:p w:rsidR="002B6273" w:rsidRPr="00E544A2" w:rsidRDefault="002B6273" w:rsidP="002B6273">
      <w:pPr>
        <w:pStyle w:val="ReportText"/>
        <w:spacing w:line="360" w:lineRule="auto"/>
        <w:ind w:left="0"/>
        <w:rPr>
          <w:ins w:id="7561" w:author="user" w:date="2012-02-29T14:49:00Z"/>
          <w:rFonts w:ascii="Calibri" w:hAnsi="Calibri" w:cs="Calibri"/>
          <w:bCs/>
          <w:i/>
          <w:sz w:val="18"/>
          <w:szCs w:val="18"/>
        </w:rPr>
      </w:pPr>
      <w:ins w:id="7562" w:author="user" w:date="2012-02-29T14:49:00Z">
        <w:r w:rsidRPr="00E544A2">
          <w:rPr>
            <w:rFonts w:ascii="Calibri" w:hAnsi="Calibri" w:cs="Calibri"/>
            <w:bCs/>
            <w:i/>
            <w:sz w:val="18"/>
            <w:szCs w:val="18"/>
          </w:rPr>
          <w:t>Source: Household Survey, 2011</w:t>
        </w:r>
      </w:ins>
    </w:p>
    <w:p w:rsidR="002B6273" w:rsidRPr="00687982" w:rsidRDefault="002B6273" w:rsidP="002B6273">
      <w:pPr>
        <w:spacing w:line="300" w:lineRule="auto"/>
        <w:rPr>
          <w:ins w:id="7563" w:author="user" w:date="2012-02-29T14:49:00Z"/>
          <w:rFonts w:ascii="Calibri" w:hAnsi="Calibri" w:cs="Calibri"/>
          <w:b/>
          <w:bCs/>
          <w:i/>
          <w:sz w:val="10"/>
          <w:szCs w:val="10"/>
        </w:rPr>
      </w:pPr>
    </w:p>
    <w:p w:rsidR="002B6273" w:rsidRPr="007B79B7" w:rsidRDefault="002B6273" w:rsidP="002B6273">
      <w:pPr>
        <w:spacing w:line="300" w:lineRule="auto"/>
        <w:rPr>
          <w:ins w:id="7564" w:author="user" w:date="2012-02-29T14:49:00Z"/>
          <w:rFonts w:ascii="Calibri" w:hAnsi="Calibri" w:cs="Calibri"/>
          <w:b/>
          <w:i/>
          <w:sz w:val="22"/>
          <w:szCs w:val="22"/>
        </w:rPr>
      </w:pPr>
      <w:ins w:id="7565" w:author="user" w:date="2012-02-29T14:49:00Z">
        <w:r w:rsidRPr="007B79B7">
          <w:rPr>
            <w:rFonts w:ascii="Calibri" w:hAnsi="Calibri" w:cs="Calibri"/>
            <w:b/>
            <w:bCs/>
            <w:i/>
            <w:sz w:val="22"/>
            <w:szCs w:val="22"/>
          </w:rPr>
          <w:t>Average</w:t>
        </w:r>
        <w:r w:rsidRPr="007B79B7">
          <w:rPr>
            <w:rFonts w:ascii="Calibri" w:hAnsi="Calibri" w:cs="Calibri"/>
            <w:b/>
            <w:i/>
            <w:sz w:val="22"/>
            <w:szCs w:val="22"/>
          </w:rPr>
          <w:t xml:space="preserve"> Annual Expenditure </w:t>
        </w:r>
      </w:ins>
    </w:p>
    <w:p w:rsidR="002B6273" w:rsidRPr="00393C66" w:rsidRDefault="002B6273" w:rsidP="002B6273">
      <w:pPr>
        <w:pStyle w:val="BodyText"/>
        <w:spacing w:before="120"/>
        <w:rPr>
          <w:ins w:id="7566" w:author="user" w:date="2012-02-29T14:49:00Z"/>
          <w:rFonts w:ascii="Calibri" w:hAnsi="Calibri" w:cs="Arial"/>
          <w:sz w:val="22"/>
          <w:szCs w:val="22"/>
        </w:rPr>
      </w:pPr>
      <w:ins w:id="7567" w:author="user" w:date="2012-02-29T14:49:00Z">
        <w:r w:rsidRPr="00393C66">
          <w:rPr>
            <w:rFonts w:ascii="Calibri" w:hAnsi="Calibri" w:cs="Arial"/>
            <w:sz w:val="22"/>
            <w:szCs w:val="22"/>
          </w:rPr>
          <w:t>The expenditure of the surveyed households could be broadly categorized under two headings: expenditure on food items; and expenditure on non-food items. Non-food expenditure items, in turn, can be broadly grouped as fuel and light; (kerosene and electricity); and other (education, medicine, clothing, festivals, transportation).</w:t>
        </w:r>
      </w:ins>
    </w:p>
    <w:p w:rsidR="002B6273" w:rsidRPr="00393C66" w:rsidRDefault="002B6273" w:rsidP="002B6273">
      <w:pPr>
        <w:jc w:val="both"/>
        <w:rPr>
          <w:ins w:id="7568" w:author="user" w:date="2012-02-29T14:49:00Z"/>
          <w:rFonts w:ascii="Calibri" w:hAnsi="Calibri" w:cs="Calibri"/>
          <w:sz w:val="22"/>
          <w:szCs w:val="22"/>
        </w:rPr>
      </w:pPr>
      <w:ins w:id="7569" w:author="user" w:date="2012-02-29T14:49:00Z">
        <w:r w:rsidRPr="00393C66">
          <w:rPr>
            <w:rFonts w:ascii="Calibri" w:hAnsi="Calibri" w:cs="Arial"/>
            <w:sz w:val="22"/>
            <w:szCs w:val="22"/>
          </w:rPr>
          <w:t>The annual weighted average expenditure of the surveyed households is NRs</w:t>
        </w:r>
        <w:r>
          <w:rPr>
            <w:rFonts w:ascii="Calibri" w:hAnsi="Calibri" w:cs="Arial"/>
            <w:sz w:val="22"/>
            <w:szCs w:val="22"/>
          </w:rPr>
          <w:t xml:space="preserve"> </w:t>
        </w:r>
        <w:r w:rsidRPr="00393C66">
          <w:rPr>
            <w:rFonts w:ascii="Calibri" w:hAnsi="Calibri" w:cs="Arial"/>
            <w:sz w:val="22"/>
            <w:szCs w:val="22"/>
          </w:rPr>
          <w:t>1, 24,427. Food items form the largest expense category, accounting for 45.58% of total reported expenditure.</w:t>
        </w:r>
        <w:r w:rsidRPr="00393C66">
          <w:rPr>
            <w:rFonts w:ascii="Calibri" w:hAnsi="Calibri" w:cs="Calibri"/>
            <w:bCs/>
            <w:sz w:val="22"/>
            <w:szCs w:val="22"/>
          </w:rPr>
          <w:t xml:space="preserve"> The expenses of non food items like clothing, education, medicine, festivals, fuel, transportation and water/electricity are 11.05</w:t>
        </w:r>
        <w:r w:rsidRPr="00393C66">
          <w:rPr>
            <w:rFonts w:ascii="Calibri" w:hAnsi="Calibri" w:cs="Calibri"/>
            <w:sz w:val="22"/>
            <w:szCs w:val="22"/>
          </w:rPr>
          <w:t xml:space="preserve">%, </w:t>
        </w:r>
        <w:r w:rsidRPr="00393C66">
          <w:rPr>
            <w:rFonts w:ascii="Calibri" w:hAnsi="Calibri" w:cs="Calibri"/>
            <w:sz w:val="22"/>
            <w:szCs w:val="22"/>
            <w:lang w:bidi="ne-NP"/>
          </w:rPr>
          <w:t>13.63</w:t>
        </w:r>
        <w:r w:rsidRPr="00393C66">
          <w:rPr>
            <w:rFonts w:ascii="Calibri" w:hAnsi="Calibri" w:cs="Calibri"/>
            <w:sz w:val="22"/>
            <w:szCs w:val="22"/>
          </w:rPr>
          <w:t xml:space="preserve">%, </w:t>
        </w:r>
        <w:r w:rsidRPr="00393C66">
          <w:rPr>
            <w:rFonts w:ascii="Calibri" w:hAnsi="Calibri" w:cs="Calibri"/>
            <w:sz w:val="22"/>
            <w:szCs w:val="22"/>
            <w:lang w:bidi="ne-NP"/>
          </w:rPr>
          <w:t>6.21</w:t>
        </w:r>
        <w:r w:rsidRPr="00393C66">
          <w:rPr>
            <w:rFonts w:ascii="Calibri" w:hAnsi="Calibri" w:cs="Calibri"/>
            <w:sz w:val="22"/>
            <w:szCs w:val="22"/>
          </w:rPr>
          <w:t xml:space="preserve">%, </w:t>
        </w:r>
        <w:r w:rsidRPr="00393C66">
          <w:rPr>
            <w:rFonts w:ascii="Calibri" w:hAnsi="Calibri" w:cs="Calibri"/>
            <w:sz w:val="22"/>
            <w:szCs w:val="22"/>
            <w:lang w:bidi="ne-NP"/>
          </w:rPr>
          <w:t>13.44</w:t>
        </w:r>
        <w:r w:rsidRPr="00393C66">
          <w:rPr>
            <w:rFonts w:ascii="Calibri" w:hAnsi="Calibri" w:cs="Calibri"/>
            <w:sz w:val="22"/>
            <w:szCs w:val="22"/>
          </w:rPr>
          <w:t xml:space="preserve">%, </w:t>
        </w:r>
        <w:r w:rsidRPr="00393C66">
          <w:rPr>
            <w:rFonts w:ascii="Calibri" w:hAnsi="Calibri" w:cs="Calibri"/>
            <w:sz w:val="22"/>
            <w:szCs w:val="22"/>
            <w:lang w:bidi="ne-NP"/>
          </w:rPr>
          <w:t>5.02</w:t>
        </w:r>
        <w:r w:rsidRPr="00393C66">
          <w:rPr>
            <w:rFonts w:ascii="Calibri" w:hAnsi="Calibri" w:cs="Calibri"/>
            <w:sz w:val="22"/>
            <w:szCs w:val="22"/>
          </w:rPr>
          <w:t xml:space="preserve">%, </w:t>
        </w:r>
        <w:r w:rsidRPr="00393C66">
          <w:rPr>
            <w:rFonts w:ascii="Calibri" w:hAnsi="Calibri" w:cs="Calibri"/>
            <w:sz w:val="22"/>
            <w:szCs w:val="22"/>
            <w:lang w:bidi="ne-NP"/>
          </w:rPr>
          <w:t>3.68</w:t>
        </w:r>
        <w:r w:rsidRPr="00393C66">
          <w:rPr>
            <w:rFonts w:ascii="Calibri" w:hAnsi="Calibri" w:cs="Calibri"/>
            <w:sz w:val="22"/>
            <w:szCs w:val="22"/>
          </w:rPr>
          <w:t xml:space="preserve">% and </w:t>
        </w:r>
        <w:r w:rsidRPr="00393C66">
          <w:rPr>
            <w:rFonts w:ascii="Calibri" w:hAnsi="Calibri" w:cs="Calibri"/>
            <w:sz w:val="22"/>
            <w:szCs w:val="22"/>
            <w:lang w:bidi="ne-NP"/>
          </w:rPr>
          <w:t>1.32%</w:t>
        </w:r>
        <w:r w:rsidRPr="00393C66">
          <w:rPr>
            <w:rFonts w:ascii="Calibri" w:hAnsi="Calibri" w:cs="Calibri"/>
            <w:b/>
            <w:bCs/>
            <w:sz w:val="22"/>
            <w:szCs w:val="22"/>
            <w:lang w:bidi="ne-NP"/>
          </w:rPr>
          <w:t xml:space="preserve"> </w:t>
        </w:r>
        <w:r w:rsidRPr="00393C66">
          <w:rPr>
            <w:rFonts w:ascii="Calibri" w:hAnsi="Calibri" w:cs="Calibri"/>
            <w:bCs/>
            <w:sz w:val="22"/>
            <w:szCs w:val="22"/>
          </w:rPr>
          <w:t>respectively.</w:t>
        </w:r>
      </w:ins>
    </w:p>
    <w:p w:rsidR="002B6273" w:rsidRPr="00F26440" w:rsidRDefault="002B6273" w:rsidP="002B6273">
      <w:pPr>
        <w:pStyle w:val="Caption"/>
        <w:outlineLvl w:val="0"/>
        <w:rPr>
          <w:ins w:id="7570" w:author="user" w:date="2012-02-29T14:49:00Z"/>
          <w:rFonts w:ascii="Calibri" w:hAnsi="Calibri" w:cs="Calibri"/>
          <w:sz w:val="2"/>
          <w:szCs w:val="2"/>
        </w:rPr>
      </w:pPr>
    </w:p>
    <w:p w:rsidR="002B6273" w:rsidRDefault="002B6273" w:rsidP="002B6273">
      <w:pPr>
        <w:pStyle w:val="Caption"/>
        <w:outlineLvl w:val="0"/>
        <w:rPr>
          <w:ins w:id="7571" w:author="user" w:date="2012-03-01T11:56:00Z"/>
          <w:rFonts w:ascii="Calibri" w:hAnsi="Calibri" w:cs="Calibri"/>
          <w:sz w:val="10"/>
          <w:szCs w:val="10"/>
        </w:rPr>
      </w:pPr>
    </w:p>
    <w:p w:rsidR="000843A4" w:rsidRPr="000843A4" w:rsidRDefault="000843A4" w:rsidP="000843A4">
      <w:pPr>
        <w:rPr>
          <w:ins w:id="7572" w:author="user" w:date="2012-02-29T14:49:00Z"/>
          <w:rPrChange w:id="7573" w:author="user" w:date="2012-03-01T11:56:00Z">
            <w:rPr>
              <w:ins w:id="7574" w:author="user" w:date="2012-02-29T14:49:00Z"/>
              <w:rFonts w:ascii="Calibri" w:hAnsi="Calibri" w:cs="Calibri"/>
              <w:sz w:val="10"/>
              <w:szCs w:val="10"/>
            </w:rPr>
          </w:rPrChange>
        </w:rPr>
        <w:pPrChange w:id="7575" w:author="user" w:date="2012-03-01T11:56:00Z">
          <w:pPr>
            <w:pStyle w:val="Caption"/>
            <w:outlineLvl w:val="0"/>
          </w:pPr>
        </w:pPrChange>
      </w:pPr>
    </w:p>
    <w:p w:rsidR="002B6273" w:rsidRPr="00261758" w:rsidRDefault="002B6273" w:rsidP="002B6273">
      <w:pPr>
        <w:pStyle w:val="Caption"/>
        <w:outlineLvl w:val="0"/>
        <w:rPr>
          <w:ins w:id="7576" w:author="user" w:date="2012-02-29T14:49:00Z"/>
          <w:rFonts w:ascii="Calibri" w:hAnsi="Calibri" w:cs="Calibri"/>
          <w:sz w:val="20"/>
        </w:rPr>
      </w:pPr>
      <w:ins w:id="7577" w:author="user" w:date="2012-02-29T14:49:00Z">
        <w:r w:rsidRPr="00261758">
          <w:rPr>
            <w:rFonts w:ascii="Calibri" w:hAnsi="Calibri" w:cs="Calibri"/>
            <w:sz w:val="20"/>
          </w:rPr>
          <w:lastRenderedPageBreak/>
          <w:t>Table -6.35:  Average Annual Expenditure of the PAFs</w:t>
        </w:r>
      </w:ins>
    </w:p>
    <w:tbl>
      <w:tblPr>
        <w:tblW w:w="9553" w:type="dxa"/>
        <w:tblInd w:w="95" w:type="dxa"/>
        <w:tblLayout w:type="fixed"/>
        <w:tblLook w:val="04A0"/>
      </w:tblPr>
      <w:tblGrid>
        <w:gridCol w:w="1453"/>
        <w:gridCol w:w="686"/>
        <w:gridCol w:w="947"/>
        <w:gridCol w:w="1091"/>
        <w:gridCol w:w="1037"/>
        <w:gridCol w:w="881"/>
        <w:gridCol w:w="583"/>
        <w:gridCol w:w="1073"/>
        <w:gridCol w:w="747"/>
        <w:gridCol w:w="1055"/>
      </w:tblGrid>
      <w:tr w:rsidR="002B6273" w:rsidRPr="00145B40" w:rsidTr="0074335E">
        <w:trPr>
          <w:trHeight w:val="300"/>
          <w:ins w:id="7578" w:author="user" w:date="2012-02-29T14:49:00Z"/>
        </w:trPr>
        <w:tc>
          <w:tcPr>
            <w:tcW w:w="1453" w:type="dxa"/>
            <w:vMerge w:val="restart"/>
            <w:tcBorders>
              <w:top w:val="single" w:sz="4" w:space="0" w:color="auto"/>
              <w:left w:val="single" w:sz="4" w:space="0" w:color="auto"/>
              <w:right w:val="single" w:sz="4" w:space="0" w:color="auto"/>
            </w:tcBorders>
            <w:shd w:val="clear" w:color="auto" w:fill="auto"/>
          </w:tcPr>
          <w:p w:rsidR="002B6273" w:rsidRDefault="002B6273" w:rsidP="0074335E">
            <w:pPr>
              <w:jc w:val="both"/>
              <w:rPr>
                <w:ins w:id="7579" w:author="user" w:date="2012-02-29T14:49:00Z"/>
                <w:rFonts w:ascii="Calibri" w:hAnsi="Calibri" w:cs="Calibri"/>
                <w:b/>
                <w:bCs/>
                <w:sz w:val="18"/>
                <w:szCs w:val="18"/>
                <w:lang w:bidi="ne-NP"/>
              </w:rPr>
            </w:pPr>
            <w:ins w:id="7580" w:author="user" w:date="2012-02-29T14:49:00Z">
              <w:r w:rsidRPr="00145B40">
                <w:rPr>
                  <w:rFonts w:ascii="Calibri" w:hAnsi="Calibri" w:cs="Calibri"/>
                  <w:b/>
                  <w:bCs/>
                  <w:sz w:val="18"/>
                  <w:szCs w:val="18"/>
                  <w:lang w:bidi="ne-NP"/>
                </w:rPr>
                <w:t>VDC/</w:t>
              </w:r>
            </w:ins>
          </w:p>
          <w:p w:rsidR="002B6273" w:rsidRPr="00145B40" w:rsidRDefault="002B6273" w:rsidP="0074335E">
            <w:pPr>
              <w:jc w:val="both"/>
              <w:rPr>
                <w:ins w:id="7581" w:author="user" w:date="2012-02-29T14:49:00Z"/>
                <w:rFonts w:ascii="Calibri" w:hAnsi="Calibri" w:cs="Calibri"/>
                <w:b/>
                <w:bCs/>
                <w:sz w:val="18"/>
                <w:szCs w:val="18"/>
                <w:lang w:bidi="ne-NP"/>
              </w:rPr>
            </w:pPr>
            <w:ins w:id="7582" w:author="user" w:date="2012-02-29T14:49:00Z">
              <w:r w:rsidRPr="00145B40">
                <w:rPr>
                  <w:rFonts w:ascii="Calibri" w:hAnsi="Calibri" w:cs="Calibri"/>
                  <w:b/>
                  <w:bCs/>
                  <w:sz w:val="18"/>
                  <w:szCs w:val="18"/>
                  <w:lang w:bidi="ne-NP"/>
                </w:rPr>
                <w:t>Municipality</w:t>
              </w:r>
            </w:ins>
          </w:p>
          <w:p w:rsidR="002B6273" w:rsidRPr="00145B40" w:rsidRDefault="002B6273" w:rsidP="0074335E">
            <w:pPr>
              <w:jc w:val="both"/>
              <w:rPr>
                <w:ins w:id="7583" w:author="user" w:date="2012-02-29T14:49:00Z"/>
                <w:rFonts w:ascii="Calibri" w:hAnsi="Calibri" w:cs="Calibri"/>
                <w:b/>
                <w:bCs/>
                <w:sz w:val="18"/>
                <w:szCs w:val="18"/>
                <w:lang w:bidi="ne-NP"/>
              </w:rPr>
            </w:pPr>
            <w:ins w:id="7584" w:author="user" w:date="2012-02-29T14:49:00Z">
              <w:r w:rsidRPr="00145B40">
                <w:rPr>
                  <w:rFonts w:ascii="Calibri" w:hAnsi="Calibri" w:cs="Calibri"/>
                  <w:b/>
                  <w:bCs/>
                  <w:sz w:val="18"/>
                  <w:szCs w:val="18"/>
                  <w:lang w:bidi="ne-NP"/>
                </w:rPr>
                <w:t> </w:t>
              </w:r>
            </w:ins>
          </w:p>
          <w:p w:rsidR="002B6273" w:rsidRPr="00145B40" w:rsidRDefault="002B6273" w:rsidP="0074335E">
            <w:pPr>
              <w:rPr>
                <w:ins w:id="7585" w:author="user" w:date="2012-02-29T14:49:00Z"/>
                <w:rFonts w:ascii="Calibri" w:hAnsi="Calibri" w:cs="Calibri"/>
                <w:b/>
                <w:bCs/>
                <w:sz w:val="18"/>
                <w:szCs w:val="18"/>
                <w:lang w:bidi="ne-NP"/>
              </w:rPr>
            </w:pPr>
            <w:ins w:id="7586" w:author="user" w:date="2012-02-29T14:49:00Z">
              <w:r w:rsidRPr="00145B40">
                <w:rPr>
                  <w:rFonts w:ascii="Calibri" w:hAnsi="Calibri" w:cs="Calibri"/>
                  <w:b/>
                  <w:bCs/>
                  <w:sz w:val="18"/>
                  <w:szCs w:val="18"/>
                  <w:lang w:bidi="ne-NP"/>
                </w:rPr>
                <w:t> </w:t>
              </w:r>
            </w:ins>
          </w:p>
        </w:tc>
        <w:tc>
          <w:tcPr>
            <w:tcW w:w="8100" w:type="dxa"/>
            <w:gridSpan w:val="9"/>
            <w:tcBorders>
              <w:top w:val="single" w:sz="4" w:space="0" w:color="auto"/>
              <w:left w:val="nil"/>
              <w:bottom w:val="single" w:sz="4" w:space="0" w:color="auto"/>
              <w:right w:val="single" w:sz="4" w:space="0" w:color="auto"/>
            </w:tcBorders>
            <w:shd w:val="clear" w:color="auto" w:fill="auto"/>
          </w:tcPr>
          <w:p w:rsidR="002B6273" w:rsidRPr="00145B40" w:rsidRDefault="002B6273" w:rsidP="0074335E">
            <w:pPr>
              <w:jc w:val="both"/>
              <w:rPr>
                <w:ins w:id="7587" w:author="user" w:date="2012-02-29T14:49:00Z"/>
                <w:rFonts w:ascii="Calibri" w:hAnsi="Calibri" w:cs="Calibri"/>
                <w:b/>
                <w:bCs/>
                <w:sz w:val="18"/>
                <w:szCs w:val="18"/>
                <w:lang w:bidi="ne-NP"/>
              </w:rPr>
            </w:pPr>
            <w:ins w:id="7588" w:author="user" w:date="2012-02-29T14:49:00Z">
              <w:r w:rsidRPr="00145B40">
                <w:rPr>
                  <w:rFonts w:ascii="Calibri" w:hAnsi="Calibri" w:cs="Calibri"/>
                  <w:b/>
                  <w:bCs/>
                  <w:sz w:val="18"/>
                  <w:szCs w:val="18"/>
                  <w:lang w:bidi="ne-NP"/>
                </w:rPr>
                <w:t xml:space="preserve">                                  Expenditure Heading (%)</w:t>
              </w:r>
            </w:ins>
          </w:p>
        </w:tc>
      </w:tr>
      <w:tr w:rsidR="002B6273" w:rsidRPr="00145B40" w:rsidTr="0074335E">
        <w:trPr>
          <w:trHeight w:val="300"/>
          <w:ins w:id="7589" w:author="user" w:date="2012-02-29T14:49:00Z"/>
        </w:trPr>
        <w:tc>
          <w:tcPr>
            <w:tcW w:w="1453" w:type="dxa"/>
            <w:vMerge/>
            <w:tcBorders>
              <w:left w:val="single" w:sz="4" w:space="0" w:color="auto"/>
              <w:right w:val="single" w:sz="4" w:space="0" w:color="auto"/>
            </w:tcBorders>
            <w:shd w:val="clear" w:color="auto" w:fill="auto"/>
          </w:tcPr>
          <w:p w:rsidR="002B6273" w:rsidRPr="00145B40" w:rsidRDefault="002B6273" w:rsidP="0074335E">
            <w:pPr>
              <w:rPr>
                <w:ins w:id="7590" w:author="user" w:date="2012-02-29T14:49:00Z"/>
                <w:rFonts w:ascii="Calibri" w:hAnsi="Calibri" w:cs="Calibri"/>
                <w:b/>
                <w:bCs/>
                <w:sz w:val="18"/>
                <w:szCs w:val="18"/>
                <w:lang w:bidi="ne-NP"/>
              </w:rPr>
            </w:pPr>
          </w:p>
        </w:tc>
        <w:tc>
          <w:tcPr>
            <w:tcW w:w="686" w:type="dxa"/>
            <w:tcBorders>
              <w:top w:val="nil"/>
              <w:left w:val="nil"/>
              <w:bottom w:val="single" w:sz="4" w:space="0" w:color="auto"/>
              <w:right w:val="single" w:sz="4" w:space="0" w:color="auto"/>
            </w:tcBorders>
            <w:shd w:val="clear" w:color="auto" w:fill="auto"/>
          </w:tcPr>
          <w:p w:rsidR="002B6273" w:rsidRPr="00145B40" w:rsidRDefault="002B6273" w:rsidP="0074335E">
            <w:pPr>
              <w:jc w:val="both"/>
              <w:rPr>
                <w:ins w:id="7591" w:author="user" w:date="2012-02-29T14:49:00Z"/>
                <w:rFonts w:ascii="Calibri" w:hAnsi="Calibri" w:cs="Calibri"/>
                <w:b/>
                <w:bCs/>
                <w:sz w:val="18"/>
                <w:szCs w:val="18"/>
                <w:lang w:bidi="ne-NP"/>
              </w:rPr>
            </w:pPr>
            <w:ins w:id="7592" w:author="user" w:date="2012-02-29T14:49:00Z">
              <w:r w:rsidRPr="00145B40">
                <w:rPr>
                  <w:rFonts w:ascii="Calibri" w:hAnsi="Calibri" w:cs="Calibri"/>
                  <w:b/>
                  <w:bCs/>
                  <w:sz w:val="18"/>
                  <w:szCs w:val="18"/>
                  <w:lang w:bidi="ne-NP"/>
                </w:rPr>
                <w:t>Food</w:t>
              </w:r>
            </w:ins>
          </w:p>
        </w:tc>
        <w:tc>
          <w:tcPr>
            <w:tcW w:w="947" w:type="dxa"/>
            <w:vMerge w:val="restart"/>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7593" w:author="user" w:date="2012-02-29T14:49:00Z"/>
                <w:rFonts w:ascii="Calibri" w:hAnsi="Calibri" w:cs="Calibri"/>
                <w:b/>
                <w:bCs/>
                <w:sz w:val="18"/>
                <w:szCs w:val="18"/>
                <w:lang w:bidi="ne-NP"/>
              </w:rPr>
            </w:pPr>
            <w:ins w:id="7594" w:author="user" w:date="2012-02-29T14:49:00Z">
              <w:r w:rsidRPr="00145B40">
                <w:rPr>
                  <w:rFonts w:ascii="Calibri" w:hAnsi="Calibri" w:cs="Calibri"/>
                  <w:b/>
                  <w:bCs/>
                  <w:sz w:val="18"/>
                  <w:szCs w:val="18"/>
                  <w:lang w:bidi="ne-NP"/>
                </w:rPr>
                <w:t>Clothing</w:t>
              </w:r>
            </w:ins>
          </w:p>
        </w:tc>
        <w:tc>
          <w:tcPr>
            <w:tcW w:w="1091" w:type="dxa"/>
            <w:vMerge w:val="restart"/>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7595" w:author="user" w:date="2012-02-29T14:49:00Z"/>
                <w:rFonts w:ascii="Calibri" w:hAnsi="Calibri" w:cs="Calibri"/>
                <w:b/>
                <w:bCs/>
                <w:sz w:val="18"/>
                <w:szCs w:val="18"/>
                <w:lang w:bidi="ne-NP"/>
              </w:rPr>
            </w:pPr>
            <w:ins w:id="7596" w:author="user" w:date="2012-02-29T14:49:00Z">
              <w:r w:rsidRPr="00145B40">
                <w:rPr>
                  <w:rFonts w:ascii="Calibri" w:hAnsi="Calibri" w:cs="Calibri"/>
                  <w:b/>
                  <w:bCs/>
                  <w:sz w:val="18"/>
                  <w:szCs w:val="18"/>
                  <w:lang w:bidi="ne-NP"/>
                </w:rPr>
                <w:t>Education</w:t>
              </w:r>
            </w:ins>
          </w:p>
        </w:tc>
        <w:tc>
          <w:tcPr>
            <w:tcW w:w="1037" w:type="dxa"/>
            <w:vMerge w:val="restart"/>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7597" w:author="user" w:date="2012-02-29T14:49:00Z"/>
                <w:rFonts w:ascii="Calibri" w:hAnsi="Calibri" w:cs="Calibri"/>
                <w:b/>
                <w:bCs/>
                <w:sz w:val="18"/>
                <w:szCs w:val="18"/>
                <w:lang w:bidi="ne-NP"/>
              </w:rPr>
            </w:pPr>
            <w:ins w:id="7598" w:author="user" w:date="2012-02-29T14:49:00Z">
              <w:r w:rsidRPr="00145B40">
                <w:rPr>
                  <w:rFonts w:ascii="Calibri" w:hAnsi="Calibri" w:cs="Calibri"/>
                  <w:b/>
                  <w:bCs/>
                  <w:sz w:val="18"/>
                  <w:szCs w:val="18"/>
                  <w:lang w:bidi="ne-NP"/>
                </w:rPr>
                <w:t>Medicine</w:t>
              </w:r>
            </w:ins>
          </w:p>
        </w:tc>
        <w:tc>
          <w:tcPr>
            <w:tcW w:w="881" w:type="dxa"/>
            <w:vMerge w:val="restart"/>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7599" w:author="user" w:date="2012-02-29T14:49:00Z"/>
                <w:rFonts w:ascii="Calibri" w:hAnsi="Calibri" w:cs="Calibri"/>
                <w:b/>
                <w:bCs/>
                <w:sz w:val="18"/>
                <w:szCs w:val="18"/>
                <w:lang w:bidi="ne-NP"/>
              </w:rPr>
            </w:pPr>
            <w:ins w:id="7600" w:author="user" w:date="2012-02-29T14:49:00Z">
              <w:r w:rsidRPr="00145B40">
                <w:rPr>
                  <w:rFonts w:ascii="Calibri" w:hAnsi="Calibri" w:cs="Calibri"/>
                  <w:b/>
                  <w:bCs/>
                  <w:sz w:val="18"/>
                  <w:szCs w:val="18"/>
                  <w:lang w:bidi="ne-NP"/>
                </w:rPr>
                <w:t>Festival</w:t>
              </w:r>
            </w:ins>
          </w:p>
        </w:tc>
        <w:tc>
          <w:tcPr>
            <w:tcW w:w="583" w:type="dxa"/>
            <w:vMerge w:val="restart"/>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7601" w:author="user" w:date="2012-02-29T14:49:00Z"/>
                <w:rFonts w:ascii="Calibri" w:hAnsi="Calibri" w:cs="Calibri"/>
                <w:b/>
                <w:bCs/>
                <w:sz w:val="18"/>
                <w:szCs w:val="18"/>
                <w:lang w:bidi="ne-NP"/>
              </w:rPr>
            </w:pPr>
            <w:ins w:id="7602" w:author="user" w:date="2012-02-29T14:49:00Z">
              <w:r w:rsidRPr="00145B40">
                <w:rPr>
                  <w:rFonts w:ascii="Calibri" w:hAnsi="Calibri" w:cs="Calibri"/>
                  <w:b/>
                  <w:bCs/>
                  <w:sz w:val="18"/>
                  <w:szCs w:val="18"/>
                  <w:lang w:bidi="ne-NP"/>
                </w:rPr>
                <w:t>Fuel</w:t>
              </w:r>
            </w:ins>
          </w:p>
        </w:tc>
        <w:tc>
          <w:tcPr>
            <w:tcW w:w="1073" w:type="dxa"/>
            <w:tcBorders>
              <w:top w:val="nil"/>
              <w:left w:val="nil"/>
              <w:bottom w:val="single" w:sz="4" w:space="0" w:color="auto"/>
              <w:right w:val="single" w:sz="4" w:space="0" w:color="auto"/>
            </w:tcBorders>
            <w:shd w:val="clear" w:color="auto" w:fill="auto"/>
          </w:tcPr>
          <w:p w:rsidR="002B6273" w:rsidRPr="00145B40" w:rsidRDefault="002B6273" w:rsidP="0074335E">
            <w:pPr>
              <w:jc w:val="both"/>
              <w:rPr>
                <w:ins w:id="7603" w:author="user" w:date="2012-02-29T14:49:00Z"/>
                <w:rFonts w:ascii="Calibri" w:hAnsi="Calibri" w:cs="Calibri"/>
                <w:b/>
                <w:bCs/>
                <w:sz w:val="18"/>
                <w:szCs w:val="18"/>
                <w:lang w:bidi="ne-NP"/>
              </w:rPr>
            </w:pPr>
            <w:ins w:id="7604" w:author="user" w:date="2012-02-29T14:49:00Z">
              <w:r w:rsidRPr="00145B40">
                <w:rPr>
                  <w:rFonts w:ascii="Calibri" w:hAnsi="Calibri" w:cs="Calibri"/>
                  <w:b/>
                  <w:bCs/>
                  <w:sz w:val="18"/>
                  <w:szCs w:val="18"/>
                  <w:lang w:bidi="ne-NP"/>
                </w:rPr>
                <w:t>Water/</w:t>
              </w:r>
            </w:ins>
          </w:p>
        </w:tc>
        <w:tc>
          <w:tcPr>
            <w:tcW w:w="747" w:type="dxa"/>
            <w:vMerge w:val="restart"/>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7605" w:author="user" w:date="2012-02-29T14:49:00Z"/>
                <w:rFonts w:ascii="Calibri" w:hAnsi="Calibri" w:cs="Calibri"/>
                <w:b/>
                <w:bCs/>
                <w:sz w:val="18"/>
                <w:szCs w:val="18"/>
                <w:lang w:bidi="ne-NP"/>
              </w:rPr>
            </w:pPr>
            <w:ins w:id="7606" w:author="user" w:date="2012-02-29T14:49:00Z">
              <w:r w:rsidRPr="00145B40">
                <w:rPr>
                  <w:rFonts w:ascii="Calibri" w:hAnsi="Calibri" w:cs="Calibri"/>
                  <w:b/>
                  <w:bCs/>
                  <w:sz w:val="18"/>
                  <w:szCs w:val="18"/>
                  <w:lang w:bidi="ne-NP"/>
                </w:rPr>
                <w:t>Trans.</w:t>
              </w:r>
            </w:ins>
          </w:p>
        </w:tc>
        <w:tc>
          <w:tcPr>
            <w:tcW w:w="1055" w:type="dxa"/>
            <w:vMerge w:val="restart"/>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7607" w:author="user" w:date="2012-02-29T14:49:00Z"/>
                <w:rFonts w:ascii="Calibri" w:hAnsi="Calibri" w:cs="Calibri"/>
                <w:b/>
                <w:bCs/>
                <w:sz w:val="18"/>
                <w:szCs w:val="18"/>
                <w:lang w:bidi="ne-NP"/>
              </w:rPr>
            </w:pPr>
            <w:ins w:id="7608" w:author="user" w:date="2012-02-29T14:49:00Z">
              <w:r w:rsidRPr="00145B40">
                <w:rPr>
                  <w:rFonts w:ascii="Calibri" w:hAnsi="Calibri" w:cs="Calibri"/>
                  <w:b/>
                  <w:bCs/>
                  <w:sz w:val="18"/>
                  <w:szCs w:val="18"/>
                  <w:lang w:bidi="ne-NP"/>
                </w:rPr>
                <w:t>Avg/Exp</w:t>
              </w:r>
              <w:r>
                <w:rPr>
                  <w:rFonts w:ascii="Calibri" w:hAnsi="Calibri" w:cs="Calibri"/>
                  <w:b/>
                  <w:bCs/>
                  <w:sz w:val="18"/>
                  <w:szCs w:val="18"/>
                  <w:lang w:bidi="ne-NP"/>
                </w:rPr>
                <w:t xml:space="preserve"> </w:t>
              </w:r>
              <w:r w:rsidRPr="00145B40">
                <w:rPr>
                  <w:rFonts w:ascii="Calibri" w:hAnsi="Calibri" w:cs="Calibri"/>
                  <w:b/>
                  <w:bCs/>
                  <w:sz w:val="18"/>
                  <w:szCs w:val="18"/>
                  <w:lang w:bidi="ne-NP"/>
                </w:rPr>
                <w:t>(Rs.)</w:t>
              </w:r>
            </w:ins>
          </w:p>
        </w:tc>
      </w:tr>
      <w:tr w:rsidR="002B6273" w:rsidRPr="00145B40" w:rsidTr="0074335E">
        <w:trPr>
          <w:trHeight w:val="225"/>
          <w:ins w:id="7609" w:author="user" w:date="2012-02-29T14:49:00Z"/>
        </w:trPr>
        <w:tc>
          <w:tcPr>
            <w:tcW w:w="1453" w:type="dxa"/>
            <w:vMerge/>
            <w:tcBorders>
              <w:left w:val="single" w:sz="4" w:space="0" w:color="auto"/>
              <w:bottom w:val="single" w:sz="4" w:space="0" w:color="auto"/>
              <w:right w:val="single" w:sz="4" w:space="0" w:color="auto"/>
            </w:tcBorders>
            <w:shd w:val="clear" w:color="auto" w:fill="auto"/>
          </w:tcPr>
          <w:p w:rsidR="002B6273" w:rsidRPr="00145B40" w:rsidRDefault="002B6273" w:rsidP="0074335E">
            <w:pPr>
              <w:rPr>
                <w:ins w:id="7610" w:author="user" w:date="2012-02-29T14:49:00Z"/>
                <w:rFonts w:ascii="Calibri" w:hAnsi="Calibri" w:cs="Calibri"/>
                <w:b/>
                <w:bCs/>
                <w:sz w:val="18"/>
                <w:szCs w:val="18"/>
                <w:lang w:bidi="ne-NP"/>
              </w:rPr>
            </w:pPr>
          </w:p>
        </w:tc>
        <w:tc>
          <w:tcPr>
            <w:tcW w:w="686" w:type="dxa"/>
            <w:tcBorders>
              <w:top w:val="nil"/>
              <w:left w:val="nil"/>
              <w:bottom w:val="single" w:sz="4" w:space="0" w:color="auto"/>
              <w:right w:val="single" w:sz="4" w:space="0" w:color="auto"/>
            </w:tcBorders>
            <w:shd w:val="clear" w:color="auto" w:fill="auto"/>
          </w:tcPr>
          <w:p w:rsidR="002B6273" w:rsidRPr="00145B40" w:rsidRDefault="002B6273" w:rsidP="0074335E">
            <w:pPr>
              <w:jc w:val="both"/>
              <w:rPr>
                <w:ins w:id="7611" w:author="user" w:date="2012-02-29T14:49:00Z"/>
                <w:rFonts w:ascii="Calibri" w:hAnsi="Calibri" w:cs="Calibri"/>
                <w:b/>
                <w:bCs/>
                <w:sz w:val="18"/>
                <w:szCs w:val="18"/>
                <w:lang w:bidi="ne-NP"/>
              </w:rPr>
            </w:pPr>
            <w:ins w:id="7612" w:author="user" w:date="2012-02-29T14:49:00Z">
              <w:r w:rsidRPr="00145B40">
                <w:rPr>
                  <w:rFonts w:ascii="Calibri" w:hAnsi="Calibri" w:cs="Calibri"/>
                  <w:b/>
                  <w:bCs/>
                  <w:sz w:val="18"/>
                  <w:szCs w:val="18"/>
                  <w:lang w:bidi="ne-NP"/>
                </w:rPr>
                <w:t>Items</w:t>
              </w:r>
            </w:ins>
          </w:p>
        </w:tc>
        <w:tc>
          <w:tcPr>
            <w:tcW w:w="947" w:type="dxa"/>
            <w:vMerge/>
            <w:tcBorders>
              <w:top w:val="nil"/>
              <w:left w:val="single" w:sz="4" w:space="0" w:color="auto"/>
              <w:bottom w:val="single" w:sz="4" w:space="0" w:color="auto"/>
              <w:right w:val="single" w:sz="4" w:space="0" w:color="auto"/>
            </w:tcBorders>
            <w:vAlign w:val="center"/>
          </w:tcPr>
          <w:p w:rsidR="002B6273" w:rsidRPr="00145B40" w:rsidRDefault="002B6273" w:rsidP="0074335E">
            <w:pPr>
              <w:rPr>
                <w:ins w:id="7613" w:author="user" w:date="2012-02-29T14:49:00Z"/>
                <w:rFonts w:ascii="Calibri" w:hAnsi="Calibri" w:cs="Calibri"/>
                <w:b/>
                <w:bCs/>
                <w:sz w:val="18"/>
                <w:szCs w:val="18"/>
                <w:lang w:bidi="ne-NP"/>
              </w:rPr>
            </w:pPr>
          </w:p>
        </w:tc>
        <w:tc>
          <w:tcPr>
            <w:tcW w:w="1091" w:type="dxa"/>
            <w:vMerge/>
            <w:tcBorders>
              <w:top w:val="nil"/>
              <w:left w:val="single" w:sz="4" w:space="0" w:color="auto"/>
              <w:bottom w:val="single" w:sz="4" w:space="0" w:color="auto"/>
              <w:right w:val="single" w:sz="4" w:space="0" w:color="auto"/>
            </w:tcBorders>
            <w:vAlign w:val="center"/>
          </w:tcPr>
          <w:p w:rsidR="002B6273" w:rsidRPr="00145B40" w:rsidRDefault="002B6273" w:rsidP="0074335E">
            <w:pPr>
              <w:rPr>
                <w:ins w:id="7614" w:author="user" w:date="2012-02-29T14:49:00Z"/>
                <w:rFonts w:ascii="Calibri" w:hAnsi="Calibri" w:cs="Calibri"/>
                <w:b/>
                <w:bCs/>
                <w:sz w:val="18"/>
                <w:szCs w:val="18"/>
                <w:lang w:bidi="ne-NP"/>
              </w:rPr>
            </w:pPr>
          </w:p>
        </w:tc>
        <w:tc>
          <w:tcPr>
            <w:tcW w:w="1037" w:type="dxa"/>
            <w:vMerge/>
            <w:tcBorders>
              <w:top w:val="nil"/>
              <w:left w:val="single" w:sz="4" w:space="0" w:color="auto"/>
              <w:bottom w:val="single" w:sz="4" w:space="0" w:color="auto"/>
              <w:right w:val="single" w:sz="4" w:space="0" w:color="auto"/>
            </w:tcBorders>
            <w:vAlign w:val="center"/>
          </w:tcPr>
          <w:p w:rsidR="002B6273" w:rsidRPr="00145B40" w:rsidRDefault="002B6273" w:rsidP="0074335E">
            <w:pPr>
              <w:rPr>
                <w:ins w:id="7615" w:author="user" w:date="2012-02-29T14:49:00Z"/>
                <w:rFonts w:ascii="Calibri" w:hAnsi="Calibri" w:cs="Calibri"/>
                <w:b/>
                <w:bCs/>
                <w:sz w:val="18"/>
                <w:szCs w:val="18"/>
                <w:lang w:bidi="ne-NP"/>
              </w:rPr>
            </w:pPr>
          </w:p>
        </w:tc>
        <w:tc>
          <w:tcPr>
            <w:tcW w:w="881" w:type="dxa"/>
            <w:vMerge/>
            <w:tcBorders>
              <w:top w:val="nil"/>
              <w:left w:val="single" w:sz="4" w:space="0" w:color="auto"/>
              <w:bottom w:val="single" w:sz="4" w:space="0" w:color="auto"/>
              <w:right w:val="single" w:sz="4" w:space="0" w:color="auto"/>
            </w:tcBorders>
            <w:vAlign w:val="center"/>
          </w:tcPr>
          <w:p w:rsidR="002B6273" w:rsidRPr="00145B40" w:rsidRDefault="002B6273" w:rsidP="0074335E">
            <w:pPr>
              <w:rPr>
                <w:ins w:id="7616" w:author="user" w:date="2012-02-29T14:49:00Z"/>
                <w:rFonts w:ascii="Calibri" w:hAnsi="Calibri" w:cs="Calibri"/>
                <w:b/>
                <w:bCs/>
                <w:sz w:val="18"/>
                <w:szCs w:val="18"/>
                <w:lang w:bidi="ne-NP"/>
              </w:rPr>
            </w:pPr>
          </w:p>
        </w:tc>
        <w:tc>
          <w:tcPr>
            <w:tcW w:w="583" w:type="dxa"/>
            <w:vMerge/>
            <w:tcBorders>
              <w:top w:val="nil"/>
              <w:left w:val="single" w:sz="4" w:space="0" w:color="auto"/>
              <w:bottom w:val="single" w:sz="4" w:space="0" w:color="auto"/>
              <w:right w:val="single" w:sz="4" w:space="0" w:color="auto"/>
            </w:tcBorders>
            <w:vAlign w:val="center"/>
          </w:tcPr>
          <w:p w:rsidR="002B6273" w:rsidRPr="00145B40" w:rsidRDefault="002B6273" w:rsidP="0074335E">
            <w:pPr>
              <w:rPr>
                <w:ins w:id="7617" w:author="user" w:date="2012-02-29T14:49:00Z"/>
                <w:rFonts w:ascii="Calibri" w:hAnsi="Calibri" w:cs="Calibri"/>
                <w:b/>
                <w:bCs/>
                <w:sz w:val="18"/>
                <w:szCs w:val="18"/>
                <w:lang w:bidi="ne-NP"/>
              </w:rPr>
            </w:pPr>
          </w:p>
        </w:tc>
        <w:tc>
          <w:tcPr>
            <w:tcW w:w="1073" w:type="dxa"/>
            <w:tcBorders>
              <w:top w:val="nil"/>
              <w:left w:val="nil"/>
              <w:bottom w:val="single" w:sz="4" w:space="0" w:color="auto"/>
              <w:right w:val="single" w:sz="4" w:space="0" w:color="auto"/>
            </w:tcBorders>
            <w:shd w:val="clear" w:color="auto" w:fill="auto"/>
          </w:tcPr>
          <w:p w:rsidR="002B6273" w:rsidRPr="00145B40" w:rsidRDefault="002B6273" w:rsidP="0074335E">
            <w:pPr>
              <w:jc w:val="both"/>
              <w:rPr>
                <w:ins w:id="7618" w:author="user" w:date="2012-02-29T14:49:00Z"/>
                <w:rFonts w:ascii="Calibri" w:hAnsi="Calibri" w:cs="Calibri"/>
                <w:b/>
                <w:bCs/>
                <w:sz w:val="18"/>
                <w:szCs w:val="18"/>
                <w:lang w:bidi="ne-NP"/>
              </w:rPr>
            </w:pPr>
            <w:ins w:id="7619" w:author="user" w:date="2012-02-29T14:49:00Z">
              <w:r w:rsidRPr="00145B40">
                <w:rPr>
                  <w:rFonts w:ascii="Calibri" w:hAnsi="Calibri" w:cs="Calibri"/>
                  <w:b/>
                  <w:bCs/>
                  <w:sz w:val="18"/>
                  <w:szCs w:val="18"/>
                  <w:lang w:bidi="ne-NP"/>
                </w:rPr>
                <w:t>Electricity</w:t>
              </w:r>
            </w:ins>
          </w:p>
        </w:tc>
        <w:tc>
          <w:tcPr>
            <w:tcW w:w="747" w:type="dxa"/>
            <w:vMerge/>
            <w:tcBorders>
              <w:top w:val="nil"/>
              <w:left w:val="single" w:sz="4" w:space="0" w:color="auto"/>
              <w:bottom w:val="single" w:sz="4" w:space="0" w:color="auto"/>
              <w:right w:val="single" w:sz="4" w:space="0" w:color="auto"/>
            </w:tcBorders>
            <w:vAlign w:val="center"/>
          </w:tcPr>
          <w:p w:rsidR="002B6273" w:rsidRPr="00145B40" w:rsidRDefault="002B6273" w:rsidP="0074335E">
            <w:pPr>
              <w:rPr>
                <w:ins w:id="7620" w:author="user" w:date="2012-02-29T14:49:00Z"/>
                <w:rFonts w:ascii="Calibri" w:hAnsi="Calibri" w:cs="Calibri"/>
                <w:b/>
                <w:bCs/>
                <w:sz w:val="18"/>
                <w:szCs w:val="18"/>
                <w:lang w:bidi="ne-NP"/>
              </w:rPr>
            </w:pPr>
          </w:p>
        </w:tc>
        <w:tc>
          <w:tcPr>
            <w:tcW w:w="1055" w:type="dxa"/>
            <w:vMerge/>
            <w:tcBorders>
              <w:top w:val="nil"/>
              <w:left w:val="single" w:sz="4" w:space="0" w:color="auto"/>
              <w:bottom w:val="single" w:sz="4" w:space="0" w:color="auto"/>
              <w:right w:val="single" w:sz="4" w:space="0" w:color="auto"/>
            </w:tcBorders>
            <w:vAlign w:val="center"/>
          </w:tcPr>
          <w:p w:rsidR="002B6273" w:rsidRPr="00145B40" w:rsidRDefault="002B6273" w:rsidP="0074335E">
            <w:pPr>
              <w:rPr>
                <w:ins w:id="7621" w:author="user" w:date="2012-02-29T14:49:00Z"/>
                <w:rFonts w:ascii="Calibri" w:hAnsi="Calibri" w:cs="Calibri"/>
                <w:b/>
                <w:bCs/>
                <w:sz w:val="18"/>
                <w:szCs w:val="18"/>
                <w:lang w:bidi="ne-NP"/>
              </w:rPr>
            </w:pPr>
          </w:p>
        </w:tc>
      </w:tr>
      <w:tr w:rsidR="002B6273" w:rsidRPr="00145B40" w:rsidTr="0074335E">
        <w:trPr>
          <w:trHeight w:val="300"/>
          <w:ins w:id="7622" w:author="user" w:date="2012-02-29T14:49:00Z"/>
        </w:trPr>
        <w:tc>
          <w:tcPr>
            <w:tcW w:w="1453" w:type="dxa"/>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7623" w:author="user" w:date="2012-02-29T14:49:00Z"/>
                <w:rFonts w:ascii="Calibri" w:hAnsi="Calibri" w:cs="Calibri"/>
                <w:sz w:val="18"/>
                <w:szCs w:val="18"/>
                <w:lang w:bidi="ne-NP"/>
              </w:rPr>
            </w:pPr>
            <w:smartTag w:uri="urn:schemas-microsoft-com:office:smarttags" w:element="place">
              <w:smartTag w:uri="urn:schemas-microsoft-com:office:smarttags" w:element="PlaceName">
                <w:ins w:id="7624" w:author="user" w:date="2012-02-29T14:49:00Z">
                  <w:r w:rsidRPr="00145B40">
                    <w:rPr>
                      <w:rFonts w:ascii="Calibri" w:hAnsi="Calibri" w:cs="Calibri"/>
                      <w:sz w:val="18"/>
                      <w:szCs w:val="18"/>
                      <w:lang w:bidi="ne-NP"/>
                    </w:rPr>
                    <w:t>Hetauda</w:t>
                  </w:r>
                </w:ins>
              </w:smartTag>
              <w:ins w:id="7625" w:author="user" w:date="2012-02-29T14:49:00Z">
                <w:r w:rsidRPr="00145B40">
                  <w:rPr>
                    <w:rFonts w:ascii="Calibri" w:hAnsi="Calibri" w:cs="Calibri"/>
                    <w:sz w:val="18"/>
                    <w:szCs w:val="18"/>
                    <w:lang w:bidi="ne-NP"/>
                  </w:rPr>
                  <w:t xml:space="preserve"> </w:t>
                </w:r>
                <w:smartTag w:uri="urn:schemas-microsoft-com:office:smarttags" w:element="PlaceType">
                  <w:r w:rsidRPr="00145B40">
                    <w:rPr>
                      <w:rFonts w:ascii="Calibri" w:hAnsi="Calibri" w:cs="Calibri"/>
                      <w:sz w:val="18"/>
                      <w:szCs w:val="18"/>
                      <w:lang w:bidi="ne-NP"/>
                    </w:rPr>
                    <w:t>Municipality</w:t>
                  </w:r>
                </w:smartTag>
              </w:ins>
            </w:smartTag>
          </w:p>
        </w:tc>
        <w:tc>
          <w:tcPr>
            <w:tcW w:w="686" w:type="dxa"/>
            <w:tcBorders>
              <w:top w:val="nil"/>
              <w:left w:val="nil"/>
              <w:bottom w:val="single" w:sz="4" w:space="0" w:color="auto"/>
              <w:right w:val="single" w:sz="4" w:space="0" w:color="auto"/>
            </w:tcBorders>
            <w:shd w:val="clear" w:color="auto" w:fill="auto"/>
          </w:tcPr>
          <w:p w:rsidR="002B6273" w:rsidRPr="00145B40" w:rsidRDefault="002B6273" w:rsidP="0074335E">
            <w:pPr>
              <w:jc w:val="both"/>
              <w:rPr>
                <w:ins w:id="7626" w:author="user" w:date="2012-02-29T14:49:00Z"/>
                <w:rFonts w:ascii="Calibri" w:hAnsi="Calibri" w:cs="Calibri"/>
                <w:sz w:val="18"/>
                <w:szCs w:val="18"/>
                <w:lang w:bidi="ne-NP"/>
              </w:rPr>
            </w:pPr>
            <w:ins w:id="7627" w:author="user" w:date="2012-02-29T14:49:00Z">
              <w:r w:rsidRPr="00145B40">
                <w:rPr>
                  <w:rFonts w:ascii="Calibri" w:hAnsi="Calibri" w:cs="Calibri"/>
                  <w:sz w:val="18"/>
                  <w:szCs w:val="18"/>
                  <w:lang w:bidi="ne-NP"/>
                </w:rPr>
                <w:t>47.72</w:t>
              </w:r>
            </w:ins>
          </w:p>
        </w:tc>
        <w:tc>
          <w:tcPr>
            <w:tcW w:w="947"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628" w:author="user" w:date="2012-02-29T14:49:00Z"/>
                <w:rFonts w:ascii="Calibri" w:hAnsi="Calibri" w:cs="Calibri"/>
                <w:sz w:val="18"/>
                <w:szCs w:val="18"/>
                <w:lang w:bidi="ne-NP"/>
              </w:rPr>
            </w:pPr>
            <w:ins w:id="7629" w:author="user" w:date="2012-02-29T14:49:00Z">
              <w:r w:rsidRPr="00145B40">
                <w:rPr>
                  <w:rFonts w:ascii="Calibri" w:hAnsi="Calibri" w:cs="Calibri"/>
                  <w:sz w:val="18"/>
                  <w:szCs w:val="18"/>
                  <w:lang w:bidi="ne-NP"/>
                </w:rPr>
                <w:t>12.12</w:t>
              </w:r>
            </w:ins>
          </w:p>
        </w:tc>
        <w:tc>
          <w:tcPr>
            <w:tcW w:w="1091"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630" w:author="user" w:date="2012-02-29T14:49:00Z"/>
                <w:rFonts w:ascii="Calibri" w:hAnsi="Calibri" w:cs="Calibri"/>
                <w:sz w:val="18"/>
                <w:szCs w:val="18"/>
                <w:lang w:bidi="ne-NP"/>
              </w:rPr>
            </w:pPr>
            <w:ins w:id="7631" w:author="user" w:date="2012-02-29T14:49:00Z">
              <w:r w:rsidRPr="00145B40">
                <w:rPr>
                  <w:rFonts w:ascii="Calibri" w:hAnsi="Calibri" w:cs="Calibri"/>
                  <w:sz w:val="18"/>
                  <w:szCs w:val="18"/>
                  <w:lang w:bidi="ne-NP"/>
                </w:rPr>
                <w:t>8.56</w:t>
              </w:r>
            </w:ins>
          </w:p>
        </w:tc>
        <w:tc>
          <w:tcPr>
            <w:tcW w:w="1037"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632" w:author="user" w:date="2012-02-29T14:49:00Z"/>
                <w:rFonts w:ascii="Calibri" w:hAnsi="Calibri" w:cs="Calibri"/>
                <w:sz w:val="18"/>
                <w:szCs w:val="18"/>
                <w:lang w:bidi="ne-NP"/>
              </w:rPr>
            </w:pPr>
            <w:ins w:id="7633" w:author="user" w:date="2012-02-29T14:49:00Z">
              <w:r w:rsidRPr="00145B40">
                <w:rPr>
                  <w:rFonts w:ascii="Calibri" w:hAnsi="Calibri" w:cs="Calibri"/>
                  <w:sz w:val="18"/>
                  <w:szCs w:val="18"/>
                  <w:lang w:bidi="ne-NP"/>
                </w:rPr>
                <w:t>8.14</w:t>
              </w:r>
            </w:ins>
          </w:p>
        </w:tc>
        <w:tc>
          <w:tcPr>
            <w:tcW w:w="881"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634" w:author="user" w:date="2012-02-29T14:49:00Z"/>
                <w:rFonts w:ascii="Calibri" w:hAnsi="Calibri" w:cs="Calibri"/>
                <w:sz w:val="18"/>
                <w:szCs w:val="18"/>
                <w:lang w:bidi="ne-NP"/>
              </w:rPr>
            </w:pPr>
            <w:ins w:id="7635" w:author="user" w:date="2012-02-29T14:49:00Z">
              <w:r w:rsidRPr="00145B40">
                <w:rPr>
                  <w:rFonts w:ascii="Calibri" w:hAnsi="Calibri" w:cs="Calibri"/>
                  <w:sz w:val="18"/>
                  <w:szCs w:val="18"/>
                  <w:lang w:bidi="ne-NP"/>
                </w:rPr>
                <w:t>15.42</w:t>
              </w:r>
            </w:ins>
          </w:p>
        </w:tc>
        <w:tc>
          <w:tcPr>
            <w:tcW w:w="583"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636" w:author="user" w:date="2012-02-29T14:49:00Z"/>
                <w:rFonts w:ascii="Calibri" w:hAnsi="Calibri" w:cs="Calibri"/>
                <w:sz w:val="18"/>
                <w:szCs w:val="18"/>
                <w:lang w:bidi="ne-NP"/>
              </w:rPr>
            </w:pPr>
            <w:ins w:id="7637" w:author="user" w:date="2012-02-29T14:49:00Z">
              <w:r w:rsidRPr="00145B40">
                <w:rPr>
                  <w:rFonts w:ascii="Calibri" w:hAnsi="Calibri" w:cs="Calibri"/>
                  <w:sz w:val="18"/>
                  <w:szCs w:val="18"/>
                  <w:lang w:bidi="ne-NP"/>
                </w:rPr>
                <w:t>4.61</w:t>
              </w:r>
            </w:ins>
          </w:p>
        </w:tc>
        <w:tc>
          <w:tcPr>
            <w:tcW w:w="1073"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638" w:author="user" w:date="2012-02-29T14:49:00Z"/>
                <w:rFonts w:ascii="Calibri" w:hAnsi="Calibri" w:cs="Calibri"/>
                <w:sz w:val="18"/>
                <w:szCs w:val="18"/>
                <w:lang w:bidi="ne-NP"/>
              </w:rPr>
            </w:pPr>
            <w:ins w:id="7639" w:author="user" w:date="2012-02-29T14:49:00Z">
              <w:r w:rsidRPr="00145B40">
                <w:rPr>
                  <w:rFonts w:ascii="Calibri" w:hAnsi="Calibri" w:cs="Calibri"/>
                  <w:sz w:val="18"/>
                  <w:szCs w:val="18"/>
                  <w:lang w:bidi="ne-NP"/>
                </w:rPr>
                <w:t>1.12</w:t>
              </w:r>
            </w:ins>
          </w:p>
        </w:tc>
        <w:tc>
          <w:tcPr>
            <w:tcW w:w="747"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640" w:author="user" w:date="2012-02-29T14:49:00Z"/>
                <w:rFonts w:ascii="Calibri" w:hAnsi="Calibri" w:cs="Calibri"/>
                <w:sz w:val="18"/>
                <w:szCs w:val="18"/>
                <w:lang w:bidi="ne-NP"/>
              </w:rPr>
            </w:pPr>
            <w:ins w:id="7641" w:author="user" w:date="2012-02-29T14:49:00Z">
              <w:r w:rsidRPr="00145B40">
                <w:rPr>
                  <w:rFonts w:ascii="Calibri" w:hAnsi="Calibri" w:cs="Calibri"/>
                  <w:sz w:val="18"/>
                  <w:szCs w:val="18"/>
                  <w:lang w:bidi="ne-NP"/>
                </w:rPr>
                <w:t>2.31</w:t>
              </w:r>
            </w:ins>
          </w:p>
        </w:tc>
        <w:tc>
          <w:tcPr>
            <w:tcW w:w="1055"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642" w:author="user" w:date="2012-02-29T14:49:00Z"/>
                <w:rFonts w:ascii="Calibri" w:hAnsi="Calibri" w:cs="Calibri"/>
                <w:sz w:val="18"/>
                <w:szCs w:val="18"/>
                <w:lang w:bidi="ne-NP"/>
              </w:rPr>
            </w:pPr>
            <w:ins w:id="7643" w:author="user" w:date="2012-02-29T14:49:00Z">
              <w:r w:rsidRPr="00145B40">
                <w:rPr>
                  <w:rFonts w:ascii="Calibri" w:hAnsi="Calibri" w:cs="Calibri"/>
                  <w:sz w:val="18"/>
                  <w:szCs w:val="18"/>
                  <w:lang w:bidi="ne-NP"/>
                </w:rPr>
                <w:t>1,31,442</w:t>
              </w:r>
            </w:ins>
          </w:p>
        </w:tc>
      </w:tr>
      <w:tr w:rsidR="002B6273" w:rsidRPr="00145B40" w:rsidTr="0074335E">
        <w:trPr>
          <w:trHeight w:val="300"/>
          <w:ins w:id="7644" w:author="user" w:date="2012-02-29T14:49:00Z"/>
        </w:trPr>
        <w:tc>
          <w:tcPr>
            <w:tcW w:w="1453" w:type="dxa"/>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7645" w:author="user" w:date="2012-02-29T14:49:00Z"/>
                <w:rFonts w:ascii="Calibri" w:hAnsi="Calibri" w:cs="Calibri"/>
                <w:sz w:val="18"/>
                <w:szCs w:val="18"/>
                <w:lang w:bidi="ne-NP"/>
              </w:rPr>
            </w:pPr>
            <w:ins w:id="7646" w:author="user" w:date="2012-02-29T14:49:00Z">
              <w:r w:rsidRPr="00145B40">
                <w:rPr>
                  <w:rFonts w:ascii="Calibri" w:hAnsi="Calibri" w:cs="Calibri"/>
                  <w:sz w:val="18"/>
                  <w:szCs w:val="18"/>
                  <w:lang w:bidi="ne-NP"/>
                </w:rPr>
                <w:t>Basamadi</w:t>
              </w:r>
            </w:ins>
          </w:p>
        </w:tc>
        <w:tc>
          <w:tcPr>
            <w:tcW w:w="686" w:type="dxa"/>
            <w:tcBorders>
              <w:top w:val="nil"/>
              <w:left w:val="nil"/>
              <w:bottom w:val="single" w:sz="4" w:space="0" w:color="auto"/>
              <w:right w:val="single" w:sz="4" w:space="0" w:color="auto"/>
            </w:tcBorders>
            <w:shd w:val="clear" w:color="auto" w:fill="auto"/>
          </w:tcPr>
          <w:p w:rsidR="002B6273" w:rsidRPr="00145B40" w:rsidRDefault="002B6273" w:rsidP="0074335E">
            <w:pPr>
              <w:jc w:val="both"/>
              <w:rPr>
                <w:ins w:id="7647" w:author="user" w:date="2012-02-29T14:49:00Z"/>
                <w:rFonts w:ascii="Calibri" w:hAnsi="Calibri" w:cs="Calibri"/>
                <w:sz w:val="18"/>
                <w:szCs w:val="18"/>
                <w:lang w:bidi="ne-NP"/>
              </w:rPr>
            </w:pPr>
            <w:ins w:id="7648" w:author="user" w:date="2012-02-29T14:49:00Z">
              <w:r w:rsidRPr="00145B40">
                <w:rPr>
                  <w:rFonts w:ascii="Calibri" w:hAnsi="Calibri" w:cs="Calibri"/>
                  <w:sz w:val="18"/>
                  <w:szCs w:val="18"/>
                  <w:lang w:bidi="ne-NP"/>
                </w:rPr>
                <w:t>49.79</w:t>
              </w:r>
            </w:ins>
          </w:p>
        </w:tc>
        <w:tc>
          <w:tcPr>
            <w:tcW w:w="947"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649" w:author="user" w:date="2012-02-29T14:49:00Z"/>
                <w:rFonts w:ascii="Calibri" w:hAnsi="Calibri" w:cs="Calibri"/>
                <w:sz w:val="18"/>
                <w:szCs w:val="18"/>
                <w:lang w:bidi="ne-NP"/>
              </w:rPr>
            </w:pPr>
            <w:ins w:id="7650" w:author="user" w:date="2012-02-29T14:49:00Z">
              <w:r w:rsidRPr="00145B40">
                <w:rPr>
                  <w:rFonts w:ascii="Calibri" w:hAnsi="Calibri" w:cs="Calibri"/>
                  <w:sz w:val="18"/>
                  <w:szCs w:val="18"/>
                  <w:lang w:bidi="ne-NP"/>
                </w:rPr>
                <w:t>8.64</w:t>
              </w:r>
            </w:ins>
          </w:p>
        </w:tc>
        <w:tc>
          <w:tcPr>
            <w:tcW w:w="1091"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651" w:author="user" w:date="2012-02-29T14:49:00Z"/>
                <w:rFonts w:ascii="Calibri" w:hAnsi="Calibri" w:cs="Calibri"/>
                <w:sz w:val="18"/>
                <w:szCs w:val="18"/>
                <w:lang w:bidi="ne-NP"/>
              </w:rPr>
            </w:pPr>
            <w:ins w:id="7652" w:author="user" w:date="2012-02-29T14:49:00Z">
              <w:r w:rsidRPr="00145B40">
                <w:rPr>
                  <w:rFonts w:ascii="Calibri" w:hAnsi="Calibri" w:cs="Calibri"/>
                  <w:sz w:val="18"/>
                  <w:szCs w:val="18"/>
                  <w:lang w:bidi="ne-NP"/>
                </w:rPr>
                <w:t>12.15</w:t>
              </w:r>
            </w:ins>
          </w:p>
        </w:tc>
        <w:tc>
          <w:tcPr>
            <w:tcW w:w="1037"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653" w:author="user" w:date="2012-02-29T14:49:00Z"/>
                <w:rFonts w:ascii="Calibri" w:hAnsi="Calibri" w:cs="Calibri"/>
                <w:sz w:val="18"/>
                <w:szCs w:val="18"/>
                <w:lang w:bidi="ne-NP"/>
              </w:rPr>
            </w:pPr>
            <w:ins w:id="7654" w:author="user" w:date="2012-02-29T14:49:00Z">
              <w:r w:rsidRPr="00145B40">
                <w:rPr>
                  <w:rFonts w:ascii="Calibri" w:hAnsi="Calibri" w:cs="Calibri"/>
                  <w:sz w:val="18"/>
                  <w:szCs w:val="18"/>
                  <w:lang w:bidi="ne-NP"/>
                </w:rPr>
                <w:t>6.35</w:t>
              </w:r>
            </w:ins>
          </w:p>
        </w:tc>
        <w:tc>
          <w:tcPr>
            <w:tcW w:w="881"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655" w:author="user" w:date="2012-02-29T14:49:00Z"/>
                <w:rFonts w:ascii="Calibri" w:hAnsi="Calibri" w:cs="Calibri"/>
                <w:sz w:val="18"/>
                <w:szCs w:val="18"/>
                <w:lang w:bidi="ne-NP"/>
              </w:rPr>
            </w:pPr>
            <w:ins w:id="7656" w:author="user" w:date="2012-02-29T14:49:00Z">
              <w:r w:rsidRPr="00145B40">
                <w:rPr>
                  <w:rFonts w:ascii="Calibri" w:hAnsi="Calibri" w:cs="Calibri"/>
                  <w:sz w:val="18"/>
                  <w:szCs w:val="18"/>
                  <w:lang w:bidi="ne-NP"/>
                </w:rPr>
                <w:t>9.47</w:t>
              </w:r>
            </w:ins>
          </w:p>
        </w:tc>
        <w:tc>
          <w:tcPr>
            <w:tcW w:w="583"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657" w:author="user" w:date="2012-02-29T14:49:00Z"/>
                <w:rFonts w:ascii="Calibri" w:hAnsi="Calibri" w:cs="Calibri"/>
                <w:sz w:val="18"/>
                <w:szCs w:val="18"/>
                <w:lang w:bidi="ne-NP"/>
              </w:rPr>
            </w:pPr>
            <w:ins w:id="7658" w:author="user" w:date="2012-02-29T14:49:00Z">
              <w:r w:rsidRPr="00145B40">
                <w:rPr>
                  <w:rFonts w:ascii="Calibri" w:hAnsi="Calibri" w:cs="Calibri"/>
                  <w:sz w:val="18"/>
                  <w:szCs w:val="18"/>
                  <w:lang w:bidi="ne-NP"/>
                </w:rPr>
                <w:t>8.42</w:t>
              </w:r>
            </w:ins>
          </w:p>
        </w:tc>
        <w:tc>
          <w:tcPr>
            <w:tcW w:w="1073"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659" w:author="user" w:date="2012-02-29T14:49:00Z"/>
                <w:rFonts w:ascii="Calibri" w:hAnsi="Calibri" w:cs="Calibri"/>
                <w:sz w:val="18"/>
                <w:szCs w:val="18"/>
                <w:lang w:bidi="ne-NP"/>
              </w:rPr>
            </w:pPr>
            <w:ins w:id="7660" w:author="user" w:date="2012-02-29T14:49:00Z">
              <w:r w:rsidRPr="00145B40">
                <w:rPr>
                  <w:rFonts w:ascii="Calibri" w:hAnsi="Calibri" w:cs="Calibri"/>
                  <w:sz w:val="18"/>
                  <w:szCs w:val="18"/>
                  <w:lang w:bidi="ne-NP"/>
                </w:rPr>
                <w:t>1.23</w:t>
              </w:r>
            </w:ins>
          </w:p>
        </w:tc>
        <w:tc>
          <w:tcPr>
            <w:tcW w:w="747"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661" w:author="user" w:date="2012-02-29T14:49:00Z"/>
                <w:rFonts w:ascii="Calibri" w:hAnsi="Calibri" w:cs="Calibri"/>
                <w:sz w:val="18"/>
                <w:szCs w:val="18"/>
                <w:lang w:bidi="ne-NP"/>
              </w:rPr>
            </w:pPr>
            <w:ins w:id="7662" w:author="user" w:date="2012-02-29T14:49:00Z">
              <w:r w:rsidRPr="00145B40">
                <w:rPr>
                  <w:rFonts w:ascii="Calibri" w:hAnsi="Calibri" w:cs="Calibri"/>
                  <w:sz w:val="18"/>
                  <w:szCs w:val="18"/>
                  <w:lang w:bidi="ne-NP"/>
                </w:rPr>
                <w:t>3.95</w:t>
              </w:r>
            </w:ins>
          </w:p>
        </w:tc>
        <w:tc>
          <w:tcPr>
            <w:tcW w:w="1055"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663" w:author="user" w:date="2012-02-29T14:49:00Z"/>
                <w:rFonts w:ascii="Calibri" w:hAnsi="Calibri" w:cs="Calibri"/>
                <w:sz w:val="18"/>
                <w:szCs w:val="18"/>
                <w:lang w:bidi="ne-NP"/>
              </w:rPr>
            </w:pPr>
            <w:ins w:id="7664" w:author="user" w:date="2012-02-29T14:49:00Z">
              <w:r w:rsidRPr="00145B40">
                <w:rPr>
                  <w:rFonts w:ascii="Calibri" w:hAnsi="Calibri" w:cs="Calibri"/>
                  <w:sz w:val="18"/>
                  <w:szCs w:val="18"/>
                  <w:lang w:bidi="ne-NP"/>
                </w:rPr>
                <w:t>1,24,217</w:t>
              </w:r>
            </w:ins>
          </w:p>
        </w:tc>
      </w:tr>
      <w:tr w:rsidR="002B6273" w:rsidRPr="00145B40" w:rsidTr="0074335E">
        <w:trPr>
          <w:trHeight w:val="300"/>
          <w:ins w:id="7665" w:author="user" w:date="2012-02-29T14:49:00Z"/>
        </w:trPr>
        <w:tc>
          <w:tcPr>
            <w:tcW w:w="1453" w:type="dxa"/>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7666" w:author="user" w:date="2012-02-29T14:49:00Z"/>
                <w:rFonts w:ascii="Calibri" w:hAnsi="Calibri" w:cs="Calibri"/>
                <w:sz w:val="18"/>
                <w:szCs w:val="18"/>
                <w:lang w:bidi="ne-NP"/>
              </w:rPr>
            </w:pPr>
            <w:ins w:id="7667" w:author="user" w:date="2012-02-29T14:49:00Z">
              <w:r w:rsidRPr="00145B40">
                <w:rPr>
                  <w:rFonts w:ascii="Calibri" w:hAnsi="Calibri" w:cs="Calibri"/>
                  <w:sz w:val="18"/>
                  <w:szCs w:val="18"/>
                  <w:lang w:bidi="ne-NP"/>
                </w:rPr>
                <w:t>Manahari</w:t>
              </w:r>
            </w:ins>
          </w:p>
        </w:tc>
        <w:tc>
          <w:tcPr>
            <w:tcW w:w="686" w:type="dxa"/>
            <w:tcBorders>
              <w:top w:val="nil"/>
              <w:left w:val="nil"/>
              <w:bottom w:val="single" w:sz="4" w:space="0" w:color="auto"/>
              <w:right w:val="single" w:sz="4" w:space="0" w:color="auto"/>
            </w:tcBorders>
            <w:shd w:val="clear" w:color="auto" w:fill="auto"/>
          </w:tcPr>
          <w:p w:rsidR="002B6273" w:rsidRPr="00145B40" w:rsidRDefault="002B6273" w:rsidP="0074335E">
            <w:pPr>
              <w:jc w:val="both"/>
              <w:rPr>
                <w:ins w:id="7668" w:author="user" w:date="2012-02-29T14:49:00Z"/>
                <w:rFonts w:ascii="Calibri" w:hAnsi="Calibri" w:cs="Calibri"/>
                <w:sz w:val="18"/>
                <w:szCs w:val="18"/>
                <w:lang w:bidi="ne-NP"/>
              </w:rPr>
            </w:pPr>
            <w:ins w:id="7669" w:author="user" w:date="2012-02-29T14:49:00Z">
              <w:r w:rsidRPr="00145B40">
                <w:rPr>
                  <w:rFonts w:ascii="Calibri" w:hAnsi="Calibri" w:cs="Calibri"/>
                  <w:sz w:val="18"/>
                  <w:szCs w:val="18"/>
                  <w:lang w:bidi="ne-NP"/>
                </w:rPr>
                <w:t>46.89</w:t>
              </w:r>
            </w:ins>
          </w:p>
        </w:tc>
        <w:tc>
          <w:tcPr>
            <w:tcW w:w="947"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670" w:author="user" w:date="2012-02-29T14:49:00Z"/>
                <w:rFonts w:ascii="Calibri" w:hAnsi="Calibri" w:cs="Calibri"/>
                <w:sz w:val="18"/>
                <w:szCs w:val="18"/>
                <w:lang w:bidi="ne-NP"/>
              </w:rPr>
            </w:pPr>
            <w:ins w:id="7671" w:author="user" w:date="2012-02-29T14:49:00Z">
              <w:r w:rsidRPr="00145B40">
                <w:rPr>
                  <w:rFonts w:ascii="Calibri" w:hAnsi="Calibri" w:cs="Calibri"/>
                  <w:sz w:val="18"/>
                  <w:szCs w:val="18"/>
                  <w:lang w:bidi="ne-NP"/>
                </w:rPr>
                <w:t>9.91</w:t>
              </w:r>
            </w:ins>
          </w:p>
        </w:tc>
        <w:tc>
          <w:tcPr>
            <w:tcW w:w="1091"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672" w:author="user" w:date="2012-02-29T14:49:00Z"/>
                <w:rFonts w:ascii="Calibri" w:hAnsi="Calibri" w:cs="Calibri"/>
                <w:sz w:val="18"/>
                <w:szCs w:val="18"/>
                <w:lang w:bidi="ne-NP"/>
              </w:rPr>
            </w:pPr>
            <w:ins w:id="7673" w:author="user" w:date="2012-02-29T14:49:00Z">
              <w:r w:rsidRPr="00145B40">
                <w:rPr>
                  <w:rFonts w:ascii="Calibri" w:hAnsi="Calibri" w:cs="Calibri"/>
                  <w:sz w:val="18"/>
                  <w:szCs w:val="18"/>
                  <w:lang w:bidi="ne-NP"/>
                </w:rPr>
                <w:t>13.24</w:t>
              </w:r>
            </w:ins>
          </w:p>
        </w:tc>
        <w:tc>
          <w:tcPr>
            <w:tcW w:w="1037"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674" w:author="user" w:date="2012-02-29T14:49:00Z"/>
                <w:rFonts w:ascii="Calibri" w:hAnsi="Calibri" w:cs="Calibri"/>
                <w:sz w:val="18"/>
                <w:szCs w:val="18"/>
                <w:lang w:bidi="ne-NP"/>
              </w:rPr>
            </w:pPr>
            <w:ins w:id="7675" w:author="user" w:date="2012-02-29T14:49:00Z">
              <w:r w:rsidRPr="00145B40">
                <w:rPr>
                  <w:rFonts w:ascii="Calibri" w:hAnsi="Calibri" w:cs="Calibri"/>
                  <w:sz w:val="18"/>
                  <w:szCs w:val="18"/>
                  <w:lang w:bidi="ne-NP"/>
                </w:rPr>
                <w:t>5.52</w:t>
              </w:r>
            </w:ins>
          </w:p>
        </w:tc>
        <w:tc>
          <w:tcPr>
            <w:tcW w:w="881"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676" w:author="user" w:date="2012-02-29T14:49:00Z"/>
                <w:rFonts w:ascii="Calibri" w:hAnsi="Calibri" w:cs="Calibri"/>
                <w:sz w:val="18"/>
                <w:szCs w:val="18"/>
                <w:lang w:bidi="ne-NP"/>
              </w:rPr>
            </w:pPr>
            <w:ins w:id="7677" w:author="user" w:date="2012-02-29T14:49:00Z">
              <w:r w:rsidRPr="00145B40">
                <w:rPr>
                  <w:rFonts w:ascii="Calibri" w:hAnsi="Calibri" w:cs="Calibri"/>
                  <w:sz w:val="18"/>
                  <w:szCs w:val="18"/>
                  <w:lang w:bidi="ne-NP"/>
                </w:rPr>
                <w:t>13.52</w:t>
              </w:r>
            </w:ins>
          </w:p>
        </w:tc>
        <w:tc>
          <w:tcPr>
            <w:tcW w:w="583"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678" w:author="user" w:date="2012-02-29T14:49:00Z"/>
                <w:rFonts w:ascii="Calibri" w:hAnsi="Calibri" w:cs="Calibri"/>
                <w:sz w:val="18"/>
                <w:szCs w:val="18"/>
                <w:lang w:bidi="ne-NP"/>
              </w:rPr>
            </w:pPr>
            <w:ins w:id="7679" w:author="user" w:date="2012-02-29T14:49:00Z">
              <w:r w:rsidRPr="00145B40">
                <w:rPr>
                  <w:rFonts w:ascii="Calibri" w:hAnsi="Calibri" w:cs="Calibri"/>
                  <w:sz w:val="18"/>
                  <w:szCs w:val="18"/>
                  <w:lang w:bidi="ne-NP"/>
                </w:rPr>
                <w:t>5.16</w:t>
              </w:r>
            </w:ins>
          </w:p>
        </w:tc>
        <w:tc>
          <w:tcPr>
            <w:tcW w:w="1073"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680" w:author="user" w:date="2012-02-29T14:49:00Z"/>
                <w:rFonts w:ascii="Calibri" w:hAnsi="Calibri" w:cs="Calibri"/>
                <w:sz w:val="18"/>
                <w:szCs w:val="18"/>
                <w:lang w:bidi="ne-NP"/>
              </w:rPr>
            </w:pPr>
            <w:ins w:id="7681" w:author="user" w:date="2012-02-29T14:49:00Z">
              <w:r w:rsidRPr="00145B40">
                <w:rPr>
                  <w:rFonts w:ascii="Calibri" w:hAnsi="Calibri" w:cs="Calibri"/>
                  <w:sz w:val="18"/>
                  <w:szCs w:val="18"/>
                  <w:lang w:bidi="ne-NP"/>
                </w:rPr>
                <w:t>1.81</w:t>
              </w:r>
            </w:ins>
          </w:p>
        </w:tc>
        <w:tc>
          <w:tcPr>
            <w:tcW w:w="747"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682" w:author="user" w:date="2012-02-29T14:49:00Z"/>
                <w:rFonts w:ascii="Calibri" w:hAnsi="Calibri" w:cs="Calibri"/>
                <w:sz w:val="18"/>
                <w:szCs w:val="18"/>
                <w:lang w:bidi="ne-NP"/>
              </w:rPr>
            </w:pPr>
            <w:ins w:id="7683" w:author="user" w:date="2012-02-29T14:49:00Z">
              <w:r w:rsidRPr="00145B40">
                <w:rPr>
                  <w:rFonts w:ascii="Calibri" w:hAnsi="Calibri" w:cs="Calibri"/>
                  <w:sz w:val="18"/>
                  <w:szCs w:val="18"/>
                  <w:lang w:bidi="ne-NP"/>
                </w:rPr>
                <w:t>3.23</w:t>
              </w:r>
            </w:ins>
          </w:p>
        </w:tc>
        <w:tc>
          <w:tcPr>
            <w:tcW w:w="1055"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684" w:author="user" w:date="2012-02-29T14:49:00Z"/>
                <w:rFonts w:ascii="Calibri" w:hAnsi="Calibri" w:cs="Calibri"/>
                <w:sz w:val="18"/>
                <w:szCs w:val="18"/>
                <w:lang w:bidi="ne-NP"/>
              </w:rPr>
            </w:pPr>
            <w:ins w:id="7685" w:author="user" w:date="2012-02-29T14:49:00Z">
              <w:r w:rsidRPr="00145B40">
                <w:rPr>
                  <w:rFonts w:ascii="Calibri" w:hAnsi="Calibri" w:cs="Calibri"/>
                  <w:sz w:val="18"/>
                  <w:szCs w:val="18"/>
                  <w:lang w:bidi="ne-NP"/>
                </w:rPr>
                <w:t>1,18,715</w:t>
              </w:r>
            </w:ins>
          </w:p>
        </w:tc>
      </w:tr>
      <w:tr w:rsidR="002B6273" w:rsidRPr="00145B40" w:rsidTr="0074335E">
        <w:trPr>
          <w:trHeight w:val="300"/>
          <w:ins w:id="7686" w:author="user" w:date="2012-02-29T14:49:00Z"/>
        </w:trPr>
        <w:tc>
          <w:tcPr>
            <w:tcW w:w="1453" w:type="dxa"/>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7687" w:author="user" w:date="2012-02-29T14:49:00Z"/>
                <w:rFonts w:ascii="Calibri" w:hAnsi="Calibri" w:cs="Calibri"/>
                <w:sz w:val="18"/>
                <w:szCs w:val="18"/>
                <w:lang w:bidi="ne-NP"/>
              </w:rPr>
            </w:pPr>
            <w:ins w:id="7688" w:author="user" w:date="2012-02-29T14:49:00Z">
              <w:r w:rsidRPr="00145B40">
                <w:rPr>
                  <w:rFonts w:ascii="Calibri" w:hAnsi="Calibri" w:cs="Calibri"/>
                  <w:sz w:val="18"/>
                  <w:szCs w:val="18"/>
                  <w:lang w:bidi="ne-NP"/>
                </w:rPr>
                <w:t>Birendranagar</w:t>
              </w:r>
            </w:ins>
          </w:p>
        </w:tc>
        <w:tc>
          <w:tcPr>
            <w:tcW w:w="686" w:type="dxa"/>
            <w:tcBorders>
              <w:top w:val="nil"/>
              <w:left w:val="nil"/>
              <w:bottom w:val="single" w:sz="4" w:space="0" w:color="auto"/>
              <w:right w:val="single" w:sz="4" w:space="0" w:color="auto"/>
            </w:tcBorders>
            <w:shd w:val="clear" w:color="auto" w:fill="auto"/>
          </w:tcPr>
          <w:p w:rsidR="002B6273" w:rsidRPr="00145B40" w:rsidRDefault="002B6273" w:rsidP="0074335E">
            <w:pPr>
              <w:jc w:val="both"/>
              <w:rPr>
                <w:ins w:id="7689" w:author="user" w:date="2012-02-29T14:49:00Z"/>
                <w:rFonts w:ascii="Calibri" w:hAnsi="Calibri" w:cs="Calibri"/>
                <w:sz w:val="18"/>
                <w:szCs w:val="18"/>
                <w:lang w:bidi="ne-NP"/>
              </w:rPr>
            </w:pPr>
            <w:ins w:id="7690" w:author="user" w:date="2012-02-29T14:49:00Z">
              <w:r w:rsidRPr="00145B40">
                <w:rPr>
                  <w:rFonts w:ascii="Calibri" w:hAnsi="Calibri" w:cs="Calibri"/>
                  <w:sz w:val="18"/>
                  <w:szCs w:val="18"/>
                  <w:lang w:bidi="ne-NP"/>
                </w:rPr>
                <w:t>45.78</w:t>
              </w:r>
            </w:ins>
          </w:p>
        </w:tc>
        <w:tc>
          <w:tcPr>
            <w:tcW w:w="947"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691" w:author="user" w:date="2012-02-29T14:49:00Z"/>
                <w:rFonts w:ascii="Calibri" w:hAnsi="Calibri" w:cs="Calibri"/>
                <w:sz w:val="18"/>
                <w:szCs w:val="18"/>
                <w:lang w:bidi="ne-NP"/>
              </w:rPr>
            </w:pPr>
            <w:ins w:id="7692" w:author="user" w:date="2012-02-29T14:49:00Z">
              <w:r w:rsidRPr="00145B40">
                <w:rPr>
                  <w:rFonts w:ascii="Calibri" w:hAnsi="Calibri" w:cs="Calibri"/>
                  <w:sz w:val="18"/>
                  <w:szCs w:val="18"/>
                  <w:lang w:bidi="ne-NP"/>
                </w:rPr>
                <w:t>10.65</w:t>
              </w:r>
            </w:ins>
          </w:p>
        </w:tc>
        <w:tc>
          <w:tcPr>
            <w:tcW w:w="1091"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693" w:author="user" w:date="2012-02-29T14:49:00Z"/>
                <w:rFonts w:ascii="Calibri" w:hAnsi="Calibri" w:cs="Calibri"/>
                <w:sz w:val="18"/>
                <w:szCs w:val="18"/>
                <w:lang w:bidi="ne-NP"/>
              </w:rPr>
            </w:pPr>
            <w:ins w:id="7694" w:author="user" w:date="2012-02-29T14:49:00Z">
              <w:r w:rsidRPr="00145B40">
                <w:rPr>
                  <w:rFonts w:ascii="Calibri" w:hAnsi="Calibri" w:cs="Calibri"/>
                  <w:sz w:val="18"/>
                  <w:szCs w:val="18"/>
                  <w:lang w:bidi="ne-NP"/>
                </w:rPr>
                <w:t>15.73</w:t>
              </w:r>
            </w:ins>
          </w:p>
        </w:tc>
        <w:tc>
          <w:tcPr>
            <w:tcW w:w="1037"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695" w:author="user" w:date="2012-02-29T14:49:00Z"/>
                <w:rFonts w:ascii="Calibri" w:hAnsi="Calibri" w:cs="Calibri"/>
                <w:sz w:val="18"/>
                <w:szCs w:val="18"/>
                <w:lang w:bidi="ne-NP"/>
              </w:rPr>
            </w:pPr>
            <w:ins w:id="7696" w:author="user" w:date="2012-02-29T14:49:00Z">
              <w:r w:rsidRPr="00145B40">
                <w:rPr>
                  <w:rFonts w:ascii="Calibri" w:hAnsi="Calibri" w:cs="Calibri"/>
                  <w:sz w:val="18"/>
                  <w:szCs w:val="18"/>
                  <w:lang w:bidi="ne-NP"/>
                </w:rPr>
                <w:t>3.95</w:t>
              </w:r>
            </w:ins>
          </w:p>
        </w:tc>
        <w:tc>
          <w:tcPr>
            <w:tcW w:w="881"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697" w:author="user" w:date="2012-02-29T14:49:00Z"/>
                <w:rFonts w:ascii="Calibri" w:hAnsi="Calibri" w:cs="Calibri"/>
                <w:sz w:val="18"/>
                <w:szCs w:val="18"/>
                <w:lang w:bidi="ne-NP"/>
              </w:rPr>
            </w:pPr>
            <w:ins w:id="7698" w:author="user" w:date="2012-02-29T14:49:00Z">
              <w:r w:rsidRPr="00145B40">
                <w:rPr>
                  <w:rFonts w:ascii="Calibri" w:hAnsi="Calibri" w:cs="Calibri"/>
                  <w:sz w:val="18"/>
                  <w:szCs w:val="18"/>
                  <w:lang w:bidi="ne-NP"/>
                </w:rPr>
                <w:t>13.48</w:t>
              </w:r>
            </w:ins>
          </w:p>
        </w:tc>
        <w:tc>
          <w:tcPr>
            <w:tcW w:w="583"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699" w:author="user" w:date="2012-02-29T14:49:00Z"/>
                <w:rFonts w:ascii="Calibri" w:hAnsi="Calibri" w:cs="Calibri"/>
                <w:sz w:val="18"/>
                <w:szCs w:val="18"/>
                <w:lang w:bidi="ne-NP"/>
              </w:rPr>
            </w:pPr>
            <w:ins w:id="7700" w:author="user" w:date="2012-02-29T14:49:00Z">
              <w:r w:rsidRPr="00145B40">
                <w:rPr>
                  <w:rFonts w:ascii="Calibri" w:hAnsi="Calibri" w:cs="Calibri"/>
                  <w:sz w:val="18"/>
                  <w:szCs w:val="18"/>
                  <w:lang w:bidi="ne-NP"/>
                </w:rPr>
                <w:t>4.95</w:t>
              </w:r>
            </w:ins>
          </w:p>
        </w:tc>
        <w:tc>
          <w:tcPr>
            <w:tcW w:w="1073"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701" w:author="user" w:date="2012-02-29T14:49:00Z"/>
                <w:rFonts w:ascii="Calibri" w:hAnsi="Calibri" w:cs="Calibri"/>
                <w:sz w:val="18"/>
                <w:szCs w:val="18"/>
                <w:lang w:bidi="ne-NP"/>
              </w:rPr>
            </w:pPr>
            <w:ins w:id="7702" w:author="user" w:date="2012-02-29T14:49:00Z">
              <w:r w:rsidRPr="00145B40">
                <w:rPr>
                  <w:rFonts w:ascii="Calibri" w:hAnsi="Calibri" w:cs="Calibri"/>
                  <w:sz w:val="18"/>
                  <w:szCs w:val="18"/>
                  <w:lang w:bidi="ne-NP"/>
                </w:rPr>
                <w:t>1.92</w:t>
              </w:r>
            </w:ins>
          </w:p>
        </w:tc>
        <w:tc>
          <w:tcPr>
            <w:tcW w:w="747"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703" w:author="user" w:date="2012-02-29T14:49:00Z"/>
                <w:rFonts w:ascii="Calibri" w:hAnsi="Calibri" w:cs="Calibri"/>
                <w:sz w:val="18"/>
                <w:szCs w:val="18"/>
                <w:lang w:bidi="ne-NP"/>
              </w:rPr>
            </w:pPr>
            <w:ins w:id="7704" w:author="user" w:date="2012-02-29T14:49:00Z">
              <w:r w:rsidRPr="00145B40">
                <w:rPr>
                  <w:rFonts w:ascii="Calibri" w:hAnsi="Calibri" w:cs="Calibri"/>
                  <w:sz w:val="18"/>
                  <w:szCs w:val="18"/>
                  <w:lang w:bidi="ne-NP"/>
                </w:rPr>
                <w:t>3.54</w:t>
              </w:r>
            </w:ins>
          </w:p>
        </w:tc>
        <w:tc>
          <w:tcPr>
            <w:tcW w:w="1055"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705" w:author="user" w:date="2012-02-29T14:49:00Z"/>
                <w:rFonts w:ascii="Calibri" w:hAnsi="Calibri" w:cs="Calibri"/>
                <w:sz w:val="18"/>
                <w:szCs w:val="18"/>
                <w:lang w:bidi="ne-NP"/>
              </w:rPr>
            </w:pPr>
            <w:ins w:id="7706" w:author="user" w:date="2012-02-29T14:49:00Z">
              <w:r w:rsidRPr="00145B40">
                <w:rPr>
                  <w:rFonts w:ascii="Calibri" w:hAnsi="Calibri" w:cs="Calibri"/>
                  <w:sz w:val="18"/>
                  <w:szCs w:val="18"/>
                  <w:lang w:bidi="ne-NP"/>
                </w:rPr>
                <w:t>1,15,545</w:t>
              </w:r>
            </w:ins>
          </w:p>
        </w:tc>
      </w:tr>
      <w:tr w:rsidR="002B6273" w:rsidRPr="00145B40" w:rsidTr="0074335E">
        <w:trPr>
          <w:trHeight w:val="300"/>
          <w:ins w:id="7707" w:author="user" w:date="2012-02-29T14:49:00Z"/>
        </w:trPr>
        <w:tc>
          <w:tcPr>
            <w:tcW w:w="1453" w:type="dxa"/>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7708" w:author="user" w:date="2012-02-29T14:49:00Z"/>
                <w:rFonts w:ascii="Calibri" w:hAnsi="Calibri" w:cs="Calibri"/>
                <w:sz w:val="18"/>
                <w:szCs w:val="18"/>
                <w:lang w:bidi="ne-NP"/>
              </w:rPr>
            </w:pPr>
            <w:ins w:id="7709" w:author="user" w:date="2012-02-29T14:49:00Z">
              <w:r w:rsidRPr="00145B40">
                <w:rPr>
                  <w:rFonts w:ascii="Calibri" w:hAnsi="Calibri" w:cs="Calibri"/>
                  <w:sz w:val="18"/>
                  <w:szCs w:val="18"/>
                  <w:lang w:bidi="ne-NP"/>
                </w:rPr>
                <w:t>Chainpur</w:t>
              </w:r>
            </w:ins>
          </w:p>
        </w:tc>
        <w:tc>
          <w:tcPr>
            <w:tcW w:w="686" w:type="dxa"/>
            <w:tcBorders>
              <w:top w:val="nil"/>
              <w:left w:val="nil"/>
              <w:bottom w:val="single" w:sz="4" w:space="0" w:color="auto"/>
              <w:right w:val="single" w:sz="4" w:space="0" w:color="auto"/>
            </w:tcBorders>
            <w:shd w:val="clear" w:color="auto" w:fill="auto"/>
          </w:tcPr>
          <w:p w:rsidR="002B6273" w:rsidRPr="00145B40" w:rsidRDefault="002B6273" w:rsidP="0074335E">
            <w:pPr>
              <w:jc w:val="both"/>
              <w:rPr>
                <w:ins w:id="7710" w:author="user" w:date="2012-02-29T14:49:00Z"/>
                <w:rFonts w:ascii="Calibri" w:hAnsi="Calibri" w:cs="Calibri"/>
                <w:sz w:val="18"/>
                <w:szCs w:val="18"/>
                <w:lang w:bidi="ne-NP"/>
              </w:rPr>
            </w:pPr>
            <w:ins w:id="7711" w:author="user" w:date="2012-02-29T14:49:00Z">
              <w:r w:rsidRPr="00145B40">
                <w:rPr>
                  <w:rFonts w:ascii="Calibri" w:hAnsi="Calibri" w:cs="Calibri"/>
                  <w:sz w:val="18"/>
                  <w:szCs w:val="18"/>
                  <w:lang w:bidi="ne-NP"/>
                </w:rPr>
                <w:t>48.36</w:t>
              </w:r>
            </w:ins>
          </w:p>
        </w:tc>
        <w:tc>
          <w:tcPr>
            <w:tcW w:w="947"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712" w:author="user" w:date="2012-02-29T14:49:00Z"/>
                <w:rFonts w:ascii="Calibri" w:hAnsi="Calibri" w:cs="Calibri"/>
                <w:sz w:val="18"/>
                <w:szCs w:val="18"/>
                <w:lang w:bidi="ne-NP"/>
              </w:rPr>
            </w:pPr>
            <w:ins w:id="7713" w:author="user" w:date="2012-02-29T14:49:00Z">
              <w:r w:rsidRPr="00145B40">
                <w:rPr>
                  <w:rFonts w:ascii="Calibri" w:hAnsi="Calibri" w:cs="Calibri"/>
                  <w:sz w:val="18"/>
                  <w:szCs w:val="18"/>
                  <w:lang w:bidi="ne-NP"/>
                </w:rPr>
                <w:t>13.31</w:t>
              </w:r>
            </w:ins>
          </w:p>
        </w:tc>
        <w:tc>
          <w:tcPr>
            <w:tcW w:w="1091"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714" w:author="user" w:date="2012-02-29T14:49:00Z"/>
                <w:rFonts w:ascii="Calibri" w:hAnsi="Calibri" w:cs="Calibri"/>
                <w:sz w:val="18"/>
                <w:szCs w:val="18"/>
                <w:lang w:bidi="ne-NP"/>
              </w:rPr>
            </w:pPr>
            <w:ins w:id="7715" w:author="user" w:date="2012-02-29T14:49:00Z">
              <w:r w:rsidRPr="00145B40">
                <w:rPr>
                  <w:rFonts w:ascii="Calibri" w:hAnsi="Calibri" w:cs="Calibri"/>
                  <w:sz w:val="18"/>
                  <w:szCs w:val="18"/>
                  <w:lang w:bidi="ne-NP"/>
                </w:rPr>
                <w:t>16.14</w:t>
              </w:r>
            </w:ins>
          </w:p>
        </w:tc>
        <w:tc>
          <w:tcPr>
            <w:tcW w:w="1037"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716" w:author="user" w:date="2012-02-29T14:49:00Z"/>
                <w:rFonts w:ascii="Calibri" w:hAnsi="Calibri" w:cs="Calibri"/>
                <w:sz w:val="18"/>
                <w:szCs w:val="18"/>
                <w:lang w:bidi="ne-NP"/>
              </w:rPr>
            </w:pPr>
            <w:ins w:id="7717" w:author="user" w:date="2012-02-29T14:49:00Z">
              <w:r w:rsidRPr="00145B40">
                <w:rPr>
                  <w:rFonts w:ascii="Calibri" w:hAnsi="Calibri" w:cs="Calibri"/>
                  <w:sz w:val="18"/>
                  <w:szCs w:val="18"/>
                  <w:lang w:bidi="ne-NP"/>
                </w:rPr>
                <w:t>6.87</w:t>
              </w:r>
            </w:ins>
          </w:p>
        </w:tc>
        <w:tc>
          <w:tcPr>
            <w:tcW w:w="881"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718" w:author="user" w:date="2012-02-29T14:49:00Z"/>
                <w:rFonts w:ascii="Calibri" w:hAnsi="Calibri" w:cs="Calibri"/>
                <w:sz w:val="18"/>
                <w:szCs w:val="18"/>
                <w:lang w:bidi="ne-NP"/>
              </w:rPr>
            </w:pPr>
            <w:ins w:id="7719" w:author="user" w:date="2012-02-29T14:49:00Z">
              <w:r w:rsidRPr="00145B40">
                <w:rPr>
                  <w:rFonts w:ascii="Calibri" w:hAnsi="Calibri" w:cs="Calibri"/>
                  <w:sz w:val="18"/>
                  <w:szCs w:val="18"/>
                  <w:lang w:bidi="ne-NP"/>
                </w:rPr>
                <w:t>8.71</w:t>
              </w:r>
            </w:ins>
          </w:p>
        </w:tc>
        <w:tc>
          <w:tcPr>
            <w:tcW w:w="583"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720" w:author="user" w:date="2012-02-29T14:49:00Z"/>
                <w:rFonts w:ascii="Calibri" w:hAnsi="Calibri" w:cs="Calibri"/>
                <w:sz w:val="18"/>
                <w:szCs w:val="18"/>
                <w:lang w:bidi="ne-NP"/>
              </w:rPr>
            </w:pPr>
            <w:ins w:id="7721" w:author="user" w:date="2012-02-29T14:49:00Z">
              <w:r w:rsidRPr="00145B40">
                <w:rPr>
                  <w:rFonts w:ascii="Calibri" w:hAnsi="Calibri" w:cs="Calibri"/>
                  <w:sz w:val="18"/>
                  <w:szCs w:val="18"/>
                  <w:lang w:bidi="ne-NP"/>
                </w:rPr>
                <w:t>3.46</w:t>
              </w:r>
            </w:ins>
          </w:p>
        </w:tc>
        <w:tc>
          <w:tcPr>
            <w:tcW w:w="1073"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722" w:author="user" w:date="2012-02-29T14:49:00Z"/>
                <w:rFonts w:ascii="Calibri" w:hAnsi="Calibri" w:cs="Calibri"/>
                <w:sz w:val="18"/>
                <w:szCs w:val="18"/>
                <w:lang w:bidi="ne-NP"/>
              </w:rPr>
            </w:pPr>
            <w:ins w:id="7723" w:author="user" w:date="2012-02-29T14:49:00Z">
              <w:r w:rsidRPr="00145B40">
                <w:rPr>
                  <w:rFonts w:ascii="Calibri" w:hAnsi="Calibri" w:cs="Calibri"/>
                  <w:sz w:val="18"/>
                  <w:szCs w:val="18"/>
                  <w:lang w:bidi="ne-NP"/>
                </w:rPr>
                <w:t>1.38</w:t>
              </w:r>
            </w:ins>
          </w:p>
        </w:tc>
        <w:tc>
          <w:tcPr>
            <w:tcW w:w="747"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724" w:author="user" w:date="2012-02-29T14:49:00Z"/>
                <w:rFonts w:ascii="Calibri" w:hAnsi="Calibri" w:cs="Calibri"/>
                <w:sz w:val="18"/>
                <w:szCs w:val="18"/>
                <w:lang w:bidi="ne-NP"/>
              </w:rPr>
            </w:pPr>
            <w:ins w:id="7725" w:author="user" w:date="2012-02-29T14:49:00Z">
              <w:r w:rsidRPr="00145B40">
                <w:rPr>
                  <w:rFonts w:ascii="Calibri" w:hAnsi="Calibri" w:cs="Calibri"/>
                  <w:sz w:val="18"/>
                  <w:szCs w:val="18"/>
                  <w:lang w:bidi="ne-NP"/>
                </w:rPr>
                <w:t>1.77</w:t>
              </w:r>
            </w:ins>
          </w:p>
        </w:tc>
        <w:tc>
          <w:tcPr>
            <w:tcW w:w="1055"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726" w:author="user" w:date="2012-02-29T14:49:00Z"/>
                <w:rFonts w:ascii="Calibri" w:hAnsi="Calibri" w:cs="Calibri"/>
                <w:sz w:val="18"/>
                <w:szCs w:val="18"/>
                <w:lang w:bidi="ne-NP"/>
              </w:rPr>
            </w:pPr>
            <w:ins w:id="7727" w:author="user" w:date="2012-02-29T14:49:00Z">
              <w:r w:rsidRPr="00145B40">
                <w:rPr>
                  <w:rFonts w:ascii="Calibri" w:hAnsi="Calibri" w:cs="Calibri"/>
                  <w:sz w:val="18"/>
                  <w:szCs w:val="18"/>
                  <w:lang w:bidi="ne-NP"/>
                </w:rPr>
                <w:t>1,27,416</w:t>
              </w:r>
            </w:ins>
          </w:p>
        </w:tc>
      </w:tr>
      <w:tr w:rsidR="002B6273" w:rsidRPr="00145B40" w:rsidTr="0074335E">
        <w:trPr>
          <w:trHeight w:val="300"/>
          <w:ins w:id="7728" w:author="user" w:date="2012-02-29T14:49:00Z"/>
        </w:trPr>
        <w:tc>
          <w:tcPr>
            <w:tcW w:w="1453" w:type="dxa"/>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7729" w:author="user" w:date="2012-02-29T14:49:00Z"/>
                <w:rFonts w:ascii="Calibri" w:hAnsi="Calibri" w:cs="Calibri"/>
                <w:sz w:val="18"/>
                <w:szCs w:val="18"/>
                <w:lang w:bidi="ne-NP"/>
              </w:rPr>
            </w:pPr>
            <w:ins w:id="7730" w:author="user" w:date="2012-02-29T14:49:00Z">
              <w:r w:rsidRPr="00145B40">
                <w:rPr>
                  <w:rFonts w:ascii="Calibri" w:hAnsi="Calibri" w:cs="Calibri"/>
                  <w:sz w:val="18"/>
                  <w:szCs w:val="18"/>
                  <w:lang w:bidi="ne-NP"/>
                </w:rPr>
                <w:t>Jutpani</w:t>
              </w:r>
            </w:ins>
          </w:p>
        </w:tc>
        <w:tc>
          <w:tcPr>
            <w:tcW w:w="686" w:type="dxa"/>
            <w:tcBorders>
              <w:top w:val="nil"/>
              <w:left w:val="nil"/>
              <w:bottom w:val="single" w:sz="4" w:space="0" w:color="auto"/>
              <w:right w:val="single" w:sz="4" w:space="0" w:color="auto"/>
            </w:tcBorders>
            <w:shd w:val="clear" w:color="auto" w:fill="auto"/>
          </w:tcPr>
          <w:p w:rsidR="002B6273" w:rsidRPr="00145B40" w:rsidRDefault="002B6273" w:rsidP="0074335E">
            <w:pPr>
              <w:jc w:val="both"/>
              <w:rPr>
                <w:ins w:id="7731" w:author="user" w:date="2012-02-29T14:49:00Z"/>
                <w:rFonts w:ascii="Calibri" w:hAnsi="Calibri" w:cs="Calibri"/>
                <w:sz w:val="18"/>
                <w:szCs w:val="18"/>
                <w:lang w:bidi="ne-NP"/>
              </w:rPr>
            </w:pPr>
            <w:ins w:id="7732" w:author="user" w:date="2012-02-29T14:49:00Z">
              <w:r w:rsidRPr="00145B40">
                <w:rPr>
                  <w:rFonts w:ascii="Calibri" w:hAnsi="Calibri" w:cs="Calibri"/>
                  <w:sz w:val="18"/>
                  <w:szCs w:val="18"/>
                  <w:lang w:bidi="ne-NP"/>
                </w:rPr>
                <w:t>40.93</w:t>
              </w:r>
            </w:ins>
          </w:p>
        </w:tc>
        <w:tc>
          <w:tcPr>
            <w:tcW w:w="947"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733" w:author="user" w:date="2012-02-29T14:49:00Z"/>
                <w:rFonts w:ascii="Calibri" w:hAnsi="Calibri" w:cs="Calibri"/>
                <w:sz w:val="18"/>
                <w:szCs w:val="18"/>
                <w:lang w:bidi="ne-NP"/>
              </w:rPr>
            </w:pPr>
            <w:ins w:id="7734" w:author="user" w:date="2012-02-29T14:49:00Z">
              <w:r w:rsidRPr="00145B40">
                <w:rPr>
                  <w:rFonts w:ascii="Calibri" w:hAnsi="Calibri" w:cs="Calibri"/>
                  <w:sz w:val="18"/>
                  <w:szCs w:val="18"/>
                  <w:lang w:bidi="ne-NP"/>
                </w:rPr>
                <w:t>11.47</w:t>
              </w:r>
            </w:ins>
          </w:p>
        </w:tc>
        <w:tc>
          <w:tcPr>
            <w:tcW w:w="1091"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735" w:author="user" w:date="2012-02-29T14:49:00Z"/>
                <w:rFonts w:ascii="Calibri" w:hAnsi="Calibri" w:cs="Calibri"/>
                <w:sz w:val="18"/>
                <w:szCs w:val="18"/>
                <w:lang w:bidi="ne-NP"/>
              </w:rPr>
            </w:pPr>
            <w:ins w:id="7736" w:author="user" w:date="2012-02-29T14:49:00Z">
              <w:r w:rsidRPr="00145B40">
                <w:rPr>
                  <w:rFonts w:ascii="Calibri" w:hAnsi="Calibri" w:cs="Calibri"/>
                  <w:sz w:val="18"/>
                  <w:szCs w:val="18"/>
                  <w:lang w:bidi="ne-NP"/>
                </w:rPr>
                <w:t>12.85</w:t>
              </w:r>
            </w:ins>
          </w:p>
        </w:tc>
        <w:tc>
          <w:tcPr>
            <w:tcW w:w="1037"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737" w:author="user" w:date="2012-02-29T14:49:00Z"/>
                <w:rFonts w:ascii="Calibri" w:hAnsi="Calibri" w:cs="Calibri"/>
                <w:sz w:val="18"/>
                <w:szCs w:val="18"/>
                <w:lang w:bidi="ne-NP"/>
              </w:rPr>
            </w:pPr>
            <w:ins w:id="7738" w:author="user" w:date="2012-02-29T14:49:00Z">
              <w:r w:rsidRPr="00145B40">
                <w:rPr>
                  <w:rFonts w:ascii="Calibri" w:hAnsi="Calibri" w:cs="Calibri"/>
                  <w:sz w:val="18"/>
                  <w:szCs w:val="18"/>
                  <w:lang w:bidi="ne-NP"/>
                </w:rPr>
                <w:t>8.14</w:t>
              </w:r>
            </w:ins>
          </w:p>
        </w:tc>
        <w:tc>
          <w:tcPr>
            <w:tcW w:w="881"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739" w:author="user" w:date="2012-02-29T14:49:00Z"/>
                <w:rFonts w:ascii="Calibri" w:hAnsi="Calibri" w:cs="Calibri"/>
                <w:sz w:val="18"/>
                <w:szCs w:val="18"/>
                <w:lang w:bidi="ne-NP"/>
              </w:rPr>
            </w:pPr>
            <w:ins w:id="7740" w:author="user" w:date="2012-02-29T14:49:00Z">
              <w:r w:rsidRPr="00145B40">
                <w:rPr>
                  <w:rFonts w:ascii="Calibri" w:hAnsi="Calibri" w:cs="Calibri"/>
                  <w:sz w:val="18"/>
                  <w:szCs w:val="18"/>
                  <w:lang w:bidi="ne-NP"/>
                </w:rPr>
                <w:t>16.93</w:t>
              </w:r>
            </w:ins>
          </w:p>
        </w:tc>
        <w:tc>
          <w:tcPr>
            <w:tcW w:w="583"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741" w:author="user" w:date="2012-02-29T14:49:00Z"/>
                <w:rFonts w:ascii="Calibri" w:hAnsi="Calibri" w:cs="Calibri"/>
                <w:sz w:val="18"/>
                <w:szCs w:val="18"/>
                <w:lang w:bidi="ne-NP"/>
              </w:rPr>
            </w:pPr>
            <w:ins w:id="7742" w:author="user" w:date="2012-02-29T14:49:00Z">
              <w:r w:rsidRPr="00145B40">
                <w:rPr>
                  <w:rFonts w:ascii="Calibri" w:hAnsi="Calibri" w:cs="Calibri"/>
                  <w:sz w:val="18"/>
                  <w:szCs w:val="18"/>
                  <w:lang w:bidi="ne-NP"/>
                </w:rPr>
                <w:t>2.71</w:t>
              </w:r>
            </w:ins>
          </w:p>
        </w:tc>
        <w:tc>
          <w:tcPr>
            <w:tcW w:w="1073"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743" w:author="user" w:date="2012-02-29T14:49:00Z"/>
                <w:rFonts w:ascii="Calibri" w:hAnsi="Calibri" w:cs="Calibri"/>
                <w:sz w:val="18"/>
                <w:szCs w:val="18"/>
                <w:lang w:bidi="ne-NP"/>
              </w:rPr>
            </w:pPr>
            <w:ins w:id="7744" w:author="user" w:date="2012-02-29T14:49:00Z">
              <w:r w:rsidRPr="00145B40">
                <w:rPr>
                  <w:rFonts w:ascii="Calibri" w:hAnsi="Calibri" w:cs="Calibri"/>
                  <w:sz w:val="18"/>
                  <w:szCs w:val="18"/>
                  <w:lang w:bidi="ne-NP"/>
                </w:rPr>
                <w:t>1.12</w:t>
              </w:r>
            </w:ins>
          </w:p>
        </w:tc>
        <w:tc>
          <w:tcPr>
            <w:tcW w:w="747"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745" w:author="user" w:date="2012-02-29T14:49:00Z"/>
                <w:rFonts w:ascii="Calibri" w:hAnsi="Calibri" w:cs="Calibri"/>
                <w:sz w:val="18"/>
                <w:szCs w:val="18"/>
                <w:lang w:bidi="ne-NP"/>
              </w:rPr>
            </w:pPr>
            <w:ins w:id="7746" w:author="user" w:date="2012-02-29T14:49:00Z">
              <w:r w:rsidRPr="00145B40">
                <w:rPr>
                  <w:rFonts w:ascii="Calibri" w:hAnsi="Calibri" w:cs="Calibri"/>
                  <w:sz w:val="18"/>
                  <w:szCs w:val="18"/>
                  <w:lang w:bidi="ne-NP"/>
                </w:rPr>
                <w:t>5.85</w:t>
              </w:r>
            </w:ins>
          </w:p>
        </w:tc>
        <w:tc>
          <w:tcPr>
            <w:tcW w:w="1055"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747" w:author="user" w:date="2012-02-29T14:49:00Z"/>
                <w:rFonts w:ascii="Calibri" w:hAnsi="Calibri" w:cs="Calibri"/>
                <w:sz w:val="18"/>
                <w:szCs w:val="18"/>
                <w:lang w:bidi="ne-NP"/>
              </w:rPr>
            </w:pPr>
            <w:ins w:id="7748" w:author="user" w:date="2012-02-29T14:49:00Z">
              <w:r w:rsidRPr="00145B40">
                <w:rPr>
                  <w:rFonts w:ascii="Calibri" w:hAnsi="Calibri" w:cs="Calibri"/>
                  <w:sz w:val="18"/>
                  <w:szCs w:val="18"/>
                  <w:lang w:bidi="ne-NP"/>
                </w:rPr>
                <w:t>135,916</w:t>
              </w:r>
            </w:ins>
          </w:p>
        </w:tc>
      </w:tr>
      <w:tr w:rsidR="002B6273" w:rsidRPr="00145B40" w:rsidTr="0074335E">
        <w:trPr>
          <w:trHeight w:val="300"/>
          <w:ins w:id="7749" w:author="user" w:date="2012-02-29T14:49:00Z"/>
        </w:trPr>
        <w:tc>
          <w:tcPr>
            <w:tcW w:w="1453" w:type="dxa"/>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7750" w:author="user" w:date="2012-02-29T14:49:00Z"/>
                <w:rFonts w:ascii="Calibri" w:hAnsi="Calibri" w:cs="Calibri"/>
                <w:sz w:val="18"/>
                <w:szCs w:val="18"/>
                <w:lang w:bidi="ne-NP"/>
              </w:rPr>
            </w:pPr>
            <w:ins w:id="7751" w:author="user" w:date="2012-02-29T14:49:00Z">
              <w:r w:rsidRPr="00145B40">
                <w:rPr>
                  <w:rFonts w:ascii="Calibri" w:hAnsi="Calibri" w:cs="Calibri"/>
                  <w:sz w:val="18"/>
                  <w:szCs w:val="18"/>
                  <w:lang w:bidi="ne-NP"/>
                </w:rPr>
                <w:t>Piple</w:t>
              </w:r>
            </w:ins>
          </w:p>
        </w:tc>
        <w:tc>
          <w:tcPr>
            <w:tcW w:w="686" w:type="dxa"/>
            <w:tcBorders>
              <w:top w:val="nil"/>
              <w:left w:val="nil"/>
              <w:bottom w:val="single" w:sz="4" w:space="0" w:color="auto"/>
              <w:right w:val="single" w:sz="4" w:space="0" w:color="auto"/>
            </w:tcBorders>
            <w:shd w:val="clear" w:color="auto" w:fill="auto"/>
          </w:tcPr>
          <w:p w:rsidR="002B6273" w:rsidRPr="00145B40" w:rsidRDefault="002B6273" w:rsidP="0074335E">
            <w:pPr>
              <w:jc w:val="both"/>
              <w:rPr>
                <w:ins w:id="7752" w:author="user" w:date="2012-02-29T14:49:00Z"/>
                <w:rFonts w:ascii="Calibri" w:hAnsi="Calibri" w:cs="Calibri"/>
                <w:sz w:val="18"/>
                <w:szCs w:val="18"/>
                <w:lang w:bidi="ne-NP"/>
              </w:rPr>
            </w:pPr>
            <w:ins w:id="7753" w:author="user" w:date="2012-02-29T14:49:00Z">
              <w:r w:rsidRPr="00145B40">
                <w:rPr>
                  <w:rFonts w:ascii="Calibri" w:hAnsi="Calibri" w:cs="Calibri"/>
                  <w:sz w:val="18"/>
                  <w:szCs w:val="18"/>
                  <w:lang w:bidi="ne-NP"/>
                </w:rPr>
                <w:t>38.48</w:t>
              </w:r>
            </w:ins>
          </w:p>
        </w:tc>
        <w:tc>
          <w:tcPr>
            <w:tcW w:w="947"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754" w:author="user" w:date="2012-02-29T14:49:00Z"/>
                <w:rFonts w:ascii="Calibri" w:hAnsi="Calibri" w:cs="Calibri"/>
                <w:sz w:val="18"/>
                <w:szCs w:val="18"/>
                <w:lang w:bidi="ne-NP"/>
              </w:rPr>
            </w:pPr>
            <w:ins w:id="7755" w:author="user" w:date="2012-02-29T14:49:00Z">
              <w:r w:rsidRPr="00145B40">
                <w:rPr>
                  <w:rFonts w:ascii="Calibri" w:hAnsi="Calibri" w:cs="Calibri"/>
                  <w:sz w:val="18"/>
                  <w:szCs w:val="18"/>
                  <w:lang w:bidi="ne-NP"/>
                </w:rPr>
                <w:t>10.42</w:t>
              </w:r>
            </w:ins>
          </w:p>
        </w:tc>
        <w:tc>
          <w:tcPr>
            <w:tcW w:w="1091"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756" w:author="user" w:date="2012-02-29T14:49:00Z"/>
                <w:rFonts w:ascii="Calibri" w:hAnsi="Calibri" w:cs="Calibri"/>
                <w:sz w:val="18"/>
                <w:szCs w:val="18"/>
                <w:lang w:bidi="ne-NP"/>
              </w:rPr>
            </w:pPr>
            <w:ins w:id="7757" w:author="user" w:date="2012-02-29T14:49:00Z">
              <w:r w:rsidRPr="00145B40">
                <w:rPr>
                  <w:rFonts w:ascii="Calibri" w:hAnsi="Calibri" w:cs="Calibri"/>
                  <w:sz w:val="18"/>
                  <w:szCs w:val="18"/>
                  <w:lang w:bidi="ne-NP"/>
                </w:rPr>
                <w:t>16.13</w:t>
              </w:r>
            </w:ins>
          </w:p>
        </w:tc>
        <w:tc>
          <w:tcPr>
            <w:tcW w:w="1037"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758" w:author="user" w:date="2012-02-29T14:49:00Z"/>
                <w:rFonts w:ascii="Calibri" w:hAnsi="Calibri" w:cs="Calibri"/>
                <w:sz w:val="18"/>
                <w:szCs w:val="18"/>
                <w:lang w:bidi="ne-NP"/>
              </w:rPr>
            </w:pPr>
            <w:ins w:id="7759" w:author="user" w:date="2012-02-29T14:49:00Z">
              <w:r w:rsidRPr="00145B40">
                <w:rPr>
                  <w:rFonts w:ascii="Calibri" w:hAnsi="Calibri" w:cs="Calibri"/>
                  <w:sz w:val="18"/>
                  <w:szCs w:val="18"/>
                  <w:lang w:bidi="ne-NP"/>
                </w:rPr>
                <w:t>8.53</w:t>
              </w:r>
            </w:ins>
          </w:p>
        </w:tc>
        <w:tc>
          <w:tcPr>
            <w:tcW w:w="881"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760" w:author="user" w:date="2012-02-29T14:49:00Z"/>
                <w:rFonts w:ascii="Calibri" w:hAnsi="Calibri" w:cs="Calibri"/>
                <w:sz w:val="18"/>
                <w:szCs w:val="18"/>
                <w:lang w:bidi="ne-NP"/>
              </w:rPr>
            </w:pPr>
            <w:ins w:id="7761" w:author="user" w:date="2012-02-29T14:49:00Z">
              <w:r w:rsidRPr="00145B40">
                <w:rPr>
                  <w:rFonts w:ascii="Calibri" w:hAnsi="Calibri" w:cs="Calibri"/>
                  <w:sz w:val="18"/>
                  <w:szCs w:val="18"/>
                  <w:lang w:bidi="ne-NP"/>
                </w:rPr>
                <w:t>14.02</w:t>
              </w:r>
            </w:ins>
          </w:p>
        </w:tc>
        <w:tc>
          <w:tcPr>
            <w:tcW w:w="583"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762" w:author="user" w:date="2012-02-29T14:49:00Z"/>
                <w:rFonts w:ascii="Calibri" w:hAnsi="Calibri" w:cs="Calibri"/>
                <w:sz w:val="18"/>
                <w:szCs w:val="18"/>
                <w:lang w:bidi="ne-NP"/>
              </w:rPr>
            </w:pPr>
            <w:ins w:id="7763" w:author="user" w:date="2012-02-29T14:49:00Z">
              <w:r w:rsidRPr="00145B40">
                <w:rPr>
                  <w:rFonts w:ascii="Calibri" w:hAnsi="Calibri" w:cs="Calibri"/>
                  <w:sz w:val="18"/>
                  <w:szCs w:val="18"/>
                  <w:lang w:bidi="ne-NP"/>
                </w:rPr>
                <w:t>5.41</w:t>
              </w:r>
            </w:ins>
          </w:p>
        </w:tc>
        <w:tc>
          <w:tcPr>
            <w:tcW w:w="1073"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764" w:author="user" w:date="2012-02-29T14:49:00Z"/>
                <w:rFonts w:ascii="Calibri" w:hAnsi="Calibri" w:cs="Calibri"/>
                <w:sz w:val="18"/>
                <w:szCs w:val="18"/>
                <w:lang w:bidi="ne-NP"/>
              </w:rPr>
            </w:pPr>
            <w:ins w:id="7765" w:author="user" w:date="2012-02-29T14:49:00Z">
              <w:r w:rsidRPr="00145B40">
                <w:rPr>
                  <w:rFonts w:ascii="Calibri" w:hAnsi="Calibri" w:cs="Calibri"/>
                  <w:sz w:val="18"/>
                  <w:szCs w:val="18"/>
                  <w:lang w:bidi="ne-NP"/>
                </w:rPr>
                <w:t>1.53</w:t>
              </w:r>
            </w:ins>
          </w:p>
        </w:tc>
        <w:tc>
          <w:tcPr>
            <w:tcW w:w="747"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766" w:author="user" w:date="2012-02-29T14:49:00Z"/>
                <w:rFonts w:ascii="Calibri" w:hAnsi="Calibri" w:cs="Calibri"/>
                <w:sz w:val="18"/>
                <w:szCs w:val="18"/>
                <w:lang w:bidi="ne-NP"/>
              </w:rPr>
            </w:pPr>
            <w:ins w:id="7767" w:author="user" w:date="2012-02-29T14:49:00Z">
              <w:r w:rsidRPr="00145B40">
                <w:rPr>
                  <w:rFonts w:ascii="Calibri" w:hAnsi="Calibri" w:cs="Calibri"/>
                  <w:sz w:val="18"/>
                  <w:szCs w:val="18"/>
                  <w:lang w:bidi="ne-NP"/>
                </w:rPr>
                <w:t>5.48</w:t>
              </w:r>
            </w:ins>
          </w:p>
        </w:tc>
        <w:tc>
          <w:tcPr>
            <w:tcW w:w="1055"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768" w:author="user" w:date="2012-02-29T14:49:00Z"/>
                <w:rFonts w:ascii="Calibri" w:hAnsi="Calibri" w:cs="Calibri"/>
                <w:sz w:val="18"/>
                <w:szCs w:val="18"/>
                <w:lang w:bidi="ne-NP"/>
              </w:rPr>
            </w:pPr>
            <w:ins w:id="7769" w:author="user" w:date="2012-02-29T14:49:00Z">
              <w:r w:rsidRPr="00145B40">
                <w:rPr>
                  <w:rFonts w:ascii="Calibri" w:hAnsi="Calibri" w:cs="Calibri"/>
                  <w:sz w:val="18"/>
                  <w:szCs w:val="18"/>
                  <w:lang w:bidi="ne-NP"/>
                </w:rPr>
                <w:t>123,256</w:t>
              </w:r>
            </w:ins>
          </w:p>
        </w:tc>
      </w:tr>
      <w:tr w:rsidR="002B6273" w:rsidRPr="00145B40" w:rsidTr="0074335E">
        <w:trPr>
          <w:trHeight w:val="300"/>
          <w:ins w:id="7770" w:author="user" w:date="2012-02-29T14:49:00Z"/>
        </w:trPr>
        <w:tc>
          <w:tcPr>
            <w:tcW w:w="1453" w:type="dxa"/>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7771" w:author="user" w:date="2012-02-29T14:49:00Z"/>
                <w:rFonts w:ascii="Calibri" w:hAnsi="Calibri" w:cs="Calibri"/>
                <w:sz w:val="18"/>
                <w:szCs w:val="18"/>
                <w:lang w:bidi="ne-NP"/>
              </w:rPr>
            </w:pPr>
            <w:ins w:id="7772" w:author="user" w:date="2012-02-29T14:49:00Z">
              <w:r w:rsidRPr="00145B40">
                <w:rPr>
                  <w:rFonts w:ascii="Calibri" w:hAnsi="Calibri" w:cs="Calibri"/>
                  <w:sz w:val="18"/>
                  <w:szCs w:val="18"/>
                  <w:lang w:bidi="ne-NP"/>
                </w:rPr>
                <w:t>Shaktikhor</w:t>
              </w:r>
            </w:ins>
          </w:p>
        </w:tc>
        <w:tc>
          <w:tcPr>
            <w:tcW w:w="686" w:type="dxa"/>
            <w:tcBorders>
              <w:top w:val="nil"/>
              <w:left w:val="nil"/>
              <w:bottom w:val="single" w:sz="4" w:space="0" w:color="auto"/>
              <w:right w:val="single" w:sz="4" w:space="0" w:color="auto"/>
            </w:tcBorders>
            <w:shd w:val="clear" w:color="auto" w:fill="auto"/>
          </w:tcPr>
          <w:p w:rsidR="002B6273" w:rsidRPr="00145B40" w:rsidRDefault="002B6273" w:rsidP="0074335E">
            <w:pPr>
              <w:jc w:val="both"/>
              <w:rPr>
                <w:ins w:id="7773" w:author="user" w:date="2012-02-29T14:49:00Z"/>
                <w:rFonts w:ascii="Calibri" w:hAnsi="Calibri" w:cs="Calibri"/>
                <w:sz w:val="18"/>
                <w:szCs w:val="18"/>
                <w:lang w:bidi="ne-NP"/>
              </w:rPr>
            </w:pPr>
            <w:ins w:id="7774" w:author="user" w:date="2012-02-29T14:49:00Z">
              <w:r w:rsidRPr="00145B40">
                <w:rPr>
                  <w:rFonts w:ascii="Calibri" w:hAnsi="Calibri" w:cs="Calibri"/>
                  <w:sz w:val="18"/>
                  <w:szCs w:val="18"/>
                  <w:lang w:bidi="ne-NP"/>
                </w:rPr>
                <w:t>46.67</w:t>
              </w:r>
            </w:ins>
          </w:p>
        </w:tc>
        <w:tc>
          <w:tcPr>
            <w:tcW w:w="947"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775" w:author="user" w:date="2012-02-29T14:49:00Z"/>
                <w:rFonts w:ascii="Calibri" w:hAnsi="Calibri" w:cs="Calibri"/>
                <w:sz w:val="18"/>
                <w:szCs w:val="18"/>
                <w:lang w:bidi="ne-NP"/>
              </w:rPr>
            </w:pPr>
            <w:ins w:id="7776" w:author="user" w:date="2012-02-29T14:49:00Z">
              <w:r w:rsidRPr="00145B40">
                <w:rPr>
                  <w:rFonts w:ascii="Calibri" w:hAnsi="Calibri" w:cs="Calibri"/>
                  <w:sz w:val="18"/>
                  <w:szCs w:val="18"/>
                  <w:lang w:bidi="ne-NP"/>
                </w:rPr>
                <w:t>11.91</w:t>
              </w:r>
            </w:ins>
          </w:p>
        </w:tc>
        <w:tc>
          <w:tcPr>
            <w:tcW w:w="1091"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777" w:author="user" w:date="2012-02-29T14:49:00Z"/>
                <w:rFonts w:ascii="Calibri" w:hAnsi="Calibri" w:cs="Calibri"/>
                <w:sz w:val="18"/>
                <w:szCs w:val="18"/>
                <w:lang w:bidi="ne-NP"/>
              </w:rPr>
            </w:pPr>
            <w:ins w:id="7778" w:author="user" w:date="2012-02-29T14:49:00Z">
              <w:r w:rsidRPr="00145B40">
                <w:rPr>
                  <w:rFonts w:ascii="Calibri" w:hAnsi="Calibri" w:cs="Calibri"/>
                  <w:sz w:val="18"/>
                  <w:szCs w:val="18"/>
                  <w:lang w:bidi="ne-NP"/>
                </w:rPr>
                <w:t>14.2</w:t>
              </w:r>
            </w:ins>
          </w:p>
        </w:tc>
        <w:tc>
          <w:tcPr>
            <w:tcW w:w="1037"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779" w:author="user" w:date="2012-02-29T14:49:00Z"/>
                <w:rFonts w:ascii="Calibri" w:hAnsi="Calibri" w:cs="Calibri"/>
                <w:sz w:val="18"/>
                <w:szCs w:val="18"/>
                <w:lang w:bidi="ne-NP"/>
              </w:rPr>
            </w:pPr>
            <w:ins w:id="7780" w:author="user" w:date="2012-02-29T14:49:00Z">
              <w:r w:rsidRPr="00145B40">
                <w:rPr>
                  <w:rFonts w:ascii="Calibri" w:hAnsi="Calibri" w:cs="Calibri"/>
                  <w:sz w:val="18"/>
                  <w:szCs w:val="18"/>
                  <w:lang w:bidi="ne-NP"/>
                </w:rPr>
                <w:t>2.16</w:t>
              </w:r>
            </w:ins>
          </w:p>
        </w:tc>
        <w:tc>
          <w:tcPr>
            <w:tcW w:w="881"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781" w:author="user" w:date="2012-02-29T14:49:00Z"/>
                <w:rFonts w:ascii="Calibri" w:hAnsi="Calibri" w:cs="Calibri"/>
                <w:sz w:val="18"/>
                <w:szCs w:val="18"/>
                <w:lang w:bidi="ne-NP"/>
              </w:rPr>
            </w:pPr>
            <w:ins w:id="7782" w:author="user" w:date="2012-02-29T14:49:00Z">
              <w:r w:rsidRPr="00145B40">
                <w:rPr>
                  <w:rFonts w:ascii="Calibri" w:hAnsi="Calibri" w:cs="Calibri"/>
                  <w:sz w:val="18"/>
                  <w:szCs w:val="18"/>
                  <w:lang w:bidi="ne-NP"/>
                </w:rPr>
                <w:t>15.93</w:t>
              </w:r>
            </w:ins>
          </w:p>
        </w:tc>
        <w:tc>
          <w:tcPr>
            <w:tcW w:w="583"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783" w:author="user" w:date="2012-02-29T14:49:00Z"/>
                <w:rFonts w:ascii="Calibri" w:hAnsi="Calibri" w:cs="Calibri"/>
                <w:sz w:val="18"/>
                <w:szCs w:val="18"/>
                <w:lang w:bidi="ne-NP"/>
              </w:rPr>
            </w:pPr>
            <w:ins w:id="7784" w:author="user" w:date="2012-02-29T14:49:00Z">
              <w:r w:rsidRPr="00145B40">
                <w:rPr>
                  <w:rFonts w:ascii="Calibri" w:hAnsi="Calibri" w:cs="Calibri"/>
                  <w:sz w:val="18"/>
                  <w:szCs w:val="18"/>
                  <w:lang w:bidi="ne-NP"/>
                </w:rPr>
                <w:t>5.41</w:t>
              </w:r>
            </w:ins>
          </w:p>
        </w:tc>
        <w:tc>
          <w:tcPr>
            <w:tcW w:w="1073"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785" w:author="user" w:date="2012-02-29T14:49:00Z"/>
                <w:rFonts w:ascii="Calibri" w:hAnsi="Calibri" w:cs="Calibri"/>
                <w:sz w:val="18"/>
                <w:szCs w:val="18"/>
                <w:lang w:bidi="ne-NP"/>
              </w:rPr>
            </w:pPr>
            <w:ins w:id="7786" w:author="user" w:date="2012-02-29T14:49:00Z">
              <w:r w:rsidRPr="00145B40">
                <w:rPr>
                  <w:rFonts w:ascii="Calibri" w:hAnsi="Calibri" w:cs="Calibri"/>
                  <w:sz w:val="18"/>
                  <w:szCs w:val="18"/>
                  <w:lang w:bidi="ne-NP"/>
                </w:rPr>
                <w:t>0.45</w:t>
              </w:r>
            </w:ins>
          </w:p>
        </w:tc>
        <w:tc>
          <w:tcPr>
            <w:tcW w:w="747"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787" w:author="user" w:date="2012-02-29T14:49:00Z"/>
                <w:rFonts w:ascii="Calibri" w:hAnsi="Calibri" w:cs="Calibri"/>
                <w:sz w:val="18"/>
                <w:szCs w:val="18"/>
                <w:lang w:bidi="ne-NP"/>
              </w:rPr>
            </w:pPr>
            <w:ins w:id="7788" w:author="user" w:date="2012-02-29T14:49:00Z">
              <w:r w:rsidRPr="00145B40">
                <w:rPr>
                  <w:rFonts w:ascii="Calibri" w:hAnsi="Calibri" w:cs="Calibri"/>
                  <w:sz w:val="18"/>
                  <w:szCs w:val="18"/>
                  <w:lang w:bidi="ne-NP"/>
                </w:rPr>
                <w:t>3.27</w:t>
              </w:r>
            </w:ins>
          </w:p>
        </w:tc>
        <w:tc>
          <w:tcPr>
            <w:tcW w:w="1055"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789" w:author="user" w:date="2012-02-29T14:49:00Z"/>
                <w:rFonts w:ascii="Calibri" w:hAnsi="Calibri" w:cs="Calibri"/>
                <w:sz w:val="18"/>
                <w:szCs w:val="18"/>
                <w:lang w:bidi="ne-NP"/>
              </w:rPr>
            </w:pPr>
            <w:ins w:id="7790" w:author="user" w:date="2012-02-29T14:49:00Z">
              <w:r w:rsidRPr="00145B40">
                <w:rPr>
                  <w:rFonts w:ascii="Calibri" w:hAnsi="Calibri" w:cs="Calibri"/>
                  <w:sz w:val="18"/>
                  <w:szCs w:val="18"/>
                  <w:lang w:bidi="ne-NP"/>
                </w:rPr>
                <w:t>1,18,912</w:t>
              </w:r>
            </w:ins>
          </w:p>
        </w:tc>
      </w:tr>
      <w:tr w:rsidR="002B6273" w:rsidRPr="00145B40" w:rsidTr="0074335E">
        <w:trPr>
          <w:trHeight w:val="300"/>
          <w:ins w:id="7791" w:author="user" w:date="2012-02-29T14:49:00Z"/>
        </w:trPr>
        <w:tc>
          <w:tcPr>
            <w:tcW w:w="1453" w:type="dxa"/>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7792" w:author="user" w:date="2012-02-29T14:49:00Z"/>
                <w:rFonts w:ascii="Calibri" w:hAnsi="Calibri" w:cs="Calibri"/>
                <w:b/>
                <w:bCs/>
                <w:sz w:val="18"/>
                <w:szCs w:val="18"/>
                <w:lang w:bidi="ne-NP"/>
              </w:rPr>
            </w:pPr>
            <w:ins w:id="7793" w:author="user" w:date="2012-02-29T14:49:00Z">
              <w:r w:rsidRPr="00145B40">
                <w:rPr>
                  <w:rFonts w:ascii="Calibri" w:hAnsi="Calibri" w:cs="Calibri"/>
                  <w:b/>
                  <w:bCs/>
                  <w:sz w:val="18"/>
                  <w:szCs w:val="18"/>
                  <w:lang w:bidi="ne-NP"/>
                </w:rPr>
                <w:t>Percentage/Avg.</w:t>
              </w:r>
            </w:ins>
          </w:p>
        </w:tc>
        <w:tc>
          <w:tcPr>
            <w:tcW w:w="686" w:type="dxa"/>
            <w:tcBorders>
              <w:top w:val="nil"/>
              <w:left w:val="nil"/>
              <w:bottom w:val="single" w:sz="4" w:space="0" w:color="auto"/>
              <w:right w:val="single" w:sz="4" w:space="0" w:color="auto"/>
            </w:tcBorders>
            <w:shd w:val="clear" w:color="auto" w:fill="auto"/>
          </w:tcPr>
          <w:p w:rsidR="002B6273" w:rsidRPr="00145B40" w:rsidRDefault="002B6273" w:rsidP="0074335E">
            <w:pPr>
              <w:jc w:val="both"/>
              <w:rPr>
                <w:ins w:id="7794" w:author="user" w:date="2012-02-29T14:49:00Z"/>
                <w:rFonts w:ascii="Calibri" w:hAnsi="Calibri" w:cs="Calibri"/>
                <w:b/>
                <w:bCs/>
                <w:sz w:val="18"/>
                <w:szCs w:val="18"/>
                <w:lang w:bidi="ne-NP"/>
              </w:rPr>
            </w:pPr>
            <w:ins w:id="7795" w:author="user" w:date="2012-02-29T14:49:00Z">
              <w:r w:rsidRPr="00145B40">
                <w:rPr>
                  <w:rFonts w:ascii="Calibri" w:hAnsi="Calibri" w:cs="Calibri"/>
                  <w:b/>
                  <w:bCs/>
                  <w:sz w:val="18"/>
                  <w:szCs w:val="18"/>
                  <w:lang w:bidi="ne-NP"/>
                </w:rPr>
                <w:t>45.58</w:t>
              </w:r>
            </w:ins>
          </w:p>
        </w:tc>
        <w:tc>
          <w:tcPr>
            <w:tcW w:w="947"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796" w:author="user" w:date="2012-02-29T14:49:00Z"/>
                <w:rFonts w:ascii="Calibri" w:hAnsi="Calibri" w:cs="Calibri"/>
                <w:b/>
                <w:bCs/>
                <w:sz w:val="18"/>
                <w:szCs w:val="18"/>
                <w:lang w:bidi="ne-NP"/>
              </w:rPr>
            </w:pPr>
            <w:ins w:id="7797" w:author="user" w:date="2012-02-29T14:49:00Z">
              <w:r w:rsidRPr="00145B40">
                <w:rPr>
                  <w:rFonts w:ascii="Calibri" w:hAnsi="Calibri" w:cs="Calibri"/>
                  <w:b/>
                  <w:bCs/>
                  <w:sz w:val="18"/>
                  <w:szCs w:val="18"/>
                  <w:lang w:bidi="ne-NP"/>
                </w:rPr>
                <w:t>11.05</w:t>
              </w:r>
            </w:ins>
          </w:p>
        </w:tc>
        <w:tc>
          <w:tcPr>
            <w:tcW w:w="1091"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798" w:author="user" w:date="2012-02-29T14:49:00Z"/>
                <w:rFonts w:ascii="Calibri" w:hAnsi="Calibri" w:cs="Calibri"/>
                <w:b/>
                <w:bCs/>
                <w:sz w:val="18"/>
                <w:szCs w:val="18"/>
                <w:lang w:bidi="ne-NP"/>
              </w:rPr>
            </w:pPr>
            <w:ins w:id="7799" w:author="user" w:date="2012-02-29T14:49:00Z">
              <w:r w:rsidRPr="00145B40">
                <w:rPr>
                  <w:rFonts w:ascii="Calibri" w:hAnsi="Calibri" w:cs="Calibri"/>
                  <w:b/>
                  <w:bCs/>
                  <w:sz w:val="18"/>
                  <w:szCs w:val="18"/>
                  <w:lang w:bidi="ne-NP"/>
                </w:rPr>
                <w:t>13.63</w:t>
              </w:r>
            </w:ins>
          </w:p>
        </w:tc>
        <w:tc>
          <w:tcPr>
            <w:tcW w:w="1037"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800" w:author="user" w:date="2012-02-29T14:49:00Z"/>
                <w:rFonts w:ascii="Calibri" w:hAnsi="Calibri" w:cs="Calibri"/>
                <w:b/>
                <w:bCs/>
                <w:sz w:val="18"/>
                <w:szCs w:val="18"/>
                <w:lang w:bidi="ne-NP"/>
              </w:rPr>
            </w:pPr>
            <w:ins w:id="7801" w:author="user" w:date="2012-02-29T14:49:00Z">
              <w:r w:rsidRPr="00145B40">
                <w:rPr>
                  <w:rFonts w:ascii="Calibri" w:hAnsi="Calibri" w:cs="Calibri"/>
                  <w:b/>
                  <w:bCs/>
                  <w:sz w:val="18"/>
                  <w:szCs w:val="18"/>
                  <w:lang w:bidi="ne-NP"/>
                </w:rPr>
                <w:t>6.21</w:t>
              </w:r>
            </w:ins>
          </w:p>
        </w:tc>
        <w:tc>
          <w:tcPr>
            <w:tcW w:w="881"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802" w:author="user" w:date="2012-02-29T14:49:00Z"/>
                <w:rFonts w:ascii="Calibri" w:hAnsi="Calibri" w:cs="Calibri"/>
                <w:b/>
                <w:bCs/>
                <w:sz w:val="18"/>
                <w:szCs w:val="18"/>
                <w:lang w:bidi="ne-NP"/>
              </w:rPr>
            </w:pPr>
            <w:ins w:id="7803" w:author="user" w:date="2012-02-29T14:49:00Z">
              <w:r w:rsidRPr="00145B40">
                <w:rPr>
                  <w:rFonts w:ascii="Calibri" w:hAnsi="Calibri" w:cs="Calibri"/>
                  <w:b/>
                  <w:bCs/>
                  <w:sz w:val="18"/>
                  <w:szCs w:val="18"/>
                  <w:lang w:bidi="ne-NP"/>
                </w:rPr>
                <w:t>13.44</w:t>
              </w:r>
            </w:ins>
          </w:p>
        </w:tc>
        <w:tc>
          <w:tcPr>
            <w:tcW w:w="583"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804" w:author="user" w:date="2012-02-29T14:49:00Z"/>
                <w:rFonts w:ascii="Calibri" w:hAnsi="Calibri" w:cs="Calibri"/>
                <w:b/>
                <w:bCs/>
                <w:sz w:val="18"/>
                <w:szCs w:val="18"/>
                <w:lang w:bidi="ne-NP"/>
              </w:rPr>
            </w:pPr>
            <w:ins w:id="7805" w:author="user" w:date="2012-02-29T14:49:00Z">
              <w:r w:rsidRPr="00145B40">
                <w:rPr>
                  <w:rFonts w:ascii="Calibri" w:hAnsi="Calibri" w:cs="Calibri"/>
                  <w:b/>
                  <w:bCs/>
                  <w:sz w:val="18"/>
                  <w:szCs w:val="18"/>
                  <w:lang w:bidi="ne-NP"/>
                </w:rPr>
                <w:t>5.02</w:t>
              </w:r>
            </w:ins>
          </w:p>
        </w:tc>
        <w:tc>
          <w:tcPr>
            <w:tcW w:w="1073"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806" w:author="user" w:date="2012-02-29T14:49:00Z"/>
                <w:rFonts w:ascii="Calibri" w:hAnsi="Calibri" w:cs="Calibri"/>
                <w:b/>
                <w:bCs/>
                <w:sz w:val="18"/>
                <w:szCs w:val="18"/>
                <w:lang w:bidi="ne-NP"/>
              </w:rPr>
            </w:pPr>
            <w:ins w:id="7807" w:author="user" w:date="2012-02-29T14:49:00Z">
              <w:r w:rsidRPr="00145B40">
                <w:rPr>
                  <w:rFonts w:ascii="Calibri" w:hAnsi="Calibri" w:cs="Calibri"/>
                  <w:b/>
                  <w:bCs/>
                  <w:sz w:val="18"/>
                  <w:szCs w:val="18"/>
                  <w:lang w:bidi="ne-NP"/>
                </w:rPr>
                <w:t>1.32</w:t>
              </w:r>
            </w:ins>
          </w:p>
        </w:tc>
        <w:tc>
          <w:tcPr>
            <w:tcW w:w="747"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808" w:author="user" w:date="2012-02-29T14:49:00Z"/>
                <w:rFonts w:ascii="Calibri" w:hAnsi="Calibri" w:cs="Calibri"/>
                <w:b/>
                <w:bCs/>
                <w:sz w:val="18"/>
                <w:szCs w:val="18"/>
                <w:lang w:bidi="ne-NP"/>
              </w:rPr>
            </w:pPr>
            <w:ins w:id="7809" w:author="user" w:date="2012-02-29T14:49:00Z">
              <w:r w:rsidRPr="00145B40">
                <w:rPr>
                  <w:rFonts w:ascii="Calibri" w:hAnsi="Calibri" w:cs="Calibri"/>
                  <w:b/>
                  <w:bCs/>
                  <w:sz w:val="18"/>
                  <w:szCs w:val="18"/>
                  <w:lang w:bidi="ne-NP"/>
                </w:rPr>
                <w:t>3.68</w:t>
              </w:r>
            </w:ins>
          </w:p>
        </w:tc>
        <w:tc>
          <w:tcPr>
            <w:tcW w:w="1055"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7810" w:author="user" w:date="2012-02-29T14:49:00Z"/>
                <w:rFonts w:ascii="Calibri" w:hAnsi="Calibri" w:cs="Calibri"/>
                <w:b/>
                <w:bCs/>
                <w:sz w:val="18"/>
                <w:szCs w:val="18"/>
                <w:lang w:bidi="ne-NP"/>
              </w:rPr>
            </w:pPr>
            <w:ins w:id="7811" w:author="user" w:date="2012-02-29T14:49:00Z">
              <w:r w:rsidRPr="00145B40">
                <w:rPr>
                  <w:rFonts w:ascii="Calibri" w:hAnsi="Calibri" w:cs="Calibri"/>
                  <w:b/>
                  <w:bCs/>
                  <w:sz w:val="18"/>
                  <w:szCs w:val="18"/>
                  <w:lang w:bidi="ne-NP"/>
                </w:rPr>
                <w:t>1,24,427</w:t>
              </w:r>
            </w:ins>
          </w:p>
        </w:tc>
      </w:tr>
    </w:tbl>
    <w:p w:rsidR="002B6273" w:rsidRPr="007B79B7" w:rsidRDefault="002B6273" w:rsidP="002B6273">
      <w:pPr>
        <w:pStyle w:val="ReportText"/>
        <w:spacing w:line="360" w:lineRule="auto"/>
        <w:ind w:left="0"/>
        <w:rPr>
          <w:ins w:id="7812" w:author="user" w:date="2012-02-29T14:49:00Z"/>
          <w:rFonts w:ascii="Calibri" w:hAnsi="Calibri" w:cs="Calibri"/>
          <w:i/>
          <w:sz w:val="18"/>
          <w:szCs w:val="18"/>
        </w:rPr>
      </w:pPr>
      <w:ins w:id="7813" w:author="user" w:date="2012-02-29T14:49:00Z">
        <w:r w:rsidRPr="007B79B7">
          <w:rPr>
            <w:rFonts w:ascii="Calibri" w:hAnsi="Calibri" w:cs="Calibri"/>
            <w:i/>
            <w:sz w:val="18"/>
            <w:szCs w:val="18"/>
          </w:rPr>
          <w:t>Source: Household Survey, 2011</w:t>
        </w:r>
      </w:ins>
    </w:p>
    <w:p w:rsidR="002B6273" w:rsidRPr="007B79B7" w:rsidRDefault="002B6273" w:rsidP="002B6273">
      <w:pPr>
        <w:pStyle w:val="ReportText"/>
        <w:spacing w:line="300" w:lineRule="auto"/>
        <w:ind w:left="0"/>
        <w:rPr>
          <w:ins w:id="7814" w:author="user" w:date="2012-02-29T14:49:00Z"/>
          <w:rFonts w:ascii="Calibri" w:hAnsi="Calibri" w:cs="Calibri"/>
          <w:b/>
          <w:i/>
          <w:szCs w:val="22"/>
        </w:rPr>
      </w:pPr>
      <w:ins w:id="7815" w:author="user" w:date="2012-02-29T14:49:00Z">
        <w:r w:rsidRPr="007B79B7">
          <w:rPr>
            <w:rFonts w:ascii="Calibri" w:hAnsi="Calibri" w:cs="Calibri"/>
            <w:b/>
            <w:i/>
            <w:szCs w:val="22"/>
          </w:rPr>
          <w:t>Requirement of Average Income of PAFs</w:t>
        </w:r>
      </w:ins>
    </w:p>
    <w:p w:rsidR="002B6273" w:rsidRPr="00EE11A3" w:rsidRDefault="002B6273" w:rsidP="002B6273">
      <w:pPr>
        <w:pStyle w:val="BodyText"/>
        <w:rPr>
          <w:ins w:id="7816" w:author="user" w:date="2012-02-29T14:49:00Z"/>
          <w:rFonts w:ascii="Calibri" w:hAnsi="Calibri" w:cs="Arial"/>
          <w:sz w:val="22"/>
          <w:szCs w:val="22"/>
        </w:rPr>
      </w:pPr>
      <w:ins w:id="7817" w:author="user" w:date="2012-02-29T14:49:00Z">
        <w:r w:rsidRPr="00EE11A3">
          <w:rPr>
            <w:rFonts w:ascii="Calibri" w:hAnsi="Calibri" w:cs="Arial"/>
            <w:sz w:val="22"/>
            <w:szCs w:val="22"/>
          </w:rPr>
          <w:t>The households were asked regarding their required monthly household income in order to meet basic requirements of their family (food, clothing and other basic requirements). Of the respondents, about 61.91% said below NRs. 10000 per month and 24.49% said NRs. 10000 t0 15000 per month and 2.04 % above 25000(Table</w:t>
        </w:r>
        <w:r>
          <w:rPr>
            <w:rFonts w:ascii="Calibri" w:hAnsi="Calibri" w:cs="Arial"/>
            <w:sz w:val="22"/>
            <w:szCs w:val="22"/>
          </w:rPr>
          <w:t>-</w:t>
        </w:r>
        <w:r w:rsidRPr="00EE11A3">
          <w:rPr>
            <w:rFonts w:ascii="Calibri" w:hAnsi="Calibri" w:cs="Arial"/>
            <w:sz w:val="22"/>
            <w:szCs w:val="22"/>
          </w:rPr>
          <w:t xml:space="preserve"> 6.</w:t>
        </w:r>
        <w:r>
          <w:rPr>
            <w:rFonts w:ascii="Calibri" w:hAnsi="Calibri" w:cs="Arial"/>
            <w:sz w:val="22"/>
            <w:szCs w:val="22"/>
          </w:rPr>
          <w:t>36</w:t>
        </w:r>
        <w:r w:rsidRPr="00EE11A3">
          <w:rPr>
            <w:rFonts w:ascii="Calibri" w:hAnsi="Calibri" w:cs="Arial"/>
            <w:sz w:val="22"/>
            <w:szCs w:val="22"/>
          </w:rPr>
          <w:t>).</w:t>
        </w:r>
      </w:ins>
    </w:p>
    <w:p w:rsidR="002B6273" w:rsidRPr="00687982" w:rsidRDefault="002B6273" w:rsidP="002B6273">
      <w:pPr>
        <w:spacing w:line="360" w:lineRule="auto"/>
        <w:jc w:val="both"/>
        <w:rPr>
          <w:ins w:id="7818" w:author="user" w:date="2012-02-29T14:49:00Z"/>
          <w:rFonts w:ascii="Calibri" w:hAnsi="Calibri" w:cs="Calibri"/>
          <w:b/>
          <w:bCs/>
          <w:sz w:val="10"/>
          <w:szCs w:val="10"/>
        </w:rPr>
      </w:pPr>
    </w:p>
    <w:p w:rsidR="002B6273" w:rsidRPr="00261758" w:rsidRDefault="002B6273" w:rsidP="002B6273">
      <w:pPr>
        <w:spacing w:line="360" w:lineRule="auto"/>
        <w:jc w:val="both"/>
        <w:rPr>
          <w:ins w:id="7819" w:author="user" w:date="2012-02-29T14:49:00Z"/>
          <w:rFonts w:ascii="Calibri" w:hAnsi="Calibri" w:cs="Calibri"/>
          <w:b/>
          <w:bCs/>
          <w:sz w:val="20"/>
          <w:szCs w:val="20"/>
        </w:rPr>
      </w:pPr>
      <w:ins w:id="7820" w:author="user" w:date="2012-02-29T14:49:00Z">
        <w:r w:rsidRPr="00261758">
          <w:rPr>
            <w:rFonts w:ascii="Calibri" w:hAnsi="Calibri" w:cs="Calibri"/>
            <w:b/>
            <w:bCs/>
            <w:sz w:val="20"/>
            <w:szCs w:val="20"/>
          </w:rPr>
          <w:t>Table - 6.36: Required Monthly Incomes of the PAFs</w:t>
        </w:r>
      </w:ins>
    </w:p>
    <w:tbl>
      <w:tblPr>
        <w:tblW w:w="8833" w:type="dxa"/>
        <w:tblInd w:w="95" w:type="dxa"/>
        <w:tblLook w:val="04A0"/>
      </w:tblPr>
      <w:tblGrid>
        <w:gridCol w:w="1900"/>
        <w:gridCol w:w="1120"/>
        <w:gridCol w:w="880"/>
        <w:gridCol w:w="1000"/>
        <w:gridCol w:w="1053"/>
        <w:gridCol w:w="1080"/>
        <w:gridCol w:w="900"/>
        <w:gridCol w:w="900"/>
      </w:tblGrid>
      <w:tr w:rsidR="002B6273" w:rsidRPr="00145B40" w:rsidTr="0074335E">
        <w:trPr>
          <w:trHeight w:val="300"/>
          <w:ins w:id="7821" w:author="user" w:date="2012-02-29T14:49:00Z"/>
        </w:trPr>
        <w:tc>
          <w:tcPr>
            <w:tcW w:w="1900" w:type="dxa"/>
            <w:vMerge w:val="restart"/>
            <w:tcBorders>
              <w:top w:val="single" w:sz="4" w:space="0" w:color="auto"/>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7822" w:author="user" w:date="2012-02-29T14:49:00Z"/>
                <w:rFonts w:ascii="Calibri" w:hAnsi="Calibri" w:cs="Calibri"/>
                <w:b/>
                <w:bCs/>
                <w:sz w:val="22"/>
                <w:szCs w:val="22"/>
                <w:lang w:bidi="ne-NP"/>
              </w:rPr>
            </w:pPr>
            <w:ins w:id="7823" w:author="user" w:date="2012-02-29T14:49:00Z">
              <w:r w:rsidRPr="00043E81">
                <w:rPr>
                  <w:rFonts w:ascii="Calibri" w:hAnsi="Calibri" w:cs="Calibri"/>
                  <w:b/>
                  <w:bCs/>
                  <w:sz w:val="22"/>
                  <w:szCs w:val="22"/>
                  <w:lang w:bidi="ne-NP"/>
                </w:rPr>
                <w:t>VDC/Municipality</w:t>
              </w:r>
            </w:ins>
          </w:p>
        </w:tc>
        <w:tc>
          <w:tcPr>
            <w:tcW w:w="6933" w:type="dxa"/>
            <w:gridSpan w:val="7"/>
            <w:tcBorders>
              <w:top w:val="single" w:sz="4" w:space="0" w:color="auto"/>
              <w:left w:val="nil"/>
              <w:bottom w:val="single" w:sz="4" w:space="0" w:color="auto"/>
              <w:right w:val="single" w:sz="4" w:space="0" w:color="auto"/>
            </w:tcBorders>
            <w:shd w:val="clear" w:color="auto" w:fill="auto"/>
          </w:tcPr>
          <w:p w:rsidR="002B6273" w:rsidRPr="00043E81" w:rsidRDefault="002B6273" w:rsidP="0074335E">
            <w:pPr>
              <w:jc w:val="both"/>
              <w:rPr>
                <w:ins w:id="7824" w:author="user" w:date="2012-02-29T14:49:00Z"/>
                <w:rFonts w:ascii="Calibri" w:hAnsi="Calibri" w:cs="Calibri"/>
                <w:b/>
                <w:bCs/>
                <w:sz w:val="22"/>
                <w:szCs w:val="22"/>
                <w:lang w:bidi="ne-NP"/>
              </w:rPr>
            </w:pPr>
            <w:ins w:id="7825" w:author="user" w:date="2012-02-29T14:49:00Z">
              <w:r w:rsidRPr="00043E81">
                <w:rPr>
                  <w:rFonts w:ascii="Calibri" w:hAnsi="Calibri" w:cs="Calibri"/>
                  <w:sz w:val="22"/>
                  <w:szCs w:val="22"/>
                  <w:lang w:bidi="ne-NP"/>
                </w:rPr>
                <w:t xml:space="preserve">                           </w:t>
              </w:r>
              <w:r w:rsidRPr="00043E81">
                <w:rPr>
                  <w:rFonts w:ascii="Calibri" w:hAnsi="Calibri" w:cs="Calibri"/>
                  <w:b/>
                  <w:bCs/>
                  <w:sz w:val="22"/>
                  <w:szCs w:val="22"/>
                  <w:lang w:bidi="ne-NP"/>
                </w:rPr>
                <w:t>HHs by Required Monthly Income</w:t>
              </w:r>
            </w:ins>
          </w:p>
        </w:tc>
      </w:tr>
      <w:tr w:rsidR="002B6273" w:rsidRPr="00145B40" w:rsidTr="0074335E">
        <w:trPr>
          <w:trHeight w:val="345"/>
          <w:ins w:id="7826" w:author="user" w:date="2012-02-29T14:49:00Z"/>
        </w:trPr>
        <w:tc>
          <w:tcPr>
            <w:tcW w:w="1900" w:type="dxa"/>
            <w:vMerge/>
            <w:tcBorders>
              <w:top w:val="single" w:sz="4" w:space="0" w:color="auto"/>
              <w:left w:val="single" w:sz="4" w:space="0" w:color="auto"/>
              <w:bottom w:val="single" w:sz="4" w:space="0" w:color="auto"/>
              <w:right w:val="single" w:sz="4" w:space="0" w:color="auto"/>
            </w:tcBorders>
            <w:vAlign w:val="center"/>
          </w:tcPr>
          <w:p w:rsidR="002B6273" w:rsidRPr="00043E81" w:rsidRDefault="002B6273" w:rsidP="0074335E">
            <w:pPr>
              <w:rPr>
                <w:ins w:id="7827" w:author="user" w:date="2012-02-29T14:49:00Z"/>
                <w:rFonts w:ascii="Calibri" w:hAnsi="Calibri" w:cs="Calibri"/>
                <w:sz w:val="22"/>
                <w:szCs w:val="22"/>
                <w:lang w:bidi="ne-NP"/>
              </w:rPr>
            </w:pPr>
          </w:p>
        </w:tc>
        <w:tc>
          <w:tcPr>
            <w:tcW w:w="1120" w:type="dxa"/>
            <w:tcBorders>
              <w:top w:val="nil"/>
              <w:left w:val="nil"/>
              <w:bottom w:val="single" w:sz="4" w:space="0" w:color="auto"/>
              <w:right w:val="single" w:sz="4" w:space="0" w:color="auto"/>
            </w:tcBorders>
            <w:shd w:val="clear" w:color="auto" w:fill="auto"/>
          </w:tcPr>
          <w:p w:rsidR="002B6273" w:rsidRPr="00043E81" w:rsidRDefault="002B6273" w:rsidP="0074335E">
            <w:pPr>
              <w:jc w:val="both"/>
              <w:rPr>
                <w:ins w:id="7828" w:author="user" w:date="2012-02-29T14:49:00Z"/>
                <w:rFonts w:ascii="Calibri" w:hAnsi="Calibri" w:cs="Calibri"/>
                <w:b/>
                <w:bCs/>
                <w:sz w:val="18"/>
                <w:szCs w:val="18"/>
                <w:lang w:bidi="ne-NP"/>
              </w:rPr>
            </w:pPr>
            <w:ins w:id="7829" w:author="user" w:date="2012-02-29T14:49:00Z">
              <w:r w:rsidRPr="00043E81">
                <w:rPr>
                  <w:rFonts w:ascii="Calibri" w:hAnsi="Calibri" w:cs="Calibri"/>
                  <w:b/>
                  <w:bCs/>
                  <w:sz w:val="18"/>
                  <w:szCs w:val="18"/>
                  <w:lang w:bidi="ne-NP"/>
                </w:rPr>
                <w:t>Upto 5000</w:t>
              </w:r>
            </w:ins>
          </w:p>
        </w:tc>
        <w:tc>
          <w:tcPr>
            <w:tcW w:w="880" w:type="dxa"/>
            <w:tcBorders>
              <w:top w:val="nil"/>
              <w:left w:val="nil"/>
              <w:bottom w:val="single" w:sz="4" w:space="0" w:color="auto"/>
              <w:right w:val="single" w:sz="4" w:space="0" w:color="auto"/>
            </w:tcBorders>
            <w:shd w:val="clear" w:color="auto" w:fill="auto"/>
          </w:tcPr>
          <w:p w:rsidR="002B6273" w:rsidRPr="00043E81" w:rsidRDefault="002B6273" w:rsidP="0074335E">
            <w:pPr>
              <w:jc w:val="both"/>
              <w:rPr>
                <w:ins w:id="7830" w:author="user" w:date="2012-02-29T14:49:00Z"/>
                <w:rFonts w:ascii="Calibri" w:hAnsi="Calibri" w:cs="Calibri"/>
                <w:b/>
                <w:bCs/>
                <w:sz w:val="18"/>
                <w:szCs w:val="18"/>
                <w:lang w:bidi="ne-NP"/>
              </w:rPr>
            </w:pPr>
            <w:ins w:id="7831" w:author="user" w:date="2012-02-29T14:49:00Z">
              <w:r w:rsidRPr="00043E81">
                <w:rPr>
                  <w:rFonts w:ascii="Calibri" w:hAnsi="Calibri" w:cs="Calibri"/>
                  <w:b/>
                  <w:bCs/>
                  <w:sz w:val="18"/>
                  <w:szCs w:val="18"/>
                  <w:lang w:bidi="ne-NP"/>
                </w:rPr>
                <w:t>5-10000</w:t>
              </w:r>
            </w:ins>
          </w:p>
        </w:tc>
        <w:tc>
          <w:tcPr>
            <w:tcW w:w="1000" w:type="dxa"/>
            <w:tcBorders>
              <w:top w:val="nil"/>
              <w:left w:val="nil"/>
              <w:bottom w:val="single" w:sz="4" w:space="0" w:color="auto"/>
              <w:right w:val="single" w:sz="4" w:space="0" w:color="auto"/>
            </w:tcBorders>
            <w:shd w:val="clear" w:color="auto" w:fill="auto"/>
          </w:tcPr>
          <w:p w:rsidR="002B6273" w:rsidRPr="00043E81" w:rsidRDefault="002B6273" w:rsidP="0074335E">
            <w:pPr>
              <w:jc w:val="both"/>
              <w:rPr>
                <w:ins w:id="7832" w:author="user" w:date="2012-02-29T14:49:00Z"/>
                <w:rFonts w:ascii="Calibri" w:hAnsi="Calibri" w:cs="Calibri"/>
                <w:b/>
                <w:bCs/>
                <w:sz w:val="18"/>
                <w:szCs w:val="18"/>
                <w:lang w:bidi="ne-NP"/>
              </w:rPr>
            </w:pPr>
            <w:ins w:id="7833" w:author="user" w:date="2012-02-29T14:49:00Z">
              <w:r w:rsidRPr="00043E81">
                <w:rPr>
                  <w:rFonts w:ascii="Calibri" w:hAnsi="Calibri" w:cs="Calibri"/>
                  <w:b/>
                  <w:bCs/>
                  <w:sz w:val="18"/>
                  <w:szCs w:val="18"/>
                  <w:lang w:bidi="ne-NP"/>
                </w:rPr>
                <w:t>10-15000</w:t>
              </w:r>
            </w:ins>
          </w:p>
        </w:tc>
        <w:tc>
          <w:tcPr>
            <w:tcW w:w="1053" w:type="dxa"/>
            <w:tcBorders>
              <w:top w:val="nil"/>
              <w:left w:val="nil"/>
              <w:bottom w:val="single" w:sz="4" w:space="0" w:color="auto"/>
              <w:right w:val="single" w:sz="4" w:space="0" w:color="auto"/>
            </w:tcBorders>
            <w:shd w:val="clear" w:color="auto" w:fill="auto"/>
          </w:tcPr>
          <w:p w:rsidR="002B6273" w:rsidRPr="00043E81" w:rsidRDefault="002B6273" w:rsidP="0074335E">
            <w:pPr>
              <w:jc w:val="both"/>
              <w:rPr>
                <w:ins w:id="7834" w:author="user" w:date="2012-02-29T14:49:00Z"/>
                <w:rFonts w:ascii="Calibri" w:hAnsi="Calibri" w:cs="Calibri"/>
                <w:b/>
                <w:bCs/>
                <w:sz w:val="18"/>
                <w:szCs w:val="18"/>
                <w:lang w:bidi="ne-NP"/>
              </w:rPr>
            </w:pPr>
            <w:ins w:id="7835" w:author="user" w:date="2012-02-29T14:49:00Z">
              <w:r w:rsidRPr="00043E81">
                <w:rPr>
                  <w:rFonts w:ascii="Calibri" w:hAnsi="Calibri" w:cs="Calibri"/>
                  <w:b/>
                  <w:bCs/>
                  <w:sz w:val="18"/>
                  <w:szCs w:val="18"/>
                  <w:lang w:bidi="ne-NP"/>
                </w:rPr>
                <w:t>15-20000</w:t>
              </w:r>
            </w:ins>
          </w:p>
        </w:tc>
        <w:tc>
          <w:tcPr>
            <w:tcW w:w="1080" w:type="dxa"/>
            <w:tcBorders>
              <w:top w:val="nil"/>
              <w:left w:val="nil"/>
              <w:bottom w:val="single" w:sz="4" w:space="0" w:color="auto"/>
              <w:right w:val="single" w:sz="4" w:space="0" w:color="auto"/>
            </w:tcBorders>
            <w:shd w:val="clear" w:color="auto" w:fill="auto"/>
          </w:tcPr>
          <w:p w:rsidR="002B6273" w:rsidRPr="00043E81" w:rsidRDefault="002B6273" w:rsidP="0074335E">
            <w:pPr>
              <w:jc w:val="both"/>
              <w:rPr>
                <w:ins w:id="7836" w:author="user" w:date="2012-02-29T14:49:00Z"/>
                <w:rFonts w:ascii="Calibri" w:hAnsi="Calibri" w:cs="Calibri"/>
                <w:b/>
                <w:bCs/>
                <w:sz w:val="18"/>
                <w:szCs w:val="18"/>
                <w:lang w:bidi="ne-NP"/>
              </w:rPr>
            </w:pPr>
            <w:ins w:id="7837" w:author="user" w:date="2012-02-29T14:49:00Z">
              <w:r w:rsidRPr="00043E81">
                <w:rPr>
                  <w:rFonts w:ascii="Calibri" w:hAnsi="Calibri" w:cs="Calibri"/>
                  <w:b/>
                  <w:bCs/>
                  <w:sz w:val="18"/>
                  <w:szCs w:val="18"/>
                  <w:lang w:bidi="ne-NP"/>
                </w:rPr>
                <w:t>20-25000</w:t>
              </w:r>
            </w:ins>
          </w:p>
        </w:tc>
        <w:tc>
          <w:tcPr>
            <w:tcW w:w="900" w:type="dxa"/>
            <w:tcBorders>
              <w:top w:val="nil"/>
              <w:left w:val="nil"/>
              <w:bottom w:val="single" w:sz="4" w:space="0" w:color="auto"/>
              <w:right w:val="single" w:sz="4" w:space="0" w:color="auto"/>
            </w:tcBorders>
            <w:shd w:val="clear" w:color="auto" w:fill="auto"/>
          </w:tcPr>
          <w:p w:rsidR="002B6273" w:rsidRPr="00043E81" w:rsidRDefault="002B6273" w:rsidP="0074335E">
            <w:pPr>
              <w:jc w:val="both"/>
              <w:rPr>
                <w:ins w:id="7838" w:author="user" w:date="2012-02-29T14:49:00Z"/>
                <w:rFonts w:ascii="Calibri" w:hAnsi="Calibri" w:cs="Calibri"/>
                <w:b/>
                <w:bCs/>
                <w:sz w:val="18"/>
                <w:szCs w:val="18"/>
                <w:lang w:bidi="ne-NP"/>
              </w:rPr>
            </w:pPr>
            <w:ins w:id="7839" w:author="user" w:date="2012-02-29T14:49:00Z">
              <w:r w:rsidRPr="00043E81">
                <w:rPr>
                  <w:rFonts w:ascii="Calibri" w:hAnsi="Calibri" w:cs="Calibri"/>
                  <w:b/>
                  <w:bCs/>
                  <w:sz w:val="18"/>
                  <w:szCs w:val="18"/>
                  <w:lang w:bidi="ne-NP"/>
                </w:rPr>
                <w:t>&gt;25000</w:t>
              </w:r>
            </w:ins>
          </w:p>
        </w:tc>
        <w:tc>
          <w:tcPr>
            <w:tcW w:w="900" w:type="dxa"/>
            <w:tcBorders>
              <w:top w:val="nil"/>
              <w:left w:val="nil"/>
              <w:bottom w:val="single" w:sz="4" w:space="0" w:color="auto"/>
              <w:right w:val="single" w:sz="4" w:space="0" w:color="auto"/>
            </w:tcBorders>
            <w:shd w:val="clear" w:color="auto" w:fill="auto"/>
          </w:tcPr>
          <w:p w:rsidR="002B6273" w:rsidRPr="00043E81" w:rsidRDefault="002B6273" w:rsidP="0074335E">
            <w:pPr>
              <w:jc w:val="both"/>
              <w:rPr>
                <w:ins w:id="7840" w:author="user" w:date="2012-02-29T14:49:00Z"/>
                <w:rFonts w:ascii="Calibri" w:hAnsi="Calibri" w:cs="Calibri"/>
                <w:b/>
                <w:bCs/>
                <w:sz w:val="18"/>
                <w:szCs w:val="18"/>
                <w:lang w:bidi="ne-NP"/>
              </w:rPr>
            </w:pPr>
            <w:ins w:id="7841" w:author="user" w:date="2012-02-29T14:49:00Z">
              <w:r w:rsidRPr="00043E81">
                <w:rPr>
                  <w:rFonts w:ascii="Calibri" w:hAnsi="Calibri" w:cs="Calibri"/>
                  <w:b/>
                  <w:bCs/>
                  <w:sz w:val="18"/>
                  <w:szCs w:val="18"/>
                  <w:lang w:bidi="ne-NP"/>
                </w:rPr>
                <w:t>Total</w:t>
              </w:r>
            </w:ins>
          </w:p>
        </w:tc>
      </w:tr>
      <w:tr w:rsidR="002B6273" w:rsidRPr="00145B40" w:rsidTr="0074335E">
        <w:trPr>
          <w:trHeight w:val="300"/>
          <w:ins w:id="7842" w:author="user" w:date="2012-02-29T14:49:00Z"/>
        </w:trPr>
        <w:tc>
          <w:tcPr>
            <w:tcW w:w="1900"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7843" w:author="user" w:date="2012-02-29T14:49:00Z"/>
                <w:rFonts w:ascii="Calibri" w:hAnsi="Calibri" w:cs="Calibri"/>
                <w:sz w:val="20"/>
                <w:szCs w:val="20"/>
                <w:lang w:bidi="ne-NP"/>
              </w:rPr>
            </w:pPr>
            <w:smartTag w:uri="urn:schemas-microsoft-com:office:smarttags" w:element="place">
              <w:smartTag w:uri="urn:schemas-microsoft-com:office:smarttags" w:element="PlaceName">
                <w:ins w:id="7844" w:author="user" w:date="2012-02-29T14:49:00Z">
                  <w:r w:rsidRPr="00043E81">
                    <w:rPr>
                      <w:rFonts w:ascii="Calibri" w:hAnsi="Calibri" w:cs="Calibri"/>
                      <w:sz w:val="20"/>
                      <w:szCs w:val="20"/>
                      <w:lang w:bidi="ne-NP"/>
                    </w:rPr>
                    <w:t>Hetauda</w:t>
                  </w:r>
                </w:ins>
              </w:smartTag>
              <w:ins w:id="7845" w:author="user" w:date="2012-02-29T14:49:00Z">
                <w:r w:rsidRPr="00043E81">
                  <w:rPr>
                    <w:rFonts w:ascii="Calibri" w:hAnsi="Calibri" w:cs="Calibri"/>
                    <w:sz w:val="20"/>
                    <w:szCs w:val="20"/>
                    <w:lang w:bidi="ne-NP"/>
                  </w:rPr>
                  <w:t xml:space="preserve"> </w:t>
                </w:r>
                <w:smartTag w:uri="urn:schemas-microsoft-com:office:smarttags" w:element="PlaceType">
                  <w:r w:rsidRPr="00043E81">
                    <w:rPr>
                      <w:rFonts w:ascii="Calibri" w:hAnsi="Calibri" w:cs="Calibri"/>
                      <w:sz w:val="20"/>
                      <w:szCs w:val="20"/>
                      <w:lang w:bidi="ne-NP"/>
                    </w:rPr>
                    <w:t>Municipality</w:t>
                  </w:r>
                </w:smartTag>
              </w:ins>
            </w:smartTag>
            <w:ins w:id="7846" w:author="user" w:date="2012-02-29T14:49:00Z">
              <w:r w:rsidRPr="00043E81">
                <w:rPr>
                  <w:rFonts w:ascii="Calibri" w:hAnsi="Calibri" w:cs="Calibri"/>
                  <w:sz w:val="20"/>
                  <w:szCs w:val="20"/>
                  <w:lang w:bidi="ne-NP"/>
                </w:rPr>
                <w:t xml:space="preserve"> </w:t>
              </w:r>
            </w:ins>
          </w:p>
        </w:tc>
        <w:tc>
          <w:tcPr>
            <w:tcW w:w="112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847" w:author="user" w:date="2012-02-29T14:49:00Z"/>
                <w:rFonts w:ascii="Calibri" w:hAnsi="Calibri" w:cs="Calibri"/>
                <w:sz w:val="20"/>
                <w:szCs w:val="20"/>
                <w:lang w:bidi="ne-NP"/>
              </w:rPr>
            </w:pPr>
            <w:ins w:id="7848" w:author="user" w:date="2012-02-29T14:49:00Z">
              <w:r w:rsidRPr="00043E81">
                <w:rPr>
                  <w:rFonts w:ascii="Calibri" w:hAnsi="Calibri" w:cs="Calibri"/>
                  <w:sz w:val="20"/>
                  <w:szCs w:val="20"/>
                  <w:lang w:bidi="ne-NP"/>
                </w:rPr>
                <w:t>2</w:t>
              </w:r>
            </w:ins>
          </w:p>
        </w:tc>
        <w:tc>
          <w:tcPr>
            <w:tcW w:w="88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849" w:author="user" w:date="2012-02-29T14:49:00Z"/>
                <w:rFonts w:ascii="Calibri" w:hAnsi="Calibri" w:cs="Calibri"/>
                <w:sz w:val="20"/>
                <w:szCs w:val="20"/>
                <w:lang w:bidi="ne-NP"/>
              </w:rPr>
            </w:pPr>
            <w:ins w:id="7850" w:author="user" w:date="2012-02-29T14:49:00Z">
              <w:r w:rsidRPr="00043E81">
                <w:rPr>
                  <w:rFonts w:ascii="Calibri" w:hAnsi="Calibri" w:cs="Calibri"/>
                  <w:sz w:val="20"/>
                  <w:szCs w:val="20"/>
                  <w:lang w:bidi="ne-NP"/>
                </w:rPr>
                <w:t>3</w:t>
              </w:r>
            </w:ins>
          </w:p>
        </w:tc>
        <w:tc>
          <w:tcPr>
            <w:tcW w:w="100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851" w:author="user" w:date="2012-02-29T14:49:00Z"/>
                <w:rFonts w:ascii="Calibri" w:hAnsi="Calibri" w:cs="Calibri"/>
                <w:sz w:val="20"/>
                <w:szCs w:val="20"/>
                <w:lang w:bidi="ne-NP"/>
              </w:rPr>
            </w:pPr>
            <w:ins w:id="7852" w:author="user" w:date="2012-02-29T14:49:00Z">
              <w:r w:rsidRPr="00043E81">
                <w:rPr>
                  <w:rFonts w:ascii="Calibri" w:hAnsi="Calibri" w:cs="Calibri"/>
                  <w:sz w:val="20"/>
                  <w:szCs w:val="20"/>
                  <w:lang w:bidi="ne-NP"/>
                </w:rPr>
                <w:t>-</w:t>
              </w:r>
            </w:ins>
          </w:p>
        </w:tc>
        <w:tc>
          <w:tcPr>
            <w:tcW w:w="1053"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853" w:author="user" w:date="2012-02-29T14:49:00Z"/>
                <w:rFonts w:ascii="Calibri" w:hAnsi="Calibri" w:cs="Calibri"/>
                <w:sz w:val="20"/>
                <w:szCs w:val="20"/>
                <w:lang w:bidi="ne-NP"/>
              </w:rPr>
            </w:pPr>
            <w:ins w:id="7854" w:author="user" w:date="2012-02-29T14:49:00Z">
              <w:r w:rsidRPr="00043E81">
                <w:rPr>
                  <w:rFonts w:ascii="Calibri" w:hAnsi="Calibri" w:cs="Calibri"/>
                  <w:sz w:val="20"/>
                  <w:szCs w:val="20"/>
                  <w:lang w:bidi="ne-NP"/>
                </w:rPr>
                <w:t>-</w:t>
              </w:r>
            </w:ins>
          </w:p>
        </w:tc>
        <w:tc>
          <w:tcPr>
            <w:tcW w:w="108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855" w:author="user" w:date="2012-02-29T14:49:00Z"/>
                <w:rFonts w:ascii="Calibri" w:hAnsi="Calibri" w:cs="Calibri"/>
                <w:sz w:val="20"/>
                <w:szCs w:val="20"/>
                <w:lang w:bidi="ne-NP"/>
              </w:rPr>
            </w:pPr>
            <w:ins w:id="7856" w:author="user" w:date="2012-02-29T14:49:00Z">
              <w:r w:rsidRPr="00043E81">
                <w:rPr>
                  <w:rFonts w:ascii="Calibri" w:hAnsi="Calibri" w:cs="Calibri"/>
                  <w:sz w:val="20"/>
                  <w:szCs w:val="20"/>
                  <w:lang w:bidi="ne-NP"/>
                </w:rPr>
                <w:t>-</w:t>
              </w:r>
            </w:ins>
          </w:p>
        </w:tc>
        <w:tc>
          <w:tcPr>
            <w:tcW w:w="90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857" w:author="user" w:date="2012-02-29T14:49:00Z"/>
                <w:rFonts w:ascii="Calibri" w:hAnsi="Calibri" w:cs="Calibri"/>
                <w:sz w:val="20"/>
                <w:szCs w:val="20"/>
                <w:lang w:bidi="ne-NP"/>
              </w:rPr>
            </w:pPr>
            <w:ins w:id="7858" w:author="user" w:date="2012-02-29T14:49:00Z">
              <w:r w:rsidRPr="00043E81">
                <w:rPr>
                  <w:rFonts w:ascii="Calibri" w:hAnsi="Calibri" w:cs="Calibri"/>
                  <w:sz w:val="20"/>
                  <w:szCs w:val="20"/>
                  <w:lang w:bidi="ne-NP"/>
                </w:rPr>
                <w:t>2</w:t>
              </w:r>
            </w:ins>
          </w:p>
        </w:tc>
        <w:tc>
          <w:tcPr>
            <w:tcW w:w="90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859" w:author="user" w:date="2012-02-29T14:49:00Z"/>
                <w:rFonts w:ascii="Calibri" w:hAnsi="Calibri" w:cs="Calibri"/>
                <w:sz w:val="20"/>
                <w:szCs w:val="20"/>
                <w:lang w:bidi="ne-NP"/>
              </w:rPr>
            </w:pPr>
            <w:ins w:id="7860" w:author="user" w:date="2012-02-29T14:49:00Z">
              <w:r w:rsidRPr="00043E81">
                <w:rPr>
                  <w:rFonts w:ascii="Calibri" w:hAnsi="Calibri" w:cs="Calibri"/>
                  <w:sz w:val="20"/>
                  <w:szCs w:val="20"/>
                  <w:lang w:bidi="ne-NP"/>
                </w:rPr>
                <w:t>7</w:t>
              </w:r>
            </w:ins>
          </w:p>
        </w:tc>
      </w:tr>
      <w:tr w:rsidR="002B6273" w:rsidRPr="00145B40" w:rsidTr="0074335E">
        <w:trPr>
          <w:trHeight w:val="300"/>
          <w:ins w:id="7861" w:author="user" w:date="2012-02-29T14:49:00Z"/>
        </w:trPr>
        <w:tc>
          <w:tcPr>
            <w:tcW w:w="1900"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7862" w:author="user" w:date="2012-02-29T14:49:00Z"/>
                <w:rFonts w:ascii="Calibri" w:hAnsi="Calibri" w:cs="Calibri"/>
                <w:sz w:val="20"/>
                <w:szCs w:val="20"/>
                <w:lang w:bidi="ne-NP"/>
              </w:rPr>
            </w:pPr>
            <w:ins w:id="7863" w:author="user" w:date="2012-02-29T14:49:00Z">
              <w:r w:rsidRPr="00043E81">
                <w:rPr>
                  <w:rFonts w:ascii="Calibri" w:hAnsi="Calibri" w:cs="Calibri"/>
                  <w:sz w:val="20"/>
                  <w:szCs w:val="20"/>
                  <w:lang w:bidi="ne-NP"/>
                </w:rPr>
                <w:t>Basamadi</w:t>
              </w:r>
            </w:ins>
          </w:p>
        </w:tc>
        <w:tc>
          <w:tcPr>
            <w:tcW w:w="112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864" w:author="user" w:date="2012-02-29T14:49:00Z"/>
                <w:rFonts w:ascii="Calibri" w:hAnsi="Calibri" w:cs="Calibri"/>
                <w:sz w:val="20"/>
                <w:szCs w:val="20"/>
                <w:lang w:bidi="ne-NP"/>
              </w:rPr>
            </w:pPr>
            <w:ins w:id="7865" w:author="user" w:date="2012-02-29T14:49:00Z">
              <w:r w:rsidRPr="00043E81">
                <w:rPr>
                  <w:rFonts w:ascii="Calibri" w:hAnsi="Calibri" w:cs="Calibri"/>
                  <w:sz w:val="20"/>
                  <w:szCs w:val="20"/>
                  <w:lang w:bidi="ne-NP"/>
                </w:rPr>
                <w:t>2</w:t>
              </w:r>
            </w:ins>
          </w:p>
        </w:tc>
        <w:tc>
          <w:tcPr>
            <w:tcW w:w="88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866" w:author="user" w:date="2012-02-29T14:49:00Z"/>
                <w:rFonts w:ascii="Calibri" w:hAnsi="Calibri" w:cs="Calibri"/>
                <w:sz w:val="20"/>
                <w:szCs w:val="20"/>
                <w:lang w:bidi="ne-NP"/>
              </w:rPr>
            </w:pPr>
            <w:ins w:id="7867" w:author="user" w:date="2012-02-29T14:49:00Z">
              <w:r w:rsidRPr="00043E81">
                <w:rPr>
                  <w:rFonts w:ascii="Calibri" w:hAnsi="Calibri" w:cs="Calibri"/>
                  <w:sz w:val="20"/>
                  <w:szCs w:val="20"/>
                  <w:lang w:bidi="ne-NP"/>
                </w:rPr>
                <w:t>11</w:t>
              </w:r>
            </w:ins>
          </w:p>
        </w:tc>
        <w:tc>
          <w:tcPr>
            <w:tcW w:w="100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868" w:author="user" w:date="2012-02-29T14:49:00Z"/>
                <w:rFonts w:ascii="Calibri" w:hAnsi="Calibri" w:cs="Calibri"/>
                <w:sz w:val="20"/>
                <w:szCs w:val="20"/>
                <w:lang w:bidi="ne-NP"/>
              </w:rPr>
            </w:pPr>
            <w:ins w:id="7869" w:author="user" w:date="2012-02-29T14:49:00Z">
              <w:r w:rsidRPr="00043E81">
                <w:rPr>
                  <w:rFonts w:ascii="Calibri" w:hAnsi="Calibri" w:cs="Calibri"/>
                  <w:sz w:val="20"/>
                  <w:szCs w:val="20"/>
                  <w:lang w:bidi="ne-NP"/>
                </w:rPr>
                <w:t>7</w:t>
              </w:r>
            </w:ins>
          </w:p>
        </w:tc>
        <w:tc>
          <w:tcPr>
            <w:tcW w:w="1053"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870" w:author="user" w:date="2012-02-29T14:49:00Z"/>
                <w:rFonts w:ascii="Calibri" w:hAnsi="Calibri" w:cs="Calibri"/>
                <w:sz w:val="20"/>
                <w:szCs w:val="20"/>
                <w:lang w:bidi="ne-NP"/>
              </w:rPr>
            </w:pPr>
            <w:ins w:id="7871" w:author="user" w:date="2012-02-29T14:49:00Z">
              <w:r w:rsidRPr="00043E81">
                <w:rPr>
                  <w:rFonts w:ascii="Calibri" w:hAnsi="Calibri" w:cs="Calibri"/>
                  <w:sz w:val="20"/>
                  <w:szCs w:val="20"/>
                  <w:lang w:bidi="ne-NP"/>
                </w:rPr>
                <w:t>4</w:t>
              </w:r>
            </w:ins>
          </w:p>
        </w:tc>
        <w:tc>
          <w:tcPr>
            <w:tcW w:w="108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872" w:author="user" w:date="2012-02-29T14:49:00Z"/>
                <w:rFonts w:ascii="Calibri" w:hAnsi="Calibri" w:cs="Calibri"/>
                <w:sz w:val="20"/>
                <w:szCs w:val="20"/>
                <w:lang w:bidi="ne-NP"/>
              </w:rPr>
            </w:pPr>
            <w:ins w:id="7873" w:author="user" w:date="2012-02-29T14:49:00Z">
              <w:r w:rsidRPr="00043E81">
                <w:rPr>
                  <w:rFonts w:ascii="Calibri" w:hAnsi="Calibri" w:cs="Calibri"/>
                  <w:sz w:val="20"/>
                  <w:szCs w:val="20"/>
                  <w:lang w:bidi="ne-NP"/>
                </w:rPr>
                <w:t>2</w:t>
              </w:r>
            </w:ins>
          </w:p>
        </w:tc>
        <w:tc>
          <w:tcPr>
            <w:tcW w:w="90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874" w:author="user" w:date="2012-02-29T14:49:00Z"/>
                <w:rFonts w:ascii="Calibri" w:hAnsi="Calibri" w:cs="Calibri"/>
                <w:sz w:val="20"/>
                <w:szCs w:val="20"/>
                <w:lang w:bidi="ne-NP"/>
              </w:rPr>
            </w:pPr>
            <w:ins w:id="7875" w:author="user" w:date="2012-02-29T14:49:00Z">
              <w:r w:rsidRPr="00043E81">
                <w:rPr>
                  <w:rFonts w:ascii="Calibri" w:hAnsi="Calibri" w:cs="Calibri"/>
                  <w:sz w:val="20"/>
                  <w:szCs w:val="20"/>
                  <w:lang w:bidi="ne-NP"/>
                </w:rPr>
                <w:t>1</w:t>
              </w:r>
            </w:ins>
          </w:p>
        </w:tc>
        <w:tc>
          <w:tcPr>
            <w:tcW w:w="90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876" w:author="user" w:date="2012-02-29T14:49:00Z"/>
                <w:rFonts w:ascii="Calibri" w:hAnsi="Calibri" w:cs="Calibri"/>
                <w:sz w:val="20"/>
                <w:szCs w:val="20"/>
                <w:lang w:bidi="ne-NP"/>
              </w:rPr>
            </w:pPr>
            <w:ins w:id="7877" w:author="user" w:date="2012-02-29T14:49:00Z">
              <w:r w:rsidRPr="00043E81">
                <w:rPr>
                  <w:rFonts w:ascii="Calibri" w:hAnsi="Calibri" w:cs="Calibri"/>
                  <w:sz w:val="20"/>
                  <w:szCs w:val="20"/>
                  <w:lang w:bidi="ne-NP"/>
                </w:rPr>
                <w:t>27</w:t>
              </w:r>
            </w:ins>
          </w:p>
        </w:tc>
      </w:tr>
      <w:tr w:rsidR="002B6273" w:rsidRPr="00145B40" w:rsidTr="0074335E">
        <w:trPr>
          <w:trHeight w:val="300"/>
          <w:ins w:id="7878" w:author="user" w:date="2012-02-29T14:49:00Z"/>
        </w:trPr>
        <w:tc>
          <w:tcPr>
            <w:tcW w:w="1900"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7879" w:author="user" w:date="2012-02-29T14:49:00Z"/>
                <w:rFonts w:ascii="Calibri" w:hAnsi="Calibri" w:cs="Calibri"/>
                <w:sz w:val="20"/>
                <w:szCs w:val="20"/>
                <w:lang w:bidi="ne-NP"/>
              </w:rPr>
            </w:pPr>
            <w:ins w:id="7880" w:author="user" w:date="2012-02-29T14:49:00Z">
              <w:r w:rsidRPr="00043E81">
                <w:rPr>
                  <w:rFonts w:ascii="Calibri" w:hAnsi="Calibri" w:cs="Calibri"/>
                  <w:sz w:val="20"/>
                  <w:szCs w:val="20"/>
                  <w:lang w:bidi="ne-NP"/>
                </w:rPr>
                <w:t>Manahari</w:t>
              </w:r>
            </w:ins>
          </w:p>
        </w:tc>
        <w:tc>
          <w:tcPr>
            <w:tcW w:w="112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881" w:author="user" w:date="2012-02-29T14:49:00Z"/>
                <w:rFonts w:ascii="Calibri" w:hAnsi="Calibri" w:cs="Calibri"/>
                <w:sz w:val="20"/>
                <w:szCs w:val="20"/>
                <w:lang w:bidi="ne-NP"/>
              </w:rPr>
            </w:pPr>
            <w:ins w:id="7882" w:author="user" w:date="2012-02-29T14:49:00Z">
              <w:r w:rsidRPr="00043E81">
                <w:rPr>
                  <w:rFonts w:ascii="Calibri" w:hAnsi="Calibri" w:cs="Calibri"/>
                  <w:sz w:val="20"/>
                  <w:szCs w:val="20"/>
                  <w:lang w:bidi="ne-NP"/>
                </w:rPr>
                <w:t>8</w:t>
              </w:r>
            </w:ins>
          </w:p>
        </w:tc>
        <w:tc>
          <w:tcPr>
            <w:tcW w:w="88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883" w:author="user" w:date="2012-02-29T14:49:00Z"/>
                <w:rFonts w:ascii="Calibri" w:hAnsi="Calibri" w:cs="Calibri"/>
                <w:sz w:val="20"/>
                <w:szCs w:val="20"/>
                <w:lang w:bidi="ne-NP"/>
              </w:rPr>
            </w:pPr>
            <w:ins w:id="7884" w:author="user" w:date="2012-02-29T14:49:00Z">
              <w:r w:rsidRPr="00043E81">
                <w:rPr>
                  <w:rFonts w:ascii="Calibri" w:hAnsi="Calibri" w:cs="Calibri"/>
                  <w:sz w:val="20"/>
                  <w:szCs w:val="20"/>
                  <w:lang w:bidi="ne-NP"/>
                </w:rPr>
                <w:t>21</w:t>
              </w:r>
            </w:ins>
          </w:p>
        </w:tc>
        <w:tc>
          <w:tcPr>
            <w:tcW w:w="100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885" w:author="user" w:date="2012-02-29T14:49:00Z"/>
                <w:rFonts w:ascii="Calibri" w:hAnsi="Calibri" w:cs="Calibri"/>
                <w:sz w:val="20"/>
                <w:szCs w:val="20"/>
                <w:lang w:bidi="ne-NP"/>
              </w:rPr>
            </w:pPr>
            <w:ins w:id="7886" w:author="user" w:date="2012-02-29T14:49:00Z">
              <w:r w:rsidRPr="00043E81">
                <w:rPr>
                  <w:rFonts w:ascii="Calibri" w:hAnsi="Calibri" w:cs="Calibri"/>
                  <w:sz w:val="20"/>
                  <w:szCs w:val="20"/>
                  <w:lang w:bidi="ne-NP"/>
                </w:rPr>
                <w:t>14</w:t>
              </w:r>
            </w:ins>
          </w:p>
        </w:tc>
        <w:tc>
          <w:tcPr>
            <w:tcW w:w="1053"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887" w:author="user" w:date="2012-02-29T14:49:00Z"/>
                <w:rFonts w:ascii="Calibri" w:hAnsi="Calibri" w:cs="Calibri"/>
                <w:sz w:val="20"/>
                <w:szCs w:val="20"/>
                <w:lang w:bidi="ne-NP"/>
              </w:rPr>
            </w:pPr>
            <w:ins w:id="7888" w:author="user" w:date="2012-02-29T14:49:00Z">
              <w:r w:rsidRPr="00043E81">
                <w:rPr>
                  <w:rFonts w:ascii="Calibri" w:hAnsi="Calibri" w:cs="Calibri"/>
                  <w:sz w:val="20"/>
                  <w:szCs w:val="20"/>
                  <w:lang w:bidi="ne-NP"/>
                </w:rPr>
                <w:t>7</w:t>
              </w:r>
            </w:ins>
          </w:p>
        </w:tc>
        <w:tc>
          <w:tcPr>
            <w:tcW w:w="108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889" w:author="user" w:date="2012-02-29T14:49:00Z"/>
                <w:rFonts w:ascii="Calibri" w:hAnsi="Calibri" w:cs="Calibri"/>
                <w:sz w:val="20"/>
                <w:szCs w:val="20"/>
                <w:lang w:bidi="ne-NP"/>
              </w:rPr>
            </w:pPr>
            <w:ins w:id="7890" w:author="user" w:date="2012-02-29T14:49:00Z">
              <w:r w:rsidRPr="00043E81">
                <w:rPr>
                  <w:rFonts w:ascii="Calibri" w:hAnsi="Calibri" w:cs="Calibri"/>
                  <w:sz w:val="20"/>
                  <w:szCs w:val="20"/>
                  <w:lang w:bidi="ne-NP"/>
                </w:rPr>
                <w:t>1</w:t>
              </w:r>
            </w:ins>
          </w:p>
        </w:tc>
        <w:tc>
          <w:tcPr>
            <w:tcW w:w="90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891" w:author="user" w:date="2012-02-29T14:49:00Z"/>
                <w:rFonts w:ascii="Calibri" w:hAnsi="Calibri" w:cs="Calibri"/>
                <w:sz w:val="20"/>
                <w:szCs w:val="20"/>
                <w:lang w:bidi="ne-NP"/>
              </w:rPr>
            </w:pPr>
            <w:ins w:id="7892" w:author="user" w:date="2012-02-29T14:49:00Z">
              <w:r w:rsidRPr="00043E81">
                <w:rPr>
                  <w:rFonts w:ascii="Calibri" w:hAnsi="Calibri" w:cs="Calibri"/>
                  <w:sz w:val="20"/>
                  <w:szCs w:val="20"/>
                  <w:lang w:bidi="ne-NP"/>
                </w:rPr>
                <w:t>-</w:t>
              </w:r>
            </w:ins>
          </w:p>
        </w:tc>
        <w:tc>
          <w:tcPr>
            <w:tcW w:w="90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893" w:author="user" w:date="2012-02-29T14:49:00Z"/>
                <w:rFonts w:ascii="Calibri" w:hAnsi="Calibri" w:cs="Calibri"/>
                <w:sz w:val="20"/>
                <w:szCs w:val="20"/>
                <w:lang w:bidi="ne-NP"/>
              </w:rPr>
            </w:pPr>
            <w:ins w:id="7894" w:author="user" w:date="2012-02-29T14:49:00Z">
              <w:r w:rsidRPr="00043E81">
                <w:rPr>
                  <w:rFonts w:ascii="Calibri" w:hAnsi="Calibri" w:cs="Calibri"/>
                  <w:sz w:val="20"/>
                  <w:szCs w:val="20"/>
                  <w:lang w:bidi="ne-NP"/>
                </w:rPr>
                <w:t>51</w:t>
              </w:r>
            </w:ins>
          </w:p>
        </w:tc>
      </w:tr>
      <w:tr w:rsidR="002B6273" w:rsidRPr="00145B40" w:rsidTr="0074335E">
        <w:trPr>
          <w:trHeight w:val="300"/>
          <w:ins w:id="7895" w:author="user" w:date="2012-02-29T14:49:00Z"/>
        </w:trPr>
        <w:tc>
          <w:tcPr>
            <w:tcW w:w="1900"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7896" w:author="user" w:date="2012-02-29T14:49:00Z"/>
                <w:rFonts w:ascii="Calibri" w:hAnsi="Calibri" w:cs="Calibri"/>
                <w:sz w:val="20"/>
                <w:szCs w:val="20"/>
                <w:lang w:bidi="ne-NP"/>
              </w:rPr>
            </w:pPr>
            <w:ins w:id="7897" w:author="user" w:date="2012-02-29T14:49:00Z">
              <w:r w:rsidRPr="00043E81">
                <w:rPr>
                  <w:rFonts w:ascii="Calibri" w:hAnsi="Calibri" w:cs="Calibri"/>
                  <w:sz w:val="20"/>
                  <w:szCs w:val="20"/>
                  <w:lang w:bidi="ne-NP"/>
                </w:rPr>
                <w:t>Birendranagar</w:t>
              </w:r>
            </w:ins>
          </w:p>
        </w:tc>
        <w:tc>
          <w:tcPr>
            <w:tcW w:w="112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898" w:author="user" w:date="2012-02-29T14:49:00Z"/>
                <w:rFonts w:ascii="Calibri" w:hAnsi="Calibri" w:cs="Calibri"/>
                <w:sz w:val="20"/>
                <w:szCs w:val="20"/>
                <w:lang w:bidi="ne-NP"/>
              </w:rPr>
            </w:pPr>
            <w:ins w:id="7899" w:author="user" w:date="2012-02-29T14:49:00Z">
              <w:r w:rsidRPr="00043E81">
                <w:rPr>
                  <w:rFonts w:ascii="Calibri" w:hAnsi="Calibri" w:cs="Calibri"/>
                  <w:sz w:val="20"/>
                  <w:szCs w:val="20"/>
                  <w:lang w:bidi="ne-NP"/>
                </w:rPr>
                <w:t>3</w:t>
              </w:r>
            </w:ins>
          </w:p>
        </w:tc>
        <w:tc>
          <w:tcPr>
            <w:tcW w:w="88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900" w:author="user" w:date="2012-02-29T14:49:00Z"/>
                <w:rFonts w:ascii="Calibri" w:hAnsi="Calibri" w:cs="Calibri"/>
                <w:sz w:val="20"/>
                <w:szCs w:val="20"/>
                <w:lang w:bidi="ne-NP"/>
              </w:rPr>
            </w:pPr>
            <w:ins w:id="7901" w:author="user" w:date="2012-02-29T14:49:00Z">
              <w:r w:rsidRPr="00043E81">
                <w:rPr>
                  <w:rFonts w:ascii="Calibri" w:hAnsi="Calibri" w:cs="Calibri"/>
                  <w:sz w:val="20"/>
                  <w:szCs w:val="20"/>
                  <w:lang w:bidi="ne-NP"/>
                </w:rPr>
                <w:t>9</w:t>
              </w:r>
            </w:ins>
          </w:p>
        </w:tc>
        <w:tc>
          <w:tcPr>
            <w:tcW w:w="100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902" w:author="user" w:date="2012-02-29T14:49:00Z"/>
                <w:rFonts w:ascii="Calibri" w:hAnsi="Calibri" w:cs="Calibri"/>
                <w:sz w:val="20"/>
                <w:szCs w:val="20"/>
                <w:lang w:bidi="ne-NP"/>
              </w:rPr>
            </w:pPr>
            <w:ins w:id="7903" w:author="user" w:date="2012-02-29T14:49:00Z">
              <w:r w:rsidRPr="00043E81">
                <w:rPr>
                  <w:rFonts w:ascii="Calibri" w:hAnsi="Calibri" w:cs="Calibri"/>
                  <w:sz w:val="20"/>
                  <w:szCs w:val="20"/>
                  <w:lang w:bidi="ne-NP"/>
                </w:rPr>
                <w:t>7</w:t>
              </w:r>
            </w:ins>
          </w:p>
        </w:tc>
        <w:tc>
          <w:tcPr>
            <w:tcW w:w="1053"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904" w:author="user" w:date="2012-02-29T14:49:00Z"/>
                <w:rFonts w:ascii="Calibri" w:hAnsi="Calibri" w:cs="Calibri"/>
                <w:sz w:val="20"/>
                <w:szCs w:val="20"/>
                <w:lang w:bidi="ne-NP"/>
              </w:rPr>
            </w:pPr>
            <w:ins w:id="7905" w:author="user" w:date="2012-02-29T14:49:00Z">
              <w:r w:rsidRPr="00043E81">
                <w:rPr>
                  <w:rFonts w:ascii="Calibri" w:hAnsi="Calibri" w:cs="Calibri"/>
                  <w:sz w:val="20"/>
                  <w:szCs w:val="20"/>
                  <w:lang w:bidi="ne-NP"/>
                </w:rPr>
                <w:t>-</w:t>
              </w:r>
            </w:ins>
          </w:p>
        </w:tc>
        <w:tc>
          <w:tcPr>
            <w:tcW w:w="108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906" w:author="user" w:date="2012-02-29T14:49:00Z"/>
                <w:rFonts w:ascii="Calibri" w:hAnsi="Calibri" w:cs="Calibri"/>
                <w:sz w:val="20"/>
                <w:szCs w:val="20"/>
                <w:lang w:bidi="ne-NP"/>
              </w:rPr>
            </w:pPr>
            <w:ins w:id="7907" w:author="user" w:date="2012-02-29T14:49:00Z">
              <w:r w:rsidRPr="00043E81">
                <w:rPr>
                  <w:rFonts w:ascii="Calibri" w:hAnsi="Calibri" w:cs="Calibri"/>
                  <w:sz w:val="20"/>
                  <w:szCs w:val="20"/>
                  <w:lang w:bidi="ne-NP"/>
                </w:rPr>
                <w:t>1</w:t>
              </w:r>
            </w:ins>
          </w:p>
        </w:tc>
        <w:tc>
          <w:tcPr>
            <w:tcW w:w="90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908" w:author="user" w:date="2012-02-29T14:49:00Z"/>
                <w:rFonts w:ascii="Calibri" w:hAnsi="Calibri" w:cs="Calibri"/>
                <w:sz w:val="20"/>
                <w:szCs w:val="20"/>
                <w:lang w:bidi="ne-NP"/>
              </w:rPr>
            </w:pPr>
            <w:ins w:id="7909" w:author="user" w:date="2012-02-29T14:49:00Z">
              <w:r w:rsidRPr="00043E81">
                <w:rPr>
                  <w:rFonts w:ascii="Calibri" w:hAnsi="Calibri" w:cs="Calibri"/>
                  <w:sz w:val="20"/>
                  <w:szCs w:val="20"/>
                  <w:lang w:bidi="ne-NP"/>
                </w:rPr>
                <w:t>-</w:t>
              </w:r>
            </w:ins>
          </w:p>
        </w:tc>
        <w:tc>
          <w:tcPr>
            <w:tcW w:w="90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910" w:author="user" w:date="2012-02-29T14:49:00Z"/>
                <w:rFonts w:ascii="Calibri" w:hAnsi="Calibri" w:cs="Calibri"/>
                <w:sz w:val="20"/>
                <w:szCs w:val="20"/>
                <w:lang w:bidi="ne-NP"/>
              </w:rPr>
            </w:pPr>
            <w:ins w:id="7911" w:author="user" w:date="2012-02-29T14:49:00Z">
              <w:r w:rsidRPr="00043E81">
                <w:rPr>
                  <w:rFonts w:ascii="Calibri" w:hAnsi="Calibri" w:cs="Calibri"/>
                  <w:sz w:val="20"/>
                  <w:szCs w:val="20"/>
                  <w:lang w:bidi="ne-NP"/>
                </w:rPr>
                <w:t>20</w:t>
              </w:r>
            </w:ins>
          </w:p>
        </w:tc>
      </w:tr>
      <w:tr w:rsidR="002B6273" w:rsidRPr="00145B40" w:rsidTr="0074335E">
        <w:trPr>
          <w:trHeight w:val="300"/>
          <w:ins w:id="7912" w:author="user" w:date="2012-02-29T14:49:00Z"/>
        </w:trPr>
        <w:tc>
          <w:tcPr>
            <w:tcW w:w="1900"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7913" w:author="user" w:date="2012-02-29T14:49:00Z"/>
                <w:rFonts w:ascii="Calibri" w:hAnsi="Calibri" w:cs="Calibri"/>
                <w:sz w:val="20"/>
                <w:szCs w:val="20"/>
                <w:lang w:bidi="ne-NP"/>
              </w:rPr>
            </w:pPr>
            <w:ins w:id="7914" w:author="user" w:date="2012-02-29T14:49:00Z">
              <w:r w:rsidRPr="00043E81">
                <w:rPr>
                  <w:rFonts w:ascii="Calibri" w:hAnsi="Calibri" w:cs="Calibri"/>
                  <w:sz w:val="20"/>
                  <w:szCs w:val="20"/>
                  <w:lang w:bidi="ne-NP"/>
                </w:rPr>
                <w:t>Chainpur</w:t>
              </w:r>
            </w:ins>
          </w:p>
        </w:tc>
        <w:tc>
          <w:tcPr>
            <w:tcW w:w="112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915" w:author="user" w:date="2012-02-29T14:49:00Z"/>
                <w:rFonts w:ascii="Calibri" w:hAnsi="Calibri" w:cs="Calibri"/>
                <w:sz w:val="20"/>
                <w:szCs w:val="20"/>
                <w:lang w:bidi="ne-NP"/>
              </w:rPr>
            </w:pPr>
            <w:ins w:id="7916" w:author="user" w:date="2012-02-29T14:49:00Z">
              <w:r w:rsidRPr="00043E81">
                <w:rPr>
                  <w:rFonts w:ascii="Calibri" w:hAnsi="Calibri" w:cs="Calibri"/>
                  <w:sz w:val="20"/>
                  <w:szCs w:val="20"/>
                  <w:lang w:bidi="ne-NP"/>
                </w:rPr>
                <w:t>5</w:t>
              </w:r>
            </w:ins>
          </w:p>
        </w:tc>
        <w:tc>
          <w:tcPr>
            <w:tcW w:w="88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917" w:author="user" w:date="2012-02-29T14:49:00Z"/>
                <w:rFonts w:ascii="Calibri" w:hAnsi="Calibri" w:cs="Calibri"/>
                <w:sz w:val="20"/>
                <w:szCs w:val="20"/>
                <w:lang w:bidi="ne-NP"/>
              </w:rPr>
            </w:pPr>
            <w:ins w:id="7918" w:author="user" w:date="2012-02-29T14:49:00Z">
              <w:r w:rsidRPr="00043E81">
                <w:rPr>
                  <w:rFonts w:ascii="Calibri" w:hAnsi="Calibri" w:cs="Calibri"/>
                  <w:sz w:val="20"/>
                  <w:szCs w:val="20"/>
                  <w:lang w:bidi="ne-NP"/>
                </w:rPr>
                <w:t>11</w:t>
              </w:r>
            </w:ins>
          </w:p>
        </w:tc>
        <w:tc>
          <w:tcPr>
            <w:tcW w:w="100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919" w:author="user" w:date="2012-02-29T14:49:00Z"/>
                <w:rFonts w:ascii="Calibri" w:hAnsi="Calibri" w:cs="Calibri"/>
                <w:sz w:val="20"/>
                <w:szCs w:val="20"/>
                <w:lang w:bidi="ne-NP"/>
              </w:rPr>
            </w:pPr>
            <w:ins w:id="7920" w:author="user" w:date="2012-02-29T14:49:00Z">
              <w:r w:rsidRPr="00043E81">
                <w:rPr>
                  <w:rFonts w:ascii="Calibri" w:hAnsi="Calibri" w:cs="Calibri"/>
                  <w:sz w:val="20"/>
                  <w:szCs w:val="20"/>
                  <w:lang w:bidi="ne-NP"/>
                </w:rPr>
                <w:t>1</w:t>
              </w:r>
            </w:ins>
          </w:p>
        </w:tc>
        <w:tc>
          <w:tcPr>
            <w:tcW w:w="1053"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921" w:author="user" w:date="2012-02-29T14:49:00Z"/>
                <w:rFonts w:ascii="Calibri" w:hAnsi="Calibri" w:cs="Calibri"/>
                <w:sz w:val="20"/>
                <w:szCs w:val="20"/>
                <w:lang w:bidi="ne-NP"/>
              </w:rPr>
            </w:pPr>
            <w:ins w:id="7922" w:author="user" w:date="2012-02-29T14:49:00Z">
              <w:r w:rsidRPr="00043E81">
                <w:rPr>
                  <w:rFonts w:ascii="Calibri" w:hAnsi="Calibri" w:cs="Calibri"/>
                  <w:sz w:val="20"/>
                  <w:szCs w:val="20"/>
                  <w:lang w:bidi="ne-NP"/>
                </w:rPr>
                <w:t>-</w:t>
              </w:r>
            </w:ins>
          </w:p>
        </w:tc>
        <w:tc>
          <w:tcPr>
            <w:tcW w:w="108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923" w:author="user" w:date="2012-02-29T14:49:00Z"/>
                <w:rFonts w:ascii="Calibri" w:hAnsi="Calibri" w:cs="Calibri"/>
                <w:sz w:val="20"/>
                <w:szCs w:val="20"/>
                <w:lang w:bidi="ne-NP"/>
              </w:rPr>
            </w:pPr>
            <w:ins w:id="7924" w:author="user" w:date="2012-02-29T14:49:00Z">
              <w:r w:rsidRPr="00043E81">
                <w:rPr>
                  <w:rFonts w:ascii="Calibri" w:hAnsi="Calibri" w:cs="Calibri"/>
                  <w:sz w:val="20"/>
                  <w:szCs w:val="20"/>
                  <w:lang w:bidi="ne-NP"/>
                </w:rPr>
                <w:t>1</w:t>
              </w:r>
            </w:ins>
          </w:p>
        </w:tc>
        <w:tc>
          <w:tcPr>
            <w:tcW w:w="90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925" w:author="user" w:date="2012-02-29T14:49:00Z"/>
                <w:rFonts w:ascii="Calibri" w:hAnsi="Calibri" w:cs="Calibri"/>
                <w:sz w:val="20"/>
                <w:szCs w:val="20"/>
                <w:lang w:bidi="ne-NP"/>
              </w:rPr>
            </w:pPr>
            <w:ins w:id="7926" w:author="user" w:date="2012-02-29T14:49:00Z">
              <w:r w:rsidRPr="00043E81">
                <w:rPr>
                  <w:rFonts w:ascii="Calibri" w:hAnsi="Calibri" w:cs="Calibri"/>
                  <w:sz w:val="20"/>
                  <w:szCs w:val="20"/>
                  <w:lang w:bidi="ne-NP"/>
                </w:rPr>
                <w:t>-</w:t>
              </w:r>
            </w:ins>
          </w:p>
        </w:tc>
        <w:tc>
          <w:tcPr>
            <w:tcW w:w="90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927" w:author="user" w:date="2012-02-29T14:49:00Z"/>
                <w:rFonts w:ascii="Calibri" w:hAnsi="Calibri" w:cs="Calibri"/>
                <w:sz w:val="20"/>
                <w:szCs w:val="20"/>
                <w:lang w:bidi="ne-NP"/>
              </w:rPr>
            </w:pPr>
            <w:ins w:id="7928" w:author="user" w:date="2012-02-29T14:49:00Z">
              <w:r w:rsidRPr="00043E81">
                <w:rPr>
                  <w:rFonts w:ascii="Calibri" w:hAnsi="Calibri" w:cs="Calibri"/>
                  <w:sz w:val="20"/>
                  <w:szCs w:val="20"/>
                  <w:lang w:bidi="ne-NP"/>
                </w:rPr>
                <w:t>18</w:t>
              </w:r>
            </w:ins>
          </w:p>
        </w:tc>
      </w:tr>
      <w:tr w:rsidR="002B6273" w:rsidRPr="00145B40" w:rsidTr="0074335E">
        <w:trPr>
          <w:trHeight w:val="300"/>
          <w:ins w:id="7929" w:author="user" w:date="2012-02-29T14:49:00Z"/>
        </w:trPr>
        <w:tc>
          <w:tcPr>
            <w:tcW w:w="1900"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7930" w:author="user" w:date="2012-02-29T14:49:00Z"/>
                <w:rFonts w:ascii="Calibri" w:hAnsi="Calibri" w:cs="Calibri"/>
                <w:sz w:val="20"/>
                <w:szCs w:val="20"/>
                <w:lang w:bidi="ne-NP"/>
              </w:rPr>
            </w:pPr>
            <w:ins w:id="7931" w:author="user" w:date="2012-02-29T14:49:00Z">
              <w:r w:rsidRPr="00043E81">
                <w:rPr>
                  <w:rFonts w:ascii="Calibri" w:hAnsi="Calibri" w:cs="Calibri"/>
                  <w:sz w:val="20"/>
                  <w:szCs w:val="20"/>
                  <w:lang w:bidi="ne-NP"/>
                </w:rPr>
                <w:t>Jutpani</w:t>
              </w:r>
            </w:ins>
          </w:p>
        </w:tc>
        <w:tc>
          <w:tcPr>
            <w:tcW w:w="112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932" w:author="user" w:date="2012-02-29T14:49:00Z"/>
                <w:rFonts w:ascii="Calibri" w:hAnsi="Calibri" w:cs="Calibri"/>
                <w:sz w:val="20"/>
                <w:szCs w:val="20"/>
                <w:lang w:bidi="ne-NP"/>
              </w:rPr>
            </w:pPr>
            <w:ins w:id="7933" w:author="user" w:date="2012-02-29T14:49:00Z">
              <w:r w:rsidRPr="00043E81">
                <w:rPr>
                  <w:rFonts w:ascii="Calibri" w:hAnsi="Calibri" w:cs="Calibri"/>
                  <w:sz w:val="20"/>
                  <w:szCs w:val="20"/>
                  <w:lang w:bidi="ne-NP"/>
                </w:rPr>
                <w:t>3</w:t>
              </w:r>
            </w:ins>
          </w:p>
        </w:tc>
        <w:tc>
          <w:tcPr>
            <w:tcW w:w="88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934" w:author="user" w:date="2012-02-29T14:49:00Z"/>
                <w:rFonts w:ascii="Calibri" w:hAnsi="Calibri" w:cs="Calibri"/>
                <w:sz w:val="20"/>
                <w:szCs w:val="20"/>
                <w:lang w:bidi="ne-NP"/>
              </w:rPr>
            </w:pPr>
            <w:ins w:id="7935" w:author="user" w:date="2012-02-29T14:49:00Z">
              <w:r w:rsidRPr="00043E81">
                <w:rPr>
                  <w:rFonts w:ascii="Calibri" w:hAnsi="Calibri" w:cs="Calibri"/>
                  <w:sz w:val="20"/>
                  <w:szCs w:val="20"/>
                  <w:lang w:bidi="ne-NP"/>
                </w:rPr>
                <w:t>1</w:t>
              </w:r>
            </w:ins>
          </w:p>
        </w:tc>
        <w:tc>
          <w:tcPr>
            <w:tcW w:w="100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936" w:author="user" w:date="2012-02-29T14:49:00Z"/>
                <w:rFonts w:ascii="Calibri" w:hAnsi="Calibri" w:cs="Calibri"/>
                <w:sz w:val="20"/>
                <w:szCs w:val="20"/>
                <w:lang w:bidi="ne-NP"/>
              </w:rPr>
            </w:pPr>
            <w:ins w:id="7937" w:author="user" w:date="2012-02-29T14:49:00Z">
              <w:r w:rsidRPr="00043E81">
                <w:rPr>
                  <w:rFonts w:ascii="Calibri" w:hAnsi="Calibri" w:cs="Calibri"/>
                  <w:sz w:val="20"/>
                  <w:szCs w:val="20"/>
                  <w:lang w:bidi="ne-NP"/>
                </w:rPr>
                <w:t>2</w:t>
              </w:r>
            </w:ins>
          </w:p>
        </w:tc>
        <w:tc>
          <w:tcPr>
            <w:tcW w:w="1053"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938" w:author="user" w:date="2012-02-29T14:49:00Z"/>
                <w:rFonts w:ascii="Calibri" w:hAnsi="Calibri" w:cs="Calibri"/>
                <w:sz w:val="20"/>
                <w:szCs w:val="20"/>
                <w:lang w:bidi="ne-NP"/>
              </w:rPr>
            </w:pPr>
            <w:ins w:id="7939" w:author="user" w:date="2012-02-29T14:49:00Z">
              <w:r w:rsidRPr="00043E81">
                <w:rPr>
                  <w:rFonts w:ascii="Calibri" w:hAnsi="Calibri" w:cs="Calibri"/>
                  <w:sz w:val="20"/>
                  <w:szCs w:val="20"/>
                  <w:lang w:bidi="ne-NP"/>
                </w:rPr>
                <w:t>-</w:t>
              </w:r>
            </w:ins>
          </w:p>
        </w:tc>
        <w:tc>
          <w:tcPr>
            <w:tcW w:w="108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940" w:author="user" w:date="2012-02-29T14:49:00Z"/>
                <w:rFonts w:ascii="Calibri" w:hAnsi="Calibri" w:cs="Calibri"/>
                <w:sz w:val="20"/>
                <w:szCs w:val="20"/>
                <w:lang w:bidi="ne-NP"/>
              </w:rPr>
            </w:pPr>
            <w:ins w:id="7941" w:author="user" w:date="2012-02-29T14:49:00Z">
              <w:r w:rsidRPr="00043E81">
                <w:rPr>
                  <w:rFonts w:ascii="Calibri" w:hAnsi="Calibri" w:cs="Calibri"/>
                  <w:sz w:val="20"/>
                  <w:szCs w:val="20"/>
                  <w:lang w:bidi="ne-NP"/>
                </w:rPr>
                <w:t>-</w:t>
              </w:r>
            </w:ins>
          </w:p>
        </w:tc>
        <w:tc>
          <w:tcPr>
            <w:tcW w:w="90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942" w:author="user" w:date="2012-02-29T14:49:00Z"/>
                <w:rFonts w:ascii="Calibri" w:hAnsi="Calibri" w:cs="Calibri"/>
                <w:sz w:val="20"/>
                <w:szCs w:val="20"/>
                <w:lang w:bidi="ne-NP"/>
              </w:rPr>
            </w:pPr>
            <w:ins w:id="7943" w:author="user" w:date="2012-02-29T14:49:00Z">
              <w:r w:rsidRPr="00043E81">
                <w:rPr>
                  <w:rFonts w:ascii="Calibri" w:hAnsi="Calibri" w:cs="Calibri"/>
                  <w:sz w:val="20"/>
                  <w:szCs w:val="20"/>
                  <w:lang w:bidi="ne-NP"/>
                </w:rPr>
                <w:t>-</w:t>
              </w:r>
            </w:ins>
          </w:p>
        </w:tc>
        <w:tc>
          <w:tcPr>
            <w:tcW w:w="90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944" w:author="user" w:date="2012-02-29T14:49:00Z"/>
                <w:rFonts w:ascii="Calibri" w:hAnsi="Calibri" w:cs="Calibri"/>
                <w:sz w:val="20"/>
                <w:szCs w:val="20"/>
                <w:lang w:bidi="ne-NP"/>
              </w:rPr>
            </w:pPr>
            <w:ins w:id="7945" w:author="user" w:date="2012-02-29T14:49:00Z">
              <w:r w:rsidRPr="00043E81">
                <w:rPr>
                  <w:rFonts w:ascii="Calibri" w:hAnsi="Calibri" w:cs="Calibri"/>
                  <w:sz w:val="20"/>
                  <w:szCs w:val="20"/>
                  <w:lang w:bidi="ne-NP"/>
                </w:rPr>
                <w:t>6</w:t>
              </w:r>
            </w:ins>
          </w:p>
        </w:tc>
      </w:tr>
      <w:tr w:rsidR="002B6273" w:rsidRPr="00145B40" w:rsidTr="0074335E">
        <w:trPr>
          <w:trHeight w:val="300"/>
          <w:ins w:id="7946" w:author="user" w:date="2012-02-29T14:49:00Z"/>
        </w:trPr>
        <w:tc>
          <w:tcPr>
            <w:tcW w:w="1900" w:type="dxa"/>
            <w:tcBorders>
              <w:top w:val="nil"/>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7947" w:author="user" w:date="2012-02-29T14:49:00Z"/>
                <w:rFonts w:ascii="Calibri" w:hAnsi="Calibri" w:cs="Calibri"/>
                <w:sz w:val="20"/>
                <w:szCs w:val="20"/>
                <w:lang w:bidi="ne-NP"/>
              </w:rPr>
            </w:pPr>
            <w:ins w:id="7948" w:author="user" w:date="2012-02-29T14:49:00Z">
              <w:r w:rsidRPr="00043E81">
                <w:rPr>
                  <w:rFonts w:ascii="Calibri" w:hAnsi="Calibri" w:cs="Calibri"/>
                  <w:sz w:val="20"/>
                  <w:szCs w:val="20"/>
                  <w:lang w:bidi="ne-NP"/>
                </w:rPr>
                <w:t>Piple</w:t>
              </w:r>
            </w:ins>
          </w:p>
        </w:tc>
        <w:tc>
          <w:tcPr>
            <w:tcW w:w="112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949" w:author="user" w:date="2012-02-29T14:49:00Z"/>
                <w:rFonts w:ascii="Calibri" w:hAnsi="Calibri" w:cs="Calibri"/>
                <w:sz w:val="20"/>
                <w:szCs w:val="20"/>
                <w:lang w:bidi="ne-NP"/>
              </w:rPr>
            </w:pPr>
            <w:ins w:id="7950" w:author="user" w:date="2012-02-29T14:49:00Z">
              <w:r w:rsidRPr="00043E81">
                <w:rPr>
                  <w:rFonts w:ascii="Calibri" w:hAnsi="Calibri" w:cs="Calibri"/>
                  <w:sz w:val="20"/>
                  <w:szCs w:val="20"/>
                  <w:lang w:bidi="ne-NP"/>
                </w:rPr>
                <w:t>3</w:t>
              </w:r>
            </w:ins>
          </w:p>
        </w:tc>
        <w:tc>
          <w:tcPr>
            <w:tcW w:w="88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951" w:author="user" w:date="2012-02-29T14:49:00Z"/>
                <w:rFonts w:ascii="Calibri" w:hAnsi="Calibri" w:cs="Calibri"/>
                <w:sz w:val="20"/>
                <w:szCs w:val="20"/>
                <w:lang w:bidi="ne-NP"/>
              </w:rPr>
            </w:pPr>
            <w:ins w:id="7952" w:author="user" w:date="2012-02-29T14:49:00Z">
              <w:r w:rsidRPr="00043E81">
                <w:rPr>
                  <w:rFonts w:ascii="Calibri" w:hAnsi="Calibri" w:cs="Calibri"/>
                  <w:sz w:val="20"/>
                  <w:szCs w:val="20"/>
                  <w:lang w:bidi="ne-NP"/>
                </w:rPr>
                <w:t>8</w:t>
              </w:r>
            </w:ins>
          </w:p>
        </w:tc>
        <w:tc>
          <w:tcPr>
            <w:tcW w:w="100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953" w:author="user" w:date="2012-02-29T14:49:00Z"/>
                <w:rFonts w:ascii="Calibri" w:hAnsi="Calibri" w:cs="Calibri"/>
                <w:sz w:val="20"/>
                <w:szCs w:val="20"/>
                <w:lang w:bidi="ne-NP"/>
              </w:rPr>
            </w:pPr>
            <w:ins w:id="7954" w:author="user" w:date="2012-02-29T14:49:00Z">
              <w:r w:rsidRPr="00043E81">
                <w:rPr>
                  <w:rFonts w:ascii="Calibri" w:hAnsi="Calibri" w:cs="Calibri"/>
                  <w:sz w:val="20"/>
                  <w:szCs w:val="20"/>
                  <w:lang w:bidi="ne-NP"/>
                </w:rPr>
                <w:t>3</w:t>
              </w:r>
            </w:ins>
          </w:p>
        </w:tc>
        <w:tc>
          <w:tcPr>
            <w:tcW w:w="1053"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955" w:author="user" w:date="2012-02-29T14:49:00Z"/>
                <w:rFonts w:ascii="Calibri" w:hAnsi="Calibri" w:cs="Calibri"/>
                <w:sz w:val="20"/>
                <w:szCs w:val="20"/>
                <w:lang w:bidi="ne-NP"/>
              </w:rPr>
            </w:pPr>
            <w:ins w:id="7956" w:author="user" w:date="2012-02-29T14:49:00Z">
              <w:r w:rsidRPr="00043E81">
                <w:rPr>
                  <w:rFonts w:ascii="Calibri" w:hAnsi="Calibri" w:cs="Calibri"/>
                  <w:sz w:val="20"/>
                  <w:szCs w:val="20"/>
                  <w:lang w:bidi="ne-NP"/>
                </w:rPr>
                <w:t>-</w:t>
              </w:r>
            </w:ins>
          </w:p>
        </w:tc>
        <w:tc>
          <w:tcPr>
            <w:tcW w:w="108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957" w:author="user" w:date="2012-02-29T14:49:00Z"/>
                <w:rFonts w:ascii="Calibri" w:hAnsi="Calibri" w:cs="Calibri"/>
                <w:sz w:val="20"/>
                <w:szCs w:val="20"/>
                <w:lang w:bidi="ne-NP"/>
              </w:rPr>
            </w:pPr>
            <w:ins w:id="7958" w:author="user" w:date="2012-02-29T14:49:00Z">
              <w:r w:rsidRPr="00043E81">
                <w:rPr>
                  <w:rFonts w:ascii="Calibri" w:hAnsi="Calibri" w:cs="Calibri"/>
                  <w:sz w:val="20"/>
                  <w:szCs w:val="20"/>
                  <w:lang w:bidi="ne-NP"/>
                </w:rPr>
                <w:t>-</w:t>
              </w:r>
            </w:ins>
          </w:p>
        </w:tc>
        <w:tc>
          <w:tcPr>
            <w:tcW w:w="90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959" w:author="user" w:date="2012-02-29T14:49:00Z"/>
                <w:rFonts w:ascii="Calibri" w:hAnsi="Calibri" w:cs="Calibri"/>
                <w:sz w:val="20"/>
                <w:szCs w:val="20"/>
                <w:lang w:bidi="ne-NP"/>
              </w:rPr>
            </w:pPr>
            <w:ins w:id="7960" w:author="user" w:date="2012-02-29T14:49:00Z">
              <w:r w:rsidRPr="00043E81">
                <w:rPr>
                  <w:rFonts w:ascii="Calibri" w:hAnsi="Calibri" w:cs="Calibri"/>
                  <w:sz w:val="20"/>
                  <w:szCs w:val="20"/>
                  <w:lang w:bidi="ne-NP"/>
                </w:rPr>
                <w:t>-</w:t>
              </w:r>
            </w:ins>
          </w:p>
        </w:tc>
        <w:tc>
          <w:tcPr>
            <w:tcW w:w="900" w:type="dxa"/>
            <w:tcBorders>
              <w:top w:val="nil"/>
              <w:left w:val="nil"/>
              <w:bottom w:val="single" w:sz="4" w:space="0" w:color="auto"/>
              <w:right w:val="single" w:sz="4" w:space="0" w:color="auto"/>
            </w:tcBorders>
            <w:shd w:val="clear" w:color="auto" w:fill="auto"/>
          </w:tcPr>
          <w:p w:rsidR="002B6273" w:rsidRPr="00043E81" w:rsidRDefault="002B6273" w:rsidP="0074335E">
            <w:pPr>
              <w:jc w:val="center"/>
              <w:rPr>
                <w:ins w:id="7961" w:author="user" w:date="2012-02-29T14:49:00Z"/>
                <w:rFonts w:ascii="Calibri" w:hAnsi="Calibri" w:cs="Calibri"/>
                <w:sz w:val="20"/>
                <w:szCs w:val="20"/>
                <w:lang w:bidi="ne-NP"/>
              </w:rPr>
            </w:pPr>
            <w:ins w:id="7962" w:author="user" w:date="2012-02-29T14:49:00Z">
              <w:r w:rsidRPr="00043E81">
                <w:rPr>
                  <w:rFonts w:ascii="Calibri" w:hAnsi="Calibri" w:cs="Calibri"/>
                  <w:sz w:val="20"/>
                  <w:szCs w:val="20"/>
                  <w:lang w:bidi="ne-NP"/>
                </w:rPr>
                <w:t>14</w:t>
              </w:r>
            </w:ins>
          </w:p>
        </w:tc>
      </w:tr>
      <w:tr w:rsidR="002B6273" w:rsidRPr="00043E81" w:rsidTr="0074335E">
        <w:trPr>
          <w:trHeight w:val="300"/>
          <w:ins w:id="7963" w:author="user" w:date="2012-02-29T14:49:00Z"/>
        </w:trPr>
        <w:tc>
          <w:tcPr>
            <w:tcW w:w="1900" w:type="dxa"/>
            <w:tcBorders>
              <w:top w:val="single" w:sz="4" w:space="0" w:color="auto"/>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7964" w:author="user" w:date="2012-02-29T14:49:00Z"/>
                <w:rFonts w:ascii="Calibri" w:hAnsi="Calibri" w:cs="Calibri"/>
                <w:sz w:val="20"/>
                <w:szCs w:val="20"/>
                <w:lang w:bidi="ne-NP"/>
              </w:rPr>
            </w:pPr>
            <w:ins w:id="7965" w:author="user" w:date="2012-02-29T14:49:00Z">
              <w:r w:rsidRPr="00043E81">
                <w:rPr>
                  <w:rFonts w:ascii="Calibri" w:hAnsi="Calibri" w:cs="Calibri"/>
                  <w:sz w:val="20"/>
                  <w:szCs w:val="20"/>
                  <w:lang w:bidi="ne-NP"/>
                </w:rPr>
                <w:t>Shaktikhor</w:t>
              </w:r>
            </w:ins>
          </w:p>
        </w:tc>
        <w:tc>
          <w:tcPr>
            <w:tcW w:w="1120" w:type="dxa"/>
            <w:tcBorders>
              <w:top w:val="single" w:sz="4" w:space="0" w:color="auto"/>
              <w:left w:val="single" w:sz="4" w:space="0" w:color="auto"/>
              <w:bottom w:val="single" w:sz="4" w:space="0" w:color="auto"/>
              <w:right w:val="single" w:sz="4" w:space="0" w:color="auto"/>
            </w:tcBorders>
            <w:shd w:val="clear" w:color="auto" w:fill="auto"/>
          </w:tcPr>
          <w:p w:rsidR="002B6273" w:rsidRPr="00043E81" w:rsidRDefault="002B6273" w:rsidP="0074335E">
            <w:pPr>
              <w:jc w:val="center"/>
              <w:rPr>
                <w:ins w:id="7966" w:author="user" w:date="2012-02-29T14:49:00Z"/>
                <w:rFonts w:ascii="Calibri" w:hAnsi="Calibri" w:cs="Calibri"/>
                <w:sz w:val="20"/>
                <w:szCs w:val="20"/>
                <w:lang w:bidi="ne-NP"/>
              </w:rPr>
            </w:pPr>
            <w:ins w:id="7967" w:author="user" w:date="2012-02-29T14:49:00Z">
              <w:r w:rsidRPr="00043E81">
                <w:rPr>
                  <w:rFonts w:ascii="Calibri" w:hAnsi="Calibri" w:cs="Calibri"/>
                  <w:sz w:val="20"/>
                  <w:szCs w:val="20"/>
                  <w:lang w:bidi="ne-NP"/>
                </w:rPr>
                <w:t>-</w:t>
              </w:r>
            </w:ins>
          </w:p>
        </w:tc>
        <w:tc>
          <w:tcPr>
            <w:tcW w:w="880" w:type="dxa"/>
            <w:tcBorders>
              <w:top w:val="single" w:sz="4" w:space="0" w:color="auto"/>
              <w:left w:val="single" w:sz="4" w:space="0" w:color="auto"/>
              <w:bottom w:val="single" w:sz="4" w:space="0" w:color="auto"/>
              <w:right w:val="single" w:sz="4" w:space="0" w:color="auto"/>
            </w:tcBorders>
            <w:shd w:val="clear" w:color="auto" w:fill="auto"/>
          </w:tcPr>
          <w:p w:rsidR="002B6273" w:rsidRPr="00043E81" w:rsidRDefault="002B6273" w:rsidP="0074335E">
            <w:pPr>
              <w:jc w:val="center"/>
              <w:rPr>
                <w:ins w:id="7968" w:author="user" w:date="2012-02-29T14:49:00Z"/>
                <w:rFonts w:ascii="Calibri" w:hAnsi="Calibri" w:cs="Calibri"/>
                <w:sz w:val="20"/>
                <w:szCs w:val="20"/>
                <w:lang w:bidi="ne-NP"/>
              </w:rPr>
            </w:pPr>
            <w:ins w:id="7969" w:author="user" w:date="2012-02-29T14:49:00Z">
              <w:r w:rsidRPr="00043E81">
                <w:rPr>
                  <w:rFonts w:ascii="Calibri" w:hAnsi="Calibri" w:cs="Calibri"/>
                  <w:sz w:val="20"/>
                  <w:szCs w:val="20"/>
                  <w:lang w:bidi="ne-NP"/>
                </w:rPr>
                <w:t>1</w:t>
              </w:r>
            </w:ins>
          </w:p>
        </w:tc>
        <w:tc>
          <w:tcPr>
            <w:tcW w:w="1000" w:type="dxa"/>
            <w:tcBorders>
              <w:top w:val="single" w:sz="4" w:space="0" w:color="auto"/>
              <w:left w:val="single" w:sz="4" w:space="0" w:color="auto"/>
              <w:bottom w:val="single" w:sz="4" w:space="0" w:color="auto"/>
              <w:right w:val="single" w:sz="4" w:space="0" w:color="auto"/>
            </w:tcBorders>
            <w:shd w:val="clear" w:color="auto" w:fill="auto"/>
          </w:tcPr>
          <w:p w:rsidR="002B6273" w:rsidRPr="00043E81" w:rsidRDefault="002B6273" w:rsidP="0074335E">
            <w:pPr>
              <w:jc w:val="center"/>
              <w:rPr>
                <w:ins w:id="7970" w:author="user" w:date="2012-02-29T14:49:00Z"/>
                <w:rFonts w:ascii="Calibri" w:hAnsi="Calibri" w:cs="Calibri"/>
                <w:sz w:val="20"/>
                <w:szCs w:val="20"/>
                <w:lang w:bidi="ne-NP"/>
              </w:rPr>
            </w:pPr>
            <w:ins w:id="7971" w:author="user" w:date="2012-02-29T14:49:00Z">
              <w:r w:rsidRPr="00043E81">
                <w:rPr>
                  <w:rFonts w:ascii="Calibri" w:hAnsi="Calibri" w:cs="Calibri"/>
                  <w:sz w:val="20"/>
                  <w:szCs w:val="20"/>
                  <w:lang w:bidi="ne-NP"/>
                </w:rPr>
                <w:t>2</w:t>
              </w:r>
            </w:ins>
          </w:p>
        </w:tc>
        <w:tc>
          <w:tcPr>
            <w:tcW w:w="1053" w:type="dxa"/>
            <w:tcBorders>
              <w:top w:val="single" w:sz="4" w:space="0" w:color="auto"/>
              <w:left w:val="single" w:sz="4" w:space="0" w:color="auto"/>
              <w:bottom w:val="single" w:sz="4" w:space="0" w:color="auto"/>
              <w:right w:val="single" w:sz="4" w:space="0" w:color="auto"/>
            </w:tcBorders>
            <w:shd w:val="clear" w:color="auto" w:fill="auto"/>
          </w:tcPr>
          <w:p w:rsidR="002B6273" w:rsidRPr="00043E81" w:rsidRDefault="002B6273" w:rsidP="0074335E">
            <w:pPr>
              <w:jc w:val="center"/>
              <w:rPr>
                <w:ins w:id="7972" w:author="user" w:date="2012-02-29T14:49:00Z"/>
                <w:rFonts w:ascii="Calibri" w:hAnsi="Calibri" w:cs="Calibri"/>
                <w:sz w:val="20"/>
                <w:szCs w:val="20"/>
                <w:lang w:bidi="ne-NP"/>
              </w:rPr>
            </w:pPr>
            <w:ins w:id="7973" w:author="user" w:date="2012-02-29T14:49:00Z">
              <w:r w:rsidRPr="00043E81">
                <w:rPr>
                  <w:rFonts w:ascii="Calibri" w:hAnsi="Calibri" w:cs="Calibri"/>
                  <w:sz w:val="20"/>
                  <w:szCs w:val="20"/>
                  <w:lang w:bidi="ne-NP"/>
                </w:rPr>
                <w:t>-</w:t>
              </w:r>
            </w:ins>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B6273" w:rsidRPr="00043E81" w:rsidRDefault="002B6273" w:rsidP="0074335E">
            <w:pPr>
              <w:jc w:val="center"/>
              <w:rPr>
                <w:ins w:id="7974" w:author="user" w:date="2012-02-29T14:49:00Z"/>
                <w:rFonts w:ascii="Calibri" w:hAnsi="Calibri" w:cs="Calibri"/>
                <w:sz w:val="20"/>
                <w:szCs w:val="20"/>
                <w:lang w:bidi="ne-NP"/>
              </w:rPr>
            </w:pPr>
            <w:ins w:id="7975" w:author="user" w:date="2012-02-29T14:49:00Z">
              <w:r w:rsidRPr="00043E81">
                <w:rPr>
                  <w:rFonts w:ascii="Calibri" w:hAnsi="Calibri" w:cs="Calibri"/>
                  <w:sz w:val="20"/>
                  <w:szCs w:val="20"/>
                  <w:lang w:bidi="ne-NP"/>
                </w:rPr>
                <w:t>1</w:t>
              </w:r>
            </w:ins>
          </w:p>
        </w:tc>
        <w:tc>
          <w:tcPr>
            <w:tcW w:w="900" w:type="dxa"/>
            <w:tcBorders>
              <w:top w:val="single" w:sz="4" w:space="0" w:color="auto"/>
              <w:left w:val="single" w:sz="4" w:space="0" w:color="auto"/>
              <w:bottom w:val="single" w:sz="4" w:space="0" w:color="auto"/>
              <w:right w:val="single" w:sz="4" w:space="0" w:color="auto"/>
            </w:tcBorders>
            <w:shd w:val="clear" w:color="auto" w:fill="auto"/>
          </w:tcPr>
          <w:p w:rsidR="002B6273" w:rsidRPr="00043E81" w:rsidRDefault="002B6273" w:rsidP="0074335E">
            <w:pPr>
              <w:jc w:val="center"/>
              <w:rPr>
                <w:ins w:id="7976" w:author="user" w:date="2012-02-29T14:49:00Z"/>
                <w:rFonts w:ascii="Calibri" w:hAnsi="Calibri" w:cs="Calibri"/>
                <w:sz w:val="20"/>
                <w:szCs w:val="20"/>
                <w:lang w:bidi="ne-NP"/>
              </w:rPr>
            </w:pPr>
            <w:ins w:id="7977" w:author="user" w:date="2012-02-29T14:49:00Z">
              <w:r w:rsidRPr="00043E81">
                <w:rPr>
                  <w:rFonts w:ascii="Calibri" w:hAnsi="Calibri" w:cs="Calibri"/>
                  <w:sz w:val="20"/>
                  <w:szCs w:val="20"/>
                  <w:lang w:bidi="ne-NP"/>
                </w:rPr>
                <w:t>-</w:t>
              </w:r>
            </w:ins>
          </w:p>
        </w:tc>
        <w:tc>
          <w:tcPr>
            <w:tcW w:w="900" w:type="dxa"/>
            <w:tcBorders>
              <w:top w:val="single" w:sz="4" w:space="0" w:color="auto"/>
              <w:left w:val="single" w:sz="4" w:space="0" w:color="auto"/>
              <w:bottom w:val="single" w:sz="4" w:space="0" w:color="auto"/>
              <w:right w:val="single" w:sz="4" w:space="0" w:color="auto"/>
            </w:tcBorders>
            <w:shd w:val="clear" w:color="auto" w:fill="auto"/>
          </w:tcPr>
          <w:p w:rsidR="002B6273" w:rsidRPr="00043E81" w:rsidRDefault="002B6273" w:rsidP="0074335E">
            <w:pPr>
              <w:jc w:val="center"/>
              <w:rPr>
                <w:ins w:id="7978" w:author="user" w:date="2012-02-29T14:49:00Z"/>
                <w:rFonts w:ascii="Calibri" w:hAnsi="Calibri" w:cs="Calibri"/>
                <w:sz w:val="20"/>
                <w:szCs w:val="20"/>
                <w:lang w:bidi="ne-NP"/>
              </w:rPr>
            </w:pPr>
            <w:ins w:id="7979" w:author="user" w:date="2012-02-29T14:49:00Z">
              <w:r w:rsidRPr="00043E81">
                <w:rPr>
                  <w:rFonts w:ascii="Calibri" w:hAnsi="Calibri" w:cs="Calibri"/>
                  <w:sz w:val="20"/>
                  <w:szCs w:val="20"/>
                  <w:lang w:bidi="ne-NP"/>
                </w:rPr>
                <w:t>4</w:t>
              </w:r>
            </w:ins>
          </w:p>
        </w:tc>
      </w:tr>
      <w:tr w:rsidR="002B6273" w:rsidRPr="00043E81" w:rsidTr="0074335E">
        <w:trPr>
          <w:trHeight w:val="300"/>
          <w:ins w:id="7980" w:author="user" w:date="2012-02-29T14:49:00Z"/>
        </w:trPr>
        <w:tc>
          <w:tcPr>
            <w:tcW w:w="1900" w:type="dxa"/>
            <w:tcBorders>
              <w:top w:val="single" w:sz="4" w:space="0" w:color="auto"/>
              <w:left w:val="single" w:sz="4" w:space="0" w:color="auto"/>
              <w:bottom w:val="single" w:sz="4" w:space="0" w:color="auto"/>
              <w:right w:val="single" w:sz="4" w:space="0" w:color="auto"/>
            </w:tcBorders>
            <w:shd w:val="clear" w:color="auto" w:fill="auto"/>
          </w:tcPr>
          <w:p w:rsidR="002B6273" w:rsidRPr="00043E81" w:rsidRDefault="002B6273" w:rsidP="0074335E">
            <w:pPr>
              <w:jc w:val="both"/>
              <w:rPr>
                <w:ins w:id="7981" w:author="user" w:date="2012-02-29T14:49:00Z"/>
                <w:rFonts w:ascii="Calibri" w:hAnsi="Calibri" w:cs="Calibri"/>
                <w:sz w:val="20"/>
                <w:szCs w:val="20"/>
                <w:lang w:bidi="ne-NP"/>
              </w:rPr>
            </w:pPr>
            <w:ins w:id="7982" w:author="user" w:date="2012-02-29T14:49:00Z">
              <w:r w:rsidRPr="00043E81">
                <w:rPr>
                  <w:rFonts w:ascii="Calibri" w:hAnsi="Calibri" w:cs="Calibri"/>
                  <w:sz w:val="20"/>
                  <w:szCs w:val="20"/>
                  <w:lang w:bidi="ne-NP"/>
                </w:rPr>
                <w:t>Total</w:t>
              </w:r>
            </w:ins>
          </w:p>
        </w:tc>
        <w:tc>
          <w:tcPr>
            <w:tcW w:w="1120" w:type="dxa"/>
            <w:tcBorders>
              <w:top w:val="single" w:sz="4" w:space="0" w:color="auto"/>
              <w:left w:val="single" w:sz="4" w:space="0" w:color="auto"/>
              <w:bottom w:val="single" w:sz="4" w:space="0" w:color="auto"/>
              <w:right w:val="single" w:sz="4" w:space="0" w:color="auto"/>
            </w:tcBorders>
            <w:shd w:val="clear" w:color="auto" w:fill="auto"/>
          </w:tcPr>
          <w:p w:rsidR="002B6273" w:rsidRPr="00043E81" w:rsidRDefault="002B6273" w:rsidP="0074335E">
            <w:pPr>
              <w:jc w:val="center"/>
              <w:rPr>
                <w:ins w:id="7983" w:author="user" w:date="2012-02-29T14:49:00Z"/>
                <w:rFonts w:ascii="Calibri" w:hAnsi="Calibri" w:cs="Calibri"/>
                <w:sz w:val="20"/>
                <w:szCs w:val="20"/>
                <w:lang w:bidi="ne-NP"/>
              </w:rPr>
            </w:pPr>
            <w:ins w:id="7984" w:author="user" w:date="2012-02-29T14:49:00Z">
              <w:r w:rsidRPr="00043E81">
                <w:rPr>
                  <w:rFonts w:ascii="Calibri" w:hAnsi="Calibri" w:cs="Calibri"/>
                  <w:sz w:val="20"/>
                  <w:szCs w:val="20"/>
                  <w:lang w:bidi="ne-NP"/>
                </w:rPr>
                <w:t>26</w:t>
              </w:r>
            </w:ins>
          </w:p>
        </w:tc>
        <w:tc>
          <w:tcPr>
            <w:tcW w:w="880" w:type="dxa"/>
            <w:tcBorders>
              <w:top w:val="single" w:sz="4" w:space="0" w:color="auto"/>
              <w:left w:val="single" w:sz="4" w:space="0" w:color="auto"/>
              <w:bottom w:val="single" w:sz="4" w:space="0" w:color="auto"/>
              <w:right w:val="single" w:sz="4" w:space="0" w:color="auto"/>
            </w:tcBorders>
            <w:shd w:val="clear" w:color="auto" w:fill="auto"/>
          </w:tcPr>
          <w:p w:rsidR="002B6273" w:rsidRPr="00043E81" w:rsidRDefault="002B6273" w:rsidP="0074335E">
            <w:pPr>
              <w:jc w:val="center"/>
              <w:rPr>
                <w:ins w:id="7985" w:author="user" w:date="2012-02-29T14:49:00Z"/>
                <w:rFonts w:ascii="Calibri" w:hAnsi="Calibri" w:cs="Calibri"/>
                <w:sz w:val="20"/>
                <w:szCs w:val="20"/>
                <w:lang w:bidi="ne-NP"/>
              </w:rPr>
            </w:pPr>
            <w:ins w:id="7986" w:author="user" w:date="2012-02-29T14:49:00Z">
              <w:r w:rsidRPr="00043E81">
                <w:rPr>
                  <w:rFonts w:ascii="Calibri" w:hAnsi="Calibri" w:cs="Calibri"/>
                  <w:sz w:val="20"/>
                  <w:szCs w:val="20"/>
                  <w:lang w:bidi="ne-NP"/>
                </w:rPr>
                <w:t>65</w:t>
              </w:r>
            </w:ins>
          </w:p>
        </w:tc>
        <w:tc>
          <w:tcPr>
            <w:tcW w:w="1000" w:type="dxa"/>
            <w:tcBorders>
              <w:top w:val="single" w:sz="4" w:space="0" w:color="auto"/>
              <w:left w:val="single" w:sz="4" w:space="0" w:color="auto"/>
              <w:bottom w:val="single" w:sz="4" w:space="0" w:color="auto"/>
              <w:right w:val="single" w:sz="4" w:space="0" w:color="auto"/>
            </w:tcBorders>
            <w:shd w:val="clear" w:color="auto" w:fill="auto"/>
          </w:tcPr>
          <w:p w:rsidR="002B6273" w:rsidRPr="00043E81" w:rsidRDefault="002B6273" w:rsidP="0074335E">
            <w:pPr>
              <w:jc w:val="center"/>
              <w:rPr>
                <w:ins w:id="7987" w:author="user" w:date="2012-02-29T14:49:00Z"/>
                <w:rFonts w:ascii="Calibri" w:hAnsi="Calibri" w:cs="Calibri"/>
                <w:sz w:val="20"/>
                <w:szCs w:val="20"/>
                <w:lang w:bidi="ne-NP"/>
              </w:rPr>
            </w:pPr>
            <w:ins w:id="7988" w:author="user" w:date="2012-02-29T14:49:00Z">
              <w:r w:rsidRPr="00043E81">
                <w:rPr>
                  <w:rFonts w:ascii="Calibri" w:hAnsi="Calibri" w:cs="Calibri"/>
                  <w:sz w:val="20"/>
                  <w:szCs w:val="20"/>
                  <w:lang w:bidi="ne-NP"/>
                </w:rPr>
                <w:t>36</w:t>
              </w:r>
            </w:ins>
          </w:p>
        </w:tc>
        <w:tc>
          <w:tcPr>
            <w:tcW w:w="1053" w:type="dxa"/>
            <w:tcBorders>
              <w:top w:val="single" w:sz="4" w:space="0" w:color="auto"/>
              <w:left w:val="single" w:sz="4" w:space="0" w:color="auto"/>
              <w:bottom w:val="single" w:sz="4" w:space="0" w:color="auto"/>
              <w:right w:val="single" w:sz="4" w:space="0" w:color="auto"/>
            </w:tcBorders>
            <w:shd w:val="clear" w:color="auto" w:fill="auto"/>
          </w:tcPr>
          <w:p w:rsidR="002B6273" w:rsidRPr="00043E81" w:rsidRDefault="002B6273" w:rsidP="0074335E">
            <w:pPr>
              <w:jc w:val="center"/>
              <w:rPr>
                <w:ins w:id="7989" w:author="user" w:date="2012-02-29T14:49:00Z"/>
                <w:rFonts w:ascii="Calibri" w:hAnsi="Calibri" w:cs="Calibri"/>
                <w:sz w:val="20"/>
                <w:szCs w:val="20"/>
                <w:lang w:bidi="ne-NP"/>
              </w:rPr>
            </w:pPr>
            <w:ins w:id="7990" w:author="user" w:date="2012-02-29T14:49:00Z">
              <w:r w:rsidRPr="00043E81">
                <w:rPr>
                  <w:rFonts w:ascii="Calibri" w:hAnsi="Calibri" w:cs="Calibri"/>
                  <w:sz w:val="20"/>
                  <w:szCs w:val="20"/>
                  <w:lang w:bidi="ne-NP"/>
                </w:rPr>
                <w:t>11</w:t>
              </w:r>
            </w:ins>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B6273" w:rsidRPr="00043E81" w:rsidRDefault="002B6273" w:rsidP="0074335E">
            <w:pPr>
              <w:jc w:val="center"/>
              <w:rPr>
                <w:ins w:id="7991" w:author="user" w:date="2012-02-29T14:49:00Z"/>
                <w:rFonts w:ascii="Calibri" w:hAnsi="Calibri" w:cs="Calibri"/>
                <w:sz w:val="20"/>
                <w:szCs w:val="20"/>
                <w:lang w:bidi="ne-NP"/>
              </w:rPr>
            </w:pPr>
            <w:ins w:id="7992" w:author="user" w:date="2012-02-29T14:49:00Z">
              <w:r w:rsidRPr="00043E81">
                <w:rPr>
                  <w:rFonts w:ascii="Calibri" w:hAnsi="Calibri" w:cs="Calibri"/>
                  <w:sz w:val="20"/>
                  <w:szCs w:val="20"/>
                  <w:lang w:bidi="ne-NP"/>
                </w:rPr>
                <w:t>6</w:t>
              </w:r>
            </w:ins>
          </w:p>
        </w:tc>
        <w:tc>
          <w:tcPr>
            <w:tcW w:w="900" w:type="dxa"/>
            <w:tcBorders>
              <w:top w:val="single" w:sz="4" w:space="0" w:color="auto"/>
              <w:left w:val="single" w:sz="4" w:space="0" w:color="auto"/>
              <w:bottom w:val="single" w:sz="4" w:space="0" w:color="auto"/>
              <w:right w:val="single" w:sz="4" w:space="0" w:color="auto"/>
            </w:tcBorders>
            <w:shd w:val="clear" w:color="auto" w:fill="auto"/>
          </w:tcPr>
          <w:p w:rsidR="002B6273" w:rsidRPr="00043E81" w:rsidRDefault="002B6273" w:rsidP="0074335E">
            <w:pPr>
              <w:jc w:val="center"/>
              <w:rPr>
                <w:ins w:id="7993" w:author="user" w:date="2012-02-29T14:49:00Z"/>
                <w:rFonts w:ascii="Calibri" w:hAnsi="Calibri" w:cs="Calibri"/>
                <w:sz w:val="20"/>
                <w:szCs w:val="20"/>
                <w:lang w:bidi="ne-NP"/>
              </w:rPr>
            </w:pPr>
            <w:ins w:id="7994" w:author="user" w:date="2012-02-29T14:49:00Z">
              <w:r w:rsidRPr="00043E81">
                <w:rPr>
                  <w:rFonts w:ascii="Calibri" w:hAnsi="Calibri" w:cs="Calibri"/>
                  <w:sz w:val="20"/>
                  <w:szCs w:val="20"/>
                  <w:lang w:bidi="ne-NP"/>
                </w:rPr>
                <w:t>3</w:t>
              </w:r>
            </w:ins>
          </w:p>
        </w:tc>
        <w:tc>
          <w:tcPr>
            <w:tcW w:w="900" w:type="dxa"/>
            <w:tcBorders>
              <w:top w:val="single" w:sz="4" w:space="0" w:color="auto"/>
              <w:left w:val="single" w:sz="4" w:space="0" w:color="auto"/>
              <w:bottom w:val="single" w:sz="4" w:space="0" w:color="auto"/>
              <w:right w:val="single" w:sz="4" w:space="0" w:color="auto"/>
            </w:tcBorders>
            <w:shd w:val="clear" w:color="auto" w:fill="auto"/>
          </w:tcPr>
          <w:p w:rsidR="002B6273" w:rsidRPr="00043E81" w:rsidRDefault="002B6273" w:rsidP="0074335E">
            <w:pPr>
              <w:jc w:val="center"/>
              <w:rPr>
                <w:ins w:id="7995" w:author="user" w:date="2012-02-29T14:49:00Z"/>
                <w:rFonts w:ascii="Calibri" w:hAnsi="Calibri" w:cs="Calibri"/>
                <w:sz w:val="20"/>
                <w:szCs w:val="20"/>
                <w:lang w:bidi="ne-NP"/>
              </w:rPr>
            </w:pPr>
            <w:ins w:id="7996" w:author="user" w:date="2012-02-29T14:49:00Z">
              <w:r w:rsidRPr="00043E81">
                <w:rPr>
                  <w:rFonts w:ascii="Calibri" w:hAnsi="Calibri" w:cs="Calibri"/>
                  <w:sz w:val="20"/>
                  <w:szCs w:val="20"/>
                  <w:lang w:bidi="ne-NP"/>
                </w:rPr>
                <w:t>147</w:t>
              </w:r>
            </w:ins>
          </w:p>
        </w:tc>
      </w:tr>
      <w:tr w:rsidR="002B6273" w:rsidRPr="00043E81" w:rsidTr="0074335E">
        <w:trPr>
          <w:trHeight w:val="251"/>
          <w:ins w:id="7997" w:author="user" w:date="2012-02-29T14:49:00Z"/>
        </w:trPr>
        <w:tc>
          <w:tcPr>
            <w:tcW w:w="1900" w:type="dxa"/>
            <w:tcBorders>
              <w:top w:val="single" w:sz="4" w:space="0" w:color="auto"/>
              <w:left w:val="single" w:sz="4" w:space="0" w:color="auto"/>
              <w:bottom w:val="single" w:sz="4" w:space="0" w:color="auto"/>
              <w:right w:val="single" w:sz="4" w:space="0" w:color="auto"/>
            </w:tcBorders>
            <w:shd w:val="clear" w:color="auto" w:fill="auto"/>
          </w:tcPr>
          <w:p w:rsidR="002B6273" w:rsidRPr="00043E81" w:rsidRDefault="002B6273" w:rsidP="0074335E">
            <w:pPr>
              <w:jc w:val="center"/>
              <w:rPr>
                <w:ins w:id="7998" w:author="user" w:date="2012-02-29T14:49:00Z"/>
                <w:rFonts w:ascii="Calibri" w:hAnsi="Calibri" w:cs="Calibri"/>
                <w:b/>
                <w:bCs/>
                <w:sz w:val="20"/>
                <w:szCs w:val="20"/>
                <w:lang w:bidi="ne-NP"/>
              </w:rPr>
            </w:pPr>
            <w:ins w:id="7999" w:author="user" w:date="2012-02-29T14:49:00Z">
              <w:r w:rsidRPr="00043E81">
                <w:rPr>
                  <w:rFonts w:ascii="Calibri" w:hAnsi="Calibri" w:cs="Calibri"/>
                  <w:b/>
                  <w:bCs/>
                  <w:sz w:val="20"/>
                  <w:szCs w:val="20"/>
                  <w:lang w:bidi="ne-NP"/>
                </w:rPr>
                <w:t>Percentage</w:t>
              </w:r>
            </w:ins>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6273" w:rsidRPr="00043E81" w:rsidRDefault="002B6273" w:rsidP="0074335E">
            <w:pPr>
              <w:jc w:val="center"/>
              <w:rPr>
                <w:ins w:id="8000" w:author="user" w:date="2012-02-29T14:49:00Z"/>
                <w:rFonts w:ascii="Calibri" w:hAnsi="Calibri" w:cs="Calibri"/>
                <w:b/>
                <w:bCs/>
                <w:sz w:val="20"/>
                <w:szCs w:val="20"/>
                <w:lang w:bidi="ne-NP"/>
              </w:rPr>
            </w:pPr>
            <w:ins w:id="8001" w:author="user" w:date="2012-02-29T14:49:00Z">
              <w:r w:rsidRPr="00043E81">
                <w:rPr>
                  <w:rFonts w:ascii="Calibri" w:hAnsi="Calibri" w:cs="Calibri"/>
                  <w:b/>
                  <w:bCs/>
                  <w:sz w:val="20"/>
                  <w:szCs w:val="20"/>
                  <w:lang w:bidi="ne-NP"/>
                </w:rPr>
                <w:t>17.69</w:t>
              </w:r>
            </w:ins>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6273" w:rsidRPr="00043E81" w:rsidRDefault="002B6273" w:rsidP="0074335E">
            <w:pPr>
              <w:jc w:val="center"/>
              <w:rPr>
                <w:ins w:id="8002" w:author="user" w:date="2012-02-29T14:49:00Z"/>
                <w:rFonts w:ascii="Calibri" w:hAnsi="Calibri" w:cs="Calibri"/>
                <w:b/>
                <w:bCs/>
                <w:sz w:val="20"/>
                <w:szCs w:val="20"/>
                <w:lang w:bidi="ne-NP"/>
              </w:rPr>
            </w:pPr>
            <w:ins w:id="8003" w:author="user" w:date="2012-02-29T14:49:00Z">
              <w:r w:rsidRPr="00043E81">
                <w:rPr>
                  <w:rFonts w:ascii="Calibri" w:hAnsi="Calibri" w:cs="Calibri"/>
                  <w:b/>
                  <w:bCs/>
                  <w:sz w:val="20"/>
                  <w:szCs w:val="20"/>
                  <w:lang w:bidi="ne-NP"/>
                </w:rPr>
                <w:t>44.22</w:t>
              </w:r>
            </w:ins>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6273" w:rsidRPr="00043E81" w:rsidRDefault="002B6273" w:rsidP="0074335E">
            <w:pPr>
              <w:jc w:val="center"/>
              <w:rPr>
                <w:ins w:id="8004" w:author="user" w:date="2012-02-29T14:49:00Z"/>
                <w:rFonts w:ascii="Calibri" w:hAnsi="Calibri" w:cs="Calibri"/>
                <w:b/>
                <w:bCs/>
                <w:sz w:val="20"/>
                <w:szCs w:val="20"/>
                <w:lang w:bidi="ne-NP"/>
              </w:rPr>
            </w:pPr>
            <w:ins w:id="8005" w:author="user" w:date="2012-02-29T14:49:00Z">
              <w:r w:rsidRPr="00043E81">
                <w:rPr>
                  <w:rFonts w:ascii="Calibri" w:hAnsi="Calibri" w:cs="Calibri"/>
                  <w:b/>
                  <w:bCs/>
                  <w:sz w:val="20"/>
                  <w:szCs w:val="20"/>
                  <w:lang w:bidi="ne-NP"/>
                </w:rPr>
                <w:t>24.49</w:t>
              </w:r>
            </w:ins>
          </w:p>
        </w:tc>
        <w:tc>
          <w:tcPr>
            <w:tcW w:w="10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6273" w:rsidRPr="00043E81" w:rsidRDefault="002B6273" w:rsidP="0074335E">
            <w:pPr>
              <w:jc w:val="center"/>
              <w:rPr>
                <w:ins w:id="8006" w:author="user" w:date="2012-02-29T14:49:00Z"/>
                <w:rFonts w:ascii="Calibri" w:hAnsi="Calibri" w:cs="Calibri"/>
                <w:b/>
                <w:bCs/>
                <w:sz w:val="20"/>
                <w:szCs w:val="20"/>
                <w:lang w:bidi="ne-NP"/>
              </w:rPr>
            </w:pPr>
            <w:ins w:id="8007" w:author="user" w:date="2012-02-29T14:49:00Z">
              <w:r w:rsidRPr="00043E81">
                <w:rPr>
                  <w:rFonts w:ascii="Calibri" w:hAnsi="Calibri" w:cs="Calibri"/>
                  <w:b/>
                  <w:bCs/>
                  <w:sz w:val="20"/>
                  <w:szCs w:val="20"/>
                  <w:lang w:bidi="ne-NP"/>
                </w:rPr>
                <w:t>7.48</w:t>
              </w:r>
            </w:ins>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6273" w:rsidRPr="00043E81" w:rsidRDefault="002B6273" w:rsidP="0074335E">
            <w:pPr>
              <w:jc w:val="center"/>
              <w:rPr>
                <w:ins w:id="8008" w:author="user" w:date="2012-02-29T14:49:00Z"/>
                <w:rFonts w:ascii="Calibri" w:hAnsi="Calibri" w:cs="Calibri"/>
                <w:b/>
                <w:bCs/>
                <w:sz w:val="20"/>
                <w:szCs w:val="20"/>
                <w:lang w:bidi="ne-NP"/>
              </w:rPr>
            </w:pPr>
            <w:ins w:id="8009" w:author="user" w:date="2012-02-29T14:49:00Z">
              <w:r w:rsidRPr="00043E81">
                <w:rPr>
                  <w:rFonts w:ascii="Calibri" w:hAnsi="Calibri" w:cs="Calibri"/>
                  <w:b/>
                  <w:bCs/>
                  <w:sz w:val="20"/>
                  <w:szCs w:val="20"/>
                  <w:lang w:bidi="ne-NP"/>
                </w:rPr>
                <w:t>4.08</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6273" w:rsidRPr="00043E81" w:rsidRDefault="002B6273" w:rsidP="0074335E">
            <w:pPr>
              <w:jc w:val="center"/>
              <w:rPr>
                <w:ins w:id="8010" w:author="user" w:date="2012-02-29T14:49:00Z"/>
                <w:rFonts w:ascii="Calibri" w:hAnsi="Calibri" w:cs="Calibri"/>
                <w:b/>
                <w:bCs/>
                <w:sz w:val="20"/>
                <w:szCs w:val="20"/>
                <w:lang w:bidi="ne-NP"/>
              </w:rPr>
            </w:pPr>
            <w:ins w:id="8011" w:author="user" w:date="2012-02-29T14:49:00Z">
              <w:r w:rsidRPr="00043E81">
                <w:rPr>
                  <w:rFonts w:ascii="Calibri" w:hAnsi="Calibri" w:cs="Calibri"/>
                  <w:b/>
                  <w:bCs/>
                  <w:sz w:val="20"/>
                  <w:szCs w:val="20"/>
                  <w:lang w:bidi="ne-NP"/>
                </w:rPr>
                <w:t>2.04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6273" w:rsidRPr="00043E81" w:rsidRDefault="002B6273" w:rsidP="0074335E">
            <w:pPr>
              <w:jc w:val="center"/>
              <w:rPr>
                <w:ins w:id="8012" w:author="user" w:date="2012-02-29T14:49:00Z"/>
                <w:rFonts w:ascii="Calibri" w:hAnsi="Calibri" w:cs="Calibri"/>
                <w:b/>
                <w:bCs/>
                <w:sz w:val="20"/>
                <w:szCs w:val="20"/>
                <w:lang w:bidi="ne-NP"/>
              </w:rPr>
            </w:pPr>
            <w:ins w:id="8013" w:author="user" w:date="2012-02-29T14:49:00Z">
              <w:r w:rsidRPr="00043E81">
                <w:rPr>
                  <w:rFonts w:ascii="Calibri" w:hAnsi="Calibri" w:cs="Calibri"/>
                  <w:b/>
                  <w:bCs/>
                  <w:sz w:val="20"/>
                  <w:szCs w:val="20"/>
                  <w:lang w:bidi="ne-NP"/>
                </w:rPr>
                <w:t>100.00</w:t>
              </w:r>
            </w:ins>
          </w:p>
        </w:tc>
      </w:tr>
    </w:tbl>
    <w:p w:rsidR="002B6273" w:rsidRDefault="002B6273" w:rsidP="002B6273">
      <w:pPr>
        <w:pStyle w:val="ReportText"/>
        <w:spacing w:line="360" w:lineRule="auto"/>
        <w:ind w:left="0"/>
        <w:rPr>
          <w:ins w:id="8014" w:author="user" w:date="2012-02-29T14:49:00Z"/>
          <w:rFonts w:ascii="Calibri" w:hAnsi="Calibri" w:cs="Calibri"/>
          <w:bCs/>
          <w:i/>
          <w:sz w:val="18"/>
          <w:szCs w:val="18"/>
        </w:rPr>
      </w:pPr>
      <w:ins w:id="8015" w:author="user" w:date="2012-02-29T14:49:00Z">
        <w:r w:rsidRPr="00EE11A3">
          <w:rPr>
            <w:rFonts w:ascii="Calibri" w:hAnsi="Calibri" w:cs="Calibri"/>
            <w:bCs/>
            <w:i/>
            <w:sz w:val="18"/>
            <w:szCs w:val="18"/>
          </w:rPr>
          <w:t>Source: Household Survey, 2011</w:t>
        </w:r>
      </w:ins>
    </w:p>
    <w:p w:rsidR="002B6273" w:rsidRPr="00687982" w:rsidRDefault="002B6273" w:rsidP="002B6273">
      <w:pPr>
        <w:pStyle w:val="ReportText"/>
        <w:spacing w:line="360" w:lineRule="auto"/>
        <w:ind w:left="0"/>
        <w:rPr>
          <w:ins w:id="8016" w:author="user" w:date="2012-02-29T14:49:00Z"/>
          <w:rFonts w:ascii="Calibri" w:hAnsi="Calibri" w:cs="Calibri"/>
          <w:bCs/>
          <w:i/>
          <w:sz w:val="10"/>
          <w:szCs w:val="10"/>
        </w:rPr>
      </w:pPr>
    </w:p>
    <w:p w:rsidR="002B6273" w:rsidRPr="00EE11A3" w:rsidRDefault="002B6273" w:rsidP="002B6273">
      <w:pPr>
        <w:pStyle w:val="ReportText"/>
        <w:numPr>
          <w:ilvl w:val="3"/>
          <w:numId w:val="16"/>
        </w:numPr>
        <w:spacing w:line="300" w:lineRule="auto"/>
        <w:rPr>
          <w:ins w:id="8017" w:author="user" w:date="2012-02-29T14:49:00Z"/>
          <w:rFonts w:ascii="Calibri" w:hAnsi="Calibri" w:cs="Calibri"/>
          <w:b/>
          <w:bCs/>
          <w:szCs w:val="22"/>
        </w:rPr>
      </w:pPr>
      <w:ins w:id="8018" w:author="user" w:date="2012-02-29T14:49:00Z">
        <w:r w:rsidRPr="00EE11A3">
          <w:rPr>
            <w:rFonts w:ascii="Calibri" w:hAnsi="Calibri" w:cs="Calibri"/>
            <w:b/>
            <w:bCs/>
            <w:szCs w:val="22"/>
          </w:rPr>
          <w:t>Sources of Energy</w:t>
        </w:r>
      </w:ins>
    </w:p>
    <w:p w:rsidR="002B6273" w:rsidRPr="009F7658" w:rsidRDefault="002B6273" w:rsidP="002B6273">
      <w:pPr>
        <w:spacing w:line="300" w:lineRule="auto"/>
        <w:jc w:val="both"/>
        <w:rPr>
          <w:ins w:id="8019" w:author="user" w:date="2012-02-29T14:49:00Z"/>
          <w:rFonts w:ascii="Calibri" w:hAnsi="Calibri" w:cs="Arial"/>
          <w:sz w:val="22"/>
          <w:szCs w:val="22"/>
        </w:rPr>
      </w:pPr>
      <w:ins w:id="8020" w:author="user" w:date="2012-02-29T14:49:00Z">
        <w:r w:rsidRPr="009F7658">
          <w:rPr>
            <w:rFonts w:ascii="Calibri" w:hAnsi="Calibri" w:cs="Arial"/>
            <w:sz w:val="22"/>
            <w:szCs w:val="22"/>
          </w:rPr>
          <w:t>Fuel wood is the main source of energy for cooking and electricity for lighting for the households of the project area. Of the surveyed households, 92.52% use fuel wood as source of energy for cooking. Similarly, 4.76% households use LPG and 2.72% use kerosene for cooking (Table 6.</w:t>
        </w:r>
        <w:r>
          <w:rPr>
            <w:rFonts w:ascii="Calibri" w:hAnsi="Calibri" w:cs="Arial"/>
            <w:sz w:val="22"/>
            <w:szCs w:val="22"/>
          </w:rPr>
          <w:t>37</w:t>
        </w:r>
        <w:r w:rsidRPr="009F7658">
          <w:rPr>
            <w:rFonts w:ascii="Calibri" w:hAnsi="Calibri" w:cs="Arial"/>
            <w:sz w:val="22"/>
            <w:szCs w:val="22"/>
          </w:rPr>
          <w:t xml:space="preserve">). </w:t>
        </w:r>
      </w:ins>
    </w:p>
    <w:p w:rsidR="002B6273" w:rsidRPr="00687982" w:rsidRDefault="002B6273" w:rsidP="002B6273">
      <w:pPr>
        <w:spacing w:line="360" w:lineRule="auto"/>
        <w:jc w:val="both"/>
        <w:rPr>
          <w:ins w:id="8021" w:author="user" w:date="2012-02-29T14:49:00Z"/>
          <w:rFonts w:ascii="Calibri" w:hAnsi="Calibri" w:cs="Calibri"/>
          <w:b/>
          <w:sz w:val="10"/>
          <w:szCs w:val="10"/>
        </w:rPr>
      </w:pPr>
    </w:p>
    <w:p w:rsidR="000843A4" w:rsidRDefault="000843A4">
      <w:pPr>
        <w:rPr>
          <w:ins w:id="8022" w:author="user" w:date="2012-03-01T11:56:00Z"/>
          <w:rFonts w:ascii="Calibri" w:hAnsi="Calibri" w:cs="Calibri"/>
          <w:b/>
          <w:sz w:val="20"/>
          <w:szCs w:val="20"/>
        </w:rPr>
      </w:pPr>
      <w:ins w:id="8023" w:author="user" w:date="2012-03-01T11:56:00Z">
        <w:r>
          <w:rPr>
            <w:rFonts w:ascii="Calibri" w:hAnsi="Calibri" w:cs="Calibri"/>
            <w:b/>
            <w:sz w:val="20"/>
            <w:szCs w:val="20"/>
          </w:rPr>
          <w:br w:type="page"/>
        </w:r>
      </w:ins>
    </w:p>
    <w:p w:rsidR="002B6273" w:rsidRPr="00261758" w:rsidRDefault="002B6273" w:rsidP="002B6273">
      <w:pPr>
        <w:spacing w:line="360" w:lineRule="auto"/>
        <w:jc w:val="both"/>
        <w:rPr>
          <w:ins w:id="8024" w:author="user" w:date="2012-02-29T14:49:00Z"/>
          <w:rFonts w:ascii="Calibri" w:hAnsi="Calibri" w:cs="Calibri"/>
          <w:sz w:val="20"/>
          <w:szCs w:val="20"/>
        </w:rPr>
      </w:pPr>
      <w:ins w:id="8025" w:author="user" w:date="2012-02-29T14:49:00Z">
        <w:r w:rsidRPr="00261758">
          <w:rPr>
            <w:rFonts w:ascii="Calibri" w:hAnsi="Calibri" w:cs="Calibri"/>
            <w:b/>
            <w:sz w:val="20"/>
            <w:szCs w:val="20"/>
          </w:rPr>
          <w:lastRenderedPageBreak/>
          <w:t>Table- 6.37: Source of Energy for the Surveyed Households for Cooking Purpose</w:t>
        </w:r>
      </w:ins>
    </w:p>
    <w:tbl>
      <w:tblPr>
        <w:tblW w:w="9220" w:type="dxa"/>
        <w:tblInd w:w="95" w:type="dxa"/>
        <w:tblLook w:val="04A0"/>
      </w:tblPr>
      <w:tblGrid>
        <w:gridCol w:w="2600"/>
        <w:gridCol w:w="1280"/>
        <w:gridCol w:w="1120"/>
        <w:gridCol w:w="1080"/>
        <w:gridCol w:w="1160"/>
        <w:gridCol w:w="940"/>
        <w:gridCol w:w="1040"/>
      </w:tblGrid>
      <w:tr w:rsidR="002B6273" w:rsidRPr="00145B40" w:rsidTr="0074335E">
        <w:trPr>
          <w:trHeight w:val="300"/>
          <w:ins w:id="8026" w:author="user" w:date="2012-02-29T14:49:00Z"/>
        </w:trPr>
        <w:tc>
          <w:tcPr>
            <w:tcW w:w="2600" w:type="dxa"/>
            <w:vMerge w:val="restart"/>
            <w:tcBorders>
              <w:top w:val="single" w:sz="4" w:space="0" w:color="auto"/>
              <w:left w:val="single" w:sz="4" w:space="0" w:color="auto"/>
              <w:bottom w:val="single" w:sz="4" w:space="0" w:color="auto"/>
              <w:right w:val="single" w:sz="4" w:space="0" w:color="auto"/>
            </w:tcBorders>
            <w:shd w:val="clear" w:color="auto" w:fill="auto"/>
          </w:tcPr>
          <w:p w:rsidR="002B6273" w:rsidRPr="00FD2AE2" w:rsidRDefault="002B6273" w:rsidP="0074335E">
            <w:pPr>
              <w:jc w:val="both"/>
              <w:rPr>
                <w:ins w:id="8027" w:author="user" w:date="2012-02-29T14:49:00Z"/>
                <w:rFonts w:ascii="Calibri" w:hAnsi="Calibri" w:cs="Calibri"/>
                <w:b/>
                <w:bCs/>
                <w:sz w:val="20"/>
                <w:szCs w:val="20"/>
                <w:lang w:bidi="ne-NP"/>
              </w:rPr>
            </w:pPr>
            <w:ins w:id="8028" w:author="user" w:date="2012-02-29T14:49:00Z">
              <w:r w:rsidRPr="00FD2AE2">
                <w:rPr>
                  <w:rFonts w:ascii="Calibri" w:hAnsi="Calibri" w:cs="Calibri"/>
                  <w:b/>
                  <w:bCs/>
                  <w:sz w:val="20"/>
                  <w:szCs w:val="20"/>
                  <w:lang w:bidi="ne-NP"/>
                </w:rPr>
                <w:t>VDC/Municipality</w:t>
              </w:r>
            </w:ins>
          </w:p>
        </w:tc>
        <w:tc>
          <w:tcPr>
            <w:tcW w:w="6620" w:type="dxa"/>
            <w:gridSpan w:val="6"/>
            <w:tcBorders>
              <w:top w:val="single" w:sz="4" w:space="0" w:color="auto"/>
              <w:left w:val="nil"/>
              <w:bottom w:val="single" w:sz="4" w:space="0" w:color="auto"/>
              <w:right w:val="single" w:sz="4" w:space="0" w:color="auto"/>
            </w:tcBorders>
            <w:shd w:val="clear" w:color="auto" w:fill="auto"/>
          </w:tcPr>
          <w:p w:rsidR="002B6273" w:rsidRPr="00FD2AE2" w:rsidRDefault="002B6273" w:rsidP="0074335E">
            <w:pPr>
              <w:jc w:val="both"/>
              <w:rPr>
                <w:ins w:id="8029" w:author="user" w:date="2012-02-29T14:49:00Z"/>
                <w:rFonts w:ascii="Calibri" w:hAnsi="Calibri" w:cs="Calibri"/>
                <w:b/>
                <w:bCs/>
                <w:sz w:val="20"/>
                <w:szCs w:val="20"/>
                <w:lang w:bidi="ne-NP"/>
              </w:rPr>
            </w:pPr>
            <w:ins w:id="8030" w:author="user" w:date="2012-02-29T14:49:00Z">
              <w:r w:rsidRPr="00FD2AE2">
                <w:rPr>
                  <w:rFonts w:ascii="Calibri" w:hAnsi="Calibri" w:cs="Calibri"/>
                  <w:b/>
                  <w:bCs/>
                  <w:sz w:val="20"/>
                  <w:szCs w:val="20"/>
                  <w:lang w:bidi="ne-NP"/>
                </w:rPr>
                <w:t xml:space="preserve">                                               Sources</w:t>
              </w:r>
            </w:ins>
          </w:p>
        </w:tc>
      </w:tr>
      <w:tr w:rsidR="002B6273" w:rsidRPr="00145B40" w:rsidTr="0074335E">
        <w:trPr>
          <w:trHeight w:val="300"/>
          <w:ins w:id="8031" w:author="user" w:date="2012-02-29T14:49:00Z"/>
        </w:trPr>
        <w:tc>
          <w:tcPr>
            <w:tcW w:w="2600" w:type="dxa"/>
            <w:vMerge/>
            <w:tcBorders>
              <w:top w:val="single" w:sz="4" w:space="0" w:color="auto"/>
              <w:left w:val="single" w:sz="4" w:space="0" w:color="auto"/>
              <w:bottom w:val="single" w:sz="4" w:space="0" w:color="auto"/>
              <w:right w:val="single" w:sz="4" w:space="0" w:color="auto"/>
            </w:tcBorders>
            <w:vAlign w:val="center"/>
          </w:tcPr>
          <w:p w:rsidR="002B6273" w:rsidRPr="00FD2AE2" w:rsidRDefault="002B6273" w:rsidP="0074335E">
            <w:pPr>
              <w:rPr>
                <w:ins w:id="8032" w:author="user" w:date="2012-02-29T14:49:00Z"/>
                <w:rFonts w:ascii="Calibri" w:hAnsi="Calibri" w:cs="Calibri"/>
                <w:b/>
                <w:bCs/>
                <w:sz w:val="20"/>
                <w:szCs w:val="20"/>
                <w:lang w:bidi="ne-NP"/>
              </w:rPr>
            </w:pPr>
          </w:p>
        </w:tc>
        <w:tc>
          <w:tcPr>
            <w:tcW w:w="2400" w:type="dxa"/>
            <w:gridSpan w:val="2"/>
            <w:tcBorders>
              <w:top w:val="single" w:sz="4" w:space="0" w:color="auto"/>
              <w:left w:val="nil"/>
              <w:bottom w:val="single" w:sz="4" w:space="0" w:color="auto"/>
              <w:right w:val="single" w:sz="4" w:space="0" w:color="auto"/>
            </w:tcBorders>
            <w:shd w:val="clear" w:color="auto" w:fill="auto"/>
          </w:tcPr>
          <w:p w:rsidR="002B6273" w:rsidRPr="00FD2AE2" w:rsidRDefault="002B6273" w:rsidP="0074335E">
            <w:pPr>
              <w:jc w:val="center"/>
              <w:rPr>
                <w:ins w:id="8033" w:author="user" w:date="2012-02-29T14:49:00Z"/>
                <w:rFonts w:ascii="Calibri" w:hAnsi="Calibri" w:cs="Calibri"/>
                <w:b/>
                <w:bCs/>
                <w:sz w:val="20"/>
                <w:szCs w:val="20"/>
                <w:lang w:bidi="ne-NP"/>
              </w:rPr>
            </w:pPr>
            <w:ins w:id="8034" w:author="user" w:date="2012-02-29T14:49:00Z">
              <w:r w:rsidRPr="00FD2AE2">
                <w:rPr>
                  <w:rFonts w:ascii="Calibri" w:hAnsi="Calibri" w:cs="Calibri"/>
                  <w:b/>
                  <w:bCs/>
                  <w:sz w:val="20"/>
                  <w:szCs w:val="20"/>
                  <w:lang w:bidi="ne-NP"/>
                </w:rPr>
                <w:t>Fuel wood</w:t>
              </w:r>
            </w:ins>
          </w:p>
        </w:tc>
        <w:tc>
          <w:tcPr>
            <w:tcW w:w="2240" w:type="dxa"/>
            <w:gridSpan w:val="2"/>
            <w:tcBorders>
              <w:top w:val="single" w:sz="4" w:space="0" w:color="auto"/>
              <w:left w:val="nil"/>
              <w:bottom w:val="single" w:sz="4" w:space="0" w:color="auto"/>
              <w:right w:val="single" w:sz="4" w:space="0" w:color="auto"/>
            </w:tcBorders>
            <w:shd w:val="clear" w:color="auto" w:fill="auto"/>
          </w:tcPr>
          <w:p w:rsidR="002B6273" w:rsidRPr="00FD2AE2" w:rsidRDefault="002B6273" w:rsidP="0074335E">
            <w:pPr>
              <w:jc w:val="center"/>
              <w:rPr>
                <w:ins w:id="8035" w:author="user" w:date="2012-02-29T14:49:00Z"/>
                <w:rFonts w:ascii="Calibri" w:hAnsi="Calibri" w:cs="Calibri"/>
                <w:b/>
                <w:bCs/>
                <w:sz w:val="20"/>
                <w:szCs w:val="20"/>
                <w:lang w:bidi="ne-NP"/>
              </w:rPr>
            </w:pPr>
            <w:ins w:id="8036" w:author="user" w:date="2012-02-29T14:49:00Z">
              <w:r w:rsidRPr="00FD2AE2">
                <w:rPr>
                  <w:rFonts w:ascii="Calibri" w:hAnsi="Calibri" w:cs="Calibri"/>
                  <w:b/>
                  <w:bCs/>
                  <w:sz w:val="20"/>
                  <w:szCs w:val="20"/>
                  <w:lang w:bidi="ne-NP"/>
                </w:rPr>
                <w:t>Kerosene</w:t>
              </w:r>
            </w:ins>
          </w:p>
        </w:tc>
        <w:tc>
          <w:tcPr>
            <w:tcW w:w="1980" w:type="dxa"/>
            <w:gridSpan w:val="2"/>
            <w:tcBorders>
              <w:top w:val="single" w:sz="4" w:space="0" w:color="auto"/>
              <w:left w:val="nil"/>
              <w:bottom w:val="single" w:sz="4" w:space="0" w:color="auto"/>
              <w:right w:val="single" w:sz="4" w:space="0" w:color="auto"/>
            </w:tcBorders>
            <w:shd w:val="clear" w:color="auto" w:fill="auto"/>
          </w:tcPr>
          <w:p w:rsidR="002B6273" w:rsidRPr="00FD2AE2" w:rsidRDefault="002B6273" w:rsidP="0074335E">
            <w:pPr>
              <w:jc w:val="center"/>
              <w:rPr>
                <w:ins w:id="8037" w:author="user" w:date="2012-02-29T14:49:00Z"/>
                <w:rFonts w:ascii="Calibri" w:hAnsi="Calibri" w:cs="Calibri"/>
                <w:b/>
                <w:bCs/>
                <w:sz w:val="20"/>
                <w:szCs w:val="20"/>
                <w:lang w:bidi="ne-NP"/>
              </w:rPr>
            </w:pPr>
            <w:ins w:id="8038" w:author="user" w:date="2012-02-29T14:49:00Z">
              <w:r w:rsidRPr="00FD2AE2">
                <w:rPr>
                  <w:rFonts w:ascii="Calibri" w:hAnsi="Calibri" w:cs="Calibri"/>
                  <w:b/>
                  <w:bCs/>
                  <w:sz w:val="20"/>
                  <w:szCs w:val="20"/>
                  <w:lang w:bidi="ne-NP"/>
                </w:rPr>
                <w:t>LPG gas</w:t>
              </w:r>
            </w:ins>
          </w:p>
        </w:tc>
      </w:tr>
      <w:tr w:rsidR="002B6273" w:rsidRPr="00145B40" w:rsidTr="0074335E">
        <w:trPr>
          <w:trHeight w:val="300"/>
          <w:ins w:id="8039" w:author="user" w:date="2012-02-29T14:49:00Z"/>
        </w:trPr>
        <w:tc>
          <w:tcPr>
            <w:tcW w:w="2600" w:type="dxa"/>
            <w:vMerge/>
            <w:tcBorders>
              <w:top w:val="single" w:sz="4" w:space="0" w:color="auto"/>
              <w:left w:val="single" w:sz="4" w:space="0" w:color="auto"/>
              <w:bottom w:val="single" w:sz="4" w:space="0" w:color="auto"/>
              <w:right w:val="single" w:sz="4" w:space="0" w:color="auto"/>
            </w:tcBorders>
            <w:vAlign w:val="center"/>
          </w:tcPr>
          <w:p w:rsidR="002B6273" w:rsidRPr="00FD2AE2" w:rsidRDefault="002B6273" w:rsidP="0074335E">
            <w:pPr>
              <w:rPr>
                <w:ins w:id="8040" w:author="user" w:date="2012-02-29T14:49:00Z"/>
                <w:rFonts w:ascii="Calibri" w:hAnsi="Calibri" w:cs="Calibri"/>
                <w:b/>
                <w:bCs/>
                <w:sz w:val="20"/>
                <w:szCs w:val="20"/>
                <w:lang w:bidi="ne-NP"/>
              </w:rPr>
            </w:pPr>
          </w:p>
        </w:tc>
        <w:tc>
          <w:tcPr>
            <w:tcW w:w="128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041" w:author="user" w:date="2012-02-29T14:49:00Z"/>
                <w:rFonts w:ascii="Calibri" w:hAnsi="Calibri" w:cs="Calibri"/>
                <w:b/>
                <w:bCs/>
                <w:sz w:val="20"/>
                <w:szCs w:val="20"/>
                <w:lang w:bidi="ne-NP"/>
              </w:rPr>
            </w:pPr>
            <w:ins w:id="8042" w:author="user" w:date="2012-02-29T14:49:00Z">
              <w:r w:rsidRPr="00FD2AE2">
                <w:rPr>
                  <w:rFonts w:ascii="Calibri" w:hAnsi="Calibri" w:cs="Calibri"/>
                  <w:b/>
                  <w:bCs/>
                  <w:sz w:val="20"/>
                  <w:szCs w:val="20"/>
                  <w:lang w:bidi="ne-NP"/>
                </w:rPr>
                <w:t>HHs</w:t>
              </w:r>
            </w:ins>
          </w:p>
        </w:tc>
        <w:tc>
          <w:tcPr>
            <w:tcW w:w="112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043" w:author="user" w:date="2012-02-29T14:49:00Z"/>
                <w:rFonts w:ascii="Calibri" w:hAnsi="Calibri" w:cs="Calibri"/>
                <w:b/>
                <w:bCs/>
                <w:sz w:val="20"/>
                <w:szCs w:val="20"/>
                <w:lang w:bidi="ne-NP"/>
              </w:rPr>
            </w:pPr>
            <w:ins w:id="8044" w:author="user" w:date="2012-02-29T14:49:00Z">
              <w:r w:rsidRPr="00FD2AE2">
                <w:rPr>
                  <w:rFonts w:ascii="Calibri" w:hAnsi="Calibri" w:cs="Calibri"/>
                  <w:b/>
                  <w:bCs/>
                  <w:sz w:val="20"/>
                  <w:szCs w:val="20"/>
                  <w:lang w:bidi="ne-NP"/>
                </w:rPr>
                <w:t>%</w:t>
              </w:r>
            </w:ins>
          </w:p>
        </w:tc>
        <w:tc>
          <w:tcPr>
            <w:tcW w:w="108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045" w:author="user" w:date="2012-02-29T14:49:00Z"/>
                <w:rFonts w:ascii="Calibri" w:hAnsi="Calibri" w:cs="Calibri"/>
                <w:b/>
                <w:bCs/>
                <w:sz w:val="20"/>
                <w:szCs w:val="20"/>
                <w:lang w:bidi="ne-NP"/>
              </w:rPr>
            </w:pPr>
            <w:ins w:id="8046" w:author="user" w:date="2012-02-29T14:49:00Z">
              <w:r w:rsidRPr="00FD2AE2">
                <w:rPr>
                  <w:rFonts w:ascii="Calibri" w:hAnsi="Calibri" w:cs="Calibri"/>
                  <w:b/>
                  <w:bCs/>
                  <w:sz w:val="20"/>
                  <w:szCs w:val="20"/>
                  <w:lang w:bidi="ne-NP"/>
                </w:rPr>
                <w:t>HHs</w:t>
              </w:r>
            </w:ins>
          </w:p>
        </w:tc>
        <w:tc>
          <w:tcPr>
            <w:tcW w:w="116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047" w:author="user" w:date="2012-02-29T14:49:00Z"/>
                <w:rFonts w:ascii="Calibri" w:hAnsi="Calibri" w:cs="Calibri"/>
                <w:b/>
                <w:bCs/>
                <w:sz w:val="20"/>
                <w:szCs w:val="20"/>
                <w:lang w:bidi="ne-NP"/>
              </w:rPr>
            </w:pPr>
            <w:ins w:id="8048" w:author="user" w:date="2012-02-29T14:49:00Z">
              <w:r w:rsidRPr="00FD2AE2">
                <w:rPr>
                  <w:rFonts w:ascii="Calibri" w:hAnsi="Calibri" w:cs="Calibri"/>
                  <w:b/>
                  <w:bCs/>
                  <w:sz w:val="20"/>
                  <w:szCs w:val="20"/>
                  <w:lang w:bidi="ne-NP"/>
                </w:rPr>
                <w:t>%</w:t>
              </w:r>
            </w:ins>
          </w:p>
        </w:tc>
        <w:tc>
          <w:tcPr>
            <w:tcW w:w="94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049" w:author="user" w:date="2012-02-29T14:49:00Z"/>
                <w:rFonts w:ascii="Calibri" w:hAnsi="Calibri" w:cs="Calibri"/>
                <w:b/>
                <w:bCs/>
                <w:sz w:val="20"/>
                <w:szCs w:val="20"/>
                <w:lang w:bidi="ne-NP"/>
              </w:rPr>
            </w:pPr>
            <w:ins w:id="8050" w:author="user" w:date="2012-02-29T14:49:00Z">
              <w:r w:rsidRPr="00FD2AE2">
                <w:rPr>
                  <w:rFonts w:ascii="Calibri" w:hAnsi="Calibri" w:cs="Calibri"/>
                  <w:b/>
                  <w:bCs/>
                  <w:sz w:val="20"/>
                  <w:szCs w:val="20"/>
                  <w:lang w:bidi="ne-NP"/>
                </w:rPr>
                <w:t>HHs</w:t>
              </w:r>
            </w:ins>
          </w:p>
        </w:tc>
        <w:tc>
          <w:tcPr>
            <w:tcW w:w="104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051" w:author="user" w:date="2012-02-29T14:49:00Z"/>
                <w:rFonts w:ascii="Calibri" w:hAnsi="Calibri" w:cs="Calibri"/>
                <w:b/>
                <w:bCs/>
                <w:sz w:val="20"/>
                <w:szCs w:val="20"/>
                <w:lang w:bidi="ne-NP"/>
              </w:rPr>
            </w:pPr>
            <w:ins w:id="8052" w:author="user" w:date="2012-02-29T14:49:00Z">
              <w:r w:rsidRPr="00FD2AE2">
                <w:rPr>
                  <w:rFonts w:ascii="Calibri" w:hAnsi="Calibri" w:cs="Calibri"/>
                  <w:b/>
                  <w:bCs/>
                  <w:sz w:val="20"/>
                  <w:szCs w:val="20"/>
                  <w:lang w:bidi="ne-NP"/>
                </w:rPr>
                <w:t>%</w:t>
              </w:r>
            </w:ins>
          </w:p>
        </w:tc>
      </w:tr>
      <w:tr w:rsidR="002B6273" w:rsidRPr="00145B40" w:rsidTr="0074335E">
        <w:trPr>
          <w:trHeight w:val="300"/>
          <w:ins w:id="8053" w:author="user" w:date="2012-02-29T14:49:00Z"/>
        </w:trPr>
        <w:tc>
          <w:tcPr>
            <w:tcW w:w="2600" w:type="dxa"/>
            <w:tcBorders>
              <w:top w:val="nil"/>
              <w:left w:val="single" w:sz="4" w:space="0" w:color="auto"/>
              <w:bottom w:val="single" w:sz="4" w:space="0" w:color="auto"/>
              <w:right w:val="single" w:sz="4" w:space="0" w:color="auto"/>
            </w:tcBorders>
            <w:shd w:val="clear" w:color="auto" w:fill="auto"/>
          </w:tcPr>
          <w:p w:rsidR="002B6273" w:rsidRPr="00FD2AE2" w:rsidRDefault="002B6273" w:rsidP="0074335E">
            <w:pPr>
              <w:jc w:val="both"/>
              <w:rPr>
                <w:ins w:id="8054" w:author="user" w:date="2012-02-29T14:49:00Z"/>
                <w:rFonts w:ascii="Calibri" w:hAnsi="Calibri" w:cs="Calibri"/>
                <w:sz w:val="20"/>
                <w:szCs w:val="20"/>
                <w:lang w:bidi="ne-NP"/>
              </w:rPr>
            </w:pPr>
            <w:smartTag w:uri="urn:schemas-microsoft-com:office:smarttags" w:element="place">
              <w:smartTag w:uri="urn:schemas-microsoft-com:office:smarttags" w:element="PlaceName">
                <w:ins w:id="8055" w:author="user" w:date="2012-02-29T14:49:00Z">
                  <w:r w:rsidRPr="00FD2AE2">
                    <w:rPr>
                      <w:rFonts w:ascii="Calibri" w:hAnsi="Calibri" w:cs="Calibri"/>
                      <w:sz w:val="20"/>
                      <w:szCs w:val="20"/>
                      <w:lang w:bidi="ne-NP"/>
                    </w:rPr>
                    <w:t>Hetauda</w:t>
                  </w:r>
                </w:ins>
              </w:smartTag>
              <w:ins w:id="8056" w:author="user" w:date="2012-02-29T14:49:00Z">
                <w:r w:rsidRPr="00FD2AE2">
                  <w:rPr>
                    <w:rFonts w:ascii="Calibri" w:hAnsi="Calibri" w:cs="Calibri"/>
                    <w:sz w:val="20"/>
                    <w:szCs w:val="20"/>
                    <w:lang w:bidi="ne-NP"/>
                  </w:rPr>
                  <w:t xml:space="preserve"> </w:t>
                </w:r>
                <w:smartTag w:uri="urn:schemas-microsoft-com:office:smarttags" w:element="PlaceType">
                  <w:r w:rsidRPr="00FD2AE2">
                    <w:rPr>
                      <w:rFonts w:ascii="Calibri" w:hAnsi="Calibri" w:cs="Calibri"/>
                      <w:sz w:val="20"/>
                      <w:szCs w:val="20"/>
                      <w:lang w:bidi="ne-NP"/>
                    </w:rPr>
                    <w:t>Municipality</w:t>
                  </w:r>
                </w:smartTag>
              </w:ins>
            </w:smartTag>
            <w:ins w:id="8057" w:author="user" w:date="2012-02-29T14:49:00Z">
              <w:r w:rsidRPr="00FD2AE2">
                <w:rPr>
                  <w:rFonts w:ascii="Calibri" w:hAnsi="Calibri" w:cs="Calibri"/>
                  <w:sz w:val="20"/>
                  <w:szCs w:val="20"/>
                  <w:lang w:bidi="ne-NP"/>
                </w:rPr>
                <w:t xml:space="preserve"> </w:t>
              </w:r>
            </w:ins>
          </w:p>
        </w:tc>
        <w:tc>
          <w:tcPr>
            <w:tcW w:w="128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058" w:author="user" w:date="2012-02-29T14:49:00Z"/>
                <w:rFonts w:ascii="Calibri" w:hAnsi="Calibri" w:cs="Calibri"/>
                <w:sz w:val="20"/>
                <w:szCs w:val="20"/>
                <w:lang w:bidi="ne-NP"/>
              </w:rPr>
            </w:pPr>
            <w:ins w:id="8059" w:author="user" w:date="2012-02-29T14:49:00Z">
              <w:r w:rsidRPr="00FD2AE2">
                <w:rPr>
                  <w:rFonts w:ascii="Calibri" w:hAnsi="Calibri" w:cs="Calibri"/>
                  <w:sz w:val="20"/>
                  <w:szCs w:val="20"/>
                  <w:lang w:bidi="ne-NP"/>
                </w:rPr>
                <w:t>7</w:t>
              </w:r>
            </w:ins>
          </w:p>
        </w:tc>
        <w:tc>
          <w:tcPr>
            <w:tcW w:w="112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060" w:author="user" w:date="2012-02-29T14:49:00Z"/>
                <w:rFonts w:ascii="Calibri" w:hAnsi="Calibri" w:cs="Calibri"/>
                <w:sz w:val="20"/>
                <w:szCs w:val="20"/>
                <w:lang w:bidi="ne-NP"/>
              </w:rPr>
            </w:pPr>
            <w:ins w:id="8061" w:author="user" w:date="2012-02-29T14:49:00Z">
              <w:r w:rsidRPr="00FD2AE2">
                <w:rPr>
                  <w:rFonts w:ascii="Calibri" w:hAnsi="Calibri" w:cs="Calibri"/>
                  <w:sz w:val="20"/>
                  <w:szCs w:val="20"/>
                  <w:lang w:bidi="ne-NP"/>
                </w:rPr>
                <w:t>100</w:t>
              </w:r>
            </w:ins>
          </w:p>
        </w:tc>
        <w:tc>
          <w:tcPr>
            <w:tcW w:w="108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062" w:author="user" w:date="2012-02-29T14:49:00Z"/>
                <w:rFonts w:ascii="Calibri" w:hAnsi="Calibri" w:cs="Calibri"/>
                <w:sz w:val="20"/>
                <w:szCs w:val="20"/>
                <w:lang w:bidi="ne-NP"/>
              </w:rPr>
            </w:pPr>
            <w:ins w:id="8063" w:author="user" w:date="2012-02-29T14:49:00Z">
              <w:r w:rsidRPr="00FD2AE2">
                <w:rPr>
                  <w:rFonts w:ascii="Calibri" w:hAnsi="Calibri" w:cs="Calibri"/>
                  <w:sz w:val="20"/>
                  <w:szCs w:val="20"/>
                  <w:lang w:bidi="ne-NP"/>
                </w:rPr>
                <w:t>-</w:t>
              </w:r>
            </w:ins>
          </w:p>
        </w:tc>
        <w:tc>
          <w:tcPr>
            <w:tcW w:w="116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064" w:author="user" w:date="2012-02-29T14:49:00Z"/>
                <w:rFonts w:ascii="Calibri" w:hAnsi="Calibri" w:cs="Calibri"/>
                <w:sz w:val="20"/>
                <w:szCs w:val="20"/>
                <w:lang w:bidi="ne-NP"/>
              </w:rPr>
            </w:pPr>
            <w:ins w:id="8065" w:author="user" w:date="2012-02-29T14:49:00Z">
              <w:r w:rsidRPr="00FD2AE2">
                <w:rPr>
                  <w:rFonts w:ascii="Calibri" w:hAnsi="Calibri" w:cs="Calibri"/>
                  <w:sz w:val="20"/>
                  <w:szCs w:val="20"/>
                  <w:lang w:bidi="ne-NP"/>
                </w:rPr>
                <w:t>-</w:t>
              </w:r>
            </w:ins>
          </w:p>
        </w:tc>
        <w:tc>
          <w:tcPr>
            <w:tcW w:w="94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066" w:author="user" w:date="2012-02-29T14:49:00Z"/>
                <w:rFonts w:ascii="Calibri" w:hAnsi="Calibri" w:cs="Calibri"/>
                <w:sz w:val="20"/>
                <w:szCs w:val="20"/>
                <w:lang w:bidi="ne-NP"/>
              </w:rPr>
            </w:pPr>
            <w:ins w:id="8067" w:author="user" w:date="2012-02-29T14:49:00Z">
              <w:r w:rsidRPr="00FD2AE2">
                <w:rPr>
                  <w:rFonts w:ascii="Calibri" w:hAnsi="Calibri" w:cs="Calibri"/>
                  <w:sz w:val="20"/>
                  <w:szCs w:val="20"/>
                  <w:lang w:bidi="ne-NP"/>
                </w:rPr>
                <w:t>-</w:t>
              </w:r>
            </w:ins>
          </w:p>
        </w:tc>
        <w:tc>
          <w:tcPr>
            <w:tcW w:w="104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068" w:author="user" w:date="2012-02-29T14:49:00Z"/>
                <w:rFonts w:ascii="Calibri" w:hAnsi="Calibri" w:cs="Calibri"/>
                <w:sz w:val="20"/>
                <w:szCs w:val="20"/>
                <w:lang w:bidi="ne-NP"/>
              </w:rPr>
            </w:pPr>
            <w:ins w:id="8069" w:author="user" w:date="2012-02-29T14:49:00Z">
              <w:r w:rsidRPr="00FD2AE2">
                <w:rPr>
                  <w:rFonts w:ascii="Calibri" w:hAnsi="Calibri" w:cs="Calibri"/>
                  <w:sz w:val="20"/>
                  <w:szCs w:val="20"/>
                  <w:lang w:bidi="ne-NP"/>
                </w:rPr>
                <w:t>-</w:t>
              </w:r>
            </w:ins>
          </w:p>
        </w:tc>
      </w:tr>
      <w:tr w:rsidR="002B6273" w:rsidRPr="00145B40" w:rsidTr="0074335E">
        <w:trPr>
          <w:trHeight w:val="300"/>
          <w:ins w:id="8070" w:author="user" w:date="2012-02-29T14:49:00Z"/>
        </w:trPr>
        <w:tc>
          <w:tcPr>
            <w:tcW w:w="2600" w:type="dxa"/>
            <w:tcBorders>
              <w:top w:val="nil"/>
              <w:left w:val="single" w:sz="4" w:space="0" w:color="auto"/>
              <w:bottom w:val="single" w:sz="4" w:space="0" w:color="auto"/>
              <w:right w:val="single" w:sz="4" w:space="0" w:color="auto"/>
            </w:tcBorders>
            <w:shd w:val="clear" w:color="auto" w:fill="auto"/>
          </w:tcPr>
          <w:p w:rsidR="002B6273" w:rsidRPr="00FD2AE2" w:rsidRDefault="002B6273" w:rsidP="0074335E">
            <w:pPr>
              <w:jc w:val="both"/>
              <w:rPr>
                <w:ins w:id="8071" w:author="user" w:date="2012-02-29T14:49:00Z"/>
                <w:rFonts w:ascii="Calibri" w:hAnsi="Calibri" w:cs="Calibri"/>
                <w:sz w:val="20"/>
                <w:szCs w:val="20"/>
                <w:lang w:bidi="ne-NP"/>
              </w:rPr>
            </w:pPr>
            <w:ins w:id="8072" w:author="user" w:date="2012-02-29T14:49:00Z">
              <w:r w:rsidRPr="00FD2AE2">
                <w:rPr>
                  <w:rFonts w:ascii="Calibri" w:hAnsi="Calibri" w:cs="Calibri"/>
                  <w:sz w:val="20"/>
                  <w:szCs w:val="20"/>
                  <w:lang w:bidi="ne-NP"/>
                </w:rPr>
                <w:t>Basamadi</w:t>
              </w:r>
            </w:ins>
          </w:p>
        </w:tc>
        <w:tc>
          <w:tcPr>
            <w:tcW w:w="128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073" w:author="user" w:date="2012-02-29T14:49:00Z"/>
                <w:rFonts w:ascii="Calibri" w:hAnsi="Calibri" w:cs="Calibri"/>
                <w:sz w:val="20"/>
                <w:szCs w:val="20"/>
                <w:lang w:bidi="ne-NP"/>
              </w:rPr>
            </w:pPr>
            <w:ins w:id="8074" w:author="user" w:date="2012-02-29T14:49:00Z">
              <w:r w:rsidRPr="00FD2AE2">
                <w:rPr>
                  <w:rFonts w:ascii="Calibri" w:hAnsi="Calibri" w:cs="Calibri"/>
                  <w:sz w:val="20"/>
                  <w:szCs w:val="20"/>
                  <w:lang w:bidi="ne-NP"/>
                </w:rPr>
                <w:t>25</w:t>
              </w:r>
            </w:ins>
          </w:p>
        </w:tc>
        <w:tc>
          <w:tcPr>
            <w:tcW w:w="112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075" w:author="user" w:date="2012-02-29T14:49:00Z"/>
                <w:rFonts w:ascii="Calibri" w:hAnsi="Calibri" w:cs="Calibri"/>
                <w:sz w:val="20"/>
                <w:szCs w:val="20"/>
                <w:lang w:bidi="ne-NP"/>
              </w:rPr>
            </w:pPr>
            <w:ins w:id="8076" w:author="user" w:date="2012-02-29T14:49:00Z">
              <w:r w:rsidRPr="00FD2AE2">
                <w:rPr>
                  <w:rFonts w:ascii="Calibri" w:hAnsi="Calibri" w:cs="Calibri"/>
                  <w:sz w:val="20"/>
                  <w:szCs w:val="20"/>
                  <w:lang w:bidi="ne-NP"/>
                </w:rPr>
                <w:t>92.6</w:t>
              </w:r>
            </w:ins>
          </w:p>
        </w:tc>
        <w:tc>
          <w:tcPr>
            <w:tcW w:w="108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077" w:author="user" w:date="2012-02-29T14:49:00Z"/>
                <w:rFonts w:ascii="Calibri" w:hAnsi="Calibri" w:cs="Calibri"/>
                <w:sz w:val="20"/>
                <w:szCs w:val="20"/>
                <w:lang w:bidi="ne-NP"/>
              </w:rPr>
            </w:pPr>
            <w:ins w:id="8078" w:author="user" w:date="2012-02-29T14:49:00Z">
              <w:r w:rsidRPr="00FD2AE2">
                <w:rPr>
                  <w:rFonts w:ascii="Calibri" w:hAnsi="Calibri" w:cs="Calibri"/>
                  <w:sz w:val="20"/>
                  <w:szCs w:val="20"/>
                  <w:lang w:bidi="ne-NP"/>
                </w:rPr>
                <w:t>2</w:t>
              </w:r>
            </w:ins>
          </w:p>
        </w:tc>
        <w:tc>
          <w:tcPr>
            <w:tcW w:w="116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079" w:author="user" w:date="2012-02-29T14:49:00Z"/>
                <w:rFonts w:ascii="Calibri" w:hAnsi="Calibri" w:cs="Calibri"/>
                <w:sz w:val="20"/>
                <w:szCs w:val="20"/>
                <w:lang w:bidi="ne-NP"/>
              </w:rPr>
            </w:pPr>
            <w:ins w:id="8080" w:author="user" w:date="2012-02-29T14:49:00Z">
              <w:r w:rsidRPr="00FD2AE2">
                <w:rPr>
                  <w:rFonts w:ascii="Calibri" w:hAnsi="Calibri" w:cs="Calibri"/>
                  <w:sz w:val="20"/>
                  <w:szCs w:val="20"/>
                  <w:lang w:bidi="ne-NP"/>
                </w:rPr>
                <w:t>7.4</w:t>
              </w:r>
            </w:ins>
          </w:p>
        </w:tc>
        <w:tc>
          <w:tcPr>
            <w:tcW w:w="94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081" w:author="user" w:date="2012-02-29T14:49:00Z"/>
                <w:rFonts w:ascii="Calibri" w:hAnsi="Calibri" w:cs="Calibri"/>
                <w:sz w:val="20"/>
                <w:szCs w:val="20"/>
                <w:lang w:bidi="ne-NP"/>
              </w:rPr>
            </w:pPr>
            <w:ins w:id="8082" w:author="user" w:date="2012-02-29T14:49:00Z">
              <w:r w:rsidRPr="00FD2AE2">
                <w:rPr>
                  <w:rFonts w:ascii="Calibri" w:hAnsi="Calibri" w:cs="Calibri"/>
                  <w:sz w:val="20"/>
                  <w:szCs w:val="20"/>
                  <w:lang w:bidi="ne-NP"/>
                </w:rPr>
                <w:t>-</w:t>
              </w:r>
            </w:ins>
          </w:p>
        </w:tc>
        <w:tc>
          <w:tcPr>
            <w:tcW w:w="104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083" w:author="user" w:date="2012-02-29T14:49:00Z"/>
                <w:rFonts w:ascii="Calibri" w:hAnsi="Calibri" w:cs="Calibri"/>
                <w:sz w:val="20"/>
                <w:szCs w:val="20"/>
                <w:lang w:bidi="ne-NP"/>
              </w:rPr>
            </w:pPr>
            <w:ins w:id="8084" w:author="user" w:date="2012-02-29T14:49:00Z">
              <w:r w:rsidRPr="00FD2AE2">
                <w:rPr>
                  <w:rFonts w:ascii="Calibri" w:hAnsi="Calibri" w:cs="Calibri"/>
                  <w:sz w:val="20"/>
                  <w:szCs w:val="20"/>
                  <w:lang w:bidi="ne-NP"/>
                </w:rPr>
                <w:t>-</w:t>
              </w:r>
            </w:ins>
          </w:p>
        </w:tc>
      </w:tr>
      <w:tr w:rsidR="002B6273" w:rsidRPr="00145B40" w:rsidTr="0074335E">
        <w:trPr>
          <w:trHeight w:val="300"/>
          <w:ins w:id="8085" w:author="user" w:date="2012-02-29T14:49:00Z"/>
        </w:trPr>
        <w:tc>
          <w:tcPr>
            <w:tcW w:w="2600" w:type="dxa"/>
            <w:tcBorders>
              <w:top w:val="nil"/>
              <w:left w:val="single" w:sz="4" w:space="0" w:color="auto"/>
              <w:bottom w:val="single" w:sz="4" w:space="0" w:color="auto"/>
              <w:right w:val="single" w:sz="4" w:space="0" w:color="auto"/>
            </w:tcBorders>
            <w:shd w:val="clear" w:color="auto" w:fill="auto"/>
          </w:tcPr>
          <w:p w:rsidR="002B6273" w:rsidRPr="00FD2AE2" w:rsidRDefault="002B6273" w:rsidP="0074335E">
            <w:pPr>
              <w:jc w:val="both"/>
              <w:rPr>
                <w:ins w:id="8086" w:author="user" w:date="2012-02-29T14:49:00Z"/>
                <w:rFonts w:ascii="Calibri" w:hAnsi="Calibri" w:cs="Calibri"/>
                <w:sz w:val="20"/>
                <w:szCs w:val="20"/>
                <w:lang w:bidi="ne-NP"/>
              </w:rPr>
            </w:pPr>
            <w:ins w:id="8087" w:author="user" w:date="2012-02-29T14:49:00Z">
              <w:r w:rsidRPr="00FD2AE2">
                <w:rPr>
                  <w:rFonts w:ascii="Calibri" w:hAnsi="Calibri" w:cs="Calibri"/>
                  <w:sz w:val="20"/>
                  <w:szCs w:val="20"/>
                  <w:lang w:bidi="ne-NP"/>
                </w:rPr>
                <w:t>Manahari</w:t>
              </w:r>
            </w:ins>
          </w:p>
        </w:tc>
        <w:tc>
          <w:tcPr>
            <w:tcW w:w="128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088" w:author="user" w:date="2012-02-29T14:49:00Z"/>
                <w:rFonts w:ascii="Calibri" w:hAnsi="Calibri" w:cs="Calibri"/>
                <w:sz w:val="20"/>
                <w:szCs w:val="20"/>
                <w:lang w:bidi="ne-NP"/>
              </w:rPr>
            </w:pPr>
            <w:ins w:id="8089" w:author="user" w:date="2012-02-29T14:49:00Z">
              <w:r w:rsidRPr="00FD2AE2">
                <w:rPr>
                  <w:rFonts w:ascii="Calibri" w:hAnsi="Calibri" w:cs="Calibri"/>
                  <w:sz w:val="20"/>
                  <w:szCs w:val="20"/>
                  <w:lang w:bidi="ne-NP"/>
                </w:rPr>
                <w:t>50</w:t>
              </w:r>
            </w:ins>
          </w:p>
        </w:tc>
        <w:tc>
          <w:tcPr>
            <w:tcW w:w="112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090" w:author="user" w:date="2012-02-29T14:49:00Z"/>
                <w:rFonts w:ascii="Calibri" w:hAnsi="Calibri" w:cs="Calibri"/>
                <w:sz w:val="20"/>
                <w:szCs w:val="20"/>
                <w:lang w:bidi="ne-NP"/>
              </w:rPr>
            </w:pPr>
            <w:ins w:id="8091" w:author="user" w:date="2012-02-29T14:49:00Z">
              <w:r w:rsidRPr="00FD2AE2">
                <w:rPr>
                  <w:rFonts w:ascii="Calibri" w:hAnsi="Calibri" w:cs="Calibri"/>
                  <w:sz w:val="20"/>
                  <w:szCs w:val="20"/>
                  <w:lang w:bidi="ne-NP"/>
                </w:rPr>
                <w:t>98</w:t>
              </w:r>
            </w:ins>
          </w:p>
        </w:tc>
        <w:tc>
          <w:tcPr>
            <w:tcW w:w="108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092" w:author="user" w:date="2012-02-29T14:49:00Z"/>
                <w:rFonts w:ascii="Calibri" w:hAnsi="Calibri" w:cs="Calibri"/>
                <w:sz w:val="20"/>
                <w:szCs w:val="20"/>
                <w:lang w:bidi="ne-NP"/>
              </w:rPr>
            </w:pPr>
            <w:ins w:id="8093" w:author="user" w:date="2012-02-29T14:49:00Z">
              <w:r w:rsidRPr="00FD2AE2">
                <w:rPr>
                  <w:rFonts w:ascii="Calibri" w:hAnsi="Calibri" w:cs="Calibri"/>
                  <w:sz w:val="20"/>
                  <w:szCs w:val="20"/>
                  <w:lang w:bidi="ne-NP"/>
                </w:rPr>
                <w:t>1</w:t>
              </w:r>
            </w:ins>
          </w:p>
        </w:tc>
        <w:tc>
          <w:tcPr>
            <w:tcW w:w="116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094" w:author="user" w:date="2012-02-29T14:49:00Z"/>
                <w:rFonts w:ascii="Calibri" w:hAnsi="Calibri" w:cs="Calibri"/>
                <w:sz w:val="20"/>
                <w:szCs w:val="20"/>
                <w:lang w:bidi="ne-NP"/>
              </w:rPr>
            </w:pPr>
            <w:ins w:id="8095" w:author="user" w:date="2012-02-29T14:49:00Z">
              <w:r w:rsidRPr="00FD2AE2">
                <w:rPr>
                  <w:rFonts w:ascii="Calibri" w:hAnsi="Calibri" w:cs="Calibri"/>
                  <w:sz w:val="20"/>
                  <w:szCs w:val="20"/>
                  <w:lang w:bidi="ne-NP"/>
                </w:rPr>
                <w:t>2</w:t>
              </w:r>
            </w:ins>
          </w:p>
        </w:tc>
        <w:tc>
          <w:tcPr>
            <w:tcW w:w="94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096" w:author="user" w:date="2012-02-29T14:49:00Z"/>
                <w:rFonts w:ascii="Calibri" w:hAnsi="Calibri" w:cs="Calibri"/>
                <w:sz w:val="20"/>
                <w:szCs w:val="20"/>
                <w:lang w:bidi="ne-NP"/>
              </w:rPr>
            </w:pPr>
            <w:ins w:id="8097" w:author="user" w:date="2012-02-29T14:49:00Z">
              <w:r w:rsidRPr="00FD2AE2">
                <w:rPr>
                  <w:rFonts w:ascii="Calibri" w:hAnsi="Calibri" w:cs="Calibri"/>
                  <w:sz w:val="20"/>
                  <w:szCs w:val="20"/>
                  <w:lang w:bidi="ne-NP"/>
                </w:rPr>
                <w:t>-</w:t>
              </w:r>
            </w:ins>
          </w:p>
        </w:tc>
        <w:tc>
          <w:tcPr>
            <w:tcW w:w="104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098" w:author="user" w:date="2012-02-29T14:49:00Z"/>
                <w:rFonts w:ascii="Calibri" w:hAnsi="Calibri" w:cs="Calibri"/>
                <w:sz w:val="20"/>
                <w:szCs w:val="20"/>
                <w:lang w:bidi="ne-NP"/>
              </w:rPr>
            </w:pPr>
            <w:ins w:id="8099" w:author="user" w:date="2012-02-29T14:49:00Z">
              <w:r w:rsidRPr="00FD2AE2">
                <w:rPr>
                  <w:rFonts w:ascii="Calibri" w:hAnsi="Calibri" w:cs="Calibri"/>
                  <w:sz w:val="20"/>
                  <w:szCs w:val="20"/>
                  <w:lang w:bidi="ne-NP"/>
                </w:rPr>
                <w:t>-</w:t>
              </w:r>
            </w:ins>
          </w:p>
        </w:tc>
      </w:tr>
      <w:tr w:rsidR="002B6273" w:rsidRPr="00145B40" w:rsidTr="0074335E">
        <w:trPr>
          <w:trHeight w:val="300"/>
          <w:ins w:id="8100" w:author="user" w:date="2012-02-29T14:49:00Z"/>
        </w:trPr>
        <w:tc>
          <w:tcPr>
            <w:tcW w:w="2600" w:type="dxa"/>
            <w:tcBorders>
              <w:top w:val="nil"/>
              <w:left w:val="single" w:sz="4" w:space="0" w:color="auto"/>
              <w:bottom w:val="single" w:sz="4" w:space="0" w:color="auto"/>
              <w:right w:val="single" w:sz="4" w:space="0" w:color="auto"/>
            </w:tcBorders>
            <w:shd w:val="clear" w:color="auto" w:fill="auto"/>
          </w:tcPr>
          <w:p w:rsidR="002B6273" w:rsidRPr="00FD2AE2" w:rsidRDefault="002B6273" w:rsidP="0074335E">
            <w:pPr>
              <w:jc w:val="both"/>
              <w:rPr>
                <w:ins w:id="8101" w:author="user" w:date="2012-02-29T14:49:00Z"/>
                <w:rFonts w:ascii="Calibri" w:hAnsi="Calibri" w:cs="Calibri"/>
                <w:sz w:val="20"/>
                <w:szCs w:val="20"/>
                <w:lang w:bidi="ne-NP"/>
              </w:rPr>
            </w:pPr>
            <w:ins w:id="8102" w:author="user" w:date="2012-02-29T14:49:00Z">
              <w:r w:rsidRPr="00FD2AE2">
                <w:rPr>
                  <w:rFonts w:ascii="Calibri" w:hAnsi="Calibri" w:cs="Calibri"/>
                  <w:sz w:val="20"/>
                  <w:szCs w:val="20"/>
                  <w:lang w:bidi="ne-NP"/>
                </w:rPr>
                <w:t>Birendranagar</w:t>
              </w:r>
            </w:ins>
          </w:p>
        </w:tc>
        <w:tc>
          <w:tcPr>
            <w:tcW w:w="128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103" w:author="user" w:date="2012-02-29T14:49:00Z"/>
                <w:rFonts w:ascii="Calibri" w:hAnsi="Calibri" w:cs="Calibri"/>
                <w:sz w:val="20"/>
                <w:szCs w:val="20"/>
                <w:lang w:bidi="ne-NP"/>
              </w:rPr>
            </w:pPr>
            <w:ins w:id="8104" w:author="user" w:date="2012-02-29T14:49:00Z">
              <w:r w:rsidRPr="00FD2AE2">
                <w:rPr>
                  <w:rFonts w:ascii="Calibri" w:hAnsi="Calibri" w:cs="Calibri"/>
                  <w:sz w:val="20"/>
                  <w:szCs w:val="20"/>
                  <w:lang w:bidi="ne-NP"/>
                </w:rPr>
                <w:t>19</w:t>
              </w:r>
            </w:ins>
          </w:p>
        </w:tc>
        <w:tc>
          <w:tcPr>
            <w:tcW w:w="112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105" w:author="user" w:date="2012-02-29T14:49:00Z"/>
                <w:rFonts w:ascii="Calibri" w:hAnsi="Calibri" w:cs="Calibri"/>
                <w:sz w:val="20"/>
                <w:szCs w:val="20"/>
                <w:lang w:bidi="ne-NP"/>
              </w:rPr>
            </w:pPr>
            <w:ins w:id="8106" w:author="user" w:date="2012-02-29T14:49:00Z">
              <w:r w:rsidRPr="00FD2AE2">
                <w:rPr>
                  <w:rFonts w:ascii="Calibri" w:hAnsi="Calibri" w:cs="Calibri"/>
                  <w:sz w:val="20"/>
                  <w:szCs w:val="20"/>
                  <w:lang w:bidi="ne-NP"/>
                </w:rPr>
                <w:t>95</w:t>
              </w:r>
            </w:ins>
          </w:p>
        </w:tc>
        <w:tc>
          <w:tcPr>
            <w:tcW w:w="108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107" w:author="user" w:date="2012-02-29T14:49:00Z"/>
                <w:rFonts w:ascii="Calibri" w:hAnsi="Calibri" w:cs="Calibri"/>
                <w:sz w:val="20"/>
                <w:szCs w:val="20"/>
                <w:lang w:bidi="ne-NP"/>
              </w:rPr>
            </w:pPr>
            <w:ins w:id="8108" w:author="user" w:date="2012-02-29T14:49:00Z">
              <w:r w:rsidRPr="00FD2AE2">
                <w:rPr>
                  <w:rFonts w:ascii="Calibri" w:hAnsi="Calibri" w:cs="Calibri"/>
                  <w:sz w:val="20"/>
                  <w:szCs w:val="20"/>
                  <w:lang w:bidi="ne-NP"/>
                </w:rPr>
                <w:t>-</w:t>
              </w:r>
            </w:ins>
          </w:p>
        </w:tc>
        <w:tc>
          <w:tcPr>
            <w:tcW w:w="116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109" w:author="user" w:date="2012-02-29T14:49:00Z"/>
                <w:rFonts w:ascii="Calibri" w:hAnsi="Calibri" w:cs="Calibri"/>
                <w:sz w:val="20"/>
                <w:szCs w:val="20"/>
                <w:lang w:bidi="ne-NP"/>
              </w:rPr>
            </w:pPr>
            <w:ins w:id="8110" w:author="user" w:date="2012-02-29T14:49:00Z">
              <w:r w:rsidRPr="00FD2AE2">
                <w:rPr>
                  <w:rFonts w:ascii="Calibri" w:hAnsi="Calibri" w:cs="Calibri"/>
                  <w:sz w:val="20"/>
                  <w:szCs w:val="20"/>
                  <w:lang w:bidi="ne-NP"/>
                </w:rPr>
                <w:t>-</w:t>
              </w:r>
            </w:ins>
          </w:p>
        </w:tc>
        <w:tc>
          <w:tcPr>
            <w:tcW w:w="94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111" w:author="user" w:date="2012-02-29T14:49:00Z"/>
                <w:rFonts w:ascii="Calibri" w:hAnsi="Calibri" w:cs="Calibri"/>
                <w:sz w:val="20"/>
                <w:szCs w:val="20"/>
                <w:lang w:bidi="ne-NP"/>
              </w:rPr>
            </w:pPr>
            <w:ins w:id="8112" w:author="user" w:date="2012-02-29T14:49:00Z">
              <w:r w:rsidRPr="00FD2AE2">
                <w:rPr>
                  <w:rFonts w:ascii="Calibri" w:hAnsi="Calibri" w:cs="Calibri"/>
                  <w:sz w:val="20"/>
                  <w:szCs w:val="20"/>
                  <w:lang w:bidi="ne-NP"/>
                </w:rPr>
                <w:t>1</w:t>
              </w:r>
            </w:ins>
          </w:p>
        </w:tc>
        <w:tc>
          <w:tcPr>
            <w:tcW w:w="104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113" w:author="user" w:date="2012-02-29T14:49:00Z"/>
                <w:rFonts w:ascii="Calibri" w:hAnsi="Calibri" w:cs="Calibri"/>
                <w:sz w:val="20"/>
                <w:szCs w:val="20"/>
                <w:lang w:bidi="ne-NP"/>
              </w:rPr>
            </w:pPr>
            <w:ins w:id="8114" w:author="user" w:date="2012-02-29T14:49:00Z">
              <w:r w:rsidRPr="00FD2AE2">
                <w:rPr>
                  <w:rFonts w:ascii="Calibri" w:hAnsi="Calibri" w:cs="Calibri"/>
                  <w:sz w:val="20"/>
                  <w:szCs w:val="20"/>
                  <w:lang w:bidi="ne-NP"/>
                </w:rPr>
                <w:t>5</w:t>
              </w:r>
            </w:ins>
          </w:p>
        </w:tc>
      </w:tr>
      <w:tr w:rsidR="002B6273" w:rsidRPr="00145B40" w:rsidTr="0074335E">
        <w:trPr>
          <w:trHeight w:val="300"/>
          <w:ins w:id="8115" w:author="user" w:date="2012-02-29T14:49:00Z"/>
        </w:trPr>
        <w:tc>
          <w:tcPr>
            <w:tcW w:w="2600" w:type="dxa"/>
            <w:tcBorders>
              <w:top w:val="nil"/>
              <w:left w:val="single" w:sz="4" w:space="0" w:color="auto"/>
              <w:bottom w:val="single" w:sz="4" w:space="0" w:color="auto"/>
              <w:right w:val="single" w:sz="4" w:space="0" w:color="auto"/>
            </w:tcBorders>
            <w:shd w:val="clear" w:color="auto" w:fill="auto"/>
          </w:tcPr>
          <w:p w:rsidR="002B6273" w:rsidRPr="00FD2AE2" w:rsidRDefault="002B6273" w:rsidP="0074335E">
            <w:pPr>
              <w:jc w:val="both"/>
              <w:rPr>
                <w:ins w:id="8116" w:author="user" w:date="2012-02-29T14:49:00Z"/>
                <w:rFonts w:ascii="Calibri" w:hAnsi="Calibri" w:cs="Calibri"/>
                <w:sz w:val="20"/>
                <w:szCs w:val="20"/>
                <w:lang w:bidi="ne-NP"/>
              </w:rPr>
            </w:pPr>
            <w:ins w:id="8117" w:author="user" w:date="2012-02-29T14:49:00Z">
              <w:r w:rsidRPr="00FD2AE2">
                <w:rPr>
                  <w:rFonts w:ascii="Calibri" w:hAnsi="Calibri" w:cs="Calibri"/>
                  <w:sz w:val="20"/>
                  <w:szCs w:val="20"/>
                  <w:lang w:bidi="ne-NP"/>
                </w:rPr>
                <w:t>Chainpur</w:t>
              </w:r>
            </w:ins>
          </w:p>
        </w:tc>
        <w:tc>
          <w:tcPr>
            <w:tcW w:w="128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118" w:author="user" w:date="2012-02-29T14:49:00Z"/>
                <w:rFonts w:ascii="Calibri" w:hAnsi="Calibri" w:cs="Calibri"/>
                <w:sz w:val="20"/>
                <w:szCs w:val="20"/>
                <w:lang w:bidi="ne-NP"/>
              </w:rPr>
            </w:pPr>
            <w:ins w:id="8119" w:author="user" w:date="2012-02-29T14:49:00Z">
              <w:r w:rsidRPr="00FD2AE2">
                <w:rPr>
                  <w:rFonts w:ascii="Calibri" w:hAnsi="Calibri" w:cs="Calibri"/>
                  <w:sz w:val="20"/>
                  <w:szCs w:val="20"/>
                  <w:lang w:bidi="ne-NP"/>
                </w:rPr>
                <w:t>16</w:t>
              </w:r>
            </w:ins>
          </w:p>
        </w:tc>
        <w:tc>
          <w:tcPr>
            <w:tcW w:w="112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120" w:author="user" w:date="2012-02-29T14:49:00Z"/>
                <w:rFonts w:ascii="Calibri" w:hAnsi="Calibri" w:cs="Calibri"/>
                <w:sz w:val="20"/>
                <w:szCs w:val="20"/>
                <w:lang w:bidi="ne-NP"/>
              </w:rPr>
            </w:pPr>
            <w:ins w:id="8121" w:author="user" w:date="2012-02-29T14:49:00Z">
              <w:r w:rsidRPr="00FD2AE2">
                <w:rPr>
                  <w:rFonts w:ascii="Calibri" w:hAnsi="Calibri" w:cs="Calibri"/>
                  <w:sz w:val="20"/>
                  <w:szCs w:val="20"/>
                  <w:lang w:bidi="ne-NP"/>
                </w:rPr>
                <w:t>88.9</w:t>
              </w:r>
            </w:ins>
          </w:p>
        </w:tc>
        <w:tc>
          <w:tcPr>
            <w:tcW w:w="108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122" w:author="user" w:date="2012-02-29T14:49:00Z"/>
                <w:rFonts w:ascii="Calibri" w:hAnsi="Calibri" w:cs="Calibri"/>
                <w:sz w:val="20"/>
                <w:szCs w:val="20"/>
                <w:lang w:bidi="ne-NP"/>
              </w:rPr>
            </w:pPr>
            <w:ins w:id="8123" w:author="user" w:date="2012-02-29T14:49:00Z">
              <w:r w:rsidRPr="00FD2AE2">
                <w:rPr>
                  <w:rFonts w:ascii="Calibri" w:hAnsi="Calibri" w:cs="Calibri"/>
                  <w:sz w:val="20"/>
                  <w:szCs w:val="20"/>
                  <w:lang w:bidi="ne-NP"/>
                </w:rPr>
                <w:t>-</w:t>
              </w:r>
            </w:ins>
          </w:p>
        </w:tc>
        <w:tc>
          <w:tcPr>
            <w:tcW w:w="116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124" w:author="user" w:date="2012-02-29T14:49:00Z"/>
                <w:rFonts w:ascii="Calibri" w:hAnsi="Calibri" w:cs="Calibri"/>
                <w:sz w:val="20"/>
                <w:szCs w:val="20"/>
                <w:lang w:bidi="ne-NP"/>
              </w:rPr>
            </w:pPr>
            <w:ins w:id="8125" w:author="user" w:date="2012-02-29T14:49:00Z">
              <w:r w:rsidRPr="00FD2AE2">
                <w:rPr>
                  <w:rFonts w:ascii="Calibri" w:hAnsi="Calibri" w:cs="Calibri"/>
                  <w:sz w:val="20"/>
                  <w:szCs w:val="20"/>
                  <w:lang w:bidi="ne-NP"/>
                </w:rPr>
                <w:t>-</w:t>
              </w:r>
            </w:ins>
          </w:p>
        </w:tc>
        <w:tc>
          <w:tcPr>
            <w:tcW w:w="94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126" w:author="user" w:date="2012-02-29T14:49:00Z"/>
                <w:rFonts w:ascii="Calibri" w:hAnsi="Calibri" w:cs="Calibri"/>
                <w:sz w:val="20"/>
                <w:szCs w:val="20"/>
                <w:lang w:bidi="ne-NP"/>
              </w:rPr>
            </w:pPr>
            <w:ins w:id="8127" w:author="user" w:date="2012-02-29T14:49:00Z">
              <w:r w:rsidRPr="00FD2AE2">
                <w:rPr>
                  <w:rFonts w:ascii="Calibri" w:hAnsi="Calibri" w:cs="Calibri"/>
                  <w:sz w:val="20"/>
                  <w:szCs w:val="20"/>
                  <w:lang w:bidi="ne-NP"/>
                </w:rPr>
                <w:t>2</w:t>
              </w:r>
            </w:ins>
          </w:p>
        </w:tc>
        <w:tc>
          <w:tcPr>
            <w:tcW w:w="104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128" w:author="user" w:date="2012-02-29T14:49:00Z"/>
                <w:rFonts w:ascii="Calibri" w:hAnsi="Calibri" w:cs="Calibri"/>
                <w:sz w:val="20"/>
                <w:szCs w:val="20"/>
                <w:lang w:bidi="ne-NP"/>
              </w:rPr>
            </w:pPr>
            <w:ins w:id="8129" w:author="user" w:date="2012-02-29T14:49:00Z">
              <w:r w:rsidRPr="00FD2AE2">
                <w:rPr>
                  <w:rFonts w:ascii="Calibri" w:hAnsi="Calibri" w:cs="Calibri"/>
                  <w:sz w:val="20"/>
                  <w:szCs w:val="20"/>
                  <w:lang w:bidi="ne-NP"/>
                </w:rPr>
                <w:t>11.1</w:t>
              </w:r>
            </w:ins>
          </w:p>
        </w:tc>
      </w:tr>
      <w:tr w:rsidR="002B6273" w:rsidRPr="00145B40" w:rsidTr="0074335E">
        <w:trPr>
          <w:trHeight w:val="300"/>
          <w:ins w:id="8130" w:author="user" w:date="2012-02-29T14:49:00Z"/>
        </w:trPr>
        <w:tc>
          <w:tcPr>
            <w:tcW w:w="2600" w:type="dxa"/>
            <w:tcBorders>
              <w:top w:val="nil"/>
              <w:left w:val="single" w:sz="4" w:space="0" w:color="auto"/>
              <w:bottom w:val="single" w:sz="4" w:space="0" w:color="auto"/>
              <w:right w:val="single" w:sz="4" w:space="0" w:color="auto"/>
            </w:tcBorders>
            <w:shd w:val="clear" w:color="auto" w:fill="auto"/>
          </w:tcPr>
          <w:p w:rsidR="002B6273" w:rsidRPr="00FD2AE2" w:rsidRDefault="002B6273" w:rsidP="0074335E">
            <w:pPr>
              <w:jc w:val="both"/>
              <w:rPr>
                <w:ins w:id="8131" w:author="user" w:date="2012-02-29T14:49:00Z"/>
                <w:rFonts w:ascii="Calibri" w:hAnsi="Calibri" w:cs="Calibri"/>
                <w:sz w:val="20"/>
                <w:szCs w:val="20"/>
                <w:lang w:bidi="ne-NP"/>
              </w:rPr>
            </w:pPr>
            <w:ins w:id="8132" w:author="user" w:date="2012-02-29T14:49:00Z">
              <w:r w:rsidRPr="00FD2AE2">
                <w:rPr>
                  <w:rFonts w:ascii="Calibri" w:hAnsi="Calibri" w:cs="Calibri"/>
                  <w:sz w:val="20"/>
                  <w:szCs w:val="20"/>
                  <w:lang w:bidi="ne-NP"/>
                </w:rPr>
                <w:t>Jutpani</w:t>
              </w:r>
            </w:ins>
          </w:p>
        </w:tc>
        <w:tc>
          <w:tcPr>
            <w:tcW w:w="128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133" w:author="user" w:date="2012-02-29T14:49:00Z"/>
                <w:rFonts w:ascii="Calibri" w:hAnsi="Calibri" w:cs="Calibri"/>
                <w:sz w:val="20"/>
                <w:szCs w:val="20"/>
                <w:lang w:bidi="ne-NP"/>
              </w:rPr>
            </w:pPr>
            <w:ins w:id="8134" w:author="user" w:date="2012-02-29T14:49:00Z">
              <w:r w:rsidRPr="00FD2AE2">
                <w:rPr>
                  <w:rFonts w:ascii="Calibri" w:hAnsi="Calibri" w:cs="Calibri"/>
                  <w:sz w:val="20"/>
                  <w:szCs w:val="20"/>
                  <w:lang w:bidi="ne-NP"/>
                </w:rPr>
                <w:t>4</w:t>
              </w:r>
            </w:ins>
          </w:p>
        </w:tc>
        <w:tc>
          <w:tcPr>
            <w:tcW w:w="112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135" w:author="user" w:date="2012-02-29T14:49:00Z"/>
                <w:rFonts w:ascii="Calibri" w:hAnsi="Calibri" w:cs="Calibri"/>
                <w:sz w:val="20"/>
                <w:szCs w:val="20"/>
                <w:lang w:bidi="ne-NP"/>
              </w:rPr>
            </w:pPr>
            <w:ins w:id="8136" w:author="user" w:date="2012-02-29T14:49:00Z">
              <w:r w:rsidRPr="00FD2AE2">
                <w:rPr>
                  <w:rFonts w:ascii="Calibri" w:hAnsi="Calibri" w:cs="Calibri"/>
                  <w:sz w:val="20"/>
                  <w:szCs w:val="20"/>
                  <w:lang w:bidi="ne-NP"/>
                </w:rPr>
                <w:t>66.67</w:t>
              </w:r>
            </w:ins>
          </w:p>
        </w:tc>
        <w:tc>
          <w:tcPr>
            <w:tcW w:w="108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137" w:author="user" w:date="2012-02-29T14:49:00Z"/>
                <w:rFonts w:ascii="Calibri" w:hAnsi="Calibri" w:cs="Calibri"/>
                <w:sz w:val="20"/>
                <w:szCs w:val="20"/>
                <w:lang w:bidi="ne-NP"/>
              </w:rPr>
            </w:pPr>
            <w:ins w:id="8138" w:author="user" w:date="2012-02-29T14:49:00Z">
              <w:r w:rsidRPr="00FD2AE2">
                <w:rPr>
                  <w:rFonts w:ascii="Calibri" w:hAnsi="Calibri" w:cs="Calibri"/>
                  <w:sz w:val="20"/>
                  <w:szCs w:val="20"/>
                  <w:lang w:bidi="ne-NP"/>
                </w:rPr>
                <w:t>-</w:t>
              </w:r>
            </w:ins>
          </w:p>
        </w:tc>
        <w:tc>
          <w:tcPr>
            <w:tcW w:w="116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139" w:author="user" w:date="2012-02-29T14:49:00Z"/>
                <w:rFonts w:ascii="Calibri" w:hAnsi="Calibri" w:cs="Calibri"/>
                <w:sz w:val="20"/>
                <w:szCs w:val="20"/>
                <w:lang w:bidi="ne-NP"/>
              </w:rPr>
            </w:pPr>
            <w:ins w:id="8140" w:author="user" w:date="2012-02-29T14:49:00Z">
              <w:r w:rsidRPr="00FD2AE2">
                <w:rPr>
                  <w:rFonts w:ascii="Calibri" w:hAnsi="Calibri" w:cs="Calibri"/>
                  <w:sz w:val="20"/>
                  <w:szCs w:val="20"/>
                  <w:lang w:bidi="ne-NP"/>
                </w:rPr>
                <w:t>-</w:t>
              </w:r>
            </w:ins>
          </w:p>
        </w:tc>
        <w:tc>
          <w:tcPr>
            <w:tcW w:w="94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141" w:author="user" w:date="2012-02-29T14:49:00Z"/>
                <w:rFonts w:ascii="Calibri" w:hAnsi="Calibri" w:cs="Calibri"/>
                <w:sz w:val="20"/>
                <w:szCs w:val="20"/>
                <w:lang w:bidi="ne-NP"/>
              </w:rPr>
            </w:pPr>
            <w:ins w:id="8142" w:author="user" w:date="2012-02-29T14:49:00Z">
              <w:r w:rsidRPr="00FD2AE2">
                <w:rPr>
                  <w:rFonts w:ascii="Calibri" w:hAnsi="Calibri" w:cs="Calibri"/>
                  <w:sz w:val="20"/>
                  <w:szCs w:val="20"/>
                  <w:lang w:bidi="ne-NP"/>
                </w:rPr>
                <w:t>2</w:t>
              </w:r>
            </w:ins>
          </w:p>
        </w:tc>
        <w:tc>
          <w:tcPr>
            <w:tcW w:w="104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143" w:author="user" w:date="2012-02-29T14:49:00Z"/>
                <w:rFonts w:ascii="Calibri" w:hAnsi="Calibri" w:cs="Calibri"/>
                <w:sz w:val="20"/>
                <w:szCs w:val="20"/>
                <w:lang w:bidi="ne-NP"/>
              </w:rPr>
            </w:pPr>
            <w:ins w:id="8144" w:author="user" w:date="2012-02-29T14:49:00Z">
              <w:r w:rsidRPr="00FD2AE2">
                <w:rPr>
                  <w:rFonts w:ascii="Calibri" w:hAnsi="Calibri" w:cs="Calibri"/>
                  <w:sz w:val="20"/>
                  <w:szCs w:val="20"/>
                  <w:lang w:bidi="ne-NP"/>
                </w:rPr>
                <w:t>33.33</w:t>
              </w:r>
            </w:ins>
          </w:p>
        </w:tc>
      </w:tr>
      <w:tr w:rsidR="002B6273" w:rsidRPr="00145B40" w:rsidTr="0074335E">
        <w:trPr>
          <w:trHeight w:val="300"/>
          <w:ins w:id="8145" w:author="user" w:date="2012-02-29T14:49:00Z"/>
        </w:trPr>
        <w:tc>
          <w:tcPr>
            <w:tcW w:w="2600" w:type="dxa"/>
            <w:tcBorders>
              <w:top w:val="nil"/>
              <w:left w:val="single" w:sz="4" w:space="0" w:color="auto"/>
              <w:bottom w:val="single" w:sz="4" w:space="0" w:color="auto"/>
              <w:right w:val="single" w:sz="4" w:space="0" w:color="auto"/>
            </w:tcBorders>
            <w:shd w:val="clear" w:color="auto" w:fill="auto"/>
          </w:tcPr>
          <w:p w:rsidR="002B6273" w:rsidRPr="00FD2AE2" w:rsidRDefault="002B6273" w:rsidP="0074335E">
            <w:pPr>
              <w:jc w:val="both"/>
              <w:rPr>
                <w:ins w:id="8146" w:author="user" w:date="2012-02-29T14:49:00Z"/>
                <w:rFonts w:ascii="Calibri" w:hAnsi="Calibri" w:cs="Calibri"/>
                <w:sz w:val="20"/>
                <w:szCs w:val="20"/>
                <w:lang w:bidi="ne-NP"/>
              </w:rPr>
            </w:pPr>
            <w:ins w:id="8147" w:author="user" w:date="2012-02-29T14:49:00Z">
              <w:r w:rsidRPr="00FD2AE2">
                <w:rPr>
                  <w:rFonts w:ascii="Calibri" w:hAnsi="Calibri" w:cs="Calibri"/>
                  <w:sz w:val="20"/>
                  <w:szCs w:val="20"/>
                  <w:lang w:bidi="ne-NP"/>
                </w:rPr>
                <w:t>Piple</w:t>
              </w:r>
            </w:ins>
          </w:p>
        </w:tc>
        <w:tc>
          <w:tcPr>
            <w:tcW w:w="128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148" w:author="user" w:date="2012-02-29T14:49:00Z"/>
                <w:rFonts w:ascii="Calibri" w:hAnsi="Calibri" w:cs="Calibri"/>
                <w:sz w:val="20"/>
                <w:szCs w:val="20"/>
                <w:lang w:bidi="ne-NP"/>
              </w:rPr>
            </w:pPr>
            <w:ins w:id="8149" w:author="user" w:date="2012-02-29T14:49:00Z">
              <w:r w:rsidRPr="00FD2AE2">
                <w:rPr>
                  <w:rFonts w:ascii="Calibri" w:hAnsi="Calibri" w:cs="Calibri"/>
                  <w:sz w:val="20"/>
                  <w:szCs w:val="20"/>
                  <w:lang w:bidi="ne-NP"/>
                </w:rPr>
                <w:t>12</w:t>
              </w:r>
            </w:ins>
          </w:p>
        </w:tc>
        <w:tc>
          <w:tcPr>
            <w:tcW w:w="112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150" w:author="user" w:date="2012-02-29T14:49:00Z"/>
                <w:rFonts w:ascii="Calibri" w:hAnsi="Calibri" w:cs="Calibri"/>
                <w:sz w:val="20"/>
                <w:szCs w:val="20"/>
                <w:lang w:bidi="ne-NP"/>
              </w:rPr>
            </w:pPr>
            <w:ins w:id="8151" w:author="user" w:date="2012-02-29T14:49:00Z">
              <w:r w:rsidRPr="00FD2AE2">
                <w:rPr>
                  <w:rFonts w:ascii="Calibri" w:hAnsi="Calibri" w:cs="Calibri"/>
                  <w:sz w:val="20"/>
                  <w:szCs w:val="20"/>
                  <w:lang w:bidi="ne-NP"/>
                </w:rPr>
                <w:t>85.8</w:t>
              </w:r>
            </w:ins>
          </w:p>
        </w:tc>
        <w:tc>
          <w:tcPr>
            <w:tcW w:w="108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152" w:author="user" w:date="2012-02-29T14:49:00Z"/>
                <w:rFonts w:ascii="Calibri" w:hAnsi="Calibri" w:cs="Calibri"/>
                <w:sz w:val="20"/>
                <w:szCs w:val="20"/>
                <w:lang w:bidi="ne-NP"/>
              </w:rPr>
            </w:pPr>
            <w:ins w:id="8153" w:author="user" w:date="2012-02-29T14:49:00Z">
              <w:r w:rsidRPr="00FD2AE2">
                <w:rPr>
                  <w:rFonts w:ascii="Calibri" w:hAnsi="Calibri" w:cs="Calibri"/>
                  <w:sz w:val="20"/>
                  <w:szCs w:val="20"/>
                  <w:lang w:bidi="ne-NP"/>
                </w:rPr>
                <w:t>1</w:t>
              </w:r>
            </w:ins>
          </w:p>
        </w:tc>
        <w:tc>
          <w:tcPr>
            <w:tcW w:w="116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154" w:author="user" w:date="2012-02-29T14:49:00Z"/>
                <w:rFonts w:ascii="Calibri" w:hAnsi="Calibri" w:cs="Calibri"/>
                <w:sz w:val="20"/>
                <w:szCs w:val="20"/>
                <w:lang w:bidi="ne-NP"/>
              </w:rPr>
            </w:pPr>
            <w:ins w:id="8155" w:author="user" w:date="2012-02-29T14:49:00Z">
              <w:r w:rsidRPr="00FD2AE2">
                <w:rPr>
                  <w:rFonts w:ascii="Calibri" w:hAnsi="Calibri" w:cs="Calibri"/>
                  <w:sz w:val="20"/>
                  <w:szCs w:val="20"/>
                  <w:lang w:bidi="ne-NP"/>
                </w:rPr>
                <w:t>7.1</w:t>
              </w:r>
            </w:ins>
          </w:p>
        </w:tc>
        <w:tc>
          <w:tcPr>
            <w:tcW w:w="94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156" w:author="user" w:date="2012-02-29T14:49:00Z"/>
                <w:rFonts w:ascii="Calibri" w:hAnsi="Calibri" w:cs="Calibri"/>
                <w:sz w:val="20"/>
                <w:szCs w:val="20"/>
                <w:lang w:bidi="ne-NP"/>
              </w:rPr>
            </w:pPr>
            <w:ins w:id="8157" w:author="user" w:date="2012-02-29T14:49:00Z">
              <w:r w:rsidRPr="00FD2AE2">
                <w:rPr>
                  <w:rFonts w:ascii="Calibri" w:hAnsi="Calibri" w:cs="Calibri"/>
                  <w:sz w:val="20"/>
                  <w:szCs w:val="20"/>
                  <w:lang w:bidi="ne-NP"/>
                </w:rPr>
                <w:t>1</w:t>
              </w:r>
            </w:ins>
          </w:p>
        </w:tc>
        <w:tc>
          <w:tcPr>
            <w:tcW w:w="104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158" w:author="user" w:date="2012-02-29T14:49:00Z"/>
                <w:rFonts w:ascii="Calibri" w:hAnsi="Calibri" w:cs="Calibri"/>
                <w:sz w:val="20"/>
                <w:szCs w:val="20"/>
                <w:lang w:bidi="ne-NP"/>
              </w:rPr>
            </w:pPr>
            <w:ins w:id="8159" w:author="user" w:date="2012-02-29T14:49:00Z">
              <w:r w:rsidRPr="00FD2AE2">
                <w:rPr>
                  <w:rFonts w:ascii="Calibri" w:hAnsi="Calibri" w:cs="Calibri"/>
                  <w:sz w:val="20"/>
                  <w:szCs w:val="20"/>
                  <w:lang w:bidi="ne-NP"/>
                </w:rPr>
                <w:t>7.1</w:t>
              </w:r>
            </w:ins>
          </w:p>
        </w:tc>
      </w:tr>
      <w:tr w:rsidR="002B6273" w:rsidRPr="00145B40" w:rsidTr="0074335E">
        <w:trPr>
          <w:trHeight w:val="300"/>
          <w:ins w:id="8160" w:author="user" w:date="2012-02-29T14:49:00Z"/>
        </w:trPr>
        <w:tc>
          <w:tcPr>
            <w:tcW w:w="2600" w:type="dxa"/>
            <w:tcBorders>
              <w:top w:val="nil"/>
              <w:left w:val="single" w:sz="4" w:space="0" w:color="auto"/>
              <w:bottom w:val="single" w:sz="4" w:space="0" w:color="auto"/>
              <w:right w:val="single" w:sz="4" w:space="0" w:color="auto"/>
            </w:tcBorders>
            <w:shd w:val="clear" w:color="auto" w:fill="auto"/>
          </w:tcPr>
          <w:p w:rsidR="002B6273" w:rsidRPr="00FD2AE2" w:rsidRDefault="002B6273" w:rsidP="0074335E">
            <w:pPr>
              <w:jc w:val="both"/>
              <w:rPr>
                <w:ins w:id="8161" w:author="user" w:date="2012-02-29T14:49:00Z"/>
                <w:rFonts w:ascii="Calibri" w:hAnsi="Calibri" w:cs="Calibri"/>
                <w:sz w:val="20"/>
                <w:szCs w:val="20"/>
                <w:lang w:bidi="ne-NP"/>
              </w:rPr>
            </w:pPr>
            <w:ins w:id="8162" w:author="user" w:date="2012-02-29T14:49:00Z">
              <w:r w:rsidRPr="00FD2AE2">
                <w:rPr>
                  <w:rFonts w:ascii="Calibri" w:hAnsi="Calibri" w:cs="Calibri"/>
                  <w:sz w:val="20"/>
                  <w:szCs w:val="20"/>
                  <w:lang w:bidi="ne-NP"/>
                </w:rPr>
                <w:t>Shaktikhor</w:t>
              </w:r>
            </w:ins>
          </w:p>
        </w:tc>
        <w:tc>
          <w:tcPr>
            <w:tcW w:w="128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163" w:author="user" w:date="2012-02-29T14:49:00Z"/>
                <w:rFonts w:ascii="Calibri" w:hAnsi="Calibri" w:cs="Calibri"/>
                <w:sz w:val="20"/>
                <w:szCs w:val="20"/>
                <w:lang w:bidi="ne-NP"/>
              </w:rPr>
            </w:pPr>
            <w:ins w:id="8164" w:author="user" w:date="2012-02-29T14:49:00Z">
              <w:r w:rsidRPr="00FD2AE2">
                <w:rPr>
                  <w:rFonts w:ascii="Calibri" w:hAnsi="Calibri" w:cs="Calibri"/>
                  <w:sz w:val="20"/>
                  <w:szCs w:val="20"/>
                  <w:lang w:bidi="ne-NP"/>
                </w:rPr>
                <w:t>3</w:t>
              </w:r>
            </w:ins>
          </w:p>
        </w:tc>
        <w:tc>
          <w:tcPr>
            <w:tcW w:w="112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165" w:author="user" w:date="2012-02-29T14:49:00Z"/>
                <w:rFonts w:ascii="Calibri" w:hAnsi="Calibri" w:cs="Calibri"/>
                <w:sz w:val="20"/>
                <w:szCs w:val="20"/>
                <w:lang w:bidi="ne-NP"/>
              </w:rPr>
            </w:pPr>
            <w:ins w:id="8166" w:author="user" w:date="2012-02-29T14:49:00Z">
              <w:r w:rsidRPr="00FD2AE2">
                <w:rPr>
                  <w:rFonts w:ascii="Calibri" w:hAnsi="Calibri" w:cs="Calibri"/>
                  <w:sz w:val="20"/>
                  <w:szCs w:val="20"/>
                  <w:lang w:bidi="ne-NP"/>
                </w:rPr>
                <w:t>75</w:t>
              </w:r>
            </w:ins>
          </w:p>
        </w:tc>
        <w:tc>
          <w:tcPr>
            <w:tcW w:w="108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167" w:author="user" w:date="2012-02-29T14:49:00Z"/>
                <w:rFonts w:ascii="Calibri" w:hAnsi="Calibri" w:cs="Calibri"/>
                <w:sz w:val="20"/>
                <w:szCs w:val="20"/>
                <w:lang w:bidi="ne-NP"/>
              </w:rPr>
            </w:pPr>
            <w:ins w:id="8168" w:author="user" w:date="2012-02-29T14:49:00Z">
              <w:r w:rsidRPr="00FD2AE2">
                <w:rPr>
                  <w:rFonts w:ascii="Calibri" w:hAnsi="Calibri" w:cs="Calibri"/>
                  <w:sz w:val="20"/>
                  <w:szCs w:val="20"/>
                  <w:lang w:bidi="ne-NP"/>
                </w:rPr>
                <w:t>-</w:t>
              </w:r>
            </w:ins>
          </w:p>
        </w:tc>
        <w:tc>
          <w:tcPr>
            <w:tcW w:w="116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169" w:author="user" w:date="2012-02-29T14:49:00Z"/>
                <w:rFonts w:ascii="Calibri" w:hAnsi="Calibri" w:cs="Calibri"/>
                <w:sz w:val="20"/>
                <w:szCs w:val="20"/>
                <w:lang w:bidi="ne-NP"/>
              </w:rPr>
            </w:pPr>
            <w:ins w:id="8170" w:author="user" w:date="2012-02-29T14:49:00Z">
              <w:r w:rsidRPr="00FD2AE2">
                <w:rPr>
                  <w:rFonts w:ascii="Calibri" w:hAnsi="Calibri" w:cs="Calibri"/>
                  <w:sz w:val="20"/>
                  <w:szCs w:val="20"/>
                  <w:lang w:bidi="ne-NP"/>
                </w:rPr>
                <w:t>-</w:t>
              </w:r>
            </w:ins>
          </w:p>
        </w:tc>
        <w:tc>
          <w:tcPr>
            <w:tcW w:w="94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171" w:author="user" w:date="2012-02-29T14:49:00Z"/>
                <w:rFonts w:ascii="Calibri" w:hAnsi="Calibri" w:cs="Calibri"/>
                <w:sz w:val="20"/>
                <w:szCs w:val="20"/>
                <w:lang w:bidi="ne-NP"/>
              </w:rPr>
            </w:pPr>
            <w:ins w:id="8172" w:author="user" w:date="2012-02-29T14:49:00Z">
              <w:r w:rsidRPr="00FD2AE2">
                <w:rPr>
                  <w:rFonts w:ascii="Calibri" w:hAnsi="Calibri" w:cs="Calibri"/>
                  <w:sz w:val="20"/>
                  <w:szCs w:val="20"/>
                  <w:lang w:bidi="ne-NP"/>
                </w:rPr>
                <w:t>1</w:t>
              </w:r>
            </w:ins>
          </w:p>
        </w:tc>
        <w:tc>
          <w:tcPr>
            <w:tcW w:w="104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173" w:author="user" w:date="2012-02-29T14:49:00Z"/>
                <w:rFonts w:ascii="Calibri" w:hAnsi="Calibri" w:cs="Calibri"/>
                <w:sz w:val="20"/>
                <w:szCs w:val="20"/>
                <w:lang w:bidi="ne-NP"/>
              </w:rPr>
            </w:pPr>
            <w:ins w:id="8174" w:author="user" w:date="2012-02-29T14:49:00Z">
              <w:r w:rsidRPr="00FD2AE2">
                <w:rPr>
                  <w:rFonts w:ascii="Calibri" w:hAnsi="Calibri" w:cs="Calibri"/>
                  <w:sz w:val="20"/>
                  <w:szCs w:val="20"/>
                  <w:lang w:bidi="ne-NP"/>
                </w:rPr>
                <w:t>25</w:t>
              </w:r>
            </w:ins>
          </w:p>
        </w:tc>
      </w:tr>
      <w:tr w:rsidR="002B6273" w:rsidRPr="00145B40" w:rsidTr="0074335E">
        <w:trPr>
          <w:trHeight w:val="300"/>
          <w:ins w:id="8175" w:author="user" w:date="2012-02-29T14:49:00Z"/>
        </w:trPr>
        <w:tc>
          <w:tcPr>
            <w:tcW w:w="2600" w:type="dxa"/>
            <w:tcBorders>
              <w:top w:val="nil"/>
              <w:left w:val="single" w:sz="4" w:space="0" w:color="auto"/>
              <w:bottom w:val="single" w:sz="4" w:space="0" w:color="auto"/>
              <w:right w:val="single" w:sz="4" w:space="0" w:color="auto"/>
            </w:tcBorders>
            <w:shd w:val="clear" w:color="auto" w:fill="auto"/>
          </w:tcPr>
          <w:p w:rsidR="002B6273" w:rsidRPr="00FD2AE2" w:rsidRDefault="002B6273" w:rsidP="0074335E">
            <w:pPr>
              <w:jc w:val="both"/>
              <w:rPr>
                <w:ins w:id="8176" w:author="user" w:date="2012-02-29T14:49:00Z"/>
                <w:rFonts w:ascii="Calibri" w:hAnsi="Calibri" w:cs="Calibri"/>
                <w:b/>
                <w:bCs/>
                <w:sz w:val="20"/>
                <w:szCs w:val="20"/>
                <w:lang w:bidi="ne-NP"/>
              </w:rPr>
            </w:pPr>
            <w:ins w:id="8177" w:author="user" w:date="2012-02-29T14:49:00Z">
              <w:r w:rsidRPr="00FD2AE2">
                <w:rPr>
                  <w:rFonts w:ascii="Calibri" w:hAnsi="Calibri" w:cs="Calibri"/>
                  <w:b/>
                  <w:bCs/>
                  <w:sz w:val="20"/>
                  <w:szCs w:val="20"/>
                  <w:lang w:bidi="ne-NP"/>
                </w:rPr>
                <w:t>Total/percentage</w:t>
              </w:r>
            </w:ins>
          </w:p>
        </w:tc>
        <w:tc>
          <w:tcPr>
            <w:tcW w:w="128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178" w:author="user" w:date="2012-02-29T14:49:00Z"/>
                <w:rFonts w:ascii="Calibri" w:hAnsi="Calibri" w:cs="Calibri"/>
                <w:b/>
                <w:bCs/>
                <w:sz w:val="20"/>
                <w:szCs w:val="20"/>
                <w:lang w:bidi="ne-NP"/>
              </w:rPr>
            </w:pPr>
            <w:ins w:id="8179" w:author="user" w:date="2012-02-29T14:49:00Z">
              <w:r w:rsidRPr="00FD2AE2">
                <w:rPr>
                  <w:rFonts w:ascii="Calibri" w:hAnsi="Calibri" w:cs="Calibri"/>
                  <w:b/>
                  <w:bCs/>
                  <w:sz w:val="20"/>
                  <w:szCs w:val="20"/>
                  <w:lang w:bidi="ne-NP"/>
                </w:rPr>
                <w:t>136</w:t>
              </w:r>
            </w:ins>
          </w:p>
        </w:tc>
        <w:tc>
          <w:tcPr>
            <w:tcW w:w="112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180" w:author="user" w:date="2012-02-29T14:49:00Z"/>
                <w:rFonts w:ascii="Calibri" w:hAnsi="Calibri" w:cs="Calibri"/>
                <w:b/>
                <w:bCs/>
                <w:sz w:val="20"/>
                <w:szCs w:val="20"/>
                <w:lang w:bidi="ne-NP"/>
              </w:rPr>
            </w:pPr>
            <w:ins w:id="8181" w:author="user" w:date="2012-02-29T14:49:00Z">
              <w:r w:rsidRPr="00FD2AE2">
                <w:rPr>
                  <w:rFonts w:ascii="Calibri" w:hAnsi="Calibri" w:cs="Calibri"/>
                  <w:b/>
                  <w:bCs/>
                  <w:sz w:val="20"/>
                  <w:szCs w:val="20"/>
                  <w:lang w:bidi="ne-NP"/>
                </w:rPr>
                <w:t>92.52</w:t>
              </w:r>
            </w:ins>
          </w:p>
        </w:tc>
        <w:tc>
          <w:tcPr>
            <w:tcW w:w="108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182" w:author="user" w:date="2012-02-29T14:49:00Z"/>
                <w:rFonts w:ascii="Calibri" w:hAnsi="Calibri" w:cs="Calibri"/>
                <w:b/>
                <w:bCs/>
                <w:sz w:val="20"/>
                <w:szCs w:val="20"/>
                <w:lang w:bidi="ne-NP"/>
              </w:rPr>
            </w:pPr>
            <w:ins w:id="8183" w:author="user" w:date="2012-02-29T14:49:00Z">
              <w:r w:rsidRPr="00FD2AE2">
                <w:rPr>
                  <w:rFonts w:ascii="Calibri" w:hAnsi="Calibri" w:cs="Calibri"/>
                  <w:b/>
                  <w:bCs/>
                  <w:sz w:val="20"/>
                  <w:szCs w:val="20"/>
                  <w:lang w:bidi="ne-NP"/>
                </w:rPr>
                <w:t>4</w:t>
              </w:r>
            </w:ins>
          </w:p>
        </w:tc>
        <w:tc>
          <w:tcPr>
            <w:tcW w:w="116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184" w:author="user" w:date="2012-02-29T14:49:00Z"/>
                <w:rFonts w:ascii="Calibri" w:hAnsi="Calibri" w:cs="Calibri"/>
                <w:b/>
                <w:bCs/>
                <w:sz w:val="20"/>
                <w:szCs w:val="20"/>
                <w:lang w:bidi="ne-NP"/>
              </w:rPr>
            </w:pPr>
            <w:ins w:id="8185" w:author="user" w:date="2012-02-29T14:49:00Z">
              <w:r w:rsidRPr="00FD2AE2">
                <w:rPr>
                  <w:rFonts w:ascii="Calibri" w:hAnsi="Calibri" w:cs="Calibri"/>
                  <w:b/>
                  <w:bCs/>
                  <w:sz w:val="20"/>
                  <w:szCs w:val="20"/>
                  <w:lang w:bidi="ne-NP"/>
                </w:rPr>
                <w:t>2.72</w:t>
              </w:r>
            </w:ins>
          </w:p>
        </w:tc>
        <w:tc>
          <w:tcPr>
            <w:tcW w:w="94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186" w:author="user" w:date="2012-02-29T14:49:00Z"/>
                <w:rFonts w:ascii="Calibri" w:hAnsi="Calibri" w:cs="Calibri"/>
                <w:b/>
                <w:bCs/>
                <w:sz w:val="20"/>
                <w:szCs w:val="20"/>
                <w:lang w:bidi="ne-NP"/>
              </w:rPr>
            </w:pPr>
            <w:ins w:id="8187" w:author="user" w:date="2012-02-29T14:49:00Z">
              <w:r w:rsidRPr="00FD2AE2">
                <w:rPr>
                  <w:rFonts w:ascii="Calibri" w:hAnsi="Calibri" w:cs="Calibri"/>
                  <w:b/>
                  <w:bCs/>
                  <w:sz w:val="20"/>
                  <w:szCs w:val="20"/>
                  <w:lang w:bidi="ne-NP"/>
                </w:rPr>
                <w:t>7</w:t>
              </w:r>
            </w:ins>
          </w:p>
        </w:tc>
        <w:tc>
          <w:tcPr>
            <w:tcW w:w="1040" w:type="dxa"/>
            <w:tcBorders>
              <w:top w:val="nil"/>
              <w:left w:val="nil"/>
              <w:bottom w:val="single" w:sz="4" w:space="0" w:color="auto"/>
              <w:right w:val="single" w:sz="4" w:space="0" w:color="auto"/>
            </w:tcBorders>
            <w:shd w:val="clear" w:color="auto" w:fill="auto"/>
          </w:tcPr>
          <w:p w:rsidR="002B6273" w:rsidRPr="00FD2AE2" w:rsidRDefault="002B6273" w:rsidP="0074335E">
            <w:pPr>
              <w:jc w:val="center"/>
              <w:rPr>
                <w:ins w:id="8188" w:author="user" w:date="2012-02-29T14:49:00Z"/>
                <w:rFonts w:ascii="Calibri" w:hAnsi="Calibri" w:cs="Calibri"/>
                <w:b/>
                <w:bCs/>
                <w:sz w:val="20"/>
                <w:szCs w:val="20"/>
                <w:lang w:bidi="ne-NP"/>
              </w:rPr>
            </w:pPr>
            <w:ins w:id="8189" w:author="user" w:date="2012-02-29T14:49:00Z">
              <w:r w:rsidRPr="00FD2AE2">
                <w:rPr>
                  <w:rFonts w:ascii="Calibri" w:hAnsi="Calibri" w:cs="Calibri"/>
                  <w:b/>
                  <w:bCs/>
                  <w:sz w:val="20"/>
                  <w:szCs w:val="20"/>
                  <w:lang w:bidi="ne-NP"/>
                </w:rPr>
                <w:t>4.76</w:t>
              </w:r>
            </w:ins>
          </w:p>
        </w:tc>
      </w:tr>
    </w:tbl>
    <w:p w:rsidR="002B6273" w:rsidRPr="00FD2AE2" w:rsidRDefault="002B6273" w:rsidP="002B6273">
      <w:pPr>
        <w:pStyle w:val="ReportText"/>
        <w:spacing w:line="360" w:lineRule="auto"/>
        <w:ind w:left="0"/>
        <w:rPr>
          <w:ins w:id="8190" w:author="user" w:date="2012-02-29T14:49:00Z"/>
          <w:rFonts w:ascii="Calibri" w:hAnsi="Calibri" w:cs="Calibri"/>
          <w:bCs/>
          <w:i/>
          <w:sz w:val="18"/>
          <w:szCs w:val="18"/>
        </w:rPr>
      </w:pPr>
      <w:ins w:id="8191" w:author="user" w:date="2012-02-29T14:49:00Z">
        <w:r w:rsidRPr="00FD2AE2">
          <w:rPr>
            <w:rFonts w:ascii="Calibri" w:hAnsi="Calibri" w:cs="Calibri"/>
            <w:bCs/>
            <w:i/>
            <w:sz w:val="18"/>
            <w:szCs w:val="18"/>
          </w:rPr>
          <w:t>Source: Household Survey, 2011</w:t>
        </w:r>
      </w:ins>
    </w:p>
    <w:p w:rsidR="002B6273" w:rsidRPr="0084077E" w:rsidRDefault="002B6273" w:rsidP="002B6273">
      <w:pPr>
        <w:pStyle w:val="ReportText"/>
        <w:spacing w:line="300" w:lineRule="auto"/>
        <w:rPr>
          <w:ins w:id="8192" w:author="user" w:date="2012-02-29T14:49:00Z"/>
          <w:rFonts w:ascii="Calibri" w:hAnsi="Calibri" w:cs="Arial"/>
          <w:sz w:val="10"/>
          <w:szCs w:val="10"/>
        </w:rPr>
      </w:pPr>
    </w:p>
    <w:p w:rsidR="002B6273" w:rsidRPr="00286655" w:rsidRDefault="002B6273" w:rsidP="000843A4">
      <w:pPr>
        <w:pStyle w:val="ReportText"/>
        <w:spacing w:line="300" w:lineRule="auto"/>
        <w:ind w:left="0"/>
        <w:rPr>
          <w:ins w:id="8193" w:author="user" w:date="2012-02-29T14:49:00Z"/>
          <w:rFonts w:ascii="Calibri" w:hAnsi="Calibri" w:cs="Calibri"/>
          <w:bCs/>
          <w:sz w:val="18"/>
          <w:szCs w:val="18"/>
        </w:rPr>
        <w:pPrChange w:id="8194" w:author="user" w:date="2012-03-01T11:56:00Z">
          <w:pPr>
            <w:pStyle w:val="ReportText"/>
            <w:spacing w:line="300" w:lineRule="auto"/>
          </w:pPr>
        </w:pPrChange>
      </w:pPr>
      <w:ins w:id="8195" w:author="user" w:date="2012-02-29T14:49:00Z">
        <w:r w:rsidRPr="00286655">
          <w:rPr>
            <w:rFonts w:ascii="Calibri" w:hAnsi="Calibri" w:cs="Arial"/>
          </w:rPr>
          <w:t xml:space="preserve">Regarding source of fuel wood </w:t>
        </w:r>
        <w:r w:rsidRPr="00286655">
          <w:rPr>
            <w:rFonts w:ascii="Calibri" w:hAnsi="Calibri" w:cs="Calibri"/>
            <w:szCs w:val="22"/>
          </w:rPr>
          <w:t>96.32% collect fuel wood from community forest, 0.74% collect from private forest and 2.94% purchase from the local markets (Table</w:t>
        </w:r>
        <w:r>
          <w:rPr>
            <w:rFonts w:ascii="Calibri" w:hAnsi="Calibri" w:cs="Calibri"/>
            <w:szCs w:val="22"/>
          </w:rPr>
          <w:t>-</w:t>
        </w:r>
        <w:r w:rsidRPr="00286655">
          <w:rPr>
            <w:rFonts w:ascii="Calibri" w:hAnsi="Calibri" w:cs="Calibri"/>
            <w:szCs w:val="22"/>
          </w:rPr>
          <w:t xml:space="preserve"> 6.</w:t>
        </w:r>
        <w:r>
          <w:rPr>
            <w:rFonts w:ascii="Calibri" w:hAnsi="Calibri" w:cs="Calibri"/>
            <w:szCs w:val="22"/>
          </w:rPr>
          <w:t>38</w:t>
        </w:r>
        <w:r w:rsidRPr="00286655">
          <w:rPr>
            <w:rFonts w:ascii="Calibri" w:hAnsi="Calibri" w:cs="Calibri"/>
            <w:szCs w:val="22"/>
          </w:rPr>
          <w:t>).</w:t>
        </w:r>
      </w:ins>
    </w:p>
    <w:p w:rsidR="002B6273" w:rsidRPr="0084077E" w:rsidRDefault="002B6273" w:rsidP="002B6273">
      <w:pPr>
        <w:ind w:left="1267" w:hanging="1267"/>
        <w:outlineLvl w:val="0"/>
        <w:rPr>
          <w:ins w:id="8196" w:author="user" w:date="2012-02-29T14:49:00Z"/>
          <w:rFonts w:ascii="Calibri" w:hAnsi="Calibri" w:cs="Calibri"/>
          <w:b/>
          <w:bCs/>
          <w:sz w:val="10"/>
          <w:szCs w:val="10"/>
        </w:rPr>
      </w:pPr>
    </w:p>
    <w:p w:rsidR="002B6273" w:rsidRPr="00261758" w:rsidRDefault="002B6273" w:rsidP="002B6273">
      <w:pPr>
        <w:ind w:left="1267" w:hanging="1267"/>
        <w:outlineLvl w:val="0"/>
        <w:rPr>
          <w:ins w:id="8197" w:author="user" w:date="2012-02-29T14:49:00Z"/>
          <w:rFonts w:ascii="Calibri" w:hAnsi="Calibri" w:cs="Calibri"/>
          <w:b/>
          <w:bCs/>
          <w:sz w:val="20"/>
          <w:szCs w:val="20"/>
        </w:rPr>
      </w:pPr>
      <w:ins w:id="8198" w:author="user" w:date="2012-02-29T14:49:00Z">
        <w:r w:rsidRPr="00261758">
          <w:rPr>
            <w:rFonts w:ascii="Calibri" w:hAnsi="Calibri" w:cs="Calibri"/>
            <w:b/>
            <w:bCs/>
            <w:sz w:val="20"/>
            <w:szCs w:val="20"/>
          </w:rPr>
          <w:t>Table -6.</w:t>
        </w:r>
        <w:r w:rsidRPr="00261758" w:rsidDel="00FA4785">
          <w:rPr>
            <w:rFonts w:ascii="Calibri" w:hAnsi="Calibri" w:cs="Calibri"/>
            <w:b/>
            <w:bCs/>
            <w:sz w:val="20"/>
            <w:szCs w:val="20"/>
          </w:rPr>
          <w:t xml:space="preserve"> </w:t>
        </w:r>
        <w:r w:rsidRPr="00261758">
          <w:rPr>
            <w:rFonts w:ascii="Calibri" w:hAnsi="Calibri" w:cs="Calibri"/>
            <w:b/>
            <w:bCs/>
            <w:sz w:val="20"/>
            <w:szCs w:val="20"/>
          </w:rPr>
          <w:t>38: Source of Fuel wood for the Surveyed Households in the Project Area</w:t>
        </w:r>
      </w:ins>
    </w:p>
    <w:tbl>
      <w:tblPr>
        <w:tblW w:w="9220" w:type="dxa"/>
        <w:tblInd w:w="95" w:type="dxa"/>
        <w:tblLook w:val="04A0"/>
      </w:tblPr>
      <w:tblGrid>
        <w:gridCol w:w="2600"/>
        <w:gridCol w:w="1280"/>
        <w:gridCol w:w="1120"/>
        <w:gridCol w:w="1080"/>
        <w:gridCol w:w="1160"/>
        <w:gridCol w:w="940"/>
        <w:gridCol w:w="1040"/>
      </w:tblGrid>
      <w:tr w:rsidR="002B6273" w:rsidRPr="00145B40" w:rsidTr="0074335E">
        <w:trPr>
          <w:trHeight w:val="300"/>
          <w:ins w:id="8199" w:author="user" w:date="2012-02-29T14:49:00Z"/>
        </w:trPr>
        <w:tc>
          <w:tcPr>
            <w:tcW w:w="2600" w:type="dxa"/>
            <w:vMerge w:val="restart"/>
            <w:tcBorders>
              <w:top w:val="single" w:sz="4" w:space="0" w:color="auto"/>
              <w:left w:val="single" w:sz="4" w:space="0" w:color="auto"/>
              <w:bottom w:val="single" w:sz="4" w:space="0" w:color="auto"/>
              <w:right w:val="single" w:sz="4" w:space="0" w:color="auto"/>
            </w:tcBorders>
            <w:shd w:val="clear" w:color="auto" w:fill="auto"/>
          </w:tcPr>
          <w:p w:rsidR="002B6273" w:rsidRPr="00FA4785" w:rsidRDefault="002B6273" w:rsidP="0074335E">
            <w:pPr>
              <w:jc w:val="both"/>
              <w:rPr>
                <w:ins w:id="8200" w:author="user" w:date="2012-02-29T14:49:00Z"/>
                <w:rFonts w:ascii="Calibri" w:hAnsi="Calibri" w:cs="Calibri"/>
                <w:b/>
                <w:bCs/>
                <w:sz w:val="20"/>
                <w:szCs w:val="20"/>
                <w:lang w:bidi="ne-NP"/>
              </w:rPr>
            </w:pPr>
            <w:ins w:id="8201" w:author="user" w:date="2012-02-29T14:49:00Z">
              <w:r w:rsidRPr="00FA4785">
                <w:rPr>
                  <w:rFonts w:ascii="Calibri" w:hAnsi="Calibri" w:cs="Calibri"/>
                  <w:b/>
                  <w:bCs/>
                  <w:sz w:val="20"/>
                  <w:szCs w:val="20"/>
                  <w:lang w:bidi="ne-NP"/>
                </w:rPr>
                <w:t>VDC/Municipality</w:t>
              </w:r>
            </w:ins>
          </w:p>
        </w:tc>
        <w:tc>
          <w:tcPr>
            <w:tcW w:w="6620" w:type="dxa"/>
            <w:gridSpan w:val="6"/>
            <w:tcBorders>
              <w:top w:val="single" w:sz="4" w:space="0" w:color="auto"/>
              <w:left w:val="nil"/>
              <w:bottom w:val="single" w:sz="4" w:space="0" w:color="auto"/>
              <w:right w:val="single" w:sz="4" w:space="0" w:color="auto"/>
            </w:tcBorders>
            <w:shd w:val="clear" w:color="auto" w:fill="auto"/>
          </w:tcPr>
          <w:p w:rsidR="002B6273" w:rsidRPr="00FA4785" w:rsidRDefault="002B6273" w:rsidP="0074335E">
            <w:pPr>
              <w:jc w:val="both"/>
              <w:rPr>
                <w:ins w:id="8202" w:author="user" w:date="2012-02-29T14:49:00Z"/>
                <w:rFonts w:ascii="Calibri" w:hAnsi="Calibri" w:cs="Calibri"/>
                <w:b/>
                <w:bCs/>
                <w:sz w:val="20"/>
                <w:szCs w:val="20"/>
                <w:lang w:bidi="ne-NP"/>
              </w:rPr>
            </w:pPr>
            <w:ins w:id="8203" w:author="user" w:date="2012-02-29T14:49:00Z">
              <w:r w:rsidRPr="00FA4785">
                <w:rPr>
                  <w:rFonts w:ascii="Calibri" w:hAnsi="Calibri" w:cs="Calibri"/>
                  <w:b/>
                  <w:bCs/>
                  <w:sz w:val="20"/>
                  <w:szCs w:val="20"/>
                  <w:lang w:bidi="ne-NP"/>
                </w:rPr>
                <w:t xml:space="preserve">                                               Source</w:t>
              </w:r>
            </w:ins>
          </w:p>
        </w:tc>
      </w:tr>
      <w:tr w:rsidR="002B6273" w:rsidRPr="00145B40" w:rsidTr="0074335E">
        <w:trPr>
          <w:trHeight w:val="300"/>
          <w:ins w:id="8204" w:author="user" w:date="2012-02-29T14:49:00Z"/>
        </w:trPr>
        <w:tc>
          <w:tcPr>
            <w:tcW w:w="2600" w:type="dxa"/>
            <w:vMerge/>
            <w:tcBorders>
              <w:top w:val="single" w:sz="4" w:space="0" w:color="auto"/>
              <w:left w:val="single" w:sz="4" w:space="0" w:color="auto"/>
              <w:bottom w:val="single" w:sz="4" w:space="0" w:color="auto"/>
              <w:right w:val="single" w:sz="4" w:space="0" w:color="auto"/>
            </w:tcBorders>
            <w:vAlign w:val="center"/>
          </w:tcPr>
          <w:p w:rsidR="002B6273" w:rsidRPr="00FA4785" w:rsidRDefault="002B6273" w:rsidP="0074335E">
            <w:pPr>
              <w:rPr>
                <w:ins w:id="8205" w:author="user" w:date="2012-02-29T14:49:00Z"/>
                <w:rFonts w:ascii="Calibri" w:hAnsi="Calibri" w:cs="Calibri"/>
                <w:b/>
                <w:bCs/>
                <w:sz w:val="20"/>
                <w:szCs w:val="20"/>
                <w:lang w:bidi="ne-NP"/>
              </w:rPr>
            </w:pPr>
          </w:p>
        </w:tc>
        <w:tc>
          <w:tcPr>
            <w:tcW w:w="2400" w:type="dxa"/>
            <w:gridSpan w:val="2"/>
            <w:tcBorders>
              <w:top w:val="single" w:sz="4" w:space="0" w:color="auto"/>
              <w:left w:val="nil"/>
              <w:bottom w:val="single" w:sz="4" w:space="0" w:color="auto"/>
              <w:right w:val="single" w:sz="4" w:space="0" w:color="auto"/>
            </w:tcBorders>
            <w:shd w:val="clear" w:color="auto" w:fill="auto"/>
          </w:tcPr>
          <w:p w:rsidR="002B6273" w:rsidRPr="00FA4785" w:rsidRDefault="002B6273" w:rsidP="0074335E">
            <w:pPr>
              <w:jc w:val="center"/>
              <w:rPr>
                <w:ins w:id="8206" w:author="user" w:date="2012-02-29T14:49:00Z"/>
                <w:rFonts w:ascii="Calibri" w:hAnsi="Calibri" w:cs="Calibri"/>
                <w:b/>
                <w:bCs/>
                <w:sz w:val="20"/>
                <w:szCs w:val="20"/>
                <w:lang w:bidi="ne-NP"/>
              </w:rPr>
            </w:pPr>
            <w:smartTag w:uri="urn:schemas-microsoft-com:office:smarttags" w:element="place">
              <w:smartTag w:uri="urn:schemas-microsoft-com:office:smarttags" w:element="PlaceName">
                <w:ins w:id="8207" w:author="user" w:date="2012-02-29T14:49:00Z">
                  <w:r w:rsidRPr="00FA4785">
                    <w:rPr>
                      <w:rFonts w:ascii="Calibri" w:hAnsi="Calibri" w:cs="Calibri"/>
                      <w:b/>
                      <w:bCs/>
                      <w:sz w:val="20"/>
                      <w:szCs w:val="20"/>
                      <w:lang w:bidi="ne-NP"/>
                    </w:rPr>
                    <w:t>Community</w:t>
                  </w:r>
                </w:ins>
              </w:smartTag>
              <w:ins w:id="8208" w:author="user" w:date="2012-02-29T14:49:00Z">
                <w:r w:rsidRPr="00FA4785">
                  <w:rPr>
                    <w:rFonts w:ascii="Calibri" w:hAnsi="Calibri" w:cs="Calibri"/>
                    <w:b/>
                    <w:bCs/>
                    <w:sz w:val="20"/>
                    <w:szCs w:val="20"/>
                    <w:lang w:bidi="ne-NP"/>
                  </w:rPr>
                  <w:t xml:space="preserve"> </w:t>
                </w:r>
                <w:smartTag w:uri="urn:schemas-microsoft-com:office:smarttags" w:element="PlaceType">
                  <w:r w:rsidRPr="00FA4785">
                    <w:rPr>
                      <w:rFonts w:ascii="Calibri" w:hAnsi="Calibri" w:cs="Calibri"/>
                      <w:b/>
                      <w:bCs/>
                      <w:sz w:val="20"/>
                      <w:szCs w:val="20"/>
                      <w:lang w:bidi="ne-NP"/>
                    </w:rPr>
                    <w:t>Forest</w:t>
                  </w:r>
                </w:smartTag>
              </w:ins>
            </w:smartTag>
            <w:ins w:id="8209" w:author="user" w:date="2012-02-29T14:49:00Z">
              <w:r w:rsidRPr="00FA4785">
                <w:rPr>
                  <w:rFonts w:ascii="Calibri" w:hAnsi="Calibri" w:cs="Calibri"/>
                  <w:b/>
                  <w:bCs/>
                  <w:sz w:val="20"/>
                  <w:szCs w:val="20"/>
                  <w:lang w:bidi="ne-NP"/>
                </w:rPr>
                <w:t xml:space="preserve"> </w:t>
              </w:r>
            </w:ins>
          </w:p>
        </w:tc>
        <w:tc>
          <w:tcPr>
            <w:tcW w:w="2240" w:type="dxa"/>
            <w:gridSpan w:val="2"/>
            <w:tcBorders>
              <w:top w:val="single" w:sz="4" w:space="0" w:color="auto"/>
              <w:left w:val="nil"/>
              <w:bottom w:val="single" w:sz="4" w:space="0" w:color="auto"/>
              <w:right w:val="single" w:sz="4" w:space="0" w:color="auto"/>
            </w:tcBorders>
            <w:shd w:val="clear" w:color="auto" w:fill="auto"/>
          </w:tcPr>
          <w:p w:rsidR="002B6273" w:rsidRPr="00FA4785" w:rsidRDefault="002B6273" w:rsidP="0074335E">
            <w:pPr>
              <w:jc w:val="center"/>
              <w:rPr>
                <w:ins w:id="8210" w:author="user" w:date="2012-02-29T14:49:00Z"/>
                <w:rFonts w:ascii="Calibri" w:hAnsi="Calibri" w:cs="Calibri"/>
                <w:b/>
                <w:bCs/>
                <w:sz w:val="20"/>
                <w:szCs w:val="20"/>
                <w:lang w:bidi="ne-NP"/>
              </w:rPr>
            </w:pPr>
            <w:smartTag w:uri="urn:schemas-microsoft-com:office:smarttags" w:element="place">
              <w:smartTag w:uri="urn:schemas-microsoft-com:office:smarttags" w:element="PlaceName">
                <w:ins w:id="8211" w:author="user" w:date="2012-02-29T14:49:00Z">
                  <w:r w:rsidRPr="00FA4785">
                    <w:rPr>
                      <w:rFonts w:ascii="Calibri" w:hAnsi="Calibri" w:cs="Calibri"/>
                      <w:b/>
                      <w:bCs/>
                      <w:sz w:val="20"/>
                      <w:szCs w:val="20"/>
                      <w:lang w:bidi="ne-NP"/>
                    </w:rPr>
                    <w:t>Private</w:t>
                  </w:r>
                </w:ins>
              </w:smartTag>
              <w:ins w:id="8212" w:author="user" w:date="2012-02-29T14:49:00Z">
                <w:r w:rsidRPr="00FA4785">
                  <w:rPr>
                    <w:rFonts w:ascii="Calibri" w:hAnsi="Calibri" w:cs="Calibri"/>
                    <w:b/>
                    <w:bCs/>
                    <w:sz w:val="20"/>
                    <w:szCs w:val="20"/>
                    <w:lang w:bidi="ne-NP"/>
                  </w:rPr>
                  <w:t xml:space="preserve"> </w:t>
                </w:r>
                <w:smartTag w:uri="urn:schemas-microsoft-com:office:smarttags" w:element="PlaceType">
                  <w:r w:rsidRPr="00FA4785">
                    <w:rPr>
                      <w:rFonts w:ascii="Calibri" w:hAnsi="Calibri" w:cs="Calibri"/>
                      <w:b/>
                      <w:bCs/>
                      <w:sz w:val="20"/>
                      <w:szCs w:val="20"/>
                      <w:lang w:bidi="ne-NP"/>
                    </w:rPr>
                    <w:t>Forest</w:t>
                  </w:r>
                </w:smartTag>
              </w:ins>
            </w:smartTag>
            <w:ins w:id="8213" w:author="user" w:date="2012-02-29T14:49:00Z">
              <w:r w:rsidRPr="00FA4785">
                <w:rPr>
                  <w:rFonts w:ascii="Calibri" w:hAnsi="Calibri" w:cs="Calibri"/>
                  <w:b/>
                  <w:bCs/>
                  <w:sz w:val="20"/>
                  <w:szCs w:val="20"/>
                  <w:lang w:bidi="ne-NP"/>
                </w:rPr>
                <w:t xml:space="preserve"> </w:t>
              </w:r>
            </w:ins>
          </w:p>
        </w:tc>
        <w:tc>
          <w:tcPr>
            <w:tcW w:w="1980" w:type="dxa"/>
            <w:gridSpan w:val="2"/>
            <w:tcBorders>
              <w:top w:val="single" w:sz="4" w:space="0" w:color="auto"/>
              <w:left w:val="nil"/>
              <w:bottom w:val="single" w:sz="4" w:space="0" w:color="auto"/>
              <w:right w:val="single" w:sz="4" w:space="0" w:color="auto"/>
            </w:tcBorders>
            <w:shd w:val="clear" w:color="auto" w:fill="auto"/>
          </w:tcPr>
          <w:p w:rsidR="002B6273" w:rsidRPr="00FA4785" w:rsidRDefault="002B6273" w:rsidP="0074335E">
            <w:pPr>
              <w:jc w:val="center"/>
              <w:rPr>
                <w:ins w:id="8214" w:author="user" w:date="2012-02-29T14:49:00Z"/>
                <w:rFonts w:ascii="Calibri" w:hAnsi="Calibri" w:cs="Calibri"/>
                <w:b/>
                <w:bCs/>
                <w:sz w:val="20"/>
                <w:szCs w:val="20"/>
                <w:lang w:bidi="ne-NP"/>
              </w:rPr>
            </w:pPr>
            <w:ins w:id="8215" w:author="user" w:date="2012-02-29T14:49:00Z">
              <w:r w:rsidRPr="00FA4785">
                <w:rPr>
                  <w:rFonts w:ascii="Calibri" w:hAnsi="Calibri" w:cs="Calibri"/>
                  <w:b/>
                  <w:bCs/>
                  <w:sz w:val="20"/>
                  <w:szCs w:val="20"/>
                  <w:lang w:bidi="ne-NP"/>
                </w:rPr>
                <w:t>Purchase</w:t>
              </w:r>
            </w:ins>
          </w:p>
        </w:tc>
      </w:tr>
      <w:tr w:rsidR="002B6273" w:rsidRPr="00145B40" w:rsidTr="0074335E">
        <w:trPr>
          <w:trHeight w:val="300"/>
          <w:ins w:id="8216" w:author="user" w:date="2012-02-29T14:49:00Z"/>
        </w:trPr>
        <w:tc>
          <w:tcPr>
            <w:tcW w:w="2600" w:type="dxa"/>
            <w:vMerge/>
            <w:tcBorders>
              <w:top w:val="single" w:sz="4" w:space="0" w:color="auto"/>
              <w:left w:val="single" w:sz="4" w:space="0" w:color="auto"/>
              <w:bottom w:val="single" w:sz="4" w:space="0" w:color="auto"/>
              <w:right w:val="single" w:sz="4" w:space="0" w:color="auto"/>
            </w:tcBorders>
            <w:vAlign w:val="center"/>
          </w:tcPr>
          <w:p w:rsidR="002B6273" w:rsidRPr="00FA4785" w:rsidRDefault="002B6273" w:rsidP="0074335E">
            <w:pPr>
              <w:rPr>
                <w:ins w:id="8217" w:author="user" w:date="2012-02-29T14:49:00Z"/>
                <w:rFonts w:ascii="Calibri" w:hAnsi="Calibri" w:cs="Calibri"/>
                <w:sz w:val="20"/>
                <w:szCs w:val="20"/>
                <w:lang w:bidi="ne-NP"/>
              </w:rPr>
            </w:pPr>
          </w:p>
        </w:tc>
        <w:tc>
          <w:tcPr>
            <w:tcW w:w="128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218" w:author="user" w:date="2012-02-29T14:49:00Z"/>
                <w:rFonts w:ascii="Calibri" w:hAnsi="Calibri" w:cs="Calibri"/>
                <w:sz w:val="20"/>
                <w:szCs w:val="20"/>
                <w:lang w:bidi="ne-NP"/>
              </w:rPr>
            </w:pPr>
            <w:ins w:id="8219" w:author="user" w:date="2012-02-29T14:49:00Z">
              <w:r w:rsidRPr="00FA4785">
                <w:rPr>
                  <w:rFonts w:ascii="Calibri" w:hAnsi="Calibri" w:cs="Calibri"/>
                  <w:sz w:val="20"/>
                  <w:szCs w:val="20"/>
                  <w:lang w:bidi="ne-NP"/>
                </w:rPr>
                <w:t>HHs</w:t>
              </w:r>
            </w:ins>
          </w:p>
        </w:tc>
        <w:tc>
          <w:tcPr>
            <w:tcW w:w="112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220" w:author="user" w:date="2012-02-29T14:49:00Z"/>
                <w:rFonts w:ascii="Calibri" w:hAnsi="Calibri" w:cs="Calibri"/>
                <w:sz w:val="20"/>
                <w:szCs w:val="20"/>
                <w:lang w:bidi="ne-NP"/>
              </w:rPr>
            </w:pPr>
            <w:ins w:id="8221" w:author="user" w:date="2012-02-29T14:49:00Z">
              <w:r w:rsidRPr="00FA4785">
                <w:rPr>
                  <w:rFonts w:ascii="Calibri" w:hAnsi="Calibri" w:cs="Calibri"/>
                  <w:sz w:val="20"/>
                  <w:szCs w:val="20"/>
                  <w:lang w:bidi="ne-NP"/>
                </w:rPr>
                <w:t>%</w:t>
              </w:r>
            </w:ins>
          </w:p>
        </w:tc>
        <w:tc>
          <w:tcPr>
            <w:tcW w:w="108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222" w:author="user" w:date="2012-02-29T14:49:00Z"/>
                <w:rFonts w:ascii="Calibri" w:hAnsi="Calibri" w:cs="Calibri"/>
                <w:sz w:val="20"/>
                <w:szCs w:val="20"/>
                <w:lang w:bidi="ne-NP"/>
              </w:rPr>
            </w:pPr>
            <w:ins w:id="8223" w:author="user" w:date="2012-02-29T14:49:00Z">
              <w:r w:rsidRPr="00FA4785">
                <w:rPr>
                  <w:rFonts w:ascii="Calibri" w:hAnsi="Calibri" w:cs="Calibri"/>
                  <w:sz w:val="20"/>
                  <w:szCs w:val="20"/>
                  <w:lang w:bidi="ne-NP"/>
                </w:rPr>
                <w:t>HHs</w:t>
              </w:r>
            </w:ins>
          </w:p>
        </w:tc>
        <w:tc>
          <w:tcPr>
            <w:tcW w:w="116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224" w:author="user" w:date="2012-02-29T14:49:00Z"/>
                <w:rFonts w:ascii="Calibri" w:hAnsi="Calibri" w:cs="Calibri"/>
                <w:sz w:val="20"/>
                <w:szCs w:val="20"/>
                <w:lang w:bidi="ne-NP"/>
              </w:rPr>
            </w:pPr>
            <w:ins w:id="8225" w:author="user" w:date="2012-02-29T14:49:00Z">
              <w:r w:rsidRPr="00FA4785">
                <w:rPr>
                  <w:rFonts w:ascii="Calibri" w:hAnsi="Calibri" w:cs="Calibri"/>
                  <w:sz w:val="20"/>
                  <w:szCs w:val="20"/>
                  <w:lang w:bidi="ne-NP"/>
                </w:rPr>
                <w:t>%</w:t>
              </w:r>
            </w:ins>
          </w:p>
        </w:tc>
        <w:tc>
          <w:tcPr>
            <w:tcW w:w="94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226" w:author="user" w:date="2012-02-29T14:49:00Z"/>
                <w:rFonts w:ascii="Calibri" w:hAnsi="Calibri" w:cs="Calibri"/>
                <w:sz w:val="20"/>
                <w:szCs w:val="20"/>
                <w:lang w:bidi="ne-NP"/>
              </w:rPr>
            </w:pPr>
            <w:ins w:id="8227" w:author="user" w:date="2012-02-29T14:49:00Z">
              <w:r w:rsidRPr="00FA4785">
                <w:rPr>
                  <w:rFonts w:ascii="Calibri" w:hAnsi="Calibri" w:cs="Calibri"/>
                  <w:sz w:val="20"/>
                  <w:szCs w:val="20"/>
                  <w:lang w:bidi="ne-NP"/>
                </w:rPr>
                <w:t>HHs</w:t>
              </w:r>
            </w:ins>
          </w:p>
        </w:tc>
        <w:tc>
          <w:tcPr>
            <w:tcW w:w="104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228" w:author="user" w:date="2012-02-29T14:49:00Z"/>
                <w:rFonts w:ascii="Calibri" w:hAnsi="Calibri" w:cs="Calibri"/>
                <w:sz w:val="20"/>
                <w:szCs w:val="20"/>
                <w:lang w:bidi="ne-NP"/>
              </w:rPr>
            </w:pPr>
            <w:ins w:id="8229" w:author="user" w:date="2012-02-29T14:49:00Z">
              <w:r w:rsidRPr="00FA4785">
                <w:rPr>
                  <w:rFonts w:ascii="Calibri" w:hAnsi="Calibri" w:cs="Calibri"/>
                  <w:sz w:val="20"/>
                  <w:szCs w:val="20"/>
                  <w:lang w:bidi="ne-NP"/>
                </w:rPr>
                <w:t>%</w:t>
              </w:r>
            </w:ins>
          </w:p>
        </w:tc>
      </w:tr>
      <w:tr w:rsidR="002B6273" w:rsidRPr="00145B40" w:rsidTr="0074335E">
        <w:trPr>
          <w:trHeight w:val="300"/>
          <w:ins w:id="8230" w:author="user" w:date="2012-02-29T14:49:00Z"/>
        </w:trPr>
        <w:tc>
          <w:tcPr>
            <w:tcW w:w="2600" w:type="dxa"/>
            <w:tcBorders>
              <w:top w:val="nil"/>
              <w:left w:val="single" w:sz="4" w:space="0" w:color="auto"/>
              <w:bottom w:val="single" w:sz="4" w:space="0" w:color="auto"/>
              <w:right w:val="single" w:sz="4" w:space="0" w:color="auto"/>
            </w:tcBorders>
            <w:shd w:val="clear" w:color="auto" w:fill="auto"/>
          </w:tcPr>
          <w:p w:rsidR="002B6273" w:rsidRPr="00FA4785" w:rsidRDefault="002B6273" w:rsidP="0074335E">
            <w:pPr>
              <w:jc w:val="both"/>
              <w:rPr>
                <w:ins w:id="8231" w:author="user" w:date="2012-02-29T14:49:00Z"/>
                <w:rFonts w:ascii="Calibri" w:hAnsi="Calibri" w:cs="Calibri"/>
                <w:sz w:val="20"/>
                <w:szCs w:val="20"/>
                <w:lang w:bidi="ne-NP"/>
              </w:rPr>
            </w:pPr>
            <w:smartTag w:uri="urn:schemas-microsoft-com:office:smarttags" w:element="place">
              <w:smartTag w:uri="urn:schemas-microsoft-com:office:smarttags" w:element="PlaceName">
                <w:ins w:id="8232" w:author="user" w:date="2012-02-29T14:49:00Z">
                  <w:r w:rsidRPr="00FA4785">
                    <w:rPr>
                      <w:rFonts w:ascii="Calibri" w:hAnsi="Calibri" w:cs="Calibri"/>
                      <w:sz w:val="20"/>
                      <w:szCs w:val="20"/>
                      <w:lang w:bidi="ne-NP"/>
                    </w:rPr>
                    <w:t>Hetauda</w:t>
                  </w:r>
                </w:ins>
              </w:smartTag>
              <w:ins w:id="8233" w:author="user" w:date="2012-02-29T14:49:00Z">
                <w:r w:rsidRPr="00FA4785">
                  <w:rPr>
                    <w:rFonts w:ascii="Calibri" w:hAnsi="Calibri" w:cs="Calibri"/>
                    <w:sz w:val="20"/>
                    <w:szCs w:val="20"/>
                    <w:lang w:bidi="ne-NP"/>
                  </w:rPr>
                  <w:t xml:space="preserve"> </w:t>
                </w:r>
                <w:smartTag w:uri="urn:schemas-microsoft-com:office:smarttags" w:element="PlaceType">
                  <w:r w:rsidRPr="00FA4785">
                    <w:rPr>
                      <w:rFonts w:ascii="Calibri" w:hAnsi="Calibri" w:cs="Calibri"/>
                      <w:sz w:val="20"/>
                      <w:szCs w:val="20"/>
                      <w:lang w:bidi="ne-NP"/>
                    </w:rPr>
                    <w:t>Municipality</w:t>
                  </w:r>
                </w:smartTag>
              </w:ins>
            </w:smartTag>
            <w:ins w:id="8234" w:author="user" w:date="2012-02-29T14:49:00Z">
              <w:r w:rsidRPr="00FA4785">
                <w:rPr>
                  <w:rFonts w:ascii="Calibri" w:hAnsi="Calibri" w:cs="Calibri"/>
                  <w:sz w:val="20"/>
                  <w:szCs w:val="20"/>
                  <w:lang w:bidi="ne-NP"/>
                </w:rPr>
                <w:t xml:space="preserve"> </w:t>
              </w:r>
            </w:ins>
          </w:p>
        </w:tc>
        <w:tc>
          <w:tcPr>
            <w:tcW w:w="128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235" w:author="user" w:date="2012-02-29T14:49:00Z"/>
                <w:rFonts w:ascii="Calibri" w:hAnsi="Calibri" w:cs="Calibri"/>
                <w:sz w:val="20"/>
                <w:szCs w:val="20"/>
                <w:lang w:bidi="ne-NP"/>
              </w:rPr>
            </w:pPr>
            <w:ins w:id="8236" w:author="user" w:date="2012-02-29T14:49:00Z">
              <w:r w:rsidRPr="00FA4785">
                <w:rPr>
                  <w:rFonts w:ascii="Calibri" w:hAnsi="Calibri" w:cs="Calibri"/>
                  <w:sz w:val="20"/>
                  <w:szCs w:val="20"/>
                  <w:lang w:bidi="ne-NP"/>
                </w:rPr>
                <w:t>7</w:t>
              </w:r>
            </w:ins>
          </w:p>
        </w:tc>
        <w:tc>
          <w:tcPr>
            <w:tcW w:w="112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237" w:author="user" w:date="2012-02-29T14:49:00Z"/>
                <w:rFonts w:ascii="Calibri" w:hAnsi="Calibri" w:cs="Calibri"/>
                <w:sz w:val="20"/>
                <w:szCs w:val="20"/>
                <w:lang w:bidi="ne-NP"/>
              </w:rPr>
            </w:pPr>
            <w:ins w:id="8238" w:author="user" w:date="2012-02-29T14:49:00Z">
              <w:r w:rsidRPr="00FA4785">
                <w:rPr>
                  <w:rFonts w:ascii="Calibri" w:hAnsi="Calibri" w:cs="Calibri"/>
                  <w:sz w:val="20"/>
                  <w:szCs w:val="20"/>
                  <w:lang w:bidi="ne-NP"/>
                </w:rPr>
                <w:t>100</w:t>
              </w:r>
            </w:ins>
          </w:p>
        </w:tc>
        <w:tc>
          <w:tcPr>
            <w:tcW w:w="108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239" w:author="user" w:date="2012-02-29T14:49:00Z"/>
                <w:rFonts w:ascii="Calibri" w:hAnsi="Calibri" w:cs="Calibri"/>
                <w:sz w:val="20"/>
                <w:szCs w:val="20"/>
                <w:lang w:bidi="ne-NP"/>
              </w:rPr>
            </w:pPr>
            <w:ins w:id="8240" w:author="user" w:date="2012-02-29T14:49:00Z">
              <w:r w:rsidRPr="00FA4785">
                <w:rPr>
                  <w:rFonts w:ascii="Calibri" w:hAnsi="Calibri" w:cs="Calibri"/>
                  <w:sz w:val="20"/>
                  <w:szCs w:val="20"/>
                  <w:lang w:bidi="ne-NP"/>
                </w:rPr>
                <w:t>-</w:t>
              </w:r>
            </w:ins>
          </w:p>
        </w:tc>
        <w:tc>
          <w:tcPr>
            <w:tcW w:w="116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241" w:author="user" w:date="2012-02-29T14:49:00Z"/>
                <w:rFonts w:ascii="Calibri" w:hAnsi="Calibri" w:cs="Calibri"/>
                <w:sz w:val="20"/>
                <w:szCs w:val="20"/>
                <w:lang w:bidi="ne-NP"/>
              </w:rPr>
            </w:pPr>
            <w:ins w:id="8242" w:author="user" w:date="2012-02-29T14:49:00Z">
              <w:r w:rsidRPr="00FA4785">
                <w:rPr>
                  <w:rFonts w:ascii="Calibri" w:hAnsi="Calibri" w:cs="Calibri"/>
                  <w:sz w:val="20"/>
                  <w:szCs w:val="20"/>
                  <w:lang w:bidi="ne-NP"/>
                </w:rPr>
                <w:t>-</w:t>
              </w:r>
            </w:ins>
          </w:p>
        </w:tc>
        <w:tc>
          <w:tcPr>
            <w:tcW w:w="94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243" w:author="user" w:date="2012-02-29T14:49:00Z"/>
                <w:rFonts w:ascii="Calibri" w:hAnsi="Calibri" w:cs="Calibri"/>
                <w:sz w:val="20"/>
                <w:szCs w:val="20"/>
                <w:lang w:bidi="ne-NP"/>
              </w:rPr>
            </w:pPr>
            <w:ins w:id="8244" w:author="user" w:date="2012-02-29T14:49:00Z">
              <w:r w:rsidRPr="00FA4785">
                <w:rPr>
                  <w:rFonts w:ascii="Calibri" w:hAnsi="Calibri" w:cs="Calibri"/>
                  <w:sz w:val="20"/>
                  <w:szCs w:val="20"/>
                  <w:lang w:bidi="ne-NP"/>
                </w:rPr>
                <w:t>-</w:t>
              </w:r>
            </w:ins>
          </w:p>
        </w:tc>
        <w:tc>
          <w:tcPr>
            <w:tcW w:w="104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245" w:author="user" w:date="2012-02-29T14:49:00Z"/>
                <w:rFonts w:ascii="Calibri" w:hAnsi="Calibri" w:cs="Calibri"/>
                <w:sz w:val="20"/>
                <w:szCs w:val="20"/>
                <w:lang w:bidi="ne-NP"/>
              </w:rPr>
            </w:pPr>
            <w:ins w:id="8246" w:author="user" w:date="2012-02-29T14:49:00Z">
              <w:r w:rsidRPr="00FA4785">
                <w:rPr>
                  <w:rFonts w:ascii="Calibri" w:hAnsi="Calibri" w:cs="Calibri"/>
                  <w:sz w:val="20"/>
                  <w:szCs w:val="20"/>
                  <w:lang w:bidi="ne-NP"/>
                </w:rPr>
                <w:t>-</w:t>
              </w:r>
            </w:ins>
          </w:p>
        </w:tc>
      </w:tr>
      <w:tr w:rsidR="002B6273" w:rsidRPr="00145B40" w:rsidTr="0074335E">
        <w:trPr>
          <w:trHeight w:val="300"/>
          <w:ins w:id="8247" w:author="user" w:date="2012-02-29T14:49:00Z"/>
        </w:trPr>
        <w:tc>
          <w:tcPr>
            <w:tcW w:w="2600" w:type="dxa"/>
            <w:tcBorders>
              <w:top w:val="nil"/>
              <w:left w:val="single" w:sz="4" w:space="0" w:color="auto"/>
              <w:bottom w:val="single" w:sz="4" w:space="0" w:color="auto"/>
              <w:right w:val="single" w:sz="4" w:space="0" w:color="auto"/>
            </w:tcBorders>
            <w:shd w:val="clear" w:color="auto" w:fill="auto"/>
          </w:tcPr>
          <w:p w:rsidR="002B6273" w:rsidRPr="00FA4785" w:rsidRDefault="002B6273" w:rsidP="0074335E">
            <w:pPr>
              <w:jc w:val="both"/>
              <w:rPr>
                <w:ins w:id="8248" w:author="user" w:date="2012-02-29T14:49:00Z"/>
                <w:rFonts w:ascii="Calibri" w:hAnsi="Calibri" w:cs="Calibri"/>
                <w:sz w:val="20"/>
                <w:szCs w:val="20"/>
                <w:lang w:bidi="ne-NP"/>
              </w:rPr>
            </w:pPr>
            <w:ins w:id="8249" w:author="user" w:date="2012-02-29T14:49:00Z">
              <w:r w:rsidRPr="00FA4785">
                <w:rPr>
                  <w:rFonts w:ascii="Calibri" w:hAnsi="Calibri" w:cs="Calibri"/>
                  <w:sz w:val="20"/>
                  <w:szCs w:val="20"/>
                  <w:lang w:bidi="ne-NP"/>
                </w:rPr>
                <w:t>Basamadi</w:t>
              </w:r>
            </w:ins>
          </w:p>
        </w:tc>
        <w:tc>
          <w:tcPr>
            <w:tcW w:w="128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250" w:author="user" w:date="2012-02-29T14:49:00Z"/>
                <w:rFonts w:ascii="Calibri" w:hAnsi="Calibri" w:cs="Calibri"/>
                <w:sz w:val="20"/>
                <w:szCs w:val="20"/>
                <w:lang w:bidi="ne-NP"/>
              </w:rPr>
            </w:pPr>
            <w:ins w:id="8251" w:author="user" w:date="2012-02-29T14:49:00Z">
              <w:r w:rsidRPr="00FA4785">
                <w:rPr>
                  <w:rFonts w:ascii="Calibri" w:hAnsi="Calibri" w:cs="Calibri"/>
                  <w:sz w:val="20"/>
                  <w:szCs w:val="20"/>
                  <w:lang w:bidi="ne-NP"/>
                </w:rPr>
                <w:t>24</w:t>
              </w:r>
            </w:ins>
          </w:p>
        </w:tc>
        <w:tc>
          <w:tcPr>
            <w:tcW w:w="112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252" w:author="user" w:date="2012-02-29T14:49:00Z"/>
                <w:rFonts w:ascii="Calibri" w:hAnsi="Calibri" w:cs="Calibri"/>
                <w:sz w:val="20"/>
                <w:szCs w:val="20"/>
                <w:lang w:bidi="ne-NP"/>
              </w:rPr>
            </w:pPr>
            <w:ins w:id="8253" w:author="user" w:date="2012-02-29T14:49:00Z">
              <w:r w:rsidRPr="00FA4785">
                <w:rPr>
                  <w:rFonts w:ascii="Calibri" w:hAnsi="Calibri" w:cs="Calibri"/>
                  <w:sz w:val="20"/>
                  <w:szCs w:val="20"/>
                  <w:lang w:bidi="ne-NP"/>
                </w:rPr>
                <w:t>96</w:t>
              </w:r>
            </w:ins>
          </w:p>
        </w:tc>
        <w:tc>
          <w:tcPr>
            <w:tcW w:w="108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254" w:author="user" w:date="2012-02-29T14:49:00Z"/>
                <w:rFonts w:ascii="Calibri" w:hAnsi="Calibri" w:cs="Calibri"/>
                <w:sz w:val="20"/>
                <w:szCs w:val="20"/>
                <w:lang w:bidi="ne-NP"/>
              </w:rPr>
            </w:pPr>
            <w:ins w:id="8255" w:author="user" w:date="2012-02-29T14:49:00Z">
              <w:r w:rsidRPr="00FA4785">
                <w:rPr>
                  <w:rFonts w:ascii="Calibri" w:hAnsi="Calibri" w:cs="Calibri"/>
                  <w:sz w:val="20"/>
                  <w:szCs w:val="20"/>
                  <w:lang w:bidi="ne-NP"/>
                </w:rPr>
                <w:t>-</w:t>
              </w:r>
            </w:ins>
          </w:p>
        </w:tc>
        <w:tc>
          <w:tcPr>
            <w:tcW w:w="116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256" w:author="user" w:date="2012-02-29T14:49:00Z"/>
                <w:rFonts w:ascii="Calibri" w:hAnsi="Calibri" w:cs="Calibri"/>
                <w:sz w:val="20"/>
                <w:szCs w:val="20"/>
                <w:lang w:bidi="ne-NP"/>
              </w:rPr>
            </w:pPr>
            <w:ins w:id="8257" w:author="user" w:date="2012-02-29T14:49:00Z">
              <w:r w:rsidRPr="00FA4785">
                <w:rPr>
                  <w:rFonts w:ascii="Calibri" w:hAnsi="Calibri" w:cs="Calibri"/>
                  <w:sz w:val="20"/>
                  <w:szCs w:val="20"/>
                  <w:lang w:bidi="ne-NP"/>
                </w:rPr>
                <w:t>-</w:t>
              </w:r>
            </w:ins>
          </w:p>
        </w:tc>
        <w:tc>
          <w:tcPr>
            <w:tcW w:w="94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258" w:author="user" w:date="2012-02-29T14:49:00Z"/>
                <w:rFonts w:ascii="Calibri" w:hAnsi="Calibri" w:cs="Calibri"/>
                <w:sz w:val="20"/>
                <w:szCs w:val="20"/>
                <w:lang w:bidi="ne-NP"/>
              </w:rPr>
            </w:pPr>
            <w:ins w:id="8259" w:author="user" w:date="2012-02-29T14:49:00Z">
              <w:r w:rsidRPr="00FA4785">
                <w:rPr>
                  <w:rFonts w:ascii="Calibri" w:hAnsi="Calibri" w:cs="Calibri"/>
                  <w:sz w:val="20"/>
                  <w:szCs w:val="20"/>
                  <w:lang w:bidi="ne-NP"/>
                </w:rPr>
                <w:t>1</w:t>
              </w:r>
            </w:ins>
          </w:p>
        </w:tc>
        <w:tc>
          <w:tcPr>
            <w:tcW w:w="104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260" w:author="user" w:date="2012-02-29T14:49:00Z"/>
                <w:rFonts w:ascii="Calibri" w:hAnsi="Calibri" w:cs="Calibri"/>
                <w:sz w:val="20"/>
                <w:szCs w:val="20"/>
                <w:lang w:bidi="ne-NP"/>
              </w:rPr>
            </w:pPr>
            <w:ins w:id="8261" w:author="user" w:date="2012-02-29T14:49:00Z">
              <w:r w:rsidRPr="00FA4785">
                <w:rPr>
                  <w:rFonts w:ascii="Calibri" w:hAnsi="Calibri" w:cs="Calibri"/>
                  <w:sz w:val="20"/>
                  <w:szCs w:val="20"/>
                  <w:lang w:bidi="ne-NP"/>
                </w:rPr>
                <w:t>4</w:t>
              </w:r>
            </w:ins>
          </w:p>
        </w:tc>
      </w:tr>
      <w:tr w:rsidR="002B6273" w:rsidRPr="00145B40" w:rsidTr="0074335E">
        <w:trPr>
          <w:trHeight w:val="300"/>
          <w:ins w:id="8262" w:author="user" w:date="2012-02-29T14:49:00Z"/>
        </w:trPr>
        <w:tc>
          <w:tcPr>
            <w:tcW w:w="2600" w:type="dxa"/>
            <w:tcBorders>
              <w:top w:val="nil"/>
              <w:left w:val="single" w:sz="4" w:space="0" w:color="auto"/>
              <w:bottom w:val="single" w:sz="4" w:space="0" w:color="auto"/>
              <w:right w:val="single" w:sz="4" w:space="0" w:color="auto"/>
            </w:tcBorders>
            <w:shd w:val="clear" w:color="auto" w:fill="auto"/>
          </w:tcPr>
          <w:p w:rsidR="002B6273" w:rsidRPr="00FA4785" w:rsidRDefault="002B6273" w:rsidP="0074335E">
            <w:pPr>
              <w:jc w:val="both"/>
              <w:rPr>
                <w:ins w:id="8263" w:author="user" w:date="2012-02-29T14:49:00Z"/>
                <w:rFonts w:ascii="Calibri" w:hAnsi="Calibri" w:cs="Calibri"/>
                <w:sz w:val="20"/>
                <w:szCs w:val="20"/>
                <w:lang w:bidi="ne-NP"/>
              </w:rPr>
            </w:pPr>
            <w:ins w:id="8264" w:author="user" w:date="2012-02-29T14:49:00Z">
              <w:r w:rsidRPr="00FA4785">
                <w:rPr>
                  <w:rFonts w:ascii="Calibri" w:hAnsi="Calibri" w:cs="Calibri"/>
                  <w:sz w:val="20"/>
                  <w:szCs w:val="20"/>
                  <w:lang w:bidi="ne-NP"/>
                </w:rPr>
                <w:t>Manahari</w:t>
              </w:r>
            </w:ins>
          </w:p>
        </w:tc>
        <w:tc>
          <w:tcPr>
            <w:tcW w:w="128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265" w:author="user" w:date="2012-02-29T14:49:00Z"/>
                <w:rFonts w:ascii="Calibri" w:hAnsi="Calibri" w:cs="Calibri"/>
                <w:sz w:val="20"/>
                <w:szCs w:val="20"/>
                <w:lang w:bidi="ne-NP"/>
              </w:rPr>
            </w:pPr>
            <w:ins w:id="8266" w:author="user" w:date="2012-02-29T14:49:00Z">
              <w:r w:rsidRPr="00FA4785">
                <w:rPr>
                  <w:rFonts w:ascii="Calibri" w:hAnsi="Calibri" w:cs="Calibri"/>
                  <w:sz w:val="20"/>
                  <w:szCs w:val="20"/>
                  <w:lang w:bidi="ne-NP"/>
                </w:rPr>
                <w:t>48</w:t>
              </w:r>
            </w:ins>
          </w:p>
        </w:tc>
        <w:tc>
          <w:tcPr>
            <w:tcW w:w="112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267" w:author="user" w:date="2012-02-29T14:49:00Z"/>
                <w:rFonts w:ascii="Calibri" w:hAnsi="Calibri" w:cs="Calibri"/>
                <w:sz w:val="20"/>
                <w:szCs w:val="20"/>
                <w:lang w:bidi="ne-NP"/>
              </w:rPr>
            </w:pPr>
            <w:ins w:id="8268" w:author="user" w:date="2012-02-29T14:49:00Z">
              <w:r w:rsidRPr="00FA4785">
                <w:rPr>
                  <w:rFonts w:ascii="Calibri" w:hAnsi="Calibri" w:cs="Calibri"/>
                  <w:sz w:val="20"/>
                  <w:szCs w:val="20"/>
                  <w:lang w:bidi="ne-NP"/>
                </w:rPr>
                <w:t>96</w:t>
              </w:r>
            </w:ins>
          </w:p>
        </w:tc>
        <w:tc>
          <w:tcPr>
            <w:tcW w:w="108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269" w:author="user" w:date="2012-02-29T14:49:00Z"/>
                <w:rFonts w:ascii="Calibri" w:hAnsi="Calibri" w:cs="Calibri"/>
                <w:sz w:val="20"/>
                <w:szCs w:val="20"/>
                <w:lang w:bidi="ne-NP"/>
              </w:rPr>
            </w:pPr>
            <w:ins w:id="8270" w:author="user" w:date="2012-02-29T14:49:00Z">
              <w:r w:rsidRPr="00FA4785">
                <w:rPr>
                  <w:rFonts w:ascii="Calibri" w:hAnsi="Calibri" w:cs="Calibri"/>
                  <w:sz w:val="20"/>
                  <w:szCs w:val="20"/>
                  <w:lang w:bidi="ne-NP"/>
                </w:rPr>
                <w:t>1</w:t>
              </w:r>
            </w:ins>
          </w:p>
        </w:tc>
        <w:tc>
          <w:tcPr>
            <w:tcW w:w="116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271" w:author="user" w:date="2012-02-29T14:49:00Z"/>
                <w:rFonts w:ascii="Calibri" w:hAnsi="Calibri" w:cs="Calibri"/>
                <w:sz w:val="20"/>
                <w:szCs w:val="20"/>
                <w:lang w:bidi="ne-NP"/>
              </w:rPr>
            </w:pPr>
            <w:ins w:id="8272" w:author="user" w:date="2012-02-29T14:49:00Z">
              <w:r w:rsidRPr="00FA4785">
                <w:rPr>
                  <w:rFonts w:ascii="Calibri" w:hAnsi="Calibri" w:cs="Calibri"/>
                  <w:sz w:val="20"/>
                  <w:szCs w:val="20"/>
                  <w:lang w:bidi="ne-NP"/>
                </w:rPr>
                <w:t>2</w:t>
              </w:r>
            </w:ins>
          </w:p>
        </w:tc>
        <w:tc>
          <w:tcPr>
            <w:tcW w:w="94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273" w:author="user" w:date="2012-02-29T14:49:00Z"/>
                <w:rFonts w:ascii="Calibri" w:hAnsi="Calibri" w:cs="Calibri"/>
                <w:sz w:val="20"/>
                <w:szCs w:val="20"/>
                <w:lang w:bidi="ne-NP"/>
              </w:rPr>
            </w:pPr>
            <w:ins w:id="8274" w:author="user" w:date="2012-02-29T14:49:00Z">
              <w:r w:rsidRPr="00FA4785">
                <w:rPr>
                  <w:rFonts w:ascii="Calibri" w:hAnsi="Calibri" w:cs="Calibri"/>
                  <w:sz w:val="20"/>
                  <w:szCs w:val="20"/>
                  <w:lang w:bidi="ne-NP"/>
                </w:rPr>
                <w:t>1</w:t>
              </w:r>
            </w:ins>
          </w:p>
        </w:tc>
        <w:tc>
          <w:tcPr>
            <w:tcW w:w="104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275" w:author="user" w:date="2012-02-29T14:49:00Z"/>
                <w:rFonts w:ascii="Calibri" w:hAnsi="Calibri" w:cs="Calibri"/>
                <w:sz w:val="20"/>
                <w:szCs w:val="20"/>
                <w:lang w:bidi="ne-NP"/>
              </w:rPr>
            </w:pPr>
            <w:ins w:id="8276" w:author="user" w:date="2012-02-29T14:49:00Z">
              <w:r w:rsidRPr="00FA4785">
                <w:rPr>
                  <w:rFonts w:ascii="Calibri" w:hAnsi="Calibri" w:cs="Calibri"/>
                  <w:sz w:val="20"/>
                  <w:szCs w:val="20"/>
                  <w:lang w:bidi="ne-NP"/>
                </w:rPr>
                <w:t>2</w:t>
              </w:r>
            </w:ins>
          </w:p>
        </w:tc>
      </w:tr>
      <w:tr w:rsidR="002B6273" w:rsidRPr="00145B40" w:rsidTr="0074335E">
        <w:trPr>
          <w:trHeight w:val="300"/>
          <w:ins w:id="8277" w:author="user" w:date="2012-02-29T14:49:00Z"/>
        </w:trPr>
        <w:tc>
          <w:tcPr>
            <w:tcW w:w="2600" w:type="dxa"/>
            <w:tcBorders>
              <w:top w:val="nil"/>
              <w:left w:val="single" w:sz="4" w:space="0" w:color="auto"/>
              <w:bottom w:val="single" w:sz="4" w:space="0" w:color="auto"/>
              <w:right w:val="single" w:sz="4" w:space="0" w:color="auto"/>
            </w:tcBorders>
            <w:shd w:val="clear" w:color="auto" w:fill="auto"/>
          </w:tcPr>
          <w:p w:rsidR="002B6273" w:rsidRPr="00FA4785" w:rsidRDefault="002B6273" w:rsidP="0074335E">
            <w:pPr>
              <w:jc w:val="both"/>
              <w:rPr>
                <w:ins w:id="8278" w:author="user" w:date="2012-02-29T14:49:00Z"/>
                <w:rFonts w:ascii="Calibri" w:hAnsi="Calibri" w:cs="Calibri"/>
                <w:sz w:val="20"/>
                <w:szCs w:val="20"/>
                <w:lang w:bidi="ne-NP"/>
              </w:rPr>
            </w:pPr>
            <w:ins w:id="8279" w:author="user" w:date="2012-02-29T14:49:00Z">
              <w:r w:rsidRPr="00FA4785">
                <w:rPr>
                  <w:rFonts w:ascii="Calibri" w:hAnsi="Calibri" w:cs="Calibri"/>
                  <w:sz w:val="20"/>
                  <w:szCs w:val="20"/>
                  <w:lang w:bidi="ne-NP"/>
                </w:rPr>
                <w:t>Birendranagar</w:t>
              </w:r>
            </w:ins>
          </w:p>
        </w:tc>
        <w:tc>
          <w:tcPr>
            <w:tcW w:w="128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280" w:author="user" w:date="2012-02-29T14:49:00Z"/>
                <w:rFonts w:ascii="Calibri" w:hAnsi="Calibri" w:cs="Calibri"/>
                <w:sz w:val="20"/>
                <w:szCs w:val="20"/>
                <w:lang w:bidi="ne-NP"/>
              </w:rPr>
            </w:pPr>
            <w:ins w:id="8281" w:author="user" w:date="2012-02-29T14:49:00Z">
              <w:r w:rsidRPr="00FA4785">
                <w:rPr>
                  <w:rFonts w:ascii="Calibri" w:hAnsi="Calibri" w:cs="Calibri"/>
                  <w:sz w:val="20"/>
                  <w:szCs w:val="20"/>
                  <w:lang w:bidi="ne-NP"/>
                </w:rPr>
                <w:t>18</w:t>
              </w:r>
            </w:ins>
          </w:p>
        </w:tc>
        <w:tc>
          <w:tcPr>
            <w:tcW w:w="112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282" w:author="user" w:date="2012-02-29T14:49:00Z"/>
                <w:rFonts w:ascii="Calibri" w:hAnsi="Calibri" w:cs="Calibri"/>
                <w:sz w:val="20"/>
                <w:szCs w:val="20"/>
                <w:lang w:bidi="ne-NP"/>
              </w:rPr>
            </w:pPr>
            <w:ins w:id="8283" w:author="user" w:date="2012-02-29T14:49:00Z">
              <w:r w:rsidRPr="00FA4785">
                <w:rPr>
                  <w:rFonts w:ascii="Calibri" w:hAnsi="Calibri" w:cs="Calibri"/>
                  <w:sz w:val="20"/>
                  <w:szCs w:val="20"/>
                  <w:lang w:bidi="ne-NP"/>
                </w:rPr>
                <w:t>94.7</w:t>
              </w:r>
            </w:ins>
          </w:p>
        </w:tc>
        <w:tc>
          <w:tcPr>
            <w:tcW w:w="108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284" w:author="user" w:date="2012-02-29T14:49:00Z"/>
                <w:rFonts w:ascii="Calibri" w:hAnsi="Calibri" w:cs="Calibri"/>
                <w:sz w:val="20"/>
                <w:szCs w:val="20"/>
                <w:lang w:bidi="ne-NP"/>
              </w:rPr>
            </w:pPr>
            <w:ins w:id="8285" w:author="user" w:date="2012-02-29T14:49:00Z">
              <w:r w:rsidRPr="00FA4785">
                <w:rPr>
                  <w:rFonts w:ascii="Calibri" w:hAnsi="Calibri" w:cs="Calibri"/>
                  <w:sz w:val="20"/>
                  <w:szCs w:val="20"/>
                  <w:lang w:bidi="ne-NP"/>
                </w:rPr>
                <w:t>-</w:t>
              </w:r>
            </w:ins>
          </w:p>
        </w:tc>
        <w:tc>
          <w:tcPr>
            <w:tcW w:w="116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286" w:author="user" w:date="2012-02-29T14:49:00Z"/>
                <w:rFonts w:ascii="Calibri" w:hAnsi="Calibri" w:cs="Calibri"/>
                <w:sz w:val="20"/>
                <w:szCs w:val="20"/>
                <w:lang w:bidi="ne-NP"/>
              </w:rPr>
            </w:pPr>
            <w:ins w:id="8287" w:author="user" w:date="2012-02-29T14:49:00Z">
              <w:r w:rsidRPr="00FA4785">
                <w:rPr>
                  <w:rFonts w:ascii="Calibri" w:hAnsi="Calibri" w:cs="Calibri"/>
                  <w:sz w:val="20"/>
                  <w:szCs w:val="20"/>
                  <w:lang w:bidi="ne-NP"/>
                </w:rPr>
                <w:t>-</w:t>
              </w:r>
            </w:ins>
          </w:p>
        </w:tc>
        <w:tc>
          <w:tcPr>
            <w:tcW w:w="94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288" w:author="user" w:date="2012-02-29T14:49:00Z"/>
                <w:rFonts w:ascii="Calibri" w:hAnsi="Calibri" w:cs="Calibri"/>
                <w:sz w:val="20"/>
                <w:szCs w:val="20"/>
                <w:lang w:bidi="ne-NP"/>
              </w:rPr>
            </w:pPr>
            <w:ins w:id="8289" w:author="user" w:date="2012-02-29T14:49:00Z">
              <w:r w:rsidRPr="00FA4785">
                <w:rPr>
                  <w:rFonts w:ascii="Calibri" w:hAnsi="Calibri" w:cs="Calibri"/>
                  <w:sz w:val="20"/>
                  <w:szCs w:val="20"/>
                  <w:lang w:bidi="ne-NP"/>
                </w:rPr>
                <w:t>1</w:t>
              </w:r>
            </w:ins>
          </w:p>
        </w:tc>
        <w:tc>
          <w:tcPr>
            <w:tcW w:w="104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290" w:author="user" w:date="2012-02-29T14:49:00Z"/>
                <w:rFonts w:ascii="Calibri" w:hAnsi="Calibri" w:cs="Calibri"/>
                <w:sz w:val="20"/>
                <w:szCs w:val="20"/>
                <w:lang w:bidi="ne-NP"/>
              </w:rPr>
            </w:pPr>
            <w:ins w:id="8291" w:author="user" w:date="2012-02-29T14:49:00Z">
              <w:r w:rsidRPr="00FA4785">
                <w:rPr>
                  <w:rFonts w:ascii="Calibri" w:hAnsi="Calibri" w:cs="Calibri"/>
                  <w:sz w:val="20"/>
                  <w:szCs w:val="20"/>
                  <w:lang w:bidi="ne-NP"/>
                </w:rPr>
                <w:t>5.3</w:t>
              </w:r>
            </w:ins>
          </w:p>
        </w:tc>
      </w:tr>
      <w:tr w:rsidR="002B6273" w:rsidRPr="00145B40" w:rsidTr="0074335E">
        <w:trPr>
          <w:trHeight w:val="300"/>
          <w:ins w:id="8292" w:author="user" w:date="2012-02-29T14:49:00Z"/>
        </w:trPr>
        <w:tc>
          <w:tcPr>
            <w:tcW w:w="2600" w:type="dxa"/>
            <w:tcBorders>
              <w:top w:val="nil"/>
              <w:left w:val="single" w:sz="4" w:space="0" w:color="auto"/>
              <w:bottom w:val="single" w:sz="4" w:space="0" w:color="auto"/>
              <w:right w:val="single" w:sz="4" w:space="0" w:color="auto"/>
            </w:tcBorders>
            <w:shd w:val="clear" w:color="auto" w:fill="auto"/>
          </w:tcPr>
          <w:p w:rsidR="002B6273" w:rsidRPr="00FA4785" w:rsidRDefault="002B6273" w:rsidP="0074335E">
            <w:pPr>
              <w:jc w:val="both"/>
              <w:rPr>
                <w:ins w:id="8293" w:author="user" w:date="2012-02-29T14:49:00Z"/>
                <w:rFonts w:ascii="Calibri" w:hAnsi="Calibri" w:cs="Calibri"/>
                <w:sz w:val="20"/>
                <w:szCs w:val="20"/>
                <w:lang w:bidi="ne-NP"/>
              </w:rPr>
            </w:pPr>
            <w:ins w:id="8294" w:author="user" w:date="2012-02-29T14:49:00Z">
              <w:r w:rsidRPr="00FA4785">
                <w:rPr>
                  <w:rFonts w:ascii="Calibri" w:hAnsi="Calibri" w:cs="Calibri"/>
                  <w:sz w:val="20"/>
                  <w:szCs w:val="20"/>
                  <w:lang w:bidi="ne-NP"/>
                </w:rPr>
                <w:t>Chainpur</w:t>
              </w:r>
            </w:ins>
          </w:p>
        </w:tc>
        <w:tc>
          <w:tcPr>
            <w:tcW w:w="128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295" w:author="user" w:date="2012-02-29T14:49:00Z"/>
                <w:rFonts w:ascii="Calibri" w:hAnsi="Calibri" w:cs="Calibri"/>
                <w:sz w:val="20"/>
                <w:szCs w:val="20"/>
                <w:lang w:bidi="ne-NP"/>
              </w:rPr>
            </w:pPr>
            <w:ins w:id="8296" w:author="user" w:date="2012-02-29T14:49:00Z">
              <w:r w:rsidRPr="00FA4785">
                <w:rPr>
                  <w:rFonts w:ascii="Calibri" w:hAnsi="Calibri" w:cs="Calibri"/>
                  <w:sz w:val="20"/>
                  <w:szCs w:val="20"/>
                  <w:lang w:bidi="ne-NP"/>
                </w:rPr>
                <w:t>16</w:t>
              </w:r>
            </w:ins>
          </w:p>
        </w:tc>
        <w:tc>
          <w:tcPr>
            <w:tcW w:w="112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297" w:author="user" w:date="2012-02-29T14:49:00Z"/>
                <w:rFonts w:ascii="Calibri" w:hAnsi="Calibri" w:cs="Calibri"/>
                <w:sz w:val="20"/>
                <w:szCs w:val="20"/>
                <w:lang w:bidi="ne-NP"/>
              </w:rPr>
            </w:pPr>
            <w:ins w:id="8298" w:author="user" w:date="2012-02-29T14:49:00Z">
              <w:r w:rsidRPr="00FA4785">
                <w:rPr>
                  <w:rFonts w:ascii="Calibri" w:hAnsi="Calibri" w:cs="Calibri"/>
                  <w:sz w:val="20"/>
                  <w:szCs w:val="20"/>
                  <w:lang w:bidi="ne-NP"/>
                </w:rPr>
                <w:t>100</w:t>
              </w:r>
            </w:ins>
          </w:p>
        </w:tc>
        <w:tc>
          <w:tcPr>
            <w:tcW w:w="108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299" w:author="user" w:date="2012-02-29T14:49:00Z"/>
                <w:rFonts w:ascii="Calibri" w:hAnsi="Calibri" w:cs="Calibri"/>
                <w:sz w:val="20"/>
                <w:szCs w:val="20"/>
                <w:lang w:bidi="ne-NP"/>
              </w:rPr>
            </w:pPr>
            <w:ins w:id="8300" w:author="user" w:date="2012-02-29T14:49:00Z">
              <w:r w:rsidRPr="00FA4785">
                <w:rPr>
                  <w:rFonts w:ascii="Calibri" w:hAnsi="Calibri" w:cs="Calibri"/>
                  <w:sz w:val="20"/>
                  <w:szCs w:val="20"/>
                  <w:lang w:bidi="ne-NP"/>
                </w:rPr>
                <w:t>-</w:t>
              </w:r>
            </w:ins>
          </w:p>
        </w:tc>
        <w:tc>
          <w:tcPr>
            <w:tcW w:w="116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301" w:author="user" w:date="2012-02-29T14:49:00Z"/>
                <w:rFonts w:ascii="Calibri" w:hAnsi="Calibri" w:cs="Calibri"/>
                <w:sz w:val="20"/>
                <w:szCs w:val="20"/>
                <w:lang w:bidi="ne-NP"/>
              </w:rPr>
            </w:pPr>
            <w:ins w:id="8302" w:author="user" w:date="2012-02-29T14:49:00Z">
              <w:r w:rsidRPr="00FA4785">
                <w:rPr>
                  <w:rFonts w:ascii="Calibri" w:hAnsi="Calibri" w:cs="Calibri"/>
                  <w:sz w:val="20"/>
                  <w:szCs w:val="20"/>
                  <w:lang w:bidi="ne-NP"/>
                </w:rPr>
                <w:t>-</w:t>
              </w:r>
            </w:ins>
          </w:p>
        </w:tc>
        <w:tc>
          <w:tcPr>
            <w:tcW w:w="94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303" w:author="user" w:date="2012-02-29T14:49:00Z"/>
                <w:rFonts w:ascii="Calibri" w:hAnsi="Calibri" w:cs="Calibri"/>
                <w:sz w:val="20"/>
                <w:szCs w:val="20"/>
                <w:lang w:bidi="ne-NP"/>
              </w:rPr>
            </w:pPr>
            <w:ins w:id="8304" w:author="user" w:date="2012-02-29T14:49:00Z">
              <w:r w:rsidRPr="00FA4785">
                <w:rPr>
                  <w:rFonts w:ascii="Calibri" w:hAnsi="Calibri" w:cs="Calibri"/>
                  <w:sz w:val="20"/>
                  <w:szCs w:val="20"/>
                  <w:lang w:bidi="ne-NP"/>
                </w:rPr>
                <w:t>-</w:t>
              </w:r>
            </w:ins>
          </w:p>
        </w:tc>
        <w:tc>
          <w:tcPr>
            <w:tcW w:w="104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305" w:author="user" w:date="2012-02-29T14:49:00Z"/>
                <w:rFonts w:ascii="Calibri" w:hAnsi="Calibri" w:cs="Calibri"/>
                <w:sz w:val="20"/>
                <w:szCs w:val="20"/>
                <w:lang w:bidi="ne-NP"/>
              </w:rPr>
            </w:pPr>
            <w:ins w:id="8306" w:author="user" w:date="2012-02-29T14:49:00Z">
              <w:r w:rsidRPr="00FA4785">
                <w:rPr>
                  <w:rFonts w:ascii="Calibri" w:hAnsi="Calibri" w:cs="Calibri"/>
                  <w:sz w:val="20"/>
                  <w:szCs w:val="20"/>
                  <w:lang w:bidi="ne-NP"/>
                </w:rPr>
                <w:t>-</w:t>
              </w:r>
            </w:ins>
          </w:p>
        </w:tc>
      </w:tr>
      <w:tr w:rsidR="002B6273" w:rsidRPr="00145B40" w:rsidTr="0074335E">
        <w:trPr>
          <w:trHeight w:val="300"/>
          <w:ins w:id="8307" w:author="user" w:date="2012-02-29T14:49:00Z"/>
        </w:trPr>
        <w:tc>
          <w:tcPr>
            <w:tcW w:w="2600" w:type="dxa"/>
            <w:tcBorders>
              <w:top w:val="nil"/>
              <w:left w:val="single" w:sz="4" w:space="0" w:color="auto"/>
              <w:bottom w:val="single" w:sz="4" w:space="0" w:color="auto"/>
              <w:right w:val="single" w:sz="4" w:space="0" w:color="auto"/>
            </w:tcBorders>
            <w:shd w:val="clear" w:color="auto" w:fill="auto"/>
          </w:tcPr>
          <w:p w:rsidR="002B6273" w:rsidRPr="00FA4785" w:rsidRDefault="002B6273" w:rsidP="0074335E">
            <w:pPr>
              <w:jc w:val="both"/>
              <w:rPr>
                <w:ins w:id="8308" w:author="user" w:date="2012-02-29T14:49:00Z"/>
                <w:rFonts w:ascii="Calibri" w:hAnsi="Calibri" w:cs="Calibri"/>
                <w:sz w:val="20"/>
                <w:szCs w:val="20"/>
                <w:lang w:bidi="ne-NP"/>
              </w:rPr>
            </w:pPr>
            <w:ins w:id="8309" w:author="user" w:date="2012-02-29T14:49:00Z">
              <w:r w:rsidRPr="00FA4785">
                <w:rPr>
                  <w:rFonts w:ascii="Calibri" w:hAnsi="Calibri" w:cs="Calibri"/>
                  <w:sz w:val="20"/>
                  <w:szCs w:val="20"/>
                  <w:lang w:bidi="ne-NP"/>
                </w:rPr>
                <w:t>Jutpani</w:t>
              </w:r>
            </w:ins>
          </w:p>
        </w:tc>
        <w:tc>
          <w:tcPr>
            <w:tcW w:w="128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310" w:author="user" w:date="2012-02-29T14:49:00Z"/>
                <w:rFonts w:ascii="Calibri" w:hAnsi="Calibri" w:cs="Calibri"/>
                <w:sz w:val="20"/>
                <w:szCs w:val="20"/>
                <w:lang w:bidi="ne-NP"/>
              </w:rPr>
            </w:pPr>
            <w:ins w:id="8311" w:author="user" w:date="2012-02-29T14:49:00Z">
              <w:r w:rsidRPr="00FA4785">
                <w:rPr>
                  <w:rFonts w:ascii="Calibri" w:hAnsi="Calibri" w:cs="Calibri"/>
                  <w:sz w:val="20"/>
                  <w:szCs w:val="20"/>
                  <w:lang w:bidi="ne-NP"/>
                </w:rPr>
                <w:t>3</w:t>
              </w:r>
            </w:ins>
          </w:p>
        </w:tc>
        <w:tc>
          <w:tcPr>
            <w:tcW w:w="112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312" w:author="user" w:date="2012-02-29T14:49:00Z"/>
                <w:rFonts w:ascii="Calibri" w:hAnsi="Calibri" w:cs="Calibri"/>
                <w:sz w:val="20"/>
                <w:szCs w:val="20"/>
                <w:lang w:bidi="ne-NP"/>
              </w:rPr>
            </w:pPr>
            <w:ins w:id="8313" w:author="user" w:date="2012-02-29T14:49:00Z">
              <w:r w:rsidRPr="00FA4785">
                <w:rPr>
                  <w:rFonts w:ascii="Calibri" w:hAnsi="Calibri" w:cs="Calibri"/>
                  <w:sz w:val="20"/>
                  <w:szCs w:val="20"/>
                  <w:lang w:bidi="ne-NP"/>
                </w:rPr>
                <w:t>75</w:t>
              </w:r>
            </w:ins>
          </w:p>
        </w:tc>
        <w:tc>
          <w:tcPr>
            <w:tcW w:w="108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314" w:author="user" w:date="2012-02-29T14:49:00Z"/>
                <w:rFonts w:ascii="Calibri" w:hAnsi="Calibri" w:cs="Calibri"/>
                <w:sz w:val="20"/>
                <w:szCs w:val="20"/>
                <w:lang w:bidi="ne-NP"/>
              </w:rPr>
            </w:pPr>
            <w:ins w:id="8315" w:author="user" w:date="2012-02-29T14:49:00Z">
              <w:r w:rsidRPr="00FA4785">
                <w:rPr>
                  <w:rFonts w:ascii="Calibri" w:hAnsi="Calibri" w:cs="Calibri"/>
                  <w:sz w:val="20"/>
                  <w:szCs w:val="20"/>
                  <w:lang w:bidi="ne-NP"/>
                </w:rPr>
                <w:t>-</w:t>
              </w:r>
            </w:ins>
          </w:p>
        </w:tc>
        <w:tc>
          <w:tcPr>
            <w:tcW w:w="116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316" w:author="user" w:date="2012-02-29T14:49:00Z"/>
                <w:rFonts w:ascii="Calibri" w:hAnsi="Calibri" w:cs="Calibri"/>
                <w:sz w:val="20"/>
                <w:szCs w:val="20"/>
                <w:lang w:bidi="ne-NP"/>
              </w:rPr>
            </w:pPr>
            <w:ins w:id="8317" w:author="user" w:date="2012-02-29T14:49:00Z">
              <w:r w:rsidRPr="00FA4785">
                <w:rPr>
                  <w:rFonts w:ascii="Calibri" w:hAnsi="Calibri" w:cs="Calibri"/>
                  <w:sz w:val="20"/>
                  <w:szCs w:val="20"/>
                  <w:lang w:bidi="ne-NP"/>
                </w:rPr>
                <w:t>-</w:t>
              </w:r>
            </w:ins>
          </w:p>
        </w:tc>
        <w:tc>
          <w:tcPr>
            <w:tcW w:w="94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318" w:author="user" w:date="2012-02-29T14:49:00Z"/>
                <w:rFonts w:ascii="Calibri" w:hAnsi="Calibri" w:cs="Calibri"/>
                <w:sz w:val="20"/>
                <w:szCs w:val="20"/>
                <w:lang w:bidi="ne-NP"/>
              </w:rPr>
            </w:pPr>
            <w:ins w:id="8319" w:author="user" w:date="2012-02-29T14:49:00Z">
              <w:r w:rsidRPr="00FA4785">
                <w:rPr>
                  <w:rFonts w:ascii="Calibri" w:hAnsi="Calibri" w:cs="Calibri"/>
                  <w:sz w:val="20"/>
                  <w:szCs w:val="20"/>
                  <w:lang w:bidi="ne-NP"/>
                </w:rPr>
                <w:t>1</w:t>
              </w:r>
            </w:ins>
          </w:p>
        </w:tc>
        <w:tc>
          <w:tcPr>
            <w:tcW w:w="104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320" w:author="user" w:date="2012-02-29T14:49:00Z"/>
                <w:rFonts w:ascii="Calibri" w:hAnsi="Calibri" w:cs="Calibri"/>
                <w:sz w:val="20"/>
                <w:szCs w:val="20"/>
                <w:lang w:bidi="ne-NP"/>
              </w:rPr>
            </w:pPr>
            <w:ins w:id="8321" w:author="user" w:date="2012-02-29T14:49:00Z">
              <w:r w:rsidRPr="00FA4785">
                <w:rPr>
                  <w:rFonts w:ascii="Calibri" w:hAnsi="Calibri" w:cs="Calibri"/>
                  <w:sz w:val="20"/>
                  <w:szCs w:val="20"/>
                  <w:lang w:bidi="ne-NP"/>
                </w:rPr>
                <w:t>25</w:t>
              </w:r>
            </w:ins>
          </w:p>
        </w:tc>
      </w:tr>
      <w:tr w:rsidR="002B6273" w:rsidRPr="00145B40" w:rsidTr="0074335E">
        <w:trPr>
          <w:trHeight w:val="300"/>
          <w:ins w:id="8322" w:author="user" w:date="2012-02-29T14:49:00Z"/>
        </w:trPr>
        <w:tc>
          <w:tcPr>
            <w:tcW w:w="2600" w:type="dxa"/>
            <w:tcBorders>
              <w:top w:val="nil"/>
              <w:left w:val="single" w:sz="4" w:space="0" w:color="auto"/>
              <w:bottom w:val="single" w:sz="4" w:space="0" w:color="auto"/>
              <w:right w:val="single" w:sz="4" w:space="0" w:color="auto"/>
            </w:tcBorders>
            <w:shd w:val="clear" w:color="auto" w:fill="auto"/>
          </w:tcPr>
          <w:p w:rsidR="002B6273" w:rsidRPr="00FA4785" w:rsidRDefault="002B6273" w:rsidP="0074335E">
            <w:pPr>
              <w:jc w:val="both"/>
              <w:rPr>
                <w:ins w:id="8323" w:author="user" w:date="2012-02-29T14:49:00Z"/>
                <w:rFonts w:ascii="Calibri" w:hAnsi="Calibri" w:cs="Calibri"/>
                <w:sz w:val="20"/>
                <w:szCs w:val="20"/>
                <w:lang w:bidi="ne-NP"/>
              </w:rPr>
            </w:pPr>
            <w:ins w:id="8324" w:author="user" w:date="2012-02-29T14:49:00Z">
              <w:r w:rsidRPr="00FA4785">
                <w:rPr>
                  <w:rFonts w:ascii="Calibri" w:hAnsi="Calibri" w:cs="Calibri"/>
                  <w:sz w:val="20"/>
                  <w:szCs w:val="20"/>
                  <w:lang w:bidi="ne-NP"/>
                </w:rPr>
                <w:t>Piple</w:t>
              </w:r>
            </w:ins>
          </w:p>
        </w:tc>
        <w:tc>
          <w:tcPr>
            <w:tcW w:w="128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325" w:author="user" w:date="2012-02-29T14:49:00Z"/>
                <w:rFonts w:ascii="Calibri" w:hAnsi="Calibri" w:cs="Calibri"/>
                <w:sz w:val="20"/>
                <w:szCs w:val="20"/>
                <w:lang w:bidi="ne-NP"/>
              </w:rPr>
            </w:pPr>
            <w:ins w:id="8326" w:author="user" w:date="2012-02-29T14:49:00Z">
              <w:r w:rsidRPr="00FA4785">
                <w:rPr>
                  <w:rFonts w:ascii="Calibri" w:hAnsi="Calibri" w:cs="Calibri"/>
                  <w:sz w:val="20"/>
                  <w:szCs w:val="20"/>
                  <w:lang w:bidi="ne-NP"/>
                </w:rPr>
                <w:t>12</w:t>
              </w:r>
            </w:ins>
          </w:p>
        </w:tc>
        <w:tc>
          <w:tcPr>
            <w:tcW w:w="112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327" w:author="user" w:date="2012-02-29T14:49:00Z"/>
                <w:rFonts w:ascii="Calibri" w:hAnsi="Calibri" w:cs="Calibri"/>
                <w:sz w:val="20"/>
                <w:szCs w:val="20"/>
                <w:lang w:bidi="ne-NP"/>
              </w:rPr>
            </w:pPr>
            <w:ins w:id="8328" w:author="user" w:date="2012-02-29T14:49:00Z">
              <w:r w:rsidRPr="00FA4785">
                <w:rPr>
                  <w:rFonts w:ascii="Calibri" w:hAnsi="Calibri" w:cs="Calibri"/>
                  <w:sz w:val="20"/>
                  <w:szCs w:val="20"/>
                  <w:lang w:bidi="ne-NP"/>
                </w:rPr>
                <w:t>-</w:t>
              </w:r>
            </w:ins>
          </w:p>
        </w:tc>
        <w:tc>
          <w:tcPr>
            <w:tcW w:w="108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329" w:author="user" w:date="2012-02-29T14:49:00Z"/>
                <w:rFonts w:ascii="Calibri" w:hAnsi="Calibri" w:cs="Calibri"/>
                <w:sz w:val="20"/>
                <w:szCs w:val="20"/>
                <w:lang w:bidi="ne-NP"/>
              </w:rPr>
            </w:pPr>
            <w:ins w:id="8330" w:author="user" w:date="2012-02-29T14:49:00Z">
              <w:r w:rsidRPr="00FA4785">
                <w:rPr>
                  <w:rFonts w:ascii="Calibri" w:hAnsi="Calibri" w:cs="Calibri"/>
                  <w:sz w:val="20"/>
                  <w:szCs w:val="20"/>
                  <w:lang w:bidi="ne-NP"/>
                </w:rPr>
                <w:t>-</w:t>
              </w:r>
            </w:ins>
          </w:p>
        </w:tc>
        <w:tc>
          <w:tcPr>
            <w:tcW w:w="116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331" w:author="user" w:date="2012-02-29T14:49:00Z"/>
                <w:rFonts w:ascii="Calibri" w:hAnsi="Calibri" w:cs="Calibri"/>
                <w:sz w:val="20"/>
                <w:szCs w:val="20"/>
                <w:lang w:bidi="ne-NP"/>
              </w:rPr>
            </w:pPr>
            <w:ins w:id="8332" w:author="user" w:date="2012-02-29T14:49:00Z">
              <w:r w:rsidRPr="00FA4785">
                <w:rPr>
                  <w:rFonts w:ascii="Calibri" w:hAnsi="Calibri" w:cs="Calibri"/>
                  <w:sz w:val="20"/>
                  <w:szCs w:val="20"/>
                  <w:lang w:bidi="ne-NP"/>
                </w:rPr>
                <w:t>-</w:t>
              </w:r>
            </w:ins>
          </w:p>
        </w:tc>
        <w:tc>
          <w:tcPr>
            <w:tcW w:w="94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333" w:author="user" w:date="2012-02-29T14:49:00Z"/>
                <w:rFonts w:ascii="Calibri" w:hAnsi="Calibri" w:cs="Calibri"/>
                <w:sz w:val="20"/>
                <w:szCs w:val="20"/>
                <w:lang w:bidi="ne-NP"/>
              </w:rPr>
            </w:pPr>
            <w:ins w:id="8334" w:author="user" w:date="2012-02-29T14:49:00Z">
              <w:r w:rsidRPr="00FA4785">
                <w:rPr>
                  <w:rFonts w:ascii="Calibri" w:hAnsi="Calibri" w:cs="Calibri"/>
                  <w:sz w:val="20"/>
                  <w:szCs w:val="20"/>
                  <w:lang w:bidi="ne-NP"/>
                </w:rPr>
                <w:t>-</w:t>
              </w:r>
            </w:ins>
          </w:p>
        </w:tc>
        <w:tc>
          <w:tcPr>
            <w:tcW w:w="104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335" w:author="user" w:date="2012-02-29T14:49:00Z"/>
                <w:rFonts w:ascii="Calibri" w:hAnsi="Calibri" w:cs="Calibri"/>
                <w:sz w:val="20"/>
                <w:szCs w:val="20"/>
                <w:lang w:bidi="ne-NP"/>
              </w:rPr>
            </w:pPr>
            <w:ins w:id="8336" w:author="user" w:date="2012-02-29T14:49:00Z">
              <w:r w:rsidRPr="00FA4785">
                <w:rPr>
                  <w:rFonts w:ascii="Calibri" w:hAnsi="Calibri" w:cs="Calibri"/>
                  <w:sz w:val="20"/>
                  <w:szCs w:val="20"/>
                  <w:lang w:bidi="ne-NP"/>
                </w:rPr>
                <w:t>-</w:t>
              </w:r>
            </w:ins>
          </w:p>
        </w:tc>
      </w:tr>
      <w:tr w:rsidR="002B6273" w:rsidRPr="00145B40" w:rsidTr="0074335E">
        <w:trPr>
          <w:trHeight w:val="300"/>
          <w:ins w:id="8337" w:author="user" w:date="2012-02-29T14:49:00Z"/>
        </w:trPr>
        <w:tc>
          <w:tcPr>
            <w:tcW w:w="2600" w:type="dxa"/>
            <w:tcBorders>
              <w:top w:val="nil"/>
              <w:left w:val="single" w:sz="4" w:space="0" w:color="auto"/>
              <w:bottom w:val="single" w:sz="4" w:space="0" w:color="auto"/>
              <w:right w:val="single" w:sz="4" w:space="0" w:color="auto"/>
            </w:tcBorders>
            <w:shd w:val="clear" w:color="auto" w:fill="auto"/>
          </w:tcPr>
          <w:p w:rsidR="002B6273" w:rsidRPr="00FA4785" w:rsidRDefault="002B6273" w:rsidP="0074335E">
            <w:pPr>
              <w:jc w:val="both"/>
              <w:rPr>
                <w:ins w:id="8338" w:author="user" w:date="2012-02-29T14:49:00Z"/>
                <w:rFonts w:ascii="Calibri" w:hAnsi="Calibri" w:cs="Calibri"/>
                <w:sz w:val="20"/>
                <w:szCs w:val="20"/>
                <w:lang w:bidi="ne-NP"/>
              </w:rPr>
            </w:pPr>
            <w:ins w:id="8339" w:author="user" w:date="2012-02-29T14:49:00Z">
              <w:r w:rsidRPr="00FA4785">
                <w:rPr>
                  <w:rFonts w:ascii="Calibri" w:hAnsi="Calibri" w:cs="Calibri"/>
                  <w:sz w:val="20"/>
                  <w:szCs w:val="20"/>
                  <w:lang w:bidi="ne-NP"/>
                </w:rPr>
                <w:t>Shaktikhor</w:t>
              </w:r>
            </w:ins>
          </w:p>
        </w:tc>
        <w:tc>
          <w:tcPr>
            <w:tcW w:w="128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340" w:author="user" w:date="2012-02-29T14:49:00Z"/>
                <w:rFonts w:ascii="Calibri" w:hAnsi="Calibri" w:cs="Calibri"/>
                <w:sz w:val="20"/>
                <w:szCs w:val="20"/>
                <w:lang w:bidi="ne-NP"/>
              </w:rPr>
            </w:pPr>
            <w:ins w:id="8341" w:author="user" w:date="2012-02-29T14:49:00Z">
              <w:r w:rsidRPr="00FA4785">
                <w:rPr>
                  <w:rFonts w:ascii="Calibri" w:hAnsi="Calibri" w:cs="Calibri"/>
                  <w:sz w:val="20"/>
                  <w:szCs w:val="20"/>
                  <w:lang w:bidi="ne-NP"/>
                </w:rPr>
                <w:t>3</w:t>
              </w:r>
            </w:ins>
          </w:p>
        </w:tc>
        <w:tc>
          <w:tcPr>
            <w:tcW w:w="112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342" w:author="user" w:date="2012-02-29T14:49:00Z"/>
                <w:rFonts w:ascii="Calibri" w:hAnsi="Calibri" w:cs="Calibri"/>
                <w:sz w:val="20"/>
                <w:szCs w:val="20"/>
                <w:lang w:bidi="ne-NP"/>
              </w:rPr>
            </w:pPr>
            <w:ins w:id="8343" w:author="user" w:date="2012-02-29T14:49:00Z">
              <w:r w:rsidRPr="00FA4785">
                <w:rPr>
                  <w:rFonts w:ascii="Calibri" w:hAnsi="Calibri" w:cs="Calibri"/>
                  <w:sz w:val="20"/>
                  <w:szCs w:val="20"/>
                  <w:lang w:bidi="ne-NP"/>
                </w:rPr>
                <w:t>100</w:t>
              </w:r>
            </w:ins>
          </w:p>
        </w:tc>
        <w:tc>
          <w:tcPr>
            <w:tcW w:w="108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344" w:author="user" w:date="2012-02-29T14:49:00Z"/>
                <w:rFonts w:ascii="Calibri" w:hAnsi="Calibri" w:cs="Calibri"/>
                <w:sz w:val="20"/>
                <w:szCs w:val="20"/>
                <w:lang w:bidi="ne-NP"/>
              </w:rPr>
            </w:pPr>
            <w:ins w:id="8345" w:author="user" w:date="2012-02-29T14:49:00Z">
              <w:r w:rsidRPr="00FA4785">
                <w:rPr>
                  <w:rFonts w:ascii="Calibri" w:hAnsi="Calibri" w:cs="Calibri"/>
                  <w:sz w:val="20"/>
                  <w:szCs w:val="20"/>
                  <w:lang w:bidi="ne-NP"/>
                </w:rPr>
                <w:t>-</w:t>
              </w:r>
            </w:ins>
          </w:p>
        </w:tc>
        <w:tc>
          <w:tcPr>
            <w:tcW w:w="116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346" w:author="user" w:date="2012-02-29T14:49:00Z"/>
                <w:rFonts w:ascii="Calibri" w:hAnsi="Calibri" w:cs="Calibri"/>
                <w:sz w:val="20"/>
                <w:szCs w:val="20"/>
                <w:lang w:bidi="ne-NP"/>
              </w:rPr>
            </w:pPr>
            <w:ins w:id="8347" w:author="user" w:date="2012-02-29T14:49:00Z">
              <w:r w:rsidRPr="00FA4785">
                <w:rPr>
                  <w:rFonts w:ascii="Calibri" w:hAnsi="Calibri" w:cs="Calibri"/>
                  <w:sz w:val="20"/>
                  <w:szCs w:val="20"/>
                  <w:lang w:bidi="ne-NP"/>
                </w:rPr>
                <w:t>-</w:t>
              </w:r>
            </w:ins>
          </w:p>
        </w:tc>
        <w:tc>
          <w:tcPr>
            <w:tcW w:w="94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348" w:author="user" w:date="2012-02-29T14:49:00Z"/>
                <w:rFonts w:ascii="Calibri" w:hAnsi="Calibri" w:cs="Calibri"/>
                <w:sz w:val="20"/>
                <w:szCs w:val="20"/>
                <w:lang w:bidi="ne-NP"/>
              </w:rPr>
            </w:pPr>
            <w:ins w:id="8349" w:author="user" w:date="2012-02-29T14:49:00Z">
              <w:r w:rsidRPr="00FA4785">
                <w:rPr>
                  <w:rFonts w:ascii="Calibri" w:hAnsi="Calibri" w:cs="Calibri"/>
                  <w:sz w:val="20"/>
                  <w:szCs w:val="20"/>
                  <w:lang w:bidi="ne-NP"/>
                </w:rPr>
                <w:t>-</w:t>
              </w:r>
            </w:ins>
          </w:p>
        </w:tc>
        <w:tc>
          <w:tcPr>
            <w:tcW w:w="104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350" w:author="user" w:date="2012-02-29T14:49:00Z"/>
                <w:rFonts w:ascii="Calibri" w:hAnsi="Calibri" w:cs="Calibri"/>
                <w:sz w:val="20"/>
                <w:szCs w:val="20"/>
                <w:lang w:bidi="ne-NP"/>
              </w:rPr>
            </w:pPr>
            <w:ins w:id="8351" w:author="user" w:date="2012-02-29T14:49:00Z">
              <w:r w:rsidRPr="00FA4785">
                <w:rPr>
                  <w:rFonts w:ascii="Calibri" w:hAnsi="Calibri" w:cs="Calibri"/>
                  <w:sz w:val="20"/>
                  <w:szCs w:val="20"/>
                  <w:lang w:bidi="ne-NP"/>
                </w:rPr>
                <w:t>-</w:t>
              </w:r>
            </w:ins>
          </w:p>
        </w:tc>
      </w:tr>
      <w:tr w:rsidR="002B6273" w:rsidRPr="00145B40" w:rsidTr="0074335E">
        <w:trPr>
          <w:trHeight w:val="300"/>
          <w:ins w:id="8352" w:author="user" w:date="2012-02-29T14:49:00Z"/>
        </w:trPr>
        <w:tc>
          <w:tcPr>
            <w:tcW w:w="2600" w:type="dxa"/>
            <w:tcBorders>
              <w:top w:val="nil"/>
              <w:left w:val="single" w:sz="4" w:space="0" w:color="auto"/>
              <w:bottom w:val="single" w:sz="4" w:space="0" w:color="auto"/>
              <w:right w:val="single" w:sz="4" w:space="0" w:color="auto"/>
            </w:tcBorders>
            <w:shd w:val="clear" w:color="auto" w:fill="auto"/>
          </w:tcPr>
          <w:p w:rsidR="002B6273" w:rsidRPr="00FA4785" w:rsidRDefault="002B6273" w:rsidP="0074335E">
            <w:pPr>
              <w:jc w:val="both"/>
              <w:rPr>
                <w:ins w:id="8353" w:author="user" w:date="2012-02-29T14:49:00Z"/>
                <w:rFonts w:ascii="Calibri" w:hAnsi="Calibri" w:cs="Calibri"/>
                <w:b/>
                <w:bCs/>
                <w:sz w:val="20"/>
                <w:szCs w:val="20"/>
                <w:lang w:bidi="ne-NP"/>
              </w:rPr>
            </w:pPr>
            <w:ins w:id="8354" w:author="user" w:date="2012-02-29T14:49:00Z">
              <w:r w:rsidRPr="00FA4785">
                <w:rPr>
                  <w:rFonts w:ascii="Calibri" w:hAnsi="Calibri" w:cs="Calibri"/>
                  <w:b/>
                  <w:bCs/>
                  <w:sz w:val="20"/>
                  <w:szCs w:val="20"/>
                  <w:lang w:bidi="ne-NP"/>
                </w:rPr>
                <w:t>Total/Percentage</w:t>
              </w:r>
            </w:ins>
          </w:p>
        </w:tc>
        <w:tc>
          <w:tcPr>
            <w:tcW w:w="128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355" w:author="user" w:date="2012-02-29T14:49:00Z"/>
                <w:rFonts w:ascii="Calibri" w:hAnsi="Calibri" w:cs="Calibri"/>
                <w:b/>
                <w:bCs/>
                <w:sz w:val="20"/>
                <w:szCs w:val="20"/>
                <w:lang w:bidi="ne-NP"/>
              </w:rPr>
            </w:pPr>
            <w:ins w:id="8356" w:author="user" w:date="2012-02-29T14:49:00Z">
              <w:r w:rsidRPr="00FA4785">
                <w:rPr>
                  <w:rFonts w:ascii="Calibri" w:hAnsi="Calibri" w:cs="Calibri"/>
                  <w:b/>
                  <w:bCs/>
                  <w:sz w:val="20"/>
                  <w:szCs w:val="20"/>
                  <w:lang w:bidi="ne-NP"/>
                </w:rPr>
                <w:t>131</w:t>
              </w:r>
            </w:ins>
          </w:p>
        </w:tc>
        <w:tc>
          <w:tcPr>
            <w:tcW w:w="112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357" w:author="user" w:date="2012-02-29T14:49:00Z"/>
                <w:rFonts w:ascii="Calibri" w:hAnsi="Calibri" w:cs="Calibri"/>
                <w:b/>
                <w:bCs/>
                <w:sz w:val="20"/>
                <w:szCs w:val="20"/>
                <w:lang w:bidi="ne-NP"/>
              </w:rPr>
            </w:pPr>
            <w:ins w:id="8358" w:author="user" w:date="2012-02-29T14:49:00Z">
              <w:r w:rsidRPr="00FA4785">
                <w:rPr>
                  <w:rFonts w:ascii="Calibri" w:hAnsi="Calibri" w:cs="Calibri"/>
                  <w:b/>
                  <w:bCs/>
                  <w:sz w:val="20"/>
                  <w:szCs w:val="20"/>
                  <w:lang w:bidi="ne-NP"/>
                </w:rPr>
                <w:t>96.32</w:t>
              </w:r>
            </w:ins>
          </w:p>
        </w:tc>
        <w:tc>
          <w:tcPr>
            <w:tcW w:w="108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359" w:author="user" w:date="2012-02-29T14:49:00Z"/>
                <w:rFonts w:ascii="Calibri" w:hAnsi="Calibri" w:cs="Calibri"/>
                <w:b/>
                <w:bCs/>
                <w:sz w:val="20"/>
                <w:szCs w:val="20"/>
                <w:lang w:bidi="ne-NP"/>
              </w:rPr>
            </w:pPr>
            <w:ins w:id="8360" w:author="user" w:date="2012-02-29T14:49:00Z">
              <w:r w:rsidRPr="00FA4785">
                <w:rPr>
                  <w:rFonts w:ascii="Calibri" w:hAnsi="Calibri" w:cs="Calibri"/>
                  <w:b/>
                  <w:bCs/>
                  <w:sz w:val="20"/>
                  <w:szCs w:val="20"/>
                  <w:lang w:bidi="ne-NP"/>
                </w:rPr>
                <w:t>1</w:t>
              </w:r>
            </w:ins>
          </w:p>
        </w:tc>
        <w:tc>
          <w:tcPr>
            <w:tcW w:w="116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361" w:author="user" w:date="2012-02-29T14:49:00Z"/>
                <w:rFonts w:ascii="Calibri" w:hAnsi="Calibri" w:cs="Calibri"/>
                <w:b/>
                <w:bCs/>
                <w:sz w:val="20"/>
                <w:szCs w:val="20"/>
                <w:lang w:bidi="ne-NP"/>
              </w:rPr>
            </w:pPr>
            <w:ins w:id="8362" w:author="user" w:date="2012-02-29T14:49:00Z">
              <w:r w:rsidRPr="00FA4785">
                <w:rPr>
                  <w:rFonts w:ascii="Calibri" w:hAnsi="Calibri" w:cs="Calibri"/>
                  <w:b/>
                  <w:bCs/>
                  <w:sz w:val="20"/>
                  <w:szCs w:val="20"/>
                  <w:lang w:bidi="ne-NP"/>
                </w:rPr>
                <w:t>0.74</w:t>
              </w:r>
            </w:ins>
          </w:p>
        </w:tc>
        <w:tc>
          <w:tcPr>
            <w:tcW w:w="94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363" w:author="user" w:date="2012-02-29T14:49:00Z"/>
                <w:rFonts w:ascii="Calibri" w:hAnsi="Calibri" w:cs="Calibri"/>
                <w:b/>
                <w:bCs/>
                <w:sz w:val="20"/>
                <w:szCs w:val="20"/>
                <w:lang w:bidi="ne-NP"/>
              </w:rPr>
            </w:pPr>
            <w:ins w:id="8364" w:author="user" w:date="2012-02-29T14:49:00Z">
              <w:r w:rsidRPr="00FA4785">
                <w:rPr>
                  <w:rFonts w:ascii="Calibri" w:hAnsi="Calibri" w:cs="Calibri"/>
                  <w:b/>
                  <w:bCs/>
                  <w:sz w:val="20"/>
                  <w:szCs w:val="20"/>
                  <w:lang w:bidi="ne-NP"/>
                </w:rPr>
                <w:t>4</w:t>
              </w:r>
            </w:ins>
          </w:p>
        </w:tc>
        <w:tc>
          <w:tcPr>
            <w:tcW w:w="1040" w:type="dxa"/>
            <w:tcBorders>
              <w:top w:val="nil"/>
              <w:left w:val="nil"/>
              <w:bottom w:val="single" w:sz="4" w:space="0" w:color="auto"/>
              <w:right w:val="single" w:sz="4" w:space="0" w:color="auto"/>
            </w:tcBorders>
            <w:shd w:val="clear" w:color="auto" w:fill="auto"/>
          </w:tcPr>
          <w:p w:rsidR="002B6273" w:rsidRPr="00FA4785" w:rsidRDefault="002B6273" w:rsidP="0074335E">
            <w:pPr>
              <w:jc w:val="center"/>
              <w:rPr>
                <w:ins w:id="8365" w:author="user" w:date="2012-02-29T14:49:00Z"/>
                <w:rFonts w:ascii="Calibri" w:hAnsi="Calibri" w:cs="Calibri"/>
                <w:b/>
                <w:bCs/>
                <w:sz w:val="20"/>
                <w:szCs w:val="20"/>
                <w:lang w:bidi="ne-NP"/>
              </w:rPr>
            </w:pPr>
            <w:ins w:id="8366" w:author="user" w:date="2012-02-29T14:49:00Z">
              <w:r w:rsidRPr="00FA4785">
                <w:rPr>
                  <w:rFonts w:ascii="Calibri" w:hAnsi="Calibri" w:cs="Calibri"/>
                  <w:b/>
                  <w:bCs/>
                  <w:sz w:val="20"/>
                  <w:szCs w:val="20"/>
                  <w:lang w:bidi="ne-NP"/>
                </w:rPr>
                <w:t>2.94</w:t>
              </w:r>
            </w:ins>
          </w:p>
        </w:tc>
      </w:tr>
    </w:tbl>
    <w:p w:rsidR="002B6273" w:rsidRPr="00286655" w:rsidRDefault="002B6273" w:rsidP="002B6273">
      <w:pPr>
        <w:pStyle w:val="ReportText"/>
        <w:spacing w:line="360" w:lineRule="auto"/>
        <w:ind w:left="0"/>
        <w:rPr>
          <w:ins w:id="8367" w:author="user" w:date="2012-02-29T14:49:00Z"/>
          <w:rFonts w:ascii="Calibri" w:hAnsi="Calibri" w:cs="Calibri"/>
          <w:bCs/>
          <w:i/>
          <w:sz w:val="18"/>
          <w:szCs w:val="18"/>
        </w:rPr>
      </w:pPr>
      <w:ins w:id="8368" w:author="user" w:date="2012-02-29T14:49:00Z">
        <w:r w:rsidRPr="00286655">
          <w:rPr>
            <w:rFonts w:ascii="Calibri" w:hAnsi="Calibri" w:cs="Calibri"/>
            <w:bCs/>
            <w:i/>
            <w:sz w:val="18"/>
            <w:szCs w:val="18"/>
          </w:rPr>
          <w:t>Source: Household Survey, 2011</w:t>
        </w:r>
      </w:ins>
    </w:p>
    <w:p w:rsidR="002B6273" w:rsidRPr="0084077E" w:rsidRDefault="002B6273" w:rsidP="002B6273">
      <w:pPr>
        <w:jc w:val="both"/>
        <w:rPr>
          <w:ins w:id="8369" w:author="user" w:date="2012-02-29T14:49:00Z"/>
          <w:rFonts w:ascii="Calibri" w:hAnsi="Calibri" w:cs="Arial"/>
          <w:sz w:val="10"/>
          <w:szCs w:val="10"/>
        </w:rPr>
      </w:pPr>
    </w:p>
    <w:p w:rsidR="002B6273" w:rsidRPr="00286655" w:rsidRDefault="002B6273" w:rsidP="002B6273">
      <w:pPr>
        <w:spacing w:line="300" w:lineRule="auto"/>
        <w:jc w:val="both"/>
        <w:rPr>
          <w:ins w:id="8370" w:author="user" w:date="2012-02-29T14:49:00Z"/>
          <w:rFonts w:ascii="Calibri" w:hAnsi="Calibri" w:cs="Arial"/>
          <w:sz w:val="22"/>
          <w:szCs w:val="22"/>
        </w:rPr>
      </w:pPr>
      <w:ins w:id="8371" w:author="user" w:date="2012-02-29T14:49:00Z">
        <w:r w:rsidRPr="00286655">
          <w:rPr>
            <w:rFonts w:ascii="Calibri" w:hAnsi="Calibri" w:cs="Arial"/>
            <w:sz w:val="22"/>
            <w:szCs w:val="22"/>
          </w:rPr>
          <w:t xml:space="preserve">The monthly consumption of fuel wood of the surveyed households varies from less than 200 Kg to more than 600 Kg. Of the surveyed households, </w:t>
        </w:r>
        <w:r>
          <w:rPr>
            <w:rFonts w:ascii="Calibri" w:hAnsi="Calibri" w:cs="Arial"/>
            <w:sz w:val="22"/>
            <w:szCs w:val="22"/>
          </w:rPr>
          <w:t>49.26</w:t>
        </w:r>
        <w:r w:rsidRPr="00286655">
          <w:rPr>
            <w:rFonts w:ascii="Calibri" w:hAnsi="Calibri" w:cs="Arial"/>
            <w:sz w:val="22"/>
            <w:szCs w:val="22"/>
          </w:rPr>
          <w:t xml:space="preserve">% use less than 200 kg, </w:t>
        </w:r>
        <w:r>
          <w:rPr>
            <w:rFonts w:ascii="Calibri" w:hAnsi="Calibri" w:cs="Arial"/>
            <w:sz w:val="22"/>
            <w:szCs w:val="22"/>
          </w:rPr>
          <w:t>34.56</w:t>
        </w:r>
        <w:r w:rsidRPr="00286655">
          <w:rPr>
            <w:rFonts w:ascii="Calibri" w:hAnsi="Calibri" w:cs="Arial"/>
            <w:sz w:val="22"/>
            <w:szCs w:val="22"/>
          </w:rPr>
          <w:t xml:space="preserve">% use 200-400 Kg, </w:t>
        </w:r>
        <w:r>
          <w:rPr>
            <w:rFonts w:ascii="Calibri" w:hAnsi="Calibri" w:cs="Arial"/>
            <w:sz w:val="22"/>
            <w:szCs w:val="22"/>
          </w:rPr>
          <w:t>10.29</w:t>
        </w:r>
        <w:r w:rsidRPr="00286655">
          <w:rPr>
            <w:rFonts w:ascii="Calibri" w:hAnsi="Calibri" w:cs="Arial"/>
            <w:sz w:val="22"/>
            <w:szCs w:val="22"/>
          </w:rPr>
          <w:t xml:space="preserve">% use 400-600 Kg and </w:t>
        </w:r>
        <w:r>
          <w:rPr>
            <w:rFonts w:ascii="Calibri" w:hAnsi="Calibri" w:cs="Arial"/>
            <w:sz w:val="22"/>
            <w:szCs w:val="22"/>
          </w:rPr>
          <w:t>5.88</w:t>
        </w:r>
        <w:r w:rsidRPr="00286655">
          <w:rPr>
            <w:rFonts w:ascii="Calibri" w:hAnsi="Calibri" w:cs="Arial"/>
            <w:sz w:val="22"/>
            <w:szCs w:val="22"/>
          </w:rPr>
          <w:t xml:space="preserve">% use more than 600 Kg fuel wood per month for cooking. </w:t>
        </w:r>
      </w:ins>
    </w:p>
    <w:p w:rsidR="002B6273" w:rsidRPr="00286655" w:rsidRDefault="002B6273" w:rsidP="002B6273">
      <w:pPr>
        <w:spacing w:line="300" w:lineRule="auto"/>
        <w:jc w:val="both"/>
        <w:rPr>
          <w:ins w:id="8372" w:author="user" w:date="2012-02-29T14:49:00Z"/>
          <w:rFonts w:ascii="Calibri" w:hAnsi="Calibri" w:cs="Calibri"/>
          <w:sz w:val="22"/>
          <w:szCs w:val="22"/>
        </w:rPr>
      </w:pPr>
      <w:ins w:id="8373" w:author="user" w:date="2012-02-29T14:49:00Z">
        <w:r w:rsidRPr="00145B40">
          <w:rPr>
            <w:rFonts w:ascii="Calibri" w:hAnsi="Calibri" w:cs="Calibri"/>
            <w:sz w:val="22"/>
            <w:szCs w:val="22"/>
          </w:rPr>
          <w:t xml:space="preserve">Electricity is the main sources of energy for lighting purpose of the surveyed households in the project area. </w:t>
        </w:r>
        <w:r w:rsidRPr="00286655">
          <w:rPr>
            <w:rFonts w:ascii="Calibri" w:hAnsi="Calibri" w:cs="Arial"/>
            <w:sz w:val="22"/>
            <w:szCs w:val="22"/>
          </w:rPr>
          <w:t>Of the surveyed households, 84.91% have electricity connection.</w:t>
        </w:r>
        <w:r w:rsidRPr="00286655">
          <w:rPr>
            <w:rFonts w:ascii="Calibri" w:hAnsi="Calibri" w:cs="Calibri"/>
            <w:sz w:val="22"/>
            <w:szCs w:val="22"/>
          </w:rPr>
          <w:t xml:space="preserve"> </w:t>
        </w:r>
        <w:r w:rsidRPr="00145B40">
          <w:rPr>
            <w:rFonts w:ascii="Calibri" w:hAnsi="Calibri" w:cs="Calibri"/>
            <w:sz w:val="22"/>
            <w:szCs w:val="22"/>
          </w:rPr>
          <w:t>The other source of energy for lighting purpose is kerosene lamp 8.16% (Table – 6.</w:t>
        </w:r>
        <w:r>
          <w:rPr>
            <w:rFonts w:ascii="Calibri" w:hAnsi="Calibri" w:cs="Calibri"/>
            <w:sz w:val="22"/>
            <w:szCs w:val="22"/>
          </w:rPr>
          <w:t>39</w:t>
        </w:r>
        <w:r w:rsidRPr="00145B40">
          <w:rPr>
            <w:rFonts w:ascii="Calibri" w:hAnsi="Calibri" w:cs="Calibri"/>
            <w:sz w:val="22"/>
            <w:szCs w:val="22"/>
          </w:rPr>
          <w:t>).</w:t>
        </w:r>
      </w:ins>
    </w:p>
    <w:p w:rsidR="002B6273" w:rsidRDefault="002B6273" w:rsidP="002B6273">
      <w:pPr>
        <w:rPr>
          <w:ins w:id="8374" w:author="user" w:date="2012-02-29T14:49:00Z"/>
          <w:rFonts w:ascii="Calibri" w:hAnsi="Calibri" w:cs="Calibri"/>
          <w:b/>
          <w:bCs/>
          <w:sz w:val="20"/>
          <w:szCs w:val="20"/>
        </w:rPr>
      </w:pPr>
    </w:p>
    <w:p w:rsidR="000843A4" w:rsidRDefault="000843A4">
      <w:pPr>
        <w:rPr>
          <w:ins w:id="8375" w:author="user" w:date="2012-03-01T11:56:00Z"/>
          <w:rFonts w:ascii="Calibri" w:hAnsi="Calibri" w:cs="Calibri"/>
          <w:b/>
          <w:bCs/>
          <w:sz w:val="20"/>
          <w:szCs w:val="20"/>
        </w:rPr>
      </w:pPr>
      <w:ins w:id="8376" w:author="user" w:date="2012-03-01T11:56:00Z">
        <w:r>
          <w:rPr>
            <w:rFonts w:ascii="Calibri" w:hAnsi="Calibri" w:cs="Calibri"/>
            <w:b/>
            <w:bCs/>
            <w:sz w:val="20"/>
            <w:szCs w:val="20"/>
          </w:rPr>
          <w:br w:type="page"/>
        </w:r>
      </w:ins>
    </w:p>
    <w:p w:rsidR="002B6273" w:rsidRPr="00261758" w:rsidRDefault="002B6273" w:rsidP="002B6273">
      <w:pPr>
        <w:rPr>
          <w:ins w:id="8377" w:author="user" w:date="2012-02-29T14:49:00Z"/>
          <w:rFonts w:ascii="Calibri" w:hAnsi="Calibri" w:cs="Calibri"/>
          <w:b/>
          <w:bCs/>
          <w:sz w:val="20"/>
          <w:szCs w:val="20"/>
        </w:rPr>
      </w:pPr>
      <w:ins w:id="8378" w:author="user" w:date="2012-02-29T14:49:00Z">
        <w:r w:rsidRPr="00261758">
          <w:rPr>
            <w:rFonts w:ascii="Calibri" w:hAnsi="Calibri" w:cs="Calibri"/>
            <w:b/>
            <w:bCs/>
            <w:sz w:val="20"/>
            <w:szCs w:val="20"/>
          </w:rPr>
          <w:lastRenderedPageBreak/>
          <w:t>Table- 6.39: Source of Energy for lighting Purpose</w:t>
        </w:r>
      </w:ins>
    </w:p>
    <w:tbl>
      <w:tblPr>
        <w:tblW w:w="8120" w:type="dxa"/>
        <w:tblInd w:w="95" w:type="dxa"/>
        <w:tblLook w:val="04A0"/>
      </w:tblPr>
      <w:tblGrid>
        <w:gridCol w:w="2680"/>
        <w:gridCol w:w="1480"/>
        <w:gridCol w:w="1340"/>
        <w:gridCol w:w="1200"/>
        <w:gridCol w:w="1420"/>
      </w:tblGrid>
      <w:tr w:rsidR="002B6273" w:rsidRPr="00145B40" w:rsidTr="0074335E">
        <w:trPr>
          <w:trHeight w:val="300"/>
          <w:ins w:id="8379" w:author="user" w:date="2012-02-29T14:49:00Z"/>
        </w:trPr>
        <w:tc>
          <w:tcPr>
            <w:tcW w:w="2680" w:type="dxa"/>
            <w:vMerge w:val="restart"/>
            <w:tcBorders>
              <w:top w:val="single" w:sz="4" w:space="0" w:color="auto"/>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8380" w:author="user" w:date="2012-02-29T14:49:00Z"/>
                <w:rFonts w:ascii="Calibri" w:hAnsi="Calibri" w:cs="Calibri"/>
                <w:b/>
                <w:bCs/>
                <w:sz w:val="20"/>
                <w:szCs w:val="20"/>
                <w:lang w:bidi="ne-NP"/>
              </w:rPr>
            </w:pPr>
            <w:ins w:id="8381" w:author="user" w:date="2012-02-29T14:49:00Z">
              <w:r w:rsidRPr="00F05710">
                <w:rPr>
                  <w:rFonts w:ascii="Calibri" w:hAnsi="Calibri" w:cs="Calibri"/>
                  <w:b/>
                  <w:bCs/>
                  <w:sz w:val="20"/>
                  <w:szCs w:val="20"/>
                  <w:lang w:bidi="ne-NP"/>
                </w:rPr>
                <w:t>VDC/Municipality</w:t>
              </w:r>
            </w:ins>
          </w:p>
        </w:tc>
        <w:tc>
          <w:tcPr>
            <w:tcW w:w="5440" w:type="dxa"/>
            <w:gridSpan w:val="4"/>
            <w:tcBorders>
              <w:top w:val="single" w:sz="4" w:space="0" w:color="auto"/>
              <w:left w:val="nil"/>
              <w:bottom w:val="single" w:sz="4" w:space="0" w:color="auto"/>
              <w:right w:val="single" w:sz="4" w:space="0" w:color="auto"/>
            </w:tcBorders>
            <w:shd w:val="clear" w:color="auto" w:fill="auto"/>
          </w:tcPr>
          <w:p w:rsidR="002B6273" w:rsidRPr="00F05710" w:rsidRDefault="002B6273" w:rsidP="0074335E">
            <w:pPr>
              <w:jc w:val="both"/>
              <w:rPr>
                <w:ins w:id="8382" w:author="user" w:date="2012-02-29T14:49:00Z"/>
                <w:rFonts w:ascii="Calibri" w:hAnsi="Calibri" w:cs="Calibri"/>
                <w:b/>
                <w:bCs/>
                <w:sz w:val="20"/>
                <w:szCs w:val="20"/>
                <w:lang w:bidi="ne-NP"/>
              </w:rPr>
            </w:pPr>
            <w:ins w:id="8383" w:author="user" w:date="2012-02-29T14:49:00Z">
              <w:r w:rsidRPr="00F05710">
                <w:rPr>
                  <w:rFonts w:ascii="Calibri" w:hAnsi="Calibri" w:cs="Calibri"/>
                  <w:b/>
                  <w:bCs/>
                  <w:sz w:val="20"/>
                  <w:szCs w:val="20"/>
                  <w:lang w:bidi="ne-NP"/>
                </w:rPr>
                <w:t xml:space="preserve">                                         Sources</w:t>
              </w:r>
            </w:ins>
          </w:p>
        </w:tc>
      </w:tr>
      <w:tr w:rsidR="002B6273" w:rsidRPr="00145B40" w:rsidTr="0074335E">
        <w:trPr>
          <w:trHeight w:val="300"/>
          <w:ins w:id="8384" w:author="user" w:date="2012-02-29T14:49:00Z"/>
        </w:trPr>
        <w:tc>
          <w:tcPr>
            <w:tcW w:w="2680" w:type="dxa"/>
            <w:vMerge/>
            <w:tcBorders>
              <w:top w:val="single" w:sz="4" w:space="0" w:color="auto"/>
              <w:left w:val="single" w:sz="4" w:space="0" w:color="auto"/>
              <w:bottom w:val="single" w:sz="4" w:space="0" w:color="auto"/>
              <w:right w:val="single" w:sz="4" w:space="0" w:color="auto"/>
            </w:tcBorders>
            <w:vAlign w:val="center"/>
          </w:tcPr>
          <w:p w:rsidR="002B6273" w:rsidRPr="00F05710" w:rsidRDefault="002B6273" w:rsidP="0074335E">
            <w:pPr>
              <w:rPr>
                <w:ins w:id="8385" w:author="user" w:date="2012-02-29T14:49:00Z"/>
                <w:rFonts w:ascii="Calibri" w:hAnsi="Calibri" w:cs="Calibri"/>
                <w:b/>
                <w:bCs/>
                <w:sz w:val="20"/>
                <w:szCs w:val="20"/>
                <w:lang w:bidi="ne-NP"/>
              </w:rPr>
            </w:pPr>
          </w:p>
        </w:tc>
        <w:tc>
          <w:tcPr>
            <w:tcW w:w="2820" w:type="dxa"/>
            <w:gridSpan w:val="2"/>
            <w:tcBorders>
              <w:top w:val="single" w:sz="4" w:space="0" w:color="auto"/>
              <w:left w:val="nil"/>
              <w:bottom w:val="single" w:sz="4" w:space="0" w:color="auto"/>
              <w:right w:val="single" w:sz="4" w:space="0" w:color="auto"/>
            </w:tcBorders>
            <w:shd w:val="clear" w:color="auto" w:fill="auto"/>
          </w:tcPr>
          <w:p w:rsidR="002B6273" w:rsidRPr="00F05710" w:rsidRDefault="002B6273" w:rsidP="0074335E">
            <w:pPr>
              <w:jc w:val="center"/>
              <w:rPr>
                <w:ins w:id="8386" w:author="user" w:date="2012-02-29T14:49:00Z"/>
                <w:rFonts w:ascii="Calibri" w:hAnsi="Calibri" w:cs="Calibri"/>
                <w:b/>
                <w:bCs/>
                <w:sz w:val="20"/>
                <w:szCs w:val="20"/>
                <w:lang w:bidi="ne-NP"/>
              </w:rPr>
            </w:pPr>
            <w:ins w:id="8387" w:author="user" w:date="2012-02-29T14:49:00Z">
              <w:r w:rsidRPr="00F05710">
                <w:rPr>
                  <w:rFonts w:ascii="Calibri" w:hAnsi="Calibri" w:cs="Calibri"/>
                  <w:b/>
                  <w:bCs/>
                  <w:sz w:val="20"/>
                  <w:szCs w:val="20"/>
                  <w:lang w:bidi="ne-NP"/>
                </w:rPr>
                <w:t>Electricity</w:t>
              </w:r>
            </w:ins>
          </w:p>
        </w:tc>
        <w:tc>
          <w:tcPr>
            <w:tcW w:w="2620" w:type="dxa"/>
            <w:gridSpan w:val="2"/>
            <w:tcBorders>
              <w:top w:val="single" w:sz="4" w:space="0" w:color="auto"/>
              <w:left w:val="nil"/>
              <w:bottom w:val="single" w:sz="4" w:space="0" w:color="auto"/>
              <w:right w:val="single" w:sz="4" w:space="0" w:color="auto"/>
            </w:tcBorders>
            <w:shd w:val="clear" w:color="auto" w:fill="auto"/>
          </w:tcPr>
          <w:p w:rsidR="002B6273" w:rsidRPr="00F05710" w:rsidRDefault="002B6273" w:rsidP="0074335E">
            <w:pPr>
              <w:jc w:val="center"/>
              <w:rPr>
                <w:ins w:id="8388" w:author="user" w:date="2012-02-29T14:49:00Z"/>
                <w:rFonts w:ascii="Calibri" w:hAnsi="Calibri" w:cs="Calibri"/>
                <w:b/>
                <w:bCs/>
                <w:sz w:val="20"/>
                <w:szCs w:val="20"/>
                <w:lang w:bidi="ne-NP"/>
              </w:rPr>
            </w:pPr>
            <w:ins w:id="8389" w:author="user" w:date="2012-02-29T14:49:00Z">
              <w:r w:rsidRPr="00F05710">
                <w:rPr>
                  <w:rFonts w:ascii="Calibri" w:hAnsi="Calibri" w:cs="Calibri"/>
                  <w:b/>
                  <w:bCs/>
                  <w:sz w:val="20"/>
                  <w:szCs w:val="20"/>
                  <w:lang w:bidi="ne-NP"/>
                </w:rPr>
                <w:t>Kerosene Lamp</w:t>
              </w:r>
            </w:ins>
          </w:p>
        </w:tc>
      </w:tr>
      <w:tr w:rsidR="002B6273" w:rsidRPr="00145B40" w:rsidTr="0074335E">
        <w:trPr>
          <w:trHeight w:val="300"/>
          <w:ins w:id="8390" w:author="user" w:date="2012-02-29T14:49:00Z"/>
        </w:trPr>
        <w:tc>
          <w:tcPr>
            <w:tcW w:w="2680" w:type="dxa"/>
            <w:vMerge/>
            <w:tcBorders>
              <w:top w:val="single" w:sz="4" w:space="0" w:color="auto"/>
              <w:left w:val="single" w:sz="4" w:space="0" w:color="auto"/>
              <w:bottom w:val="single" w:sz="4" w:space="0" w:color="auto"/>
              <w:right w:val="single" w:sz="4" w:space="0" w:color="auto"/>
            </w:tcBorders>
            <w:vAlign w:val="center"/>
          </w:tcPr>
          <w:p w:rsidR="002B6273" w:rsidRPr="00F05710" w:rsidRDefault="002B6273" w:rsidP="0074335E">
            <w:pPr>
              <w:rPr>
                <w:ins w:id="8391" w:author="user" w:date="2012-02-29T14:49:00Z"/>
                <w:rFonts w:ascii="Calibri" w:hAnsi="Calibri" w:cs="Calibri"/>
                <w:b/>
                <w:bCs/>
                <w:sz w:val="20"/>
                <w:szCs w:val="20"/>
                <w:lang w:bidi="ne-NP"/>
              </w:rPr>
            </w:pPr>
          </w:p>
        </w:tc>
        <w:tc>
          <w:tcPr>
            <w:tcW w:w="14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8392" w:author="user" w:date="2012-02-29T14:49:00Z"/>
                <w:rFonts w:ascii="Calibri" w:hAnsi="Calibri" w:cs="Calibri"/>
                <w:b/>
                <w:bCs/>
                <w:sz w:val="20"/>
                <w:szCs w:val="20"/>
                <w:lang w:bidi="ne-NP"/>
              </w:rPr>
            </w:pPr>
            <w:ins w:id="8393" w:author="user" w:date="2012-02-29T14:49:00Z">
              <w:r w:rsidRPr="00F05710">
                <w:rPr>
                  <w:rFonts w:ascii="Calibri" w:hAnsi="Calibri" w:cs="Calibri"/>
                  <w:b/>
                  <w:bCs/>
                  <w:sz w:val="20"/>
                  <w:szCs w:val="20"/>
                  <w:lang w:bidi="ne-NP"/>
                </w:rPr>
                <w:t>HHs</w:t>
              </w:r>
            </w:ins>
          </w:p>
        </w:tc>
        <w:tc>
          <w:tcPr>
            <w:tcW w:w="13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8394" w:author="user" w:date="2012-02-29T14:49:00Z"/>
                <w:rFonts w:ascii="Calibri" w:hAnsi="Calibri" w:cs="Calibri"/>
                <w:b/>
                <w:bCs/>
                <w:sz w:val="20"/>
                <w:szCs w:val="20"/>
                <w:lang w:bidi="ne-NP"/>
              </w:rPr>
            </w:pPr>
            <w:ins w:id="8395" w:author="user" w:date="2012-02-29T14:49:00Z">
              <w:r w:rsidRPr="00F05710">
                <w:rPr>
                  <w:rFonts w:ascii="Calibri" w:hAnsi="Calibri" w:cs="Calibri"/>
                  <w:b/>
                  <w:bCs/>
                  <w:sz w:val="20"/>
                  <w:szCs w:val="20"/>
                  <w:lang w:bidi="ne-NP"/>
                </w:rPr>
                <w:t>%</w:t>
              </w:r>
            </w:ins>
          </w:p>
        </w:tc>
        <w:tc>
          <w:tcPr>
            <w:tcW w:w="12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8396" w:author="user" w:date="2012-02-29T14:49:00Z"/>
                <w:rFonts w:ascii="Calibri" w:hAnsi="Calibri" w:cs="Calibri"/>
                <w:b/>
                <w:bCs/>
                <w:sz w:val="20"/>
                <w:szCs w:val="20"/>
                <w:lang w:bidi="ne-NP"/>
              </w:rPr>
            </w:pPr>
            <w:ins w:id="8397" w:author="user" w:date="2012-02-29T14:49:00Z">
              <w:r w:rsidRPr="00F05710">
                <w:rPr>
                  <w:rFonts w:ascii="Calibri" w:hAnsi="Calibri" w:cs="Calibri"/>
                  <w:b/>
                  <w:bCs/>
                  <w:sz w:val="20"/>
                  <w:szCs w:val="20"/>
                  <w:lang w:bidi="ne-NP"/>
                </w:rPr>
                <w:t>HHs</w:t>
              </w:r>
            </w:ins>
          </w:p>
        </w:tc>
        <w:tc>
          <w:tcPr>
            <w:tcW w:w="142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8398" w:author="user" w:date="2012-02-29T14:49:00Z"/>
                <w:rFonts w:ascii="Calibri" w:hAnsi="Calibri" w:cs="Calibri"/>
                <w:b/>
                <w:bCs/>
                <w:sz w:val="20"/>
                <w:szCs w:val="20"/>
                <w:lang w:bidi="ne-NP"/>
              </w:rPr>
            </w:pPr>
            <w:ins w:id="8399" w:author="user" w:date="2012-02-29T14:49:00Z">
              <w:r w:rsidRPr="00F05710">
                <w:rPr>
                  <w:rFonts w:ascii="Calibri" w:hAnsi="Calibri" w:cs="Calibri"/>
                  <w:b/>
                  <w:bCs/>
                  <w:sz w:val="20"/>
                  <w:szCs w:val="20"/>
                  <w:lang w:bidi="ne-NP"/>
                </w:rPr>
                <w:t>%</w:t>
              </w:r>
            </w:ins>
          </w:p>
        </w:tc>
      </w:tr>
      <w:tr w:rsidR="002B6273" w:rsidRPr="00145B40" w:rsidTr="0074335E">
        <w:trPr>
          <w:trHeight w:val="300"/>
          <w:ins w:id="8400" w:author="user" w:date="2012-02-29T14:49:00Z"/>
        </w:trPr>
        <w:tc>
          <w:tcPr>
            <w:tcW w:w="268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8401" w:author="user" w:date="2012-02-29T14:49:00Z"/>
                <w:rFonts w:ascii="Calibri" w:hAnsi="Calibri" w:cs="Calibri"/>
                <w:sz w:val="20"/>
                <w:szCs w:val="20"/>
                <w:lang w:bidi="ne-NP"/>
              </w:rPr>
            </w:pPr>
            <w:smartTag w:uri="urn:schemas-microsoft-com:office:smarttags" w:element="place">
              <w:smartTag w:uri="urn:schemas-microsoft-com:office:smarttags" w:element="PlaceName">
                <w:ins w:id="8402" w:author="user" w:date="2012-02-29T14:49:00Z">
                  <w:r w:rsidRPr="00F05710">
                    <w:rPr>
                      <w:rFonts w:ascii="Calibri" w:hAnsi="Calibri" w:cs="Calibri"/>
                      <w:sz w:val="20"/>
                      <w:szCs w:val="20"/>
                      <w:lang w:bidi="ne-NP"/>
                    </w:rPr>
                    <w:t>Hetauda</w:t>
                  </w:r>
                </w:ins>
              </w:smartTag>
              <w:ins w:id="8403" w:author="user" w:date="2012-02-29T14:49:00Z">
                <w:r w:rsidRPr="00F05710">
                  <w:rPr>
                    <w:rFonts w:ascii="Calibri" w:hAnsi="Calibri" w:cs="Calibri"/>
                    <w:sz w:val="20"/>
                    <w:szCs w:val="20"/>
                    <w:lang w:bidi="ne-NP"/>
                  </w:rPr>
                  <w:t xml:space="preserve"> </w:t>
                </w:r>
                <w:smartTag w:uri="urn:schemas-microsoft-com:office:smarttags" w:element="PlaceType">
                  <w:r w:rsidRPr="00F05710">
                    <w:rPr>
                      <w:rFonts w:ascii="Calibri" w:hAnsi="Calibri" w:cs="Calibri"/>
                      <w:sz w:val="20"/>
                      <w:szCs w:val="20"/>
                      <w:lang w:bidi="ne-NP"/>
                    </w:rPr>
                    <w:t>Municipality</w:t>
                  </w:r>
                </w:smartTag>
              </w:ins>
            </w:smartTag>
            <w:ins w:id="8404" w:author="user" w:date="2012-02-29T14:49:00Z">
              <w:r w:rsidRPr="00F05710">
                <w:rPr>
                  <w:rFonts w:ascii="Calibri" w:hAnsi="Calibri" w:cs="Calibri"/>
                  <w:sz w:val="20"/>
                  <w:szCs w:val="20"/>
                  <w:lang w:bidi="ne-NP"/>
                </w:rPr>
                <w:t xml:space="preserve"> </w:t>
              </w:r>
            </w:ins>
          </w:p>
        </w:tc>
        <w:tc>
          <w:tcPr>
            <w:tcW w:w="14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8405" w:author="user" w:date="2012-02-29T14:49:00Z"/>
                <w:rFonts w:ascii="Calibri" w:hAnsi="Calibri" w:cs="Calibri"/>
                <w:sz w:val="20"/>
                <w:szCs w:val="20"/>
                <w:lang w:bidi="ne-NP"/>
              </w:rPr>
            </w:pPr>
            <w:ins w:id="8406" w:author="user" w:date="2012-02-29T14:49:00Z">
              <w:r w:rsidRPr="00F05710">
                <w:rPr>
                  <w:rFonts w:ascii="Calibri" w:hAnsi="Calibri" w:cs="Calibri"/>
                  <w:sz w:val="20"/>
                  <w:szCs w:val="20"/>
                  <w:lang w:bidi="ne-NP"/>
                </w:rPr>
                <w:t>6</w:t>
              </w:r>
            </w:ins>
          </w:p>
        </w:tc>
        <w:tc>
          <w:tcPr>
            <w:tcW w:w="13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8407" w:author="user" w:date="2012-02-29T14:49:00Z"/>
                <w:rFonts w:ascii="Calibri" w:hAnsi="Calibri" w:cs="Calibri"/>
                <w:sz w:val="20"/>
                <w:szCs w:val="20"/>
                <w:lang w:bidi="ne-NP"/>
              </w:rPr>
            </w:pPr>
            <w:ins w:id="8408" w:author="user" w:date="2012-02-29T14:49:00Z">
              <w:r w:rsidRPr="00F05710">
                <w:rPr>
                  <w:rFonts w:ascii="Calibri" w:hAnsi="Calibri" w:cs="Calibri"/>
                  <w:sz w:val="20"/>
                  <w:szCs w:val="20"/>
                  <w:lang w:bidi="ne-NP"/>
                </w:rPr>
                <w:t>85.7</w:t>
              </w:r>
            </w:ins>
          </w:p>
        </w:tc>
        <w:tc>
          <w:tcPr>
            <w:tcW w:w="12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8409" w:author="user" w:date="2012-02-29T14:49:00Z"/>
                <w:rFonts w:ascii="Calibri" w:hAnsi="Calibri" w:cs="Calibri"/>
                <w:sz w:val="20"/>
                <w:szCs w:val="20"/>
                <w:lang w:bidi="ne-NP"/>
              </w:rPr>
            </w:pPr>
            <w:ins w:id="8410" w:author="user" w:date="2012-02-29T14:49:00Z">
              <w:r w:rsidRPr="00F05710">
                <w:rPr>
                  <w:rFonts w:ascii="Calibri" w:hAnsi="Calibri" w:cs="Calibri"/>
                  <w:sz w:val="20"/>
                  <w:szCs w:val="20"/>
                  <w:lang w:bidi="ne-NP"/>
                </w:rPr>
                <w:t>1</w:t>
              </w:r>
            </w:ins>
          </w:p>
        </w:tc>
        <w:tc>
          <w:tcPr>
            <w:tcW w:w="142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8411" w:author="user" w:date="2012-02-29T14:49:00Z"/>
                <w:rFonts w:ascii="Calibri" w:hAnsi="Calibri" w:cs="Calibri"/>
                <w:sz w:val="20"/>
                <w:szCs w:val="20"/>
                <w:lang w:bidi="ne-NP"/>
              </w:rPr>
            </w:pPr>
            <w:ins w:id="8412" w:author="user" w:date="2012-02-29T14:49:00Z">
              <w:r w:rsidRPr="00F05710">
                <w:rPr>
                  <w:rFonts w:ascii="Calibri" w:hAnsi="Calibri" w:cs="Calibri"/>
                  <w:sz w:val="20"/>
                  <w:szCs w:val="20"/>
                  <w:lang w:bidi="ne-NP"/>
                </w:rPr>
                <w:t>14.3</w:t>
              </w:r>
            </w:ins>
          </w:p>
        </w:tc>
      </w:tr>
      <w:tr w:rsidR="002B6273" w:rsidRPr="00145B40" w:rsidTr="0074335E">
        <w:trPr>
          <w:trHeight w:val="300"/>
          <w:ins w:id="8413" w:author="user" w:date="2012-02-29T14:49:00Z"/>
        </w:trPr>
        <w:tc>
          <w:tcPr>
            <w:tcW w:w="268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8414" w:author="user" w:date="2012-02-29T14:49:00Z"/>
                <w:rFonts w:ascii="Calibri" w:hAnsi="Calibri" w:cs="Calibri"/>
                <w:sz w:val="20"/>
                <w:szCs w:val="20"/>
                <w:lang w:bidi="ne-NP"/>
              </w:rPr>
            </w:pPr>
            <w:ins w:id="8415" w:author="user" w:date="2012-02-29T14:49:00Z">
              <w:r w:rsidRPr="00F05710">
                <w:rPr>
                  <w:rFonts w:ascii="Calibri" w:hAnsi="Calibri" w:cs="Calibri"/>
                  <w:sz w:val="20"/>
                  <w:szCs w:val="20"/>
                  <w:lang w:bidi="ne-NP"/>
                </w:rPr>
                <w:t>Basamadi</w:t>
              </w:r>
            </w:ins>
          </w:p>
        </w:tc>
        <w:tc>
          <w:tcPr>
            <w:tcW w:w="14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8416" w:author="user" w:date="2012-02-29T14:49:00Z"/>
                <w:rFonts w:ascii="Calibri" w:hAnsi="Calibri" w:cs="Calibri"/>
                <w:sz w:val="20"/>
                <w:szCs w:val="20"/>
                <w:lang w:bidi="ne-NP"/>
              </w:rPr>
            </w:pPr>
            <w:ins w:id="8417" w:author="user" w:date="2012-02-29T14:49:00Z">
              <w:r w:rsidRPr="00F05710">
                <w:rPr>
                  <w:rFonts w:ascii="Calibri" w:hAnsi="Calibri" w:cs="Calibri"/>
                  <w:sz w:val="20"/>
                  <w:szCs w:val="20"/>
                  <w:lang w:bidi="ne-NP"/>
                </w:rPr>
                <w:t>25</w:t>
              </w:r>
            </w:ins>
          </w:p>
        </w:tc>
        <w:tc>
          <w:tcPr>
            <w:tcW w:w="13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8418" w:author="user" w:date="2012-02-29T14:49:00Z"/>
                <w:rFonts w:ascii="Calibri" w:hAnsi="Calibri" w:cs="Calibri"/>
                <w:sz w:val="20"/>
                <w:szCs w:val="20"/>
                <w:lang w:bidi="ne-NP"/>
              </w:rPr>
            </w:pPr>
            <w:ins w:id="8419" w:author="user" w:date="2012-02-29T14:49:00Z">
              <w:r w:rsidRPr="00F05710">
                <w:rPr>
                  <w:rFonts w:ascii="Calibri" w:hAnsi="Calibri" w:cs="Calibri"/>
                  <w:sz w:val="20"/>
                  <w:szCs w:val="20"/>
                  <w:lang w:bidi="ne-NP"/>
                </w:rPr>
                <w:t>92.6</w:t>
              </w:r>
            </w:ins>
          </w:p>
        </w:tc>
        <w:tc>
          <w:tcPr>
            <w:tcW w:w="12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8420" w:author="user" w:date="2012-02-29T14:49:00Z"/>
                <w:rFonts w:ascii="Calibri" w:hAnsi="Calibri" w:cs="Calibri"/>
                <w:sz w:val="20"/>
                <w:szCs w:val="20"/>
                <w:lang w:bidi="ne-NP"/>
              </w:rPr>
            </w:pPr>
            <w:ins w:id="8421" w:author="user" w:date="2012-02-29T14:49:00Z">
              <w:r w:rsidRPr="00F05710">
                <w:rPr>
                  <w:rFonts w:ascii="Calibri" w:hAnsi="Calibri" w:cs="Calibri"/>
                  <w:sz w:val="20"/>
                  <w:szCs w:val="20"/>
                  <w:lang w:bidi="ne-NP"/>
                </w:rPr>
                <w:t>2</w:t>
              </w:r>
            </w:ins>
          </w:p>
        </w:tc>
        <w:tc>
          <w:tcPr>
            <w:tcW w:w="142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8422" w:author="user" w:date="2012-02-29T14:49:00Z"/>
                <w:rFonts w:ascii="Calibri" w:hAnsi="Calibri" w:cs="Calibri"/>
                <w:sz w:val="20"/>
                <w:szCs w:val="20"/>
                <w:lang w:bidi="ne-NP"/>
              </w:rPr>
            </w:pPr>
            <w:ins w:id="8423" w:author="user" w:date="2012-02-29T14:49:00Z">
              <w:r w:rsidRPr="00F05710">
                <w:rPr>
                  <w:rFonts w:ascii="Calibri" w:hAnsi="Calibri" w:cs="Calibri"/>
                  <w:sz w:val="20"/>
                  <w:szCs w:val="20"/>
                  <w:lang w:bidi="ne-NP"/>
                </w:rPr>
                <w:t>7.4</w:t>
              </w:r>
            </w:ins>
          </w:p>
        </w:tc>
      </w:tr>
      <w:tr w:rsidR="002B6273" w:rsidRPr="00145B40" w:rsidTr="0074335E">
        <w:trPr>
          <w:trHeight w:val="300"/>
          <w:ins w:id="8424" w:author="user" w:date="2012-02-29T14:49:00Z"/>
        </w:trPr>
        <w:tc>
          <w:tcPr>
            <w:tcW w:w="268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8425" w:author="user" w:date="2012-02-29T14:49:00Z"/>
                <w:rFonts w:ascii="Calibri" w:hAnsi="Calibri" w:cs="Calibri"/>
                <w:sz w:val="20"/>
                <w:szCs w:val="20"/>
                <w:lang w:bidi="ne-NP"/>
              </w:rPr>
            </w:pPr>
            <w:ins w:id="8426" w:author="user" w:date="2012-02-29T14:49:00Z">
              <w:r w:rsidRPr="00F05710">
                <w:rPr>
                  <w:rFonts w:ascii="Calibri" w:hAnsi="Calibri" w:cs="Calibri"/>
                  <w:sz w:val="20"/>
                  <w:szCs w:val="20"/>
                  <w:lang w:bidi="ne-NP"/>
                </w:rPr>
                <w:t>Manahari</w:t>
              </w:r>
            </w:ins>
          </w:p>
        </w:tc>
        <w:tc>
          <w:tcPr>
            <w:tcW w:w="14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8427" w:author="user" w:date="2012-02-29T14:49:00Z"/>
                <w:rFonts w:ascii="Calibri" w:hAnsi="Calibri" w:cs="Calibri"/>
                <w:sz w:val="20"/>
                <w:szCs w:val="20"/>
                <w:lang w:bidi="ne-NP"/>
              </w:rPr>
            </w:pPr>
            <w:ins w:id="8428" w:author="user" w:date="2012-02-29T14:49:00Z">
              <w:r w:rsidRPr="00F05710">
                <w:rPr>
                  <w:rFonts w:ascii="Calibri" w:hAnsi="Calibri" w:cs="Calibri"/>
                  <w:sz w:val="20"/>
                  <w:szCs w:val="20"/>
                  <w:lang w:bidi="ne-NP"/>
                </w:rPr>
                <w:t>49</w:t>
              </w:r>
            </w:ins>
          </w:p>
        </w:tc>
        <w:tc>
          <w:tcPr>
            <w:tcW w:w="13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8429" w:author="user" w:date="2012-02-29T14:49:00Z"/>
                <w:rFonts w:ascii="Calibri" w:hAnsi="Calibri" w:cs="Calibri"/>
                <w:sz w:val="20"/>
                <w:szCs w:val="20"/>
                <w:lang w:bidi="ne-NP"/>
              </w:rPr>
            </w:pPr>
            <w:ins w:id="8430" w:author="user" w:date="2012-02-29T14:49:00Z">
              <w:r w:rsidRPr="00F05710">
                <w:rPr>
                  <w:rFonts w:ascii="Calibri" w:hAnsi="Calibri" w:cs="Calibri"/>
                  <w:sz w:val="20"/>
                  <w:szCs w:val="20"/>
                  <w:lang w:bidi="ne-NP"/>
                </w:rPr>
                <w:t>96.1</w:t>
              </w:r>
            </w:ins>
          </w:p>
        </w:tc>
        <w:tc>
          <w:tcPr>
            <w:tcW w:w="12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8431" w:author="user" w:date="2012-02-29T14:49:00Z"/>
                <w:rFonts w:ascii="Calibri" w:hAnsi="Calibri" w:cs="Calibri"/>
                <w:sz w:val="20"/>
                <w:szCs w:val="20"/>
                <w:lang w:bidi="ne-NP"/>
              </w:rPr>
            </w:pPr>
            <w:ins w:id="8432" w:author="user" w:date="2012-02-29T14:49:00Z">
              <w:r w:rsidRPr="00F05710">
                <w:rPr>
                  <w:rFonts w:ascii="Calibri" w:hAnsi="Calibri" w:cs="Calibri"/>
                  <w:sz w:val="20"/>
                  <w:szCs w:val="20"/>
                  <w:lang w:bidi="ne-NP"/>
                </w:rPr>
                <w:t>2</w:t>
              </w:r>
            </w:ins>
          </w:p>
        </w:tc>
        <w:tc>
          <w:tcPr>
            <w:tcW w:w="142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8433" w:author="user" w:date="2012-02-29T14:49:00Z"/>
                <w:rFonts w:ascii="Calibri" w:hAnsi="Calibri" w:cs="Calibri"/>
                <w:sz w:val="20"/>
                <w:szCs w:val="20"/>
                <w:lang w:bidi="ne-NP"/>
              </w:rPr>
            </w:pPr>
            <w:ins w:id="8434" w:author="user" w:date="2012-02-29T14:49:00Z">
              <w:r w:rsidRPr="00F05710">
                <w:rPr>
                  <w:rFonts w:ascii="Calibri" w:hAnsi="Calibri" w:cs="Calibri"/>
                  <w:sz w:val="20"/>
                  <w:szCs w:val="20"/>
                  <w:lang w:bidi="ne-NP"/>
                </w:rPr>
                <w:t>3.9</w:t>
              </w:r>
            </w:ins>
          </w:p>
        </w:tc>
      </w:tr>
      <w:tr w:rsidR="002B6273" w:rsidRPr="00145B40" w:rsidTr="0074335E">
        <w:trPr>
          <w:trHeight w:val="300"/>
          <w:ins w:id="8435" w:author="user" w:date="2012-02-29T14:49:00Z"/>
        </w:trPr>
        <w:tc>
          <w:tcPr>
            <w:tcW w:w="268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8436" w:author="user" w:date="2012-02-29T14:49:00Z"/>
                <w:rFonts w:ascii="Calibri" w:hAnsi="Calibri" w:cs="Calibri"/>
                <w:sz w:val="20"/>
                <w:szCs w:val="20"/>
                <w:lang w:bidi="ne-NP"/>
              </w:rPr>
            </w:pPr>
            <w:ins w:id="8437" w:author="user" w:date="2012-02-29T14:49:00Z">
              <w:r w:rsidRPr="00F05710">
                <w:rPr>
                  <w:rFonts w:ascii="Calibri" w:hAnsi="Calibri" w:cs="Calibri"/>
                  <w:sz w:val="20"/>
                  <w:szCs w:val="20"/>
                  <w:lang w:bidi="ne-NP"/>
                </w:rPr>
                <w:t>Birendranagar</w:t>
              </w:r>
            </w:ins>
          </w:p>
        </w:tc>
        <w:tc>
          <w:tcPr>
            <w:tcW w:w="14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8438" w:author="user" w:date="2012-02-29T14:49:00Z"/>
                <w:rFonts w:ascii="Calibri" w:hAnsi="Calibri" w:cs="Calibri"/>
                <w:sz w:val="20"/>
                <w:szCs w:val="20"/>
                <w:lang w:bidi="ne-NP"/>
              </w:rPr>
            </w:pPr>
            <w:ins w:id="8439" w:author="user" w:date="2012-02-29T14:49:00Z">
              <w:r w:rsidRPr="00F05710">
                <w:rPr>
                  <w:rFonts w:ascii="Calibri" w:hAnsi="Calibri" w:cs="Calibri"/>
                  <w:sz w:val="20"/>
                  <w:szCs w:val="20"/>
                  <w:lang w:bidi="ne-NP"/>
                </w:rPr>
                <w:t>18</w:t>
              </w:r>
            </w:ins>
          </w:p>
        </w:tc>
        <w:tc>
          <w:tcPr>
            <w:tcW w:w="13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8440" w:author="user" w:date="2012-02-29T14:49:00Z"/>
                <w:rFonts w:ascii="Calibri" w:hAnsi="Calibri" w:cs="Calibri"/>
                <w:sz w:val="20"/>
                <w:szCs w:val="20"/>
                <w:lang w:bidi="ne-NP"/>
              </w:rPr>
            </w:pPr>
            <w:ins w:id="8441" w:author="user" w:date="2012-02-29T14:49:00Z">
              <w:r w:rsidRPr="00F05710">
                <w:rPr>
                  <w:rFonts w:ascii="Calibri" w:hAnsi="Calibri" w:cs="Calibri"/>
                  <w:sz w:val="20"/>
                  <w:szCs w:val="20"/>
                  <w:lang w:bidi="ne-NP"/>
                </w:rPr>
                <w:t>90</w:t>
              </w:r>
            </w:ins>
          </w:p>
        </w:tc>
        <w:tc>
          <w:tcPr>
            <w:tcW w:w="12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8442" w:author="user" w:date="2012-02-29T14:49:00Z"/>
                <w:rFonts w:ascii="Calibri" w:hAnsi="Calibri" w:cs="Calibri"/>
                <w:sz w:val="20"/>
                <w:szCs w:val="20"/>
                <w:lang w:bidi="ne-NP"/>
              </w:rPr>
            </w:pPr>
            <w:ins w:id="8443" w:author="user" w:date="2012-02-29T14:49:00Z">
              <w:r w:rsidRPr="00F05710">
                <w:rPr>
                  <w:rFonts w:ascii="Calibri" w:hAnsi="Calibri" w:cs="Calibri"/>
                  <w:sz w:val="20"/>
                  <w:szCs w:val="20"/>
                  <w:lang w:bidi="ne-NP"/>
                </w:rPr>
                <w:t>2</w:t>
              </w:r>
            </w:ins>
          </w:p>
        </w:tc>
        <w:tc>
          <w:tcPr>
            <w:tcW w:w="142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8444" w:author="user" w:date="2012-02-29T14:49:00Z"/>
                <w:rFonts w:ascii="Calibri" w:hAnsi="Calibri" w:cs="Calibri"/>
                <w:sz w:val="20"/>
                <w:szCs w:val="20"/>
                <w:lang w:bidi="ne-NP"/>
              </w:rPr>
            </w:pPr>
            <w:ins w:id="8445" w:author="user" w:date="2012-02-29T14:49:00Z">
              <w:r w:rsidRPr="00F05710">
                <w:rPr>
                  <w:rFonts w:ascii="Calibri" w:hAnsi="Calibri" w:cs="Calibri"/>
                  <w:sz w:val="20"/>
                  <w:szCs w:val="20"/>
                  <w:lang w:bidi="ne-NP"/>
                </w:rPr>
                <w:t>10</w:t>
              </w:r>
            </w:ins>
          </w:p>
        </w:tc>
      </w:tr>
      <w:tr w:rsidR="002B6273" w:rsidRPr="00145B40" w:rsidTr="0074335E">
        <w:trPr>
          <w:trHeight w:val="300"/>
          <w:ins w:id="8446" w:author="user" w:date="2012-02-29T14:49:00Z"/>
        </w:trPr>
        <w:tc>
          <w:tcPr>
            <w:tcW w:w="268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8447" w:author="user" w:date="2012-02-29T14:49:00Z"/>
                <w:rFonts w:ascii="Calibri" w:hAnsi="Calibri" w:cs="Calibri"/>
                <w:sz w:val="20"/>
                <w:szCs w:val="20"/>
                <w:lang w:bidi="ne-NP"/>
              </w:rPr>
            </w:pPr>
            <w:ins w:id="8448" w:author="user" w:date="2012-02-29T14:49:00Z">
              <w:r w:rsidRPr="00F05710">
                <w:rPr>
                  <w:rFonts w:ascii="Calibri" w:hAnsi="Calibri" w:cs="Calibri"/>
                  <w:sz w:val="20"/>
                  <w:szCs w:val="20"/>
                  <w:lang w:bidi="ne-NP"/>
                </w:rPr>
                <w:t>Chainpur</w:t>
              </w:r>
            </w:ins>
          </w:p>
        </w:tc>
        <w:tc>
          <w:tcPr>
            <w:tcW w:w="14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8449" w:author="user" w:date="2012-02-29T14:49:00Z"/>
                <w:rFonts w:ascii="Calibri" w:hAnsi="Calibri" w:cs="Calibri"/>
                <w:sz w:val="20"/>
                <w:szCs w:val="20"/>
                <w:lang w:bidi="ne-NP"/>
              </w:rPr>
            </w:pPr>
            <w:ins w:id="8450" w:author="user" w:date="2012-02-29T14:49:00Z">
              <w:r w:rsidRPr="00F05710">
                <w:rPr>
                  <w:rFonts w:ascii="Calibri" w:hAnsi="Calibri" w:cs="Calibri"/>
                  <w:sz w:val="20"/>
                  <w:szCs w:val="20"/>
                  <w:lang w:bidi="ne-NP"/>
                </w:rPr>
                <w:t>15</w:t>
              </w:r>
            </w:ins>
          </w:p>
        </w:tc>
        <w:tc>
          <w:tcPr>
            <w:tcW w:w="13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8451" w:author="user" w:date="2012-02-29T14:49:00Z"/>
                <w:rFonts w:ascii="Calibri" w:hAnsi="Calibri" w:cs="Calibri"/>
                <w:sz w:val="20"/>
                <w:szCs w:val="20"/>
                <w:lang w:bidi="ne-NP"/>
              </w:rPr>
            </w:pPr>
            <w:ins w:id="8452" w:author="user" w:date="2012-02-29T14:49:00Z">
              <w:r w:rsidRPr="00F05710">
                <w:rPr>
                  <w:rFonts w:ascii="Calibri" w:hAnsi="Calibri" w:cs="Calibri"/>
                  <w:sz w:val="20"/>
                  <w:szCs w:val="20"/>
                  <w:lang w:bidi="ne-NP"/>
                </w:rPr>
                <w:t>83.3</w:t>
              </w:r>
            </w:ins>
          </w:p>
        </w:tc>
        <w:tc>
          <w:tcPr>
            <w:tcW w:w="12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8453" w:author="user" w:date="2012-02-29T14:49:00Z"/>
                <w:rFonts w:ascii="Calibri" w:hAnsi="Calibri" w:cs="Calibri"/>
                <w:sz w:val="20"/>
                <w:szCs w:val="20"/>
                <w:lang w:bidi="ne-NP"/>
              </w:rPr>
            </w:pPr>
            <w:ins w:id="8454" w:author="user" w:date="2012-02-29T14:49:00Z">
              <w:r w:rsidRPr="00F05710">
                <w:rPr>
                  <w:rFonts w:ascii="Calibri" w:hAnsi="Calibri" w:cs="Calibri"/>
                  <w:sz w:val="20"/>
                  <w:szCs w:val="20"/>
                  <w:lang w:bidi="ne-NP"/>
                </w:rPr>
                <w:t>3</w:t>
              </w:r>
            </w:ins>
          </w:p>
        </w:tc>
        <w:tc>
          <w:tcPr>
            <w:tcW w:w="142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8455" w:author="user" w:date="2012-02-29T14:49:00Z"/>
                <w:rFonts w:ascii="Calibri" w:hAnsi="Calibri" w:cs="Calibri"/>
                <w:sz w:val="20"/>
                <w:szCs w:val="20"/>
                <w:lang w:bidi="ne-NP"/>
              </w:rPr>
            </w:pPr>
            <w:ins w:id="8456" w:author="user" w:date="2012-02-29T14:49:00Z">
              <w:r w:rsidRPr="00F05710">
                <w:rPr>
                  <w:rFonts w:ascii="Calibri" w:hAnsi="Calibri" w:cs="Calibri"/>
                  <w:sz w:val="20"/>
                  <w:szCs w:val="20"/>
                  <w:lang w:bidi="ne-NP"/>
                </w:rPr>
                <w:t>16.7</w:t>
              </w:r>
            </w:ins>
          </w:p>
        </w:tc>
      </w:tr>
      <w:tr w:rsidR="002B6273" w:rsidRPr="00145B40" w:rsidTr="0074335E">
        <w:trPr>
          <w:trHeight w:val="300"/>
          <w:ins w:id="8457" w:author="user" w:date="2012-02-29T14:49:00Z"/>
        </w:trPr>
        <w:tc>
          <w:tcPr>
            <w:tcW w:w="268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8458" w:author="user" w:date="2012-02-29T14:49:00Z"/>
                <w:rFonts w:ascii="Calibri" w:hAnsi="Calibri" w:cs="Calibri"/>
                <w:sz w:val="20"/>
                <w:szCs w:val="20"/>
                <w:lang w:bidi="ne-NP"/>
              </w:rPr>
            </w:pPr>
            <w:ins w:id="8459" w:author="user" w:date="2012-02-29T14:49:00Z">
              <w:r w:rsidRPr="00F05710">
                <w:rPr>
                  <w:rFonts w:ascii="Calibri" w:hAnsi="Calibri" w:cs="Calibri"/>
                  <w:sz w:val="20"/>
                  <w:szCs w:val="20"/>
                  <w:lang w:bidi="ne-NP"/>
                </w:rPr>
                <w:t>Jutpani</w:t>
              </w:r>
            </w:ins>
          </w:p>
        </w:tc>
        <w:tc>
          <w:tcPr>
            <w:tcW w:w="14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8460" w:author="user" w:date="2012-02-29T14:49:00Z"/>
                <w:rFonts w:ascii="Calibri" w:hAnsi="Calibri" w:cs="Calibri"/>
                <w:sz w:val="20"/>
                <w:szCs w:val="20"/>
                <w:lang w:bidi="ne-NP"/>
              </w:rPr>
            </w:pPr>
            <w:ins w:id="8461" w:author="user" w:date="2012-02-29T14:49:00Z">
              <w:r w:rsidRPr="00F05710">
                <w:rPr>
                  <w:rFonts w:ascii="Calibri" w:hAnsi="Calibri" w:cs="Calibri"/>
                  <w:sz w:val="20"/>
                  <w:szCs w:val="20"/>
                  <w:lang w:bidi="ne-NP"/>
                </w:rPr>
                <w:t>6</w:t>
              </w:r>
            </w:ins>
          </w:p>
        </w:tc>
        <w:tc>
          <w:tcPr>
            <w:tcW w:w="13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8462" w:author="user" w:date="2012-02-29T14:49:00Z"/>
                <w:rFonts w:ascii="Calibri" w:hAnsi="Calibri" w:cs="Calibri"/>
                <w:sz w:val="20"/>
                <w:szCs w:val="20"/>
                <w:lang w:bidi="ne-NP"/>
              </w:rPr>
            </w:pPr>
            <w:ins w:id="8463" w:author="user" w:date="2012-02-29T14:49:00Z">
              <w:r w:rsidRPr="00F05710">
                <w:rPr>
                  <w:rFonts w:ascii="Calibri" w:hAnsi="Calibri" w:cs="Calibri"/>
                  <w:sz w:val="20"/>
                  <w:szCs w:val="20"/>
                  <w:lang w:bidi="ne-NP"/>
                </w:rPr>
                <w:t>100</w:t>
              </w:r>
            </w:ins>
          </w:p>
        </w:tc>
        <w:tc>
          <w:tcPr>
            <w:tcW w:w="12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8464" w:author="user" w:date="2012-02-29T14:49:00Z"/>
                <w:rFonts w:ascii="Calibri" w:hAnsi="Calibri" w:cs="Calibri"/>
                <w:sz w:val="20"/>
                <w:szCs w:val="20"/>
                <w:lang w:bidi="ne-NP"/>
              </w:rPr>
            </w:pPr>
            <w:ins w:id="8465" w:author="user" w:date="2012-02-29T14:49:00Z">
              <w:r w:rsidRPr="00F05710">
                <w:rPr>
                  <w:rFonts w:ascii="Calibri" w:hAnsi="Calibri" w:cs="Calibri"/>
                  <w:sz w:val="20"/>
                  <w:szCs w:val="20"/>
                  <w:lang w:bidi="ne-NP"/>
                </w:rPr>
                <w:t>-</w:t>
              </w:r>
            </w:ins>
          </w:p>
        </w:tc>
        <w:tc>
          <w:tcPr>
            <w:tcW w:w="142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8466" w:author="user" w:date="2012-02-29T14:49:00Z"/>
                <w:rFonts w:ascii="Calibri" w:hAnsi="Calibri" w:cs="Calibri"/>
                <w:sz w:val="20"/>
                <w:szCs w:val="20"/>
                <w:lang w:bidi="ne-NP"/>
              </w:rPr>
            </w:pPr>
            <w:ins w:id="8467" w:author="user" w:date="2012-02-29T14:49:00Z">
              <w:r w:rsidRPr="00F05710">
                <w:rPr>
                  <w:rFonts w:ascii="Calibri" w:hAnsi="Calibri" w:cs="Calibri"/>
                  <w:sz w:val="20"/>
                  <w:szCs w:val="20"/>
                  <w:lang w:bidi="ne-NP"/>
                </w:rPr>
                <w:t>-</w:t>
              </w:r>
            </w:ins>
          </w:p>
        </w:tc>
      </w:tr>
      <w:tr w:rsidR="002B6273" w:rsidRPr="00145B40" w:rsidTr="0074335E">
        <w:trPr>
          <w:trHeight w:val="300"/>
          <w:ins w:id="8468" w:author="user" w:date="2012-02-29T14:49:00Z"/>
        </w:trPr>
        <w:tc>
          <w:tcPr>
            <w:tcW w:w="268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8469" w:author="user" w:date="2012-02-29T14:49:00Z"/>
                <w:rFonts w:ascii="Calibri" w:hAnsi="Calibri" w:cs="Calibri"/>
                <w:sz w:val="20"/>
                <w:szCs w:val="20"/>
                <w:lang w:bidi="ne-NP"/>
              </w:rPr>
            </w:pPr>
            <w:ins w:id="8470" w:author="user" w:date="2012-02-29T14:49:00Z">
              <w:r w:rsidRPr="00F05710">
                <w:rPr>
                  <w:rFonts w:ascii="Calibri" w:hAnsi="Calibri" w:cs="Calibri"/>
                  <w:sz w:val="20"/>
                  <w:szCs w:val="20"/>
                  <w:lang w:bidi="ne-NP"/>
                </w:rPr>
                <w:t>Piple</w:t>
              </w:r>
            </w:ins>
          </w:p>
        </w:tc>
        <w:tc>
          <w:tcPr>
            <w:tcW w:w="14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8471" w:author="user" w:date="2012-02-29T14:49:00Z"/>
                <w:rFonts w:ascii="Calibri" w:hAnsi="Calibri" w:cs="Calibri"/>
                <w:sz w:val="20"/>
                <w:szCs w:val="20"/>
                <w:lang w:bidi="ne-NP"/>
              </w:rPr>
            </w:pPr>
            <w:ins w:id="8472" w:author="user" w:date="2012-02-29T14:49:00Z">
              <w:r w:rsidRPr="00F05710">
                <w:rPr>
                  <w:rFonts w:ascii="Calibri" w:hAnsi="Calibri" w:cs="Calibri"/>
                  <w:sz w:val="20"/>
                  <w:szCs w:val="20"/>
                  <w:lang w:bidi="ne-NP"/>
                </w:rPr>
                <w:t>13</w:t>
              </w:r>
            </w:ins>
          </w:p>
        </w:tc>
        <w:tc>
          <w:tcPr>
            <w:tcW w:w="13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8473" w:author="user" w:date="2012-02-29T14:49:00Z"/>
                <w:rFonts w:ascii="Calibri" w:hAnsi="Calibri" w:cs="Calibri"/>
                <w:sz w:val="20"/>
                <w:szCs w:val="20"/>
                <w:lang w:bidi="ne-NP"/>
              </w:rPr>
            </w:pPr>
            <w:ins w:id="8474" w:author="user" w:date="2012-02-29T14:49:00Z">
              <w:r w:rsidRPr="00F05710">
                <w:rPr>
                  <w:rFonts w:ascii="Calibri" w:hAnsi="Calibri" w:cs="Calibri"/>
                  <w:sz w:val="20"/>
                  <w:szCs w:val="20"/>
                  <w:lang w:bidi="ne-NP"/>
                </w:rPr>
                <w:t>92.9</w:t>
              </w:r>
            </w:ins>
          </w:p>
        </w:tc>
        <w:tc>
          <w:tcPr>
            <w:tcW w:w="12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8475" w:author="user" w:date="2012-02-29T14:49:00Z"/>
                <w:rFonts w:ascii="Calibri" w:hAnsi="Calibri" w:cs="Calibri"/>
                <w:sz w:val="20"/>
                <w:szCs w:val="20"/>
                <w:lang w:bidi="ne-NP"/>
              </w:rPr>
            </w:pPr>
            <w:ins w:id="8476" w:author="user" w:date="2012-02-29T14:49:00Z">
              <w:r w:rsidRPr="00F05710">
                <w:rPr>
                  <w:rFonts w:ascii="Calibri" w:hAnsi="Calibri" w:cs="Calibri"/>
                  <w:sz w:val="20"/>
                  <w:szCs w:val="20"/>
                  <w:lang w:bidi="ne-NP"/>
                </w:rPr>
                <w:t>1</w:t>
              </w:r>
            </w:ins>
          </w:p>
        </w:tc>
        <w:tc>
          <w:tcPr>
            <w:tcW w:w="142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8477" w:author="user" w:date="2012-02-29T14:49:00Z"/>
                <w:rFonts w:ascii="Calibri" w:hAnsi="Calibri" w:cs="Calibri"/>
                <w:sz w:val="20"/>
                <w:szCs w:val="20"/>
                <w:lang w:bidi="ne-NP"/>
              </w:rPr>
            </w:pPr>
            <w:ins w:id="8478" w:author="user" w:date="2012-02-29T14:49:00Z">
              <w:r w:rsidRPr="00F05710">
                <w:rPr>
                  <w:rFonts w:ascii="Calibri" w:hAnsi="Calibri" w:cs="Calibri"/>
                  <w:sz w:val="20"/>
                  <w:szCs w:val="20"/>
                  <w:lang w:bidi="ne-NP"/>
                </w:rPr>
                <w:t>7.1</w:t>
              </w:r>
            </w:ins>
          </w:p>
        </w:tc>
      </w:tr>
      <w:tr w:rsidR="002B6273" w:rsidRPr="00145B40" w:rsidTr="0074335E">
        <w:trPr>
          <w:trHeight w:val="300"/>
          <w:ins w:id="8479" w:author="user" w:date="2012-02-29T14:49:00Z"/>
        </w:trPr>
        <w:tc>
          <w:tcPr>
            <w:tcW w:w="268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8480" w:author="user" w:date="2012-02-29T14:49:00Z"/>
                <w:rFonts w:ascii="Calibri" w:hAnsi="Calibri" w:cs="Calibri"/>
                <w:sz w:val="20"/>
                <w:szCs w:val="20"/>
                <w:lang w:bidi="ne-NP"/>
              </w:rPr>
            </w:pPr>
            <w:ins w:id="8481" w:author="user" w:date="2012-02-29T14:49:00Z">
              <w:r w:rsidRPr="00F05710">
                <w:rPr>
                  <w:rFonts w:ascii="Calibri" w:hAnsi="Calibri" w:cs="Calibri"/>
                  <w:sz w:val="20"/>
                  <w:szCs w:val="20"/>
                  <w:lang w:bidi="ne-NP"/>
                </w:rPr>
                <w:t>Shaktikhor</w:t>
              </w:r>
            </w:ins>
          </w:p>
        </w:tc>
        <w:tc>
          <w:tcPr>
            <w:tcW w:w="14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8482" w:author="user" w:date="2012-02-29T14:49:00Z"/>
                <w:rFonts w:ascii="Calibri" w:hAnsi="Calibri" w:cs="Calibri"/>
                <w:sz w:val="20"/>
                <w:szCs w:val="20"/>
                <w:lang w:bidi="ne-NP"/>
              </w:rPr>
            </w:pPr>
            <w:ins w:id="8483" w:author="user" w:date="2012-02-29T14:49:00Z">
              <w:r w:rsidRPr="00F05710">
                <w:rPr>
                  <w:rFonts w:ascii="Calibri" w:hAnsi="Calibri" w:cs="Calibri"/>
                  <w:sz w:val="20"/>
                  <w:szCs w:val="20"/>
                  <w:lang w:bidi="ne-NP"/>
                </w:rPr>
                <w:t>3</w:t>
              </w:r>
            </w:ins>
          </w:p>
        </w:tc>
        <w:tc>
          <w:tcPr>
            <w:tcW w:w="13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8484" w:author="user" w:date="2012-02-29T14:49:00Z"/>
                <w:rFonts w:ascii="Calibri" w:hAnsi="Calibri" w:cs="Calibri"/>
                <w:sz w:val="20"/>
                <w:szCs w:val="20"/>
                <w:lang w:bidi="ne-NP"/>
              </w:rPr>
            </w:pPr>
            <w:ins w:id="8485" w:author="user" w:date="2012-02-29T14:49:00Z">
              <w:r w:rsidRPr="00F05710">
                <w:rPr>
                  <w:rFonts w:ascii="Calibri" w:hAnsi="Calibri" w:cs="Calibri"/>
                  <w:sz w:val="20"/>
                  <w:szCs w:val="20"/>
                  <w:lang w:bidi="ne-NP"/>
                </w:rPr>
                <w:t>75</w:t>
              </w:r>
            </w:ins>
          </w:p>
        </w:tc>
        <w:tc>
          <w:tcPr>
            <w:tcW w:w="12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8486" w:author="user" w:date="2012-02-29T14:49:00Z"/>
                <w:rFonts w:ascii="Calibri" w:hAnsi="Calibri" w:cs="Calibri"/>
                <w:sz w:val="20"/>
                <w:szCs w:val="20"/>
                <w:lang w:bidi="ne-NP"/>
              </w:rPr>
            </w:pPr>
            <w:ins w:id="8487" w:author="user" w:date="2012-02-29T14:49:00Z">
              <w:r w:rsidRPr="00F05710">
                <w:rPr>
                  <w:rFonts w:ascii="Calibri" w:hAnsi="Calibri" w:cs="Calibri"/>
                  <w:sz w:val="20"/>
                  <w:szCs w:val="20"/>
                  <w:lang w:bidi="ne-NP"/>
                </w:rPr>
                <w:t>1</w:t>
              </w:r>
            </w:ins>
          </w:p>
        </w:tc>
        <w:tc>
          <w:tcPr>
            <w:tcW w:w="142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8488" w:author="user" w:date="2012-02-29T14:49:00Z"/>
                <w:rFonts w:ascii="Calibri" w:hAnsi="Calibri" w:cs="Calibri"/>
                <w:sz w:val="20"/>
                <w:szCs w:val="20"/>
                <w:lang w:bidi="ne-NP"/>
              </w:rPr>
            </w:pPr>
            <w:ins w:id="8489" w:author="user" w:date="2012-02-29T14:49:00Z">
              <w:r w:rsidRPr="00F05710">
                <w:rPr>
                  <w:rFonts w:ascii="Calibri" w:hAnsi="Calibri" w:cs="Calibri"/>
                  <w:sz w:val="20"/>
                  <w:szCs w:val="20"/>
                  <w:lang w:bidi="ne-NP"/>
                </w:rPr>
                <w:t>25</w:t>
              </w:r>
            </w:ins>
          </w:p>
        </w:tc>
      </w:tr>
      <w:tr w:rsidR="002B6273" w:rsidRPr="00145B40" w:rsidTr="0074335E">
        <w:trPr>
          <w:trHeight w:val="300"/>
          <w:ins w:id="8490" w:author="user" w:date="2012-02-29T14:49:00Z"/>
        </w:trPr>
        <w:tc>
          <w:tcPr>
            <w:tcW w:w="268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8491" w:author="user" w:date="2012-02-29T14:49:00Z"/>
                <w:rFonts w:ascii="Calibri" w:hAnsi="Calibri" w:cs="Calibri"/>
                <w:sz w:val="20"/>
                <w:szCs w:val="20"/>
                <w:lang w:bidi="ne-NP"/>
              </w:rPr>
            </w:pPr>
            <w:ins w:id="8492" w:author="user" w:date="2012-02-29T14:49:00Z">
              <w:r w:rsidRPr="00F05710">
                <w:rPr>
                  <w:rFonts w:ascii="Calibri" w:hAnsi="Calibri" w:cs="Calibri"/>
                  <w:sz w:val="20"/>
                  <w:szCs w:val="20"/>
                  <w:lang w:bidi="ne-NP"/>
                </w:rPr>
                <w:t>Total</w:t>
              </w:r>
            </w:ins>
          </w:p>
        </w:tc>
        <w:tc>
          <w:tcPr>
            <w:tcW w:w="14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8493" w:author="user" w:date="2012-02-29T14:49:00Z"/>
                <w:rFonts w:ascii="Calibri" w:hAnsi="Calibri" w:cs="Calibri"/>
                <w:sz w:val="20"/>
                <w:szCs w:val="20"/>
                <w:lang w:bidi="ne-NP"/>
              </w:rPr>
            </w:pPr>
            <w:ins w:id="8494" w:author="user" w:date="2012-02-29T14:49:00Z">
              <w:r w:rsidRPr="00F05710">
                <w:rPr>
                  <w:rFonts w:ascii="Calibri" w:hAnsi="Calibri" w:cs="Calibri"/>
                  <w:sz w:val="20"/>
                  <w:szCs w:val="20"/>
                  <w:lang w:bidi="ne-NP"/>
                </w:rPr>
                <w:t>135</w:t>
              </w:r>
            </w:ins>
          </w:p>
        </w:tc>
        <w:tc>
          <w:tcPr>
            <w:tcW w:w="13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8495" w:author="user" w:date="2012-02-29T14:49:00Z"/>
                <w:rFonts w:ascii="Calibri" w:hAnsi="Calibri" w:cs="Calibri"/>
                <w:sz w:val="20"/>
                <w:szCs w:val="20"/>
                <w:lang w:bidi="ne-NP"/>
              </w:rPr>
            </w:pPr>
            <w:ins w:id="8496" w:author="user" w:date="2012-02-29T14:49:00Z">
              <w:r w:rsidRPr="00F05710">
                <w:rPr>
                  <w:rFonts w:ascii="Calibri" w:hAnsi="Calibri" w:cs="Calibri"/>
                  <w:sz w:val="20"/>
                  <w:szCs w:val="20"/>
                  <w:lang w:bidi="ne-NP"/>
                </w:rPr>
                <w:t>91.84</w:t>
              </w:r>
            </w:ins>
          </w:p>
        </w:tc>
        <w:tc>
          <w:tcPr>
            <w:tcW w:w="12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8497" w:author="user" w:date="2012-02-29T14:49:00Z"/>
                <w:rFonts w:ascii="Calibri" w:hAnsi="Calibri" w:cs="Calibri"/>
                <w:sz w:val="20"/>
                <w:szCs w:val="20"/>
                <w:lang w:bidi="ne-NP"/>
              </w:rPr>
            </w:pPr>
            <w:ins w:id="8498" w:author="user" w:date="2012-02-29T14:49:00Z">
              <w:r w:rsidRPr="00F05710">
                <w:rPr>
                  <w:rFonts w:ascii="Calibri" w:hAnsi="Calibri" w:cs="Calibri"/>
                  <w:sz w:val="20"/>
                  <w:szCs w:val="20"/>
                  <w:lang w:bidi="ne-NP"/>
                </w:rPr>
                <w:t>12</w:t>
              </w:r>
            </w:ins>
          </w:p>
        </w:tc>
        <w:tc>
          <w:tcPr>
            <w:tcW w:w="142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8499" w:author="user" w:date="2012-02-29T14:49:00Z"/>
                <w:rFonts w:ascii="Calibri" w:hAnsi="Calibri" w:cs="Calibri"/>
                <w:sz w:val="20"/>
                <w:szCs w:val="20"/>
                <w:lang w:bidi="ne-NP"/>
              </w:rPr>
            </w:pPr>
            <w:ins w:id="8500" w:author="user" w:date="2012-02-29T14:49:00Z">
              <w:r w:rsidRPr="00F05710">
                <w:rPr>
                  <w:rFonts w:ascii="Calibri" w:hAnsi="Calibri" w:cs="Calibri"/>
                  <w:sz w:val="20"/>
                  <w:szCs w:val="20"/>
                  <w:lang w:bidi="ne-NP"/>
                </w:rPr>
                <w:t>8.16</w:t>
              </w:r>
            </w:ins>
          </w:p>
        </w:tc>
      </w:tr>
    </w:tbl>
    <w:p w:rsidR="002B6273" w:rsidRPr="00F9258F" w:rsidRDefault="002B6273" w:rsidP="002B6273">
      <w:pPr>
        <w:pStyle w:val="ReportText"/>
        <w:spacing w:line="360" w:lineRule="auto"/>
        <w:ind w:left="0"/>
        <w:rPr>
          <w:ins w:id="8501" w:author="user" w:date="2012-02-29T14:49:00Z"/>
          <w:rFonts w:ascii="Calibri" w:hAnsi="Calibri" w:cs="Calibri"/>
          <w:bCs/>
          <w:i/>
          <w:sz w:val="18"/>
          <w:szCs w:val="18"/>
        </w:rPr>
      </w:pPr>
      <w:ins w:id="8502" w:author="user" w:date="2012-02-29T14:49:00Z">
        <w:r w:rsidRPr="00F9258F">
          <w:rPr>
            <w:rFonts w:ascii="Calibri" w:hAnsi="Calibri" w:cs="Calibri"/>
            <w:bCs/>
            <w:i/>
            <w:sz w:val="18"/>
            <w:szCs w:val="18"/>
          </w:rPr>
          <w:t>Source: Household Survey, 2011</w:t>
        </w:r>
      </w:ins>
    </w:p>
    <w:p w:rsidR="002B6273" w:rsidRPr="0084077E" w:rsidRDefault="002B6273" w:rsidP="002B6273">
      <w:pPr>
        <w:jc w:val="both"/>
        <w:rPr>
          <w:ins w:id="8503" w:author="user" w:date="2012-02-29T14:49:00Z"/>
          <w:rFonts w:ascii="Calibri" w:hAnsi="Calibri" w:cs="Calibri"/>
          <w:sz w:val="10"/>
          <w:szCs w:val="10"/>
        </w:rPr>
      </w:pPr>
    </w:p>
    <w:p w:rsidR="002B6273" w:rsidRPr="00145B40" w:rsidRDefault="002B6273" w:rsidP="002B6273">
      <w:pPr>
        <w:ind w:left="900" w:hanging="900"/>
        <w:rPr>
          <w:ins w:id="8504" w:author="user" w:date="2012-02-29T14:49:00Z"/>
          <w:rFonts w:ascii="Calibri" w:hAnsi="Calibri" w:cs="Calibri"/>
          <w:b/>
          <w:sz w:val="22"/>
          <w:szCs w:val="22"/>
        </w:rPr>
      </w:pPr>
      <w:ins w:id="8505" w:author="user" w:date="2012-02-29T14:49:00Z">
        <w:r w:rsidRPr="00145B40">
          <w:rPr>
            <w:rFonts w:ascii="Calibri" w:hAnsi="Calibri" w:cs="Calibri"/>
            <w:b/>
            <w:bCs/>
            <w:sz w:val="22"/>
            <w:szCs w:val="22"/>
          </w:rPr>
          <w:t>6</w:t>
        </w:r>
        <w:r w:rsidRPr="00145B40">
          <w:rPr>
            <w:rFonts w:ascii="Calibri" w:hAnsi="Calibri" w:cs="Calibri"/>
            <w:b/>
            <w:bCs/>
          </w:rPr>
          <w:t>.</w:t>
        </w:r>
        <w:r>
          <w:rPr>
            <w:rFonts w:ascii="Calibri" w:hAnsi="Calibri" w:cs="Calibri"/>
            <w:b/>
            <w:bCs/>
          </w:rPr>
          <w:t>3.</w:t>
        </w:r>
        <w:r w:rsidRPr="00145B40">
          <w:rPr>
            <w:rFonts w:ascii="Calibri" w:hAnsi="Calibri" w:cs="Calibri"/>
            <w:b/>
            <w:bCs/>
          </w:rPr>
          <w:t>4</w:t>
        </w:r>
        <w:r w:rsidRPr="00145B40">
          <w:rPr>
            <w:rFonts w:ascii="Calibri" w:hAnsi="Calibri" w:cs="Calibri"/>
            <w:b/>
            <w:sz w:val="22"/>
            <w:szCs w:val="22"/>
          </w:rPr>
          <w:t xml:space="preserve"> Agricultural Information</w:t>
        </w:r>
      </w:ins>
    </w:p>
    <w:p w:rsidR="002B6273" w:rsidRPr="0084077E" w:rsidRDefault="002B6273" w:rsidP="002B6273">
      <w:pPr>
        <w:outlineLvl w:val="0"/>
        <w:rPr>
          <w:ins w:id="8506" w:author="user" w:date="2012-02-29T14:49:00Z"/>
          <w:rFonts w:ascii="Calibri" w:hAnsi="Calibri" w:cs="Calibri"/>
          <w:bCs/>
          <w:sz w:val="10"/>
          <w:szCs w:val="10"/>
        </w:rPr>
      </w:pPr>
    </w:p>
    <w:p w:rsidR="002B6273" w:rsidRPr="0084077E" w:rsidRDefault="002B6273" w:rsidP="002B6273">
      <w:pPr>
        <w:spacing w:line="300" w:lineRule="auto"/>
        <w:outlineLvl w:val="0"/>
        <w:rPr>
          <w:ins w:id="8507" w:author="user" w:date="2012-02-29T14:49:00Z"/>
          <w:rFonts w:ascii="Calibri" w:hAnsi="Calibri" w:cs="Calibri"/>
          <w:b/>
          <w:bCs/>
          <w:sz w:val="22"/>
          <w:szCs w:val="22"/>
        </w:rPr>
      </w:pPr>
      <w:ins w:id="8508" w:author="user" w:date="2012-02-29T14:49:00Z">
        <w:r w:rsidRPr="0084077E">
          <w:rPr>
            <w:rFonts w:ascii="Calibri" w:hAnsi="Calibri" w:cs="Calibri"/>
            <w:b/>
            <w:bCs/>
            <w:sz w:val="22"/>
            <w:szCs w:val="22"/>
          </w:rPr>
          <w:t>6.3.4.1 Landholdings of the PAFs by Type of Land</w:t>
        </w:r>
      </w:ins>
    </w:p>
    <w:p w:rsidR="002B6273" w:rsidRPr="0084077E" w:rsidRDefault="002B6273" w:rsidP="002B6273">
      <w:pPr>
        <w:spacing w:line="300" w:lineRule="auto"/>
        <w:jc w:val="both"/>
        <w:rPr>
          <w:ins w:id="8509" w:author="user" w:date="2012-02-29T14:49:00Z"/>
          <w:rFonts w:ascii="Calibri" w:hAnsi="Calibri" w:cs="Arial"/>
          <w:b/>
          <w:bCs/>
          <w:sz w:val="10"/>
          <w:szCs w:val="10"/>
        </w:rPr>
      </w:pPr>
    </w:p>
    <w:p w:rsidR="002B6273" w:rsidRPr="002910D6" w:rsidRDefault="002B6273" w:rsidP="002B6273">
      <w:pPr>
        <w:spacing w:line="300" w:lineRule="auto"/>
        <w:jc w:val="both"/>
        <w:rPr>
          <w:ins w:id="8510" w:author="user" w:date="2012-02-29T14:49:00Z"/>
          <w:rFonts w:ascii="Calibri" w:hAnsi="Calibri" w:cs="Calibri"/>
          <w:sz w:val="22"/>
          <w:szCs w:val="22"/>
        </w:rPr>
      </w:pPr>
      <w:ins w:id="8511" w:author="user" w:date="2012-02-29T14:49:00Z">
        <w:r w:rsidRPr="002910D6">
          <w:rPr>
            <w:rFonts w:ascii="Calibri" w:hAnsi="Calibri" w:cs="Arial"/>
            <w:sz w:val="22"/>
            <w:szCs w:val="22"/>
          </w:rPr>
          <w:t>The surveyed households own and operate 52.80 ha land</w:t>
        </w:r>
        <w:r>
          <w:rPr>
            <w:rFonts w:ascii="Calibri" w:hAnsi="Calibri" w:cs="Arial"/>
            <w:sz w:val="22"/>
            <w:szCs w:val="22"/>
          </w:rPr>
          <w:t xml:space="preserve"> (Table -6.40)</w:t>
        </w:r>
        <w:r w:rsidRPr="002910D6">
          <w:rPr>
            <w:rFonts w:ascii="Calibri" w:hAnsi="Calibri" w:cs="Arial"/>
            <w:sz w:val="22"/>
            <w:szCs w:val="22"/>
          </w:rPr>
          <w:t xml:space="preserve">. This land consists of three types, namely </w:t>
        </w:r>
        <w:r w:rsidRPr="002910D6">
          <w:rPr>
            <w:rFonts w:ascii="Calibri" w:hAnsi="Calibri" w:cs="Arial"/>
            <w:i/>
            <w:iCs/>
            <w:sz w:val="22"/>
            <w:szCs w:val="22"/>
          </w:rPr>
          <w:t xml:space="preserve">Khet </w:t>
        </w:r>
        <w:r w:rsidRPr="002910D6">
          <w:rPr>
            <w:rFonts w:ascii="Calibri" w:hAnsi="Calibri" w:cs="Arial"/>
            <w:sz w:val="22"/>
            <w:szCs w:val="22"/>
          </w:rPr>
          <w:t xml:space="preserve">(lowland – irrigated and un-irrigated), </w:t>
        </w:r>
        <w:smartTag w:uri="urn:schemas-microsoft-com:office:smarttags" w:element="City">
          <w:smartTag w:uri="urn:schemas-microsoft-com:office:smarttags" w:element="place">
            <w:r w:rsidRPr="002910D6">
              <w:rPr>
                <w:rFonts w:ascii="Calibri" w:hAnsi="Calibri" w:cs="Arial"/>
                <w:i/>
                <w:iCs/>
                <w:sz w:val="22"/>
                <w:szCs w:val="22"/>
              </w:rPr>
              <w:t>Bari</w:t>
            </w:r>
          </w:smartTag>
        </w:smartTag>
        <w:r w:rsidRPr="002910D6">
          <w:rPr>
            <w:rFonts w:ascii="Calibri" w:hAnsi="Calibri" w:cs="Arial"/>
            <w:sz w:val="22"/>
            <w:szCs w:val="22"/>
          </w:rPr>
          <w:t xml:space="preserve"> (upland) and </w:t>
        </w:r>
        <w:r w:rsidRPr="002910D6">
          <w:rPr>
            <w:rFonts w:ascii="Calibri" w:hAnsi="Calibri" w:cs="Arial"/>
            <w:i/>
            <w:iCs/>
            <w:sz w:val="22"/>
            <w:szCs w:val="22"/>
          </w:rPr>
          <w:t xml:space="preserve">Ghaderi </w:t>
        </w:r>
        <w:r w:rsidRPr="002910D6">
          <w:rPr>
            <w:rFonts w:ascii="Calibri" w:hAnsi="Calibri" w:cs="Arial"/>
            <w:sz w:val="22"/>
            <w:szCs w:val="22"/>
          </w:rPr>
          <w:t>(plots for house construction). The average land holding of the affected households is 0.36 ha which is higher</w:t>
        </w:r>
        <w:r w:rsidRPr="002910D6">
          <w:rPr>
            <w:rFonts w:ascii="Calibri" w:hAnsi="Calibri" w:cs="Calibri"/>
            <w:sz w:val="22"/>
            <w:szCs w:val="22"/>
          </w:rPr>
          <w:t xml:space="preserve"> than the average land holding size of the project affected VDCs/Municipalities (0.23ha/hh) and lower as compared with the project affected districts (0.54ha/hh).</w:t>
        </w:r>
      </w:ins>
    </w:p>
    <w:p w:rsidR="002B6273" w:rsidRDefault="002B6273" w:rsidP="002B6273">
      <w:pPr>
        <w:outlineLvl w:val="0"/>
        <w:rPr>
          <w:ins w:id="8512" w:author="user" w:date="2012-02-29T14:49:00Z"/>
          <w:rFonts w:ascii="Calibri" w:hAnsi="Calibri" w:cs="Calibri"/>
          <w:b/>
          <w:bCs/>
          <w:sz w:val="20"/>
          <w:szCs w:val="20"/>
        </w:rPr>
      </w:pPr>
    </w:p>
    <w:p w:rsidR="002B6273" w:rsidRPr="00261758" w:rsidRDefault="002B6273" w:rsidP="002B6273">
      <w:pPr>
        <w:outlineLvl w:val="0"/>
        <w:rPr>
          <w:ins w:id="8513" w:author="user" w:date="2012-02-29T14:49:00Z"/>
          <w:rFonts w:ascii="Calibri" w:hAnsi="Calibri" w:cs="Calibri"/>
          <w:b/>
          <w:bCs/>
          <w:sz w:val="20"/>
          <w:szCs w:val="20"/>
        </w:rPr>
      </w:pPr>
      <w:ins w:id="8514" w:author="user" w:date="2012-02-29T14:49:00Z">
        <w:r w:rsidRPr="00261758">
          <w:rPr>
            <w:rFonts w:ascii="Calibri" w:hAnsi="Calibri" w:cs="Calibri"/>
            <w:b/>
            <w:bCs/>
            <w:sz w:val="20"/>
            <w:szCs w:val="20"/>
          </w:rPr>
          <w:t>Table -6.40: Landholdings of the PAFs by Type of Land</w:t>
        </w:r>
      </w:ins>
    </w:p>
    <w:tbl>
      <w:tblPr>
        <w:tblW w:w="8840" w:type="dxa"/>
        <w:tblInd w:w="95" w:type="dxa"/>
        <w:tblLook w:val="04A0"/>
      </w:tblPr>
      <w:tblGrid>
        <w:gridCol w:w="2340"/>
        <w:gridCol w:w="920"/>
        <w:gridCol w:w="960"/>
        <w:gridCol w:w="1166"/>
        <w:gridCol w:w="875"/>
        <w:gridCol w:w="880"/>
        <w:gridCol w:w="840"/>
        <w:gridCol w:w="859"/>
      </w:tblGrid>
      <w:tr w:rsidR="002B6273" w:rsidRPr="00F65D4B" w:rsidTr="0074335E">
        <w:trPr>
          <w:trHeight w:val="300"/>
          <w:ins w:id="8515" w:author="user" w:date="2012-02-29T14:49:00Z"/>
        </w:trPr>
        <w:tc>
          <w:tcPr>
            <w:tcW w:w="2420" w:type="dxa"/>
            <w:vMerge w:val="restart"/>
            <w:tcBorders>
              <w:top w:val="single" w:sz="4" w:space="0" w:color="auto"/>
              <w:left w:val="single" w:sz="4" w:space="0" w:color="auto"/>
              <w:bottom w:val="single" w:sz="4" w:space="0" w:color="auto"/>
              <w:right w:val="single" w:sz="4" w:space="0" w:color="auto"/>
            </w:tcBorders>
            <w:shd w:val="clear" w:color="auto" w:fill="auto"/>
          </w:tcPr>
          <w:p w:rsidR="002B6273" w:rsidRPr="00F65D4B" w:rsidRDefault="002B6273" w:rsidP="0074335E">
            <w:pPr>
              <w:jc w:val="both"/>
              <w:rPr>
                <w:ins w:id="8516" w:author="user" w:date="2012-02-29T14:49:00Z"/>
                <w:rFonts w:ascii="Calibri" w:hAnsi="Calibri" w:cs="Calibri"/>
                <w:b/>
                <w:bCs/>
                <w:sz w:val="20"/>
                <w:szCs w:val="20"/>
                <w:lang w:bidi="ne-NP"/>
              </w:rPr>
            </w:pPr>
            <w:ins w:id="8517" w:author="user" w:date="2012-02-29T14:49:00Z">
              <w:r w:rsidRPr="00F65D4B">
                <w:rPr>
                  <w:rFonts w:ascii="Calibri" w:hAnsi="Calibri" w:cs="Calibri"/>
                  <w:b/>
                  <w:bCs/>
                  <w:sz w:val="20"/>
                  <w:szCs w:val="20"/>
                  <w:lang w:bidi="ne-NP"/>
                </w:rPr>
                <w:t>VDC/Municipality</w:t>
              </w:r>
            </w:ins>
          </w:p>
        </w:tc>
        <w:tc>
          <w:tcPr>
            <w:tcW w:w="920" w:type="dxa"/>
            <w:vMerge w:val="restart"/>
            <w:tcBorders>
              <w:top w:val="single" w:sz="4" w:space="0" w:color="auto"/>
              <w:left w:val="single" w:sz="4" w:space="0" w:color="auto"/>
              <w:bottom w:val="single" w:sz="4" w:space="0" w:color="auto"/>
              <w:right w:val="single" w:sz="4" w:space="0" w:color="auto"/>
            </w:tcBorders>
            <w:shd w:val="clear" w:color="auto" w:fill="auto"/>
          </w:tcPr>
          <w:p w:rsidR="002B6273" w:rsidRPr="00F65D4B" w:rsidRDefault="002B6273" w:rsidP="0074335E">
            <w:pPr>
              <w:jc w:val="center"/>
              <w:rPr>
                <w:ins w:id="8518" w:author="user" w:date="2012-02-29T14:49:00Z"/>
                <w:rFonts w:ascii="Calibri" w:hAnsi="Calibri" w:cs="Calibri"/>
                <w:b/>
                <w:bCs/>
                <w:sz w:val="20"/>
                <w:szCs w:val="20"/>
                <w:lang w:bidi="ne-NP"/>
              </w:rPr>
            </w:pPr>
            <w:ins w:id="8519" w:author="user" w:date="2012-02-29T14:49:00Z">
              <w:r w:rsidRPr="00F65D4B">
                <w:rPr>
                  <w:rFonts w:ascii="Calibri" w:hAnsi="Calibri" w:cs="Calibri"/>
                  <w:b/>
                  <w:bCs/>
                  <w:sz w:val="20"/>
                  <w:szCs w:val="20"/>
                  <w:lang w:bidi="ne-NP"/>
                </w:rPr>
                <w:t>HHs</w:t>
              </w:r>
            </w:ins>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tcPr>
          <w:p w:rsidR="002B6273" w:rsidRPr="00F65D4B" w:rsidRDefault="002B6273" w:rsidP="0074335E">
            <w:pPr>
              <w:jc w:val="center"/>
              <w:rPr>
                <w:ins w:id="8520" w:author="user" w:date="2012-02-29T14:49:00Z"/>
                <w:rFonts w:ascii="Calibri" w:hAnsi="Calibri" w:cs="Calibri"/>
                <w:b/>
                <w:bCs/>
                <w:sz w:val="20"/>
                <w:szCs w:val="20"/>
                <w:lang w:bidi="ne-NP"/>
              </w:rPr>
            </w:pPr>
            <w:ins w:id="8521" w:author="user" w:date="2012-02-29T14:49:00Z">
              <w:r w:rsidRPr="00F65D4B">
                <w:rPr>
                  <w:rFonts w:ascii="Calibri" w:hAnsi="Calibri" w:cs="Calibri"/>
                  <w:b/>
                  <w:bCs/>
                  <w:sz w:val="20"/>
                  <w:szCs w:val="20"/>
                  <w:lang w:bidi="ne-NP"/>
                </w:rPr>
                <w:t>Irrigated Khet(ha)</w:t>
              </w:r>
            </w:ins>
          </w:p>
        </w:tc>
        <w:tc>
          <w:tcPr>
            <w:tcW w:w="1120" w:type="dxa"/>
            <w:tcBorders>
              <w:top w:val="single" w:sz="4" w:space="0" w:color="auto"/>
              <w:left w:val="nil"/>
              <w:bottom w:val="single" w:sz="4" w:space="0" w:color="auto"/>
              <w:right w:val="single" w:sz="4" w:space="0" w:color="auto"/>
            </w:tcBorders>
            <w:shd w:val="clear" w:color="auto" w:fill="auto"/>
          </w:tcPr>
          <w:p w:rsidR="002B6273" w:rsidRPr="00F65D4B" w:rsidRDefault="002B6273" w:rsidP="0074335E">
            <w:pPr>
              <w:jc w:val="center"/>
              <w:rPr>
                <w:ins w:id="8522" w:author="user" w:date="2012-02-29T14:49:00Z"/>
                <w:rFonts w:ascii="Calibri" w:hAnsi="Calibri" w:cs="Calibri"/>
                <w:b/>
                <w:bCs/>
                <w:sz w:val="20"/>
                <w:szCs w:val="20"/>
                <w:lang w:bidi="ne-NP"/>
              </w:rPr>
            </w:pPr>
            <w:ins w:id="8523" w:author="user" w:date="2012-02-29T14:49:00Z">
              <w:r w:rsidRPr="00F65D4B">
                <w:rPr>
                  <w:rFonts w:ascii="Calibri" w:hAnsi="Calibri" w:cs="Calibri"/>
                  <w:b/>
                  <w:bCs/>
                  <w:sz w:val="20"/>
                  <w:szCs w:val="20"/>
                  <w:lang w:bidi="ne-NP"/>
                </w:rPr>
                <w:t>Unirrigated</w:t>
              </w:r>
            </w:ins>
          </w:p>
        </w:tc>
        <w:tc>
          <w:tcPr>
            <w:tcW w:w="860" w:type="dxa"/>
            <w:vMerge w:val="restart"/>
            <w:tcBorders>
              <w:top w:val="single" w:sz="4" w:space="0" w:color="auto"/>
              <w:left w:val="single" w:sz="4" w:space="0" w:color="auto"/>
              <w:bottom w:val="single" w:sz="4" w:space="0" w:color="auto"/>
              <w:right w:val="single" w:sz="4" w:space="0" w:color="auto"/>
            </w:tcBorders>
            <w:shd w:val="clear" w:color="auto" w:fill="auto"/>
          </w:tcPr>
          <w:p w:rsidR="002B6273" w:rsidRPr="00F65D4B" w:rsidRDefault="002B6273" w:rsidP="0074335E">
            <w:pPr>
              <w:jc w:val="center"/>
              <w:rPr>
                <w:ins w:id="8524" w:author="user" w:date="2012-02-29T14:49:00Z"/>
                <w:rFonts w:ascii="Calibri" w:hAnsi="Calibri" w:cs="Calibri"/>
                <w:b/>
                <w:bCs/>
                <w:sz w:val="20"/>
                <w:szCs w:val="20"/>
                <w:lang w:bidi="ne-NP"/>
              </w:rPr>
            </w:pPr>
            <w:smartTag w:uri="urn:schemas-microsoft-com:office:smarttags" w:element="City">
              <w:smartTag w:uri="urn:schemas-microsoft-com:office:smarttags" w:element="place">
                <w:ins w:id="8525" w:author="user" w:date="2012-02-29T14:49:00Z">
                  <w:r w:rsidRPr="00F65D4B">
                    <w:rPr>
                      <w:rFonts w:ascii="Calibri" w:hAnsi="Calibri" w:cs="Calibri"/>
                      <w:b/>
                      <w:bCs/>
                      <w:sz w:val="20"/>
                      <w:szCs w:val="20"/>
                      <w:lang w:bidi="ne-NP"/>
                    </w:rPr>
                    <w:t>Bari</w:t>
                  </w:r>
                </w:ins>
              </w:smartTag>
            </w:smartTag>
          </w:p>
          <w:p w:rsidR="002B6273" w:rsidRPr="00F65D4B" w:rsidRDefault="002B6273" w:rsidP="0074335E">
            <w:pPr>
              <w:jc w:val="center"/>
              <w:rPr>
                <w:ins w:id="8526" w:author="user" w:date="2012-02-29T14:49:00Z"/>
                <w:rFonts w:ascii="Calibri" w:hAnsi="Calibri" w:cs="Calibri"/>
                <w:b/>
                <w:bCs/>
                <w:sz w:val="20"/>
                <w:szCs w:val="20"/>
                <w:lang w:bidi="ne-NP"/>
              </w:rPr>
            </w:pPr>
            <w:ins w:id="8527" w:author="user" w:date="2012-02-29T14:49:00Z">
              <w:r w:rsidRPr="00F65D4B">
                <w:rPr>
                  <w:rFonts w:ascii="Calibri" w:hAnsi="Calibri" w:cs="Calibri"/>
                  <w:b/>
                  <w:bCs/>
                  <w:sz w:val="20"/>
                  <w:szCs w:val="20"/>
                  <w:lang w:bidi="ne-NP"/>
                </w:rPr>
                <w:t xml:space="preserve">(ha) </w:t>
              </w:r>
            </w:ins>
          </w:p>
        </w:tc>
        <w:tc>
          <w:tcPr>
            <w:tcW w:w="880" w:type="dxa"/>
            <w:vMerge w:val="restart"/>
            <w:tcBorders>
              <w:top w:val="single" w:sz="4" w:space="0" w:color="auto"/>
              <w:left w:val="single" w:sz="4" w:space="0" w:color="auto"/>
              <w:bottom w:val="single" w:sz="4" w:space="0" w:color="auto"/>
              <w:right w:val="single" w:sz="4" w:space="0" w:color="auto"/>
            </w:tcBorders>
            <w:shd w:val="clear" w:color="auto" w:fill="auto"/>
          </w:tcPr>
          <w:p w:rsidR="002B6273" w:rsidRPr="00F65D4B" w:rsidRDefault="002B6273" w:rsidP="0074335E">
            <w:pPr>
              <w:jc w:val="center"/>
              <w:rPr>
                <w:ins w:id="8528" w:author="user" w:date="2012-02-29T14:49:00Z"/>
                <w:rFonts w:ascii="Calibri" w:hAnsi="Calibri" w:cs="Calibri"/>
                <w:b/>
                <w:bCs/>
                <w:sz w:val="20"/>
                <w:szCs w:val="20"/>
                <w:lang w:bidi="ne-NP"/>
              </w:rPr>
            </w:pPr>
            <w:ins w:id="8529" w:author="user" w:date="2012-02-29T14:49:00Z">
              <w:r w:rsidRPr="00F65D4B">
                <w:rPr>
                  <w:rFonts w:ascii="Calibri" w:hAnsi="Calibri" w:cs="Calibri"/>
                  <w:b/>
                  <w:bCs/>
                  <w:sz w:val="20"/>
                  <w:szCs w:val="20"/>
                  <w:lang w:bidi="ne-NP"/>
                </w:rPr>
                <w:t>Ghaderi</w:t>
              </w:r>
            </w:ins>
          </w:p>
          <w:p w:rsidR="002B6273" w:rsidRPr="00F65D4B" w:rsidRDefault="002B6273" w:rsidP="0074335E">
            <w:pPr>
              <w:jc w:val="center"/>
              <w:rPr>
                <w:ins w:id="8530" w:author="user" w:date="2012-02-29T14:49:00Z"/>
                <w:rFonts w:ascii="Calibri" w:hAnsi="Calibri" w:cs="Calibri"/>
                <w:b/>
                <w:bCs/>
                <w:sz w:val="20"/>
                <w:szCs w:val="20"/>
                <w:lang w:bidi="ne-NP"/>
              </w:rPr>
            </w:pPr>
            <w:ins w:id="8531" w:author="user" w:date="2012-02-29T14:49:00Z">
              <w:r w:rsidRPr="00F65D4B">
                <w:rPr>
                  <w:rFonts w:ascii="Calibri" w:hAnsi="Calibri" w:cs="Calibri"/>
                  <w:b/>
                  <w:bCs/>
                  <w:sz w:val="20"/>
                  <w:szCs w:val="20"/>
                  <w:lang w:bidi="ne-NP"/>
                </w:rPr>
                <w:t>(ha)</w:t>
              </w:r>
            </w:ins>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tcPr>
          <w:p w:rsidR="002B6273" w:rsidRPr="00F65D4B" w:rsidRDefault="002B6273" w:rsidP="0074335E">
            <w:pPr>
              <w:jc w:val="center"/>
              <w:rPr>
                <w:ins w:id="8532" w:author="user" w:date="2012-02-29T14:49:00Z"/>
                <w:rFonts w:ascii="Calibri" w:hAnsi="Calibri" w:cs="Calibri"/>
                <w:b/>
                <w:bCs/>
                <w:sz w:val="20"/>
                <w:szCs w:val="20"/>
                <w:lang w:bidi="ne-NP"/>
              </w:rPr>
            </w:pPr>
            <w:ins w:id="8533" w:author="user" w:date="2012-02-29T14:49:00Z">
              <w:r w:rsidRPr="00F65D4B">
                <w:rPr>
                  <w:rFonts w:ascii="Calibri" w:hAnsi="Calibri" w:cs="Calibri"/>
                  <w:b/>
                  <w:bCs/>
                  <w:sz w:val="20"/>
                  <w:szCs w:val="20"/>
                  <w:lang w:bidi="ne-NP"/>
                </w:rPr>
                <w:t>Total</w:t>
              </w:r>
            </w:ins>
          </w:p>
          <w:p w:rsidR="002B6273" w:rsidRPr="00F65D4B" w:rsidRDefault="002B6273" w:rsidP="0074335E">
            <w:pPr>
              <w:jc w:val="center"/>
              <w:rPr>
                <w:ins w:id="8534" w:author="user" w:date="2012-02-29T14:49:00Z"/>
                <w:rFonts w:ascii="Calibri" w:hAnsi="Calibri" w:cs="Calibri"/>
                <w:b/>
                <w:bCs/>
                <w:sz w:val="20"/>
                <w:szCs w:val="20"/>
                <w:lang w:bidi="ne-NP"/>
              </w:rPr>
            </w:pPr>
            <w:ins w:id="8535" w:author="user" w:date="2012-02-29T14:49:00Z">
              <w:r w:rsidRPr="00F65D4B">
                <w:rPr>
                  <w:rFonts w:ascii="Calibri" w:hAnsi="Calibri" w:cs="Calibri"/>
                  <w:b/>
                  <w:bCs/>
                  <w:sz w:val="20"/>
                  <w:szCs w:val="20"/>
                  <w:lang w:bidi="ne-NP"/>
                </w:rPr>
                <w:t>(ha)</w:t>
              </w:r>
            </w:ins>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tcPr>
          <w:p w:rsidR="002B6273" w:rsidRPr="00F65D4B" w:rsidRDefault="002B6273" w:rsidP="0074335E">
            <w:pPr>
              <w:jc w:val="center"/>
              <w:rPr>
                <w:ins w:id="8536" w:author="user" w:date="2012-02-29T14:49:00Z"/>
                <w:rFonts w:ascii="Calibri" w:hAnsi="Calibri" w:cs="Calibri"/>
                <w:b/>
                <w:bCs/>
                <w:sz w:val="20"/>
                <w:szCs w:val="20"/>
                <w:lang w:bidi="ne-NP"/>
              </w:rPr>
            </w:pPr>
            <w:ins w:id="8537" w:author="user" w:date="2012-02-29T14:49:00Z">
              <w:r w:rsidRPr="00F65D4B">
                <w:rPr>
                  <w:rFonts w:ascii="Calibri" w:hAnsi="Calibri" w:cs="Calibri"/>
                  <w:b/>
                  <w:bCs/>
                  <w:sz w:val="20"/>
                  <w:szCs w:val="20"/>
                  <w:lang w:bidi="ne-NP"/>
                </w:rPr>
                <w:t>Ha/HHs</w:t>
              </w:r>
            </w:ins>
          </w:p>
        </w:tc>
      </w:tr>
      <w:tr w:rsidR="002B6273" w:rsidRPr="00F65D4B" w:rsidTr="0074335E">
        <w:trPr>
          <w:trHeight w:val="300"/>
          <w:ins w:id="8538" w:author="user" w:date="2012-02-29T14:49:00Z"/>
        </w:trPr>
        <w:tc>
          <w:tcPr>
            <w:tcW w:w="2420" w:type="dxa"/>
            <w:vMerge/>
            <w:tcBorders>
              <w:top w:val="single" w:sz="4" w:space="0" w:color="auto"/>
              <w:left w:val="single" w:sz="4" w:space="0" w:color="auto"/>
              <w:bottom w:val="single" w:sz="4" w:space="0" w:color="auto"/>
              <w:right w:val="single" w:sz="4" w:space="0" w:color="auto"/>
            </w:tcBorders>
            <w:vAlign w:val="center"/>
          </w:tcPr>
          <w:p w:rsidR="002B6273" w:rsidRPr="00F65D4B" w:rsidRDefault="002B6273" w:rsidP="0074335E">
            <w:pPr>
              <w:rPr>
                <w:ins w:id="8539" w:author="user" w:date="2012-02-29T14:49:00Z"/>
                <w:rFonts w:ascii="Calibri" w:hAnsi="Calibri" w:cs="Calibri"/>
                <w:b/>
                <w:bCs/>
                <w:sz w:val="20"/>
                <w:szCs w:val="20"/>
                <w:lang w:bidi="ne-NP"/>
              </w:rPr>
            </w:pPr>
          </w:p>
        </w:tc>
        <w:tc>
          <w:tcPr>
            <w:tcW w:w="920" w:type="dxa"/>
            <w:vMerge/>
            <w:tcBorders>
              <w:top w:val="single" w:sz="4" w:space="0" w:color="auto"/>
              <w:left w:val="single" w:sz="4" w:space="0" w:color="auto"/>
              <w:bottom w:val="single" w:sz="4" w:space="0" w:color="auto"/>
              <w:right w:val="single" w:sz="4" w:space="0" w:color="auto"/>
            </w:tcBorders>
            <w:vAlign w:val="center"/>
          </w:tcPr>
          <w:p w:rsidR="002B6273" w:rsidRPr="00F65D4B" w:rsidRDefault="002B6273" w:rsidP="0074335E">
            <w:pPr>
              <w:rPr>
                <w:ins w:id="8540" w:author="user" w:date="2012-02-29T14:49:00Z"/>
                <w:rFonts w:ascii="Calibri" w:hAnsi="Calibri" w:cs="Calibri"/>
                <w:b/>
                <w:bCs/>
                <w:sz w:val="20"/>
                <w:szCs w:val="20"/>
                <w:lang w:bidi="ne-NP"/>
              </w:rPr>
            </w:pPr>
          </w:p>
        </w:tc>
        <w:tc>
          <w:tcPr>
            <w:tcW w:w="960" w:type="dxa"/>
            <w:vMerge/>
            <w:tcBorders>
              <w:top w:val="single" w:sz="4" w:space="0" w:color="auto"/>
              <w:left w:val="single" w:sz="4" w:space="0" w:color="auto"/>
              <w:bottom w:val="single" w:sz="4" w:space="0" w:color="auto"/>
              <w:right w:val="single" w:sz="4" w:space="0" w:color="auto"/>
            </w:tcBorders>
            <w:vAlign w:val="center"/>
          </w:tcPr>
          <w:p w:rsidR="002B6273" w:rsidRPr="00F65D4B" w:rsidRDefault="002B6273" w:rsidP="0074335E">
            <w:pPr>
              <w:rPr>
                <w:ins w:id="8541" w:author="user" w:date="2012-02-29T14:49:00Z"/>
                <w:rFonts w:ascii="Calibri" w:hAnsi="Calibri" w:cs="Calibri"/>
                <w:b/>
                <w:bCs/>
                <w:sz w:val="20"/>
                <w:szCs w:val="20"/>
                <w:lang w:bidi="ne-NP"/>
              </w:rPr>
            </w:pPr>
          </w:p>
        </w:tc>
        <w:tc>
          <w:tcPr>
            <w:tcW w:w="1120" w:type="dxa"/>
            <w:tcBorders>
              <w:top w:val="nil"/>
              <w:left w:val="nil"/>
              <w:bottom w:val="single" w:sz="4" w:space="0" w:color="auto"/>
              <w:right w:val="single" w:sz="4" w:space="0" w:color="auto"/>
            </w:tcBorders>
            <w:shd w:val="clear" w:color="auto" w:fill="auto"/>
          </w:tcPr>
          <w:p w:rsidR="002B6273" w:rsidRPr="00F65D4B" w:rsidRDefault="002B6273" w:rsidP="0074335E">
            <w:pPr>
              <w:jc w:val="center"/>
              <w:rPr>
                <w:ins w:id="8542" w:author="user" w:date="2012-02-29T14:49:00Z"/>
                <w:rFonts w:ascii="Calibri" w:hAnsi="Calibri" w:cs="Calibri"/>
                <w:b/>
                <w:bCs/>
                <w:sz w:val="20"/>
                <w:szCs w:val="20"/>
                <w:lang w:bidi="ne-NP"/>
              </w:rPr>
            </w:pPr>
            <w:ins w:id="8543" w:author="user" w:date="2012-02-29T14:49:00Z">
              <w:r w:rsidRPr="00F65D4B">
                <w:rPr>
                  <w:rFonts w:ascii="Calibri" w:hAnsi="Calibri" w:cs="Calibri"/>
                  <w:b/>
                  <w:bCs/>
                  <w:sz w:val="20"/>
                  <w:szCs w:val="20"/>
                  <w:lang w:bidi="ne-NP"/>
                </w:rPr>
                <w:t>Khet(ha)</w:t>
              </w:r>
            </w:ins>
          </w:p>
        </w:tc>
        <w:tc>
          <w:tcPr>
            <w:tcW w:w="860" w:type="dxa"/>
            <w:vMerge/>
            <w:tcBorders>
              <w:top w:val="single" w:sz="4" w:space="0" w:color="auto"/>
              <w:left w:val="single" w:sz="4" w:space="0" w:color="auto"/>
              <w:bottom w:val="single" w:sz="4" w:space="0" w:color="auto"/>
              <w:right w:val="single" w:sz="4" w:space="0" w:color="auto"/>
            </w:tcBorders>
            <w:vAlign w:val="center"/>
          </w:tcPr>
          <w:p w:rsidR="002B6273" w:rsidRPr="00F65D4B" w:rsidRDefault="002B6273" w:rsidP="0074335E">
            <w:pPr>
              <w:rPr>
                <w:ins w:id="8544" w:author="user" w:date="2012-02-29T14:49:00Z"/>
                <w:rFonts w:ascii="Calibri" w:hAnsi="Calibri" w:cs="Calibri"/>
                <w:b/>
                <w:bCs/>
                <w:sz w:val="20"/>
                <w:szCs w:val="20"/>
                <w:lang w:bidi="ne-NP"/>
              </w:rPr>
            </w:pPr>
          </w:p>
        </w:tc>
        <w:tc>
          <w:tcPr>
            <w:tcW w:w="880" w:type="dxa"/>
            <w:vMerge/>
            <w:tcBorders>
              <w:top w:val="single" w:sz="4" w:space="0" w:color="auto"/>
              <w:left w:val="single" w:sz="4" w:space="0" w:color="auto"/>
              <w:bottom w:val="single" w:sz="4" w:space="0" w:color="auto"/>
              <w:right w:val="single" w:sz="4" w:space="0" w:color="auto"/>
            </w:tcBorders>
            <w:vAlign w:val="center"/>
          </w:tcPr>
          <w:p w:rsidR="002B6273" w:rsidRPr="00F65D4B" w:rsidRDefault="002B6273" w:rsidP="0074335E">
            <w:pPr>
              <w:rPr>
                <w:ins w:id="8545" w:author="user" w:date="2012-02-29T14:49:00Z"/>
                <w:rFonts w:ascii="Calibri" w:hAnsi="Calibri" w:cs="Calibri"/>
                <w:b/>
                <w:bCs/>
                <w:sz w:val="20"/>
                <w:szCs w:val="20"/>
                <w:lang w:bidi="ne-NP"/>
              </w:rPr>
            </w:pPr>
          </w:p>
        </w:tc>
        <w:tc>
          <w:tcPr>
            <w:tcW w:w="840" w:type="dxa"/>
            <w:vMerge/>
            <w:tcBorders>
              <w:top w:val="single" w:sz="4" w:space="0" w:color="auto"/>
              <w:left w:val="single" w:sz="4" w:space="0" w:color="auto"/>
              <w:bottom w:val="single" w:sz="4" w:space="0" w:color="auto"/>
              <w:right w:val="single" w:sz="4" w:space="0" w:color="auto"/>
            </w:tcBorders>
            <w:vAlign w:val="center"/>
          </w:tcPr>
          <w:p w:rsidR="002B6273" w:rsidRPr="00F65D4B" w:rsidRDefault="002B6273" w:rsidP="0074335E">
            <w:pPr>
              <w:rPr>
                <w:ins w:id="8546" w:author="user" w:date="2012-02-29T14:49:00Z"/>
                <w:rFonts w:ascii="Calibri" w:hAnsi="Calibri" w:cs="Calibri"/>
                <w:b/>
                <w:bCs/>
                <w:sz w:val="20"/>
                <w:szCs w:val="20"/>
                <w:lang w:bidi="ne-NP"/>
              </w:rPr>
            </w:pPr>
          </w:p>
        </w:tc>
        <w:tc>
          <w:tcPr>
            <w:tcW w:w="840" w:type="dxa"/>
            <w:vMerge/>
            <w:tcBorders>
              <w:top w:val="single" w:sz="4" w:space="0" w:color="auto"/>
              <w:left w:val="single" w:sz="4" w:space="0" w:color="auto"/>
              <w:bottom w:val="single" w:sz="4" w:space="0" w:color="auto"/>
              <w:right w:val="single" w:sz="4" w:space="0" w:color="auto"/>
            </w:tcBorders>
            <w:vAlign w:val="center"/>
          </w:tcPr>
          <w:p w:rsidR="002B6273" w:rsidRPr="00F65D4B" w:rsidRDefault="002B6273" w:rsidP="0074335E">
            <w:pPr>
              <w:rPr>
                <w:ins w:id="8547" w:author="user" w:date="2012-02-29T14:49:00Z"/>
                <w:rFonts w:ascii="Calibri" w:hAnsi="Calibri" w:cs="Calibri"/>
                <w:b/>
                <w:bCs/>
                <w:sz w:val="20"/>
                <w:szCs w:val="20"/>
                <w:lang w:bidi="ne-NP"/>
              </w:rPr>
            </w:pPr>
          </w:p>
        </w:tc>
      </w:tr>
      <w:tr w:rsidR="002B6273" w:rsidRPr="00F65D4B" w:rsidTr="0074335E">
        <w:trPr>
          <w:trHeight w:val="300"/>
          <w:ins w:id="8548" w:author="user" w:date="2012-02-29T14:49:00Z"/>
        </w:trPr>
        <w:tc>
          <w:tcPr>
            <w:tcW w:w="2420" w:type="dxa"/>
            <w:tcBorders>
              <w:top w:val="nil"/>
              <w:left w:val="single" w:sz="4" w:space="0" w:color="auto"/>
              <w:bottom w:val="single" w:sz="4" w:space="0" w:color="auto"/>
              <w:right w:val="single" w:sz="4" w:space="0" w:color="auto"/>
            </w:tcBorders>
            <w:shd w:val="clear" w:color="auto" w:fill="auto"/>
          </w:tcPr>
          <w:p w:rsidR="002B6273" w:rsidRPr="00F65D4B" w:rsidRDefault="002B6273" w:rsidP="0074335E">
            <w:pPr>
              <w:jc w:val="both"/>
              <w:rPr>
                <w:ins w:id="8549" w:author="user" w:date="2012-02-29T14:49:00Z"/>
                <w:rFonts w:ascii="Calibri" w:hAnsi="Calibri" w:cs="Calibri"/>
                <w:sz w:val="20"/>
                <w:szCs w:val="20"/>
                <w:lang w:bidi="ne-NP"/>
              </w:rPr>
            </w:pPr>
            <w:smartTag w:uri="urn:schemas-microsoft-com:office:smarttags" w:element="place">
              <w:smartTag w:uri="urn:schemas-microsoft-com:office:smarttags" w:element="PlaceName">
                <w:ins w:id="8550" w:author="user" w:date="2012-02-29T14:49:00Z">
                  <w:r w:rsidRPr="00F65D4B">
                    <w:rPr>
                      <w:rFonts w:ascii="Calibri" w:hAnsi="Calibri" w:cs="Calibri"/>
                      <w:sz w:val="20"/>
                      <w:szCs w:val="20"/>
                      <w:lang w:bidi="ne-NP"/>
                    </w:rPr>
                    <w:t>Hetauda</w:t>
                  </w:r>
                </w:ins>
              </w:smartTag>
              <w:ins w:id="8551" w:author="user" w:date="2012-02-29T14:49:00Z">
                <w:r w:rsidRPr="00F65D4B">
                  <w:rPr>
                    <w:rFonts w:ascii="Calibri" w:hAnsi="Calibri" w:cs="Calibri"/>
                    <w:sz w:val="20"/>
                    <w:szCs w:val="20"/>
                    <w:lang w:bidi="ne-NP"/>
                  </w:rPr>
                  <w:t xml:space="preserve"> </w:t>
                </w:r>
                <w:smartTag w:uri="urn:schemas-microsoft-com:office:smarttags" w:element="PlaceType">
                  <w:r w:rsidRPr="00F65D4B">
                    <w:rPr>
                      <w:rFonts w:ascii="Calibri" w:hAnsi="Calibri" w:cs="Calibri"/>
                      <w:sz w:val="20"/>
                      <w:szCs w:val="20"/>
                      <w:lang w:bidi="ne-NP"/>
                    </w:rPr>
                    <w:t>Municipality</w:t>
                  </w:r>
                </w:smartTag>
              </w:ins>
            </w:smartTag>
            <w:ins w:id="8552" w:author="user" w:date="2012-02-29T14:49:00Z">
              <w:r w:rsidRPr="00F65D4B">
                <w:rPr>
                  <w:rFonts w:ascii="Calibri" w:hAnsi="Calibri" w:cs="Calibri"/>
                  <w:sz w:val="20"/>
                  <w:szCs w:val="20"/>
                  <w:lang w:bidi="ne-NP"/>
                </w:rPr>
                <w:t xml:space="preserve"> </w:t>
              </w:r>
            </w:ins>
          </w:p>
        </w:tc>
        <w:tc>
          <w:tcPr>
            <w:tcW w:w="920" w:type="dxa"/>
            <w:tcBorders>
              <w:top w:val="nil"/>
              <w:left w:val="nil"/>
              <w:bottom w:val="single" w:sz="4" w:space="0" w:color="auto"/>
              <w:right w:val="single" w:sz="4" w:space="0" w:color="auto"/>
            </w:tcBorders>
            <w:shd w:val="clear" w:color="auto" w:fill="auto"/>
          </w:tcPr>
          <w:p w:rsidR="002B6273" w:rsidRPr="00F65D4B" w:rsidRDefault="002B6273" w:rsidP="0074335E">
            <w:pPr>
              <w:jc w:val="center"/>
              <w:rPr>
                <w:ins w:id="8553" w:author="user" w:date="2012-02-29T14:49:00Z"/>
                <w:rFonts w:ascii="Calibri" w:hAnsi="Calibri" w:cs="Calibri"/>
                <w:sz w:val="20"/>
                <w:szCs w:val="20"/>
                <w:lang w:bidi="ne-NP"/>
              </w:rPr>
            </w:pPr>
            <w:ins w:id="8554" w:author="user" w:date="2012-02-29T14:49:00Z">
              <w:r w:rsidRPr="00F65D4B">
                <w:rPr>
                  <w:rFonts w:ascii="Calibri" w:hAnsi="Calibri" w:cs="Calibri"/>
                  <w:sz w:val="20"/>
                  <w:szCs w:val="20"/>
                  <w:lang w:bidi="ne-NP"/>
                </w:rPr>
                <w:t>7</w:t>
              </w:r>
            </w:ins>
          </w:p>
        </w:tc>
        <w:tc>
          <w:tcPr>
            <w:tcW w:w="960" w:type="dxa"/>
            <w:tcBorders>
              <w:top w:val="nil"/>
              <w:left w:val="nil"/>
              <w:bottom w:val="single" w:sz="4" w:space="0" w:color="auto"/>
              <w:right w:val="single" w:sz="4" w:space="0" w:color="auto"/>
            </w:tcBorders>
            <w:shd w:val="clear" w:color="auto" w:fill="auto"/>
          </w:tcPr>
          <w:p w:rsidR="002B6273" w:rsidRPr="00F65D4B" w:rsidRDefault="002B6273" w:rsidP="0074335E">
            <w:pPr>
              <w:jc w:val="center"/>
              <w:rPr>
                <w:ins w:id="8555" w:author="user" w:date="2012-02-29T14:49:00Z"/>
                <w:rFonts w:ascii="Calibri" w:hAnsi="Calibri" w:cs="Calibri"/>
                <w:sz w:val="20"/>
                <w:szCs w:val="20"/>
                <w:lang w:bidi="ne-NP"/>
              </w:rPr>
            </w:pPr>
            <w:ins w:id="8556" w:author="user" w:date="2012-02-29T14:49:00Z">
              <w:r w:rsidRPr="00F65D4B">
                <w:rPr>
                  <w:rFonts w:ascii="Calibri" w:hAnsi="Calibri" w:cs="Calibri"/>
                  <w:sz w:val="20"/>
                  <w:szCs w:val="20"/>
                  <w:lang w:bidi="ne-NP"/>
                </w:rPr>
                <w:t>0.767</w:t>
              </w:r>
            </w:ins>
          </w:p>
        </w:tc>
        <w:tc>
          <w:tcPr>
            <w:tcW w:w="1120" w:type="dxa"/>
            <w:tcBorders>
              <w:top w:val="nil"/>
              <w:left w:val="nil"/>
              <w:bottom w:val="single" w:sz="4" w:space="0" w:color="auto"/>
              <w:right w:val="single" w:sz="4" w:space="0" w:color="auto"/>
            </w:tcBorders>
            <w:shd w:val="clear" w:color="auto" w:fill="auto"/>
          </w:tcPr>
          <w:p w:rsidR="002B6273" w:rsidRPr="00F65D4B" w:rsidRDefault="002B6273" w:rsidP="0074335E">
            <w:pPr>
              <w:jc w:val="center"/>
              <w:rPr>
                <w:ins w:id="8557" w:author="user" w:date="2012-02-29T14:49:00Z"/>
                <w:rFonts w:ascii="Calibri" w:hAnsi="Calibri" w:cs="Calibri"/>
                <w:sz w:val="20"/>
                <w:szCs w:val="20"/>
                <w:lang w:bidi="ne-NP"/>
              </w:rPr>
            </w:pPr>
            <w:ins w:id="8558" w:author="user" w:date="2012-02-29T14:49:00Z">
              <w:r w:rsidRPr="00F65D4B">
                <w:rPr>
                  <w:rFonts w:ascii="Calibri" w:hAnsi="Calibri" w:cs="Calibri"/>
                  <w:sz w:val="20"/>
                  <w:szCs w:val="20"/>
                  <w:lang w:bidi="ne-NP"/>
                </w:rPr>
                <w:t>1.1175</w:t>
              </w:r>
            </w:ins>
          </w:p>
        </w:tc>
        <w:tc>
          <w:tcPr>
            <w:tcW w:w="860" w:type="dxa"/>
            <w:tcBorders>
              <w:top w:val="nil"/>
              <w:left w:val="nil"/>
              <w:bottom w:val="single" w:sz="4" w:space="0" w:color="auto"/>
              <w:right w:val="single" w:sz="4" w:space="0" w:color="auto"/>
            </w:tcBorders>
            <w:shd w:val="clear" w:color="auto" w:fill="auto"/>
          </w:tcPr>
          <w:p w:rsidR="002B6273" w:rsidRPr="00F65D4B" w:rsidRDefault="002B6273" w:rsidP="0074335E">
            <w:pPr>
              <w:jc w:val="center"/>
              <w:rPr>
                <w:ins w:id="8559" w:author="user" w:date="2012-02-29T14:49:00Z"/>
                <w:rFonts w:ascii="Calibri" w:hAnsi="Calibri" w:cs="Calibri"/>
                <w:sz w:val="20"/>
                <w:szCs w:val="20"/>
                <w:lang w:bidi="ne-NP"/>
              </w:rPr>
            </w:pPr>
            <w:ins w:id="8560" w:author="user" w:date="2012-02-29T14:49:00Z">
              <w:r w:rsidRPr="00F65D4B">
                <w:rPr>
                  <w:rFonts w:ascii="Calibri" w:hAnsi="Calibri" w:cs="Calibri"/>
                  <w:sz w:val="20"/>
                  <w:szCs w:val="20"/>
                  <w:lang w:bidi="ne-NP"/>
                </w:rPr>
                <w:t>2.1538</w:t>
              </w:r>
            </w:ins>
          </w:p>
        </w:tc>
        <w:tc>
          <w:tcPr>
            <w:tcW w:w="880" w:type="dxa"/>
            <w:tcBorders>
              <w:top w:val="nil"/>
              <w:left w:val="nil"/>
              <w:bottom w:val="single" w:sz="4" w:space="0" w:color="auto"/>
              <w:right w:val="single" w:sz="4" w:space="0" w:color="auto"/>
            </w:tcBorders>
            <w:shd w:val="clear" w:color="auto" w:fill="auto"/>
          </w:tcPr>
          <w:p w:rsidR="002B6273" w:rsidRPr="00F65D4B" w:rsidRDefault="002B6273" w:rsidP="0074335E">
            <w:pPr>
              <w:jc w:val="center"/>
              <w:rPr>
                <w:ins w:id="8561" w:author="user" w:date="2012-02-29T14:49:00Z"/>
                <w:rFonts w:ascii="Calibri" w:hAnsi="Calibri" w:cs="Calibri"/>
                <w:sz w:val="20"/>
                <w:szCs w:val="20"/>
                <w:lang w:bidi="ne-NP"/>
              </w:rPr>
            </w:pPr>
            <w:ins w:id="8562" w:author="user" w:date="2012-02-29T14:49:00Z">
              <w:r w:rsidRPr="00F65D4B">
                <w:rPr>
                  <w:rFonts w:ascii="Calibri" w:hAnsi="Calibri" w:cs="Calibri"/>
                  <w:sz w:val="20"/>
                  <w:szCs w:val="20"/>
                  <w:lang w:bidi="ne-NP"/>
                </w:rPr>
                <w:t>-</w:t>
              </w:r>
            </w:ins>
          </w:p>
        </w:tc>
        <w:tc>
          <w:tcPr>
            <w:tcW w:w="840" w:type="dxa"/>
            <w:tcBorders>
              <w:top w:val="nil"/>
              <w:left w:val="nil"/>
              <w:bottom w:val="single" w:sz="4" w:space="0" w:color="auto"/>
              <w:right w:val="single" w:sz="4" w:space="0" w:color="auto"/>
            </w:tcBorders>
            <w:shd w:val="clear" w:color="auto" w:fill="auto"/>
          </w:tcPr>
          <w:p w:rsidR="002B6273" w:rsidRPr="00F65D4B" w:rsidRDefault="002B6273" w:rsidP="0074335E">
            <w:pPr>
              <w:jc w:val="center"/>
              <w:rPr>
                <w:ins w:id="8563" w:author="user" w:date="2012-02-29T14:49:00Z"/>
                <w:rFonts w:ascii="Calibri" w:hAnsi="Calibri" w:cs="Calibri"/>
                <w:sz w:val="20"/>
                <w:szCs w:val="20"/>
                <w:lang w:bidi="ne-NP"/>
              </w:rPr>
            </w:pPr>
            <w:ins w:id="8564" w:author="user" w:date="2012-02-29T14:49:00Z">
              <w:r w:rsidRPr="00F65D4B">
                <w:rPr>
                  <w:rFonts w:ascii="Calibri" w:hAnsi="Calibri" w:cs="Calibri"/>
                  <w:sz w:val="20"/>
                  <w:szCs w:val="20"/>
                  <w:lang w:bidi="ne-NP"/>
                </w:rPr>
                <w:t>4.038</w:t>
              </w:r>
            </w:ins>
          </w:p>
        </w:tc>
        <w:tc>
          <w:tcPr>
            <w:tcW w:w="840" w:type="dxa"/>
            <w:tcBorders>
              <w:top w:val="nil"/>
              <w:left w:val="nil"/>
              <w:bottom w:val="single" w:sz="4" w:space="0" w:color="auto"/>
              <w:right w:val="single" w:sz="4" w:space="0" w:color="auto"/>
            </w:tcBorders>
            <w:shd w:val="clear" w:color="auto" w:fill="auto"/>
          </w:tcPr>
          <w:p w:rsidR="002B6273" w:rsidRPr="00F65D4B" w:rsidRDefault="002B6273" w:rsidP="0074335E">
            <w:pPr>
              <w:jc w:val="center"/>
              <w:rPr>
                <w:ins w:id="8565" w:author="user" w:date="2012-02-29T14:49:00Z"/>
                <w:rFonts w:ascii="Calibri" w:hAnsi="Calibri" w:cs="Calibri"/>
                <w:sz w:val="20"/>
                <w:szCs w:val="20"/>
                <w:lang w:bidi="ne-NP"/>
              </w:rPr>
            </w:pPr>
            <w:ins w:id="8566" w:author="user" w:date="2012-02-29T14:49:00Z">
              <w:r w:rsidRPr="00F65D4B">
                <w:rPr>
                  <w:rFonts w:ascii="Calibri" w:hAnsi="Calibri" w:cs="Calibri"/>
                  <w:sz w:val="20"/>
                  <w:szCs w:val="20"/>
                  <w:lang w:bidi="ne-NP"/>
                </w:rPr>
                <w:t>0.577</w:t>
              </w:r>
            </w:ins>
          </w:p>
        </w:tc>
      </w:tr>
      <w:tr w:rsidR="002B6273" w:rsidRPr="00F65D4B" w:rsidTr="0074335E">
        <w:trPr>
          <w:trHeight w:val="300"/>
          <w:ins w:id="8567" w:author="user" w:date="2012-02-29T14:49:00Z"/>
        </w:trPr>
        <w:tc>
          <w:tcPr>
            <w:tcW w:w="2420" w:type="dxa"/>
            <w:tcBorders>
              <w:top w:val="nil"/>
              <w:left w:val="single" w:sz="4" w:space="0" w:color="auto"/>
              <w:bottom w:val="single" w:sz="4" w:space="0" w:color="auto"/>
              <w:right w:val="single" w:sz="4" w:space="0" w:color="auto"/>
            </w:tcBorders>
            <w:shd w:val="clear" w:color="auto" w:fill="auto"/>
          </w:tcPr>
          <w:p w:rsidR="002B6273" w:rsidRPr="00F65D4B" w:rsidRDefault="002B6273" w:rsidP="0074335E">
            <w:pPr>
              <w:jc w:val="both"/>
              <w:rPr>
                <w:ins w:id="8568" w:author="user" w:date="2012-02-29T14:49:00Z"/>
                <w:rFonts w:ascii="Calibri" w:hAnsi="Calibri" w:cs="Calibri"/>
                <w:sz w:val="20"/>
                <w:szCs w:val="20"/>
                <w:lang w:bidi="ne-NP"/>
              </w:rPr>
            </w:pPr>
            <w:ins w:id="8569" w:author="user" w:date="2012-02-29T14:49:00Z">
              <w:r w:rsidRPr="00F65D4B">
                <w:rPr>
                  <w:rFonts w:ascii="Calibri" w:hAnsi="Calibri" w:cs="Calibri"/>
                  <w:sz w:val="20"/>
                  <w:szCs w:val="20"/>
                  <w:lang w:bidi="ne-NP"/>
                </w:rPr>
                <w:t>Basamadi</w:t>
              </w:r>
            </w:ins>
          </w:p>
        </w:tc>
        <w:tc>
          <w:tcPr>
            <w:tcW w:w="920" w:type="dxa"/>
            <w:tcBorders>
              <w:top w:val="nil"/>
              <w:left w:val="nil"/>
              <w:bottom w:val="single" w:sz="4" w:space="0" w:color="auto"/>
              <w:right w:val="single" w:sz="4" w:space="0" w:color="auto"/>
            </w:tcBorders>
            <w:shd w:val="clear" w:color="auto" w:fill="auto"/>
          </w:tcPr>
          <w:p w:rsidR="002B6273" w:rsidRPr="00F65D4B" w:rsidRDefault="002B6273" w:rsidP="0074335E">
            <w:pPr>
              <w:jc w:val="center"/>
              <w:rPr>
                <w:ins w:id="8570" w:author="user" w:date="2012-02-29T14:49:00Z"/>
                <w:rFonts w:ascii="Calibri" w:hAnsi="Calibri" w:cs="Calibri"/>
                <w:sz w:val="20"/>
                <w:szCs w:val="20"/>
                <w:lang w:bidi="ne-NP"/>
              </w:rPr>
            </w:pPr>
            <w:ins w:id="8571" w:author="user" w:date="2012-02-29T14:49:00Z">
              <w:r w:rsidRPr="00F65D4B">
                <w:rPr>
                  <w:rFonts w:ascii="Calibri" w:hAnsi="Calibri" w:cs="Calibri"/>
                  <w:sz w:val="20"/>
                  <w:szCs w:val="20"/>
                  <w:lang w:bidi="ne-NP"/>
                </w:rPr>
                <w:t>27</w:t>
              </w:r>
            </w:ins>
          </w:p>
        </w:tc>
        <w:tc>
          <w:tcPr>
            <w:tcW w:w="960" w:type="dxa"/>
            <w:tcBorders>
              <w:top w:val="nil"/>
              <w:left w:val="nil"/>
              <w:bottom w:val="single" w:sz="4" w:space="0" w:color="auto"/>
              <w:right w:val="single" w:sz="4" w:space="0" w:color="auto"/>
            </w:tcBorders>
            <w:shd w:val="clear" w:color="auto" w:fill="auto"/>
          </w:tcPr>
          <w:p w:rsidR="002B6273" w:rsidRPr="00F65D4B" w:rsidRDefault="002B6273" w:rsidP="0074335E">
            <w:pPr>
              <w:jc w:val="center"/>
              <w:rPr>
                <w:ins w:id="8572" w:author="user" w:date="2012-02-29T14:49:00Z"/>
                <w:rFonts w:ascii="Calibri" w:hAnsi="Calibri" w:cs="Calibri"/>
                <w:sz w:val="20"/>
                <w:szCs w:val="20"/>
                <w:lang w:bidi="ne-NP"/>
              </w:rPr>
            </w:pPr>
            <w:ins w:id="8573" w:author="user" w:date="2012-02-29T14:49:00Z">
              <w:r w:rsidRPr="00F65D4B">
                <w:rPr>
                  <w:rFonts w:ascii="Calibri" w:hAnsi="Calibri" w:cs="Calibri"/>
                  <w:sz w:val="20"/>
                  <w:szCs w:val="20"/>
                  <w:lang w:bidi="ne-NP"/>
                </w:rPr>
                <w:t>4.2416</w:t>
              </w:r>
            </w:ins>
          </w:p>
        </w:tc>
        <w:tc>
          <w:tcPr>
            <w:tcW w:w="1120" w:type="dxa"/>
            <w:tcBorders>
              <w:top w:val="nil"/>
              <w:left w:val="nil"/>
              <w:bottom w:val="single" w:sz="4" w:space="0" w:color="auto"/>
              <w:right w:val="single" w:sz="4" w:space="0" w:color="auto"/>
            </w:tcBorders>
            <w:shd w:val="clear" w:color="auto" w:fill="auto"/>
          </w:tcPr>
          <w:p w:rsidR="002B6273" w:rsidRPr="00F65D4B" w:rsidRDefault="002B6273" w:rsidP="0074335E">
            <w:pPr>
              <w:jc w:val="center"/>
              <w:rPr>
                <w:ins w:id="8574" w:author="user" w:date="2012-02-29T14:49:00Z"/>
                <w:rFonts w:ascii="Calibri" w:hAnsi="Calibri" w:cs="Calibri"/>
                <w:sz w:val="20"/>
                <w:szCs w:val="20"/>
                <w:lang w:bidi="ne-NP"/>
              </w:rPr>
            </w:pPr>
            <w:ins w:id="8575" w:author="user" w:date="2012-02-29T14:49:00Z">
              <w:r w:rsidRPr="00F65D4B">
                <w:rPr>
                  <w:rFonts w:ascii="Calibri" w:hAnsi="Calibri" w:cs="Calibri"/>
                  <w:sz w:val="20"/>
                  <w:szCs w:val="20"/>
                  <w:lang w:bidi="ne-NP"/>
                </w:rPr>
                <w:t>4.5243</w:t>
              </w:r>
            </w:ins>
          </w:p>
        </w:tc>
        <w:tc>
          <w:tcPr>
            <w:tcW w:w="860" w:type="dxa"/>
            <w:tcBorders>
              <w:top w:val="nil"/>
              <w:left w:val="nil"/>
              <w:bottom w:val="single" w:sz="4" w:space="0" w:color="auto"/>
              <w:right w:val="single" w:sz="4" w:space="0" w:color="auto"/>
            </w:tcBorders>
            <w:shd w:val="clear" w:color="auto" w:fill="auto"/>
          </w:tcPr>
          <w:p w:rsidR="002B6273" w:rsidRPr="00F65D4B" w:rsidRDefault="002B6273" w:rsidP="0074335E">
            <w:pPr>
              <w:jc w:val="center"/>
              <w:rPr>
                <w:ins w:id="8576" w:author="user" w:date="2012-02-29T14:49:00Z"/>
                <w:rFonts w:ascii="Calibri" w:hAnsi="Calibri" w:cs="Calibri"/>
                <w:sz w:val="20"/>
                <w:szCs w:val="20"/>
                <w:lang w:bidi="ne-NP"/>
              </w:rPr>
            </w:pPr>
            <w:ins w:id="8577" w:author="user" w:date="2012-02-29T14:49:00Z">
              <w:r w:rsidRPr="00F65D4B">
                <w:rPr>
                  <w:rFonts w:ascii="Calibri" w:hAnsi="Calibri" w:cs="Calibri"/>
                  <w:sz w:val="20"/>
                  <w:szCs w:val="20"/>
                  <w:lang w:bidi="ne-NP"/>
                </w:rPr>
                <w:t>5.865</w:t>
              </w:r>
            </w:ins>
          </w:p>
        </w:tc>
        <w:tc>
          <w:tcPr>
            <w:tcW w:w="880" w:type="dxa"/>
            <w:tcBorders>
              <w:top w:val="nil"/>
              <w:left w:val="nil"/>
              <w:bottom w:val="single" w:sz="4" w:space="0" w:color="auto"/>
              <w:right w:val="single" w:sz="4" w:space="0" w:color="auto"/>
            </w:tcBorders>
            <w:shd w:val="clear" w:color="auto" w:fill="auto"/>
          </w:tcPr>
          <w:p w:rsidR="002B6273" w:rsidRPr="00F65D4B" w:rsidRDefault="002B6273" w:rsidP="0074335E">
            <w:pPr>
              <w:jc w:val="center"/>
              <w:rPr>
                <w:ins w:id="8578" w:author="user" w:date="2012-02-29T14:49:00Z"/>
                <w:rFonts w:ascii="Calibri" w:hAnsi="Calibri" w:cs="Calibri"/>
                <w:sz w:val="20"/>
                <w:szCs w:val="20"/>
                <w:lang w:bidi="ne-NP"/>
              </w:rPr>
            </w:pPr>
            <w:ins w:id="8579" w:author="user" w:date="2012-02-29T14:49:00Z">
              <w:r w:rsidRPr="00F65D4B">
                <w:rPr>
                  <w:rFonts w:ascii="Calibri" w:hAnsi="Calibri" w:cs="Calibri"/>
                  <w:sz w:val="20"/>
                  <w:szCs w:val="20"/>
                  <w:lang w:bidi="ne-NP"/>
                </w:rPr>
                <w:t>-</w:t>
              </w:r>
            </w:ins>
          </w:p>
        </w:tc>
        <w:tc>
          <w:tcPr>
            <w:tcW w:w="840" w:type="dxa"/>
            <w:tcBorders>
              <w:top w:val="nil"/>
              <w:left w:val="nil"/>
              <w:bottom w:val="single" w:sz="4" w:space="0" w:color="auto"/>
              <w:right w:val="single" w:sz="4" w:space="0" w:color="auto"/>
            </w:tcBorders>
            <w:shd w:val="clear" w:color="auto" w:fill="auto"/>
          </w:tcPr>
          <w:p w:rsidR="002B6273" w:rsidRPr="00F65D4B" w:rsidRDefault="002B6273" w:rsidP="0074335E">
            <w:pPr>
              <w:jc w:val="center"/>
              <w:rPr>
                <w:ins w:id="8580" w:author="user" w:date="2012-02-29T14:49:00Z"/>
                <w:rFonts w:ascii="Calibri" w:hAnsi="Calibri" w:cs="Calibri"/>
                <w:sz w:val="20"/>
                <w:szCs w:val="20"/>
                <w:lang w:bidi="ne-NP"/>
              </w:rPr>
            </w:pPr>
            <w:ins w:id="8581" w:author="user" w:date="2012-02-29T14:49:00Z">
              <w:r w:rsidRPr="00F65D4B">
                <w:rPr>
                  <w:rFonts w:ascii="Calibri" w:hAnsi="Calibri" w:cs="Calibri"/>
                  <w:sz w:val="20"/>
                  <w:szCs w:val="20"/>
                  <w:lang w:bidi="ne-NP"/>
                </w:rPr>
                <w:t>14.631</w:t>
              </w:r>
            </w:ins>
          </w:p>
        </w:tc>
        <w:tc>
          <w:tcPr>
            <w:tcW w:w="840" w:type="dxa"/>
            <w:tcBorders>
              <w:top w:val="nil"/>
              <w:left w:val="nil"/>
              <w:bottom w:val="single" w:sz="4" w:space="0" w:color="auto"/>
              <w:right w:val="single" w:sz="4" w:space="0" w:color="auto"/>
            </w:tcBorders>
            <w:shd w:val="clear" w:color="auto" w:fill="auto"/>
          </w:tcPr>
          <w:p w:rsidR="002B6273" w:rsidRPr="00F65D4B" w:rsidRDefault="002B6273" w:rsidP="0074335E">
            <w:pPr>
              <w:jc w:val="center"/>
              <w:rPr>
                <w:ins w:id="8582" w:author="user" w:date="2012-02-29T14:49:00Z"/>
                <w:rFonts w:ascii="Calibri" w:hAnsi="Calibri" w:cs="Calibri"/>
                <w:sz w:val="20"/>
                <w:szCs w:val="20"/>
                <w:lang w:bidi="ne-NP"/>
              </w:rPr>
            </w:pPr>
            <w:ins w:id="8583" w:author="user" w:date="2012-02-29T14:49:00Z">
              <w:r w:rsidRPr="00F65D4B">
                <w:rPr>
                  <w:rFonts w:ascii="Calibri" w:hAnsi="Calibri" w:cs="Calibri"/>
                  <w:sz w:val="20"/>
                  <w:szCs w:val="20"/>
                  <w:lang w:bidi="ne-NP"/>
                </w:rPr>
                <w:t>0.542</w:t>
              </w:r>
            </w:ins>
          </w:p>
        </w:tc>
      </w:tr>
      <w:tr w:rsidR="002B6273" w:rsidRPr="00F65D4B" w:rsidTr="0074335E">
        <w:trPr>
          <w:trHeight w:val="300"/>
          <w:ins w:id="8584" w:author="user" w:date="2012-02-29T14:49:00Z"/>
        </w:trPr>
        <w:tc>
          <w:tcPr>
            <w:tcW w:w="2420" w:type="dxa"/>
            <w:tcBorders>
              <w:top w:val="nil"/>
              <w:left w:val="single" w:sz="4" w:space="0" w:color="auto"/>
              <w:bottom w:val="single" w:sz="4" w:space="0" w:color="auto"/>
              <w:right w:val="single" w:sz="4" w:space="0" w:color="auto"/>
            </w:tcBorders>
            <w:shd w:val="clear" w:color="auto" w:fill="auto"/>
          </w:tcPr>
          <w:p w:rsidR="002B6273" w:rsidRPr="00F65D4B" w:rsidRDefault="002B6273" w:rsidP="0074335E">
            <w:pPr>
              <w:jc w:val="both"/>
              <w:rPr>
                <w:ins w:id="8585" w:author="user" w:date="2012-02-29T14:49:00Z"/>
                <w:rFonts w:ascii="Calibri" w:hAnsi="Calibri" w:cs="Calibri"/>
                <w:sz w:val="20"/>
                <w:szCs w:val="20"/>
                <w:lang w:bidi="ne-NP"/>
              </w:rPr>
            </w:pPr>
            <w:ins w:id="8586" w:author="user" w:date="2012-02-29T14:49:00Z">
              <w:r w:rsidRPr="00F65D4B">
                <w:rPr>
                  <w:rFonts w:ascii="Calibri" w:hAnsi="Calibri" w:cs="Calibri"/>
                  <w:sz w:val="20"/>
                  <w:szCs w:val="20"/>
                  <w:lang w:bidi="ne-NP"/>
                </w:rPr>
                <w:t>Manahari</w:t>
              </w:r>
            </w:ins>
          </w:p>
        </w:tc>
        <w:tc>
          <w:tcPr>
            <w:tcW w:w="920" w:type="dxa"/>
            <w:tcBorders>
              <w:top w:val="nil"/>
              <w:left w:val="nil"/>
              <w:bottom w:val="single" w:sz="4" w:space="0" w:color="auto"/>
              <w:right w:val="single" w:sz="4" w:space="0" w:color="auto"/>
            </w:tcBorders>
            <w:shd w:val="clear" w:color="auto" w:fill="auto"/>
          </w:tcPr>
          <w:p w:rsidR="002B6273" w:rsidRPr="00F65D4B" w:rsidRDefault="002B6273" w:rsidP="0074335E">
            <w:pPr>
              <w:jc w:val="center"/>
              <w:rPr>
                <w:ins w:id="8587" w:author="user" w:date="2012-02-29T14:49:00Z"/>
                <w:rFonts w:ascii="Calibri" w:hAnsi="Calibri" w:cs="Calibri"/>
                <w:sz w:val="20"/>
                <w:szCs w:val="20"/>
                <w:lang w:bidi="ne-NP"/>
              </w:rPr>
            </w:pPr>
            <w:ins w:id="8588" w:author="user" w:date="2012-02-29T14:49:00Z">
              <w:r w:rsidRPr="00F65D4B">
                <w:rPr>
                  <w:rFonts w:ascii="Calibri" w:hAnsi="Calibri" w:cs="Calibri"/>
                  <w:sz w:val="20"/>
                  <w:szCs w:val="20"/>
                  <w:lang w:bidi="ne-NP"/>
                </w:rPr>
                <w:t>51</w:t>
              </w:r>
            </w:ins>
          </w:p>
        </w:tc>
        <w:tc>
          <w:tcPr>
            <w:tcW w:w="960" w:type="dxa"/>
            <w:tcBorders>
              <w:top w:val="nil"/>
              <w:left w:val="nil"/>
              <w:bottom w:val="single" w:sz="4" w:space="0" w:color="auto"/>
              <w:right w:val="single" w:sz="4" w:space="0" w:color="auto"/>
            </w:tcBorders>
            <w:shd w:val="clear" w:color="auto" w:fill="auto"/>
          </w:tcPr>
          <w:p w:rsidR="002B6273" w:rsidRPr="00F65D4B" w:rsidRDefault="002B6273" w:rsidP="0074335E">
            <w:pPr>
              <w:jc w:val="center"/>
              <w:rPr>
                <w:ins w:id="8589" w:author="user" w:date="2012-02-29T14:49:00Z"/>
                <w:rFonts w:ascii="Calibri" w:hAnsi="Calibri" w:cs="Calibri"/>
                <w:sz w:val="20"/>
                <w:szCs w:val="20"/>
                <w:lang w:bidi="ne-NP"/>
              </w:rPr>
            </w:pPr>
            <w:ins w:id="8590" w:author="user" w:date="2012-02-29T14:49:00Z">
              <w:r w:rsidRPr="00F65D4B">
                <w:rPr>
                  <w:rFonts w:ascii="Calibri" w:hAnsi="Calibri" w:cs="Calibri"/>
                  <w:sz w:val="20"/>
                  <w:szCs w:val="20"/>
                  <w:lang w:bidi="ne-NP"/>
                </w:rPr>
                <w:t>3.649</w:t>
              </w:r>
            </w:ins>
          </w:p>
        </w:tc>
        <w:tc>
          <w:tcPr>
            <w:tcW w:w="1120" w:type="dxa"/>
            <w:tcBorders>
              <w:top w:val="nil"/>
              <w:left w:val="nil"/>
              <w:bottom w:val="single" w:sz="4" w:space="0" w:color="auto"/>
              <w:right w:val="single" w:sz="4" w:space="0" w:color="auto"/>
            </w:tcBorders>
            <w:shd w:val="clear" w:color="auto" w:fill="auto"/>
          </w:tcPr>
          <w:p w:rsidR="002B6273" w:rsidRPr="00F65D4B" w:rsidRDefault="002B6273" w:rsidP="0074335E">
            <w:pPr>
              <w:jc w:val="center"/>
              <w:rPr>
                <w:ins w:id="8591" w:author="user" w:date="2012-02-29T14:49:00Z"/>
                <w:rFonts w:ascii="Calibri" w:hAnsi="Calibri" w:cs="Calibri"/>
                <w:sz w:val="20"/>
                <w:szCs w:val="20"/>
                <w:lang w:bidi="ne-NP"/>
              </w:rPr>
            </w:pPr>
            <w:ins w:id="8592" w:author="user" w:date="2012-02-29T14:49:00Z">
              <w:r w:rsidRPr="00F65D4B">
                <w:rPr>
                  <w:rFonts w:ascii="Calibri" w:hAnsi="Calibri" w:cs="Calibri"/>
                  <w:sz w:val="20"/>
                  <w:szCs w:val="20"/>
                  <w:lang w:bidi="ne-NP"/>
                </w:rPr>
                <w:t>1.6729</w:t>
              </w:r>
            </w:ins>
          </w:p>
        </w:tc>
        <w:tc>
          <w:tcPr>
            <w:tcW w:w="860" w:type="dxa"/>
            <w:tcBorders>
              <w:top w:val="nil"/>
              <w:left w:val="nil"/>
              <w:bottom w:val="single" w:sz="4" w:space="0" w:color="auto"/>
              <w:right w:val="single" w:sz="4" w:space="0" w:color="auto"/>
            </w:tcBorders>
            <w:shd w:val="clear" w:color="auto" w:fill="auto"/>
          </w:tcPr>
          <w:p w:rsidR="002B6273" w:rsidRPr="00F65D4B" w:rsidRDefault="002B6273" w:rsidP="0074335E">
            <w:pPr>
              <w:jc w:val="center"/>
              <w:rPr>
                <w:ins w:id="8593" w:author="user" w:date="2012-02-29T14:49:00Z"/>
                <w:rFonts w:ascii="Calibri" w:hAnsi="Calibri" w:cs="Calibri"/>
                <w:sz w:val="20"/>
                <w:szCs w:val="20"/>
                <w:lang w:bidi="ne-NP"/>
              </w:rPr>
            </w:pPr>
            <w:ins w:id="8594" w:author="user" w:date="2012-02-29T14:49:00Z">
              <w:r w:rsidRPr="00F65D4B">
                <w:rPr>
                  <w:rFonts w:ascii="Calibri" w:hAnsi="Calibri" w:cs="Calibri"/>
                  <w:sz w:val="20"/>
                  <w:szCs w:val="20"/>
                  <w:lang w:bidi="ne-NP"/>
                </w:rPr>
                <w:t>5.2796</w:t>
              </w:r>
            </w:ins>
          </w:p>
        </w:tc>
        <w:tc>
          <w:tcPr>
            <w:tcW w:w="880" w:type="dxa"/>
            <w:tcBorders>
              <w:top w:val="nil"/>
              <w:left w:val="nil"/>
              <w:bottom w:val="single" w:sz="4" w:space="0" w:color="auto"/>
              <w:right w:val="single" w:sz="4" w:space="0" w:color="auto"/>
            </w:tcBorders>
            <w:shd w:val="clear" w:color="auto" w:fill="auto"/>
          </w:tcPr>
          <w:p w:rsidR="002B6273" w:rsidRPr="00F65D4B" w:rsidRDefault="002B6273" w:rsidP="0074335E">
            <w:pPr>
              <w:jc w:val="center"/>
              <w:rPr>
                <w:ins w:id="8595" w:author="user" w:date="2012-02-29T14:49:00Z"/>
                <w:rFonts w:ascii="Calibri" w:hAnsi="Calibri" w:cs="Calibri"/>
                <w:sz w:val="20"/>
                <w:szCs w:val="20"/>
                <w:lang w:bidi="ne-NP"/>
              </w:rPr>
            </w:pPr>
            <w:ins w:id="8596" w:author="user" w:date="2012-02-29T14:49:00Z">
              <w:r w:rsidRPr="00F65D4B">
                <w:rPr>
                  <w:rFonts w:ascii="Calibri" w:hAnsi="Calibri" w:cs="Calibri"/>
                  <w:sz w:val="20"/>
                  <w:szCs w:val="20"/>
                  <w:lang w:bidi="ne-NP"/>
                </w:rPr>
                <w:t>0.9093</w:t>
              </w:r>
            </w:ins>
          </w:p>
        </w:tc>
        <w:tc>
          <w:tcPr>
            <w:tcW w:w="840" w:type="dxa"/>
            <w:tcBorders>
              <w:top w:val="nil"/>
              <w:left w:val="nil"/>
              <w:bottom w:val="single" w:sz="4" w:space="0" w:color="auto"/>
              <w:right w:val="single" w:sz="4" w:space="0" w:color="auto"/>
            </w:tcBorders>
            <w:shd w:val="clear" w:color="auto" w:fill="auto"/>
          </w:tcPr>
          <w:p w:rsidR="002B6273" w:rsidRPr="00F65D4B" w:rsidRDefault="002B6273" w:rsidP="0074335E">
            <w:pPr>
              <w:jc w:val="center"/>
              <w:rPr>
                <w:ins w:id="8597" w:author="user" w:date="2012-02-29T14:49:00Z"/>
                <w:rFonts w:ascii="Calibri" w:hAnsi="Calibri" w:cs="Calibri"/>
                <w:sz w:val="20"/>
                <w:szCs w:val="20"/>
                <w:lang w:bidi="ne-NP"/>
              </w:rPr>
            </w:pPr>
            <w:ins w:id="8598" w:author="user" w:date="2012-02-29T14:49:00Z">
              <w:r w:rsidRPr="00F65D4B">
                <w:rPr>
                  <w:rFonts w:ascii="Calibri" w:hAnsi="Calibri" w:cs="Calibri"/>
                  <w:sz w:val="20"/>
                  <w:szCs w:val="20"/>
                  <w:lang w:bidi="ne-NP"/>
                </w:rPr>
                <w:t>11.511</w:t>
              </w:r>
            </w:ins>
          </w:p>
        </w:tc>
        <w:tc>
          <w:tcPr>
            <w:tcW w:w="840" w:type="dxa"/>
            <w:tcBorders>
              <w:top w:val="nil"/>
              <w:left w:val="nil"/>
              <w:bottom w:val="single" w:sz="4" w:space="0" w:color="auto"/>
              <w:right w:val="single" w:sz="4" w:space="0" w:color="auto"/>
            </w:tcBorders>
            <w:shd w:val="clear" w:color="auto" w:fill="auto"/>
          </w:tcPr>
          <w:p w:rsidR="002B6273" w:rsidRPr="00F65D4B" w:rsidRDefault="002B6273" w:rsidP="0074335E">
            <w:pPr>
              <w:jc w:val="center"/>
              <w:rPr>
                <w:ins w:id="8599" w:author="user" w:date="2012-02-29T14:49:00Z"/>
                <w:rFonts w:ascii="Calibri" w:hAnsi="Calibri" w:cs="Calibri"/>
                <w:sz w:val="20"/>
                <w:szCs w:val="20"/>
                <w:lang w:bidi="ne-NP"/>
              </w:rPr>
            </w:pPr>
            <w:ins w:id="8600" w:author="user" w:date="2012-02-29T14:49:00Z">
              <w:r w:rsidRPr="00F65D4B">
                <w:rPr>
                  <w:rFonts w:ascii="Calibri" w:hAnsi="Calibri" w:cs="Calibri"/>
                  <w:sz w:val="20"/>
                  <w:szCs w:val="20"/>
                  <w:lang w:bidi="ne-NP"/>
                </w:rPr>
                <w:t>0.226</w:t>
              </w:r>
            </w:ins>
          </w:p>
        </w:tc>
      </w:tr>
      <w:tr w:rsidR="002B6273" w:rsidRPr="00F65D4B" w:rsidTr="0074335E">
        <w:trPr>
          <w:trHeight w:val="300"/>
          <w:ins w:id="8601" w:author="user" w:date="2012-02-29T14:49:00Z"/>
        </w:trPr>
        <w:tc>
          <w:tcPr>
            <w:tcW w:w="2420" w:type="dxa"/>
            <w:tcBorders>
              <w:top w:val="nil"/>
              <w:left w:val="single" w:sz="4" w:space="0" w:color="auto"/>
              <w:bottom w:val="single" w:sz="4" w:space="0" w:color="auto"/>
              <w:right w:val="single" w:sz="4" w:space="0" w:color="auto"/>
            </w:tcBorders>
            <w:shd w:val="clear" w:color="auto" w:fill="auto"/>
          </w:tcPr>
          <w:p w:rsidR="002B6273" w:rsidRPr="00F65D4B" w:rsidRDefault="002B6273" w:rsidP="0074335E">
            <w:pPr>
              <w:jc w:val="both"/>
              <w:rPr>
                <w:ins w:id="8602" w:author="user" w:date="2012-02-29T14:49:00Z"/>
                <w:rFonts w:ascii="Calibri" w:hAnsi="Calibri" w:cs="Calibri"/>
                <w:sz w:val="20"/>
                <w:szCs w:val="20"/>
                <w:lang w:bidi="ne-NP"/>
              </w:rPr>
            </w:pPr>
            <w:ins w:id="8603" w:author="user" w:date="2012-02-29T14:49:00Z">
              <w:r w:rsidRPr="00F65D4B">
                <w:rPr>
                  <w:rFonts w:ascii="Calibri" w:hAnsi="Calibri" w:cs="Calibri"/>
                  <w:sz w:val="20"/>
                  <w:szCs w:val="20"/>
                  <w:lang w:bidi="ne-NP"/>
                </w:rPr>
                <w:t>Birendranagar</w:t>
              </w:r>
            </w:ins>
          </w:p>
        </w:tc>
        <w:tc>
          <w:tcPr>
            <w:tcW w:w="920" w:type="dxa"/>
            <w:tcBorders>
              <w:top w:val="nil"/>
              <w:left w:val="nil"/>
              <w:bottom w:val="single" w:sz="4" w:space="0" w:color="auto"/>
              <w:right w:val="single" w:sz="4" w:space="0" w:color="auto"/>
            </w:tcBorders>
            <w:shd w:val="clear" w:color="auto" w:fill="auto"/>
          </w:tcPr>
          <w:p w:rsidR="002B6273" w:rsidRPr="00F65D4B" w:rsidRDefault="002B6273" w:rsidP="0074335E">
            <w:pPr>
              <w:jc w:val="center"/>
              <w:rPr>
                <w:ins w:id="8604" w:author="user" w:date="2012-02-29T14:49:00Z"/>
                <w:rFonts w:ascii="Calibri" w:hAnsi="Calibri" w:cs="Calibri"/>
                <w:sz w:val="20"/>
                <w:szCs w:val="20"/>
                <w:lang w:bidi="ne-NP"/>
              </w:rPr>
            </w:pPr>
            <w:ins w:id="8605" w:author="user" w:date="2012-02-29T14:49:00Z">
              <w:r w:rsidRPr="00F65D4B">
                <w:rPr>
                  <w:rFonts w:ascii="Calibri" w:hAnsi="Calibri" w:cs="Calibri"/>
                  <w:sz w:val="20"/>
                  <w:szCs w:val="20"/>
                  <w:lang w:bidi="ne-NP"/>
                </w:rPr>
                <w:t>20</w:t>
              </w:r>
            </w:ins>
          </w:p>
        </w:tc>
        <w:tc>
          <w:tcPr>
            <w:tcW w:w="960" w:type="dxa"/>
            <w:tcBorders>
              <w:top w:val="nil"/>
              <w:left w:val="nil"/>
              <w:bottom w:val="single" w:sz="4" w:space="0" w:color="auto"/>
              <w:right w:val="single" w:sz="4" w:space="0" w:color="auto"/>
            </w:tcBorders>
            <w:shd w:val="clear" w:color="auto" w:fill="auto"/>
          </w:tcPr>
          <w:p w:rsidR="002B6273" w:rsidRPr="00F65D4B" w:rsidRDefault="002B6273" w:rsidP="0074335E">
            <w:pPr>
              <w:jc w:val="center"/>
              <w:rPr>
                <w:ins w:id="8606" w:author="user" w:date="2012-02-29T14:49:00Z"/>
                <w:rFonts w:ascii="Calibri" w:hAnsi="Calibri" w:cs="Calibri"/>
                <w:sz w:val="20"/>
                <w:szCs w:val="20"/>
                <w:lang w:bidi="ne-NP"/>
              </w:rPr>
            </w:pPr>
            <w:ins w:id="8607" w:author="user" w:date="2012-02-29T14:49:00Z">
              <w:r w:rsidRPr="00F65D4B">
                <w:rPr>
                  <w:rFonts w:ascii="Calibri" w:hAnsi="Calibri" w:cs="Calibri"/>
                  <w:sz w:val="20"/>
                  <w:szCs w:val="20"/>
                  <w:lang w:bidi="ne-NP"/>
                </w:rPr>
                <w:t>4.19926</w:t>
              </w:r>
            </w:ins>
          </w:p>
        </w:tc>
        <w:tc>
          <w:tcPr>
            <w:tcW w:w="1120" w:type="dxa"/>
            <w:tcBorders>
              <w:top w:val="nil"/>
              <w:left w:val="nil"/>
              <w:bottom w:val="single" w:sz="4" w:space="0" w:color="auto"/>
              <w:right w:val="single" w:sz="4" w:space="0" w:color="auto"/>
            </w:tcBorders>
            <w:shd w:val="clear" w:color="auto" w:fill="auto"/>
          </w:tcPr>
          <w:p w:rsidR="002B6273" w:rsidRPr="00F65D4B" w:rsidRDefault="002B6273" w:rsidP="0074335E">
            <w:pPr>
              <w:jc w:val="center"/>
              <w:rPr>
                <w:ins w:id="8608" w:author="user" w:date="2012-02-29T14:49:00Z"/>
                <w:rFonts w:ascii="Calibri" w:hAnsi="Calibri" w:cs="Calibri"/>
                <w:sz w:val="20"/>
                <w:szCs w:val="20"/>
                <w:lang w:bidi="ne-NP"/>
              </w:rPr>
            </w:pPr>
            <w:ins w:id="8609" w:author="user" w:date="2012-02-29T14:49:00Z">
              <w:r w:rsidRPr="00F65D4B">
                <w:rPr>
                  <w:rFonts w:ascii="Calibri" w:hAnsi="Calibri" w:cs="Calibri"/>
                  <w:sz w:val="20"/>
                  <w:szCs w:val="20"/>
                  <w:lang w:bidi="ne-NP"/>
                </w:rPr>
                <w:t>0.81276</w:t>
              </w:r>
            </w:ins>
          </w:p>
        </w:tc>
        <w:tc>
          <w:tcPr>
            <w:tcW w:w="860" w:type="dxa"/>
            <w:tcBorders>
              <w:top w:val="nil"/>
              <w:left w:val="nil"/>
              <w:bottom w:val="single" w:sz="4" w:space="0" w:color="auto"/>
              <w:right w:val="single" w:sz="4" w:space="0" w:color="auto"/>
            </w:tcBorders>
            <w:shd w:val="clear" w:color="auto" w:fill="auto"/>
          </w:tcPr>
          <w:p w:rsidR="002B6273" w:rsidRPr="00F65D4B" w:rsidRDefault="002B6273" w:rsidP="0074335E">
            <w:pPr>
              <w:jc w:val="center"/>
              <w:rPr>
                <w:ins w:id="8610" w:author="user" w:date="2012-02-29T14:49:00Z"/>
                <w:rFonts w:ascii="Calibri" w:hAnsi="Calibri" w:cs="Calibri"/>
                <w:sz w:val="20"/>
                <w:szCs w:val="20"/>
                <w:lang w:bidi="ne-NP"/>
              </w:rPr>
            </w:pPr>
            <w:ins w:id="8611" w:author="user" w:date="2012-02-29T14:49:00Z">
              <w:r w:rsidRPr="00F65D4B">
                <w:rPr>
                  <w:rFonts w:ascii="Calibri" w:hAnsi="Calibri" w:cs="Calibri"/>
                  <w:sz w:val="20"/>
                  <w:szCs w:val="20"/>
                  <w:lang w:bidi="ne-NP"/>
                </w:rPr>
                <w:t>3.014</w:t>
              </w:r>
            </w:ins>
          </w:p>
        </w:tc>
        <w:tc>
          <w:tcPr>
            <w:tcW w:w="880" w:type="dxa"/>
            <w:tcBorders>
              <w:top w:val="nil"/>
              <w:left w:val="nil"/>
              <w:bottom w:val="single" w:sz="4" w:space="0" w:color="auto"/>
              <w:right w:val="single" w:sz="4" w:space="0" w:color="auto"/>
            </w:tcBorders>
            <w:shd w:val="clear" w:color="auto" w:fill="auto"/>
          </w:tcPr>
          <w:p w:rsidR="002B6273" w:rsidRPr="00F65D4B" w:rsidRDefault="002B6273" w:rsidP="0074335E">
            <w:pPr>
              <w:jc w:val="center"/>
              <w:rPr>
                <w:ins w:id="8612" w:author="user" w:date="2012-02-29T14:49:00Z"/>
                <w:rFonts w:ascii="Calibri" w:hAnsi="Calibri" w:cs="Calibri"/>
                <w:sz w:val="20"/>
                <w:szCs w:val="20"/>
                <w:lang w:bidi="ne-NP"/>
              </w:rPr>
            </w:pPr>
            <w:ins w:id="8613" w:author="user" w:date="2012-02-29T14:49:00Z">
              <w:r w:rsidRPr="00F65D4B">
                <w:rPr>
                  <w:rFonts w:ascii="Calibri" w:hAnsi="Calibri" w:cs="Calibri"/>
                  <w:sz w:val="20"/>
                  <w:szCs w:val="20"/>
                  <w:lang w:bidi="ne-NP"/>
                </w:rPr>
                <w:t>-</w:t>
              </w:r>
            </w:ins>
          </w:p>
        </w:tc>
        <w:tc>
          <w:tcPr>
            <w:tcW w:w="840" w:type="dxa"/>
            <w:tcBorders>
              <w:top w:val="nil"/>
              <w:left w:val="nil"/>
              <w:bottom w:val="single" w:sz="4" w:space="0" w:color="auto"/>
              <w:right w:val="single" w:sz="4" w:space="0" w:color="auto"/>
            </w:tcBorders>
            <w:shd w:val="clear" w:color="auto" w:fill="auto"/>
          </w:tcPr>
          <w:p w:rsidR="002B6273" w:rsidRPr="00F65D4B" w:rsidRDefault="002B6273" w:rsidP="0074335E">
            <w:pPr>
              <w:jc w:val="center"/>
              <w:rPr>
                <w:ins w:id="8614" w:author="user" w:date="2012-02-29T14:49:00Z"/>
                <w:rFonts w:ascii="Calibri" w:hAnsi="Calibri" w:cs="Calibri"/>
                <w:sz w:val="20"/>
                <w:szCs w:val="20"/>
                <w:lang w:bidi="ne-NP"/>
              </w:rPr>
            </w:pPr>
            <w:ins w:id="8615" w:author="user" w:date="2012-02-29T14:49:00Z">
              <w:r w:rsidRPr="00F65D4B">
                <w:rPr>
                  <w:rFonts w:ascii="Calibri" w:hAnsi="Calibri" w:cs="Calibri"/>
                  <w:sz w:val="20"/>
                  <w:szCs w:val="20"/>
                  <w:lang w:bidi="ne-NP"/>
                </w:rPr>
                <w:t>8.026</w:t>
              </w:r>
            </w:ins>
          </w:p>
        </w:tc>
        <w:tc>
          <w:tcPr>
            <w:tcW w:w="840" w:type="dxa"/>
            <w:tcBorders>
              <w:top w:val="nil"/>
              <w:left w:val="nil"/>
              <w:bottom w:val="single" w:sz="4" w:space="0" w:color="auto"/>
              <w:right w:val="single" w:sz="4" w:space="0" w:color="auto"/>
            </w:tcBorders>
            <w:shd w:val="clear" w:color="auto" w:fill="auto"/>
          </w:tcPr>
          <w:p w:rsidR="002B6273" w:rsidRPr="00F65D4B" w:rsidRDefault="002B6273" w:rsidP="0074335E">
            <w:pPr>
              <w:jc w:val="center"/>
              <w:rPr>
                <w:ins w:id="8616" w:author="user" w:date="2012-02-29T14:49:00Z"/>
                <w:rFonts w:ascii="Calibri" w:hAnsi="Calibri" w:cs="Calibri"/>
                <w:sz w:val="20"/>
                <w:szCs w:val="20"/>
                <w:lang w:bidi="ne-NP"/>
              </w:rPr>
            </w:pPr>
            <w:ins w:id="8617" w:author="user" w:date="2012-02-29T14:49:00Z">
              <w:r w:rsidRPr="00F65D4B">
                <w:rPr>
                  <w:rFonts w:ascii="Calibri" w:hAnsi="Calibri" w:cs="Calibri"/>
                  <w:sz w:val="20"/>
                  <w:szCs w:val="20"/>
                  <w:lang w:bidi="ne-NP"/>
                </w:rPr>
                <w:t>0.401</w:t>
              </w:r>
            </w:ins>
          </w:p>
        </w:tc>
      </w:tr>
      <w:tr w:rsidR="002B6273" w:rsidRPr="00F65D4B" w:rsidTr="0074335E">
        <w:trPr>
          <w:trHeight w:val="300"/>
          <w:ins w:id="8618" w:author="user" w:date="2012-02-29T14:49:00Z"/>
        </w:trPr>
        <w:tc>
          <w:tcPr>
            <w:tcW w:w="2420" w:type="dxa"/>
            <w:tcBorders>
              <w:top w:val="nil"/>
              <w:left w:val="single" w:sz="4" w:space="0" w:color="auto"/>
              <w:bottom w:val="single" w:sz="4" w:space="0" w:color="auto"/>
              <w:right w:val="single" w:sz="4" w:space="0" w:color="auto"/>
            </w:tcBorders>
            <w:shd w:val="clear" w:color="auto" w:fill="auto"/>
          </w:tcPr>
          <w:p w:rsidR="002B6273" w:rsidRPr="00F65D4B" w:rsidRDefault="002B6273" w:rsidP="0074335E">
            <w:pPr>
              <w:jc w:val="both"/>
              <w:rPr>
                <w:ins w:id="8619" w:author="user" w:date="2012-02-29T14:49:00Z"/>
                <w:rFonts w:ascii="Calibri" w:hAnsi="Calibri" w:cs="Calibri"/>
                <w:sz w:val="20"/>
                <w:szCs w:val="20"/>
                <w:lang w:bidi="ne-NP"/>
              </w:rPr>
            </w:pPr>
            <w:ins w:id="8620" w:author="user" w:date="2012-02-29T14:49:00Z">
              <w:r w:rsidRPr="00F65D4B">
                <w:rPr>
                  <w:rFonts w:ascii="Calibri" w:hAnsi="Calibri" w:cs="Calibri"/>
                  <w:sz w:val="20"/>
                  <w:szCs w:val="20"/>
                  <w:lang w:bidi="ne-NP"/>
                </w:rPr>
                <w:t>Chainpur</w:t>
              </w:r>
            </w:ins>
          </w:p>
        </w:tc>
        <w:tc>
          <w:tcPr>
            <w:tcW w:w="920" w:type="dxa"/>
            <w:tcBorders>
              <w:top w:val="nil"/>
              <w:left w:val="nil"/>
              <w:bottom w:val="single" w:sz="4" w:space="0" w:color="auto"/>
              <w:right w:val="single" w:sz="4" w:space="0" w:color="auto"/>
            </w:tcBorders>
            <w:shd w:val="clear" w:color="auto" w:fill="auto"/>
          </w:tcPr>
          <w:p w:rsidR="002B6273" w:rsidRPr="00F65D4B" w:rsidRDefault="002B6273" w:rsidP="0074335E">
            <w:pPr>
              <w:jc w:val="center"/>
              <w:rPr>
                <w:ins w:id="8621" w:author="user" w:date="2012-02-29T14:49:00Z"/>
                <w:rFonts w:ascii="Calibri" w:hAnsi="Calibri" w:cs="Calibri"/>
                <w:sz w:val="20"/>
                <w:szCs w:val="20"/>
                <w:lang w:bidi="ne-NP"/>
              </w:rPr>
            </w:pPr>
            <w:ins w:id="8622" w:author="user" w:date="2012-02-29T14:49:00Z">
              <w:r w:rsidRPr="00F65D4B">
                <w:rPr>
                  <w:rFonts w:ascii="Calibri" w:hAnsi="Calibri" w:cs="Calibri"/>
                  <w:sz w:val="20"/>
                  <w:szCs w:val="20"/>
                  <w:lang w:bidi="ne-NP"/>
                </w:rPr>
                <w:t>18</w:t>
              </w:r>
            </w:ins>
          </w:p>
        </w:tc>
        <w:tc>
          <w:tcPr>
            <w:tcW w:w="960" w:type="dxa"/>
            <w:tcBorders>
              <w:top w:val="nil"/>
              <w:left w:val="nil"/>
              <w:bottom w:val="single" w:sz="4" w:space="0" w:color="auto"/>
              <w:right w:val="single" w:sz="4" w:space="0" w:color="auto"/>
            </w:tcBorders>
            <w:shd w:val="clear" w:color="auto" w:fill="auto"/>
          </w:tcPr>
          <w:p w:rsidR="002B6273" w:rsidRPr="00F65D4B" w:rsidRDefault="002B6273" w:rsidP="0074335E">
            <w:pPr>
              <w:jc w:val="center"/>
              <w:rPr>
                <w:ins w:id="8623" w:author="user" w:date="2012-02-29T14:49:00Z"/>
                <w:rFonts w:ascii="Calibri" w:hAnsi="Calibri" w:cs="Calibri"/>
                <w:sz w:val="20"/>
                <w:szCs w:val="20"/>
                <w:lang w:bidi="ne-NP"/>
              </w:rPr>
            </w:pPr>
            <w:ins w:id="8624" w:author="user" w:date="2012-02-29T14:49:00Z">
              <w:r w:rsidRPr="00F65D4B">
                <w:rPr>
                  <w:rFonts w:ascii="Calibri" w:hAnsi="Calibri" w:cs="Calibri"/>
                  <w:sz w:val="20"/>
                  <w:szCs w:val="20"/>
                  <w:lang w:bidi="ne-NP"/>
                </w:rPr>
                <w:t>3.1579</w:t>
              </w:r>
            </w:ins>
          </w:p>
        </w:tc>
        <w:tc>
          <w:tcPr>
            <w:tcW w:w="1120" w:type="dxa"/>
            <w:tcBorders>
              <w:top w:val="nil"/>
              <w:left w:val="nil"/>
              <w:bottom w:val="single" w:sz="4" w:space="0" w:color="auto"/>
              <w:right w:val="single" w:sz="4" w:space="0" w:color="auto"/>
            </w:tcBorders>
            <w:shd w:val="clear" w:color="auto" w:fill="auto"/>
          </w:tcPr>
          <w:p w:rsidR="002B6273" w:rsidRPr="00F65D4B" w:rsidRDefault="002B6273" w:rsidP="0074335E">
            <w:pPr>
              <w:jc w:val="center"/>
              <w:rPr>
                <w:ins w:id="8625" w:author="user" w:date="2012-02-29T14:49:00Z"/>
                <w:rFonts w:ascii="Calibri" w:hAnsi="Calibri" w:cs="Calibri"/>
                <w:sz w:val="20"/>
                <w:szCs w:val="20"/>
                <w:lang w:bidi="ne-NP"/>
              </w:rPr>
            </w:pPr>
            <w:ins w:id="8626" w:author="user" w:date="2012-02-29T14:49:00Z">
              <w:r w:rsidRPr="00F65D4B">
                <w:rPr>
                  <w:rFonts w:ascii="Calibri" w:hAnsi="Calibri" w:cs="Calibri"/>
                  <w:sz w:val="20"/>
                  <w:szCs w:val="20"/>
                  <w:lang w:bidi="ne-NP"/>
                </w:rPr>
                <w:t>0.8466</w:t>
              </w:r>
            </w:ins>
          </w:p>
        </w:tc>
        <w:tc>
          <w:tcPr>
            <w:tcW w:w="860" w:type="dxa"/>
            <w:tcBorders>
              <w:top w:val="nil"/>
              <w:left w:val="nil"/>
              <w:bottom w:val="single" w:sz="4" w:space="0" w:color="auto"/>
              <w:right w:val="single" w:sz="4" w:space="0" w:color="auto"/>
            </w:tcBorders>
            <w:shd w:val="clear" w:color="auto" w:fill="auto"/>
          </w:tcPr>
          <w:p w:rsidR="002B6273" w:rsidRPr="00F65D4B" w:rsidRDefault="002B6273" w:rsidP="0074335E">
            <w:pPr>
              <w:jc w:val="center"/>
              <w:rPr>
                <w:ins w:id="8627" w:author="user" w:date="2012-02-29T14:49:00Z"/>
                <w:rFonts w:ascii="Calibri" w:hAnsi="Calibri" w:cs="Calibri"/>
                <w:sz w:val="20"/>
                <w:szCs w:val="20"/>
                <w:lang w:bidi="ne-NP"/>
              </w:rPr>
            </w:pPr>
            <w:ins w:id="8628" w:author="user" w:date="2012-02-29T14:49:00Z">
              <w:r w:rsidRPr="00F65D4B">
                <w:rPr>
                  <w:rFonts w:ascii="Calibri" w:hAnsi="Calibri" w:cs="Calibri"/>
                  <w:sz w:val="20"/>
                  <w:szCs w:val="20"/>
                  <w:lang w:bidi="ne-NP"/>
                </w:rPr>
                <w:t>1.21914</w:t>
              </w:r>
            </w:ins>
          </w:p>
        </w:tc>
        <w:tc>
          <w:tcPr>
            <w:tcW w:w="880" w:type="dxa"/>
            <w:tcBorders>
              <w:top w:val="nil"/>
              <w:left w:val="nil"/>
              <w:bottom w:val="single" w:sz="4" w:space="0" w:color="auto"/>
              <w:right w:val="single" w:sz="4" w:space="0" w:color="auto"/>
            </w:tcBorders>
            <w:shd w:val="clear" w:color="auto" w:fill="auto"/>
          </w:tcPr>
          <w:p w:rsidR="002B6273" w:rsidRPr="00F65D4B" w:rsidRDefault="002B6273" w:rsidP="0074335E">
            <w:pPr>
              <w:jc w:val="center"/>
              <w:rPr>
                <w:ins w:id="8629" w:author="user" w:date="2012-02-29T14:49:00Z"/>
                <w:rFonts w:ascii="Calibri" w:hAnsi="Calibri" w:cs="Calibri"/>
                <w:sz w:val="20"/>
                <w:szCs w:val="20"/>
                <w:lang w:bidi="ne-NP"/>
              </w:rPr>
            </w:pPr>
            <w:ins w:id="8630" w:author="user" w:date="2012-02-29T14:49:00Z">
              <w:r w:rsidRPr="00F65D4B">
                <w:rPr>
                  <w:rFonts w:ascii="Calibri" w:hAnsi="Calibri" w:cs="Calibri"/>
                  <w:sz w:val="20"/>
                  <w:szCs w:val="20"/>
                  <w:lang w:bidi="ne-NP"/>
                </w:rPr>
                <w:t>0.0677</w:t>
              </w:r>
            </w:ins>
          </w:p>
        </w:tc>
        <w:tc>
          <w:tcPr>
            <w:tcW w:w="840" w:type="dxa"/>
            <w:tcBorders>
              <w:top w:val="nil"/>
              <w:left w:val="nil"/>
              <w:bottom w:val="single" w:sz="4" w:space="0" w:color="auto"/>
              <w:right w:val="single" w:sz="4" w:space="0" w:color="auto"/>
            </w:tcBorders>
            <w:shd w:val="clear" w:color="auto" w:fill="auto"/>
          </w:tcPr>
          <w:p w:rsidR="002B6273" w:rsidRPr="00F65D4B" w:rsidRDefault="002B6273" w:rsidP="0074335E">
            <w:pPr>
              <w:jc w:val="center"/>
              <w:rPr>
                <w:ins w:id="8631" w:author="user" w:date="2012-02-29T14:49:00Z"/>
                <w:rFonts w:ascii="Calibri" w:hAnsi="Calibri" w:cs="Calibri"/>
                <w:sz w:val="20"/>
                <w:szCs w:val="20"/>
                <w:lang w:bidi="ne-NP"/>
              </w:rPr>
            </w:pPr>
            <w:ins w:id="8632" w:author="user" w:date="2012-02-29T14:49:00Z">
              <w:r w:rsidRPr="00F65D4B">
                <w:rPr>
                  <w:rFonts w:ascii="Calibri" w:hAnsi="Calibri" w:cs="Calibri"/>
                  <w:sz w:val="20"/>
                  <w:szCs w:val="20"/>
                  <w:lang w:bidi="ne-NP"/>
                </w:rPr>
                <w:t>5.291</w:t>
              </w:r>
            </w:ins>
          </w:p>
        </w:tc>
        <w:tc>
          <w:tcPr>
            <w:tcW w:w="840" w:type="dxa"/>
            <w:tcBorders>
              <w:top w:val="nil"/>
              <w:left w:val="nil"/>
              <w:bottom w:val="single" w:sz="4" w:space="0" w:color="auto"/>
              <w:right w:val="single" w:sz="4" w:space="0" w:color="auto"/>
            </w:tcBorders>
            <w:shd w:val="clear" w:color="auto" w:fill="auto"/>
          </w:tcPr>
          <w:p w:rsidR="002B6273" w:rsidRPr="00F65D4B" w:rsidRDefault="002B6273" w:rsidP="0074335E">
            <w:pPr>
              <w:jc w:val="center"/>
              <w:rPr>
                <w:ins w:id="8633" w:author="user" w:date="2012-02-29T14:49:00Z"/>
                <w:rFonts w:ascii="Calibri" w:hAnsi="Calibri" w:cs="Calibri"/>
                <w:sz w:val="20"/>
                <w:szCs w:val="20"/>
                <w:lang w:bidi="ne-NP"/>
              </w:rPr>
            </w:pPr>
            <w:ins w:id="8634" w:author="user" w:date="2012-02-29T14:49:00Z">
              <w:r w:rsidRPr="00F65D4B">
                <w:rPr>
                  <w:rFonts w:ascii="Calibri" w:hAnsi="Calibri" w:cs="Calibri"/>
                  <w:sz w:val="20"/>
                  <w:szCs w:val="20"/>
                  <w:lang w:bidi="ne-NP"/>
                </w:rPr>
                <w:t>0.294</w:t>
              </w:r>
            </w:ins>
          </w:p>
        </w:tc>
      </w:tr>
      <w:tr w:rsidR="002B6273" w:rsidRPr="00F65D4B" w:rsidTr="0074335E">
        <w:trPr>
          <w:trHeight w:val="300"/>
          <w:ins w:id="8635" w:author="user" w:date="2012-02-29T14:49:00Z"/>
        </w:trPr>
        <w:tc>
          <w:tcPr>
            <w:tcW w:w="2420" w:type="dxa"/>
            <w:tcBorders>
              <w:top w:val="nil"/>
              <w:left w:val="single" w:sz="4" w:space="0" w:color="auto"/>
              <w:bottom w:val="single" w:sz="4" w:space="0" w:color="auto"/>
              <w:right w:val="single" w:sz="4" w:space="0" w:color="auto"/>
            </w:tcBorders>
            <w:shd w:val="clear" w:color="auto" w:fill="auto"/>
          </w:tcPr>
          <w:p w:rsidR="002B6273" w:rsidRPr="00F65D4B" w:rsidRDefault="002B6273" w:rsidP="0074335E">
            <w:pPr>
              <w:jc w:val="both"/>
              <w:rPr>
                <w:ins w:id="8636" w:author="user" w:date="2012-02-29T14:49:00Z"/>
                <w:rFonts w:ascii="Calibri" w:hAnsi="Calibri" w:cs="Calibri"/>
                <w:sz w:val="20"/>
                <w:szCs w:val="20"/>
                <w:lang w:bidi="ne-NP"/>
              </w:rPr>
            </w:pPr>
            <w:ins w:id="8637" w:author="user" w:date="2012-02-29T14:49:00Z">
              <w:r w:rsidRPr="00F65D4B">
                <w:rPr>
                  <w:rFonts w:ascii="Calibri" w:hAnsi="Calibri" w:cs="Calibri"/>
                  <w:sz w:val="20"/>
                  <w:szCs w:val="20"/>
                  <w:lang w:bidi="ne-NP"/>
                </w:rPr>
                <w:t>Jutpani</w:t>
              </w:r>
            </w:ins>
          </w:p>
        </w:tc>
        <w:tc>
          <w:tcPr>
            <w:tcW w:w="920" w:type="dxa"/>
            <w:tcBorders>
              <w:top w:val="nil"/>
              <w:left w:val="nil"/>
              <w:bottom w:val="single" w:sz="4" w:space="0" w:color="auto"/>
              <w:right w:val="single" w:sz="4" w:space="0" w:color="auto"/>
            </w:tcBorders>
            <w:shd w:val="clear" w:color="auto" w:fill="auto"/>
          </w:tcPr>
          <w:p w:rsidR="002B6273" w:rsidRPr="00F65D4B" w:rsidRDefault="002B6273" w:rsidP="0074335E">
            <w:pPr>
              <w:jc w:val="center"/>
              <w:rPr>
                <w:ins w:id="8638" w:author="user" w:date="2012-02-29T14:49:00Z"/>
                <w:rFonts w:ascii="Calibri" w:hAnsi="Calibri" w:cs="Calibri"/>
                <w:sz w:val="20"/>
                <w:szCs w:val="20"/>
                <w:lang w:bidi="ne-NP"/>
              </w:rPr>
            </w:pPr>
            <w:ins w:id="8639" w:author="user" w:date="2012-02-29T14:49:00Z">
              <w:r w:rsidRPr="00F65D4B">
                <w:rPr>
                  <w:rFonts w:ascii="Calibri" w:hAnsi="Calibri" w:cs="Calibri"/>
                  <w:sz w:val="20"/>
                  <w:szCs w:val="20"/>
                  <w:lang w:bidi="ne-NP"/>
                </w:rPr>
                <w:t>6</w:t>
              </w:r>
            </w:ins>
          </w:p>
        </w:tc>
        <w:tc>
          <w:tcPr>
            <w:tcW w:w="960" w:type="dxa"/>
            <w:tcBorders>
              <w:top w:val="nil"/>
              <w:left w:val="nil"/>
              <w:bottom w:val="single" w:sz="4" w:space="0" w:color="auto"/>
              <w:right w:val="single" w:sz="4" w:space="0" w:color="auto"/>
            </w:tcBorders>
            <w:shd w:val="clear" w:color="auto" w:fill="auto"/>
          </w:tcPr>
          <w:p w:rsidR="002B6273" w:rsidRPr="00F65D4B" w:rsidRDefault="002B6273" w:rsidP="0074335E">
            <w:pPr>
              <w:jc w:val="center"/>
              <w:rPr>
                <w:ins w:id="8640" w:author="user" w:date="2012-02-29T14:49:00Z"/>
                <w:rFonts w:ascii="Calibri" w:hAnsi="Calibri" w:cs="Calibri"/>
                <w:sz w:val="20"/>
                <w:szCs w:val="20"/>
                <w:lang w:bidi="ne-NP"/>
              </w:rPr>
            </w:pPr>
            <w:ins w:id="8641" w:author="user" w:date="2012-02-29T14:49:00Z">
              <w:r w:rsidRPr="00F65D4B">
                <w:rPr>
                  <w:rFonts w:ascii="Calibri" w:hAnsi="Calibri" w:cs="Calibri"/>
                  <w:sz w:val="20"/>
                  <w:szCs w:val="20"/>
                  <w:lang w:bidi="ne-NP"/>
                </w:rPr>
                <w:t>1.253</w:t>
              </w:r>
            </w:ins>
          </w:p>
        </w:tc>
        <w:tc>
          <w:tcPr>
            <w:tcW w:w="1120" w:type="dxa"/>
            <w:tcBorders>
              <w:top w:val="nil"/>
              <w:left w:val="nil"/>
              <w:bottom w:val="single" w:sz="4" w:space="0" w:color="auto"/>
              <w:right w:val="single" w:sz="4" w:space="0" w:color="auto"/>
            </w:tcBorders>
            <w:shd w:val="clear" w:color="auto" w:fill="auto"/>
          </w:tcPr>
          <w:p w:rsidR="002B6273" w:rsidRPr="00F65D4B" w:rsidRDefault="002B6273" w:rsidP="0074335E">
            <w:pPr>
              <w:jc w:val="center"/>
              <w:rPr>
                <w:ins w:id="8642" w:author="user" w:date="2012-02-29T14:49:00Z"/>
                <w:rFonts w:ascii="Calibri" w:hAnsi="Calibri" w:cs="Calibri"/>
                <w:sz w:val="20"/>
                <w:szCs w:val="20"/>
                <w:lang w:bidi="ne-NP"/>
              </w:rPr>
            </w:pPr>
            <w:ins w:id="8643" w:author="user" w:date="2012-02-29T14:49:00Z">
              <w:r w:rsidRPr="00F65D4B">
                <w:rPr>
                  <w:rFonts w:ascii="Calibri" w:hAnsi="Calibri" w:cs="Calibri"/>
                  <w:sz w:val="20"/>
                  <w:szCs w:val="20"/>
                  <w:lang w:bidi="ne-NP"/>
                </w:rPr>
                <w:t>-</w:t>
              </w:r>
            </w:ins>
          </w:p>
        </w:tc>
        <w:tc>
          <w:tcPr>
            <w:tcW w:w="860" w:type="dxa"/>
            <w:tcBorders>
              <w:top w:val="nil"/>
              <w:left w:val="nil"/>
              <w:bottom w:val="single" w:sz="4" w:space="0" w:color="auto"/>
              <w:right w:val="single" w:sz="4" w:space="0" w:color="auto"/>
            </w:tcBorders>
            <w:shd w:val="clear" w:color="auto" w:fill="auto"/>
          </w:tcPr>
          <w:p w:rsidR="002B6273" w:rsidRPr="00F65D4B" w:rsidRDefault="002B6273" w:rsidP="0074335E">
            <w:pPr>
              <w:jc w:val="center"/>
              <w:rPr>
                <w:ins w:id="8644" w:author="user" w:date="2012-02-29T14:49:00Z"/>
                <w:rFonts w:ascii="Calibri" w:hAnsi="Calibri" w:cs="Calibri"/>
                <w:sz w:val="20"/>
                <w:szCs w:val="20"/>
                <w:lang w:bidi="ne-NP"/>
              </w:rPr>
            </w:pPr>
            <w:ins w:id="8645" w:author="user" w:date="2012-02-29T14:49:00Z">
              <w:r w:rsidRPr="00F65D4B">
                <w:rPr>
                  <w:rFonts w:ascii="Calibri" w:hAnsi="Calibri" w:cs="Calibri"/>
                  <w:sz w:val="20"/>
                  <w:szCs w:val="20"/>
                  <w:lang w:bidi="ne-NP"/>
                </w:rPr>
                <w:t>0.767</w:t>
              </w:r>
            </w:ins>
          </w:p>
        </w:tc>
        <w:tc>
          <w:tcPr>
            <w:tcW w:w="880" w:type="dxa"/>
            <w:tcBorders>
              <w:top w:val="nil"/>
              <w:left w:val="nil"/>
              <w:bottom w:val="single" w:sz="4" w:space="0" w:color="auto"/>
              <w:right w:val="single" w:sz="4" w:space="0" w:color="auto"/>
            </w:tcBorders>
            <w:shd w:val="clear" w:color="auto" w:fill="auto"/>
          </w:tcPr>
          <w:p w:rsidR="002B6273" w:rsidRPr="00F65D4B" w:rsidRDefault="002B6273" w:rsidP="0074335E">
            <w:pPr>
              <w:jc w:val="center"/>
              <w:rPr>
                <w:ins w:id="8646" w:author="user" w:date="2012-02-29T14:49:00Z"/>
                <w:rFonts w:ascii="Calibri" w:hAnsi="Calibri" w:cs="Calibri"/>
                <w:sz w:val="20"/>
                <w:szCs w:val="20"/>
                <w:lang w:bidi="ne-NP"/>
              </w:rPr>
            </w:pPr>
            <w:ins w:id="8647" w:author="user" w:date="2012-02-29T14:49:00Z">
              <w:r w:rsidRPr="00F65D4B">
                <w:rPr>
                  <w:rFonts w:ascii="Calibri" w:hAnsi="Calibri" w:cs="Calibri"/>
                  <w:sz w:val="20"/>
                  <w:szCs w:val="20"/>
                  <w:lang w:bidi="ne-NP"/>
                </w:rPr>
                <w:t>0.034</w:t>
              </w:r>
            </w:ins>
          </w:p>
        </w:tc>
        <w:tc>
          <w:tcPr>
            <w:tcW w:w="840" w:type="dxa"/>
            <w:tcBorders>
              <w:top w:val="nil"/>
              <w:left w:val="nil"/>
              <w:bottom w:val="single" w:sz="4" w:space="0" w:color="auto"/>
              <w:right w:val="single" w:sz="4" w:space="0" w:color="auto"/>
            </w:tcBorders>
            <w:shd w:val="clear" w:color="auto" w:fill="auto"/>
          </w:tcPr>
          <w:p w:rsidR="002B6273" w:rsidRPr="00F65D4B" w:rsidRDefault="002B6273" w:rsidP="0074335E">
            <w:pPr>
              <w:jc w:val="center"/>
              <w:rPr>
                <w:ins w:id="8648" w:author="user" w:date="2012-02-29T14:49:00Z"/>
                <w:rFonts w:ascii="Calibri" w:hAnsi="Calibri" w:cs="Calibri"/>
                <w:sz w:val="20"/>
                <w:szCs w:val="20"/>
                <w:lang w:bidi="ne-NP"/>
              </w:rPr>
            </w:pPr>
            <w:ins w:id="8649" w:author="user" w:date="2012-02-29T14:49:00Z">
              <w:r w:rsidRPr="00F65D4B">
                <w:rPr>
                  <w:rFonts w:ascii="Calibri" w:hAnsi="Calibri" w:cs="Calibri"/>
                  <w:sz w:val="20"/>
                  <w:szCs w:val="20"/>
                  <w:lang w:bidi="ne-NP"/>
                </w:rPr>
                <w:t>2.054</w:t>
              </w:r>
            </w:ins>
          </w:p>
        </w:tc>
        <w:tc>
          <w:tcPr>
            <w:tcW w:w="840" w:type="dxa"/>
            <w:tcBorders>
              <w:top w:val="nil"/>
              <w:left w:val="nil"/>
              <w:bottom w:val="single" w:sz="4" w:space="0" w:color="auto"/>
              <w:right w:val="single" w:sz="4" w:space="0" w:color="auto"/>
            </w:tcBorders>
            <w:shd w:val="clear" w:color="auto" w:fill="auto"/>
          </w:tcPr>
          <w:p w:rsidR="002B6273" w:rsidRPr="00F65D4B" w:rsidRDefault="002B6273" w:rsidP="0074335E">
            <w:pPr>
              <w:jc w:val="center"/>
              <w:rPr>
                <w:ins w:id="8650" w:author="user" w:date="2012-02-29T14:49:00Z"/>
                <w:rFonts w:ascii="Calibri" w:hAnsi="Calibri" w:cs="Calibri"/>
                <w:sz w:val="20"/>
                <w:szCs w:val="20"/>
                <w:lang w:bidi="ne-NP"/>
              </w:rPr>
            </w:pPr>
            <w:ins w:id="8651" w:author="user" w:date="2012-02-29T14:49:00Z">
              <w:r w:rsidRPr="00F65D4B">
                <w:rPr>
                  <w:rFonts w:ascii="Calibri" w:hAnsi="Calibri" w:cs="Calibri"/>
                  <w:sz w:val="20"/>
                  <w:szCs w:val="20"/>
                  <w:lang w:bidi="ne-NP"/>
                </w:rPr>
                <w:t>0.342</w:t>
              </w:r>
            </w:ins>
          </w:p>
        </w:tc>
      </w:tr>
      <w:tr w:rsidR="002B6273" w:rsidRPr="00F65D4B" w:rsidTr="0074335E">
        <w:trPr>
          <w:trHeight w:val="300"/>
          <w:ins w:id="8652" w:author="user" w:date="2012-02-29T14:49:00Z"/>
        </w:trPr>
        <w:tc>
          <w:tcPr>
            <w:tcW w:w="2420" w:type="dxa"/>
            <w:tcBorders>
              <w:top w:val="single" w:sz="4" w:space="0" w:color="auto"/>
              <w:left w:val="single" w:sz="4" w:space="0" w:color="auto"/>
              <w:bottom w:val="single" w:sz="4" w:space="0" w:color="auto"/>
              <w:right w:val="single" w:sz="4" w:space="0" w:color="auto"/>
            </w:tcBorders>
            <w:shd w:val="clear" w:color="auto" w:fill="auto"/>
          </w:tcPr>
          <w:p w:rsidR="002B6273" w:rsidRPr="00F65D4B" w:rsidRDefault="002B6273" w:rsidP="0074335E">
            <w:pPr>
              <w:jc w:val="both"/>
              <w:rPr>
                <w:ins w:id="8653" w:author="user" w:date="2012-02-29T14:49:00Z"/>
                <w:rFonts w:ascii="Calibri" w:hAnsi="Calibri" w:cs="Calibri"/>
                <w:sz w:val="20"/>
                <w:szCs w:val="20"/>
                <w:lang w:bidi="ne-NP"/>
              </w:rPr>
            </w:pPr>
            <w:ins w:id="8654" w:author="user" w:date="2012-02-29T14:49:00Z">
              <w:r w:rsidRPr="00F65D4B">
                <w:rPr>
                  <w:rFonts w:ascii="Calibri" w:hAnsi="Calibri" w:cs="Calibri"/>
                  <w:sz w:val="20"/>
                  <w:szCs w:val="20"/>
                  <w:lang w:bidi="ne-NP"/>
                </w:rPr>
                <w:t>Piple</w:t>
              </w:r>
            </w:ins>
          </w:p>
        </w:tc>
        <w:tc>
          <w:tcPr>
            <w:tcW w:w="920" w:type="dxa"/>
            <w:tcBorders>
              <w:top w:val="single" w:sz="4" w:space="0" w:color="auto"/>
              <w:left w:val="single" w:sz="4" w:space="0" w:color="auto"/>
              <w:bottom w:val="single" w:sz="4" w:space="0" w:color="auto"/>
              <w:right w:val="single" w:sz="4" w:space="0" w:color="auto"/>
            </w:tcBorders>
            <w:shd w:val="clear" w:color="auto" w:fill="auto"/>
          </w:tcPr>
          <w:p w:rsidR="002B6273" w:rsidRPr="00F65D4B" w:rsidRDefault="002B6273" w:rsidP="0074335E">
            <w:pPr>
              <w:jc w:val="center"/>
              <w:rPr>
                <w:ins w:id="8655" w:author="user" w:date="2012-02-29T14:49:00Z"/>
                <w:rFonts w:ascii="Calibri" w:hAnsi="Calibri" w:cs="Calibri"/>
                <w:sz w:val="20"/>
                <w:szCs w:val="20"/>
                <w:lang w:bidi="ne-NP"/>
              </w:rPr>
            </w:pPr>
            <w:ins w:id="8656" w:author="user" w:date="2012-02-29T14:49:00Z">
              <w:r w:rsidRPr="00F65D4B">
                <w:rPr>
                  <w:rFonts w:ascii="Calibri" w:hAnsi="Calibri" w:cs="Calibri"/>
                  <w:sz w:val="20"/>
                  <w:szCs w:val="20"/>
                  <w:lang w:bidi="ne-NP"/>
                </w:rPr>
                <w:t>14</w:t>
              </w:r>
            </w:ins>
          </w:p>
        </w:tc>
        <w:tc>
          <w:tcPr>
            <w:tcW w:w="960" w:type="dxa"/>
            <w:tcBorders>
              <w:top w:val="single" w:sz="4" w:space="0" w:color="auto"/>
              <w:left w:val="single" w:sz="4" w:space="0" w:color="auto"/>
              <w:bottom w:val="single" w:sz="4" w:space="0" w:color="auto"/>
              <w:right w:val="single" w:sz="4" w:space="0" w:color="auto"/>
            </w:tcBorders>
            <w:shd w:val="clear" w:color="auto" w:fill="auto"/>
          </w:tcPr>
          <w:p w:rsidR="002B6273" w:rsidRPr="00F65D4B" w:rsidRDefault="002B6273" w:rsidP="0074335E">
            <w:pPr>
              <w:jc w:val="center"/>
              <w:rPr>
                <w:ins w:id="8657" w:author="user" w:date="2012-02-29T14:49:00Z"/>
                <w:rFonts w:ascii="Calibri" w:hAnsi="Calibri" w:cs="Calibri"/>
                <w:sz w:val="20"/>
                <w:szCs w:val="20"/>
                <w:lang w:bidi="ne-NP"/>
              </w:rPr>
            </w:pPr>
            <w:ins w:id="8658" w:author="user" w:date="2012-02-29T14:49:00Z">
              <w:r w:rsidRPr="00F65D4B">
                <w:rPr>
                  <w:rFonts w:ascii="Calibri" w:hAnsi="Calibri" w:cs="Calibri"/>
                  <w:sz w:val="20"/>
                  <w:szCs w:val="20"/>
                  <w:lang w:bidi="ne-NP"/>
                </w:rPr>
                <w:t>2.34</w:t>
              </w:r>
            </w:ins>
          </w:p>
        </w:tc>
        <w:tc>
          <w:tcPr>
            <w:tcW w:w="1120" w:type="dxa"/>
            <w:tcBorders>
              <w:top w:val="single" w:sz="4" w:space="0" w:color="auto"/>
              <w:left w:val="single" w:sz="4" w:space="0" w:color="auto"/>
              <w:bottom w:val="single" w:sz="4" w:space="0" w:color="auto"/>
              <w:right w:val="single" w:sz="4" w:space="0" w:color="auto"/>
            </w:tcBorders>
            <w:shd w:val="clear" w:color="auto" w:fill="auto"/>
          </w:tcPr>
          <w:p w:rsidR="002B6273" w:rsidRPr="00F65D4B" w:rsidRDefault="002B6273" w:rsidP="0074335E">
            <w:pPr>
              <w:jc w:val="center"/>
              <w:rPr>
                <w:ins w:id="8659" w:author="user" w:date="2012-02-29T14:49:00Z"/>
                <w:rFonts w:ascii="Calibri" w:hAnsi="Calibri" w:cs="Calibri"/>
                <w:sz w:val="20"/>
                <w:szCs w:val="20"/>
                <w:lang w:bidi="ne-NP"/>
              </w:rPr>
            </w:pPr>
            <w:ins w:id="8660" w:author="user" w:date="2012-02-29T14:49:00Z">
              <w:r w:rsidRPr="00F65D4B">
                <w:rPr>
                  <w:rFonts w:ascii="Calibri" w:hAnsi="Calibri" w:cs="Calibri"/>
                  <w:sz w:val="20"/>
                  <w:szCs w:val="20"/>
                  <w:lang w:bidi="ne-NP"/>
                </w:rPr>
                <w:t> -</w:t>
              </w:r>
            </w:ins>
          </w:p>
        </w:tc>
        <w:tc>
          <w:tcPr>
            <w:tcW w:w="860" w:type="dxa"/>
            <w:tcBorders>
              <w:top w:val="single" w:sz="4" w:space="0" w:color="auto"/>
              <w:left w:val="single" w:sz="4" w:space="0" w:color="auto"/>
              <w:bottom w:val="single" w:sz="4" w:space="0" w:color="auto"/>
              <w:right w:val="single" w:sz="4" w:space="0" w:color="auto"/>
            </w:tcBorders>
            <w:shd w:val="clear" w:color="auto" w:fill="auto"/>
          </w:tcPr>
          <w:p w:rsidR="002B6273" w:rsidRPr="00F65D4B" w:rsidRDefault="002B6273" w:rsidP="0074335E">
            <w:pPr>
              <w:jc w:val="center"/>
              <w:rPr>
                <w:ins w:id="8661" w:author="user" w:date="2012-02-29T14:49:00Z"/>
                <w:rFonts w:ascii="Calibri" w:hAnsi="Calibri" w:cs="Calibri"/>
                <w:sz w:val="20"/>
                <w:szCs w:val="20"/>
                <w:lang w:bidi="ne-NP"/>
              </w:rPr>
            </w:pPr>
            <w:ins w:id="8662" w:author="user" w:date="2012-02-29T14:49:00Z">
              <w:r w:rsidRPr="00F65D4B">
                <w:rPr>
                  <w:rFonts w:ascii="Calibri" w:hAnsi="Calibri" w:cs="Calibri"/>
                  <w:sz w:val="20"/>
                  <w:szCs w:val="20"/>
                  <w:lang w:bidi="ne-NP"/>
                </w:rPr>
                <w:t>0.6282</w:t>
              </w:r>
            </w:ins>
          </w:p>
        </w:tc>
        <w:tc>
          <w:tcPr>
            <w:tcW w:w="880" w:type="dxa"/>
            <w:tcBorders>
              <w:top w:val="single" w:sz="4" w:space="0" w:color="auto"/>
              <w:left w:val="single" w:sz="4" w:space="0" w:color="auto"/>
              <w:bottom w:val="single" w:sz="4" w:space="0" w:color="auto"/>
              <w:right w:val="single" w:sz="4" w:space="0" w:color="auto"/>
            </w:tcBorders>
            <w:shd w:val="clear" w:color="auto" w:fill="auto"/>
          </w:tcPr>
          <w:p w:rsidR="002B6273" w:rsidRPr="00F65D4B" w:rsidRDefault="002B6273" w:rsidP="0074335E">
            <w:pPr>
              <w:jc w:val="center"/>
              <w:rPr>
                <w:ins w:id="8663" w:author="user" w:date="2012-02-29T14:49:00Z"/>
                <w:rFonts w:ascii="Calibri" w:hAnsi="Calibri" w:cs="Calibri"/>
                <w:sz w:val="20"/>
                <w:szCs w:val="20"/>
                <w:lang w:bidi="ne-NP"/>
              </w:rPr>
            </w:pPr>
            <w:ins w:id="8664" w:author="user" w:date="2012-02-29T14:49:00Z">
              <w:r w:rsidRPr="00F65D4B">
                <w:rPr>
                  <w:rFonts w:ascii="Calibri" w:hAnsi="Calibri" w:cs="Calibri"/>
                  <w:sz w:val="20"/>
                  <w:szCs w:val="20"/>
                  <w:lang w:bidi="ne-NP"/>
                </w:rPr>
                <w:t>- </w:t>
              </w:r>
            </w:ins>
          </w:p>
        </w:tc>
        <w:tc>
          <w:tcPr>
            <w:tcW w:w="840" w:type="dxa"/>
            <w:tcBorders>
              <w:top w:val="single" w:sz="4" w:space="0" w:color="auto"/>
              <w:left w:val="single" w:sz="4" w:space="0" w:color="auto"/>
              <w:bottom w:val="single" w:sz="4" w:space="0" w:color="auto"/>
              <w:right w:val="single" w:sz="4" w:space="0" w:color="auto"/>
            </w:tcBorders>
            <w:shd w:val="clear" w:color="auto" w:fill="auto"/>
          </w:tcPr>
          <w:p w:rsidR="002B6273" w:rsidRPr="00F65D4B" w:rsidRDefault="002B6273" w:rsidP="0074335E">
            <w:pPr>
              <w:jc w:val="center"/>
              <w:rPr>
                <w:ins w:id="8665" w:author="user" w:date="2012-02-29T14:49:00Z"/>
                <w:rFonts w:ascii="Calibri" w:hAnsi="Calibri" w:cs="Calibri"/>
                <w:sz w:val="20"/>
                <w:szCs w:val="20"/>
                <w:lang w:bidi="ne-NP"/>
              </w:rPr>
            </w:pPr>
            <w:ins w:id="8666" w:author="user" w:date="2012-02-29T14:49:00Z">
              <w:r w:rsidRPr="00F65D4B">
                <w:rPr>
                  <w:rFonts w:ascii="Calibri" w:hAnsi="Calibri" w:cs="Calibri"/>
                  <w:sz w:val="20"/>
                  <w:szCs w:val="20"/>
                  <w:lang w:bidi="ne-NP"/>
                </w:rPr>
                <w:t>2.968</w:t>
              </w:r>
            </w:ins>
          </w:p>
        </w:tc>
        <w:tc>
          <w:tcPr>
            <w:tcW w:w="840" w:type="dxa"/>
            <w:tcBorders>
              <w:top w:val="single" w:sz="4" w:space="0" w:color="auto"/>
              <w:left w:val="single" w:sz="4" w:space="0" w:color="auto"/>
              <w:bottom w:val="single" w:sz="4" w:space="0" w:color="auto"/>
              <w:right w:val="single" w:sz="4" w:space="0" w:color="auto"/>
            </w:tcBorders>
            <w:shd w:val="clear" w:color="auto" w:fill="auto"/>
          </w:tcPr>
          <w:p w:rsidR="002B6273" w:rsidRPr="00F65D4B" w:rsidRDefault="002B6273" w:rsidP="0074335E">
            <w:pPr>
              <w:jc w:val="center"/>
              <w:rPr>
                <w:ins w:id="8667" w:author="user" w:date="2012-02-29T14:49:00Z"/>
                <w:rFonts w:ascii="Calibri" w:hAnsi="Calibri" w:cs="Calibri"/>
                <w:sz w:val="20"/>
                <w:szCs w:val="20"/>
                <w:lang w:bidi="ne-NP"/>
              </w:rPr>
            </w:pPr>
            <w:ins w:id="8668" w:author="user" w:date="2012-02-29T14:49:00Z">
              <w:r w:rsidRPr="00F65D4B">
                <w:rPr>
                  <w:rFonts w:ascii="Calibri" w:hAnsi="Calibri" w:cs="Calibri"/>
                  <w:sz w:val="20"/>
                  <w:szCs w:val="20"/>
                  <w:lang w:bidi="ne-NP"/>
                </w:rPr>
                <w:t>0.212</w:t>
              </w:r>
            </w:ins>
          </w:p>
        </w:tc>
      </w:tr>
      <w:tr w:rsidR="002B6273" w:rsidRPr="00F65D4B" w:rsidTr="0074335E">
        <w:trPr>
          <w:trHeight w:val="300"/>
          <w:ins w:id="8669" w:author="user" w:date="2012-02-29T14:49:00Z"/>
        </w:trPr>
        <w:tc>
          <w:tcPr>
            <w:tcW w:w="2420" w:type="dxa"/>
            <w:tcBorders>
              <w:top w:val="single" w:sz="4" w:space="0" w:color="auto"/>
              <w:left w:val="single" w:sz="4" w:space="0" w:color="auto"/>
              <w:bottom w:val="single" w:sz="4" w:space="0" w:color="auto"/>
              <w:right w:val="single" w:sz="4" w:space="0" w:color="auto"/>
            </w:tcBorders>
            <w:shd w:val="clear" w:color="auto" w:fill="auto"/>
          </w:tcPr>
          <w:p w:rsidR="002B6273" w:rsidRPr="00F65D4B" w:rsidRDefault="002B6273" w:rsidP="0074335E">
            <w:pPr>
              <w:jc w:val="both"/>
              <w:rPr>
                <w:ins w:id="8670" w:author="user" w:date="2012-02-29T14:49:00Z"/>
                <w:rFonts w:ascii="Calibri" w:hAnsi="Calibri" w:cs="Calibri"/>
                <w:sz w:val="20"/>
                <w:szCs w:val="20"/>
                <w:lang w:bidi="ne-NP"/>
              </w:rPr>
            </w:pPr>
            <w:ins w:id="8671" w:author="user" w:date="2012-02-29T14:49:00Z">
              <w:r w:rsidRPr="00F65D4B">
                <w:rPr>
                  <w:rFonts w:ascii="Calibri" w:hAnsi="Calibri" w:cs="Calibri"/>
                  <w:sz w:val="20"/>
                  <w:szCs w:val="20"/>
                  <w:lang w:bidi="ne-NP"/>
                </w:rPr>
                <w:t>Shaktikhor</w:t>
              </w:r>
            </w:ins>
          </w:p>
        </w:tc>
        <w:tc>
          <w:tcPr>
            <w:tcW w:w="920" w:type="dxa"/>
            <w:tcBorders>
              <w:top w:val="single" w:sz="4" w:space="0" w:color="auto"/>
              <w:left w:val="nil"/>
              <w:bottom w:val="single" w:sz="4" w:space="0" w:color="auto"/>
              <w:right w:val="single" w:sz="4" w:space="0" w:color="auto"/>
            </w:tcBorders>
            <w:shd w:val="clear" w:color="auto" w:fill="auto"/>
          </w:tcPr>
          <w:p w:rsidR="002B6273" w:rsidRPr="00F65D4B" w:rsidRDefault="002B6273" w:rsidP="0074335E">
            <w:pPr>
              <w:jc w:val="center"/>
              <w:rPr>
                <w:ins w:id="8672" w:author="user" w:date="2012-02-29T14:49:00Z"/>
                <w:rFonts w:ascii="Calibri" w:hAnsi="Calibri" w:cs="Calibri"/>
                <w:sz w:val="20"/>
                <w:szCs w:val="20"/>
                <w:lang w:bidi="ne-NP"/>
              </w:rPr>
            </w:pPr>
            <w:ins w:id="8673" w:author="user" w:date="2012-02-29T14:49:00Z">
              <w:r w:rsidRPr="00F65D4B">
                <w:rPr>
                  <w:rFonts w:ascii="Calibri" w:hAnsi="Calibri" w:cs="Calibri"/>
                  <w:sz w:val="20"/>
                  <w:szCs w:val="20"/>
                  <w:lang w:bidi="ne-NP"/>
                </w:rPr>
                <w:t>4</w:t>
              </w:r>
            </w:ins>
          </w:p>
        </w:tc>
        <w:tc>
          <w:tcPr>
            <w:tcW w:w="960" w:type="dxa"/>
            <w:tcBorders>
              <w:top w:val="single" w:sz="4" w:space="0" w:color="auto"/>
              <w:left w:val="nil"/>
              <w:bottom w:val="single" w:sz="4" w:space="0" w:color="auto"/>
              <w:right w:val="single" w:sz="4" w:space="0" w:color="auto"/>
            </w:tcBorders>
            <w:shd w:val="clear" w:color="auto" w:fill="auto"/>
          </w:tcPr>
          <w:p w:rsidR="002B6273" w:rsidRPr="00F65D4B" w:rsidRDefault="002B6273" w:rsidP="0074335E">
            <w:pPr>
              <w:jc w:val="center"/>
              <w:rPr>
                <w:ins w:id="8674" w:author="user" w:date="2012-02-29T14:49:00Z"/>
                <w:rFonts w:ascii="Calibri" w:hAnsi="Calibri" w:cs="Calibri"/>
                <w:sz w:val="20"/>
                <w:szCs w:val="20"/>
                <w:lang w:bidi="ne-NP"/>
              </w:rPr>
            </w:pPr>
            <w:ins w:id="8675" w:author="user" w:date="2012-02-29T14:49:00Z">
              <w:r w:rsidRPr="00F65D4B">
                <w:rPr>
                  <w:rFonts w:ascii="Calibri" w:hAnsi="Calibri" w:cs="Calibri"/>
                  <w:sz w:val="20"/>
                  <w:szCs w:val="20"/>
                  <w:lang w:bidi="ne-NP"/>
                </w:rPr>
                <w:t>4.1654</w:t>
              </w:r>
            </w:ins>
          </w:p>
        </w:tc>
        <w:tc>
          <w:tcPr>
            <w:tcW w:w="1120" w:type="dxa"/>
            <w:tcBorders>
              <w:top w:val="single" w:sz="4" w:space="0" w:color="auto"/>
              <w:left w:val="nil"/>
              <w:bottom w:val="single" w:sz="4" w:space="0" w:color="auto"/>
              <w:right w:val="single" w:sz="4" w:space="0" w:color="auto"/>
            </w:tcBorders>
            <w:shd w:val="clear" w:color="auto" w:fill="auto"/>
          </w:tcPr>
          <w:p w:rsidR="002B6273" w:rsidRPr="00F65D4B" w:rsidRDefault="002B6273" w:rsidP="0074335E">
            <w:pPr>
              <w:jc w:val="center"/>
              <w:rPr>
                <w:ins w:id="8676" w:author="user" w:date="2012-02-29T14:49:00Z"/>
                <w:rFonts w:ascii="Calibri" w:hAnsi="Calibri" w:cs="Calibri"/>
                <w:sz w:val="20"/>
                <w:szCs w:val="20"/>
                <w:lang w:bidi="ne-NP"/>
              </w:rPr>
            </w:pPr>
            <w:ins w:id="8677" w:author="user" w:date="2012-02-29T14:49:00Z">
              <w:r w:rsidRPr="00F65D4B">
                <w:rPr>
                  <w:rFonts w:ascii="Calibri" w:hAnsi="Calibri" w:cs="Calibri"/>
                  <w:sz w:val="20"/>
                  <w:szCs w:val="20"/>
                  <w:lang w:bidi="ne-NP"/>
                </w:rPr>
                <w:t> -</w:t>
              </w:r>
            </w:ins>
          </w:p>
        </w:tc>
        <w:tc>
          <w:tcPr>
            <w:tcW w:w="860" w:type="dxa"/>
            <w:tcBorders>
              <w:top w:val="single" w:sz="4" w:space="0" w:color="auto"/>
              <w:left w:val="nil"/>
              <w:bottom w:val="single" w:sz="4" w:space="0" w:color="auto"/>
              <w:right w:val="single" w:sz="4" w:space="0" w:color="auto"/>
            </w:tcBorders>
            <w:shd w:val="clear" w:color="auto" w:fill="auto"/>
          </w:tcPr>
          <w:p w:rsidR="002B6273" w:rsidRPr="00F65D4B" w:rsidRDefault="002B6273" w:rsidP="0074335E">
            <w:pPr>
              <w:jc w:val="center"/>
              <w:rPr>
                <w:ins w:id="8678" w:author="user" w:date="2012-02-29T14:49:00Z"/>
                <w:rFonts w:ascii="Calibri" w:hAnsi="Calibri" w:cs="Calibri"/>
                <w:sz w:val="20"/>
                <w:szCs w:val="20"/>
                <w:lang w:bidi="ne-NP"/>
              </w:rPr>
            </w:pPr>
            <w:ins w:id="8679" w:author="user" w:date="2012-02-29T14:49:00Z">
              <w:r w:rsidRPr="00F65D4B">
                <w:rPr>
                  <w:rFonts w:ascii="Calibri" w:hAnsi="Calibri" w:cs="Calibri"/>
                  <w:sz w:val="20"/>
                  <w:szCs w:val="20"/>
                  <w:lang w:bidi="ne-NP"/>
                </w:rPr>
                <w:t>0.1185</w:t>
              </w:r>
            </w:ins>
          </w:p>
        </w:tc>
        <w:tc>
          <w:tcPr>
            <w:tcW w:w="880" w:type="dxa"/>
            <w:tcBorders>
              <w:top w:val="single" w:sz="4" w:space="0" w:color="auto"/>
              <w:left w:val="nil"/>
              <w:bottom w:val="single" w:sz="4" w:space="0" w:color="auto"/>
              <w:right w:val="single" w:sz="4" w:space="0" w:color="auto"/>
            </w:tcBorders>
            <w:shd w:val="clear" w:color="auto" w:fill="auto"/>
          </w:tcPr>
          <w:p w:rsidR="002B6273" w:rsidRPr="00F65D4B" w:rsidRDefault="002B6273" w:rsidP="0074335E">
            <w:pPr>
              <w:jc w:val="center"/>
              <w:rPr>
                <w:ins w:id="8680" w:author="user" w:date="2012-02-29T14:49:00Z"/>
                <w:rFonts w:ascii="Calibri" w:hAnsi="Calibri" w:cs="Calibri"/>
                <w:sz w:val="20"/>
                <w:szCs w:val="20"/>
                <w:lang w:bidi="ne-NP"/>
              </w:rPr>
            </w:pPr>
            <w:ins w:id="8681" w:author="user" w:date="2012-02-29T14:49:00Z">
              <w:r w:rsidRPr="00F65D4B">
                <w:rPr>
                  <w:rFonts w:ascii="Calibri" w:hAnsi="Calibri" w:cs="Calibri"/>
                  <w:sz w:val="20"/>
                  <w:szCs w:val="20"/>
                  <w:lang w:bidi="ne-NP"/>
                </w:rPr>
                <w:t>-</w:t>
              </w:r>
            </w:ins>
          </w:p>
        </w:tc>
        <w:tc>
          <w:tcPr>
            <w:tcW w:w="840" w:type="dxa"/>
            <w:tcBorders>
              <w:top w:val="single" w:sz="4" w:space="0" w:color="auto"/>
              <w:left w:val="nil"/>
              <w:bottom w:val="single" w:sz="4" w:space="0" w:color="auto"/>
              <w:right w:val="single" w:sz="4" w:space="0" w:color="auto"/>
            </w:tcBorders>
            <w:shd w:val="clear" w:color="auto" w:fill="auto"/>
          </w:tcPr>
          <w:p w:rsidR="002B6273" w:rsidRPr="00F65D4B" w:rsidRDefault="002B6273" w:rsidP="0074335E">
            <w:pPr>
              <w:jc w:val="center"/>
              <w:rPr>
                <w:ins w:id="8682" w:author="user" w:date="2012-02-29T14:49:00Z"/>
                <w:rFonts w:ascii="Calibri" w:hAnsi="Calibri" w:cs="Calibri"/>
                <w:sz w:val="20"/>
                <w:szCs w:val="20"/>
                <w:lang w:bidi="ne-NP"/>
              </w:rPr>
            </w:pPr>
            <w:ins w:id="8683" w:author="user" w:date="2012-02-29T14:49:00Z">
              <w:r w:rsidRPr="00F65D4B">
                <w:rPr>
                  <w:rFonts w:ascii="Calibri" w:hAnsi="Calibri" w:cs="Calibri"/>
                  <w:sz w:val="20"/>
                  <w:szCs w:val="20"/>
                  <w:lang w:bidi="ne-NP"/>
                </w:rPr>
                <w:t>4.284</w:t>
              </w:r>
            </w:ins>
          </w:p>
        </w:tc>
        <w:tc>
          <w:tcPr>
            <w:tcW w:w="840" w:type="dxa"/>
            <w:tcBorders>
              <w:top w:val="single" w:sz="4" w:space="0" w:color="auto"/>
              <w:left w:val="nil"/>
              <w:bottom w:val="single" w:sz="4" w:space="0" w:color="auto"/>
              <w:right w:val="single" w:sz="4" w:space="0" w:color="auto"/>
            </w:tcBorders>
            <w:shd w:val="clear" w:color="auto" w:fill="auto"/>
          </w:tcPr>
          <w:p w:rsidR="002B6273" w:rsidRPr="00F65D4B" w:rsidRDefault="002B6273" w:rsidP="0074335E">
            <w:pPr>
              <w:jc w:val="center"/>
              <w:rPr>
                <w:ins w:id="8684" w:author="user" w:date="2012-02-29T14:49:00Z"/>
                <w:rFonts w:ascii="Calibri" w:hAnsi="Calibri" w:cs="Calibri"/>
                <w:sz w:val="20"/>
                <w:szCs w:val="20"/>
                <w:lang w:bidi="ne-NP"/>
              </w:rPr>
            </w:pPr>
            <w:ins w:id="8685" w:author="user" w:date="2012-02-29T14:49:00Z">
              <w:r w:rsidRPr="00F65D4B">
                <w:rPr>
                  <w:rFonts w:ascii="Calibri" w:hAnsi="Calibri" w:cs="Calibri"/>
                  <w:sz w:val="20"/>
                  <w:szCs w:val="20"/>
                  <w:lang w:bidi="ne-NP"/>
                </w:rPr>
                <w:t>1.071</w:t>
              </w:r>
            </w:ins>
          </w:p>
        </w:tc>
      </w:tr>
      <w:tr w:rsidR="002B6273" w:rsidRPr="00F65D4B" w:rsidTr="0074335E">
        <w:trPr>
          <w:trHeight w:val="300"/>
          <w:ins w:id="8686" w:author="user" w:date="2012-02-29T14:49:00Z"/>
        </w:trPr>
        <w:tc>
          <w:tcPr>
            <w:tcW w:w="2420" w:type="dxa"/>
            <w:tcBorders>
              <w:top w:val="nil"/>
              <w:left w:val="single" w:sz="4" w:space="0" w:color="auto"/>
              <w:bottom w:val="single" w:sz="4" w:space="0" w:color="auto"/>
              <w:right w:val="single" w:sz="4" w:space="0" w:color="auto"/>
            </w:tcBorders>
            <w:shd w:val="clear" w:color="auto" w:fill="auto"/>
          </w:tcPr>
          <w:p w:rsidR="002B6273" w:rsidRPr="00F65D4B" w:rsidRDefault="002B6273" w:rsidP="0074335E">
            <w:pPr>
              <w:jc w:val="both"/>
              <w:rPr>
                <w:ins w:id="8687" w:author="user" w:date="2012-02-29T14:49:00Z"/>
                <w:rFonts w:ascii="Calibri" w:hAnsi="Calibri" w:cs="Calibri"/>
                <w:sz w:val="20"/>
                <w:szCs w:val="20"/>
                <w:lang w:bidi="ne-NP"/>
              </w:rPr>
            </w:pPr>
            <w:ins w:id="8688" w:author="user" w:date="2012-02-29T14:49:00Z">
              <w:r w:rsidRPr="00F65D4B">
                <w:rPr>
                  <w:rFonts w:ascii="Calibri" w:hAnsi="Calibri" w:cs="Calibri"/>
                  <w:sz w:val="20"/>
                  <w:szCs w:val="20"/>
                  <w:lang w:bidi="ne-NP"/>
                </w:rPr>
                <w:t>Total</w:t>
              </w:r>
            </w:ins>
          </w:p>
        </w:tc>
        <w:tc>
          <w:tcPr>
            <w:tcW w:w="920" w:type="dxa"/>
            <w:tcBorders>
              <w:top w:val="nil"/>
              <w:left w:val="nil"/>
              <w:bottom w:val="single" w:sz="4" w:space="0" w:color="auto"/>
              <w:right w:val="single" w:sz="4" w:space="0" w:color="auto"/>
            </w:tcBorders>
            <w:shd w:val="clear" w:color="auto" w:fill="auto"/>
          </w:tcPr>
          <w:p w:rsidR="002B6273" w:rsidRPr="00F65D4B" w:rsidRDefault="002B6273" w:rsidP="0074335E">
            <w:pPr>
              <w:jc w:val="center"/>
              <w:rPr>
                <w:ins w:id="8689" w:author="user" w:date="2012-02-29T14:49:00Z"/>
                <w:rFonts w:ascii="Calibri" w:hAnsi="Calibri" w:cs="Calibri"/>
                <w:sz w:val="20"/>
                <w:szCs w:val="20"/>
                <w:lang w:bidi="ne-NP"/>
              </w:rPr>
            </w:pPr>
            <w:ins w:id="8690" w:author="user" w:date="2012-02-29T14:49:00Z">
              <w:r w:rsidRPr="00F65D4B">
                <w:rPr>
                  <w:rFonts w:ascii="Calibri" w:hAnsi="Calibri" w:cs="Calibri"/>
                  <w:sz w:val="20"/>
                  <w:szCs w:val="20"/>
                  <w:lang w:bidi="ne-NP"/>
                </w:rPr>
                <w:t>147</w:t>
              </w:r>
            </w:ins>
          </w:p>
        </w:tc>
        <w:tc>
          <w:tcPr>
            <w:tcW w:w="960" w:type="dxa"/>
            <w:tcBorders>
              <w:top w:val="nil"/>
              <w:left w:val="nil"/>
              <w:bottom w:val="single" w:sz="4" w:space="0" w:color="auto"/>
              <w:right w:val="single" w:sz="4" w:space="0" w:color="auto"/>
            </w:tcBorders>
            <w:shd w:val="clear" w:color="auto" w:fill="auto"/>
          </w:tcPr>
          <w:p w:rsidR="002B6273" w:rsidRPr="00F65D4B" w:rsidRDefault="002B6273" w:rsidP="0074335E">
            <w:pPr>
              <w:jc w:val="center"/>
              <w:rPr>
                <w:ins w:id="8691" w:author="user" w:date="2012-02-29T14:49:00Z"/>
                <w:rFonts w:ascii="Calibri" w:hAnsi="Calibri" w:cs="Calibri"/>
                <w:sz w:val="20"/>
                <w:szCs w:val="20"/>
                <w:lang w:bidi="ne-NP"/>
              </w:rPr>
            </w:pPr>
            <w:ins w:id="8692" w:author="user" w:date="2012-02-29T14:49:00Z">
              <w:r w:rsidRPr="00F65D4B">
                <w:rPr>
                  <w:rFonts w:ascii="Calibri" w:hAnsi="Calibri" w:cs="Calibri"/>
                  <w:sz w:val="20"/>
                  <w:szCs w:val="20"/>
                  <w:lang w:bidi="ne-NP"/>
                </w:rPr>
                <w:t>23.77</w:t>
              </w:r>
            </w:ins>
          </w:p>
        </w:tc>
        <w:tc>
          <w:tcPr>
            <w:tcW w:w="1120" w:type="dxa"/>
            <w:tcBorders>
              <w:top w:val="nil"/>
              <w:left w:val="nil"/>
              <w:bottom w:val="single" w:sz="4" w:space="0" w:color="auto"/>
              <w:right w:val="single" w:sz="4" w:space="0" w:color="auto"/>
            </w:tcBorders>
            <w:shd w:val="clear" w:color="auto" w:fill="auto"/>
          </w:tcPr>
          <w:p w:rsidR="002B6273" w:rsidRPr="00F65D4B" w:rsidRDefault="002B6273" w:rsidP="0074335E">
            <w:pPr>
              <w:jc w:val="center"/>
              <w:rPr>
                <w:ins w:id="8693" w:author="user" w:date="2012-02-29T14:49:00Z"/>
                <w:rFonts w:ascii="Calibri" w:hAnsi="Calibri" w:cs="Calibri"/>
                <w:sz w:val="20"/>
                <w:szCs w:val="20"/>
                <w:lang w:bidi="ne-NP"/>
              </w:rPr>
            </w:pPr>
            <w:ins w:id="8694" w:author="user" w:date="2012-02-29T14:49:00Z">
              <w:r w:rsidRPr="00F65D4B">
                <w:rPr>
                  <w:rFonts w:ascii="Calibri" w:hAnsi="Calibri" w:cs="Calibri"/>
                  <w:sz w:val="20"/>
                  <w:szCs w:val="20"/>
                  <w:lang w:bidi="ne-NP"/>
                </w:rPr>
                <w:t>8.97</w:t>
              </w:r>
            </w:ins>
          </w:p>
        </w:tc>
        <w:tc>
          <w:tcPr>
            <w:tcW w:w="860" w:type="dxa"/>
            <w:tcBorders>
              <w:top w:val="nil"/>
              <w:left w:val="nil"/>
              <w:bottom w:val="single" w:sz="4" w:space="0" w:color="auto"/>
              <w:right w:val="single" w:sz="4" w:space="0" w:color="auto"/>
            </w:tcBorders>
            <w:shd w:val="clear" w:color="auto" w:fill="auto"/>
          </w:tcPr>
          <w:p w:rsidR="002B6273" w:rsidRPr="00F65D4B" w:rsidRDefault="002B6273" w:rsidP="0074335E">
            <w:pPr>
              <w:jc w:val="center"/>
              <w:rPr>
                <w:ins w:id="8695" w:author="user" w:date="2012-02-29T14:49:00Z"/>
                <w:rFonts w:ascii="Calibri" w:hAnsi="Calibri" w:cs="Calibri"/>
                <w:sz w:val="20"/>
                <w:szCs w:val="20"/>
                <w:lang w:bidi="ne-NP"/>
              </w:rPr>
            </w:pPr>
            <w:ins w:id="8696" w:author="user" w:date="2012-02-29T14:49:00Z">
              <w:r w:rsidRPr="00F65D4B">
                <w:rPr>
                  <w:rFonts w:ascii="Calibri" w:hAnsi="Calibri" w:cs="Calibri"/>
                  <w:sz w:val="20"/>
                  <w:szCs w:val="20"/>
                  <w:lang w:bidi="ne-NP"/>
                </w:rPr>
                <w:t>19.05</w:t>
              </w:r>
            </w:ins>
          </w:p>
        </w:tc>
        <w:tc>
          <w:tcPr>
            <w:tcW w:w="880" w:type="dxa"/>
            <w:tcBorders>
              <w:top w:val="nil"/>
              <w:left w:val="nil"/>
              <w:bottom w:val="single" w:sz="4" w:space="0" w:color="auto"/>
              <w:right w:val="single" w:sz="4" w:space="0" w:color="auto"/>
            </w:tcBorders>
            <w:shd w:val="clear" w:color="auto" w:fill="auto"/>
          </w:tcPr>
          <w:p w:rsidR="002B6273" w:rsidRPr="00F65D4B" w:rsidRDefault="002B6273" w:rsidP="0074335E">
            <w:pPr>
              <w:jc w:val="center"/>
              <w:rPr>
                <w:ins w:id="8697" w:author="user" w:date="2012-02-29T14:49:00Z"/>
                <w:rFonts w:ascii="Calibri" w:hAnsi="Calibri" w:cs="Calibri"/>
                <w:sz w:val="20"/>
                <w:szCs w:val="20"/>
                <w:lang w:bidi="ne-NP"/>
              </w:rPr>
            </w:pPr>
            <w:ins w:id="8698" w:author="user" w:date="2012-02-29T14:49:00Z">
              <w:r w:rsidRPr="00F65D4B">
                <w:rPr>
                  <w:rFonts w:ascii="Calibri" w:hAnsi="Calibri" w:cs="Calibri"/>
                  <w:sz w:val="20"/>
                  <w:szCs w:val="20"/>
                  <w:lang w:bidi="ne-NP"/>
                </w:rPr>
                <w:t>1.01</w:t>
              </w:r>
            </w:ins>
          </w:p>
        </w:tc>
        <w:tc>
          <w:tcPr>
            <w:tcW w:w="840" w:type="dxa"/>
            <w:tcBorders>
              <w:top w:val="nil"/>
              <w:left w:val="nil"/>
              <w:bottom w:val="single" w:sz="4" w:space="0" w:color="auto"/>
              <w:right w:val="single" w:sz="4" w:space="0" w:color="auto"/>
            </w:tcBorders>
            <w:shd w:val="clear" w:color="auto" w:fill="auto"/>
          </w:tcPr>
          <w:p w:rsidR="002B6273" w:rsidRPr="00F65D4B" w:rsidRDefault="002B6273" w:rsidP="0074335E">
            <w:pPr>
              <w:jc w:val="center"/>
              <w:rPr>
                <w:ins w:id="8699" w:author="user" w:date="2012-02-29T14:49:00Z"/>
                <w:rFonts w:ascii="Calibri" w:hAnsi="Calibri" w:cs="Calibri"/>
                <w:sz w:val="20"/>
                <w:szCs w:val="20"/>
                <w:lang w:bidi="ne-NP"/>
              </w:rPr>
            </w:pPr>
            <w:ins w:id="8700" w:author="user" w:date="2012-02-29T14:49:00Z">
              <w:r w:rsidRPr="00F65D4B">
                <w:rPr>
                  <w:rFonts w:ascii="Calibri" w:hAnsi="Calibri" w:cs="Calibri"/>
                  <w:sz w:val="20"/>
                  <w:szCs w:val="20"/>
                  <w:lang w:bidi="ne-NP"/>
                </w:rPr>
                <w:t>52.80</w:t>
              </w:r>
            </w:ins>
          </w:p>
        </w:tc>
        <w:tc>
          <w:tcPr>
            <w:tcW w:w="840" w:type="dxa"/>
            <w:tcBorders>
              <w:top w:val="nil"/>
              <w:left w:val="nil"/>
              <w:bottom w:val="single" w:sz="4" w:space="0" w:color="auto"/>
              <w:right w:val="single" w:sz="4" w:space="0" w:color="auto"/>
            </w:tcBorders>
            <w:shd w:val="clear" w:color="auto" w:fill="auto"/>
          </w:tcPr>
          <w:p w:rsidR="002B6273" w:rsidRPr="00F65D4B" w:rsidRDefault="002B6273" w:rsidP="0074335E">
            <w:pPr>
              <w:jc w:val="center"/>
              <w:rPr>
                <w:ins w:id="8701" w:author="user" w:date="2012-02-29T14:49:00Z"/>
                <w:rFonts w:ascii="Calibri" w:hAnsi="Calibri" w:cs="Calibri"/>
                <w:sz w:val="20"/>
                <w:szCs w:val="20"/>
                <w:lang w:bidi="ne-NP"/>
              </w:rPr>
            </w:pPr>
            <w:ins w:id="8702" w:author="user" w:date="2012-02-29T14:49:00Z">
              <w:r w:rsidRPr="00F65D4B">
                <w:rPr>
                  <w:rFonts w:ascii="Calibri" w:hAnsi="Calibri" w:cs="Calibri"/>
                  <w:sz w:val="20"/>
                  <w:szCs w:val="20"/>
                  <w:lang w:bidi="ne-NP"/>
                </w:rPr>
                <w:t>3.67</w:t>
              </w:r>
            </w:ins>
          </w:p>
        </w:tc>
      </w:tr>
      <w:tr w:rsidR="002B6273" w:rsidRPr="00F65D4B" w:rsidTr="0074335E">
        <w:trPr>
          <w:trHeight w:val="300"/>
          <w:ins w:id="8703" w:author="user" w:date="2012-02-29T14:49:00Z"/>
        </w:trPr>
        <w:tc>
          <w:tcPr>
            <w:tcW w:w="2420" w:type="dxa"/>
            <w:tcBorders>
              <w:top w:val="nil"/>
              <w:left w:val="single" w:sz="4" w:space="0" w:color="auto"/>
              <w:bottom w:val="single" w:sz="4" w:space="0" w:color="auto"/>
              <w:right w:val="single" w:sz="4" w:space="0" w:color="auto"/>
            </w:tcBorders>
            <w:shd w:val="clear" w:color="auto" w:fill="auto"/>
          </w:tcPr>
          <w:p w:rsidR="002B6273" w:rsidRPr="00F65D4B" w:rsidRDefault="002B6273" w:rsidP="0074335E">
            <w:pPr>
              <w:jc w:val="both"/>
              <w:rPr>
                <w:ins w:id="8704" w:author="user" w:date="2012-02-29T14:49:00Z"/>
                <w:rFonts w:ascii="Calibri" w:hAnsi="Calibri" w:cs="Calibri"/>
                <w:b/>
                <w:bCs/>
                <w:sz w:val="20"/>
                <w:szCs w:val="20"/>
                <w:lang w:bidi="ne-NP"/>
              </w:rPr>
            </w:pPr>
            <w:ins w:id="8705" w:author="user" w:date="2012-02-29T14:49:00Z">
              <w:r w:rsidRPr="00F65D4B">
                <w:rPr>
                  <w:rFonts w:ascii="Calibri" w:hAnsi="Calibri" w:cs="Calibri"/>
                  <w:b/>
                  <w:bCs/>
                  <w:sz w:val="20"/>
                  <w:szCs w:val="20"/>
                  <w:lang w:bidi="ne-NP"/>
                </w:rPr>
                <w:t>Average</w:t>
              </w:r>
            </w:ins>
          </w:p>
        </w:tc>
        <w:tc>
          <w:tcPr>
            <w:tcW w:w="920" w:type="dxa"/>
            <w:tcBorders>
              <w:top w:val="nil"/>
              <w:left w:val="nil"/>
              <w:bottom w:val="single" w:sz="4" w:space="0" w:color="auto"/>
              <w:right w:val="single" w:sz="4" w:space="0" w:color="auto"/>
            </w:tcBorders>
            <w:shd w:val="clear" w:color="auto" w:fill="auto"/>
            <w:noWrap/>
            <w:vAlign w:val="bottom"/>
          </w:tcPr>
          <w:p w:rsidR="002B6273" w:rsidRPr="00F65D4B" w:rsidRDefault="002B6273" w:rsidP="0074335E">
            <w:pPr>
              <w:jc w:val="center"/>
              <w:rPr>
                <w:ins w:id="8706" w:author="user" w:date="2012-02-29T14:49:00Z"/>
                <w:rFonts w:ascii="Calibri" w:hAnsi="Calibri" w:cs="Calibri"/>
                <w:b/>
                <w:bCs/>
                <w:sz w:val="20"/>
                <w:szCs w:val="20"/>
                <w:lang w:bidi="ne-NP"/>
              </w:rPr>
            </w:pPr>
            <w:ins w:id="8707" w:author="user" w:date="2012-02-29T14:49:00Z">
              <w:r w:rsidRPr="00F65D4B">
                <w:rPr>
                  <w:rFonts w:ascii="Calibri" w:hAnsi="Calibri" w:cs="Calibri"/>
                  <w:b/>
                  <w:bCs/>
                  <w:sz w:val="20"/>
                  <w:szCs w:val="20"/>
                  <w:lang w:bidi="ne-NP"/>
                </w:rPr>
                <w:t> -</w:t>
              </w:r>
            </w:ins>
          </w:p>
        </w:tc>
        <w:tc>
          <w:tcPr>
            <w:tcW w:w="960" w:type="dxa"/>
            <w:tcBorders>
              <w:top w:val="nil"/>
              <w:left w:val="nil"/>
              <w:bottom w:val="single" w:sz="4" w:space="0" w:color="auto"/>
              <w:right w:val="single" w:sz="4" w:space="0" w:color="auto"/>
            </w:tcBorders>
            <w:shd w:val="clear" w:color="auto" w:fill="auto"/>
            <w:noWrap/>
            <w:vAlign w:val="bottom"/>
          </w:tcPr>
          <w:p w:rsidR="002B6273" w:rsidRPr="00F65D4B" w:rsidRDefault="002B6273" w:rsidP="0074335E">
            <w:pPr>
              <w:jc w:val="center"/>
              <w:rPr>
                <w:ins w:id="8708" w:author="user" w:date="2012-02-29T14:49:00Z"/>
                <w:rFonts w:ascii="Calibri" w:hAnsi="Calibri" w:cs="Calibri"/>
                <w:b/>
                <w:bCs/>
                <w:sz w:val="20"/>
                <w:szCs w:val="20"/>
                <w:lang w:bidi="ne-NP"/>
              </w:rPr>
            </w:pPr>
            <w:ins w:id="8709" w:author="user" w:date="2012-02-29T14:49:00Z">
              <w:r w:rsidRPr="00F65D4B">
                <w:rPr>
                  <w:rFonts w:ascii="Calibri" w:hAnsi="Calibri" w:cs="Calibri"/>
                  <w:b/>
                  <w:bCs/>
                  <w:sz w:val="20"/>
                  <w:szCs w:val="20"/>
                  <w:lang w:bidi="ne-NP"/>
                </w:rPr>
                <w:t>0.16</w:t>
              </w:r>
            </w:ins>
          </w:p>
        </w:tc>
        <w:tc>
          <w:tcPr>
            <w:tcW w:w="1120" w:type="dxa"/>
            <w:tcBorders>
              <w:top w:val="nil"/>
              <w:left w:val="nil"/>
              <w:bottom w:val="single" w:sz="4" w:space="0" w:color="auto"/>
              <w:right w:val="single" w:sz="4" w:space="0" w:color="auto"/>
            </w:tcBorders>
            <w:shd w:val="clear" w:color="auto" w:fill="auto"/>
            <w:noWrap/>
            <w:vAlign w:val="bottom"/>
          </w:tcPr>
          <w:p w:rsidR="002B6273" w:rsidRPr="00F65D4B" w:rsidRDefault="002B6273" w:rsidP="0074335E">
            <w:pPr>
              <w:jc w:val="center"/>
              <w:rPr>
                <w:ins w:id="8710" w:author="user" w:date="2012-02-29T14:49:00Z"/>
                <w:rFonts w:ascii="Calibri" w:hAnsi="Calibri" w:cs="Calibri"/>
                <w:b/>
                <w:bCs/>
                <w:sz w:val="20"/>
                <w:szCs w:val="20"/>
                <w:lang w:bidi="ne-NP"/>
              </w:rPr>
            </w:pPr>
            <w:ins w:id="8711" w:author="user" w:date="2012-02-29T14:49:00Z">
              <w:r w:rsidRPr="00F65D4B">
                <w:rPr>
                  <w:rFonts w:ascii="Calibri" w:hAnsi="Calibri" w:cs="Calibri"/>
                  <w:b/>
                  <w:bCs/>
                  <w:sz w:val="20"/>
                  <w:szCs w:val="20"/>
                  <w:lang w:bidi="ne-NP"/>
                </w:rPr>
                <w:t>0.06</w:t>
              </w:r>
            </w:ins>
          </w:p>
        </w:tc>
        <w:tc>
          <w:tcPr>
            <w:tcW w:w="860" w:type="dxa"/>
            <w:tcBorders>
              <w:top w:val="nil"/>
              <w:left w:val="nil"/>
              <w:bottom w:val="single" w:sz="4" w:space="0" w:color="auto"/>
              <w:right w:val="single" w:sz="4" w:space="0" w:color="auto"/>
            </w:tcBorders>
            <w:shd w:val="clear" w:color="auto" w:fill="auto"/>
            <w:noWrap/>
            <w:vAlign w:val="bottom"/>
          </w:tcPr>
          <w:p w:rsidR="002B6273" w:rsidRPr="00F65D4B" w:rsidRDefault="002B6273" w:rsidP="0074335E">
            <w:pPr>
              <w:jc w:val="center"/>
              <w:rPr>
                <w:ins w:id="8712" w:author="user" w:date="2012-02-29T14:49:00Z"/>
                <w:rFonts w:ascii="Calibri" w:hAnsi="Calibri" w:cs="Calibri"/>
                <w:b/>
                <w:bCs/>
                <w:sz w:val="20"/>
                <w:szCs w:val="20"/>
                <w:lang w:bidi="ne-NP"/>
              </w:rPr>
            </w:pPr>
            <w:ins w:id="8713" w:author="user" w:date="2012-02-29T14:49:00Z">
              <w:r w:rsidRPr="00F65D4B">
                <w:rPr>
                  <w:rFonts w:ascii="Calibri" w:hAnsi="Calibri" w:cs="Calibri"/>
                  <w:b/>
                  <w:bCs/>
                  <w:sz w:val="20"/>
                  <w:szCs w:val="20"/>
                  <w:lang w:bidi="ne-NP"/>
                </w:rPr>
                <w:t>0.13</w:t>
              </w:r>
            </w:ins>
          </w:p>
        </w:tc>
        <w:tc>
          <w:tcPr>
            <w:tcW w:w="880" w:type="dxa"/>
            <w:tcBorders>
              <w:top w:val="nil"/>
              <w:left w:val="nil"/>
              <w:bottom w:val="single" w:sz="4" w:space="0" w:color="auto"/>
              <w:right w:val="single" w:sz="4" w:space="0" w:color="auto"/>
            </w:tcBorders>
            <w:shd w:val="clear" w:color="auto" w:fill="auto"/>
            <w:noWrap/>
            <w:vAlign w:val="bottom"/>
          </w:tcPr>
          <w:p w:rsidR="002B6273" w:rsidRPr="00F65D4B" w:rsidRDefault="002B6273" w:rsidP="0074335E">
            <w:pPr>
              <w:jc w:val="center"/>
              <w:rPr>
                <w:ins w:id="8714" w:author="user" w:date="2012-02-29T14:49:00Z"/>
                <w:rFonts w:ascii="Calibri" w:hAnsi="Calibri" w:cs="Calibri"/>
                <w:b/>
                <w:bCs/>
                <w:sz w:val="20"/>
                <w:szCs w:val="20"/>
                <w:lang w:bidi="ne-NP"/>
              </w:rPr>
            </w:pPr>
            <w:ins w:id="8715" w:author="user" w:date="2012-02-29T14:49:00Z">
              <w:r w:rsidRPr="00F65D4B">
                <w:rPr>
                  <w:rFonts w:ascii="Calibri" w:hAnsi="Calibri" w:cs="Calibri"/>
                  <w:b/>
                  <w:bCs/>
                  <w:sz w:val="20"/>
                  <w:szCs w:val="20"/>
                  <w:lang w:bidi="ne-NP"/>
                </w:rPr>
                <w:t>0.01</w:t>
              </w:r>
            </w:ins>
          </w:p>
        </w:tc>
        <w:tc>
          <w:tcPr>
            <w:tcW w:w="840" w:type="dxa"/>
            <w:tcBorders>
              <w:top w:val="nil"/>
              <w:left w:val="nil"/>
              <w:bottom w:val="single" w:sz="4" w:space="0" w:color="auto"/>
              <w:right w:val="single" w:sz="4" w:space="0" w:color="auto"/>
            </w:tcBorders>
            <w:shd w:val="clear" w:color="auto" w:fill="auto"/>
            <w:noWrap/>
            <w:vAlign w:val="bottom"/>
          </w:tcPr>
          <w:p w:rsidR="002B6273" w:rsidRPr="00F65D4B" w:rsidRDefault="002B6273" w:rsidP="0074335E">
            <w:pPr>
              <w:jc w:val="center"/>
              <w:rPr>
                <w:ins w:id="8716" w:author="user" w:date="2012-02-29T14:49:00Z"/>
                <w:rFonts w:ascii="Calibri" w:hAnsi="Calibri" w:cs="Calibri"/>
                <w:b/>
                <w:bCs/>
                <w:sz w:val="20"/>
                <w:szCs w:val="20"/>
                <w:lang w:bidi="ne-NP"/>
              </w:rPr>
            </w:pPr>
            <w:ins w:id="8717" w:author="user" w:date="2012-02-29T14:49:00Z">
              <w:r w:rsidRPr="00F65D4B">
                <w:rPr>
                  <w:rFonts w:ascii="Calibri" w:hAnsi="Calibri" w:cs="Calibri"/>
                  <w:b/>
                  <w:bCs/>
                  <w:sz w:val="20"/>
                  <w:szCs w:val="20"/>
                  <w:lang w:bidi="ne-NP"/>
                </w:rPr>
                <w:t>0.36</w:t>
              </w:r>
            </w:ins>
          </w:p>
        </w:tc>
        <w:tc>
          <w:tcPr>
            <w:tcW w:w="840" w:type="dxa"/>
            <w:tcBorders>
              <w:top w:val="nil"/>
              <w:left w:val="nil"/>
              <w:bottom w:val="single" w:sz="4" w:space="0" w:color="auto"/>
              <w:right w:val="single" w:sz="4" w:space="0" w:color="auto"/>
            </w:tcBorders>
            <w:shd w:val="clear" w:color="auto" w:fill="auto"/>
          </w:tcPr>
          <w:p w:rsidR="002B6273" w:rsidRPr="00F65D4B" w:rsidRDefault="002B6273" w:rsidP="0074335E">
            <w:pPr>
              <w:jc w:val="center"/>
              <w:rPr>
                <w:ins w:id="8718" w:author="user" w:date="2012-02-29T14:49:00Z"/>
                <w:rFonts w:ascii="Calibri" w:hAnsi="Calibri" w:cs="Calibri"/>
                <w:b/>
                <w:bCs/>
                <w:sz w:val="20"/>
                <w:szCs w:val="20"/>
                <w:lang w:bidi="ne-NP"/>
              </w:rPr>
            </w:pPr>
            <w:ins w:id="8719" w:author="user" w:date="2012-02-29T14:49:00Z">
              <w:r w:rsidRPr="00F65D4B">
                <w:rPr>
                  <w:rFonts w:ascii="Calibri" w:hAnsi="Calibri" w:cs="Calibri"/>
                  <w:b/>
                  <w:bCs/>
                  <w:sz w:val="20"/>
                  <w:szCs w:val="20"/>
                  <w:lang w:bidi="ne-NP"/>
                </w:rPr>
                <w:t>0.36</w:t>
              </w:r>
            </w:ins>
          </w:p>
        </w:tc>
      </w:tr>
    </w:tbl>
    <w:p w:rsidR="002B6273" w:rsidRDefault="002B6273" w:rsidP="002B6273">
      <w:pPr>
        <w:pStyle w:val="ReportText"/>
        <w:spacing w:line="360" w:lineRule="auto"/>
        <w:ind w:left="0"/>
        <w:rPr>
          <w:ins w:id="8720" w:author="user" w:date="2012-02-29T14:49:00Z"/>
          <w:rFonts w:ascii="Calibri" w:hAnsi="Calibri" w:cs="Calibri"/>
          <w:bCs/>
          <w:i/>
          <w:sz w:val="18"/>
          <w:szCs w:val="18"/>
        </w:rPr>
      </w:pPr>
      <w:ins w:id="8721" w:author="user" w:date="2012-02-29T14:49:00Z">
        <w:r w:rsidRPr="00414386">
          <w:rPr>
            <w:rFonts w:ascii="Calibri" w:hAnsi="Calibri" w:cs="Calibri"/>
            <w:bCs/>
            <w:i/>
            <w:sz w:val="18"/>
            <w:szCs w:val="18"/>
          </w:rPr>
          <w:t>Source: Household Survey, 2011</w:t>
        </w:r>
      </w:ins>
    </w:p>
    <w:p w:rsidR="002B6273" w:rsidRPr="0084077E" w:rsidRDefault="002B6273" w:rsidP="002B6273">
      <w:pPr>
        <w:pStyle w:val="ReportText"/>
        <w:spacing w:line="360" w:lineRule="auto"/>
        <w:ind w:left="0"/>
        <w:rPr>
          <w:ins w:id="8722" w:author="user" w:date="2012-02-29T14:49:00Z"/>
          <w:rFonts w:ascii="Calibri" w:hAnsi="Calibri" w:cs="Calibri"/>
          <w:bCs/>
          <w:i/>
          <w:sz w:val="10"/>
          <w:szCs w:val="10"/>
        </w:rPr>
      </w:pPr>
    </w:p>
    <w:p w:rsidR="002B6273" w:rsidRPr="00414386" w:rsidRDefault="002B6273" w:rsidP="002B6273">
      <w:pPr>
        <w:pStyle w:val="Tableafter"/>
        <w:spacing w:line="300" w:lineRule="auto"/>
        <w:rPr>
          <w:ins w:id="8723" w:author="user" w:date="2012-02-29T14:49:00Z"/>
          <w:rFonts w:ascii="Calibri" w:hAnsi="Calibri" w:cs="Calibri"/>
          <w:b/>
          <w:i/>
          <w:sz w:val="20"/>
          <w:szCs w:val="20"/>
          <w:lang w:val="en-GB"/>
        </w:rPr>
      </w:pPr>
      <w:ins w:id="8724" w:author="user" w:date="2012-02-29T14:49:00Z">
        <w:r w:rsidRPr="00414386">
          <w:rPr>
            <w:rFonts w:ascii="Calibri" w:hAnsi="Calibri" w:cs="Calibri"/>
            <w:b/>
            <w:i/>
            <w:sz w:val="20"/>
            <w:szCs w:val="20"/>
            <w:lang w:val="en-GB"/>
          </w:rPr>
          <w:t>Land holding Size of Households by the type of Ownership</w:t>
        </w:r>
      </w:ins>
    </w:p>
    <w:p w:rsidR="002B6273" w:rsidRPr="00414386" w:rsidRDefault="002B6273" w:rsidP="002B6273">
      <w:pPr>
        <w:spacing w:line="300" w:lineRule="auto"/>
        <w:jc w:val="both"/>
        <w:outlineLvl w:val="0"/>
        <w:rPr>
          <w:ins w:id="8725" w:author="user" w:date="2012-02-29T14:49:00Z"/>
          <w:rFonts w:ascii="Calibri" w:hAnsi="Calibri" w:cs="Calibri"/>
          <w:sz w:val="22"/>
          <w:szCs w:val="22"/>
        </w:rPr>
      </w:pPr>
      <w:ins w:id="8726" w:author="user" w:date="2012-02-29T14:49:00Z">
        <w:r w:rsidRPr="00D6640D">
          <w:rPr>
            <w:rFonts w:ascii="Calibri" w:hAnsi="Calibri" w:cs="Calibri"/>
            <w:sz w:val="22"/>
            <w:szCs w:val="22"/>
          </w:rPr>
          <w:t xml:space="preserve">The grouping of the surveyed households according to landholding size shows that the </w:t>
        </w:r>
        <w:r w:rsidRPr="00414386">
          <w:rPr>
            <w:rFonts w:ascii="Calibri" w:hAnsi="Calibri" w:cs="Calibri"/>
            <w:sz w:val="22"/>
            <w:szCs w:val="22"/>
          </w:rPr>
          <w:t>75.5% households are marginal size  farmers (having up to 0.5 ha land), 23.7% small size farmers (having 0.5 to 2.0 ha land) and 0.7% are medium size farmers (having 2.0 to 4.0ha land).</w:t>
        </w:r>
        <w:r w:rsidRPr="00D6640D">
          <w:rPr>
            <w:rFonts w:ascii="Calibri" w:hAnsi="Calibri" w:cs="Calibri"/>
            <w:sz w:val="22"/>
            <w:szCs w:val="22"/>
          </w:rPr>
          <w:t xml:space="preserve"> Thus, marginal and small landholders comprise about 99.2% of the surveyed households.</w:t>
        </w:r>
        <w:r w:rsidRPr="00414386">
          <w:rPr>
            <w:rFonts w:ascii="Calibri" w:hAnsi="Calibri" w:cs="Calibri"/>
            <w:sz w:val="22"/>
            <w:szCs w:val="22"/>
          </w:rPr>
          <w:t xml:space="preserve"> The land holding of marginal, </w:t>
        </w:r>
        <w:r w:rsidRPr="00414386">
          <w:rPr>
            <w:rFonts w:ascii="Calibri" w:hAnsi="Calibri" w:cs="Calibri"/>
            <w:sz w:val="22"/>
            <w:szCs w:val="22"/>
          </w:rPr>
          <w:lastRenderedPageBreak/>
          <w:t>small and medium size farmer is 41.6%, 53.3%, and 5.1% of the total landholding respectively (Table- 6.</w:t>
        </w:r>
        <w:r>
          <w:rPr>
            <w:rFonts w:ascii="Calibri" w:hAnsi="Calibri" w:cs="Calibri"/>
            <w:sz w:val="22"/>
            <w:szCs w:val="22"/>
          </w:rPr>
          <w:t>41</w:t>
        </w:r>
        <w:r w:rsidRPr="00414386">
          <w:rPr>
            <w:rFonts w:ascii="Calibri" w:hAnsi="Calibri" w:cs="Calibri"/>
            <w:sz w:val="22"/>
            <w:szCs w:val="22"/>
          </w:rPr>
          <w:t xml:space="preserve">). </w:t>
        </w:r>
      </w:ins>
    </w:p>
    <w:p w:rsidR="002B6273" w:rsidRPr="0084077E" w:rsidRDefault="002B6273" w:rsidP="002B6273">
      <w:pPr>
        <w:outlineLvl w:val="0"/>
        <w:rPr>
          <w:ins w:id="8727" w:author="user" w:date="2012-02-29T14:49:00Z"/>
          <w:rFonts w:ascii="Calibri" w:hAnsi="Calibri" w:cs="Calibri"/>
          <w:b/>
          <w:bCs/>
          <w:sz w:val="10"/>
          <w:szCs w:val="10"/>
        </w:rPr>
      </w:pPr>
    </w:p>
    <w:p w:rsidR="002B6273" w:rsidRPr="00261758" w:rsidRDefault="002B6273" w:rsidP="002B6273">
      <w:pPr>
        <w:outlineLvl w:val="0"/>
        <w:rPr>
          <w:ins w:id="8728" w:author="user" w:date="2012-02-29T14:49:00Z"/>
          <w:rFonts w:ascii="Calibri" w:hAnsi="Calibri" w:cs="Calibri"/>
          <w:b/>
          <w:bCs/>
          <w:sz w:val="20"/>
          <w:szCs w:val="20"/>
        </w:rPr>
      </w:pPr>
      <w:ins w:id="8729" w:author="user" w:date="2012-02-29T14:49:00Z">
        <w:r w:rsidRPr="00261758">
          <w:rPr>
            <w:rFonts w:ascii="Calibri" w:hAnsi="Calibri" w:cs="Calibri"/>
            <w:b/>
            <w:bCs/>
            <w:sz w:val="20"/>
            <w:szCs w:val="20"/>
          </w:rPr>
          <w:t xml:space="preserve">Table -6.41: Distribution of Households by Landholding Size by the type of ownership </w:t>
        </w:r>
      </w:ins>
    </w:p>
    <w:tbl>
      <w:tblPr>
        <w:tblW w:w="8023" w:type="dxa"/>
        <w:tblInd w:w="95" w:type="dxa"/>
        <w:tblLook w:val="04A0"/>
      </w:tblPr>
      <w:tblGrid>
        <w:gridCol w:w="2200"/>
        <w:gridCol w:w="1900"/>
        <w:gridCol w:w="840"/>
        <w:gridCol w:w="920"/>
        <w:gridCol w:w="1040"/>
        <w:gridCol w:w="1123"/>
      </w:tblGrid>
      <w:tr w:rsidR="002B6273" w:rsidRPr="00414386" w:rsidTr="0074335E">
        <w:trPr>
          <w:trHeight w:val="390"/>
          <w:ins w:id="8730" w:author="user" w:date="2012-02-29T14:49:00Z"/>
        </w:trPr>
        <w:tc>
          <w:tcPr>
            <w:tcW w:w="4100" w:type="dxa"/>
            <w:gridSpan w:val="2"/>
            <w:tcBorders>
              <w:top w:val="single" w:sz="4" w:space="0" w:color="auto"/>
              <w:left w:val="single" w:sz="4" w:space="0" w:color="auto"/>
              <w:bottom w:val="single" w:sz="4" w:space="0" w:color="auto"/>
              <w:right w:val="single" w:sz="4" w:space="0" w:color="auto"/>
            </w:tcBorders>
            <w:shd w:val="clear" w:color="auto" w:fill="auto"/>
          </w:tcPr>
          <w:p w:rsidR="002B6273" w:rsidRPr="00414386" w:rsidRDefault="002B6273" w:rsidP="0074335E">
            <w:pPr>
              <w:jc w:val="both"/>
              <w:rPr>
                <w:ins w:id="8731" w:author="user" w:date="2012-02-29T14:49:00Z"/>
                <w:rFonts w:ascii="Calibri" w:hAnsi="Calibri" w:cs="Calibri"/>
                <w:sz w:val="20"/>
                <w:szCs w:val="20"/>
                <w:lang w:bidi="ne-NP"/>
              </w:rPr>
            </w:pPr>
            <w:ins w:id="8732" w:author="user" w:date="2012-02-29T14:49:00Z">
              <w:r w:rsidRPr="00414386">
                <w:rPr>
                  <w:rFonts w:ascii="Calibri" w:hAnsi="Calibri" w:cs="Calibri"/>
                  <w:sz w:val="20"/>
                  <w:szCs w:val="20"/>
                  <w:lang w:bidi="ne-NP"/>
                </w:rPr>
                <w:t>Landholding Categories</w:t>
              </w:r>
            </w:ins>
          </w:p>
        </w:tc>
        <w:tc>
          <w:tcPr>
            <w:tcW w:w="1760" w:type="dxa"/>
            <w:gridSpan w:val="2"/>
            <w:tcBorders>
              <w:top w:val="single" w:sz="4" w:space="0" w:color="auto"/>
              <w:left w:val="nil"/>
              <w:bottom w:val="single" w:sz="4" w:space="0" w:color="auto"/>
              <w:right w:val="single" w:sz="4" w:space="0" w:color="auto"/>
            </w:tcBorders>
            <w:shd w:val="clear" w:color="auto" w:fill="auto"/>
          </w:tcPr>
          <w:p w:rsidR="002B6273" w:rsidRPr="00414386" w:rsidRDefault="002B6273" w:rsidP="0074335E">
            <w:pPr>
              <w:jc w:val="both"/>
              <w:rPr>
                <w:ins w:id="8733" w:author="user" w:date="2012-02-29T14:49:00Z"/>
                <w:rFonts w:ascii="Calibri" w:hAnsi="Calibri" w:cs="Calibri"/>
                <w:sz w:val="20"/>
                <w:szCs w:val="20"/>
                <w:lang w:bidi="ne-NP"/>
              </w:rPr>
            </w:pPr>
            <w:ins w:id="8734" w:author="user" w:date="2012-02-29T14:49:00Z">
              <w:r w:rsidRPr="00414386">
                <w:rPr>
                  <w:rFonts w:ascii="Calibri" w:hAnsi="Calibri" w:cs="Calibri"/>
                  <w:sz w:val="20"/>
                  <w:szCs w:val="20"/>
                  <w:lang w:bidi="ne-NP"/>
                </w:rPr>
                <w:t xml:space="preserve">             Households</w:t>
              </w:r>
            </w:ins>
          </w:p>
        </w:tc>
        <w:tc>
          <w:tcPr>
            <w:tcW w:w="2163" w:type="dxa"/>
            <w:gridSpan w:val="2"/>
            <w:tcBorders>
              <w:top w:val="single" w:sz="4" w:space="0" w:color="auto"/>
              <w:left w:val="nil"/>
              <w:bottom w:val="single" w:sz="4" w:space="0" w:color="auto"/>
              <w:right w:val="single" w:sz="4" w:space="0" w:color="auto"/>
            </w:tcBorders>
            <w:shd w:val="clear" w:color="auto" w:fill="auto"/>
          </w:tcPr>
          <w:p w:rsidR="002B6273" w:rsidRPr="00414386" w:rsidRDefault="002B6273" w:rsidP="0074335E">
            <w:pPr>
              <w:jc w:val="both"/>
              <w:rPr>
                <w:ins w:id="8735" w:author="user" w:date="2012-02-29T14:49:00Z"/>
                <w:rFonts w:ascii="Calibri" w:hAnsi="Calibri" w:cs="Calibri"/>
                <w:sz w:val="20"/>
                <w:szCs w:val="20"/>
                <w:lang w:bidi="ne-NP"/>
              </w:rPr>
            </w:pPr>
            <w:ins w:id="8736" w:author="user" w:date="2012-02-29T14:49:00Z">
              <w:r w:rsidRPr="00414386">
                <w:rPr>
                  <w:rFonts w:ascii="Calibri" w:hAnsi="Calibri" w:cs="Calibri"/>
                  <w:sz w:val="20"/>
                  <w:szCs w:val="20"/>
                  <w:lang w:bidi="ne-NP"/>
                </w:rPr>
                <w:t>Total Landholdings</w:t>
              </w:r>
            </w:ins>
          </w:p>
        </w:tc>
      </w:tr>
      <w:tr w:rsidR="002B6273" w:rsidRPr="00414386" w:rsidTr="0074335E">
        <w:trPr>
          <w:trHeight w:val="300"/>
          <w:ins w:id="8737" w:author="user" w:date="2012-02-29T14:49:00Z"/>
        </w:trPr>
        <w:tc>
          <w:tcPr>
            <w:tcW w:w="2200" w:type="dxa"/>
            <w:tcBorders>
              <w:top w:val="nil"/>
              <w:left w:val="single" w:sz="4" w:space="0" w:color="auto"/>
              <w:bottom w:val="single" w:sz="4" w:space="0" w:color="auto"/>
              <w:right w:val="single" w:sz="4" w:space="0" w:color="auto"/>
            </w:tcBorders>
            <w:shd w:val="clear" w:color="auto" w:fill="auto"/>
          </w:tcPr>
          <w:p w:rsidR="002B6273" w:rsidRPr="00414386" w:rsidRDefault="002B6273" w:rsidP="0074335E">
            <w:pPr>
              <w:jc w:val="center"/>
              <w:rPr>
                <w:ins w:id="8738" w:author="user" w:date="2012-02-29T14:49:00Z"/>
                <w:rFonts w:ascii="Calibri" w:hAnsi="Calibri" w:cs="Calibri"/>
                <w:sz w:val="20"/>
                <w:szCs w:val="20"/>
                <w:lang w:bidi="ne-NP"/>
              </w:rPr>
            </w:pPr>
            <w:ins w:id="8739" w:author="user" w:date="2012-02-29T14:49:00Z">
              <w:r w:rsidRPr="00414386">
                <w:rPr>
                  <w:rFonts w:ascii="Calibri" w:hAnsi="Calibri" w:cs="Calibri"/>
                  <w:sz w:val="20"/>
                  <w:szCs w:val="20"/>
                  <w:lang w:bidi="ne-NP"/>
                </w:rPr>
                <w:t>Category</w:t>
              </w:r>
            </w:ins>
          </w:p>
        </w:tc>
        <w:tc>
          <w:tcPr>
            <w:tcW w:w="1900" w:type="dxa"/>
            <w:tcBorders>
              <w:top w:val="nil"/>
              <w:left w:val="nil"/>
              <w:bottom w:val="single" w:sz="4" w:space="0" w:color="auto"/>
              <w:right w:val="single" w:sz="4" w:space="0" w:color="auto"/>
            </w:tcBorders>
            <w:shd w:val="clear" w:color="auto" w:fill="auto"/>
          </w:tcPr>
          <w:p w:rsidR="002B6273" w:rsidRPr="00414386" w:rsidRDefault="002B6273" w:rsidP="0074335E">
            <w:pPr>
              <w:jc w:val="center"/>
              <w:rPr>
                <w:ins w:id="8740" w:author="user" w:date="2012-02-29T14:49:00Z"/>
                <w:rFonts w:ascii="Calibri" w:hAnsi="Calibri" w:cs="Calibri"/>
                <w:sz w:val="20"/>
                <w:szCs w:val="20"/>
                <w:lang w:bidi="ne-NP"/>
              </w:rPr>
            </w:pPr>
            <w:ins w:id="8741" w:author="user" w:date="2012-02-29T14:49:00Z">
              <w:r w:rsidRPr="00414386">
                <w:rPr>
                  <w:rFonts w:ascii="Calibri" w:hAnsi="Calibri" w:cs="Calibri"/>
                  <w:sz w:val="20"/>
                  <w:szCs w:val="20"/>
                  <w:lang w:bidi="ne-NP"/>
                </w:rPr>
                <w:t>Size of holdings(ha)</w:t>
              </w:r>
            </w:ins>
          </w:p>
        </w:tc>
        <w:tc>
          <w:tcPr>
            <w:tcW w:w="840" w:type="dxa"/>
            <w:tcBorders>
              <w:top w:val="nil"/>
              <w:left w:val="nil"/>
              <w:bottom w:val="single" w:sz="4" w:space="0" w:color="auto"/>
              <w:right w:val="single" w:sz="4" w:space="0" w:color="auto"/>
            </w:tcBorders>
            <w:shd w:val="clear" w:color="auto" w:fill="auto"/>
          </w:tcPr>
          <w:p w:rsidR="002B6273" w:rsidRPr="00414386" w:rsidRDefault="002B6273" w:rsidP="0074335E">
            <w:pPr>
              <w:jc w:val="center"/>
              <w:rPr>
                <w:ins w:id="8742" w:author="user" w:date="2012-02-29T14:49:00Z"/>
                <w:rFonts w:ascii="Calibri" w:hAnsi="Calibri" w:cs="Calibri"/>
                <w:sz w:val="20"/>
                <w:szCs w:val="20"/>
                <w:lang w:bidi="ne-NP"/>
              </w:rPr>
            </w:pPr>
            <w:ins w:id="8743" w:author="user" w:date="2012-02-29T14:49:00Z">
              <w:r w:rsidRPr="00414386">
                <w:rPr>
                  <w:rFonts w:ascii="Calibri" w:hAnsi="Calibri" w:cs="Calibri"/>
                  <w:sz w:val="20"/>
                  <w:szCs w:val="20"/>
                  <w:lang w:bidi="ne-NP"/>
                </w:rPr>
                <w:t>HHs</w:t>
              </w:r>
            </w:ins>
          </w:p>
        </w:tc>
        <w:tc>
          <w:tcPr>
            <w:tcW w:w="920" w:type="dxa"/>
            <w:tcBorders>
              <w:top w:val="nil"/>
              <w:left w:val="nil"/>
              <w:bottom w:val="single" w:sz="4" w:space="0" w:color="auto"/>
              <w:right w:val="single" w:sz="4" w:space="0" w:color="auto"/>
            </w:tcBorders>
            <w:shd w:val="clear" w:color="auto" w:fill="auto"/>
          </w:tcPr>
          <w:p w:rsidR="002B6273" w:rsidRPr="00414386" w:rsidRDefault="002B6273" w:rsidP="0074335E">
            <w:pPr>
              <w:jc w:val="center"/>
              <w:rPr>
                <w:ins w:id="8744" w:author="user" w:date="2012-02-29T14:49:00Z"/>
                <w:rFonts w:ascii="Calibri" w:hAnsi="Calibri" w:cs="Calibri"/>
                <w:sz w:val="20"/>
                <w:szCs w:val="20"/>
                <w:lang w:bidi="ne-NP"/>
              </w:rPr>
            </w:pPr>
            <w:ins w:id="8745" w:author="user" w:date="2012-02-29T14:49:00Z">
              <w:r w:rsidRPr="00414386">
                <w:rPr>
                  <w:rFonts w:ascii="Calibri" w:hAnsi="Calibri" w:cs="Calibri"/>
                  <w:sz w:val="20"/>
                  <w:szCs w:val="20"/>
                  <w:lang w:bidi="ne-NP"/>
                </w:rPr>
                <w:t>%</w:t>
              </w:r>
            </w:ins>
          </w:p>
        </w:tc>
        <w:tc>
          <w:tcPr>
            <w:tcW w:w="1040" w:type="dxa"/>
            <w:tcBorders>
              <w:top w:val="nil"/>
              <w:left w:val="nil"/>
              <w:bottom w:val="single" w:sz="4" w:space="0" w:color="auto"/>
              <w:right w:val="single" w:sz="4" w:space="0" w:color="auto"/>
            </w:tcBorders>
            <w:shd w:val="clear" w:color="auto" w:fill="auto"/>
          </w:tcPr>
          <w:p w:rsidR="002B6273" w:rsidRPr="00414386" w:rsidRDefault="002B6273" w:rsidP="0074335E">
            <w:pPr>
              <w:jc w:val="center"/>
              <w:rPr>
                <w:ins w:id="8746" w:author="user" w:date="2012-02-29T14:49:00Z"/>
                <w:rFonts w:ascii="Calibri" w:hAnsi="Calibri" w:cs="Calibri"/>
                <w:sz w:val="20"/>
                <w:szCs w:val="20"/>
                <w:lang w:bidi="ne-NP"/>
              </w:rPr>
            </w:pPr>
            <w:ins w:id="8747" w:author="user" w:date="2012-02-29T14:49:00Z">
              <w:r w:rsidRPr="00414386">
                <w:rPr>
                  <w:rFonts w:ascii="Calibri" w:hAnsi="Calibri" w:cs="Calibri"/>
                  <w:sz w:val="20"/>
                  <w:szCs w:val="20"/>
                  <w:lang w:bidi="ne-NP"/>
                </w:rPr>
                <w:t>Area (ha)</w:t>
              </w:r>
            </w:ins>
          </w:p>
        </w:tc>
        <w:tc>
          <w:tcPr>
            <w:tcW w:w="1123" w:type="dxa"/>
            <w:tcBorders>
              <w:top w:val="nil"/>
              <w:left w:val="nil"/>
              <w:bottom w:val="single" w:sz="4" w:space="0" w:color="auto"/>
              <w:right w:val="single" w:sz="4" w:space="0" w:color="auto"/>
            </w:tcBorders>
            <w:shd w:val="clear" w:color="auto" w:fill="auto"/>
          </w:tcPr>
          <w:p w:rsidR="002B6273" w:rsidRPr="00414386" w:rsidRDefault="002B6273" w:rsidP="0074335E">
            <w:pPr>
              <w:jc w:val="center"/>
              <w:rPr>
                <w:ins w:id="8748" w:author="user" w:date="2012-02-29T14:49:00Z"/>
                <w:rFonts w:ascii="Calibri" w:hAnsi="Calibri" w:cs="Calibri"/>
                <w:sz w:val="20"/>
                <w:szCs w:val="20"/>
                <w:lang w:bidi="ne-NP"/>
              </w:rPr>
            </w:pPr>
            <w:ins w:id="8749" w:author="user" w:date="2012-02-29T14:49:00Z">
              <w:r w:rsidRPr="00414386">
                <w:rPr>
                  <w:rFonts w:ascii="Calibri" w:hAnsi="Calibri" w:cs="Calibri"/>
                  <w:sz w:val="20"/>
                  <w:szCs w:val="20"/>
                  <w:lang w:bidi="ne-NP"/>
                </w:rPr>
                <w:t>%</w:t>
              </w:r>
            </w:ins>
          </w:p>
        </w:tc>
      </w:tr>
      <w:tr w:rsidR="002B6273" w:rsidRPr="00414386" w:rsidTr="0074335E">
        <w:trPr>
          <w:trHeight w:val="300"/>
          <w:ins w:id="8750" w:author="user" w:date="2012-02-29T14:49:00Z"/>
        </w:trPr>
        <w:tc>
          <w:tcPr>
            <w:tcW w:w="2200" w:type="dxa"/>
            <w:tcBorders>
              <w:top w:val="nil"/>
              <w:left w:val="single" w:sz="4" w:space="0" w:color="auto"/>
              <w:bottom w:val="single" w:sz="4" w:space="0" w:color="auto"/>
              <w:right w:val="single" w:sz="4" w:space="0" w:color="auto"/>
            </w:tcBorders>
            <w:shd w:val="clear" w:color="auto" w:fill="auto"/>
          </w:tcPr>
          <w:p w:rsidR="002B6273" w:rsidRPr="00414386" w:rsidRDefault="002B6273" w:rsidP="0074335E">
            <w:pPr>
              <w:rPr>
                <w:ins w:id="8751" w:author="user" w:date="2012-02-29T14:49:00Z"/>
                <w:rFonts w:ascii="Calibri" w:hAnsi="Calibri" w:cs="Calibri"/>
                <w:sz w:val="20"/>
                <w:szCs w:val="20"/>
                <w:lang w:bidi="ne-NP"/>
              </w:rPr>
            </w:pPr>
            <w:ins w:id="8752" w:author="user" w:date="2012-02-29T14:49:00Z">
              <w:r w:rsidRPr="00414386">
                <w:rPr>
                  <w:rFonts w:ascii="Calibri" w:hAnsi="Calibri" w:cs="Calibri"/>
                  <w:sz w:val="20"/>
                  <w:szCs w:val="20"/>
                  <w:lang w:bidi="ne-NP"/>
                </w:rPr>
                <w:t>Marginal</w:t>
              </w:r>
            </w:ins>
          </w:p>
        </w:tc>
        <w:tc>
          <w:tcPr>
            <w:tcW w:w="1900" w:type="dxa"/>
            <w:tcBorders>
              <w:top w:val="nil"/>
              <w:left w:val="nil"/>
              <w:bottom w:val="single" w:sz="4" w:space="0" w:color="auto"/>
              <w:right w:val="single" w:sz="4" w:space="0" w:color="auto"/>
            </w:tcBorders>
            <w:shd w:val="clear" w:color="auto" w:fill="auto"/>
          </w:tcPr>
          <w:p w:rsidR="002B6273" w:rsidRPr="00414386" w:rsidRDefault="002B6273" w:rsidP="0074335E">
            <w:pPr>
              <w:jc w:val="center"/>
              <w:rPr>
                <w:ins w:id="8753" w:author="user" w:date="2012-02-29T14:49:00Z"/>
                <w:rFonts w:ascii="Calibri" w:hAnsi="Calibri" w:cs="Calibri"/>
                <w:sz w:val="20"/>
                <w:szCs w:val="20"/>
                <w:lang w:bidi="ne-NP"/>
              </w:rPr>
            </w:pPr>
            <w:ins w:id="8754" w:author="user" w:date="2012-02-29T14:49:00Z">
              <w:r w:rsidRPr="00414386">
                <w:rPr>
                  <w:rFonts w:ascii="Calibri" w:hAnsi="Calibri" w:cs="Calibri"/>
                  <w:sz w:val="20"/>
                  <w:szCs w:val="20"/>
                  <w:lang w:bidi="ne-NP"/>
                </w:rPr>
                <w:t>Up to 0.5</w:t>
              </w:r>
            </w:ins>
          </w:p>
        </w:tc>
        <w:tc>
          <w:tcPr>
            <w:tcW w:w="840" w:type="dxa"/>
            <w:tcBorders>
              <w:top w:val="nil"/>
              <w:left w:val="nil"/>
              <w:bottom w:val="single" w:sz="4" w:space="0" w:color="auto"/>
              <w:right w:val="single" w:sz="4" w:space="0" w:color="auto"/>
            </w:tcBorders>
            <w:shd w:val="clear" w:color="auto" w:fill="auto"/>
          </w:tcPr>
          <w:p w:rsidR="002B6273" w:rsidRPr="00414386" w:rsidRDefault="002B6273" w:rsidP="0074335E">
            <w:pPr>
              <w:jc w:val="center"/>
              <w:rPr>
                <w:ins w:id="8755" w:author="user" w:date="2012-02-29T14:49:00Z"/>
                <w:rFonts w:ascii="Calibri" w:hAnsi="Calibri" w:cs="Calibri"/>
                <w:sz w:val="20"/>
                <w:szCs w:val="20"/>
                <w:lang w:bidi="ne-NP"/>
              </w:rPr>
            </w:pPr>
            <w:ins w:id="8756" w:author="user" w:date="2012-02-29T14:49:00Z">
              <w:r w:rsidRPr="00414386">
                <w:rPr>
                  <w:rFonts w:ascii="Calibri" w:hAnsi="Calibri" w:cs="Calibri"/>
                  <w:sz w:val="20"/>
                  <w:szCs w:val="20"/>
                  <w:lang w:bidi="ne-NP"/>
                </w:rPr>
                <w:t>111</w:t>
              </w:r>
            </w:ins>
          </w:p>
        </w:tc>
        <w:tc>
          <w:tcPr>
            <w:tcW w:w="920" w:type="dxa"/>
            <w:tcBorders>
              <w:top w:val="nil"/>
              <w:left w:val="nil"/>
              <w:bottom w:val="single" w:sz="4" w:space="0" w:color="auto"/>
              <w:right w:val="single" w:sz="4" w:space="0" w:color="auto"/>
            </w:tcBorders>
            <w:shd w:val="clear" w:color="auto" w:fill="auto"/>
          </w:tcPr>
          <w:p w:rsidR="002B6273" w:rsidRPr="00414386" w:rsidRDefault="002B6273" w:rsidP="0074335E">
            <w:pPr>
              <w:jc w:val="center"/>
              <w:rPr>
                <w:ins w:id="8757" w:author="user" w:date="2012-02-29T14:49:00Z"/>
                <w:rFonts w:ascii="Calibri" w:hAnsi="Calibri" w:cs="Calibri"/>
                <w:sz w:val="20"/>
                <w:szCs w:val="20"/>
                <w:lang w:bidi="ne-NP"/>
              </w:rPr>
            </w:pPr>
            <w:ins w:id="8758" w:author="user" w:date="2012-02-29T14:49:00Z">
              <w:r w:rsidRPr="00414386">
                <w:rPr>
                  <w:rFonts w:ascii="Calibri" w:hAnsi="Calibri" w:cs="Calibri"/>
                  <w:sz w:val="20"/>
                  <w:szCs w:val="20"/>
                  <w:lang w:bidi="ne-NP"/>
                </w:rPr>
                <w:t>75.5</w:t>
              </w:r>
            </w:ins>
          </w:p>
        </w:tc>
        <w:tc>
          <w:tcPr>
            <w:tcW w:w="1040" w:type="dxa"/>
            <w:tcBorders>
              <w:top w:val="nil"/>
              <w:left w:val="nil"/>
              <w:bottom w:val="single" w:sz="4" w:space="0" w:color="auto"/>
              <w:right w:val="single" w:sz="4" w:space="0" w:color="auto"/>
            </w:tcBorders>
            <w:shd w:val="clear" w:color="auto" w:fill="auto"/>
          </w:tcPr>
          <w:p w:rsidR="002B6273" w:rsidRPr="00414386" w:rsidRDefault="002B6273" w:rsidP="0074335E">
            <w:pPr>
              <w:jc w:val="center"/>
              <w:rPr>
                <w:ins w:id="8759" w:author="user" w:date="2012-02-29T14:49:00Z"/>
                <w:rFonts w:ascii="Calibri" w:hAnsi="Calibri" w:cs="Calibri"/>
                <w:sz w:val="20"/>
                <w:szCs w:val="20"/>
                <w:lang w:bidi="ne-NP"/>
              </w:rPr>
            </w:pPr>
            <w:ins w:id="8760" w:author="user" w:date="2012-02-29T14:49:00Z">
              <w:r w:rsidRPr="00414386">
                <w:rPr>
                  <w:rFonts w:ascii="Calibri" w:hAnsi="Calibri" w:cs="Calibri"/>
                  <w:sz w:val="20"/>
                  <w:szCs w:val="20"/>
                  <w:lang w:bidi="ne-NP"/>
                </w:rPr>
                <w:t>21.95</w:t>
              </w:r>
            </w:ins>
          </w:p>
        </w:tc>
        <w:tc>
          <w:tcPr>
            <w:tcW w:w="1123" w:type="dxa"/>
            <w:tcBorders>
              <w:top w:val="nil"/>
              <w:left w:val="nil"/>
              <w:bottom w:val="single" w:sz="4" w:space="0" w:color="auto"/>
              <w:right w:val="single" w:sz="4" w:space="0" w:color="auto"/>
            </w:tcBorders>
            <w:shd w:val="clear" w:color="auto" w:fill="auto"/>
          </w:tcPr>
          <w:p w:rsidR="002B6273" w:rsidRPr="00414386" w:rsidRDefault="002B6273" w:rsidP="0074335E">
            <w:pPr>
              <w:jc w:val="center"/>
              <w:rPr>
                <w:ins w:id="8761" w:author="user" w:date="2012-02-29T14:49:00Z"/>
                <w:rFonts w:ascii="Calibri" w:hAnsi="Calibri" w:cs="Calibri"/>
                <w:sz w:val="20"/>
                <w:szCs w:val="20"/>
                <w:lang w:bidi="ne-NP"/>
              </w:rPr>
            </w:pPr>
            <w:ins w:id="8762" w:author="user" w:date="2012-02-29T14:49:00Z">
              <w:r w:rsidRPr="00414386">
                <w:rPr>
                  <w:rFonts w:ascii="Calibri" w:hAnsi="Calibri" w:cs="Calibri"/>
                  <w:sz w:val="20"/>
                  <w:szCs w:val="20"/>
                  <w:lang w:bidi="ne-NP"/>
                </w:rPr>
                <w:t>41.6</w:t>
              </w:r>
            </w:ins>
          </w:p>
        </w:tc>
      </w:tr>
      <w:tr w:rsidR="002B6273" w:rsidRPr="00414386" w:rsidTr="0074335E">
        <w:trPr>
          <w:trHeight w:val="300"/>
          <w:ins w:id="8763" w:author="user" w:date="2012-02-29T14:49:00Z"/>
        </w:trPr>
        <w:tc>
          <w:tcPr>
            <w:tcW w:w="2200" w:type="dxa"/>
            <w:vMerge w:val="restart"/>
            <w:tcBorders>
              <w:top w:val="nil"/>
              <w:left w:val="single" w:sz="4" w:space="0" w:color="auto"/>
              <w:bottom w:val="single" w:sz="4" w:space="0" w:color="auto"/>
              <w:right w:val="single" w:sz="4" w:space="0" w:color="auto"/>
            </w:tcBorders>
            <w:shd w:val="clear" w:color="auto" w:fill="auto"/>
          </w:tcPr>
          <w:p w:rsidR="002B6273" w:rsidRPr="00414386" w:rsidRDefault="002B6273" w:rsidP="0074335E">
            <w:pPr>
              <w:rPr>
                <w:ins w:id="8764" w:author="user" w:date="2012-02-29T14:49:00Z"/>
                <w:rFonts w:ascii="Calibri" w:hAnsi="Calibri" w:cs="Calibri"/>
                <w:sz w:val="20"/>
                <w:szCs w:val="20"/>
                <w:lang w:bidi="ne-NP"/>
              </w:rPr>
            </w:pPr>
            <w:ins w:id="8765" w:author="user" w:date="2012-02-29T14:49:00Z">
              <w:r w:rsidRPr="00414386">
                <w:rPr>
                  <w:rFonts w:ascii="Calibri" w:hAnsi="Calibri" w:cs="Calibri"/>
                  <w:sz w:val="20"/>
                  <w:szCs w:val="20"/>
                  <w:lang w:bidi="ne-NP"/>
                </w:rPr>
                <w:t>Small</w:t>
              </w:r>
            </w:ins>
          </w:p>
        </w:tc>
        <w:tc>
          <w:tcPr>
            <w:tcW w:w="1900" w:type="dxa"/>
            <w:tcBorders>
              <w:top w:val="nil"/>
              <w:left w:val="nil"/>
              <w:bottom w:val="single" w:sz="4" w:space="0" w:color="auto"/>
              <w:right w:val="single" w:sz="4" w:space="0" w:color="auto"/>
            </w:tcBorders>
            <w:shd w:val="clear" w:color="auto" w:fill="auto"/>
          </w:tcPr>
          <w:p w:rsidR="002B6273" w:rsidRPr="00414386" w:rsidRDefault="002B6273" w:rsidP="0074335E">
            <w:pPr>
              <w:jc w:val="center"/>
              <w:rPr>
                <w:ins w:id="8766" w:author="user" w:date="2012-02-29T14:49:00Z"/>
                <w:rFonts w:ascii="Calibri" w:hAnsi="Calibri" w:cs="Calibri"/>
                <w:sz w:val="20"/>
                <w:szCs w:val="20"/>
                <w:lang w:bidi="ne-NP"/>
              </w:rPr>
            </w:pPr>
            <w:ins w:id="8767" w:author="user" w:date="2012-02-29T14:49:00Z">
              <w:r w:rsidRPr="00414386">
                <w:rPr>
                  <w:rFonts w:ascii="Calibri" w:hAnsi="Calibri" w:cs="Calibri"/>
                  <w:sz w:val="20"/>
                  <w:szCs w:val="20"/>
                  <w:lang w:bidi="ne-NP"/>
                </w:rPr>
                <w:t>0.5 - 1</w:t>
              </w:r>
            </w:ins>
          </w:p>
        </w:tc>
        <w:tc>
          <w:tcPr>
            <w:tcW w:w="840" w:type="dxa"/>
            <w:tcBorders>
              <w:top w:val="nil"/>
              <w:left w:val="nil"/>
              <w:bottom w:val="single" w:sz="4" w:space="0" w:color="auto"/>
              <w:right w:val="single" w:sz="4" w:space="0" w:color="auto"/>
            </w:tcBorders>
            <w:shd w:val="clear" w:color="auto" w:fill="auto"/>
          </w:tcPr>
          <w:p w:rsidR="002B6273" w:rsidRPr="00414386" w:rsidRDefault="002B6273" w:rsidP="0074335E">
            <w:pPr>
              <w:jc w:val="center"/>
              <w:rPr>
                <w:ins w:id="8768" w:author="user" w:date="2012-02-29T14:49:00Z"/>
                <w:rFonts w:ascii="Calibri" w:hAnsi="Calibri" w:cs="Calibri"/>
                <w:sz w:val="20"/>
                <w:szCs w:val="20"/>
                <w:lang w:bidi="ne-NP"/>
              </w:rPr>
            </w:pPr>
            <w:ins w:id="8769" w:author="user" w:date="2012-02-29T14:49:00Z">
              <w:r w:rsidRPr="00414386">
                <w:rPr>
                  <w:rFonts w:ascii="Calibri" w:hAnsi="Calibri" w:cs="Calibri"/>
                  <w:sz w:val="20"/>
                  <w:szCs w:val="20"/>
                  <w:lang w:bidi="ne-NP"/>
                </w:rPr>
                <w:t>28</w:t>
              </w:r>
            </w:ins>
          </w:p>
        </w:tc>
        <w:tc>
          <w:tcPr>
            <w:tcW w:w="920" w:type="dxa"/>
            <w:tcBorders>
              <w:top w:val="nil"/>
              <w:left w:val="nil"/>
              <w:bottom w:val="single" w:sz="4" w:space="0" w:color="auto"/>
              <w:right w:val="single" w:sz="4" w:space="0" w:color="auto"/>
            </w:tcBorders>
            <w:shd w:val="clear" w:color="auto" w:fill="auto"/>
          </w:tcPr>
          <w:p w:rsidR="002B6273" w:rsidRPr="00414386" w:rsidRDefault="002B6273" w:rsidP="0074335E">
            <w:pPr>
              <w:jc w:val="center"/>
              <w:rPr>
                <w:ins w:id="8770" w:author="user" w:date="2012-02-29T14:49:00Z"/>
                <w:rFonts w:ascii="Calibri" w:hAnsi="Calibri" w:cs="Calibri"/>
                <w:sz w:val="20"/>
                <w:szCs w:val="20"/>
                <w:lang w:bidi="ne-NP"/>
              </w:rPr>
            </w:pPr>
            <w:ins w:id="8771" w:author="user" w:date="2012-02-29T14:49:00Z">
              <w:r w:rsidRPr="00414386">
                <w:rPr>
                  <w:rFonts w:ascii="Calibri" w:hAnsi="Calibri" w:cs="Calibri"/>
                  <w:sz w:val="20"/>
                  <w:szCs w:val="20"/>
                  <w:lang w:bidi="ne-NP"/>
                </w:rPr>
                <w:t>19</w:t>
              </w:r>
            </w:ins>
          </w:p>
        </w:tc>
        <w:tc>
          <w:tcPr>
            <w:tcW w:w="1040" w:type="dxa"/>
            <w:tcBorders>
              <w:top w:val="nil"/>
              <w:left w:val="nil"/>
              <w:bottom w:val="single" w:sz="4" w:space="0" w:color="auto"/>
              <w:right w:val="single" w:sz="4" w:space="0" w:color="auto"/>
            </w:tcBorders>
            <w:shd w:val="clear" w:color="auto" w:fill="auto"/>
          </w:tcPr>
          <w:p w:rsidR="002B6273" w:rsidRPr="00414386" w:rsidRDefault="002B6273" w:rsidP="0074335E">
            <w:pPr>
              <w:jc w:val="center"/>
              <w:rPr>
                <w:ins w:id="8772" w:author="user" w:date="2012-02-29T14:49:00Z"/>
                <w:rFonts w:ascii="Calibri" w:hAnsi="Calibri" w:cs="Calibri"/>
                <w:sz w:val="20"/>
                <w:szCs w:val="20"/>
                <w:lang w:bidi="ne-NP"/>
              </w:rPr>
            </w:pPr>
            <w:ins w:id="8773" w:author="user" w:date="2012-02-29T14:49:00Z">
              <w:r w:rsidRPr="00414386">
                <w:rPr>
                  <w:rFonts w:ascii="Calibri" w:hAnsi="Calibri" w:cs="Calibri"/>
                  <w:sz w:val="20"/>
                  <w:szCs w:val="20"/>
                  <w:lang w:bidi="ne-NP"/>
                </w:rPr>
                <w:t>17.686</w:t>
              </w:r>
            </w:ins>
          </w:p>
        </w:tc>
        <w:tc>
          <w:tcPr>
            <w:tcW w:w="1123" w:type="dxa"/>
            <w:tcBorders>
              <w:top w:val="nil"/>
              <w:left w:val="nil"/>
              <w:bottom w:val="single" w:sz="4" w:space="0" w:color="auto"/>
              <w:right w:val="single" w:sz="4" w:space="0" w:color="auto"/>
            </w:tcBorders>
            <w:shd w:val="clear" w:color="auto" w:fill="auto"/>
          </w:tcPr>
          <w:p w:rsidR="002B6273" w:rsidRPr="00414386" w:rsidRDefault="002B6273" w:rsidP="0074335E">
            <w:pPr>
              <w:jc w:val="center"/>
              <w:rPr>
                <w:ins w:id="8774" w:author="user" w:date="2012-02-29T14:49:00Z"/>
                <w:rFonts w:ascii="Calibri" w:hAnsi="Calibri" w:cs="Calibri"/>
                <w:sz w:val="20"/>
                <w:szCs w:val="20"/>
                <w:lang w:bidi="ne-NP"/>
              </w:rPr>
            </w:pPr>
            <w:ins w:id="8775" w:author="user" w:date="2012-02-29T14:49:00Z">
              <w:r w:rsidRPr="00414386">
                <w:rPr>
                  <w:rFonts w:ascii="Calibri" w:hAnsi="Calibri" w:cs="Calibri"/>
                  <w:sz w:val="20"/>
                  <w:szCs w:val="20"/>
                  <w:lang w:bidi="ne-NP"/>
                </w:rPr>
                <w:t>33.5</w:t>
              </w:r>
            </w:ins>
          </w:p>
        </w:tc>
      </w:tr>
      <w:tr w:rsidR="002B6273" w:rsidRPr="00414386" w:rsidTr="0074335E">
        <w:trPr>
          <w:trHeight w:val="315"/>
          <w:ins w:id="8776" w:author="user" w:date="2012-02-29T14:49:00Z"/>
        </w:trPr>
        <w:tc>
          <w:tcPr>
            <w:tcW w:w="2200" w:type="dxa"/>
            <w:vMerge/>
            <w:tcBorders>
              <w:top w:val="nil"/>
              <w:left w:val="single" w:sz="4" w:space="0" w:color="auto"/>
              <w:bottom w:val="single" w:sz="4" w:space="0" w:color="auto"/>
              <w:right w:val="single" w:sz="4" w:space="0" w:color="auto"/>
            </w:tcBorders>
            <w:vAlign w:val="center"/>
          </w:tcPr>
          <w:p w:rsidR="002B6273" w:rsidRPr="00414386" w:rsidRDefault="002B6273" w:rsidP="0074335E">
            <w:pPr>
              <w:rPr>
                <w:ins w:id="8777" w:author="user" w:date="2012-02-29T14:49:00Z"/>
                <w:rFonts w:ascii="Calibri" w:hAnsi="Calibri" w:cs="Calibri"/>
                <w:sz w:val="20"/>
                <w:szCs w:val="20"/>
                <w:lang w:bidi="ne-NP"/>
              </w:rPr>
            </w:pPr>
          </w:p>
        </w:tc>
        <w:tc>
          <w:tcPr>
            <w:tcW w:w="1900" w:type="dxa"/>
            <w:tcBorders>
              <w:top w:val="nil"/>
              <w:left w:val="nil"/>
              <w:bottom w:val="single" w:sz="4" w:space="0" w:color="auto"/>
              <w:right w:val="single" w:sz="4" w:space="0" w:color="auto"/>
            </w:tcBorders>
            <w:shd w:val="clear" w:color="auto" w:fill="auto"/>
          </w:tcPr>
          <w:p w:rsidR="002B6273" w:rsidRPr="00414386" w:rsidRDefault="002B6273" w:rsidP="0074335E">
            <w:pPr>
              <w:jc w:val="center"/>
              <w:rPr>
                <w:ins w:id="8778" w:author="user" w:date="2012-02-29T14:49:00Z"/>
                <w:rFonts w:ascii="Calibri" w:hAnsi="Calibri" w:cs="Calibri"/>
                <w:sz w:val="20"/>
                <w:szCs w:val="20"/>
                <w:lang w:bidi="ne-NP"/>
              </w:rPr>
            </w:pPr>
            <w:ins w:id="8779" w:author="user" w:date="2012-02-29T14:49:00Z">
              <w:r w:rsidRPr="00414386">
                <w:rPr>
                  <w:rFonts w:ascii="Calibri" w:hAnsi="Calibri" w:cs="Calibri"/>
                  <w:sz w:val="20"/>
                  <w:szCs w:val="20"/>
                  <w:lang w:bidi="ne-NP"/>
                </w:rPr>
                <w:t>1.0 – 1.5</w:t>
              </w:r>
            </w:ins>
          </w:p>
        </w:tc>
        <w:tc>
          <w:tcPr>
            <w:tcW w:w="840" w:type="dxa"/>
            <w:tcBorders>
              <w:top w:val="nil"/>
              <w:left w:val="nil"/>
              <w:bottom w:val="single" w:sz="4" w:space="0" w:color="auto"/>
              <w:right w:val="single" w:sz="4" w:space="0" w:color="auto"/>
            </w:tcBorders>
            <w:shd w:val="clear" w:color="auto" w:fill="auto"/>
          </w:tcPr>
          <w:p w:rsidR="002B6273" w:rsidRPr="00414386" w:rsidRDefault="002B6273" w:rsidP="0074335E">
            <w:pPr>
              <w:jc w:val="center"/>
              <w:rPr>
                <w:ins w:id="8780" w:author="user" w:date="2012-02-29T14:49:00Z"/>
                <w:rFonts w:ascii="Calibri" w:hAnsi="Calibri" w:cs="Calibri"/>
                <w:sz w:val="20"/>
                <w:szCs w:val="20"/>
                <w:lang w:bidi="ne-NP"/>
              </w:rPr>
            </w:pPr>
            <w:ins w:id="8781" w:author="user" w:date="2012-02-29T14:49:00Z">
              <w:r w:rsidRPr="00414386">
                <w:rPr>
                  <w:rFonts w:ascii="Calibri" w:hAnsi="Calibri" w:cs="Calibri"/>
                  <w:sz w:val="20"/>
                  <w:szCs w:val="20"/>
                  <w:lang w:bidi="ne-NP"/>
                </w:rPr>
                <w:t>4</w:t>
              </w:r>
            </w:ins>
          </w:p>
        </w:tc>
        <w:tc>
          <w:tcPr>
            <w:tcW w:w="920" w:type="dxa"/>
            <w:tcBorders>
              <w:top w:val="nil"/>
              <w:left w:val="nil"/>
              <w:bottom w:val="single" w:sz="4" w:space="0" w:color="auto"/>
              <w:right w:val="single" w:sz="4" w:space="0" w:color="auto"/>
            </w:tcBorders>
            <w:shd w:val="clear" w:color="auto" w:fill="auto"/>
          </w:tcPr>
          <w:p w:rsidR="002B6273" w:rsidRPr="00414386" w:rsidRDefault="002B6273" w:rsidP="0074335E">
            <w:pPr>
              <w:jc w:val="center"/>
              <w:rPr>
                <w:ins w:id="8782" w:author="user" w:date="2012-02-29T14:49:00Z"/>
                <w:rFonts w:ascii="Calibri" w:hAnsi="Calibri" w:cs="Calibri"/>
                <w:sz w:val="20"/>
                <w:szCs w:val="20"/>
                <w:lang w:bidi="ne-NP"/>
              </w:rPr>
            </w:pPr>
            <w:ins w:id="8783" w:author="user" w:date="2012-02-29T14:49:00Z">
              <w:r w:rsidRPr="00414386">
                <w:rPr>
                  <w:rFonts w:ascii="Calibri" w:hAnsi="Calibri" w:cs="Calibri"/>
                  <w:sz w:val="20"/>
                  <w:szCs w:val="20"/>
                  <w:lang w:bidi="ne-NP"/>
                </w:rPr>
                <w:t>2.7</w:t>
              </w:r>
            </w:ins>
          </w:p>
        </w:tc>
        <w:tc>
          <w:tcPr>
            <w:tcW w:w="1040" w:type="dxa"/>
            <w:tcBorders>
              <w:top w:val="nil"/>
              <w:left w:val="nil"/>
              <w:bottom w:val="single" w:sz="4" w:space="0" w:color="auto"/>
              <w:right w:val="single" w:sz="4" w:space="0" w:color="auto"/>
            </w:tcBorders>
            <w:shd w:val="clear" w:color="auto" w:fill="auto"/>
          </w:tcPr>
          <w:p w:rsidR="002B6273" w:rsidRPr="00414386" w:rsidRDefault="002B6273" w:rsidP="0074335E">
            <w:pPr>
              <w:jc w:val="center"/>
              <w:rPr>
                <w:ins w:id="8784" w:author="user" w:date="2012-02-29T14:49:00Z"/>
                <w:rFonts w:ascii="Calibri" w:hAnsi="Calibri" w:cs="Calibri"/>
                <w:sz w:val="20"/>
                <w:szCs w:val="20"/>
                <w:lang w:bidi="ne-NP"/>
              </w:rPr>
            </w:pPr>
            <w:ins w:id="8785" w:author="user" w:date="2012-02-29T14:49:00Z">
              <w:r w:rsidRPr="00414386">
                <w:rPr>
                  <w:rFonts w:ascii="Calibri" w:hAnsi="Calibri" w:cs="Calibri"/>
                  <w:sz w:val="20"/>
                  <w:szCs w:val="20"/>
                  <w:lang w:bidi="ne-NP"/>
                </w:rPr>
                <w:t>4.936</w:t>
              </w:r>
            </w:ins>
          </w:p>
        </w:tc>
        <w:tc>
          <w:tcPr>
            <w:tcW w:w="1123" w:type="dxa"/>
            <w:tcBorders>
              <w:top w:val="nil"/>
              <w:left w:val="nil"/>
              <w:bottom w:val="single" w:sz="4" w:space="0" w:color="auto"/>
              <w:right w:val="single" w:sz="4" w:space="0" w:color="auto"/>
            </w:tcBorders>
            <w:shd w:val="clear" w:color="auto" w:fill="auto"/>
          </w:tcPr>
          <w:p w:rsidR="002B6273" w:rsidRPr="00414386" w:rsidRDefault="002B6273" w:rsidP="0074335E">
            <w:pPr>
              <w:jc w:val="center"/>
              <w:rPr>
                <w:ins w:id="8786" w:author="user" w:date="2012-02-29T14:49:00Z"/>
                <w:rFonts w:ascii="Calibri" w:hAnsi="Calibri" w:cs="Calibri"/>
                <w:sz w:val="20"/>
                <w:szCs w:val="20"/>
                <w:lang w:bidi="ne-NP"/>
              </w:rPr>
            </w:pPr>
            <w:ins w:id="8787" w:author="user" w:date="2012-02-29T14:49:00Z">
              <w:r w:rsidRPr="00414386">
                <w:rPr>
                  <w:rFonts w:ascii="Calibri" w:hAnsi="Calibri" w:cs="Calibri"/>
                  <w:sz w:val="20"/>
                  <w:szCs w:val="20"/>
                  <w:lang w:bidi="ne-NP"/>
                </w:rPr>
                <w:t>9.3</w:t>
              </w:r>
            </w:ins>
          </w:p>
        </w:tc>
      </w:tr>
      <w:tr w:rsidR="002B6273" w:rsidRPr="00414386" w:rsidTr="0074335E">
        <w:trPr>
          <w:trHeight w:val="360"/>
          <w:ins w:id="8788" w:author="user" w:date="2012-02-29T14:49:00Z"/>
        </w:trPr>
        <w:tc>
          <w:tcPr>
            <w:tcW w:w="2200" w:type="dxa"/>
            <w:vMerge/>
            <w:tcBorders>
              <w:top w:val="nil"/>
              <w:left w:val="single" w:sz="4" w:space="0" w:color="auto"/>
              <w:bottom w:val="single" w:sz="4" w:space="0" w:color="auto"/>
              <w:right w:val="single" w:sz="4" w:space="0" w:color="auto"/>
            </w:tcBorders>
            <w:vAlign w:val="center"/>
          </w:tcPr>
          <w:p w:rsidR="002B6273" w:rsidRPr="00414386" w:rsidRDefault="002B6273" w:rsidP="0074335E">
            <w:pPr>
              <w:rPr>
                <w:ins w:id="8789" w:author="user" w:date="2012-02-29T14:49:00Z"/>
                <w:rFonts w:ascii="Calibri" w:hAnsi="Calibri" w:cs="Calibri"/>
                <w:sz w:val="20"/>
                <w:szCs w:val="20"/>
                <w:lang w:bidi="ne-NP"/>
              </w:rPr>
            </w:pPr>
          </w:p>
        </w:tc>
        <w:tc>
          <w:tcPr>
            <w:tcW w:w="1900" w:type="dxa"/>
            <w:tcBorders>
              <w:top w:val="nil"/>
              <w:left w:val="nil"/>
              <w:bottom w:val="single" w:sz="4" w:space="0" w:color="auto"/>
              <w:right w:val="single" w:sz="4" w:space="0" w:color="auto"/>
            </w:tcBorders>
            <w:shd w:val="clear" w:color="auto" w:fill="auto"/>
          </w:tcPr>
          <w:p w:rsidR="002B6273" w:rsidRPr="00414386" w:rsidRDefault="002B6273" w:rsidP="0074335E">
            <w:pPr>
              <w:jc w:val="center"/>
              <w:rPr>
                <w:ins w:id="8790" w:author="user" w:date="2012-02-29T14:49:00Z"/>
                <w:rFonts w:ascii="Calibri" w:hAnsi="Calibri" w:cs="Calibri"/>
                <w:sz w:val="20"/>
                <w:szCs w:val="20"/>
                <w:lang w:bidi="ne-NP"/>
              </w:rPr>
            </w:pPr>
            <w:ins w:id="8791" w:author="user" w:date="2012-02-29T14:49:00Z">
              <w:r w:rsidRPr="00414386">
                <w:rPr>
                  <w:rFonts w:ascii="Calibri" w:hAnsi="Calibri" w:cs="Calibri"/>
                  <w:sz w:val="20"/>
                  <w:szCs w:val="20"/>
                  <w:lang w:bidi="ne-NP"/>
                </w:rPr>
                <w:t>1.5 – 2.0</w:t>
              </w:r>
            </w:ins>
          </w:p>
        </w:tc>
        <w:tc>
          <w:tcPr>
            <w:tcW w:w="840" w:type="dxa"/>
            <w:tcBorders>
              <w:top w:val="nil"/>
              <w:left w:val="nil"/>
              <w:bottom w:val="single" w:sz="4" w:space="0" w:color="auto"/>
              <w:right w:val="single" w:sz="4" w:space="0" w:color="auto"/>
            </w:tcBorders>
            <w:shd w:val="clear" w:color="auto" w:fill="auto"/>
          </w:tcPr>
          <w:p w:rsidR="002B6273" w:rsidRPr="00414386" w:rsidRDefault="002B6273" w:rsidP="0074335E">
            <w:pPr>
              <w:jc w:val="center"/>
              <w:rPr>
                <w:ins w:id="8792" w:author="user" w:date="2012-02-29T14:49:00Z"/>
                <w:rFonts w:ascii="Calibri" w:hAnsi="Calibri" w:cs="Calibri"/>
                <w:sz w:val="20"/>
                <w:szCs w:val="20"/>
                <w:lang w:bidi="ne-NP"/>
              </w:rPr>
            </w:pPr>
            <w:ins w:id="8793" w:author="user" w:date="2012-02-29T14:49:00Z">
              <w:r w:rsidRPr="00414386">
                <w:rPr>
                  <w:rFonts w:ascii="Calibri" w:hAnsi="Calibri" w:cs="Calibri"/>
                  <w:sz w:val="20"/>
                  <w:szCs w:val="20"/>
                  <w:lang w:bidi="ne-NP"/>
                </w:rPr>
                <w:t>3</w:t>
              </w:r>
            </w:ins>
          </w:p>
        </w:tc>
        <w:tc>
          <w:tcPr>
            <w:tcW w:w="920" w:type="dxa"/>
            <w:tcBorders>
              <w:top w:val="nil"/>
              <w:left w:val="nil"/>
              <w:bottom w:val="single" w:sz="4" w:space="0" w:color="auto"/>
              <w:right w:val="single" w:sz="4" w:space="0" w:color="auto"/>
            </w:tcBorders>
            <w:shd w:val="clear" w:color="auto" w:fill="auto"/>
          </w:tcPr>
          <w:p w:rsidR="002B6273" w:rsidRPr="00414386" w:rsidRDefault="002B6273" w:rsidP="0074335E">
            <w:pPr>
              <w:jc w:val="center"/>
              <w:rPr>
                <w:ins w:id="8794" w:author="user" w:date="2012-02-29T14:49:00Z"/>
                <w:rFonts w:ascii="Calibri" w:hAnsi="Calibri" w:cs="Calibri"/>
                <w:sz w:val="20"/>
                <w:szCs w:val="20"/>
                <w:lang w:bidi="ne-NP"/>
              </w:rPr>
            </w:pPr>
            <w:ins w:id="8795" w:author="user" w:date="2012-02-29T14:49:00Z">
              <w:r w:rsidRPr="00414386">
                <w:rPr>
                  <w:rFonts w:ascii="Calibri" w:hAnsi="Calibri" w:cs="Calibri"/>
                  <w:sz w:val="20"/>
                  <w:szCs w:val="20"/>
                  <w:lang w:bidi="ne-NP"/>
                </w:rPr>
                <w:t>2</w:t>
              </w:r>
            </w:ins>
          </w:p>
        </w:tc>
        <w:tc>
          <w:tcPr>
            <w:tcW w:w="1040" w:type="dxa"/>
            <w:tcBorders>
              <w:top w:val="nil"/>
              <w:left w:val="nil"/>
              <w:bottom w:val="single" w:sz="4" w:space="0" w:color="auto"/>
              <w:right w:val="single" w:sz="4" w:space="0" w:color="auto"/>
            </w:tcBorders>
            <w:shd w:val="clear" w:color="auto" w:fill="auto"/>
          </w:tcPr>
          <w:p w:rsidR="002B6273" w:rsidRPr="00414386" w:rsidRDefault="002B6273" w:rsidP="0074335E">
            <w:pPr>
              <w:jc w:val="center"/>
              <w:rPr>
                <w:ins w:id="8796" w:author="user" w:date="2012-02-29T14:49:00Z"/>
                <w:rFonts w:ascii="Calibri" w:hAnsi="Calibri" w:cs="Calibri"/>
                <w:sz w:val="20"/>
                <w:szCs w:val="20"/>
                <w:lang w:bidi="ne-NP"/>
              </w:rPr>
            </w:pPr>
            <w:ins w:id="8797" w:author="user" w:date="2012-02-29T14:49:00Z">
              <w:r w:rsidRPr="00414386">
                <w:rPr>
                  <w:rFonts w:ascii="Calibri" w:hAnsi="Calibri" w:cs="Calibri"/>
                  <w:sz w:val="20"/>
                  <w:szCs w:val="20"/>
                  <w:lang w:bidi="ne-NP"/>
                </w:rPr>
                <w:t>5.52</w:t>
              </w:r>
            </w:ins>
          </w:p>
        </w:tc>
        <w:tc>
          <w:tcPr>
            <w:tcW w:w="1123" w:type="dxa"/>
            <w:tcBorders>
              <w:top w:val="nil"/>
              <w:left w:val="nil"/>
              <w:bottom w:val="single" w:sz="4" w:space="0" w:color="auto"/>
              <w:right w:val="single" w:sz="4" w:space="0" w:color="auto"/>
            </w:tcBorders>
            <w:shd w:val="clear" w:color="auto" w:fill="auto"/>
          </w:tcPr>
          <w:p w:rsidR="002B6273" w:rsidRPr="00414386" w:rsidRDefault="002B6273" w:rsidP="0074335E">
            <w:pPr>
              <w:jc w:val="center"/>
              <w:rPr>
                <w:ins w:id="8798" w:author="user" w:date="2012-02-29T14:49:00Z"/>
                <w:rFonts w:ascii="Calibri" w:hAnsi="Calibri" w:cs="Calibri"/>
                <w:sz w:val="20"/>
                <w:szCs w:val="20"/>
                <w:lang w:bidi="ne-NP"/>
              </w:rPr>
            </w:pPr>
            <w:ins w:id="8799" w:author="user" w:date="2012-02-29T14:49:00Z">
              <w:r w:rsidRPr="00414386">
                <w:rPr>
                  <w:rFonts w:ascii="Calibri" w:hAnsi="Calibri" w:cs="Calibri"/>
                  <w:sz w:val="20"/>
                  <w:szCs w:val="20"/>
                  <w:lang w:bidi="ne-NP"/>
                </w:rPr>
                <w:t>10.5</w:t>
              </w:r>
            </w:ins>
          </w:p>
        </w:tc>
      </w:tr>
      <w:tr w:rsidR="002B6273" w:rsidRPr="00414386" w:rsidTr="0074335E">
        <w:trPr>
          <w:trHeight w:val="300"/>
          <w:ins w:id="8800" w:author="user" w:date="2012-02-29T14:49:00Z"/>
        </w:trPr>
        <w:tc>
          <w:tcPr>
            <w:tcW w:w="2200" w:type="dxa"/>
            <w:tcBorders>
              <w:top w:val="nil"/>
              <w:left w:val="single" w:sz="4" w:space="0" w:color="auto"/>
              <w:bottom w:val="single" w:sz="4" w:space="0" w:color="auto"/>
              <w:right w:val="single" w:sz="4" w:space="0" w:color="auto"/>
            </w:tcBorders>
            <w:shd w:val="clear" w:color="auto" w:fill="auto"/>
          </w:tcPr>
          <w:p w:rsidR="002B6273" w:rsidRPr="00414386" w:rsidRDefault="002B6273" w:rsidP="0074335E">
            <w:pPr>
              <w:rPr>
                <w:ins w:id="8801" w:author="user" w:date="2012-02-29T14:49:00Z"/>
                <w:rFonts w:ascii="Calibri" w:hAnsi="Calibri" w:cs="Calibri"/>
                <w:sz w:val="20"/>
                <w:szCs w:val="20"/>
                <w:lang w:bidi="ne-NP"/>
              </w:rPr>
            </w:pPr>
            <w:ins w:id="8802" w:author="user" w:date="2012-02-29T14:49:00Z">
              <w:r w:rsidRPr="00414386">
                <w:rPr>
                  <w:rFonts w:ascii="Calibri" w:hAnsi="Calibri" w:cs="Calibri"/>
                  <w:sz w:val="20"/>
                  <w:szCs w:val="20"/>
                  <w:lang w:bidi="ne-NP"/>
                </w:rPr>
                <w:t>Medium</w:t>
              </w:r>
            </w:ins>
          </w:p>
        </w:tc>
        <w:tc>
          <w:tcPr>
            <w:tcW w:w="1900" w:type="dxa"/>
            <w:tcBorders>
              <w:top w:val="nil"/>
              <w:left w:val="nil"/>
              <w:bottom w:val="single" w:sz="4" w:space="0" w:color="auto"/>
              <w:right w:val="single" w:sz="4" w:space="0" w:color="auto"/>
            </w:tcBorders>
            <w:shd w:val="clear" w:color="auto" w:fill="auto"/>
          </w:tcPr>
          <w:p w:rsidR="002B6273" w:rsidRPr="00414386" w:rsidRDefault="002B6273" w:rsidP="0074335E">
            <w:pPr>
              <w:jc w:val="center"/>
              <w:rPr>
                <w:ins w:id="8803" w:author="user" w:date="2012-02-29T14:49:00Z"/>
                <w:rFonts w:ascii="Calibri" w:hAnsi="Calibri" w:cs="Calibri"/>
                <w:sz w:val="20"/>
                <w:szCs w:val="20"/>
                <w:lang w:bidi="ne-NP"/>
              </w:rPr>
            </w:pPr>
            <w:ins w:id="8804" w:author="user" w:date="2012-02-29T14:49:00Z">
              <w:r w:rsidRPr="00414386">
                <w:rPr>
                  <w:rFonts w:ascii="Calibri" w:hAnsi="Calibri" w:cs="Calibri"/>
                  <w:sz w:val="20"/>
                  <w:szCs w:val="20"/>
                  <w:lang w:bidi="ne-NP"/>
                </w:rPr>
                <w:t>2.0 – 4.0</w:t>
              </w:r>
            </w:ins>
          </w:p>
        </w:tc>
        <w:tc>
          <w:tcPr>
            <w:tcW w:w="840" w:type="dxa"/>
            <w:tcBorders>
              <w:top w:val="nil"/>
              <w:left w:val="nil"/>
              <w:bottom w:val="single" w:sz="4" w:space="0" w:color="auto"/>
              <w:right w:val="single" w:sz="4" w:space="0" w:color="auto"/>
            </w:tcBorders>
            <w:shd w:val="clear" w:color="auto" w:fill="auto"/>
          </w:tcPr>
          <w:p w:rsidR="002B6273" w:rsidRPr="00414386" w:rsidRDefault="002B6273" w:rsidP="0074335E">
            <w:pPr>
              <w:jc w:val="center"/>
              <w:rPr>
                <w:ins w:id="8805" w:author="user" w:date="2012-02-29T14:49:00Z"/>
                <w:rFonts w:ascii="Calibri" w:hAnsi="Calibri" w:cs="Calibri"/>
                <w:sz w:val="20"/>
                <w:szCs w:val="20"/>
                <w:lang w:bidi="ne-NP"/>
              </w:rPr>
            </w:pPr>
            <w:ins w:id="8806" w:author="user" w:date="2012-02-29T14:49:00Z">
              <w:r w:rsidRPr="00414386">
                <w:rPr>
                  <w:rFonts w:ascii="Calibri" w:hAnsi="Calibri" w:cs="Calibri"/>
                  <w:sz w:val="20"/>
                  <w:szCs w:val="20"/>
                  <w:lang w:bidi="ne-NP"/>
                </w:rPr>
                <w:t>1</w:t>
              </w:r>
            </w:ins>
          </w:p>
        </w:tc>
        <w:tc>
          <w:tcPr>
            <w:tcW w:w="920" w:type="dxa"/>
            <w:tcBorders>
              <w:top w:val="nil"/>
              <w:left w:val="nil"/>
              <w:bottom w:val="single" w:sz="4" w:space="0" w:color="auto"/>
              <w:right w:val="single" w:sz="4" w:space="0" w:color="auto"/>
            </w:tcBorders>
            <w:shd w:val="clear" w:color="auto" w:fill="auto"/>
          </w:tcPr>
          <w:p w:rsidR="002B6273" w:rsidRPr="00414386" w:rsidRDefault="002B6273" w:rsidP="0074335E">
            <w:pPr>
              <w:jc w:val="center"/>
              <w:rPr>
                <w:ins w:id="8807" w:author="user" w:date="2012-02-29T14:49:00Z"/>
                <w:rFonts w:ascii="Calibri" w:hAnsi="Calibri" w:cs="Calibri"/>
                <w:sz w:val="20"/>
                <w:szCs w:val="20"/>
                <w:lang w:bidi="ne-NP"/>
              </w:rPr>
            </w:pPr>
            <w:ins w:id="8808" w:author="user" w:date="2012-02-29T14:49:00Z">
              <w:r w:rsidRPr="00414386">
                <w:rPr>
                  <w:rFonts w:ascii="Calibri" w:hAnsi="Calibri" w:cs="Calibri"/>
                  <w:sz w:val="20"/>
                  <w:szCs w:val="20"/>
                  <w:lang w:bidi="ne-NP"/>
                </w:rPr>
                <w:t>0.7</w:t>
              </w:r>
            </w:ins>
          </w:p>
        </w:tc>
        <w:tc>
          <w:tcPr>
            <w:tcW w:w="1040" w:type="dxa"/>
            <w:tcBorders>
              <w:top w:val="nil"/>
              <w:left w:val="nil"/>
              <w:bottom w:val="single" w:sz="4" w:space="0" w:color="auto"/>
              <w:right w:val="single" w:sz="4" w:space="0" w:color="auto"/>
            </w:tcBorders>
            <w:shd w:val="clear" w:color="auto" w:fill="auto"/>
          </w:tcPr>
          <w:p w:rsidR="002B6273" w:rsidRPr="00414386" w:rsidRDefault="002B6273" w:rsidP="0074335E">
            <w:pPr>
              <w:jc w:val="center"/>
              <w:rPr>
                <w:ins w:id="8809" w:author="user" w:date="2012-02-29T14:49:00Z"/>
                <w:rFonts w:ascii="Calibri" w:hAnsi="Calibri" w:cs="Calibri"/>
                <w:sz w:val="20"/>
                <w:szCs w:val="20"/>
                <w:lang w:bidi="ne-NP"/>
              </w:rPr>
            </w:pPr>
            <w:ins w:id="8810" w:author="user" w:date="2012-02-29T14:49:00Z">
              <w:r w:rsidRPr="00414386">
                <w:rPr>
                  <w:rFonts w:ascii="Calibri" w:hAnsi="Calibri" w:cs="Calibri"/>
                  <w:sz w:val="20"/>
                  <w:szCs w:val="20"/>
                  <w:lang w:bidi="ne-NP"/>
                </w:rPr>
                <w:t>2.7092</w:t>
              </w:r>
            </w:ins>
          </w:p>
        </w:tc>
        <w:tc>
          <w:tcPr>
            <w:tcW w:w="1123" w:type="dxa"/>
            <w:tcBorders>
              <w:top w:val="nil"/>
              <w:left w:val="nil"/>
              <w:bottom w:val="single" w:sz="4" w:space="0" w:color="auto"/>
              <w:right w:val="single" w:sz="4" w:space="0" w:color="auto"/>
            </w:tcBorders>
            <w:shd w:val="clear" w:color="auto" w:fill="auto"/>
          </w:tcPr>
          <w:p w:rsidR="002B6273" w:rsidRPr="00414386" w:rsidRDefault="002B6273" w:rsidP="0074335E">
            <w:pPr>
              <w:jc w:val="center"/>
              <w:rPr>
                <w:ins w:id="8811" w:author="user" w:date="2012-02-29T14:49:00Z"/>
                <w:rFonts w:ascii="Calibri" w:hAnsi="Calibri" w:cs="Calibri"/>
                <w:sz w:val="20"/>
                <w:szCs w:val="20"/>
                <w:lang w:bidi="ne-NP"/>
              </w:rPr>
            </w:pPr>
            <w:ins w:id="8812" w:author="user" w:date="2012-02-29T14:49:00Z">
              <w:r w:rsidRPr="00414386">
                <w:rPr>
                  <w:rFonts w:ascii="Calibri" w:hAnsi="Calibri" w:cs="Calibri"/>
                  <w:sz w:val="20"/>
                  <w:szCs w:val="20"/>
                  <w:lang w:bidi="ne-NP"/>
                </w:rPr>
                <w:t>5.1</w:t>
              </w:r>
            </w:ins>
          </w:p>
        </w:tc>
      </w:tr>
      <w:tr w:rsidR="002B6273" w:rsidRPr="00414386" w:rsidTr="0074335E">
        <w:trPr>
          <w:trHeight w:val="300"/>
          <w:ins w:id="8813" w:author="user" w:date="2012-02-29T14:49:00Z"/>
        </w:trPr>
        <w:tc>
          <w:tcPr>
            <w:tcW w:w="4100" w:type="dxa"/>
            <w:gridSpan w:val="2"/>
            <w:tcBorders>
              <w:top w:val="single" w:sz="4" w:space="0" w:color="auto"/>
              <w:left w:val="single" w:sz="4" w:space="0" w:color="auto"/>
              <w:bottom w:val="single" w:sz="4" w:space="0" w:color="auto"/>
              <w:right w:val="single" w:sz="4" w:space="0" w:color="auto"/>
            </w:tcBorders>
            <w:shd w:val="clear" w:color="auto" w:fill="auto"/>
          </w:tcPr>
          <w:p w:rsidR="002B6273" w:rsidRPr="00414386" w:rsidRDefault="002B6273" w:rsidP="0074335E">
            <w:pPr>
              <w:rPr>
                <w:ins w:id="8814" w:author="user" w:date="2012-02-29T14:49:00Z"/>
                <w:rFonts w:ascii="Calibri" w:hAnsi="Calibri" w:cs="Calibri"/>
                <w:sz w:val="20"/>
                <w:szCs w:val="20"/>
                <w:lang w:bidi="ne-NP"/>
              </w:rPr>
            </w:pPr>
            <w:ins w:id="8815" w:author="user" w:date="2012-02-29T14:49:00Z">
              <w:r w:rsidRPr="00414386">
                <w:rPr>
                  <w:rFonts w:ascii="Calibri" w:hAnsi="Calibri" w:cs="Calibri"/>
                  <w:sz w:val="20"/>
                  <w:szCs w:val="20"/>
                  <w:lang w:bidi="ne-NP"/>
                </w:rPr>
                <w:t>Total</w:t>
              </w:r>
            </w:ins>
          </w:p>
        </w:tc>
        <w:tc>
          <w:tcPr>
            <w:tcW w:w="840" w:type="dxa"/>
            <w:tcBorders>
              <w:top w:val="nil"/>
              <w:left w:val="nil"/>
              <w:bottom w:val="single" w:sz="4" w:space="0" w:color="auto"/>
              <w:right w:val="single" w:sz="4" w:space="0" w:color="auto"/>
            </w:tcBorders>
            <w:shd w:val="clear" w:color="auto" w:fill="auto"/>
          </w:tcPr>
          <w:p w:rsidR="002B6273" w:rsidRPr="00414386" w:rsidRDefault="002B6273" w:rsidP="0074335E">
            <w:pPr>
              <w:jc w:val="center"/>
              <w:rPr>
                <w:ins w:id="8816" w:author="user" w:date="2012-02-29T14:49:00Z"/>
                <w:rFonts w:ascii="Calibri" w:hAnsi="Calibri" w:cs="Calibri"/>
                <w:sz w:val="20"/>
                <w:szCs w:val="20"/>
                <w:lang w:bidi="ne-NP"/>
              </w:rPr>
            </w:pPr>
            <w:ins w:id="8817" w:author="user" w:date="2012-02-29T14:49:00Z">
              <w:r w:rsidRPr="00414386">
                <w:rPr>
                  <w:rFonts w:ascii="Calibri" w:hAnsi="Calibri" w:cs="Calibri"/>
                  <w:sz w:val="20"/>
                  <w:szCs w:val="20"/>
                  <w:lang w:bidi="ne-NP"/>
                </w:rPr>
                <w:t>147</w:t>
              </w:r>
            </w:ins>
          </w:p>
        </w:tc>
        <w:tc>
          <w:tcPr>
            <w:tcW w:w="920" w:type="dxa"/>
            <w:tcBorders>
              <w:top w:val="nil"/>
              <w:left w:val="nil"/>
              <w:bottom w:val="single" w:sz="4" w:space="0" w:color="auto"/>
              <w:right w:val="single" w:sz="4" w:space="0" w:color="auto"/>
            </w:tcBorders>
            <w:shd w:val="clear" w:color="auto" w:fill="auto"/>
          </w:tcPr>
          <w:p w:rsidR="002B6273" w:rsidRPr="00414386" w:rsidRDefault="002B6273" w:rsidP="0074335E">
            <w:pPr>
              <w:jc w:val="center"/>
              <w:rPr>
                <w:ins w:id="8818" w:author="user" w:date="2012-02-29T14:49:00Z"/>
                <w:rFonts w:ascii="Calibri" w:hAnsi="Calibri" w:cs="Calibri"/>
                <w:sz w:val="20"/>
                <w:szCs w:val="20"/>
                <w:lang w:bidi="ne-NP"/>
              </w:rPr>
            </w:pPr>
            <w:ins w:id="8819" w:author="user" w:date="2012-02-29T14:49:00Z">
              <w:r w:rsidRPr="00414386">
                <w:rPr>
                  <w:rFonts w:ascii="Calibri" w:hAnsi="Calibri" w:cs="Calibri"/>
                  <w:sz w:val="20"/>
                  <w:szCs w:val="20"/>
                  <w:lang w:bidi="ne-NP"/>
                </w:rPr>
                <w:t>100</w:t>
              </w:r>
            </w:ins>
          </w:p>
        </w:tc>
        <w:tc>
          <w:tcPr>
            <w:tcW w:w="1040" w:type="dxa"/>
            <w:tcBorders>
              <w:top w:val="nil"/>
              <w:left w:val="nil"/>
              <w:bottom w:val="single" w:sz="4" w:space="0" w:color="auto"/>
              <w:right w:val="single" w:sz="4" w:space="0" w:color="auto"/>
            </w:tcBorders>
            <w:shd w:val="clear" w:color="auto" w:fill="auto"/>
          </w:tcPr>
          <w:p w:rsidR="002B6273" w:rsidRPr="00414386" w:rsidRDefault="002B6273" w:rsidP="0074335E">
            <w:pPr>
              <w:jc w:val="center"/>
              <w:rPr>
                <w:ins w:id="8820" w:author="user" w:date="2012-02-29T14:49:00Z"/>
                <w:rFonts w:ascii="Calibri" w:hAnsi="Calibri" w:cs="Calibri"/>
                <w:sz w:val="20"/>
                <w:szCs w:val="20"/>
                <w:lang w:bidi="ne-NP"/>
              </w:rPr>
            </w:pPr>
            <w:ins w:id="8821" w:author="user" w:date="2012-02-29T14:49:00Z">
              <w:r w:rsidRPr="00414386">
                <w:rPr>
                  <w:rFonts w:ascii="Calibri" w:hAnsi="Calibri" w:cs="Calibri"/>
                  <w:sz w:val="20"/>
                  <w:szCs w:val="20"/>
                  <w:lang w:bidi="ne-NP"/>
                </w:rPr>
                <w:t>52.80</w:t>
              </w:r>
            </w:ins>
          </w:p>
        </w:tc>
        <w:tc>
          <w:tcPr>
            <w:tcW w:w="1123" w:type="dxa"/>
            <w:tcBorders>
              <w:top w:val="nil"/>
              <w:left w:val="nil"/>
              <w:bottom w:val="single" w:sz="4" w:space="0" w:color="auto"/>
              <w:right w:val="single" w:sz="4" w:space="0" w:color="auto"/>
            </w:tcBorders>
            <w:shd w:val="clear" w:color="auto" w:fill="auto"/>
          </w:tcPr>
          <w:p w:rsidR="002B6273" w:rsidRPr="00414386" w:rsidRDefault="002B6273" w:rsidP="0074335E">
            <w:pPr>
              <w:jc w:val="center"/>
              <w:rPr>
                <w:ins w:id="8822" w:author="user" w:date="2012-02-29T14:49:00Z"/>
                <w:rFonts w:ascii="Calibri" w:hAnsi="Calibri" w:cs="Calibri"/>
                <w:sz w:val="20"/>
                <w:szCs w:val="20"/>
                <w:lang w:bidi="ne-NP"/>
              </w:rPr>
            </w:pPr>
            <w:ins w:id="8823" w:author="user" w:date="2012-02-29T14:49:00Z">
              <w:r w:rsidRPr="00414386">
                <w:rPr>
                  <w:rFonts w:ascii="Calibri" w:hAnsi="Calibri" w:cs="Calibri"/>
                  <w:sz w:val="20"/>
                  <w:szCs w:val="20"/>
                  <w:lang w:bidi="ne-NP"/>
                </w:rPr>
                <w:t>100</w:t>
              </w:r>
            </w:ins>
          </w:p>
        </w:tc>
      </w:tr>
    </w:tbl>
    <w:p w:rsidR="002B6273" w:rsidRPr="00414386" w:rsidRDefault="002B6273" w:rsidP="002B6273">
      <w:pPr>
        <w:pStyle w:val="Tableafter"/>
        <w:rPr>
          <w:ins w:id="8824" w:author="user" w:date="2012-02-29T14:49:00Z"/>
          <w:rFonts w:ascii="Calibri" w:hAnsi="Calibri" w:cs="Calibri"/>
          <w:i/>
          <w:sz w:val="18"/>
          <w:szCs w:val="18"/>
        </w:rPr>
      </w:pPr>
      <w:ins w:id="8825" w:author="user" w:date="2012-02-29T14:49:00Z">
        <w:r w:rsidRPr="00414386">
          <w:rPr>
            <w:rFonts w:ascii="Calibri" w:hAnsi="Calibri" w:cs="Calibri"/>
            <w:bCs/>
            <w:i/>
            <w:sz w:val="18"/>
            <w:szCs w:val="18"/>
          </w:rPr>
          <w:t xml:space="preserve">Source: </w:t>
        </w:r>
        <w:r w:rsidRPr="00414386">
          <w:rPr>
            <w:rFonts w:ascii="Calibri" w:hAnsi="Calibri" w:cs="Calibri"/>
            <w:i/>
            <w:sz w:val="18"/>
            <w:szCs w:val="18"/>
          </w:rPr>
          <w:t>Source: Household Survey, 2011,</w:t>
        </w:r>
      </w:ins>
    </w:p>
    <w:p w:rsidR="002B6273" w:rsidRPr="00F05710" w:rsidRDefault="002B6273" w:rsidP="002B6273">
      <w:pPr>
        <w:pStyle w:val="Tableafter"/>
        <w:rPr>
          <w:ins w:id="8826" w:author="user" w:date="2012-02-29T14:49:00Z"/>
          <w:rFonts w:ascii="Calibri" w:hAnsi="Calibri" w:cs="Calibri"/>
          <w:i/>
          <w:sz w:val="22"/>
          <w:szCs w:val="22"/>
        </w:rPr>
      </w:pPr>
      <w:ins w:id="8827" w:author="user" w:date="2012-02-29T14:49:00Z">
        <w:r w:rsidRPr="00F05710">
          <w:rPr>
            <w:rFonts w:ascii="Calibri" w:hAnsi="Calibri" w:cs="Calibri"/>
            <w:i/>
            <w:sz w:val="22"/>
            <w:szCs w:val="22"/>
          </w:rPr>
          <w:t xml:space="preserve"> *</w:t>
        </w:r>
        <w:r w:rsidRPr="00F05710">
          <w:rPr>
            <w:rFonts w:ascii="Calibri" w:hAnsi="Calibri" w:cs="Calibri"/>
            <w:bCs/>
            <w:i/>
            <w:sz w:val="18"/>
            <w:szCs w:val="18"/>
          </w:rPr>
          <w:t xml:space="preserve">Landholding categories based on </w:t>
        </w:r>
        <w:r w:rsidRPr="00F05710">
          <w:rPr>
            <w:rFonts w:ascii="Calibri" w:hAnsi="Calibri" w:cs="Calibri"/>
            <w:bCs/>
            <w:i/>
            <w:iCs/>
            <w:sz w:val="18"/>
            <w:szCs w:val="18"/>
          </w:rPr>
          <w:t>Rural Credit Review Study 1991/92</w:t>
        </w:r>
        <w:r w:rsidRPr="00F05710">
          <w:rPr>
            <w:rFonts w:ascii="Calibri" w:hAnsi="Calibri" w:cs="Calibri"/>
            <w:bCs/>
            <w:i/>
            <w:sz w:val="18"/>
            <w:szCs w:val="18"/>
          </w:rPr>
          <w:t xml:space="preserve">, Nepal Rastra Bank (Central Bank of </w:t>
        </w:r>
        <w:smartTag w:uri="urn:schemas-microsoft-com:office:smarttags" w:element="country-region">
          <w:smartTag w:uri="urn:schemas-microsoft-com:office:smarttags" w:element="place">
            <w:r w:rsidRPr="00F05710">
              <w:rPr>
                <w:rFonts w:ascii="Calibri" w:hAnsi="Calibri" w:cs="Calibri"/>
                <w:bCs/>
                <w:i/>
                <w:sz w:val="18"/>
                <w:szCs w:val="18"/>
              </w:rPr>
              <w:t>Nepal</w:t>
            </w:r>
          </w:smartTag>
        </w:smartTag>
        <w:r w:rsidRPr="00F05710">
          <w:rPr>
            <w:rFonts w:ascii="Calibri" w:hAnsi="Calibri" w:cs="Calibri"/>
            <w:bCs/>
            <w:i/>
            <w:sz w:val="18"/>
            <w:szCs w:val="18"/>
          </w:rPr>
          <w:t>), 1993.</w:t>
        </w:r>
      </w:ins>
    </w:p>
    <w:p w:rsidR="002B6273" w:rsidRDefault="002B6273" w:rsidP="002B6273">
      <w:pPr>
        <w:rPr>
          <w:ins w:id="8828" w:author="user" w:date="2012-02-29T14:49:00Z"/>
          <w:rFonts w:ascii="Calibri" w:hAnsi="Calibri" w:cs="Calibri"/>
          <w:b/>
          <w:bCs/>
          <w:sz w:val="18"/>
          <w:szCs w:val="18"/>
        </w:rPr>
      </w:pPr>
    </w:p>
    <w:p w:rsidR="002B6273" w:rsidRPr="00F74A57" w:rsidRDefault="002B6273" w:rsidP="002B6273">
      <w:pPr>
        <w:pStyle w:val="ReportText"/>
        <w:spacing w:line="300" w:lineRule="auto"/>
        <w:ind w:left="0"/>
        <w:rPr>
          <w:ins w:id="8829" w:author="user" w:date="2012-02-29T14:49:00Z"/>
          <w:rFonts w:ascii="Calibri" w:hAnsi="Calibri" w:cs="Calibri"/>
          <w:b/>
          <w:bCs/>
          <w:i/>
          <w:szCs w:val="22"/>
        </w:rPr>
      </w:pPr>
      <w:ins w:id="8830" w:author="user" w:date="2012-02-29T14:49:00Z">
        <w:r w:rsidRPr="00F74A57">
          <w:rPr>
            <w:rFonts w:ascii="Calibri" w:hAnsi="Calibri" w:cs="Calibri"/>
            <w:b/>
            <w:i/>
            <w:szCs w:val="22"/>
          </w:rPr>
          <w:t xml:space="preserve">Landholding by Sex of Household Head </w:t>
        </w:r>
      </w:ins>
    </w:p>
    <w:p w:rsidR="002B6273" w:rsidRPr="00A81B37" w:rsidRDefault="002B6273" w:rsidP="002B6273">
      <w:pPr>
        <w:spacing w:line="300" w:lineRule="auto"/>
        <w:jc w:val="both"/>
        <w:rPr>
          <w:ins w:id="8831" w:author="user" w:date="2012-02-29T14:49:00Z"/>
          <w:rFonts w:ascii="Calibri" w:hAnsi="Calibri" w:cs="Calibri"/>
          <w:sz w:val="22"/>
          <w:szCs w:val="22"/>
        </w:rPr>
      </w:pPr>
      <w:ins w:id="8832" w:author="user" w:date="2012-02-29T14:49:00Z">
        <w:r w:rsidRPr="00D6640D">
          <w:rPr>
            <w:rFonts w:ascii="Calibri" w:hAnsi="Calibri" w:cs="Calibri"/>
            <w:sz w:val="22"/>
            <w:szCs w:val="22"/>
          </w:rPr>
          <w:t xml:space="preserve">Of the affected households, 16.33% are female headed households and 83.67% are male headed households. </w:t>
        </w:r>
        <w:r w:rsidRPr="00A81B37">
          <w:rPr>
            <w:rFonts w:ascii="Calibri" w:hAnsi="Calibri" w:cs="Calibri"/>
            <w:sz w:val="22"/>
            <w:szCs w:val="22"/>
          </w:rPr>
          <w:t>Similarly, 81.24% of the operated land is belonged to the male headed households and remaining 18.76% land is belonged to the women headed households. The average land holding size of male and female headed households is 0.35 and 0.41 ha/Hhs respectively. The female headed households are only marginal and small size farmers (Table -6.</w:t>
        </w:r>
        <w:r>
          <w:rPr>
            <w:rFonts w:ascii="Calibri" w:hAnsi="Calibri" w:cs="Calibri"/>
            <w:sz w:val="22"/>
            <w:szCs w:val="22"/>
          </w:rPr>
          <w:t>42</w:t>
        </w:r>
        <w:r w:rsidRPr="00A81B37">
          <w:rPr>
            <w:rFonts w:ascii="Calibri" w:hAnsi="Calibri" w:cs="Calibri"/>
            <w:sz w:val="22"/>
            <w:szCs w:val="22"/>
          </w:rPr>
          <w:t>).</w:t>
        </w:r>
      </w:ins>
    </w:p>
    <w:p w:rsidR="002B6273" w:rsidRPr="0084077E" w:rsidRDefault="002B6273" w:rsidP="002B6273">
      <w:pPr>
        <w:pStyle w:val="StyleJustifiedLeft127cmLinespacingMultiple12li"/>
        <w:rPr>
          <w:ins w:id="8833" w:author="user" w:date="2012-02-29T14:49:00Z"/>
          <w:sz w:val="10"/>
          <w:szCs w:val="10"/>
        </w:rPr>
      </w:pPr>
    </w:p>
    <w:p w:rsidR="002B6273" w:rsidRPr="00261758" w:rsidRDefault="002B6273" w:rsidP="002B6273">
      <w:pPr>
        <w:pStyle w:val="StyleJustifiedLeft127cmLinespacingMultiple12li"/>
        <w:rPr>
          <w:ins w:id="8834" w:author="user" w:date="2012-02-29T14:49:00Z"/>
          <w:sz w:val="20"/>
          <w:szCs w:val="20"/>
        </w:rPr>
      </w:pPr>
      <w:ins w:id="8835" w:author="user" w:date="2012-02-29T14:49:00Z">
        <w:r w:rsidRPr="00261758">
          <w:rPr>
            <w:sz w:val="20"/>
            <w:szCs w:val="20"/>
          </w:rPr>
          <w:t xml:space="preserve">Table - 6.42: Landholding by Sex of Household Head </w:t>
        </w:r>
      </w:ins>
    </w:p>
    <w:tbl>
      <w:tblPr>
        <w:tblW w:w="9180" w:type="dxa"/>
        <w:tblInd w:w="95" w:type="dxa"/>
        <w:tblLook w:val="04A0"/>
      </w:tblPr>
      <w:tblGrid>
        <w:gridCol w:w="2165"/>
        <w:gridCol w:w="1660"/>
        <w:gridCol w:w="840"/>
        <w:gridCol w:w="920"/>
        <w:gridCol w:w="900"/>
        <w:gridCol w:w="875"/>
        <w:gridCol w:w="920"/>
        <w:gridCol w:w="900"/>
      </w:tblGrid>
      <w:tr w:rsidR="002B6273" w:rsidRPr="00145B40" w:rsidTr="0074335E">
        <w:trPr>
          <w:trHeight w:val="405"/>
          <w:ins w:id="8836" w:author="user" w:date="2012-02-29T14:49:00Z"/>
        </w:trPr>
        <w:tc>
          <w:tcPr>
            <w:tcW w:w="3833" w:type="dxa"/>
            <w:gridSpan w:val="2"/>
            <w:tcBorders>
              <w:top w:val="single" w:sz="4" w:space="0" w:color="auto"/>
              <w:left w:val="single" w:sz="4" w:space="0" w:color="auto"/>
              <w:bottom w:val="single" w:sz="4" w:space="0" w:color="auto"/>
              <w:right w:val="single" w:sz="4" w:space="0" w:color="auto"/>
            </w:tcBorders>
            <w:shd w:val="clear" w:color="auto" w:fill="auto"/>
          </w:tcPr>
          <w:p w:rsidR="002B6273" w:rsidRPr="006E0870" w:rsidRDefault="002B6273" w:rsidP="0074335E">
            <w:pPr>
              <w:jc w:val="both"/>
              <w:rPr>
                <w:ins w:id="8837" w:author="user" w:date="2012-02-29T14:49:00Z"/>
                <w:rFonts w:ascii="Calibri" w:hAnsi="Calibri" w:cs="Calibri"/>
                <w:b/>
                <w:bCs/>
                <w:sz w:val="20"/>
                <w:szCs w:val="20"/>
                <w:lang w:bidi="ne-NP"/>
              </w:rPr>
            </w:pPr>
            <w:ins w:id="8838" w:author="user" w:date="2012-02-29T14:49:00Z">
              <w:r w:rsidRPr="006E0870">
                <w:rPr>
                  <w:rFonts w:ascii="Calibri" w:hAnsi="Calibri" w:cs="Calibri"/>
                  <w:b/>
                  <w:bCs/>
                  <w:sz w:val="20"/>
                  <w:szCs w:val="20"/>
                  <w:lang w:bidi="ne-NP"/>
                </w:rPr>
                <w:t>Landholding Categories</w:t>
              </w:r>
            </w:ins>
          </w:p>
        </w:tc>
        <w:tc>
          <w:tcPr>
            <w:tcW w:w="1760" w:type="dxa"/>
            <w:gridSpan w:val="2"/>
            <w:tcBorders>
              <w:top w:val="single" w:sz="4" w:space="0" w:color="auto"/>
              <w:left w:val="nil"/>
              <w:bottom w:val="single" w:sz="4" w:space="0" w:color="auto"/>
              <w:right w:val="single" w:sz="4" w:space="0" w:color="auto"/>
            </w:tcBorders>
            <w:shd w:val="clear" w:color="auto" w:fill="auto"/>
          </w:tcPr>
          <w:p w:rsidR="002B6273" w:rsidRPr="006E0870" w:rsidRDefault="002B6273" w:rsidP="0074335E">
            <w:pPr>
              <w:jc w:val="both"/>
              <w:rPr>
                <w:ins w:id="8839" w:author="user" w:date="2012-02-29T14:49:00Z"/>
                <w:rFonts w:ascii="Calibri" w:hAnsi="Calibri" w:cs="Calibri"/>
                <w:b/>
                <w:bCs/>
                <w:sz w:val="20"/>
                <w:szCs w:val="20"/>
                <w:lang w:bidi="ne-NP"/>
              </w:rPr>
            </w:pPr>
            <w:ins w:id="8840" w:author="user" w:date="2012-02-29T14:49:00Z">
              <w:r w:rsidRPr="006E0870">
                <w:rPr>
                  <w:rFonts w:ascii="Calibri" w:hAnsi="Calibri" w:cs="Calibri"/>
                  <w:b/>
                  <w:bCs/>
                  <w:sz w:val="20"/>
                  <w:szCs w:val="20"/>
                  <w:lang w:bidi="ne-NP"/>
                </w:rPr>
                <w:t>No. of HHs</w:t>
              </w:r>
            </w:ins>
          </w:p>
        </w:tc>
        <w:tc>
          <w:tcPr>
            <w:tcW w:w="1767" w:type="dxa"/>
            <w:gridSpan w:val="2"/>
            <w:tcBorders>
              <w:top w:val="single" w:sz="4" w:space="0" w:color="auto"/>
              <w:left w:val="nil"/>
              <w:bottom w:val="single" w:sz="4" w:space="0" w:color="auto"/>
              <w:right w:val="single" w:sz="4" w:space="0" w:color="auto"/>
            </w:tcBorders>
            <w:shd w:val="clear" w:color="auto" w:fill="auto"/>
          </w:tcPr>
          <w:p w:rsidR="002B6273" w:rsidRPr="006E0870" w:rsidRDefault="002B6273" w:rsidP="0074335E">
            <w:pPr>
              <w:jc w:val="both"/>
              <w:rPr>
                <w:ins w:id="8841" w:author="user" w:date="2012-02-29T14:49:00Z"/>
                <w:rFonts w:ascii="Calibri" w:hAnsi="Calibri" w:cs="Calibri"/>
                <w:b/>
                <w:bCs/>
                <w:sz w:val="20"/>
                <w:szCs w:val="20"/>
                <w:lang w:bidi="ne-NP"/>
              </w:rPr>
            </w:pPr>
            <w:ins w:id="8842" w:author="user" w:date="2012-02-29T14:49:00Z">
              <w:r w:rsidRPr="006E0870">
                <w:rPr>
                  <w:rFonts w:ascii="Calibri" w:hAnsi="Calibri" w:cs="Calibri"/>
                  <w:b/>
                  <w:bCs/>
                  <w:sz w:val="20"/>
                  <w:szCs w:val="20"/>
                  <w:lang w:bidi="ne-NP"/>
                </w:rPr>
                <w:t>Total Area(ha)</w:t>
              </w:r>
            </w:ins>
          </w:p>
        </w:tc>
        <w:tc>
          <w:tcPr>
            <w:tcW w:w="1820" w:type="dxa"/>
            <w:gridSpan w:val="2"/>
            <w:tcBorders>
              <w:top w:val="single" w:sz="4" w:space="0" w:color="auto"/>
              <w:left w:val="nil"/>
              <w:bottom w:val="single" w:sz="4" w:space="0" w:color="auto"/>
              <w:right w:val="single" w:sz="4" w:space="0" w:color="auto"/>
            </w:tcBorders>
            <w:shd w:val="clear" w:color="auto" w:fill="auto"/>
          </w:tcPr>
          <w:p w:rsidR="002B6273" w:rsidRPr="006E0870" w:rsidRDefault="002B6273" w:rsidP="0074335E">
            <w:pPr>
              <w:jc w:val="both"/>
              <w:rPr>
                <w:ins w:id="8843" w:author="user" w:date="2012-02-29T14:49:00Z"/>
                <w:rFonts w:ascii="Calibri" w:hAnsi="Calibri" w:cs="Calibri"/>
                <w:b/>
                <w:bCs/>
                <w:sz w:val="20"/>
                <w:szCs w:val="20"/>
                <w:lang w:bidi="ne-NP"/>
              </w:rPr>
            </w:pPr>
            <w:ins w:id="8844" w:author="user" w:date="2012-02-29T14:49:00Z">
              <w:r w:rsidRPr="006E0870">
                <w:rPr>
                  <w:rFonts w:ascii="Calibri" w:hAnsi="Calibri" w:cs="Calibri"/>
                  <w:b/>
                  <w:bCs/>
                  <w:sz w:val="20"/>
                  <w:szCs w:val="20"/>
                  <w:lang w:bidi="ne-NP"/>
                </w:rPr>
                <w:t>Landholding(ha/hh</w:t>
              </w:r>
            </w:ins>
          </w:p>
        </w:tc>
      </w:tr>
      <w:tr w:rsidR="002B6273" w:rsidRPr="00145B40" w:rsidTr="0074335E">
        <w:trPr>
          <w:trHeight w:val="413"/>
          <w:ins w:id="8845" w:author="user" w:date="2012-02-29T14:49:00Z"/>
        </w:trPr>
        <w:tc>
          <w:tcPr>
            <w:tcW w:w="2173" w:type="dxa"/>
            <w:tcBorders>
              <w:top w:val="nil"/>
              <w:left w:val="single" w:sz="4" w:space="0" w:color="auto"/>
              <w:bottom w:val="single" w:sz="4" w:space="0" w:color="auto"/>
              <w:right w:val="single" w:sz="4" w:space="0" w:color="auto"/>
            </w:tcBorders>
            <w:shd w:val="clear" w:color="auto" w:fill="auto"/>
          </w:tcPr>
          <w:p w:rsidR="002B6273" w:rsidRPr="006E0870" w:rsidRDefault="002B6273" w:rsidP="0074335E">
            <w:pPr>
              <w:jc w:val="both"/>
              <w:rPr>
                <w:ins w:id="8846" w:author="user" w:date="2012-02-29T14:49:00Z"/>
                <w:rFonts w:ascii="Calibri" w:hAnsi="Calibri" w:cs="Calibri"/>
                <w:sz w:val="20"/>
                <w:szCs w:val="20"/>
                <w:lang w:bidi="ne-NP"/>
              </w:rPr>
            </w:pPr>
            <w:ins w:id="8847" w:author="user" w:date="2012-02-29T14:49:00Z">
              <w:r w:rsidRPr="006E0870">
                <w:rPr>
                  <w:rFonts w:ascii="Calibri" w:hAnsi="Calibri" w:cs="Calibri"/>
                  <w:sz w:val="20"/>
                  <w:szCs w:val="20"/>
                  <w:lang w:bidi="ne-NP"/>
                </w:rPr>
                <w:t>Category</w:t>
              </w:r>
            </w:ins>
          </w:p>
        </w:tc>
        <w:tc>
          <w:tcPr>
            <w:tcW w:w="1660" w:type="dxa"/>
            <w:tcBorders>
              <w:top w:val="nil"/>
              <w:left w:val="nil"/>
              <w:bottom w:val="single" w:sz="4" w:space="0" w:color="auto"/>
              <w:right w:val="single" w:sz="4" w:space="0" w:color="auto"/>
            </w:tcBorders>
            <w:shd w:val="clear" w:color="auto" w:fill="auto"/>
          </w:tcPr>
          <w:p w:rsidR="002B6273" w:rsidRPr="006E0870" w:rsidRDefault="002B6273" w:rsidP="0074335E">
            <w:pPr>
              <w:jc w:val="both"/>
              <w:rPr>
                <w:ins w:id="8848" w:author="user" w:date="2012-02-29T14:49:00Z"/>
                <w:rFonts w:ascii="Calibri" w:hAnsi="Calibri" w:cs="Calibri"/>
                <w:sz w:val="20"/>
                <w:szCs w:val="20"/>
                <w:lang w:bidi="ne-NP"/>
              </w:rPr>
            </w:pPr>
            <w:ins w:id="8849" w:author="user" w:date="2012-02-29T14:49:00Z">
              <w:r w:rsidRPr="006E0870">
                <w:rPr>
                  <w:rFonts w:ascii="Calibri" w:hAnsi="Calibri" w:cs="Calibri"/>
                  <w:sz w:val="20"/>
                  <w:szCs w:val="20"/>
                  <w:lang w:bidi="ne-NP"/>
                </w:rPr>
                <w:t>Size of holding</w:t>
              </w:r>
            </w:ins>
          </w:p>
        </w:tc>
        <w:tc>
          <w:tcPr>
            <w:tcW w:w="840" w:type="dxa"/>
            <w:tcBorders>
              <w:top w:val="nil"/>
              <w:left w:val="nil"/>
              <w:bottom w:val="single" w:sz="4" w:space="0" w:color="auto"/>
              <w:right w:val="single" w:sz="4" w:space="0" w:color="auto"/>
            </w:tcBorders>
            <w:shd w:val="clear" w:color="auto" w:fill="auto"/>
          </w:tcPr>
          <w:p w:rsidR="002B6273" w:rsidRPr="006E0870" w:rsidRDefault="002B6273" w:rsidP="0074335E">
            <w:pPr>
              <w:jc w:val="both"/>
              <w:rPr>
                <w:ins w:id="8850" w:author="user" w:date="2012-02-29T14:49:00Z"/>
                <w:rFonts w:ascii="Calibri" w:hAnsi="Calibri" w:cs="Calibri"/>
                <w:sz w:val="20"/>
                <w:szCs w:val="20"/>
                <w:lang w:bidi="ne-NP"/>
              </w:rPr>
            </w:pPr>
            <w:ins w:id="8851" w:author="user" w:date="2012-02-29T14:49:00Z">
              <w:r w:rsidRPr="006E0870">
                <w:rPr>
                  <w:rFonts w:ascii="Calibri" w:hAnsi="Calibri" w:cs="Calibri"/>
                  <w:sz w:val="20"/>
                  <w:szCs w:val="20"/>
                  <w:lang w:bidi="ne-NP"/>
                </w:rPr>
                <w:t>Male -headed</w:t>
              </w:r>
            </w:ins>
          </w:p>
        </w:tc>
        <w:tc>
          <w:tcPr>
            <w:tcW w:w="920" w:type="dxa"/>
            <w:tcBorders>
              <w:top w:val="nil"/>
              <w:left w:val="nil"/>
              <w:bottom w:val="single" w:sz="4" w:space="0" w:color="auto"/>
              <w:right w:val="single" w:sz="4" w:space="0" w:color="auto"/>
            </w:tcBorders>
            <w:shd w:val="clear" w:color="auto" w:fill="auto"/>
          </w:tcPr>
          <w:p w:rsidR="002B6273" w:rsidRPr="006E0870" w:rsidRDefault="002B6273" w:rsidP="0074335E">
            <w:pPr>
              <w:jc w:val="both"/>
              <w:rPr>
                <w:ins w:id="8852" w:author="user" w:date="2012-02-29T14:49:00Z"/>
                <w:rFonts w:ascii="Calibri" w:hAnsi="Calibri" w:cs="Calibri"/>
                <w:sz w:val="20"/>
                <w:szCs w:val="20"/>
                <w:lang w:bidi="ne-NP"/>
              </w:rPr>
            </w:pPr>
            <w:ins w:id="8853" w:author="user" w:date="2012-02-29T14:49:00Z">
              <w:r w:rsidRPr="006E0870">
                <w:rPr>
                  <w:rFonts w:ascii="Calibri" w:hAnsi="Calibri" w:cs="Calibri"/>
                  <w:sz w:val="20"/>
                  <w:szCs w:val="20"/>
                  <w:lang w:bidi="ne-NP"/>
                </w:rPr>
                <w:t>Female -headed</w:t>
              </w:r>
            </w:ins>
          </w:p>
        </w:tc>
        <w:tc>
          <w:tcPr>
            <w:tcW w:w="900" w:type="dxa"/>
            <w:tcBorders>
              <w:top w:val="nil"/>
              <w:left w:val="nil"/>
              <w:bottom w:val="single" w:sz="4" w:space="0" w:color="auto"/>
              <w:right w:val="single" w:sz="4" w:space="0" w:color="auto"/>
            </w:tcBorders>
            <w:shd w:val="clear" w:color="auto" w:fill="auto"/>
          </w:tcPr>
          <w:p w:rsidR="002B6273" w:rsidRPr="006E0870" w:rsidRDefault="002B6273" w:rsidP="0074335E">
            <w:pPr>
              <w:jc w:val="both"/>
              <w:rPr>
                <w:ins w:id="8854" w:author="user" w:date="2012-02-29T14:49:00Z"/>
                <w:rFonts w:ascii="Calibri" w:hAnsi="Calibri" w:cs="Calibri"/>
                <w:sz w:val="20"/>
                <w:szCs w:val="20"/>
                <w:lang w:bidi="ne-NP"/>
              </w:rPr>
            </w:pPr>
            <w:ins w:id="8855" w:author="user" w:date="2012-02-29T14:49:00Z">
              <w:r w:rsidRPr="006E0870">
                <w:rPr>
                  <w:rFonts w:ascii="Calibri" w:hAnsi="Calibri" w:cs="Calibri"/>
                  <w:sz w:val="20"/>
                  <w:szCs w:val="20"/>
                  <w:lang w:bidi="ne-NP"/>
                </w:rPr>
                <w:t>Male-headed</w:t>
              </w:r>
            </w:ins>
          </w:p>
        </w:tc>
        <w:tc>
          <w:tcPr>
            <w:tcW w:w="867" w:type="dxa"/>
            <w:tcBorders>
              <w:top w:val="nil"/>
              <w:left w:val="nil"/>
              <w:bottom w:val="single" w:sz="4" w:space="0" w:color="auto"/>
              <w:right w:val="single" w:sz="4" w:space="0" w:color="auto"/>
            </w:tcBorders>
            <w:shd w:val="clear" w:color="auto" w:fill="auto"/>
          </w:tcPr>
          <w:p w:rsidR="002B6273" w:rsidRPr="006E0870" w:rsidRDefault="002B6273" w:rsidP="0074335E">
            <w:pPr>
              <w:jc w:val="both"/>
              <w:rPr>
                <w:ins w:id="8856" w:author="user" w:date="2012-02-29T14:49:00Z"/>
                <w:rFonts w:ascii="Calibri" w:hAnsi="Calibri" w:cs="Calibri"/>
                <w:sz w:val="20"/>
                <w:szCs w:val="20"/>
                <w:lang w:bidi="ne-NP"/>
              </w:rPr>
            </w:pPr>
            <w:ins w:id="8857" w:author="user" w:date="2012-02-29T14:49:00Z">
              <w:r w:rsidRPr="006E0870">
                <w:rPr>
                  <w:rFonts w:ascii="Calibri" w:hAnsi="Calibri" w:cs="Calibri"/>
                  <w:sz w:val="20"/>
                  <w:szCs w:val="20"/>
                  <w:lang w:bidi="ne-NP"/>
                </w:rPr>
                <w:t>Female- headed</w:t>
              </w:r>
            </w:ins>
          </w:p>
        </w:tc>
        <w:tc>
          <w:tcPr>
            <w:tcW w:w="920" w:type="dxa"/>
            <w:tcBorders>
              <w:top w:val="nil"/>
              <w:left w:val="nil"/>
              <w:bottom w:val="single" w:sz="4" w:space="0" w:color="auto"/>
              <w:right w:val="single" w:sz="4" w:space="0" w:color="auto"/>
            </w:tcBorders>
            <w:shd w:val="clear" w:color="auto" w:fill="auto"/>
          </w:tcPr>
          <w:p w:rsidR="002B6273" w:rsidRPr="006E0870" w:rsidRDefault="002B6273" w:rsidP="0074335E">
            <w:pPr>
              <w:jc w:val="both"/>
              <w:rPr>
                <w:ins w:id="8858" w:author="user" w:date="2012-02-29T14:49:00Z"/>
                <w:rFonts w:ascii="Calibri" w:hAnsi="Calibri" w:cs="Calibri"/>
                <w:sz w:val="20"/>
                <w:szCs w:val="20"/>
                <w:lang w:bidi="ne-NP"/>
              </w:rPr>
            </w:pPr>
            <w:ins w:id="8859" w:author="user" w:date="2012-02-29T14:49:00Z">
              <w:r w:rsidRPr="006E0870">
                <w:rPr>
                  <w:rFonts w:ascii="Calibri" w:hAnsi="Calibri" w:cs="Calibri"/>
                  <w:sz w:val="20"/>
                  <w:szCs w:val="20"/>
                  <w:lang w:bidi="ne-NP"/>
                </w:rPr>
                <w:t>Male -headed</w:t>
              </w:r>
            </w:ins>
          </w:p>
        </w:tc>
        <w:tc>
          <w:tcPr>
            <w:tcW w:w="900" w:type="dxa"/>
            <w:tcBorders>
              <w:top w:val="nil"/>
              <w:left w:val="nil"/>
              <w:bottom w:val="single" w:sz="4" w:space="0" w:color="auto"/>
              <w:right w:val="single" w:sz="4" w:space="0" w:color="auto"/>
            </w:tcBorders>
            <w:shd w:val="clear" w:color="auto" w:fill="auto"/>
          </w:tcPr>
          <w:p w:rsidR="002B6273" w:rsidRPr="006E0870" w:rsidRDefault="002B6273" w:rsidP="0074335E">
            <w:pPr>
              <w:jc w:val="both"/>
              <w:rPr>
                <w:ins w:id="8860" w:author="user" w:date="2012-02-29T14:49:00Z"/>
                <w:rFonts w:ascii="Calibri" w:hAnsi="Calibri" w:cs="Calibri"/>
                <w:sz w:val="20"/>
                <w:szCs w:val="20"/>
                <w:lang w:bidi="ne-NP"/>
              </w:rPr>
            </w:pPr>
            <w:ins w:id="8861" w:author="user" w:date="2012-02-29T14:49:00Z">
              <w:r w:rsidRPr="006E0870">
                <w:rPr>
                  <w:rFonts w:ascii="Calibri" w:hAnsi="Calibri" w:cs="Calibri"/>
                  <w:sz w:val="20"/>
                  <w:szCs w:val="20"/>
                  <w:lang w:bidi="ne-NP"/>
                </w:rPr>
                <w:t>Female- headed</w:t>
              </w:r>
            </w:ins>
          </w:p>
        </w:tc>
      </w:tr>
      <w:tr w:rsidR="002B6273" w:rsidRPr="00145B40" w:rsidTr="0074335E">
        <w:trPr>
          <w:trHeight w:val="300"/>
          <w:ins w:id="8862" w:author="user" w:date="2012-02-29T14:49:00Z"/>
        </w:trPr>
        <w:tc>
          <w:tcPr>
            <w:tcW w:w="2173" w:type="dxa"/>
            <w:tcBorders>
              <w:top w:val="nil"/>
              <w:left w:val="single" w:sz="4" w:space="0" w:color="auto"/>
              <w:bottom w:val="single" w:sz="4" w:space="0" w:color="auto"/>
              <w:right w:val="single" w:sz="4" w:space="0" w:color="auto"/>
            </w:tcBorders>
            <w:shd w:val="clear" w:color="auto" w:fill="auto"/>
          </w:tcPr>
          <w:p w:rsidR="002B6273" w:rsidRPr="006E0870" w:rsidRDefault="002B6273" w:rsidP="0074335E">
            <w:pPr>
              <w:jc w:val="both"/>
              <w:rPr>
                <w:ins w:id="8863" w:author="user" w:date="2012-02-29T14:49:00Z"/>
                <w:rFonts w:ascii="Calibri" w:hAnsi="Calibri" w:cs="Calibri"/>
                <w:sz w:val="20"/>
                <w:szCs w:val="20"/>
                <w:lang w:bidi="ne-NP"/>
              </w:rPr>
            </w:pPr>
            <w:ins w:id="8864" w:author="user" w:date="2012-02-29T14:49:00Z">
              <w:r w:rsidRPr="006E0870">
                <w:rPr>
                  <w:rFonts w:ascii="Calibri" w:hAnsi="Calibri" w:cs="Calibri"/>
                  <w:sz w:val="20"/>
                  <w:szCs w:val="20"/>
                  <w:lang w:bidi="ne-NP"/>
                </w:rPr>
                <w:t>Marginal</w:t>
              </w:r>
            </w:ins>
          </w:p>
        </w:tc>
        <w:tc>
          <w:tcPr>
            <w:tcW w:w="1660" w:type="dxa"/>
            <w:tcBorders>
              <w:top w:val="nil"/>
              <w:left w:val="nil"/>
              <w:bottom w:val="single" w:sz="4" w:space="0" w:color="auto"/>
              <w:right w:val="single" w:sz="4" w:space="0" w:color="auto"/>
            </w:tcBorders>
            <w:shd w:val="clear" w:color="auto" w:fill="auto"/>
          </w:tcPr>
          <w:p w:rsidR="002B6273" w:rsidRPr="006E0870" w:rsidRDefault="002B6273" w:rsidP="0074335E">
            <w:pPr>
              <w:jc w:val="center"/>
              <w:rPr>
                <w:ins w:id="8865" w:author="user" w:date="2012-02-29T14:49:00Z"/>
                <w:rFonts w:ascii="Calibri" w:hAnsi="Calibri" w:cs="Calibri"/>
                <w:sz w:val="20"/>
                <w:szCs w:val="20"/>
                <w:lang w:bidi="ne-NP"/>
              </w:rPr>
            </w:pPr>
            <w:ins w:id="8866" w:author="user" w:date="2012-02-29T14:49:00Z">
              <w:r w:rsidRPr="006E0870">
                <w:rPr>
                  <w:rFonts w:ascii="Calibri" w:hAnsi="Calibri" w:cs="Calibri"/>
                  <w:sz w:val="20"/>
                  <w:szCs w:val="20"/>
                  <w:lang w:bidi="ne-NP"/>
                </w:rPr>
                <w:t>Up to 0.5</w:t>
              </w:r>
            </w:ins>
          </w:p>
        </w:tc>
        <w:tc>
          <w:tcPr>
            <w:tcW w:w="840" w:type="dxa"/>
            <w:tcBorders>
              <w:top w:val="nil"/>
              <w:left w:val="nil"/>
              <w:bottom w:val="single" w:sz="4" w:space="0" w:color="auto"/>
              <w:right w:val="single" w:sz="4" w:space="0" w:color="auto"/>
            </w:tcBorders>
            <w:shd w:val="clear" w:color="auto" w:fill="auto"/>
          </w:tcPr>
          <w:p w:rsidR="002B6273" w:rsidRPr="006E0870" w:rsidRDefault="002B6273" w:rsidP="0074335E">
            <w:pPr>
              <w:jc w:val="center"/>
              <w:rPr>
                <w:ins w:id="8867" w:author="user" w:date="2012-02-29T14:49:00Z"/>
                <w:rFonts w:ascii="Calibri" w:hAnsi="Calibri" w:cs="Calibri"/>
                <w:sz w:val="20"/>
                <w:szCs w:val="20"/>
                <w:lang w:bidi="ne-NP"/>
              </w:rPr>
            </w:pPr>
            <w:ins w:id="8868" w:author="user" w:date="2012-02-29T14:49:00Z">
              <w:r w:rsidRPr="006E0870">
                <w:rPr>
                  <w:rFonts w:ascii="Calibri" w:hAnsi="Calibri" w:cs="Calibri"/>
                  <w:sz w:val="20"/>
                  <w:szCs w:val="20"/>
                  <w:lang w:bidi="ne-NP"/>
                </w:rPr>
                <w:t>93</w:t>
              </w:r>
            </w:ins>
          </w:p>
        </w:tc>
        <w:tc>
          <w:tcPr>
            <w:tcW w:w="920" w:type="dxa"/>
            <w:tcBorders>
              <w:top w:val="nil"/>
              <w:left w:val="nil"/>
              <w:bottom w:val="single" w:sz="4" w:space="0" w:color="auto"/>
              <w:right w:val="single" w:sz="4" w:space="0" w:color="auto"/>
            </w:tcBorders>
            <w:shd w:val="clear" w:color="auto" w:fill="auto"/>
          </w:tcPr>
          <w:p w:rsidR="002B6273" w:rsidRPr="006E0870" w:rsidRDefault="002B6273" w:rsidP="0074335E">
            <w:pPr>
              <w:jc w:val="center"/>
              <w:rPr>
                <w:ins w:id="8869" w:author="user" w:date="2012-02-29T14:49:00Z"/>
                <w:rFonts w:ascii="Calibri" w:hAnsi="Calibri" w:cs="Calibri"/>
                <w:sz w:val="20"/>
                <w:szCs w:val="20"/>
                <w:lang w:bidi="ne-NP"/>
              </w:rPr>
            </w:pPr>
            <w:ins w:id="8870" w:author="user" w:date="2012-02-29T14:49:00Z">
              <w:r w:rsidRPr="006E0870">
                <w:rPr>
                  <w:rFonts w:ascii="Calibri" w:hAnsi="Calibri" w:cs="Calibri"/>
                  <w:sz w:val="20"/>
                  <w:szCs w:val="20"/>
                  <w:lang w:bidi="ne-NP"/>
                </w:rPr>
                <w:t>18</w:t>
              </w:r>
            </w:ins>
          </w:p>
        </w:tc>
        <w:tc>
          <w:tcPr>
            <w:tcW w:w="900" w:type="dxa"/>
            <w:tcBorders>
              <w:top w:val="nil"/>
              <w:left w:val="nil"/>
              <w:bottom w:val="single" w:sz="4" w:space="0" w:color="auto"/>
              <w:right w:val="single" w:sz="4" w:space="0" w:color="auto"/>
            </w:tcBorders>
            <w:shd w:val="clear" w:color="auto" w:fill="auto"/>
          </w:tcPr>
          <w:p w:rsidR="002B6273" w:rsidRPr="006E0870" w:rsidRDefault="002B6273" w:rsidP="0074335E">
            <w:pPr>
              <w:jc w:val="center"/>
              <w:rPr>
                <w:ins w:id="8871" w:author="user" w:date="2012-02-29T14:49:00Z"/>
                <w:rFonts w:ascii="Calibri" w:hAnsi="Calibri" w:cs="Calibri"/>
                <w:sz w:val="20"/>
                <w:szCs w:val="20"/>
                <w:lang w:bidi="ne-NP"/>
              </w:rPr>
            </w:pPr>
            <w:ins w:id="8872" w:author="user" w:date="2012-02-29T14:49:00Z">
              <w:r w:rsidRPr="006E0870">
                <w:rPr>
                  <w:rFonts w:ascii="Calibri" w:hAnsi="Calibri" w:cs="Calibri"/>
                  <w:sz w:val="20"/>
                  <w:szCs w:val="20"/>
                  <w:lang w:bidi="ne-NP"/>
                </w:rPr>
                <w:t>17.596</w:t>
              </w:r>
            </w:ins>
          </w:p>
        </w:tc>
        <w:tc>
          <w:tcPr>
            <w:tcW w:w="867" w:type="dxa"/>
            <w:tcBorders>
              <w:top w:val="nil"/>
              <w:left w:val="nil"/>
              <w:bottom w:val="single" w:sz="4" w:space="0" w:color="auto"/>
              <w:right w:val="single" w:sz="4" w:space="0" w:color="auto"/>
            </w:tcBorders>
            <w:shd w:val="clear" w:color="auto" w:fill="auto"/>
          </w:tcPr>
          <w:p w:rsidR="002B6273" w:rsidRPr="006E0870" w:rsidRDefault="002B6273" w:rsidP="0074335E">
            <w:pPr>
              <w:jc w:val="center"/>
              <w:rPr>
                <w:ins w:id="8873" w:author="user" w:date="2012-02-29T14:49:00Z"/>
                <w:rFonts w:ascii="Calibri" w:hAnsi="Calibri" w:cs="Calibri"/>
                <w:sz w:val="20"/>
                <w:szCs w:val="20"/>
                <w:lang w:bidi="ne-NP"/>
              </w:rPr>
            </w:pPr>
            <w:ins w:id="8874" w:author="user" w:date="2012-02-29T14:49:00Z">
              <w:r w:rsidRPr="006E0870">
                <w:rPr>
                  <w:rFonts w:ascii="Calibri" w:hAnsi="Calibri" w:cs="Calibri"/>
                  <w:sz w:val="20"/>
                  <w:szCs w:val="20"/>
                  <w:lang w:bidi="ne-NP"/>
                </w:rPr>
                <w:t>4.3533</w:t>
              </w:r>
            </w:ins>
          </w:p>
        </w:tc>
        <w:tc>
          <w:tcPr>
            <w:tcW w:w="920" w:type="dxa"/>
            <w:tcBorders>
              <w:top w:val="nil"/>
              <w:left w:val="nil"/>
              <w:bottom w:val="single" w:sz="4" w:space="0" w:color="auto"/>
              <w:right w:val="single" w:sz="4" w:space="0" w:color="auto"/>
            </w:tcBorders>
            <w:shd w:val="clear" w:color="auto" w:fill="auto"/>
          </w:tcPr>
          <w:p w:rsidR="002B6273" w:rsidRPr="006E0870" w:rsidRDefault="002B6273" w:rsidP="0074335E">
            <w:pPr>
              <w:jc w:val="center"/>
              <w:rPr>
                <w:ins w:id="8875" w:author="user" w:date="2012-02-29T14:49:00Z"/>
                <w:rFonts w:ascii="Calibri" w:hAnsi="Calibri" w:cs="Calibri"/>
                <w:sz w:val="20"/>
                <w:szCs w:val="20"/>
                <w:lang w:bidi="ne-NP"/>
              </w:rPr>
            </w:pPr>
            <w:ins w:id="8876" w:author="user" w:date="2012-02-29T14:49:00Z">
              <w:r w:rsidRPr="006E0870">
                <w:rPr>
                  <w:rFonts w:ascii="Calibri" w:hAnsi="Calibri" w:cs="Calibri"/>
                  <w:sz w:val="20"/>
                  <w:szCs w:val="20"/>
                  <w:lang w:bidi="ne-NP"/>
                </w:rPr>
                <w:t>0.189</w:t>
              </w:r>
            </w:ins>
          </w:p>
        </w:tc>
        <w:tc>
          <w:tcPr>
            <w:tcW w:w="900" w:type="dxa"/>
            <w:tcBorders>
              <w:top w:val="nil"/>
              <w:left w:val="nil"/>
              <w:bottom w:val="single" w:sz="4" w:space="0" w:color="auto"/>
              <w:right w:val="single" w:sz="4" w:space="0" w:color="auto"/>
            </w:tcBorders>
            <w:shd w:val="clear" w:color="auto" w:fill="auto"/>
          </w:tcPr>
          <w:p w:rsidR="002B6273" w:rsidRPr="006E0870" w:rsidRDefault="002B6273" w:rsidP="0074335E">
            <w:pPr>
              <w:jc w:val="center"/>
              <w:rPr>
                <w:ins w:id="8877" w:author="user" w:date="2012-02-29T14:49:00Z"/>
                <w:rFonts w:ascii="Calibri" w:hAnsi="Calibri" w:cs="Calibri"/>
                <w:sz w:val="20"/>
                <w:szCs w:val="20"/>
                <w:lang w:bidi="ne-NP"/>
              </w:rPr>
            </w:pPr>
            <w:ins w:id="8878" w:author="user" w:date="2012-02-29T14:49:00Z">
              <w:r w:rsidRPr="006E0870">
                <w:rPr>
                  <w:rFonts w:ascii="Calibri" w:hAnsi="Calibri" w:cs="Calibri"/>
                  <w:sz w:val="20"/>
                  <w:szCs w:val="20"/>
                  <w:lang w:bidi="ne-NP"/>
                </w:rPr>
                <w:t>0.242</w:t>
              </w:r>
            </w:ins>
          </w:p>
        </w:tc>
      </w:tr>
      <w:tr w:rsidR="002B6273" w:rsidRPr="00145B40" w:rsidTr="0074335E">
        <w:trPr>
          <w:trHeight w:val="300"/>
          <w:ins w:id="8879" w:author="user" w:date="2012-02-29T14:49:00Z"/>
        </w:trPr>
        <w:tc>
          <w:tcPr>
            <w:tcW w:w="2173" w:type="dxa"/>
            <w:vMerge w:val="restart"/>
            <w:tcBorders>
              <w:top w:val="nil"/>
              <w:left w:val="single" w:sz="4" w:space="0" w:color="auto"/>
              <w:bottom w:val="single" w:sz="4" w:space="0" w:color="auto"/>
              <w:right w:val="single" w:sz="4" w:space="0" w:color="auto"/>
            </w:tcBorders>
            <w:shd w:val="clear" w:color="auto" w:fill="auto"/>
          </w:tcPr>
          <w:p w:rsidR="002B6273" w:rsidRPr="006E0870" w:rsidRDefault="002B6273" w:rsidP="0074335E">
            <w:pPr>
              <w:jc w:val="both"/>
              <w:rPr>
                <w:ins w:id="8880" w:author="user" w:date="2012-02-29T14:49:00Z"/>
                <w:rFonts w:ascii="Calibri" w:hAnsi="Calibri" w:cs="Calibri"/>
                <w:sz w:val="20"/>
                <w:szCs w:val="20"/>
                <w:lang w:bidi="ne-NP"/>
              </w:rPr>
            </w:pPr>
            <w:ins w:id="8881" w:author="user" w:date="2012-02-29T14:49:00Z">
              <w:r w:rsidRPr="006E0870">
                <w:rPr>
                  <w:rFonts w:ascii="Calibri" w:hAnsi="Calibri" w:cs="Calibri"/>
                  <w:sz w:val="20"/>
                  <w:szCs w:val="20"/>
                  <w:lang w:bidi="ne-NP"/>
                </w:rPr>
                <w:t>Small</w:t>
              </w:r>
            </w:ins>
          </w:p>
        </w:tc>
        <w:tc>
          <w:tcPr>
            <w:tcW w:w="1660" w:type="dxa"/>
            <w:tcBorders>
              <w:top w:val="nil"/>
              <w:left w:val="nil"/>
              <w:bottom w:val="single" w:sz="4" w:space="0" w:color="auto"/>
              <w:right w:val="single" w:sz="4" w:space="0" w:color="auto"/>
            </w:tcBorders>
            <w:shd w:val="clear" w:color="auto" w:fill="auto"/>
          </w:tcPr>
          <w:p w:rsidR="002B6273" w:rsidRPr="006E0870" w:rsidRDefault="002B6273" w:rsidP="0074335E">
            <w:pPr>
              <w:jc w:val="center"/>
              <w:rPr>
                <w:ins w:id="8882" w:author="user" w:date="2012-02-29T14:49:00Z"/>
                <w:rFonts w:ascii="Calibri" w:hAnsi="Calibri" w:cs="Calibri"/>
                <w:sz w:val="20"/>
                <w:szCs w:val="20"/>
                <w:lang w:bidi="ne-NP"/>
              </w:rPr>
            </w:pPr>
            <w:ins w:id="8883" w:author="user" w:date="2012-02-29T14:49:00Z">
              <w:r w:rsidRPr="006E0870">
                <w:rPr>
                  <w:rFonts w:ascii="Calibri" w:hAnsi="Calibri" w:cs="Calibri"/>
                  <w:sz w:val="20"/>
                  <w:szCs w:val="20"/>
                  <w:lang w:bidi="ne-NP"/>
                </w:rPr>
                <w:t>0.5 – 1.0</w:t>
              </w:r>
            </w:ins>
          </w:p>
        </w:tc>
        <w:tc>
          <w:tcPr>
            <w:tcW w:w="840" w:type="dxa"/>
            <w:tcBorders>
              <w:top w:val="nil"/>
              <w:left w:val="nil"/>
              <w:bottom w:val="single" w:sz="4" w:space="0" w:color="auto"/>
              <w:right w:val="single" w:sz="4" w:space="0" w:color="auto"/>
            </w:tcBorders>
            <w:shd w:val="clear" w:color="auto" w:fill="auto"/>
          </w:tcPr>
          <w:p w:rsidR="002B6273" w:rsidRPr="006E0870" w:rsidRDefault="002B6273" w:rsidP="0074335E">
            <w:pPr>
              <w:jc w:val="center"/>
              <w:rPr>
                <w:ins w:id="8884" w:author="user" w:date="2012-02-29T14:49:00Z"/>
                <w:rFonts w:ascii="Calibri" w:hAnsi="Calibri" w:cs="Calibri"/>
                <w:sz w:val="20"/>
                <w:szCs w:val="20"/>
                <w:lang w:bidi="ne-NP"/>
              </w:rPr>
            </w:pPr>
            <w:ins w:id="8885" w:author="user" w:date="2012-02-29T14:49:00Z">
              <w:r w:rsidRPr="006E0870">
                <w:rPr>
                  <w:rFonts w:ascii="Calibri" w:hAnsi="Calibri" w:cs="Calibri"/>
                  <w:sz w:val="20"/>
                  <w:szCs w:val="20"/>
                  <w:lang w:bidi="ne-NP"/>
                </w:rPr>
                <w:t>24</w:t>
              </w:r>
            </w:ins>
          </w:p>
        </w:tc>
        <w:tc>
          <w:tcPr>
            <w:tcW w:w="920" w:type="dxa"/>
            <w:tcBorders>
              <w:top w:val="nil"/>
              <w:left w:val="nil"/>
              <w:bottom w:val="single" w:sz="4" w:space="0" w:color="auto"/>
              <w:right w:val="single" w:sz="4" w:space="0" w:color="auto"/>
            </w:tcBorders>
            <w:shd w:val="clear" w:color="auto" w:fill="auto"/>
          </w:tcPr>
          <w:p w:rsidR="002B6273" w:rsidRPr="006E0870" w:rsidRDefault="002B6273" w:rsidP="0074335E">
            <w:pPr>
              <w:jc w:val="center"/>
              <w:rPr>
                <w:ins w:id="8886" w:author="user" w:date="2012-02-29T14:49:00Z"/>
                <w:rFonts w:ascii="Calibri" w:hAnsi="Calibri" w:cs="Calibri"/>
                <w:sz w:val="20"/>
                <w:szCs w:val="20"/>
                <w:lang w:bidi="ne-NP"/>
              </w:rPr>
            </w:pPr>
            <w:ins w:id="8887" w:author="user" w:date="2012-02-29T14:49:00Z">
              <w:r w:rsidRPr="006E0870">
                <w:rPr>
                  <w:rFonts w:ascii="Calibri" w:hAnsi="Calibri" w:cs="Calibri"/>
                  <w:sz w:val="20"/>
                  <w:szCs w:val="20"/>
                  <w:lang w:bidi="ne-NP"/>
                </w:rPr>
                <w:t>4</w:t>
              </w:r>
            </w:ins>
          </w:p>
        </w:tc>
        <w:tc>
          <w:tcPr>
            <w:tcW w:w="900" w:type="dxa"/>
            <w:tcBorders>
              <w:top w:val="nil"/>
              <w:left w:val="nil"/>
              <w:bottom w:val="single" w:sz="4" w:space="0" w:color="auto"/>
              <w:right w:val="single" w:sz="4" w:space="0" w:color="auto"/>
            </w:tcBorders>
            <w:shd w:val="clear" w:color="auto" w:fill="auto"/>
          </w:tcPr>
          <w:p w:rsidR="002B6273" w:rsidRPr="006E0870" w:rsidRDefault="002B6273" w:rsidP="0074335E">
            <w:pPr>
              <w:jc w:val="center"/>
              <w:rPr>
                <w:ins w:id="8888" w:author="user" w:date="2012-02-29T14:49:00Z"/>
                <w:rFonts w:ascii="Calibri" w:hAnsi="Calibri" w:cs="Calibri"/>
                <w:sz w:val="20"/>
                <w:szCs w:val="20"/>
                <w:lang w:bidi="ne-NP"/>
              </w:rPr>
            </w:pPr>
            <w:ins w:id="8889" w:author="user" w:date="2012-02-29T14:49:00Z">
              <w:r w:rsidRPr="006E0870">
                <w:rPr>
                  <w:rFonts w:ascii="Calibri" w:hAnsi="Calibri" w:cs="Calibri"/>
                  <w:sz w:val="20"/>
                  <w:szCs w:val="20"/>
                  <w:lang w:bidi="ne-NP"/>
                </w:rPr>
                <w:t>15.1123</w:t>
              </w:r>
            </w:ins>
          </w:p>
        </w:tc>
        <w:tc>
          <w:tcPr>
            <w:tcW w:w="867" w:type="dxa"/>
            <w:tcBorders>
              <w:top w:val="nil"/>
              <w:left w:val="nil"/>
              <w:bottom w:val="single" w:sz="4" w:space="0" w:color="auto"/>
              <w:right w:val="single" w:sz="4" w:space="0" w:color="auto"/>
            </w:tcBorders>
            <w:shd w:val="clear" w:color="auto" w:fill="auto"/>
          </w:tcPr>
          <w:p w:rsidR="002B6273" w:rsidRPr="006E0870" w:rsidRDefault="002B6273" w:rsidP="0074335E">
            <w:pPr>
              <w:jc w:val="center"/>
              <w:rPr>
                <w:ins w:id="8890" w:author="user" w:date="2012-02-29T14:49:00Z"/>
                <w:rFonts w:ascii="Calibri" w:hAnsi="Calibri" w:cs="Calibri"/>
                <w:sz w:val="20"/>
                <w:szCs w:val="20"/>
                <w:lang w:bidi="ne-NP"/>
              </w:rPr>
            </w:pPr>
            <w:ins w:id="8891" w:author="user" w:date="2012-02-29T14:49:00Z">
              <w:r w:rsidRPr="006E0870">
                <w:rPr>
                  <w:rFonts w:ascii="Calibri" w:hAnsi="Calibri" w:cs="Calibri"/>
                  <w:sz w:val="20"/>
                  <w:szCs w:val="20"/>
                  <w:lang w:bidi="ne-NP"/>
                </w:rPr>
                <w:t>2.57374</w:t>
              </w:r>
            </w:ins>
          </w:p>
        </w:tc>
        <w:tc>
          <w:tcPr>
            <w:tcW w:w="920" w:type="dxa"/>
            <w:tcBorders>
              <w:top w:val="nil"/>
              <w:left w:val="nil"/>
              <w:bottom w:val="single" w:sz="4" w:space="0" w:color="auto"/>
              <w:right w:val="single" w:sz="4" w:space="0" w:color="auto"/>
            </w:tcBorders>
            <w:shd w:val="clear" w:color="auto" w:fill="auto"/>
          </w:tcPr>
          <w:p w:rsidR="002B6273" w:rsidRPr="006E0870" w:rsidRDefault="002B6273" w:rsidP="0074335E">
            <w:pPr>
              <w:jc w:val="center"/>
              <w:rPr>
                <w:ins w:id="8892" w:author="user" w:date="2012-02-29T14:49:00Z"/>
                <w:rFonts w:ascii="Calibri" w:hAnsi="Calibri" w:cs="Calibri"/>
                <w:sz w:val="20"/>
                <w:szCs w:val="20"/>
                <w:lang w:bidi="ne-NP"/>
              </w:rPr>
            </w:pPr>
            <w:ins w:id="8893" w:author="user" w:date="2012-02-29T14:49:00Z">
              <w:r w:rsidRPr="006E0870">
                <w:rPr>
                  <w:rFonts w:ascii="Calibri" w:hAnsi="Calibri" w:cs="Calibri"/>
                  <w:sz w:val="20"/>
                  <w:szCs w:val="20"/>
                  <w:lang w:bidi="ne-NP"/>
                </w:rPr>
                <w:t>0.63</w:t>
              </w:r>
            </w:ins>
          </w:p>
        </w:tc>
        <w:tc>
          <w:tcPr>
            <w:tcW w:w="900" w:type="dxa"/>
            <w:tcBorders>
              <w:top w:val="nil"/>
              <w:left w:val="nil"/>
              <w:bottom w:val="single" w:sz="4" w:space="0" w:color="auto"/>
              <w:right w:val="single" w:sz="4" w:space="0" w:color="auto"/>
            </w:tcBorders>
            <w:shd w:val="clear" w:color="auto" w:fill="auto"/>
          </w:tcPr>
          <w:p w:rsidR="002B6273" w:rsidRPr="006E0870" w:rsidRDefault="002B6273" w:rsidP="0074335E">
            <w:pPr>
              <w:jc w:val="center"/>
              <w:rPr>
                <w:ins w:id="8894" w:author="user" w:date="2012-02-29T14:49:00Z"/>
                <w:rFonts w:ascii="Calibri" w:hAnsi="Calibri" w:cs="Calibri"/>
                <w:sz w:val="20"/>
                <w:szCs w:val="20"/>
                <w:lang w:bidi="ne-NP"/>
              </w:rPr>
            </w:pPr>
            <w:ins w:id="8895" w:author="user" w:date="2012-02-29T14:49:00Z">
              <w:r w:rsidRPr="006E0870">
                <w:rPr>
                  <w:rFonts w:ascii="Calibri" w:hAnsi="Calibri" w:cs="Calibri"/>
                  <w:sz w:val="20"/>
                  <w:szCs w:val="20"/>
                  <w:lang w:bidi="ne-NP"/>
                </w:rPr>
                <w:t>0.643</w:t>
              </w:r>
            </w:ins>
          </w:p>
        </w:tc>
      </w:tr>
      <w:tr w:rsidR="002B6273" w:rsidRPr="00145B40" w:rsidTr="0074335E">
        <w:trPr>
          <w:trHeight w:val="300"/>
          <w:ins w:id="8896" w:author="user" w:date="2012-02-29T14:49:00Z"/>
        </w:trPr>
        <w:tc>
          <w:tcPr>
            <w:tcW w:w="2173" w:type="dxa"/>
            <w:vMerge/>
            <w:tcBorders>
              <w:top w:val="nil"/>
              <w:left w:val="single" w:sz="4" w:space="0" w:color="auto"/>
              <w:bottom w:val="single" w:sz="4" w:space="0" w:color="auto"/>
              <w:right w:val="single" w:sz="4" w:space="0" w:color="auto"/>
            </w:tcBorders>
            <w:vAlign w:val="center"/>
          </w:tcPr>
          <w:p w:rsidR="002B6273" w:rsidRPr="006E0870" w:rsidRDefault="002B6273" w:rsidP="0074335E">
            <w:pPr>
              <w:rPr>
                <w:ins w:id="8897" w:author="user" w:date="2012-02-29T14:49:00Z"/>
                <w:rFonts w:ascii="Calibri" w:hAnsi="Calibri" w:cs="Calibri"/>
                <w:sz w:val="20"/>
                <w:szCs w:val="20"/>
                <w:lang w:bidi="ne-NP"/>
              </w:rPr>
            </w:pPr>
          </w:p>
        </w:tc>
        <w:tc>
          <w:tcPr>
            <w:tcW w:w="1660" w:type="dxa"/>
            <w:tcBorders>
              <w:top w:val="nil"/>
              <w:left w:val="nil"/>
              <w:bottom w:val="single" w:sz="4" w:space="0" w:color="auto"/>
              <w:right w:val="single" w:sz="4" w:space="0" w:color="auto"/>
            </w:tcBorders>
            <w:shd w:val="clear" w:color="auto" w:fill="auto"/>
          </w:tcPr>
          <w:p w:rsidR="002B6273" w:rsidRPr="006E0870" w:rsidRDefault="002B6273" w:rsidP="0074335E">
            <w:pPr>
              <w:jc w:val="center"/>
              <w:rPr>
                <w:ins w:id="8898" w:author="user" w:date="2012-02-29T14:49:00Z"/>
                <w:rFonts w:ascii="Calibri" w:hAnsi="Calibri" w:cs="Calibri"/>
                <w:sz w:val="20"/>
                <w:szCs w:val="20"/>
                <w:lang w:bidi="ne-NP"/>
              </w:rPr>
            </w:pPr>
            <w:ins w:id="8899" w:author="user" w:date="2012-02-29T14:49:00Z">
              <w:r w:rsidRPr="006E0870">
                <w:rPr>
                  <w:rFonts w:ascii="Calibri" w:hAnsi="Calibri" w:cs="Calibri"/>
                  <w:sz w:val="20"/>
                  <w:szCs w:val="20"/>
                  <w:lang w:bidi="ne-NP"/>
                </w:rPr>
                <w:t>1.0 – 1.5</w:t>
              </w:r>
            </w:ins>
          </w:p>
        </w:tc>
        <w:tc>
          <w:tcPr>
            <w:tcW w:w="840" w:type="dxa"/>
            <w:tcBorders>
              <w:top w:val="nil"/>
              <w:left w:val="nil"/>
              <w:bottom w:val="single" w:sz="4" w:space="0" w:color="auto"/>
              <w:right w:val="single" w:sz="4" w:space="0" w:color="auto"/>
            </w:tcBorders>
            <w:shd w:val="clear" w:color="auto" w:fill="auto"/>
          </w:tcPr>
          <w:p w:rsidR="002B6273" w:rsidRPr="006E0870" w:rsidRDefault="002B6273" w:rsidP="0074335E">
            <w:pPr>
              <w:jc w:val="center"/>
              <w:rPr>
                <w:ins w:id="8900" w:author="user" w:date="2012-02-29T14:49:00Z"/>
                <w:rFonts w:ascii="Calibri" w:hAnsi="Calibri" w:cs="Calibri"/>
                <w:sz w:val="20"/>
                <w:szCs w:val="20"/>
                <w:lang w:bidi="ne-NP"/>
              </w:rPr>
            </w:pPr>
            <w:ins w:id="8901" w:author="user" w:date="2012-02-29T14:49:00Z">
              <w:r w:rsidRPr="006E0870">
                <w:rPr>
                  <w:rFonts w:ascii="Calibri" w:hAnsi="Calibri" w:cs="Calibri"/>
                  <w:sz w:val="20"/>
                  <w:szCs w:val="20"/>
                  <w:lang w:bidi="ne-NP"/>
                </w:rPr>
                <w:t>3</w:t>
              </w:r>
            </w:ins>
          </w:p>
        </w:tc>
        <w:tc>
          <w:tcPr>
            <w:tcW w:w="920" w:type="dxa"/>
            <w:tcBorders>
              <w:top w:val="nil"/>
              <w:left w:val="nil"/>
              <w:bottom w:val="single" w:sz="4" w:space="0" w:color="auto"/>
              <w:right w:val="single" w:sz="4" w:space="0" w:color="auto"/>
            </w:tcBorders>
            <w:shd w:val="clear" w:color="auto" w:fill="auto"/>
          </w:tcPr>
          <w:p w:rsidR="002B6273" w:rsidRPr="006E0870" w:rsidRDefault="002B6273" w:rsidP="0074335E">
            <w:pPr>
              <w:jc w:val="center"/>
              <w:rPr>
                <w:ins w:id="8902" w:author="user" w:date="2012-02-29T14:49:00Z"/>
                <w:rFonts w:ascii="Calibri" w:hAnsi="Calibri" w:cs="Calibri"/>
                <w:sz w:val="20"/>
                <w:szCs w:val="20"/>
                <w:lang w:bidi="ne-NP"/>
              </w:rPr>
            </w:pPr>
            <w:ins w:id="8903" w:author="user" w:date="2012-02-29T14:49:00Z">
              <w:r w:rsidRPr="006E0870">
                <w:rPr>
                  <w:rFonts w:ascii="Calibri" w:hAnsi="Calibri" w:cs="Calibri"/>
                  <w:sz w:val="20"/>
                  <w:szCs w:val="20"/>
                  <w:lang w:bidi="ne-NP"/>
                </w:rPr>
                <w:t>1</w:t>
              </w:r>
            </w:ins>
          </w:p>
        </w:tc>
        <w:tc>
          <w:tcPr>
            <w:tcW w:w="900" w:type="dxa"/>
            <w:tcBorders>
              <w:top w:val="nil"/>
              <w:left w:val="nil"/>
              <w:bottom w:val="single" w:sz="4" w:space="0" w:color="auto"/>
              <w:right w:val="single" w:sz="4" w:space="0" w:color="auto"/>
            </w:tcBorders>
            <w:shd w:val="clear" w:color="auto" w:fill="auto"/>
          </w:tcPr>
          <w:p w:rsidR="002B6273" w:rsidRPr="006E0870" w:rsidRDefault="002B6273" w:rsidP="0074335E">
            <w:pPr>
              <w:jc w:val="center"/>
              <w:rPr>
                <w:ins w:id="8904" w:author="user" w:date="2012-02-29T14:49:00Z"/>
                <w:rFonts w:ascii="Calibri" w:hAnsi="Calibri" w:cs="Calibri"/>
                <w:sz w:val="20"/>
                <w:szCs w:val="20"/>
                <w:lang w:bidi="ne-NP"/>
              </w:rPr>
            </w:pPr>
            <w:ins w:id="8905" w:author="user" w:date="2012-02-29T14:49:00Z">
              <w:r w:rsidRPr="006E0870">
                <w:rPr>
                  <w:rFonts w:ascii="Calibri" w:hAnsi="Calibri" w:cs="Calibri"/>
                  <w:sz w:val="20"/>
                  <w:szCs w:val="20"/>
                  <w:lang w:bidi="ne-NP"/>
                </w:rPr>
                <w:t>3.58122</w:t>
              </w:r>
            </w:ins>
          </w:p>
        </w:tc>
        <w:tc>
          <w:tcPr>
            <w:tcW w:w="867" w:type="dxa"/>
            <w:tcBorders>
              <w:top w:val="nil"/>
              <w:left w:val="nil"/>
              <w:bottom w:val="single" w:sz="4" w:space="0" w:color="auto"/>
              <w:right w:val="single" w:sz="4" w:space="0" w:color="auto"/>
            </w:tcBorders>
            <w:shd w:val="clear" w:color="auto" w:fill="auto"/>
          </w:tcPr>
          <w:p w:rsidR="002B6273" w:rsidRPr="006E0870" w:rsidRDefault="002B6273" w:rsidP="0074335E">
            <w:pPr>
              <w:jc w:val="center"/>
              <w:rPr>
                <w:ins w:id="8906" w:author="user" w:date="2012-02-29T14:49:00Z"/>
                <w:rFonts w:ascii="Calibri" w:hAnsi="Calibri" w:cs="Calibri"/>
                <w:sz w:val="20"/>
                <w:szCs w:val="20"/>
                <w:lang w:bidi="ne-NP"/>
              </w:rPr>
            </w:pPr>
            <w:ins w:id="8907" w:author="user" w:date="2012-02-29T14:49:00Z">
              <w:r w:rsidRPr="006E0870">
                <w:rPr>
                  <w:rFonts w:ascii="Calibri" w:hAnsi="Calibri" w:cs="Calibri"/>
                  <w:sz w:val="20"/>
                  <w:szCs w:val="20"/>
                  <w:lang w:bidi="ne-NP"/>
                </w:rPr>
                <w:t>1.3546</w:t>
              </w:r>
            </w:ins>
          </w:p>
        </w:tc>
        <w:tc>
          <w:tcPr>
            <w:tcW w:w="920" w:type="dxa"/>
            <w:tcBorders>
              <w:top w:val="nil"/>
              <w:left w:val="nil"/>
              <w:bottom w:val="single" w:sz="4" w:space="0" w:color="auto"/>
              <w:right w:val="single" w:sz="4" w:space="0" w:color="auto"/>
            </w:tcBorders>
            <w:shd w:val="clear" w:color="auto" w:fill="auto"/>
          </w:tcPr>
          <w:p w:rsidR="002B6273" w:rsidRPr="006E0870" w:rsidRDefault="002B6273" w:rsidP="0074335E">
            <w:pPr>
              <w:jc w:val="center"/>
              <w:rPr>
                <w:ins w:id="8908" w:author="user" w:date="2012-02-29T14:49:00Z"/>
                <w:rFonts w:ascii="Calibri" w:hAnsi="Calibri" w:cs="Calibri"/>
                <w:sz w:val="20"/>
                <w:szCs w:val="20"/>
                <w:lang w:bidi="ne-NP"/>
              </w:rPr>
            </w:pPr>
            <w:ins w:id="8909" w:author="user" w:date="2012-02-29T14:49:00Z">
              <w:r w:rsidRPr="006E0870">
                <w:rPr>
                  <w:rFonts w:ascii="Calibri" w:hAnsi="Calibri" w:cs="Calibri"/>
                  <w:sz w:val="20"/>
                  <w:szCs w:val="20"/>
                  <w:lang w:bidi="ne-NP"/>
                </w:rPr>
                <w:t>1.194</w:t>
              </w:r>
            </w:ins>
          </w:p>
        </w:tc>
        <w:tc>
          <w:tcPr>
            <w:tcW w:w="900" w:type="dxa"/>
            <w:tcBorders>
              <w:top w:val="nil"/>
              <w:left w:val="nil"/>
              <w:bottom w:val="single" w:sz="4" w:space="0" w:color="auto"/>
              <w:right w:val="single" w:sz="4" w:space="0" w:color="auto"/>
            </w:tcBorders>
            <w:shd w:val="clear" w:color="auto" w:fill="auto"/>
          </w:tcPr>
          <w:p w:rsidR="002B6273" w:rsidRPr="006E0870" w:rsidRDefault="002B6273" w:rsidP="0074335E">
            <w:pPr>
              <w:jc w:val="center"/>
              <w:rPr>
                <w:ins w:id="8910" w:author="user" w:date="2012-02-29T14:49:00Z"/>
                <w:rFonts w:ascii="Calibri" w:hAnsi="Calibri" w:cs="Calibri"/>
                <w:sz w:val="20"/>
                <w:szCs w:val="20"/>
                <w:lang w:bidi="ne-NP"/>
              </w:rPr>
            </w:pPr>
            <w:ins w:id="8911" w:author="user" w:date="2012-02-29T14:49:00Z">
              <w:r w:rsidRPr="006E0870">
                <w:rPr>
                  <w:rFonts w:ascii="Calibri" w:hAnsi="Calibri" w:cs="Calibri"/>
                  <w:sz w:val="20"/>
                  <w:szCs w:val="20"/>
                  <w:lang w:bidi="ne-NP"/>
                </w:rPr>
                <w:t>1.3546</w:t>
              </w:r>
            </w:ins>
          </w:p>
        </w:tc>
      </w:tr>
      <w:tr w:rsidR="002B6273" w:rsidRPr="00145B40" w:rsidTr="0074335E">
        <w:trPr>
          <w:trHeight w:val="300"/>
          <w:ins w:id="8912" w:author="user" w:date="2012-02-29T14:49:00Z"/>
        </w:trPr>
        <w:tc>
          <w:tcPr>
            <w:tcW w:w="2173" w:type="dxa"/>
            <w:vMerge/>
            <w:tcBorders>
              <w:top w:val="nil"/>
              <w:left w:val="single" w:sz="4" w:space="0" w:color="auto"/>
              <w:bottom w:val="single" w:sz="4" w:space="0" w:color="auto"/>
              <w:right w:val="single" w:sz="4" w:space="0" w:color="auto"/>
            </w:tcBorders>
            <w:vAlign w:val="center"/>
          </w:tcPr>
          <w:p w:rsidR="002B6273" w:rsidRPr="006E0870" w:rsidRDefault="002B6273" w:rsidP="0074335E">
            <w:pPr>
              <w:rPr>
                <w:ins w:id="8913" w:author="user" w:date="2012-02-29T14:49:00Z"/>
                <w:rFonts w:ascii="Calibri" w:hAnsi="Calibri" w:cs="Calibri"/>
                <w:sz w:val="20"/>
                <w:szCs w:val="20"/>
                <w:lang w:bidi="ne-NP"/>
              </w:rPr>
            </w:pPr>
          </w:p>
        </w:tc>
        <w:tc>
          <w:tcPr>
            <w:tcW w:w="1660" w:type="dxa"/>
            <w:tcBorders>
              <w:top w:val="nil"/>
              <w:left w:val="nil"/>
              <w:bottom w:val="single" w:sz="4" w:space="0" w:color="auto"/>
              <w:right w:val="single" w:sz="4" w:space="0" w:color="auto"/>
            </w:tcBorders>
            <w:shd w:val="clear" w:color="auto" w:fill="auto"/>
          </w:tcPr>
          <w:p w:rsidR="002B6273" w:rsidRPr="006E0870" w:rsidRDefault="002B6273" w:rsidP="0074335E">
            <w:pPr>
              <w:jc w:val="center"/>
              <w:rPr>
                <w:ins w:id="8914" w:author="user" w:date="2012-02-29T14:49:00Z"/>
                <w:rFonts w:ascii="Calibri" w:hAnsi="Calibri" w:cs="Calibri"/>
                <w:sz w:val="20"/>
                <w:szCs w:val="20"/>
                <w:lang w:bidi="ne-NP"/>
              </w:rPr>
            </w:pPr>
            <w:ins w:id="8915" w:author="user" w:date="2012-02-29T14:49:00Z">
              <w:r w:rsidRPr="006E0870">
                <w:rPr>
                  <w:rFonts w:ascii="Calibri" w:hAnsi="Calibri" w:cs="Calibri"/>
                  <w:sz w:val="20"/>
                  <w:szCs w:val="20"/>
                  <w:lang w:bidi="ne-NP"/>
                </w:rPr>
                <w:t>1.5 – 2.0</w:t>
              </w:r>
            </w:ins>
          </w:p>
        </w:tc>
        <w:tc>
          <w:tcPr>
            <w:tcW w:w="840" w:type="dxa"/>
            <w:tcBorders>
              <w:top w:val="nil"/>
              <w:left w:val="nil"/>
              <w:bottom w:val="single" w:sz="4" w:space="0" w:color="auto"/>
              <w:right w:val="single" w:sz="4" w:space="0" w:color="auto"/>
            </w:tcBorders>
            <w:shd w:val="clear" w:color="auto" w:fill="auto"/>
          </w:tcPr>
          <w:p w:rsidR="002B6273" w:rsidRPr="006E0870" w:rsidRDefault="002B6273" w:rsidP="0074335E">
            <w:pPr>
              <w:jc w:val="center"/>
              <w:rPr>
                <w:ins w:id="8916" w:author="user" w:date="2012-02-29T14:49:00Z"/>
                <w:rFonts w:ascii="Calibri" w:hAnsi="Calibri" w:cs="Calibri"/>
                <w:sz w:val="20"/>
                <w:szCs w:val="20"/>
                <w:lang w:bidi="ne-NP"/>
              </w:rPr>
            </w:pPr>
            <w:ins w:id="8917" w:author="user" w:date="2012-02-29T14:49:00Z">
              <w:r w:rsidRPr="006E0870">
                <w:rPr>
                  <w:rFonts w:ascii="Calibri" w:hAnsi="Calibri" w:cs="Calibri"/>
                  <w:sz w:val="20"/>
                  <w:szCs w:val="20"/>
                  <w:lang w:bidi="ne-NP"/>
                </w:rPr>
                <w:t>2</w:t>
              </w:r>
            </w:ins>
          </w:p>
        </w:tc>
        <w:tc>
          <w:tcPr>
            <w:tcW w:w="920" w:type="dxa"/>
            <w:tcBorders>
              <w:top w:val="nil"/>
              <w:left w:val="nil"/>
              <w:bottom w:val="single" w:sz="4" w:space="0" w:color="auto"/>
              <w:right w:val="single" w:sz="4" w:space="0" w:color="auto"/>
            </w:tcBorders>
            <w:shd w:val="clear" w:color="auto" w:fill="auto"/>
          </w:tcPr>
          <w:p w:rsidR="002B6273" w:rsidRPr="006E0870" w:rsidRDefault="002B6273" w:rsidP="0074335E">
            <w:pPr>
              <w:jc w:val="center"/>
              <w:rPr>
                <w:ins w:id="8918" w:author="user" w:date="2012-02-29T14:49:00Z"/>
                <w:rFonts w:ascii="Calibri" w:hAnsi="Calibri" w:cs="Calibri"/>
                <w:sz w:val="20"/>
                <w:szCs w:val="20"/>
                <w:lang w:bidi="ne-NP"/>
              </w:rPr>
            </w:pPr>
            <w:ins w:id="8919" w:author="user" w:date="2012-02-29T14:49:00Z">
              <w:r w:rsidRPr="006E0870">
                <w:rPr>
                  <w:rFonts w:ascii="Calibri" w:hAnsi="Calibri" w:cs="Calibri"/>
                  <w:sz w:val="20"/>
                  <w:szCs w:val="20"/>
                  <w:lang w:bidi="ne-NP"/>
                </w:rPr>
                <w:t>1</w:t>
              </w:r>
            </w:ins>
          </w:p>
        </w:tc>
        <w:tc>
          <w:tcPr>
            <w:tcW w:w="900" w:type="dxa"/>
            <w:tcBorders>
              <w:top w:val="nil"/>
              <w:left w:val="nil"/>
              <w:bottom w:val="single" w:sz="4" w:space="0" w:color="auto"/>
              <w:right w:val="single" w:sz="4" w:space="0" w:color="auto"/>
            </w:tcBorders>
            <w:shd w:val="clear" w:color="auto" w:fill="auto"/>
          </w:tcPr>
          <w:p w:rsidR="002B6273" w:rsidRPr="006E0870" w:rsidRDefault="002B6273" w:rsidP="0074335E">
            <w:pPr>
              <w:jc w:val="center"/>
              <w:rPr>
                <w:ins w:id="8920" w:author="user" w:date="2012-02-29T14:49:00Z"/>
                <w:rFonts w:ascii="Calibri" w:hAnsi="Calibri" w:cs="Calibri"/>
                <w:sz w:val="20"/>
                <w:szCs w:val="20"/>
                <w:lang w:bidi="ne-NP"/>
              </w:rPr>
            </w:pPr>
            <w:ins w:id="8921" w:author="user" w:date="2012-02-29T14:49:00Z">
              <w:r w:rsidRPr="006E0870">
                <w:rPr>
                  <w:rFonts w:ascii="Calibri" w:hAnsi="Calibri" w:cs="Calibri"/>
                  <w:sz w:val="20"/>
                  <w:szCs w:val="20"/>
                  <w:lang w:bidi="ne-NP"/>
                </w:rPr>
                <w:t>3.8945</w:t>
              </w:r>
            </w:ins>
          </w:p>
        </w:tc>
        <w:tc>
          <w:tcPr>
            <w:tcW w:w="867" w:type="dxa"/>
            <w:tcBorders>
              <w:top w:val="nil"/>
              <w:left w:val="nil"/>
              <w:bottom w:val="single" w:sz="4" w:space="0" w:color="auto"/>
              <w:right w:val="single" w:sz="4" w:space="0" w:color="auto"/>
            </w:tcBorders>
            <w:shd w:val="clear" w:color="auto" w:fill="auto"/>
          </w:tcPr>
          <w:p w:rsidR="002B6273" w:rsidRPr="006E0870" w:rsidRDefault="002B6273" w:rsidP="0074335E">
            <w:pPr>
              <w:jc w:val="center"/>
              <w:rPr>
                <w:ins w:id="8922" w:author="user" w:date="2012-02-29T14:49:00Z"/>
                <w:rFonts w:ascii="Calibri" w:hAnsi="Calibri" w:cs="Calibri"/>
                <w:sz w:val="20"/>
                <w:szCs w:val="20"/>
                <w:lang w:bidi="ne-NP"/>
              </w:rPr>
            </w:pPr>
            <w:ins w:id="8923" w:author="user" w:date="2012-02-29T14:49:00Z">
              <w:r w:rsidRPr="006E0870">
                <w:rPr>
                  <w:rFonts w:ascii="Calibri" w:hAnsi="Calibri" w:cs="Calibri"/>
                  <w:sz w:val="20"/>
                  <w:szCs w:val="20"/>
                  <w:lang w:bidi="ne-NP"/>
                </w:rPr>
                <w:t>1.6255</w:t>
              </w:r>
            </w:ins>
          </w:p>
        </w:tc>
        <w:tc>
          <w:tcPr>
            <w:tcW w:w="920" w:type="dxa"/>
            <w:tcBorders>
              <w:top w:val="nil"/>
              <w:left w:val="nil"/>
              <w:bottom w:val="single" w:sz="4" w:space="0" w:color="auto"/>
              <w:right w:val="single" w:sz="4" w:space="0" w:color="auto"/>
            </w:tcBorders>
            <w:shd w:val="clear" w:color="auto" w:fill="auto"/>
          </w:tcPr>
          <w:p w:rsidR="002B6273" w:rsidRPr="006E0870" w:rsidRDefault="002B6273" w:rsidP="0074335E">
            <w:pPr>
              <w:jc w:val="center"/>
              <w:rPr>
                <w:ins w:id="8924" w:author="user" w:date="2012-02-29T14:49:00Z"/>
                <w:rFonts w:ascii="Calibri" w:hAnsi="Calibri" w:cs="Calibri"/>
                <w:sz w:val="20"/>
                <w:szCs w:val="20"/>
                <w:lang w:bidi="ne-NP"/>
              </w:rPr>
            </w:pPr>
            <w:ins w:id="8925" w:author="user" w:date="2012-02-29T14:49:00Z">
              <w:r w:rsidRPr="006E0870">
                <w:rPr>
                  <w:rFonts w:ascii="Calibri" w:hAnsi="Calibri" w:cs="Calibri"/>
                  <w:sz w:val="20"/>
                  <w:szCs w:val="20"/>
                  <w:lang w:bidi="ne-NP"/>
                </w:rPr>
                <w:t>1.947</w:t>
              </w:r>
            </w:ins>
          </w:p>
        </w:tc>
        <w:tc>
          <w:tcPr>
            <w:tcW w:w="900" w:type="dxa"/>
            <w:tcBorders>
              <w:top w:val="nil"/>
              <w:left w:val="nil"/>
              <w:bottom w:val="single" w:sz="4" w:space="0" w:color="auto"/>
              <w:right w:val="single" w:sz="4" w:space="0" w:color="auto"/>
            </w:tcBorders>
            <w:shd w:val="clear" w:color="auto" w:fill="auto"/>
          </w:tcPr>
          <w:p w:rsidR="002B6273" w:rsidRPr="006E0870" w:rsidRDefault="002B6273" w:rsidP="0074335E">
            <w:pPr>
              <w:jc w:val="center"/>
              <w:rPr>
                <w:ins w:id="8926" w:author="user" w:date="2012-02-29T14:49:00Z"/>
                <w:rFonts w:ascii="Calibri" w:hAnsi="Calibri" w:cs="Calibri"/>
                <w:sz w:val="20"/>
                <w:szCs w:val="20"/>
                <w:lang w:bidi="ne-NP"/>
              </w:rPr>
            </w:pPr>
            <w:ins w:id="8927" w:author="user" w:date="2012-02-29T14:49:00Z">
              <w:r w:rsidRPr="006E0870">
                <w:rPr>
                  <w:rFonts w:ascii="Calibri" w:hAnsi="Calibri" w:cs="Calibri"/>
                  <w:sz w:val="20"/>
                  <w:szCs w:val="20"/>
                  <w:lang w:bidi="ne-NP"/>
                </w:rPr>
                <w:t>1.6255</w:t>
              </w:r>
            </w:ins>
          </w:p>
        </w:tc>
      </w:tr>
      <w:tr w:rsidR="002B6273" w:rsidRPr="00145B40" w:rsidTr="0074335E">
        <w:trPr>
          <w:trHeight w:val="300"/>
          <w:ins w:id="8928" w:author="user" w:date="2012-02-29T14:49:00Z"/>
        </w:trPr>
        <w:tc>
          <w:tcPr>
            <w:tcW w:w="2173" w:type="dxa"/>
            <w:tcBorders>
              <w:top w:val="nil"/>
              <w:left w:val="single" w:sz="4" w:space="0" w:color="auto"/>
              <w:bottom w:val="single" w:sz="4" w:space="0" w:color="auto"/>
              <w:right w:val="single" w:sz="4" w:space="0" w:color="auto"/>
            </w:tcBorders>
            <w:shd w:val="clear" w:color="auto" w:fill="auto"/>
          </w:tcPr>
          <w:p w:rsidR="002B6273" w:rsidRPr="006E0870" w:rsidRDefault="002B6273" w:rsidP="0074335E">
            <w:pPr>
              <w:jc w:val="both"/>
              <w:rPr>
                <w:ins w:id="8929" w:author="user" w:date="2012-02-29T14:49:00Z"/>
                <w:rFonts w:ascii="Calibri" w:hAnsi="Calibri" w:cs="Calibri"/>
                <w:sz w:val="20"/>
                <w:szCs w:val="20"/>
                <w:lang w:bidi="ne-NP"/>
              </w:rPr>
            </w:pPr>
            <w:ins w:id="8930" w:author="user" w:date="2012-02-29T14:49:00Z">
              <w:r w:rsidRPr="006E0870">
                <w:rPr>
                  <w:rFonts w:ascii="Calibri" w:hAnsi="Calibri" w:cs="Calibri"/>
                  <w:sz w:val="20"/>
                  <w:szCs w:val="20"/>
                  <w:lang w:bidi="ne-NP"/>
                </w:rPr>
                <w:t>Medium</w:t>
              </w:r>
            </w:ins>
          </w:p>
        </w:tc>
        <w:tc>
          <w:tcPr>
            <w:tcW w:w="1660" w:type="dxa"/>
            <w:tcBorders>
              <w:top w:val="nil"/>
              <w:left w:val="nil"/>
              <w:bottom w:val="single" w:sz="4" w:space="0" w:color="auto"/>
              <w:right w:val="single" w:sz="4" w:space="0" w:color="auto"/>
            </w:tcBorders>
            <w:shd w:val="clear" w:color="auto" w:fill="auto"/>
          </w:tcPr>
          <w:p w:rsidR="002B6273" w:rsidRPr="006E0870" w:rsidRDefault="002B6273" w:rsidP="0074335E">
            <w:pPr>
              <w:jc w:val="center"/>
              <w:rPr>
                <w:ins w:id="8931" w:author="user" w:date="2012-02-29T14:49:00Z"/>
                <w:rFonts w:ascii="Calibri" w:hAnsi="Calibri" w:cs="Calibri"/>
                <w:sz w:val="20"/>
                <w:szCs w:val="20"/>
                <w:lang w:bidi="ne-NP"/>
              </w:rPr>
            </w:pPr>
            <w:ins w:id="8932" w:author="user" w:date="2012-02-29T14:49:00Z">
              <w:r w:rsidRPr="006E0870">
                <w:rPr>
                  <w:rFonts w:ascii="Calibri" w:hAnsi="Calibri" w:cs="Calibri"/>
                  <w:sz w:val="20"/>
                  <w:szCs w:val="20"/>
                  <w:lang w:bidi="ne-NP"/>
                </w:rPr>
                <w:t>2.0 – 4.0</w:t>
              </w:r>
            </w:ins>
          </w:p>
        </w:tc>
        <w:tc>
          <w:tcPr>
            <w:tcW w:w="840" w:type="dxa"/>
            <w:tcBorders>
              <w:top w:val="nil"/>
              <w:left w:val="nil"/>
              <w:bottom w:val="single" w:sz="4" w:space="0" w:color="auto"/>
              <w:right w:val="single" w:sz="4" w:space="0" w:color="auto"/>
            </w:tcBorders>
            <w:shd w:val="clear" w:color="auto" w:fill="auto"/>
          </w:tcPr>
          <w:p w:rsidR="002B6273" w:rsidRPr="006E0870" w:rsidRDefault="002B6273" w:rsidP="0074335E">
            <w:pPr>
              <w:jc w:val="center"/>
              <w:rPr>
                <w:ins w:id="8933" w:author="user" w:date="2012-02-29T14:49:00Z"/>
                <w:rFonts w:ascii="Calibri" w:hAnsi="Calibri" w:cs="Calibri"/>
                <w:sz w:val="20"/>
                <w:szCs w:val="20"/>
                <w:lang w:bidi="ne-NP"/>
              </w:rPr>
            </w:pPr>
            <w:ins w:id="8934" w:author="user" w:date="2012-02-29T14:49:00Z">
              <w:r w:rsidRPr="006E0870">
                <w:rPr>
                  <w:rFonts w:ascii="Calibri" w:hAnsi="Calibri" w:cs="Calibri"/>
                  <w:sz w:val="20"/>
                  <w:szCs w:val="20"/>
                  <w:lang w:bidi="ne-NP"/>
                </w:rPr>
                <w:t>1</w:t>
              </w:r>
            </w:ins>
          </w:p>
        </w:tc>
        <w:tc>
          <w:tcPr>
            <w:tcW w:w="920" w:type="dxa"/>
            <w:tcBorders>
              <w:top w:val="nil"/>
              <w:left w:val="nil"/>
              <w:bottom w:val="single" w:sz="4" w:space="0" w:color="auto"/>
              <w:right w:val="single" w:sz="4" w:space="0" w:color="auto"/>
            </w:tcBorders>
            <w:shd w:val="clear" w:color="auto" w:fill="auto"/>
          </w:tcPr>
          <w:p w:rsidR="002B6273" w:rsidRPr="006E0870" w:rsidRDefault="002B6273" w:rsidP="0074335E">
            <w:pPr>
              <w:jc w:val="center"/>
              <w:rPr>
                <w:ins w:id="8935" w:author="user" w:date="2012-02-29T14:49:00Z"/>
                <w:rFonts w:ascii="Calibri" w:hAnsi="Calibri" w:cs="Calibri"/>
                <w:sz w:val="20"/>
                <w:szCs w:val="20"/>
                <w:lang w:bidi="ne-NP"/>
              </w:rPr>
            </w:pPr>
            <w:ins w:id="8936" w:author="user" w:date="2012-02-29T14:49:00Z">
              <w:r w:rsidRPr="006E0870">
                <w:rPr>
                  <w:rFonts w:ascii="Calibri" w:hAnsi="Calibri" w:cs="Calibri"/>
                  <w:sz w:val="20"/>
                  <w:szCs w:val="20"/>
                  <w:lang w:bidi="ne-NP"/>
                </w:rPr>
                <w:t>-</w:t>
              </w:r>
            </w:ins>
          </w:p>
        </w:tc>
        <w:tc>
          <w:tcPr>
            <w:tcW w:w="900" w:type="dxa"/>
            <w:tcBorders>
              <w:top w:val="nil"/>
              <w:left w:val="nil"/>
              <w:bottom w:val="single" w:sz="4" w:space="0" w:color="auto"/>
              <w:right w:val="single" w:sz="4" w:space="0" w:color="auto"/>
            </w:tcBorders>
            <w:shd w:val="clear" w:color="auto" w:fill="auto"/>
          </w:tcPr>
          <w:p w:rsidR="002B6273" w:rsidRPr="006E0870" w:rsidRDefault="002B6273" w:rsidP="0074335E">
            <w:pPr>
              <w:jc w:val="center"/>
              <w:rPr>
                <w:ins w:id="8937" w:author="user" w:date="2012-02-29T14:49:00Z"/>
                <w:rFonts w:ascii="Calibri" w:hAnsi="Calibri" w:cs="Calibri"/>
                <w:sz w:val="20"/>
                <w:szCs w:val="20"/>
                <w:lang w:bidi="ne-NP"/>
              </w:rPr>
            </w:pPr>
            <w:ins w:id="8938" w:author="user" w:date="2012-02-29T14:49:00Z">
              <w:r w:rsidRPr="006E0870">
                <w:rPr>
                  <w:rFonts w:ascii="Calibri" w:hAnsi="Calibri" w:cs="Calibri"/>
                  <w:sz w:val="20"/>
                  <w:szCs w:val="20"/>
                  <w:lang w:bidi="ne-NP"/>
                </w:rPr>
                <w:t>2.7092</w:t>
              </w:r>
            </w:ins>
          </w:p>
        </w:tc>
        <w:tc>
          <w:tcPr>
            <w:tcW w:w="867" w:type="dxa"/>
            <w:tcBorders>
              <w:top w:val="nil"/>
              <w:left w:val="nil"/>
              <w:bottom w:val="single" w:sz="4" w:space="0" w:color="auto"/>
              <w:right w:val="single" w:sz="4" w:space="0" w:color="auto"/>
            </w:tcBorders>
            <w:shd w:val="clear" w:color="auto" w:fill="auto"/>
          </w:tcPr>
          <w:p w:rsidR="002B6273" w:rsidRPr="006E0870" w:rsidRDefault="002B6273" w:rsidP="0074335E">
            <w:pPr>
              <w:jc w:val="center"/>
              <w:rPr>
                <w:ins w:id="8939" w:author="user" w:date="2012-02-29T14:49:00Z"/>
                <w:rFonts w:ascii="Calibri" w:hAnsi="Calibri" w:cs="Calibri"/>
                <w:sz w:val="20"/>
                <w:szCs w:val="20"/>
                <w:lang w:bidi="ne-NP"/>
              </w:rPr>
            </w:pPr>
            <w:ins w:id="8940" w:author="user" w:date="2012-02-29T14:49:00Z">
              <w:r w:rsidRPr="006E0870">
                <w:rPr>
                  <w:rFonts w:ascii="Calibri" w:hAnsi="Calibri" w:cs="Calibri"/>
                  <w:sz w:val="20"/>
                  <w:szCs w:val="20"/>
                  <w:lang w:bidi="ne-NP"/>
                </w:rPr>
                <w:t>-</w:t>
              </w:r>
            </w:ins>
          </w:p>
        </w:tc>
        <w:tc>
          <w:tcPr>
            <w:tcW w:w="920" w:type="dxa"/>
            <w:tcBorders>
              <w:top w:val="nil"/>
              <w:left w:val="nil"/>
              <w:bottom w:val="single" w:sz="4" w:space="0" w:color="auto"/>
              <w:right w:val="single" w:sz="4" w:space="0" w:color="auto"/>
            </w:tcBorders>
            <w:shd w:val="clear" w:color="auto" w:fill="auto"/>
          </w:tcPr>
          <w:p w:rsidR="002B6273" w:rsidRPr="006E0870" w:rsidRDefault="002B6273" w:rsidP="0074335E">
            <w:pPr>
              <w:jc w:val="center"/>
              <w:rPr>
                <w:ins w:id="8941" w:author="user" w:date="2012-02-29T14:49:00Z"/>
                <w:rFonts w:ascii="Calibri" w:hAnsi="Calibri" w:cs="Calibri"/>
                <w:sz w:val="20"/>
                <w:szCs w:val="20"/>
                <w:lang w:bidi="ne-NP"/>
              </w:rPr>
            </w:pPr>
            <w:ins w:id="8942" w:author="user" w:date="2012-02-29T14:49:00Z">
              <w:r w:rsidRPr="006E0870">
                <w:rPr>
                  <w:rFonts w:ascii="Calibri" w:hAnsi="Calibri" w:cs="Calibri"/>
                  <w:sz w:val="20"/>
                  <w:szCs w:val="20"/>
                  <w:lang w:bidi="ne-NP"/>
                </w:rPr>
                <w:t>2.7092</w:t>
              </w:r>
            </w:ins>
          </w:p>
        </w:tc>
        <w:tc>
          <w:tcPr>
            <w:tcW w:w="900" w:type="dxa"/>
            <w:tcBorders>
              <w:top w:val="nil"/>
              <w:left w:val="nil"/>
              <w:bottom w:val="single" w:sz="4" w:space="0" w:color="auto"/>
              <w:right w:val="single" w:sz="4" w:space="0" w:color="auto"/>
            </w:tcBorders>
            <w:shd w:val="clear" w:color="auto" w:fill="auto"/>
          </w:tcPr>
          <w:p w:rsidR="002B6273" w:rsidRPr="006E0870" w:rsidRDefault="002B6273" w:rsidP="0074335E">
            <w:pPr>
              <w:jc w:val="center"/>
              <w:rPr>
                <w:ins w:id="8943" w:author="user" w:date="2012-02-29T14:49:00Z"/>
                <w:rFonts w:ascii="Calibri" w:hAnsi="Calibri" w:cs="Calibri"/>
                <w:sz w:val="20"/>
                <w:szCs w:val="20"/>
                <w:lang w:bidi="ne-NP"/>
              </w:rPr>
            </w:pPr>
            <w:ins w:id="8944" w:author="user" w:date="2012-02-29T14:49:00Z">
              <w:r w:rsidRPr="006E0870">
                <w:rPr>
                  <w:rFonts w:ascii="Calibri" w:hAnsi="Calibri" w:cs="Calibri"/>
                  <w:sz w:val="20"/>
                  <w:szCs w:val="20"/>
                  <w:lang w:bidi="ne-NP"/>
                </w:rPr>
                <w:t>-</w:t>
              </w:r>
            </w:ins>
          </w:p>
        </w:tc>
      </w:tr>
      <w:tr w:rsidR="002B6273" w:rsidRPr="00145B40" w:rsidTr="0074335E">
        <w:trPr>
          <w:trHeight w:val="300"/>
          <w:ins w:id="8945" w:author="user" w:date="2012-02-29T14:49:00Z"/>
        </w:trPr>
        <w:tc>
          <w:tcPr>
            <w:tcW w:w="2173" w:type="dxa"/>
            <w:tcBorders>
              <w:top w:val="nil"/>
              <w:left w:val="single" w:sz="4" w:space="0" w:color="auto"/>
              <w:bottom w:val="single" w:sz="4" w:space="0" w:color="auto"/>
              <w:right w:val="single" w:sz="4" w:space="0" w:color="auto"/>
            </w:tcBorders>
            <w:shd w:val="clear" w:color="auto" w:fill="auto"/>
          </w:tcPr>
          <w:p w:rsidR="002B6273" w:rsidRPr="006E0870" w:rsidRDefault="002B6273" w:rsidP="0074335E">
            <w:pPr>
              <w:jc w:val="both"/>
              <w:rPr>
                <w:ins w:id="8946" w:author="user" w:date="2012-02-29T14:49:00Z"/>
                <w:rFonts w:ascii="Calibri" w:hAnsi="Calibri" w:cs="Calibri"/>
                <w:sz w:val="20"/>
                <w:szCs w:val="20"/>
                <w:lang w:bidi="ne-NP"/>
              </w:rPr>
            </w:pPr>
            <w:ins w:id="8947" w:author="user" w:date="2012-02-29T14:49:00Z">
              <w:r w:rsidRPr="006E0870">
                <w:rPr>
                  <w:rFonts w:ascii="Calibri" w:hAnsi="Calibri" w:cs="Calibri"/>
                  <w:sz w:val="20"/>
                  <w:szCs w:val="20"/>
                  <w:lang w:bidi="ne-NP"/>
                </w:rPr>
                <w:t>Total</w:t>
              </w:r>
            </w:ins>
          </w:p>
        </w:tc>
        <w:tc>
          <w:tcPr>
            <w:tcW w:w="1660" w:type="dxa"/>
            <w:tcBorders>
              <w:top w:val="nil"/>
              <w:left w:val="nil"/>
              <w:bottom w:val="single" w:sz="4" w:space="0" w:color="auto"/>
              <w:right w:val="single" w:sz="4" w:space="0" w:color="auto"/>
            </w:tcBorders>
            <w:shd w:val="clear" w:color="auto" w:fill="auto"/>
          </w:tcPr>
          <w:p w:rsidR="002B6273" w:rsidRPr="006E0870" w:rsidRDefault="002B6273" w:rsidP="0074335E">
            <w:pPr>
              <w:jc w:val="center"/>
              <w:rPr>
                <w:ins w:id="8948" w:author="user" w:date="2012-02-29T14:49:00Z"/>
                <w:rFonts w:ascii="Calibri" w:hAnsi="Calibri" w:cs="Calibri"/>
                <w:sz w:val="20"/>
                <w:szCs w:val="20"/>
                <w:lang w:bidi="ne-NP"/>
              </w:rPr>
            </w:pPr>
            <w:ins w:id="8949" w:author="user" w:date="2012-02-29T14:49:00Z">
              <w:r w:rsidRPr="006E0870">
                <w:rPr>
                  <w:rFonts w:ascii="Calibri" w:hAnsi="Calibri" w:cs="Calibri"/>
                  <w:sz w:val="20"/>
                  <w:szCs w:val="20"/>
                  <w:lang w:bidi="ne-NP"/>
                </w:rPr>
                <w:t>147 hhs</w:t>
              </w:r>
            </w:ins>
          </w:p>
        </w:tc>
        <w:tc>
          <w:tcPr>
            <w:tcW w:w="840" w:type="dxa"/>
            <w:tcBorders>
              <w:top w:val="nil"/>
              <w:left w:val="nil"/>
              <w:bottom w:val="single" w:sz="4" w:space="0" w:color="auto"/>
              <w:right w:val="single" w:sz="4" w:space="0" w:color="auto"/>
            </w:tcBorders>
            <w:shd w:val="clear" w:color="auto" w:fill="auto"/>
          </w:tcPr>
          <w:p w:rsidR="002B6273" w:rsidRPr="006E0870" w:rsidRDefault="002B6273" w:rsidP="0074335E">
            <w:pPr>
              <w:jc w:val="center"/>
              <w:rPr>
                <w:ins w:id="8950" w:author="user" w:date="2012-02-29T14:49:00Z"/>
                <w:rFonts w:ascii="Calibri" w:hAnsi="Calibri" w:cs="Calibri"/>
                <w:sz w:val="20"/>
                <w:szCs w:val="20"/>
                <w:lang w:bidi="ne-NP"/>
              </w:rPr>
            </w:pPr>
            <w:ins w:id="8951" w:author="user" w:date="2012-02-29T14:49:00Z">
              <w:r w:rsidRPr="006E0870">
                <w:rPr>
                  <w:rFonts w:ascii="Calibri" w:hAnsi="Calibri" w:cs="Calibri"/>
                  <w:sz w:val="20"/>
                  <w:szCs w:val="20"/>
                  <w:lang w:bidi="ne-NP"/>
                </w:rPr>
                <w:t>123</w:t>
              </w:r>
            </w:ins>
          </w:p>
        </w:tc>
        <w:tc>
          <w:tcPr>
            <w:tcW w:w="920" w:type="dxa"/>
            <w:tcBorders>
              <w:top w:val="nil"/>
              <w:left w:val="nil"/>
              <w:bottom w:val="single" w:sz="4" w:space="0" w:color="auto"/>
              <w:right w:val="single" w:sz="4" w:space="0" w:color="auto"/>
            </w:tcBorders>
            <w:shd w:val="clear" w:color="auto" w:fill="auto"/>
          </w:tcPr>
          <w:p w:rsidR="002B6273" w:rsidRPr="006E0870" w:rsidRDefault="002B6273" w:rsidP="0074335E">
            <w:pPr>
              <w:jc w:val="center"/>
              <w:rPr>
                <w:ins w:id="8952" w:author="user" w:date="2012-02-29T14:49:00Z"/>
                <w:rFonts w:ascii="Calibri" w:hAnsi="Calibri" w:cs="Calibri"/>
                <w:sz w:val="20"/>
                <w:szCs w:val="20"/>
                <w:lang w:bidi="ne-NP"/>
              </w:rPr>
            </w:pPr>
            <w:ins w:id="8953" w:author="user" w:date="2012-02-29T14:49:00Z">
              <w:r w:rsidRPr="006E0870">
                <w:rPr>
                  <w:rFonts w:ascii="Calibri" w:hAnsi="Calibri" w:cs="Calibri"/>
                  <w:sz w:val="20"/>
                  <w:szCs w:val="20"/>
                  <w:lang w:bidi="ne-NP"/>
                </w:rPr>
                <w:t>24</w:t>
              </w:r>
            </w:ins>
          </w:p>
        </w:tc>
        <w:tc>
          <w:tcPr>
            <w:tcW w:w="900" w:type="dxa"/>
            <w:tcBorders>
              <w:top w:val="nil"/>
              <w:left w:val="nil"/>
              <w:bottom w:val="single" w:sz="4" w:space="0" w:color="auto"/>
              <w:right w:val="single" w:sz="4" w:space="0" w:color="auto"/>
            </w:tcBorders>
            <w:shd w:val="clear" w:color="auto" w:fill="auto"/>
          </w:tcPr>
          <w:p w:rsidR="002B6273" w:rsidRPr="006E0870" w:rsidRDefault="002B6273" w:rsidP="0074335E">
            <w:pPr>
              <w:jc w:val="center"/>
              <w:rPr>
                <w:ins w:id="8954" w:author="user" w:date="2012-02-29T14:49:00Z"/>
                <w:rFonts w:ascii="Calibri" w:hAnsi="Calibri" w:cs="Calibri"/>
                <w:sz w:val="20"/>
                <w:szCs w:val="20"/>
                <w:lang w:bidi="ne-NP"/>
              </w:rPr>
            </w:pPr>
            <w:ins w:id="8955" w:author="user" w:date="2012-02-29T14:49:00Z">
              <w:r w:rsidRPr="006E0870">
                <w:rPr>
                  <w:rFonts w:ascii="Calibri" w:hAnsi="Calibri" w:cs="Calibri"/>
                  <w:sz w:val="20"/>
                  <w:szCs w:val="20"/>
                  <w:lang w:bidi="ne-NP"/>
                </w:rPr>
                <w:t>42.89</w:t>
              </w:r>
            </w:ins>
          </w:p>
        </w:tc>
        <w:tc>
          <w:tcPr>
            <w:tcW w:w="867" w:type="dxa"/>
            <w:tcBorders>
              <w:top w:val="nil"/>
              <w:left w:val="nil"/>
              <w:bottom w:val="single" w:sz="4" w:space="0" w:color="auto"/>
              <w:right w:val="single" w:sz="4" w:space="0" w:color="auto"/>
            </w:tcBorders>
            <w:shd w:val="clear" w:color="auto" w:fill="auto"/>
          </w:tcPr>
          <w:p w:rsidR="002B6273" w:rsidRPr="006E0870" w:rsidRDefault="002B6273" w:rsidP="0074335E">
            <w:pPr>
              <w:jc w:val="center"/>
              <w:rPr>
                <w:ins w:id="8956" w:author="user" w:date="2012-02-29T14:49:00Z"/>
                <w:rFonts w:ascii="Calibri" w:hAnsi="Calibri" w:cs="Calibri"/>
                <w:sz w:val="20"/>
                <w:szCs w:val="20"/>
                <w:lang w:bidi="ne-NP"/>
              </w:rPr>
            </w:pPr>
            <w:ins w:id="8957" w:author="user" w:date="2012-02-29T14:49:00Z">
              <w:r w:rsidRPr="006E0870">
                <w:rPr>
                  <w:rFonts w:ascii="Calibri" w:hAnsi="Calibri" w:cs="Calibri"/>
                  <w:sz w:val="20"/>
                  <w:szCs w:val="20"/>
                  <w:lang w:bidi="ne-NP"/>
                </w:rPr>
                <w:t>9.91</w:t>
              </w:r>
            </w:ins>
          </w:p>
        </w:tc>
        <w:tc>
          <w:tcPr>
            <w:tcW w:w="920" w:type="dxa"/>
            <w:tcBorders>
              <w:top w:val="nil"/>
              <w:left w:val="nil"/>
              <w:bottom w:val="single" w:sz="4" w:space="0" w:color="auto"/>
              <w:right w:val="single" w:sz="4" w:space="0" w:color="auto"/>
            </w:tcBorders>
            <w:shd w:val="clear" w:color="auto" w:fill="auto"/>
          </w:tcPr>
          <w:p w:rsidR="002B6273" w:rsidRPr="006E0870" w:rsidRDefault="002B6273" w:rsidP="0074335E">
            <w:pPr>
              <w:jc w:val="center"/>
              <w:rPr>
                <w:ins w:id="8958" w:author="user" w:date="2012-02-29T14:49:00Z"/>
                <w:rFonts w:ascii="Calibri" w:hAnsi="Calibri" w:cs="Calibri"/>
                <w:sz w:val="20"/>
                <w:szCs w:val="20"/>
                <w:lang w:bidi="ne-NP"/>
              </w:rPr>
            </w:pPr>
            <w:ins w:id="8959" w:author="user" w:date="2012-02-29T14:49:00Z">
              <w:r w:rsidRPr="006E0870">
                <w:rPr>
                  <w:rFonts w:ascii="Calibri" w:hAnsi="Calibri" w:cs="Calibri"/>
                  <w:sz w:val="20"/>
                  <w:szCs w:val="20"/>
                  <w:lang w:bidi="ne-NP"/>
                </w:rPr>
                <w:t>0.35</w:t>
              </w:r>
            </w:ins>
          </w:p>
        </w:tc>
        <w:tc>
          <w:tcPr>
            <w:tcW w:w="900" w:type="dxa"/>
            <w:tcBorders>
              <w:top w:val="nil"/>
              <w:left w:val="nil"/>
              <w:bottom w:val="single" w:sz="4" w:space="0" w:color="auto"/>
              <w:right w:val="single" w:sz="4" w:space="0" w:color="auto"/>
            </w:tcBorders>
            <w:shd w:val="clear" w:color="auto" w:fill="auto"/>
          </w:tcPr>
          <w:p w:rsidR="002B6273" w:rsidRPr="006E0870" w:rsidRDefault="002B6273" w:rsidP="0074335E">
            <w:pPr>
              <w:jc w:val="center"/>
              <w:rPr>
                <w:ins w:id="8960" w:author="user" w:date="2012-02-29T14:49:00Z"/>
                <w:rFonts w:ascii="Calibri" w:hAnsi="Calibri" w:cs="Calibri"/>
                <w:sz w:val="20"/>
                <w:szCs w:val="20"/>
                <w:lang w:bidi="ne-NP"/>
              </w:rPr>
            </w:pPr>
            <w:ins w:id="8961" w:author="user" w:date="2012-02-29T14:49:00Z">
              <w:r w:rsidRPr="006E0870">
                <w:rPr>
                  <w:rFonts w:ascii="Calibri" w:hAnsi="Calibri" w:cs="Calibri"/>
                  <w:sz w:val="20"/>
                  <w:szCs w:val="20"/>
                  <w:lang w:bidi="ne-NP"/>
                </w:rPr>
                <w:t>0.41</w:t>
              </w:r>
            </w:ins>
          </w:p>
        </w:tc>
      </w:tr>
      <w:tr w:rsidR="002B6273" w:rsidRPr="00145B40" w:rsidTr="0074335E">
        <w:trPr>
          <w:trHeight w:val="315"/>
          <w:ins w:id="8962" w:author="user" w:date="2012-02-29T14:49:00Z"/>
        </w:trPr>
        <w:tc>
          <w:tcPr>
            <w:tcW w:w="2173" w:type="dxa"/>
            <w:tcBorders>
              <w:top w:val="nil"/>
              <w:left w:val="single" w:sz="4" w:space="0" w:color="auto"/>
              <w:bottom w:val="single" w:sz="4" w:space="0" w:color="auto"/>
              <w:right w:val="single" w:sz="4" w:space="0" w:color="auto"/>
            </w:tcBorders>
            <w:shd w:val="clear" w:color="auto" w:fill="auto"/>
          </w:tcPr>
          <w:p w:rsidR="002B6273" w:rsidRPr="006E0870" w:rsidRDefault="002B6273" w:rsidP="0074335E">
            <w:pPr>
              <w:jc w:val="both"/>
              <w:rPr>
                <w:ins w:id="8963" w:author="user" w:date="2012-02-29T14:49:00Z"/>
                <w:rFonts w:ascii="Calibri" w:hAnsi="Calibri" w:cs="Calibri"/>
                <w:b/>
                <w:bCs/>
                <w:sz w:val="20"/>
                <w:szCs w:val="20"/>
                <w:lang w:bidi="ne-NP"/>
              </w:rPr>
            </w:pPr>
            <w:ins w:id="8964" w:author="user" w:date="2012-02-29T14:49:00Z">
              <w:r w:rsidRPr="006E0870">
                <w:rPr>
                  <w:rFonts w:ascii="Calibri" w:hAnsi="Calibri" w:cs="Calibri"/>
                  <w:b/>
                  <w:bCs/>
                  <w:sz w:val="20"/>
                  <w:szCs w:val="20"/>
                  <w:lang w:bidi="ne-NP"/>
                </w:rPr>
                <w:t>Percentage</w:t>
              </w:r>
            </w:ins>
          </w:p>
        </w:tc>
        <w:tc>
          <w:tcPr>
            <w:tcW w:w="1660" w:type="dxa"/>
            <w:tcBorders>
              <w:top w:val="nil"/>
              <w:left w:val="nil"/>
              <w:bottom w:val="single" w:sz="4" w:space="0" w:color="auto"/>
              <w:right w:val="single" w:sz="4" w:space="0" w:color="auto"/>
            </w:tcBorders>
            <w:shd w:val="clear" w:color="auto" w:fill="auto"/>
            <w:noWrap/>
            <w:vAlign w:val="bottom"/>
          </w:tcPr>
          <w:p w:rsidR="002B6273" w:rsidRPr="006E0870" w:rsidRDefault="002B6273" w:rsidP="0074335E">
            <w:pPr>
              <w:jc w:val="center"/>
              <w:rPr>
                <w:ins w:id="8965" w:author="user" w:date="2012-02-29T14:49:00Z"/>
                <w:rFonts w:ascii="Calibri" w:hAnsi="Calibri" w:cs="Calibri"/>
                <w:b/>
                <w:bCs/>
                <w:sz w:val="20"/>
                <w:szCs w:val="20"/>
                <w:lang w:bidi="ne-NP"/>
              </w:rPr>
            </w:pPr>
            <w:ins w:id="8966" w:author="user" w:date="2012-02-29T14:49:00Z">
              <w:r w:rsidRPr="006E0870">
                <w:rPr>
                  <w:rFonts w:ascii="Calibri" w:hAnsi="Calibri" w:cs="Calibri"/>
                  <w:b/>
                  <w:bCs/>
                  <w:sz w:val="20"/>
                  <w:szCs w:val="20"/>
                  <w:lang w:bidi="ne-NP"/>
                </w:rPr>
                <w:t>100</w:t>
              </w:r>
            </w:ins>
          </w:p>
        </w:tc>
        <w:tc>
          <w:tcPr>
            <w:tcW w:w="840" w:type="dxa"/>
            <w:tcBorders>
              <w:top w:val="nil"/>
              <w:left w:val="nil"/>
              <w:bottom w:val="single" w:sz="4" w:space="0" w:color="auto"/>
              <w:right w:val="single" w:sz="4" w:space="0" w:color="auto"/>
            </w:tcBorders>
            <w:shd w:val="clear" w:color="auto" w:fill="auto"/>
            <w:noWrap/>
            <w:vAlign w:val="bottom"/>
          </w:tcPr>
          <w:p w:rsidR="002B6273" w:rsidRPr="006E0870" w:rsidRDefault="002B6273" w:rsidP="0074335E">
            <w:pPr>
              <w:jc w:val="center"/>
              <w:rPr>
                <w:ins w:id="8967" w:author="user" w:date="2012-02-29T14:49:00Z"/>
                <w:rFonts w:ascii="Calibri" w:hAnsi="Calibri" w:cs="Calibri"/>
                <w:b/>
                <w:bCs/>
                <w:sz w:val="20"/>
                <w:szCs w:val="20"/>
                <w:lang w:bidi="ne-NP"/>
              </w:rPr>
            </w:pPr>
            <w:ins w:id="8968" w:author="user" w:date="2012-02-29T14:49:00Z">
              <w:r w:rsidRPr="006E0870">
                <w:rPr>
                  <w:rFonts w:ascii="Calibri" w:hAnsi="Calibri" w:cs="Calibri"/>
                  <w:b/>
                  <w:bCs/>
                  <w:sz w:val="20"/>
                  <w:szCs w:val="20"/>
                  <w:lang w:bidi="ne-NP"/>
                </w:rPr>
                <w:t>83.67</w:t>
              </w:r>
            </w:ins>
          </w:p>
        </w:tc>
        <w:tc>
          <w:tcPr>
            <w:tcW w:w="920" w:type="dxa"/>
            <w:tcBorders>
              <w:top w:val="nil"/>
              <w:left w:val="nil"/>
              <w:bottom w:val="single" w:sz="4" w:space="0" w:color="auto"/>
              <w:right w:val="single" w:sz="4" w:space="0" w:color="auto"/>
            </w:tcBorders>
            <w:shd w:val="clear" w:color="auto" w:fill="auto"/>
            <w:noWrap/>
            <w:vAlign w:val="bottom"/>
          </w:tcPr>
          <w:p w:rsidR="002B6273" w:rsidRPr="006E0870" w:rsidRDefault="002B6273" w:rsidP="0074335E">
            <w:pPr>
              <w:jc w:val="center"/>
              <w:rPr>
                <w:ins w:id="8969" w:author="user" w:date="2012-02-29T14:49:00Z"/>
                <w:rFonts w:ascii="Calibri" w:hAnsi="Calibri" w:cs="Calibri"/>
                <w:b/>
                <w:bCs/>
                <w:sz w:val="20"/>
                <w:szCs w:val="20"/>
                <w:lang w:bidi="ne-NP"/>
              </w:rPr>
            </w:pPr>
            <w:ins w:id="8970" w:author="user" w:date="2012-02-29T14:49:00Z">
              <w:r w:rsidRPr="006E0870">
                <w:rPr>
                  <w:rFonts w:ascii="Calibri" w:hAnsi="Calibri" w:cs="Calibri"/>
                  <w:b/>
                  <w:bCs/>
                  <w:sz w:val="20"/>
                  <w:szCs w:val="20"/>
                  <w:lang w:bidi="ne-NP"/>
                </w:rPr>
                <w:t>16.33</w:t>
              </w:r>
            </w:ins>
          </w:p>
        </w:tc>
        <w:tc>
          <w:tcPr>
            <w:tcW w:w="900" w:type="dxa"/>
            <w:tcBorders>
              <w:top w:val="nil"/>
              <w:left w:val="nil"/>
              <w:bottom w:val="single" w:sz="4" w:space="0" w:color="auto"/>
              <w:right w:val="single" w:sz="4" w:space="0" w:color="auto"/>
            </w:tcBorders>
            <w:shd w:val="clear" w:color="auto" w:fill="auto"/>
            <w:noWrap/>
            <w:vAlign w:val="bottom"/>
          </w:tcPr>
          <w:p w:rsidR="002B6273" w:rsidRPr="006E0870" w:rsidRDefault="002B6273" w:rsidP="0074335E">
            <w:pPr>
              <w:jc w:val="center"/>
              <w:rPr>
                <w:ins w:id="8971" w:author="user" w:date="2012-02-29T14:49:00Z"/>
                <w:rFonts w:ascii="Calibri" w:hAnsi="Calibri" w:cs="Calibri"/>
                <w:b/>
                <w:bCs/>
                <w:sz w:val="20"/>
                <w:szCs w:val="20"/>
                <w:lang w:bidi="ne-NP"/>
              </w:rPr>
            </w:pPr>
            <w:ins w:id="8972" w:author="user" w:date="2012-02-29T14:49:00Z">
              <w:r w:rsidRPr="006E0870">
                <w:rPr>
                  <w:rFonts w:ascii="Calibri" w:hAnsi="Calibri" w:cs="Calibri"/>
                  <w:b/>
                  <w:bCs/>
                  <w:sz w:val="20"/>
                  <w:szCs w:val="20"/>
                  <w:lang w:bidi="ne-NP"/>
                </w:rPr>
                <w:t>81.24</w:t>
              </w:r>
            </w:ins>
          </w:p>
        </w:tc>
        <w:tc>
          <w:tcPr>
            <w:tcW w:w="867" w:type="dxa"/>
            <w:tcBorders>
              <w:top w:val="nil"/>
              <w:left w:val="nil"/>
              <w:bottom w:val="single" w:sz="4" w:space="0" w:color="auto"/>
              <w:right w:val="single" w:sz="4" w:space="0" w:color="auto"/>
            </w:tcBorders>
            <w:shd w:val="clear" w:color="auto" w:fill="auto"/>
            <w:noWrap/>
            <w:vAlign w:val="bottom"/>
          </w:tcPr>
          <w:p w:rsidR="002B6273" w:rsidRPr="006E0870" w:rsidRDefault="002B6273" w:rsidP="0074335E">
            <w:pPr>
              <w:jc w:val="center"/>
              <w:rPr>
                <w:ins w:id="8973" w:author="user" w:date="2012-02-29T14:49:00Z"/>
                <w:rFonts w:ascii="Calibri" w:hAnsi="Calibri" w:cs="Calibri"/>
                <w:b/>
                <w:bCs/>
                <w:sz w:val="20"/>
                <w:szCs w:val="20"/>
                <w:lang w:bidi="ne-NP"/>
              </w:rPr>
            </w:pPr>
            <w:ins w:id="8974" w:author="user" w:date="2012-02-29T14:49:00Z">
              <w:r w:rsidRPr="006E0870">
                <w:rPr>
                  <w:rFonts w:ascii="Calibri" w:hAnsi="Calibri" w:cs="Calibri"/>
                  <w:b/>
                  <w:bCs/>
                  <w:sz w:val="20"/>
                  <w:szCs w:val="20"/>
                  <w:lang w:bidi="ne-NP"/>
                </w:rPr>
                <w:t>18.76</w:t>
              </w:r>
            </w:ins>
          </w:p>
        </w:tc>
        <w:tc>
          <w:tcPr>
            <w:tcW w:w="920" w:type="dxa"/>
            <w:tcBorders>
              <w:top w:val="nil"/>
              <w:left w:val="nil"/>
              <w:bottom w:val="single" w:sz="4" w:space="0" w:color="auto"/>
              <w:right w:val="single" w:sz="4" w:space="0" w:color="auto"/>
            </w:tcBorders>
            <w:shd w:val="clear" w:color="auto" w:fill="auto"/>
            <w:noWrap/>
            <w:vAlign w:val="bottom"/>
          </w:tcPr>
          <w:p w:rsidR="002B6273" w:rsidRPr="006E0870" w:rsidRDefault="002B6273" w:rsidP="0074335E">
            <w:pPr>
              <w:jc w:val="center"/>
              <w:rPr>
                <w:ins w:id="8975" w:author="user" w:date="2012-02-29T14:49:00Z"/>
                <w:rFonts w:ascii="Calibri" w:hAnsi="Calibri" w:cs="Calibri"/>
                <w:b/>
                <w:bCs/>
                <w:sz w:val="20"/>
                <w:szCs w:val="20"/>
                <w:lang w:bidi="ne-NP"/>
              </w:rPr>
            </w:pPr>
            <w:ins w:id="8976" w:author="user" w:date="2012-02-29T14:49:00Z">
              <w:r w:rsidRPr="006E0870">
                <w:rPr>
                  <w:rFonts w:ascii="Calibri" w:hAnsi="Calibri" w:cs="Calibri"/>
                  <w:b/>
                  <w:bCs/>
                  <w:sz w:val="20"/>
                  <w:szCs w:val="20"/>
                  <w:lang w:bidi="ne-NP"/>
                </w:rPr>
                <w:t> -</w:t>
              </w:r>
            </w:ins>
          </w:p>
        </w:tc>
        <w:tc>
          <w:tcPr>
            <w:tcW w:w="900" w:type="dxa"/>
            <w:tcBorders>
              <w:top w:val="nil"/>
              <w:left w:val="nil"/>
              <w:bottom w:val="single" w:sz="4" w:space="0" w:color="auto"/>
              <w:right w:val="single" w:sz="4" w:space="0" w:color="auto"/>
            </w:tcBorders>
            <w:shd w:val="clear" w:color="auto" w:fill="auto"/>
            <w:noWrap/>
            <w:vAlign w:val="bottom"/>
          </w:tcPr>
          <w:p w:rsidR="002B6273" w:rsidRPr="006E0870" w:rsidRDefault="002B6273" w:rsidP="0074335E">
            <w:pPr>
              <w:jc w:val="center"/>
              <w:rPr>
                <w:ins w:id="8977" w:author="user" w:date="2012-02-29T14:49:00Z"/>
                <w:rFonts w:ascii="Calibri" w:hAnsi="Calibri" w:cs="Calibri"/>
                <w:b/>
                <w:bCs/>
                <w:sz w:val="20"/>
                <w:szCs w:val="20"/>
                <w:lang w:bidi="ne-NP"/>
              </w:rPr>
            </w:pPr>
            <w:ins w:id="8978" w:author="user" w:date="2012-02-29T14:49:00Z">
              <w:r w:rsidRPr="006E0870">
                <w:rPr>
                  <w:rFonts w:ascii="Calibri" w:hAnsi="Calibri" w:cs="Calibri"/>
                  <w:b/>
                  <w:bCs/>
                  <w:sz w:val="20"/>
                  <w:szCs w:val="20"/>
                  <w:lang w:bidi="ne-NP"/>
                </w:rPr>
                <w:t>- </w:t>
              </w:r>
            </w:ins>
          </w:p>
        </w:tc>
      </w:tr>
    </w:tbl>
    <w:p w:rsidR="002B6273" w:rsidRPr="006E0870" w:rsidRDefault="002B6273" w:rsidP="002B6273">
      <w:pPr>
        <w:pStyle w:val="ReportText"/>
        <w:spacing w:line="360" w:lineRule="auto"/>
        <w:ind w:left="0"/>
        <w:rPr>
          <w:ins w:id="8979" w:author="user" w:date="2012-02-29T14:49:00Z"/>
          <w:rFonts w:ascii="Calibri" w:hAnsi="Calibri" w:cs="Calibri"/>
          <w:i/>
          <w:sz w:val="18"/>
          <w:szCs w:val="18"/>
        </w:rPr>
      </w:pPr>
      <w:ins w:id="8980" w:author="user" w:date="2012-02-29T14:49:00Z">
        <w:r w:rsidRPr="006E0870">
          <w:rPr>
            <w:rFonts w:ascii="Calibri" w:hAnsi="Calibri" w:cs="Calibri"/>
            <w:i/>
            <w:sz w:val="18"/>
            <w:szCs w:val="18"/>
          </w:rPr>
          <w:t>Source: Household Survey, 2011</w:t>
        </w:r>
      </w:ins>
    </w:p>
    <w:p w:rsidR="002B6273" w:rsidRPr="0084077E" w:rsidRDefault="002B6273" w:rsidP="002B6273">
      <w:pPr>
        <w:rPr>
          <w:ins w:id="8981" w:author="user" w:date="2012-02-29T14:49:00Z"/>
          <w:rFonts w:ascii="Calibri" w:hAnsi="Calibri" w:cs="Calibri"/>
          <w:b/>
          <w:sz w:val="10"/>
          <w:szCs w:val="10"/>
        </w:rPr>
      </w:pPr>
    </w:p>
    <w:p w:rsidR="002B6273" w:rsidRPr="00F74A57" w:rsidRDefault="002B6273" w:rsidP="002B6273">
      <w:pPr>
        <w:rPr>
          <w:ins w:id="8982" w:author="user" w:date="2012-02-29T14:49:00Z"/>
          <w:rFonts w:ascii="Calibri" w:hAnsi="Calibri" w:cs="Calibri"/>
          <w:b/>
          <w:i/>
          <w:sz w:val="22"/>
          <w:szCs w:val="22"/>
        </w:rPr>
      </w:pPr>
      <w:ins w:id="8983" w:author="user" w:date="2012-02-29T14:49:00Z">
        <w:r w:rsidRPr="00F74A57">
          <w:rPr>
            <w:rFonts w:ascii="Calibri" w:hAnsi="Calibri" w:cs="Calibri"/>
            <w:b/>
            <w:i/>
            <w:sz w:val="22"/>
            <w:szCs w:val="22"/>
          </w:rPr>
          <w:t xml:space="preserve">Landholding by Caste/Ethnicity </w:t>
        </w:r>
      </w:ins>
    </w:p>
    <w:p w:rsidR="002B6273" w:rsidRPr="0084077E" w:rsidRDefault="002B6273" w:rsidP="002B6273">
      <w:pPr>
        <w:rPr>
          <w:ins w:id="8984" w:author="user" w:date="2012-02-29T14:49:00Z"/>
          <w:rFonts w:ascii="Calibri" w:hAnsi="Calibri" w:cs="Calibri"/>
          <w:b/>
          <w:sz w:val="10"/>
          <w:szCs w:val="10"/>
        </w:rPr>
      </w:pPr>
    </w:p>
    <w:p w:rsidR="000843A4" w:rsidRDefault="002B6273" w:rsidP="002B6273">
      <w:pPr>
        <w:pStyle w:val="Tableafter"/>
        <w:spacing w:line="300" w:lineRule="auto"/>
        <w:jc w:val="both"/>
        <w:rPr>
          <w:ins w:id="8985" w:author="user" w:date="2012-03-01T11:56:00Z"/>
          <w:rFonts w:ascii="Calibri" w:hAnsi="Calibri" w:cs="Calibri"/>
          <w:sz w:val="22"/>
          <w:szCs w:val="22"/>
        </w:rPr>
      </w:pPr>
      <w:ins w:id="8986" w:author="user" w:date="2012-02-29T14:49:00Z">
        <w:r w:rsidRPr="00145B40">
          <w:rPr>
            <w:rFonts w:ascii="Calibri" w:hAnsi="Calibri" w:cs="Calibri"/>
            <w:sz w:val="22"/>
            <w:szCs w:val="22"/>
          </w:rPr>
          <w:t xml:space="preserve">Of the surveyed households, </w:t>
        </w:r>
        <w:r w:rsidRPr="00145B40">
          <w:rPr>
            <w:rFonts w:ascii="Calibri" w:hAnsi="Calibri" w:cs="Calibri"/>
            <w:sz w:val="22"/>
            <w:szCs w:val="22"/>
            <w:lang w:bidi="ne-NP"/>
          </w:rPr>
          <w:t>42.68</w:t>
        </w:r>
        <w:r w:rsidRPr="00145B40">
          <w:rPr>
            <w:rFonts w:ascii="Calibri" w:hAnsi="Calibri" w:cs="Calibri"/>
            <w:sz w:val="22"/>
            <w:szCs w:val="22"/>
          </w:rPr>
          <w:t xml:space="preserve">% land belongs to Tamang while </w:t>
        </w:r>
        <w:r w:rsidRPr="00145B40">
          <w:rPr>
            <w:rFonts w:ascii="Calibri" w:hAnsi="Calibri" w:cs="Calibri"/>
            <w:sz w:val="22"/>
            <w:szCs w:val="22"/>
            <w:lang w:bidi="ne-NP"/>
          </w:rPr>
          <w:t>26.39</w:t>
        </w:r>
        <w:r w:rsidRPr="00145B40">
          <w:rPr>
            <w:rFonts w:ascii="Calibri" w:hAnsi="Calibri" w:cs="Calibri"/>
            <w:sz w:val="22"/>
            <w:szCs w:val="22"/>
          </w:rPr>
          <w:t xml:space="preserve">% Brahmin/Chettri. </w:t>
        </w:r>
        <w:r>
          <w:rPr>
            <w:rFonts w:ascii="Calibri" w:hAnsi="Calibri" w:cs="Calibri"/>
            <w:sz w:val="22"/>
            <w:szCs w:val="22"/>
          </w:rPr>
          <w:t>T</w:t>
        </w:r>
        <w:r w:rsidRPr="00145B40">
          <w:rPr>
            <w:rFonts w:ascii="Calibri" w:hAnsi="Calibri" w:cs="Calibri"/>
            <w:sz w:val="22"/>
            <w:szCs w:val="22"/>
          </w:rPr>
          <w:t xml:space="preserve">he land holding of Chapang, Newar and </w:t>
        </w:r>
        <w:r>
          <w:rPr>
            <w:rFonts w:ascii="Calibri" w:hAnsi="Calibri" w:cs="Calibri"/>
            <w:sz w:val="22"/>
            <w:szCs w:val="22"/>
          </w:rPr>
          <w:t xml:space="preserve"> others </w:t>
        </w:r>
        <w:r w:rsidRPr="00145B40">
          <w:rPr>
            <w:rFonts w:ascii="Calibri" w:hAnsi="Calibri" w:cs="Calibri"/>
            <w:sz w:val="22"/>
            <w:szCs w:val="22"/>
          </w:rPr>
          <w:t xml:space="preserve">(Gurung, Magar, Rai) </w:t>
        </w:r>
        <w:r>
          <w:rPr>
            <w:rFonts w:ascii="Calibri" w:hAnsi="Calibri" w:cs="Calibri"/>
            <w:sz w:val="22"/>
            <w:szCs w:val="22"/>
          </w:rPr>
          <w:t>are</w:t>
        </w:r>
        <w:r w:rsidRPr="00145B40">
          <w:rPr>
            <w:rFonts w:ascii="Calibri" w:hAnsi="Calibri" w:cs="Calibri"/>
            <w:sz w:val="22"/>
            <w:szCs w:val="22"/>
          </w:rPr>
          <w:t xml:space="preserve"> is </w:t>
        </w:r>
        <w:r w:rsidRPr="00145B40">
          <w:rPr>
            <w:rFonts w:ascii="Calibri" w:hAnsi="Calibri" w:cs="Calibri"/>
            <w:sz w:val="22"/>
            <w:szCs w:val="22"/>
            <w:lang w:bidi="ne-NP"/>
          </w:rPr>
          <w:t>3.32</w:t>
        </w:r>
        <w:r w:rsidRPr="00145B40">
          <w:rPr>
            <w:rFonts w:ascii="Calibri" w:hAnsi="Calibri" w:cs="Calibri"/>
            <w:sz w:val="22"/>
            <w:szCs w:val="22"/>
          </w:rPr>
          <w:t xml:space="preserve">%, </w:t>
        </w:r>
        <w:r w:rsidRPr="00145B40">
          <w:rPr>
            <w:rFonts w:ascii="Calibri" w:hAnsi="Calibri" w:cs="Calibri"/>
            <w:sz w:val="22"/>
            <w:szCs w:val="22"/>
            <w:lang w:bidi="ne-NP"/>
          </w:rPr>
          <w:t>5.93</w:t>
        </w:r>
        <w:r w:rsidRPr="00145B40">
          <w:rPr>
            <w:rFonts w:ascii="Calibri" w:hAnsi="Calibri" w:cs="Calibri"/>
            <w:sz w:val="22"/>
            <w:szCs w:val="22"/>
          </w:rPr>
          <w:t xml:space="preserve">% and </w:t>
        </w:r>
        <w:r w:rsidRPr="00145B40">
          <w:rPr>
            <w:rFonts w:ascii="Calibri" w:hAnsi="Calibri" w:cs="Calibri"/>
            <w:sz w:val="22"/>
            <w:szCs w:val="22"/>
            <w:lang w:bidi="ne-NP"/>
          </w:rPr>
          <w:t>16.07</w:t>
        </w:r>
        <w:r w:rsidRPr="00145B40">
          <w:rPr>
            <w:rFonts w:ascii="Calibri" w:hAnsi="Calibri" w:cs="Calibri"/>
            <w:sz w:val="22"/>
            <w:szCs w:val="22"/>
          </w:rPr>
          <w:t>% of the total operated land respectively (Table- 6.</w:t>
        </w:r>
        <w:r>
          <w:rPr>
            <w:rFonts w:ascii="Calibri" w:hAnsi="Calibri" w:cs="Calibri"/>
            <w:sz w:val="22"/>
            <w:szCs w:val="22"/>
          </w:rPr>
          <w:t>43</w:t>
        </w:r>
        <w:r w:rsidRPr="00145B40">
          <w:rPr>
            <w:rFonts w:ascii="Calibri" w:hAnsi="Calibri" w:cs="Calibri"/>
            <w:sz w:val="22"/>
            <w:szCs w:val="22"/>
          </w:rPr>
          <w:t xml:space="preserve">). </w:t>
        </w:r>
      </w:ins>
    </w:p>
    <w:p w:rsidR="000843A4" w:rsidRDefault="000843A4">
      <w:pPr>
        <w:rPr>
          <w:ins w:id="8987" w:author="user" w:date="2012-03-01T11:56:00Z"/>
          <w:rFonts w:ascii="Calibri" w:hAnsi="Calibri" w:cs="Calibri"/>
          <w:sz w:val="22"/>
          <w:szCs w:val="22"/>
        </w:rPr>
      </w:pPr>
      <w:ins w:id="8988" w:author="user" w:date="2012-03-01T11:56:00Z">
        <w:r>
          <w:rPr>
            <w:rFonts w:ascii="Calibri" w:hAnsi="Calibri" w:cs="Calibri"/>
            <w:sz w:val="22"/>
            <w:szCs w:val="22"/>
          </w:rPr>
          <w:br w:type="page"/>
        </w:r>
      </w:ins>
    </w:p>
    <w:p w:rsidR="002B6273" w:rsidRPr="00261758" w:rsidRDefault="002B6273" w:rsidP="002B6273">
      <w:pPr>
        <w:rPr>
          <w:ins w:id="8989" w:author="user" w:date="2012-02-29T14:49:00Z"/>
          <w:rFonts w:ascii="Calibri" w:hAnsi="Calibri" w:cs="Calibri"/>
          <w:b/>
          <w:sz w:val="20"/>
          <w:szCs w:val="20"/>
        </w:rPr>
      </w:pPr>
      <w:ins w:id="8990" w:author="user" w:date="2012-02-29T14:49:00Z">
        <w:r w:rsidRPr="00261758">
          <w:rPr>
            <w:rFonts w:ascii="Calibri" w:hAnsi="Calibri" w:cs="Calibri"/>
            <w:b/>
            <w:sz w:val="20"/>
            <w:szCs w:val="20"/>
          </w:rPr>
          <w:lastRenderedPageBreak/>
          <w:t>Table - 6.43: Landholding size by Caste/Ethnicity</w:t>
        </w:r>
      </w:ins>
    </w:p>
    <w:tbl>
      <w:tblPr>
        <w:tblW w:w="8203" w:type="dxa"/>
        <w:tblInd w:w="95" w:type="dxa"/>
        <w:tblLook w:val="04A0"/>
      </w:tblPr>
      <w:tblGrid>
        <w:gridCol w:w="1920"/>
        <w:gridCol w:w="2160"/>
        <w:gridCol w:w="1000"/>
        <w:gridCol w:w="1280"/>
        <w:gridCol w:w="1843"/>
      </w:tblGrid>
      <w:tr w:rsidR="002B6273" w:rsidRPr="00145B40" w:rsidTr="0074335E">
        <w:trPr>
          <w:trHeight w:val="330"/>
          <w:ins w:id="8991" w:author="user" w:date="2012-02-29T14:49:00Z"/>
        </w:trPr>
        <w:tc>
          <w:tcPr>
            <w:tcW w:w="1920" w:type="dxa"/>
            <w:tcBorders>
              <w:top w:val="single" w:sz="4" w:space="0" w:color="auto"/>
              <w:left w:val="single" w:sz="4" w:space="0" w:color="auto"/>
              <w:bottom w:val="single" w:sz="4" w:space="0" w:color="auto"/>
              <w:right w:val="single" w:sz="4" w:space="0" w:color="auto"/>
            </w:tcBorders>
            <w:shd w:val="clear" w:color="auto" w:fill="auto"/>
          </w:tcPr>
          <w:p w:rsidR="002B6273" w:rsidRPr="00F74A57" w:rsidRDefault="002B6273" w:rsidP="0074335E">
            <w:pPr>
              <w:jc w:val="both"/>
              <w:rPr>
                <w:ins w:id="8992" w:author="user" w:date="2012-02-29T14:49:00Z"/>
                <w:rFonts w:ascii="Calibri" w:hAnsi="Calibri" w:cs="Calibri"/>
                <w:b/>
                <w:bCs/>
                <w:sz w:val="20"/>
                <w:szCs w:val="20"/>
                <w:lang w:bidi="ne-NP"/>
              </w:rPr>
            </w:pPr>
            <w:ins w:id="8993" w:author="user" w:date="2012-02-29T14:49:00Z">
              <w:r w:rsidRPr="00F74A57">
                <w:rPr>
                  <w:rFonts w:ascii="Calibri" w:hAnsi="Calibri" w:cs="Calibri"/>
                  <w:b/>
                  <w:bCs/>
                  <w:sz w:val="20"/>
                  <w:szCs w:val="20"/>
                  <w:lang w:bidi="ne-NP"/>
                </w:rPr>
                <w:t>Caste/Ethnic Group</w:t>
              </w:r>
            </w:ins>
          </w:p>
        </w:tc>
        <w:tc>
          <w:tcPr>
            <w:tcW w:w="2160" w:type="dxa"/>
            <w:tcBorders>
              <w:top w:val="single" w:sz="4" w:space="0" w:color="auto"/>
              <w:left w:val="nil"/>
              <w:bottom w:val="single" w:sz="4" w:space="0" w:color="auto"/>
              <w:right w:val="single" w:sz="4" w:space="0" w:color="auto"/>
            </w:tcBorders>
            <w:shd w:val="clear" w:color="auto" w:fill="auto"/>
          </w:tcPr>
          <w:p w:rsidR="002B6273" w:rsidRPr="00F74A57" w:rsidRDefault="002B6273" w:rsidP="0074335E">
            <w:pPr>
              <w:jc w:val="center"/>
              <w:rPr>
                <w:ins w:id="8994" w:author="user" w:date="2012-02-29T14:49:00Z"/>
                <w:rFonts w:ascii="Calibri" w:hAnsi="Calibri" w:cs="Calibri"/>
                <w:b/>
                <w:bCs/>
                <w:sz w:val="20"/>
                <w:szCs w:val="20"/>
                <w:lang w:bidi="ne-NP"/>
              </w:rPr>
            </w:pPr>
            <w:ins w:id="8995" w:author="user" w:date="2012-02-29T14:49:00Z">
              <w:r w:rsidRPr="00F74A57">
                <w:rPr>
                  <w:rFonts w:ascii="Calibri" w:hAnsi="Calibri" w:cs="Calibri"/>
                  <w:b/>
                  <w:bCs/>
                  <w:sz w:val="20"/>
                  <w:szCs w:val="20"/>
                  <w:lang w:bidi="ne-NP"/>
                </w:rPr>
                <w:t>Total Landholding(Ha)</w:t>
              </w:r>
            </w:ins>
          </w:p>
        </w:tc>
        <w:tc>
          <w:tcPr>
            <w:tcW w:w="1000" w:type="dxa"/>
            <w:tcBorders>
              <w:top w:val="single" w:sz="4" w:space="0" w:color="auto"/>
              <w:left w:val="nil"/>
              <w:bottom w:val="single" w:sz="4" w:space="0" w:color="auto"/>
              <w:right w:val="single" w:sz="4" w:space="0" w:color="auto"/>
            </w:tcBorders>
            <w:shd w:val="clear" w:color="auto" w:fill="auto"/>
          </w:tcPr>
          <w:p w:rsidR="002B6273" w:rsidRPr="00F74A57" w:rsidRDefault="002B6273" w:rsidP="0074335E">
            <w:pPr>
              <w:jc w:val="center"/>
              <w:rPr>
                <w:ins w:id="8996" w:author="user" w:date="2012-02-29T14:49:00Z"/>
                <w:rFonts w:ascii="Calibri" w:hAnsi="Calibri" w:cs="Calibri"/>
                <w:b/>
                <w:bCs/>
                <w:sz w:val="20"/>
                <w:szCs w:val="20"/>
                <w:lang w:bidi="ne-NP"/>
              </w:rPr>
            </w:pPr>
            <w:ins w:id="8997" w:author="user" w:date="2012-02-29T14:49:00Z">
              <w:r w:rsidRPr="00F74A57">
                <w:rPr>
                  <w:rFonts w:ascii="Calibri" w:hAnsi="Calibri" w:cs="Calibri"/>
                  <w:b/>
                  <w:bCs/>
                  <w:sz w:val="20"/>
                  <w:szCs w:val="20"/>
                  <w:lang w:bidi="ne-NP"/>
                </w:rPr>
                <w:t>%</w:t>
              </w:r>
            </w:ins>
          </w:p>
        </w:tc>
        <w:tc>
          <w:tcPr>
            <w:tcW w:w="1280" w:type="dxa"/>
            <w:tcBorders>
              <w:top w:val="single" w:sz="4" w:space="0" w:color="auto"/>
              <w:left w:val="nil"/>
              <w:bottom w:val="single" w:sz="4" w:space="0" w:color="auto"/>
              <w:right w:val="single" w:sz="4" w:space="0" w:color="auto"/>
            </w:tcBorders>
            <w:shd w:val="clear" w:color="auto" w:fill="auto"/>
          </w:tcPr>
          <w:p w:rsidR="002B6273" w:rsidRPr="00F74A57" w:rsidRDefault="002B6273" w:rsidP="0074335E">
            <w:pPr>
              <w:jc w:val="center"/>
              <w:rPr>
                <w:ins w:id="8998" w:author="user" w:date="2012-02-29T14:49:00Z"/>
                <w:rFonts w:ascii="Calibri" w:hAnsi="Calibri" w:cs="Calibri"/>
                <w:b/>
                <w:bCs/>
                <w:sz w:val="20"/>
                <w:szCs w:val="20"/>
                <w:lang w:bidi="ne-NP"/>
              </w:rPr>
            </w:pPr>
            <w:ins w:id="8999" w:author="user" w:date="2012-02-29T14:49:00Z">
              <w:r w:rsidRPr="00F74A57">
                <w:rPr>
                  <w:rFonts w:ascii="Calibri" w:hAnsi="Calibri" w:cs="Calibri"/>
                  <w:b/>
                  <w:bCs/>
                  <w:sz w:val="20"/>
                  <w:szCs w:val="20"/>
                  <w:lang w:bidi="ne-NP"/>
                </w:rPr>
                <w:t>Households</w:t>
              </w:r>
            </w:ins>
          </w:p>
        </w:tc>
        <w:tc>
          <w:tcPr>
            <w:tcW w:w="1843" w:type="dxa"/>
            <w:tcBorders>
              <w:top w:val="single" w:sz="4" w:space="0" w:color="auto"/>
              <w:left w:val="nil"/>
              <w:bottom w:val="single" w:sz="4" w:space="0" w:color="auto"/>
              <w:right w:val="single" w:sz="4" w:space="0" w:color="auto"/>
            </w:tcBorders>
            <w:shd w:val="clear" w:color="auto" w:fill="auto"/>
          </w:tcPr>
          <w:p w:rsidR="002B6273" w:rsidRPr="00F74A57" w:rsidRDefault="002B6273" w:rsidP="0074335E">
            <w:pPr>
              <w:jc w:val="center"/>
              <w:rPr>
                <w:ins w:id="9000" w:author="user" w:date="2012-02-29T14:49:00Z"/>
                <w:rFonts w:ascii="Calibri" w:hAnsi="Calibri" w:cs="Calibri"/>
                <w:b/>
                <w:bCs/>
                <w:sz w:val="20"/>
                <w:szCs w:val="20"/>
                <w:lang w:bidi="ne-NP"/>
              </w:rPr>
            </w:pPr>
            <w:smartTag w:uri="urn:schemas-microsoft-com:office:smarttags" w:element="place">
              <w:smartTag w:uri="urn:schemas-microsoft-com:office:smarttags" w:element="PlaceName">
                <w:ins w:id="9001" w:author="user" w:date="2012-02-29T14:49:00Z">
                  <w:r w:rsidRPr="00F74A57">
                    <w:rPr>
                      <w:rFonts w:ascii="Calibri" w:hAnsi="Calibri" w:cs="Calibri"/>
                      <w:b/>
                      <w:bCs/>
                      <w:sz w:val="20"/>
                      <w:szCs w:val="20"/>
                      <w:lang w:bidi="ne-NP"/>
                    </w:rPr>
                    <w:t>Average</w:t>
                  </w:r>
                </w:ins>
              </w:smartTag>
              <w:ins w:id="9002" w:author="user" w:date="2012-02-29T14:49:00Z">
                <w:r w:rsidRPr="00F74A57">
                  <w:rPr>
                    <w:rFonts w:ascii="Calibri" w:hAnsi="Calibri" w:cs="Calibri"/>
                    <w:b/>
                    <w:bCs/>
                    <w:sz w:val="20"/>
                    <w:szCs w:val="20"/>
                    <w:lang w:bidi="ne-NP"/>
                  </w:rPr>
                  <w:t xml:space="preserve"> </w:t>
                </w:r>
                <w:smartTag w:uri="urn:schemas-microsoft-com:office:smarttags" w:element="PlaceType">
                  <w:r w:rsidRPr="00F74A57">
                    <w:rPr>
                      <w:rFonts w:ascii="Calibri" w:hAnsi="Calibri" w:cs="Calibri"/>
                      <w:b/>
                      <w:bCs/>
                      <w:sz w:val="20"/>
                      <w:szCs w:val="20"/>
                      <w:lang w:bidi="ne-NP"/>
                    </w:rPr>
                    <w:t>Land</w:t>
                  </w:r>
                </w:smartTag>
              </w:ins>
            </w:smartTag>
            <w:ins w:id="9003" w:author="user" w:date="2012-02-29T14:49:00Z">
              <w:r w:rsidRPr="00F74A57">
                <w:rPr>
                  <w:rFonts w:ascii="Calibri" w:hAnsi="Calibri" w:cs="Calibri"/>
                  <w:b/>
                  <w:bCs/>
                  <w:sz w:val="20"/>
                  <w:szCs w:val="20"/>
                  <w:lang w:bidi="ne-NP"/>
                </w:rPr>
                <w:t xml:space="preserve"> holding(ha/hh)</w:t>
              </w:r>
            </w:ins>
          </w:p>
        </w:tc>
      </w:tr>
      <w:tr w:rsidR="002B6273" w:rsidRPr="00145B40" w:rsidTr="0074335E">
        <w:trPr>
          <w:trHeight w:val="300"/>
          <w:ins w:id="9004" w:author="user" w:date="2012-02-29T14:49:00Z"/>
        </w:trPr>
        <w:tc>
          <w:tcPr>
            <w:tcW w:w="1920" w:type="dxa"/>
            <w:tcBorders>
              <w:top w:val="nil"/>
              <w:left w:val="single" w:sz="4" w:space="0" w:color="auto"/>
              <w:bottom w:val="single" w:sz="4" w:space="0" w:color="auto"/>
              <w:right w:val="single" w:sz="4" w:space="0" w:color="auto"/>
            </w:tcBorders>
            <w:shd w:val="clear" w:color="auto" w:fill="auto"/>
          </w:tcPr>
          <w:p w:rsidR="002B6273" w:rsidRPr="00F74A57" w:rsidRDefault="002B6273" w:rsidP="0074335E">
            <w:pPr>
              <w:jc w:val="both"/>
              <w:rPr>
                <w:ins w:id="9005" w:author="user" w:date="2012-02-29T14:49:00Z"/>
                <w:rFonts w:ascii="Calibri" w:hAnsi="Calibri" w:cs="Calibri"/>
                <w:sz w:val="20"/>
                <w:szCs w:val="20"/>
                <w:lang w:bidi="ne-NP"/>
              </w:rPr>
            </w:pPr>
            <w:ins w:id="9006" w:author="user" w:date="2012-02-29T14:49:00Z">
              <w:r w:rsidRPr="00F74A57">
                <w:rPr>
                  <w:rFonts w:ascii="Calibri" w:hAnsi="Calibri" w:cs="Calibri"/>
                  <w:sz w:val="20"/>
                  <w:szCs w:val="20"/>
                  <w:lang w:bidi="ne-NP"/>
                </w:rPr>
                <w:t>Chepang</w:t>
              </w:r>
            </w:ins>
          </w:p>
        </w:tc>
        <w:tc>
          <w:tcPr>
            <w:tcW w:w="2160" w:type="dxa"/>
            <w:tcBorders>
              <w:top w:val="nil"/>
              <w:left w:val="nil"/>
              <w:bottom w:val="single" w:sz="4" w:space="0" w:color="auto"/>
              <w:right w:val="single" w:sz="4" w:space="0" w:color="auto"/>
            </w:tcBorders>
            <w:shd w:val="clear" w:color="auto" w:fill="auto"/>
          </w:tcPr>
          <w:p w:rsidR="002B6273" w:rsidRPr="00F74A57" w:rsidRDefault="002B6273" w:rsidP="0074335E">
            <w:pPr>
              <w:jc w:val="center"/>
              <w:rPr>
                <w:ins w:id="9007" w:author="user" w:date="2012-02-29T14:49:00Z"/>
                <w:rFonts w:ascii="Calibri" w:hAnsi="Calibri" w:cs="Calibri"/>
                <w:sz w:val="20"/>
                <w:szCs w:val="20"/>
                <w:lang w:bidi="ne-NP"/>
              </w:rPr>
            </w:pPr>
            <w:ins w:id="9008" w:author="user" w:date="2012-02-29T14:49:00Z">
              <w:r w:rsidRPr="00F74A57">
                <w:rPr>
                  <w:rFonts w:ascii="Calibri" w:hAnsi="Calibri" w:cs="Calibri"/>
                  <w:sz w:val="20"/>
                  <w:szCs w:val="20"/>
                  <w:lang w:bidi="ne-NP"/>
                </w:rPr>
                <w:t>1.75</w:t>
              </w:r>
            </w:ins>
          </w:p>
        </w:tc>
        <w:tc>
          <w:tcPr>
            <w:tcW w:w="1000" w:type="dxa"/>
            <w:tcBorders>
              <w:top w:val="nil"/>
              <w:left w:val="nil"/>
              <w:bottom w:val="single" w:sz="4" w:space="0" w:color="auto"/>
              <w:right w:val="single" w:sz="4" w:space="0" w:color="auto"/>
            </w:tcBorders>
            <w:shd w:val="clear" w:color="auto" w:fill="auto"/>
          </w:tcPr>
          <w:p w:rsidR="002B6273" w:rsidRPr="00F74A57" w:rsidRDefault="002B6273" w:rsidP="0074335E">
            <w:pPr>
              <w:jc w:val="center"/>
              <w:rPr>
                <w:ins w:id="9009" w:author="user" w:date="2012-02-29T14:49:00Z"/>
                <w:rFonts w:ascii="Calibri" w:hAnsi="Calibri" w:cs="Calibri"/>
                <w:sz w:val="20"/>
                <w:szCs w:val="20"/>
                <w:lang w:bidi="ne-NP"/>
              </w:rPr>
            </w:pPr>
            <w:ins w:id="9010" w:author="user" w:date="2012-02-29T14:49:00Z">
              <w:r w:rsidRPr="00F74A57">
                <w:rPr>
                  <w:rFonts w:ascii="Calibri" w:hAnsi="Calibri" w:cs="Calibri"/>
                  <w:sz w:val="20"/>
                  <w:szCs w:val="20"/>
                  <w:lang w:bidi="ne-NP"/>
                </w:rPr>
                <w:t>3.32</w:t>
              </w:r>
            </w:ins>
          </w:p>
        </w:tc>
        <w:tc>
          <w:tcPr>
            <w:tcW w:w="1280" w:type="dxa"/>
            <w:tcBorders>
              <w:top w:val="nil"/>
              <w:left w:val="nil"/>
              <w:bottom w:val="single" w:sz="4" w:space="0" w:color="auto"/>
              <w:right w:val="single" w:sz="4" w:space="0" w:color="auto"/>
            </w:tcBorders>
            <w:shd w:val="clear" w:color="auto" w:fill="auto"/>
          </w:tcPr>
          <w:p w:rsidR="002B6273" w:rsidRPr="00F74A57" w:rsidRDefault="002B6273" w:rsidP="0074335E">
            <w:pPr>
              <w:jc w:val="center"/>
              <w:rPr>
                <w:ins w:id="9011" w:author="user" w:date="2012-02-29T14:49:00Z"/>
                <w:rFonts w:ascii="Calibri" w:hAnsi="Calibri" w:cs="Calibri"/>
                <w:sz w:val="20"/>
                <w:szCs w:val="20"/>
                <w:lang w:bidi="ne-NP"/>
              </w:rPr>
            </w:pPr>
            <w:ins w:id="9012" w:author="user" w:date="2012-02-29T14:49:00Z">
              <w:r w:rsidRPr="00F74A57">
                <w:rPr>
                  <w:rFonts w:ascii="Calibri" w:hAnsi="Calibri" w:cs="Calibri"/>
                  <w:sz w:val="20"/>
                  <w:szCs w:val="20"/>
                  <w:lang w:bidi="ne-NP"/>
                </w:rPr>
                <w:t>9</w:t>
              </w:r>
            </w:ins>
          </w:p>
        </w:tc>
        <w:tc>
          <w:tcPr>
            <w:tcW w:w="1843" w:type="dxa"/>
            <w:tcBorders>
              <w:top w:val="nil"/>
              <w:left w:val="nil"/>
              <w:bottom w:val="single" w:sz="4" w:space="0" w:color="auto"/>
              <w:right w:val="single" w:sz="4" w:space="0" w:color="auto"/>
            </w:tcBorders>
            <w:shd w:val="clear" w:color="auto" w:fill="auto"/>
          </w:tcPr>
          <w:p w:rsidR="002B6273" w:rsidRPr="00F74A57" w:rsidRDefault="002B6273" w:rsidP="0074335E">
            <w:pPr>
              <w:jc w:val="center"/>
              <w:rPr>
                <w:ins w:id="9013" w:author="user" w:date="2012-02-29T14:49:00Z"/>
                <w:rFonts w:ascii="Calibri" w:hAnsi="Calibri" w:cs="Calibri"/>
                <w:sz w:val="20"/>
                <w:szCs w:val="20"/>
                <w:lang w:bidi="ne-NP"/>
              </w:rPr>
            </w:pPr>
            <w:ins w:id="9014" w:author="user" w:date="2012-02-29T14:49:00Z">
              <w:r w:rsidRPr="00F74A57">
                <w:rPr>
                  <w:rFonts w:ascii="Calibri" w:hAnsi="Calibri" w:cs="Calibri"/>
                  <w:sz w:val="20"/>
                  <w:szCs w:val="20"/>
                  <w:lang w:bidi="ne-NP"/>
                </w:rPr>
                <w:t>0.20</w:t>
              </w:r>
            </w:ins>
          </w:p>
        </w:tc>
      </w:tr>
      <w:tr w:rsidR="002B6273" w:rsidRPr="00145B40" w:rsidTr="0074335E">
        <w:trPr>
          <w:trHeight w:val="300"/>
          <w:ins w:id="9015" w:author="user" w:date="2012-02-29T14:49:00Z"/>
        </w:trPr>
        <w:tc>
          <w:tcPr>
            <w:tcW w:w="1920" w:type="dxa"/>
            <w:tcBorders>
              <w:top w:val="nil"/>
              <w:left w:val="single" w:sz="4" w:space="0" w:color="auto"/>
              <w:bottom w:val="single" w:sz="4" w:space="0" w:color="auto"/>
              <w:right w:val="single" w:sz="4" w:space="0" w:color="auto"/>
            </w:tcBorders>
            <w:shd w:val="clear" w:color="auto" w:fill="auto"/>
          </w:tcPr>
          <w:p w:rsidR="002B6273" w:rsidRPr="00F74A57" w:rsidRDefault="002B6273" w:rsidP="0074335E">
            <w:pPr>
              <w:jc w:val="both"/>
              <w:rPr>
                <w:ins w:id="9016" w:author="user" w:date="2012-02-29T14:49:00Z"/>
                <w:rFonts w:ascii="Calibri" w:hAnsi="Calibri" w:cs="Calibri"/>
                <w:sz w:val="20"/>
                <w:szCs w:val="20"/>
                <w:lang w:bidi="ne-NP"/>
              </w:rPr>
            </w:pPr>
            <w:ins w:id="9017" w:author="user" w:date="2012-02-29T14:49:00Z">
              <w:r w:rsidRPr="00F74A57">
                <w:rPr>
                  <w:rFonts w:ascii="Calibri" w:hAnsi="Calibri" w:cs="Calibri"/>
                  <w:sz w:val="20"/>
                  <w:szCs w:val="20"/>
                  <w:lang w:bidi="ne-NP"/>
                </w:rPr>
                <w:t>Tamang</w:t>
              </w:r>
            </w:ins>
          </w:p>
        </w:tc>
        <w:tc>
          <w:tcPr>
            <w:tcW w:w="2160" w:type="dxa"/>
            <w:tcBorders>
              <w:top w:val="nil"/>
              <w:left w:val="nil"/>
              <w:bottom w:val="single" w:sz="4" w:space="0" w:color="auto"/>
              <w:right w:val="single" w:sz="4" w:space="0" w:color="auto"/>
            </w:tcBorders>
            <w:shd w:val="clear" w:color="auto" w:fill="auto"/>
          </w:tcPr>
          <w:p w:rsidR="002B6273" w:rsidRPr="00F74A57" w:rsidRDefault="002B6273" w:rsidP="0074335E">
            <w:pPr>
              <w:jc w:val="center"/>
              <w:rPr>
                <w:ins w:id="9018" w:author="user" w:date="2012-02-29T14:49:00Z"/>
                <w:rFonts w:ascii="Calibri" w:hAnsi="Calibri" w:cs="Calibri"/>
                <w:sz w:val="20"/>
                <w:szCs w:val="20"/>
                <w:lang w:bidi="ne-NP"/>
              </w:rPr>
            </w:pPr>
            <w:ins w:id="9019" w:author="user" w:date="2012-02-29T14:49:00Z">
              <w:r w:rsidRPr="00F74A57">
                <w:rPr>
                  <w:rFonts w:ascii="Calibri" w:hAnsi="Calibri" w:cs="Calibri"/>
                  <w:sz w:val="20"/>
                  <w:szCs w:val="20"/>
                  <w:lang w:bidi="ne-NP"/>
                </w:rPr>
                <w:t>22.53</w:t>
              </w:r>
            </w:ins>
          </w:p>
        </w:tc>
        <w:tc>
          <w:tcPr>
            <w:tcW w:w="1000" w:type="dxa"/>
            <w:tcBorders>
              <w:top w:val="nil"/>
              <w:left w:val="nil"/>
              <w:bottom w:val="single" w:sz="4" w:space="0" w:color="auto"/>
              <w:right w:val="single" w:sz="4" w:space="0" w:color="auto"/>
            </w:tcBorders>
            <w:shd w:val="clear" w:color="auto" w:fill="auto"/>
          </w:tcPr>
          <w:p w:rsidR="002B6273" w:rsidRPr="00F74A57" w:rsidRDefault="002B6273" w:rsidP="0074335E">
            <w:pPr>
              <w:jc w:val="center"/>
              <w:rPr>
                <w:ins w:id="9020" w:author="user" w:date="2012-02-29T14:49:00Z"/>
                <w:rFonts w:ascii="Calibri" w:hAnsi="Calibri" w:cs="Calibri"/>
                <w:sz w:val="20"/>
                <w:szCs w:val="20"/>
                <w:lang w:bidi="ne-NP"/>
              </w:rPr>
            </w:pPr>
            <w:ins w:id="9021" w:author="user" w:date="2012-02-29T14:49:00Z">
              <w:r w:rsidRPr="00F74A57">
                <w:rPr>
                  <w:rFonts w:ascii="Calibri" w:hAnsi="Calibri" w:cs="Calibri"/>
                  <w:sz w:val="20"/>
                  <w:szCs w:val="20"/>
                  <w:lang w:bidi="ne-NP"/>
                </w:rPr>
                <w:t>42.68</w:t>
              </w:r>
            </w:ins>
          </w:p>
        </w:tc>
        <w:tc>
          <w:tcPr>
            <w:tcW w:w="1280" w:type="dxa"/>
            <w:tcBorders>
              <w:top w:val="nil"/>
              <w:left w:val="nil"/>
              <w:bottom w:val="single" w:sz="4" w:space="0" w:color="auto"/>
              <w:right w:val="single" w:sz="4" w:space="0" w:color="auto"/>
            </w:tcBorders>
            <w:shd w:val="clear" w:color="auto" w:fill="auto"/>
          </w:tcPr>
          <w:p w:rsidR="002B6273" w:rsidRPr="00F74A57" w:rsidRDefault="002B6273" w:rsidP="0074335E">
            <w:pPr>
              <w:jc w:val="center"/>
              <w:rPr>
                <w:ins w:id="9022" w:author="user" w:date="2012-02-29T14:49:00Z"/>
                <w:rFonts w:ascii="Calibri" w:hAnsi="Calibri" w:cs="Calibri"/>
                <w:sz w:val="20"/>
                <w:szCs w:val="20"/>
                <w:lang w:bidi="ne-NP"/>
              </w:rPr>
            </w:pPr>
            <w:ins w:id="9023" w:author="user" w:date="2012-02-29T14:49:00Z">
              <w:r w:rsidRPr="00F74A57">
                <w:rPr>
                  <w:rFonts w:ascii="Calibri" w:hAnsi="Calibri" w:cs="Calibri"/>
                  <w:sz w:val="20"/>
                  <w:szCs w:val="20"/>
                  <w:lang w:bidi="ne-NP"/>
                </w:rPr>
                <w:t>58</w:t>
              </w:r>
            </w:ins>
          </w:p>
        </w:tc>
        <w:tc>
          <w:tcPr>
            <w:tcW w:w="1843" w:type="dxa"/>
            <w:tcBorders>
              <w:top w:val="nil"/>
              <w:left w:val="nil"/>
              <w:bottom w:val="single" w:sz="4" w:space="0" w:color="auto"/>
              <w:right w:val="single" w:sz="4" w:space="0" w:color="auto"/>
            </w:tcBorders>
            <w:shd w:val="clear" w:color="auto" w:fill="auto"/>
          </w:tcPr>
          <w:p w:rsidR="002B6273" w:rsidRPr="00F74A57" w:rsidRDefault="002B6273" w:rsidP="0074335E">
            <w:pPr>
              <w:jc w:val="center"/>
              <w:rPr>
                <w:ins w:id="9024" w:author="user" w:date="2012-02-29T14:49:00Z"/>
                <w:rFonts w:ascii="Calibri" w:hAnsi="Calibri" w:cs="Calibri"/>
                <w:sz w:val="20"/>
                <w:szCs w:val="20"/>
                <w:lang w:bidi="ne-NP"/>
              </w:rPr>
            </w:pPr>
            <w:ins w:id="9025" w:author="user" w:date="2012-02-29T14:49:00Z">
              <w:r w:rsidRPr="00F74A57">
                <w:rPr>
                  <w:rFonts w:ascii="Calibri" w:hAnsi="Calibri" w:cs="Calibri"/>
                  <w:sz w:val="20"/>
                  <w:szCs w:val="20"/>
                  <w:lang w:bidi="ne-NP"/>
                </w:rPr>
                <w:t>0.39</w:t>
              </w:r>
            </w:ins>
          </w:p>
        </w:tc>
      </w:tr>
      <w:tr w:rsidR="002B6273" w:rsidRPr="00145B40" w:rsidTr="0074335E">
        <w:trPr>
          <w:trHeight w:val="300"/>
          <w:ins w:id="9026" w:author="user" w:date="2012-02-29T14:49:00Z"/>
        </w:trPr>
        <w:tc>
          <w:tcPr>
            <w:tcW w:w="1920" w:type="dxa"/>
            <w:tcBorders>
              <w:top w:val="nil"/>
              <w:left w:val="single" w:sz="4" w:space="0" w:color="auto"/>
              <w:bottom w:val="single" w:sz="4" w:space="0" w:color="auto"/>
              <w:right w:val="single" w:sz="4" w:space="0" w:color="auto"/>
            </w:tcBorders>
            <w:shd w:val="clear" w:color="auto" w:fill="auto"/>
          </w:tcPr>
          <w:p w:rsidR="002B6273" w:rsidRPr="00F74A57" w:rsidRDefault="002B6273" w:rsidP="0074335E">
            <w:pPr>
              <w:jc w:val="both"/>
              <w:rPr>
                <w:ins w:id="9027" w:author="user" w:date="2012-02-29T14:49:00Z"/>
                <w:rFonts w:ascii="Calibri" w:hAnsi="Calibri" w:cs="Calibri"/>
                <w:sz w:val="20"/>
                <w:szCs w:val="20"/>
                <w:lang w:bidi="ne-NP"/>
              </w:rPr>
            </w:pPr>
            <w:ins w:id="9028" w:author="user" w:date="2012-02-29T14:49:00Z">
              <w:r w:rsidRPr="00F74A57">
                <w:rPr>
                  <w:rFonts w:ascii="Calibri" w:hAnsi="Calibri" w:cs="Calibri"/>
                  <w:sz w:val="20"/>
                  <w:szCs w:val="20"/>
                  <w:lang w:bidi="ne-NP"/>
                </w:rPr>
                <w:t>Gurung,Magar,Rai</w:t>
              </w:r>
            </w:ins>
          </w:p>
        </w:tc>
        <w:tc>
          <w:tcPr>
            <w:tcW w:w="2160" w:type="dxa"/>
            <w:tcBorders>
              <w:top w:val="nil"/>
              <w:left w:val="nil"/>
              <w:bottom w:val="single" w:sz="4" w:space="0" w:color="auto"/>
              <w:right w:val="single" w:sz="4" w:space="0" w:color="auto"/>
            </w:tcBorders>
            <w:shd w:val="clear" w:color="auto" w:fill="auto"/>
          </w:tcPr>
          <w:p w:rsidR="002B6273" w:rsidRPr="00F74A57" w:rsidRDefault="002B6273" w:rsidP="0074335E">
            <w:pPr>
              <w:jc w:val="center"/>
              <w:rPr>
                <w:ins w:id="9029" w:author="user" w:date="2012-02-29T14:49:00Z"/>
                <w:rFonts w:ascii="Calibri" w:hAnsi="Calibri" w:cs="Calibri"/>
                <w:sz w:val="20"/>
                <w:szCs w:val="20"/>
                <w:lang w:bidi="ne-NP"/>
              </w:rPr>
            </w:pPr>
            <w:ins w:id="9030" w:author="user" w:date="2012-02-29T14:49:00Z">
              <w:r w:rsidRPr="00F74A57">
                <w:rPr>
                  <w:rFonts w:ascii="Calibri" w:hAnsi="Calibri" w:cs="Calibri"/>
                  <w:sz w:val="20"/>
                  <w:szCs w:val="20"/>
                  <w:lang w:bidi="ne-NP"/>
                </w:rPr>
                <w:t>8.49</w:t>
              </w:r>
            </w:ins>
          </w:p>
        </w:tc>
        <w:tc>
          <w:tcPr>
            <w:tcW w:w="1000" w:type="dxa"/>
            <w:tcBorders>
              <w:top w:val="nil"/>
              <w:left w:val="nil"/>
              <w:bottom w:val="single" w:sz="4" w:space="0" w:color="auto"/>
              <w:right w:val="single" w:sz="4" w:space="0" w:color="auto"/>
            </w:tcBorders>
            <w:shd w:val="clear" w:color="auto" w:fill="auto"/>
          </w:tcPr>
          <w:p w:rsidR="002B6273" w:rsidRPr="00F74A57" w:rsidRDefault="002B6273" w:rsidP="0074335E">
            <w:pPr>
              <w:jc w:val="center"/>
              <w:rPr>
                <w:ins w:id="9031" w:author="user" w:date="2012-02-29T14:49:00Z"/>
                <w:rFonts w:ascii="Calibri" w:hAnsi="Calibri" w:cs="Calibri"/>
                <w:sz w:val="20"/>
                <w:szCs w:val="20"/>
                <w:lang w:bidi="ne-NP"/>
              </w:rPr>
            </w:pPr>
            <w:ins w:id="9032" w:author="user" w:date="2012-02-29T14:49:00Z">
              <w:r w:rsidRPr="00F74A57">
                <w:rPr>
                  <w:rFonts w:ascii="Calibri" w:hAnsi="Calibri" w:cs="Calibri"/>
                  <w:sz w:val="20"/>
                  <w:szCs w:val="20"/>
                  <w:lang w:bidi="ne-NP"/>
                </w:rPr>
                <w:t>16.07</w:t>
              </w:r>
            </w:ins>
          </w:p>
        </w:tc>
        <w:tc>
          <w:tcPr>
            <w:tcW w:w="1280" w:type="dxa"/>
            <w:tcBorders>
              <w:top w:val="nil"/>
              <w:left w:val="nil"/>
              <w:bottom w:val="single" w:sz="4" w:space="0" w:color="auto"/>
              <w:right w:val="single" w:sz="4" w:space="0" w:color="auto"/>
            </w:tcBorders>
            <w:shd w:val="clear" w:color="auto" w:fill="auto"/>
          </w:tcPr>
          <w:p w:rsidR="002B6273" w:rsidRPr="00F74A57" w:rsidRDefault="002B6273" w:rsidP="0074335E">
            <w:pPr>
              <w:jc w:val="center"/>
              <w:rPr>
                <w:ins w:id="9033" w:author="user" w:date="2012-02-29T14:49:00Z"/>
                <w:rFonts w:ascii="Calibri" w:hAnsi="Calibri" w:cs="Calibri"/>
                <w:sz w:val="20"/>
                <w:szCs w:val="20"/>
                <w:lang w:bidi="ne-NP"/>
              </w:rPr>
            </w:pPr>
            <w:ins w:id="9034" w:author="user" w:date="2012-02-29T14:49:00Z">
              <w:r w:rsidRPr="00F74A57">
                <w:rPr>
                  <w:rFonts w:ascii="Calibri" w:hAnsi="Calibri" w:cs="Calibri"/>
                  <w:sz w:val="20"/>
                  <w:szCs w:val="20"/>
                  <w:lang w:bidi="ne-NP"/>
                </w:rPr>
                <w:t>31</w:t>
              </w:r>
            </w:ins>
          </w:p>
        </w:tc>
        <w:tc>
          <w:tcPr>
            <w:tcW w:w="1843" w:type="dxa"/>
            <w:tcBorders>
              <w:top w:val="nil"/>
              <w:left w:val="nil"/>
              <w:bottom w:val="single" w:sz="4" w:space="0" w:color="auto"/>
              <w:right w:val="single" w:sz="4" w:space="0" w:color="auto"/>
            </w:tcBorders>
            <w:shd w:val="clear" w:color="auto" w:fill="auto"/>
          </w:tcPr>
          <w:p w:rsidR="002B6273" w:rsidRPr="00F74A57" w:rsidRDefault="002B6273" w:rsidP="0074335E">
            <w:pPr>
              <w:jc w:val="center"/>
              <w:rPr>
                <w:ins w:id="9035" w:author="user" w:date="2012-02-29T14:49:00Z"/>
                <w:rFonts w:ascii="Calibri" w:hAnsi="Calibri" w:cs="Calibri"/>
                <w:sz w:val="20"/>
                <w:szCs w:val="20"/>
                <w:lang w:bidi="ne-NP"/>
              </w:rPr>
            </w:pPr>
            <w:ins w:id="9036" w:author="user" w:date="2012-02-29T14:49:00Z">
              <w:r w:rsidRPr="00F74A57">
                <w:rPr>
                  <w:rFonts w:ascii="Calibri" w:hAnsi="Calibri" w:cs="Calibri"/>
                  <w:sz w:val="20"/>
                  <w:szCs w:val="20"/>
                  <w:lang w:bidi="ne-NP"/>
                </w:rPr>
                <w:t>0.27</w:t>
              </w:r>
            </w:ins>
          </w:p>
        </w:tc>
      </w:tr>
      <w:tr w:rsidR="002B6273" w:rsidRPr="00145B40" w:rsidTr="0074335E">
        <w:trPr>
          <w:trHeight w:val="300"/>
          <w:ins w:id="9037" w:author="user" w:date="2012-02-29T14:49:00Z"/>
        </w:trPr>
        <w:tc>
          <w:tcPr>
            <w:tcW w:w="1920" w:type="dxa"/>
            <w:tcBorders>
              <w:top w:val="nil"/>
              <w:left w:val="single" w:sz="4" w:space="0" w:color="auto"/>
              <w:bottom w:val="single" w:sz="4" w:space="0" w:color="auto"/>
              <w:right w:val="single" w:sz="4" w:space="0" w:color="auto"/>
            </w:tcBorders>
            <w:shd w:val="clear" w:color="auto" w:fill="auto"/>
          </w:tcPr>
          <w:p w:rsidR="002B6273" w:rsidRPr="00F74A57" w:rsidRDefault="002B6273" w:rsidP="0074335E">
            <w:pPr>
              <w:jc w:val="both"/>
              <w:rPr>
                <w:ins w:id="9038" w:author="user" w:date="2012-02-29T14:49:00Z"/>
                <w:rFonts w:ascii="Calibri" w:hAnsi="Calibri" w:cs="Calibri"/>
                <w:sz w:val="20"/>
                <w:szCs w:val="20"/>
                <w:lang w:bidi="ne-NP"/>
              </w:rPr>
            </w:pPr>
            <w:ins w:id="9039" w:author="user" w:date="2012-02-29T14:49:00Z">
              <w:r w:rsidRPr="00F74A57">
                <w:rPr>
                  <w:rFonts w:ascii="Calibri" w:hAnsi="Calibri" w:cs="Calibri"/>
                  <w:sz w:val="20"/>
                  <w:szCs w:val="20"/>
                  <w:lang w:bidi="ne-NP"/>
                </w:rPr>
                <w:t>Newar</w:t>
              </w:r>
            </w:ins>
          </w:p>
        </w:tc>
        <w:tc>
          <w:tcPr>
            <w:tcW w:w="2160" w:type="dxa"/>
            <w:tcBorders>
              <w:top w:val="nil"/>
              <w:left w:val="nil"/>
              <w:bottom w:val="single" w:sz="4" w:space="0" w:color="auto"/>
              <w:right w:val="single" w:sz="4" w:space="0" w:color="auto"/>
            </w:tcBorders>
            <w:shd w:val="clear" w:color="auto" w:fill="auto"/>
          </w:tcPr>
          <w:p w:rsidR="002B6273" w:rsidRPr="00F74A57" w:rsidRDefault="002B6273" w:rsidP="0074335E">
            <w:pPr>
              <w:jc w:val="center"/>
              <w:rPr>
                <w:ins w:id="9040" w:author="user" w:date="2012-02-29T14:49:00Z"/>
                <w:rFonts w:ascii="Calibri" w:hAnsi="Calibri" w:cs="Calibri"/>
                <w:sz w:val="20"/>
                <w:szCs w:val="20"/>
                <w:lang w:bidi="ne-NP"/>
              </w:rPr>
            </w:pPr>
            <w:ins w:id="9041" w:author="user" w:date="2012-02-29T14:49:00Z">
              <w:r w:rsidRPr="00F74A57">
                <w:rPr>
                  <w:rFonts w:ascii="Calibri" w:hAnsi="Calibri" w:cs="Calibri"/>
                  <w:sz w:val="20"/>
                  <w:szCs w:val="20"/>
                  <w:lang w:bidi="ne-NP"/>
                </w:rPr>
                <w:t>3.13</w:t>
              </w:r>
            </w:ins>
          </w:p>
        </w:tc>
        <w:tc>
          <w:tcPr>
            <w:tcW w:w="1000" w:type="dxa"/>
            <w:tcBorders>
              <w:top w:val="nil"/>
              <w:left w:val="nil"/>
              <w:bottom w:val="single" w:sz="4" w:space="0" w:color="auto"/>
              <w:right w:val="single" w:sz="4" w:space="0" w:color="auto"/>
            </w:tcBorders>
            <w:shd w:val="clear" w:color="auto" w:fill="auto"/>
          </w:tcPr>
          <w:p w:rsidR="002B6273" w:rsidRPr="00F74A57" w:rsidRDefault="002B6273" w:rsidP="0074335E">
            <w:pPr>
              <w:jc w:val="center"/>
              <w:rPr>
                <w:ins w:id="9042" w:author="user" w:date="2012-02-29T14:49:00Z"/>
                <w:rFonts w:ascii="Calibri" w:hAnsi="Calibri" w:cs="Calibri"/>
                <w:sz w:val="20"/>
                <w:szCs w:val="20"/>
                <w:lang w:bidi="ne-NP"/>
              </w:rPr>
            </w:pPr>
            <w:ins w:id="9043" w:author="user" w:date="2012-02-29T14:49:00Z">
              <w:r w:rsidRPr="00F74A57">
                <w:rPr>
                  <w:rFonts w:ascii="Calibri" w:hAnsi="Calibri" w:cs="Calibri"/>
                  <w:sz w:val="20"/>
                  <w:szCs w:val="20"/>
                  <w:lang w:bidi="ne-NP"/>
                </w:rPr>
                <w:t>5.93</w:t>
              </w:r>
            </w:ins>
          </w:p>
        </w:tc>
        <w:tc>
          <w:tcPr>
            <w:tcW w:w="1280" w:type="dxa"/>
            <w:tcBorders>
              <w:top w:val="nil"/>
              <w:left w:val="nil"/>
              <w:bottom w:val="single" w:sz="4" w:space="0" w:color="auto"/>
              <w:right w:val="single" w:sz="4" w:space="0" w:color="auto"/>
            </w:tcBorders>
            <w:shd w:val="clear" w:color="auto" w:fill="auto"/>
          </w:tcPr>
          <w:p w:rsidR="002B6273" w:rsidRPr="00F74A57" w:rsidRDefault="002B6273" w:rsidP="0074335E">
            <w:pPr>
              <w:jc w:val="center"/>
              <w:rPr>
                <w:ins w:id="9044" w:author="user" w:date="2012-02-29T14:49:00Z"/>
                <w:rFonts w:ascii="Calibri" w:hAnsi="Calibri" w:cs="Calibri"/>
                <w:sz w:val="20"/>
                <w:szCs w:val="20"/>
                <w:lang w:bidi="ne-NP"/>
              </w:rPr>
            </w:pPr>
            <w:ins w:id="9045" w:author="user" w:date="2012-02-29T14:49:00Z">
              <w:r w:rsidRPr="00F74A57">
                <w:rPr>
                  <w:rFonts w:ascii="Calibri" w:hAnsi="Calibri" w:cs="Calibri"/>
                  <w:sz w:val="20"/>
                  <w:szCs w:val="20"/>
                  <w:lang w:bidi="ne-NP"/>
                </w:rPr>
                <w:t>7</w:t>
              </w:r>
            </w:ins>
          </w:p>
        </w:tc>
        <w:tc>
          <w:tcPr>
            <w:tcW w:w="1843" w:type="dxa"/>
            <w:tcBorders>
              <w:top w:val="nil"/>
              <w:left w:val="nil"/>
              <w:bottom w:val="single" w:sz="4" w:space="0" w:color="auto"/>
              <w:right w:val="single" w:sz="4" w:space="0" w:color="auto"/>
            </w:tcBorders>
            <w:shd w:val="clear" w:color="auto" w:fill="auto"/>
          </w:tcPr>
          <w:p w:rsidR="002B6273" w:rsidRPr="00F74A57" w:rsidRDefault="002B6273" w:rsidP="0074335E">
            <w:pPr>
              <w:jc w:val="center"/>
              <w:rPr>
                <w:ins w:id="9046" w:author="user" w:date="2012-02-29T14:49:00Z"/>
                <w:rFonts w:ascii="Calibri" w:hAnsi="Calibri" w:cs="Calibri"/>
                <w:sz w:val="20"/>
                <w:szCs w:val="20"/>
                <w:lang w:bidi="ne-NP"/>
              </w:rPr>
            </w:pPr>
            <w:ins w:id="9047" w:author="user" w:date="2012-02-29T14:49:00Z">
              <w:r w:rsidRPr="00F74A57">
                <w:rPr>
                  <w:rFonts w:ascii="Calibri" w:hAnsi="Calibri" w:cs="Calibri"/>
                  <w:sz w:val="20"/>
                  <w:szCs w:val="20"/>
                  <w:lang w:bidi="ne-NP"/>
                </w:rPr>
                <w:t>0.45</w:t>
              </w:r>
            </w:ins>
          </w:p>
        </w:tc>
      </w:tr>
      <w:tr w:rsidR="002B6273" w:rsidRPr="00145B40" w:rsidTr="0074335E">
        <w:trPr>
          <w:trHeight w:val="300"/>
          <w:ins w:id="9048" w:author="user" w:date="2012-02-29T14:49:00Z"/>
        </w:trPr>
        <w:tc>
          <w:tcPr>
            <w:tcW w:w="1920" w:type="dxa"/>
            <w:tcBorders>
              <w:top w:val="nil"/>
              <w:left w:val="single" w:sz="4" w:space="0" w:color="auto"/>
              <w:bottom w:val="single" w:sz="4" w:space="0" w:color="auto"/>
              <w:right w:val="single" w:sz="4" w:space="0" w:color="auto"/>
            </w:tcBorders>
            <w:shd w:val="clear" w:color="auto" w:fill="auto"/>
          </w:tcPr>
          <w:p w:rsidR="002B6273" w:rsidRPr="00F74A57" w:rsidRDefault="002B6273" w:rsidP="0074335E">
            <w:pPr>
              <w:jc w:val="both"/>
              <w:rPr>
                <w:ins w:id="9049" w:author="user" w:date="2012-02-29T14:49:00Z"/>
                <w:rFonts w:ascii="Calibri" w:hAnsi="Calibri" w:cs="Calibri"/>
                <w:sz w:val="20"/>
                <w:szCs w:val="20"/>
                <w:lang w:bidi="ne-NP"/>
              </w:rPr>
            </w:pPr>
            <w:ins w:id="9050" w:author="user" w:date="2012-02-29T14:49:00Z">
              <w:r w:rsidRPr="00F74A57">
                <w:rPr>
                  <w:rFonts w:ascii="Calibri" w:hAnsi="Calibri" w:cs="Calibri"/>
                  <w:sz w:val="20"/>
                  <w:szCs w:val="20"/>
                  <w:lang w:bidi="ne-NP"/>
                </w:rPr>
                <w:t>Brahmin/Chhetri</w:t>
              </w:r>
            </w:ins>
          </w:p>
        </w:tc>
        <w:tc>
          <w:tcPr>
            <w:tcW w:w="2160" w:type="dxa"/>
            <w:tcBorders>
              <w:top w:val="nil"/>
              <w:left w:val="nil"/>
              <w:bottom w:val="single" w:sz="4" w:space="0" w:color="auto"/>
              <w:right w:val="single" w:sz="4" w:space="0" w:color="auto"/>
            </w:tcBorders>
            <w:shd w:val="clear" w:color="auto" w:fill="auto"/>
          </w:tcPr>
          <w:p w:rsidR="002B6273" w:rsidRPr="00F74A57" w:rsidRDefault="002B6273" w:rsidP="0074335E">
            <w:pPr>
              <w:jc w:val="center"/>
              <w:rPr>
                <w:ins w:id="9051" w:author="user" w:date="2012-02-29T14:49:00Z"/>
                <w:rFonts w:ascii="Calibri" w:hAnsi="Calibri" w:cs="Calibri"/>
                <w:sz w:val="20"/>
                <w:szCs w:val="20"/>
                <w:lang w:bidi="ne-NP"/>
              </w:rPr>
            </w:pPr>
            <w:ins w:id="9052" w:author="user" w:date="2012-02-29T14:49:00Z">
              <w:r w:rsidRPr="00F74A57">
                <w:rPr>
                  <w:rFonts w:ascii="Calibri" w:hAnsi="Calibri" w:cs="Calibri"/>
                  <w:sz w:val="20"/>
                  <w:szCs w:val="20"/>
                  <w:lang w:bidi="ne-NP"/>
                </w:rPr>
                <w:t>13.93</w:t>
              </w:r>
            </w:ins>
          </w:p>
        </w:tc>
        <w:tc>
          <w:tcPr>
            <w:tcW w:w="1000" w:type="dxa"/>
            <w:tcBorders>
              <w:top w:val="nil"/>
              <w:left w:val="nil"/>
              <w:bottom w:val="single" w:sz="4" w:space="0" w:color="auto"/>
              <w:right w:val="single" w:sz="4" w:space="0" w:color="auto"/>
            </w:tcBorders>
            <w:shd w:val="clear" w:color="auto" w:fill="auto"/>
          </w:tcPr>
          <w:p w:rsidR="002B6273" w:rsidRPr="00F74A57" w:rsidRDefault="002B6273" w:rsidP="0074335E">
            <w:pPr>
              <w:jc w:val="center"/>
              <w:rPr>
                <w:ins w:id="9053" w:author="user" w:date="2012-02-29T14:49:00Z"/>
                <w:rFonts w:ascii="Calibri" w:hAnsi="Calibri" w:cs="Calibri"/>
                <w:sz w:val="20"/>
                <w:szCs w:val="20"/>
                <w:lang w:bidi="ne-NP"/>
              </w:rPr>
            </w:pPr>
            <w:ins w:id="9054" w:author="user" w:date="2012-02-29T14:49:00Z">
              <w:r w:rsidRPr="00F74A57">
                <w:rPr>
                  <w:rFonts w:ascii="Calibri" w:hAnsi="Calibri" w:cs="Calibri"/>
                  <w:sz w:val="20"/>
                  <w:szCs w:val="20"/>
                  <w:lang w:bidi="ne-NP"/>
                </w:rPr>
                <w:t>26.39</w:t>
              </w:r>
            </w:ins>
          </w:p>
        </w:tc>
        <w:tc>
          <w:tcPr>
            <w:tcW w:w="1280" w:type="dxa"/>
            <w:tcBorders>
              <w:top w:val="nil"/>
              <w:left w:val="nil"/>
              <w:bottom w:val="single" w:sz="4" w:space="0" w:color="auto"/>
              <w:right w:val="single" w:sz="4" w:space="0" w:color="auto"/>
            </w:tcBorders>
            <w:shd w:val="clear" w:color="auto" w:fill="auto"/>
          </w:tcPr>
          <w:p w:rsidR="002B6273" w:rsidRPr="00F74A57" w:rsidRDefault="002B6273" w:rsidP="0074335E">
            <w:pPr>
              <w:jc w:val="center"/>
              <w:rPr>
                <w:ins w:id="9055" w:author="user" w:date="2012-02-29T14:49:00Z"/>
                <w:rFonts w:ascii="Calibri" w:hAnsi="Calibri" w:cs="Calibri"/>
                <w:sz w:val="20"/>
                <w:szCs w:val="20"/>
                <w:lang w:bidi="ne-NP"/>
              </w:rPr>
            </w:pPr>
            <w:ins w:id="9056" w:author="user" w:date="2012-02-29T14:49:00Z">
              <w:r w:rsidRPr="00F74A57">
                <w:rPr>
                  <w:rFonts w:ascii="Calibri" w:hAnsi="Calibri" w:cs="Calibri"/>
                  <w:sz w:val="20"/>
                  <w:szCs w:val="20"/>
                  <w:lang w:bidi="ne-NP"/>
                </w:rPr>
                <w:t>31</w:t>
              </w:r>
            </w:ins>
          </w:p>
        </w:tc>
        <w:tc>
          <w:tcPr>
            <w:tcW w:w="1843" w:type="dxa"/>
            <w:tcBorders>
              <w:top w:val="nil"/>
              <w:left w:val="nil"/>
              <w:bottom w:val="single" w:sz="4" w:space="0" w:color="auto"/>
              <w:right w:val="single" w:sz="4" w:space="0" w:color="auto"/>
            </w:tcBorders>
            <w:shd w:val="clear" w:color="auto" w:fill="auto"/>
          </w:tcPr>
          <w:p w:rsidR="002B6273" w:rsidRPr="00F74A57" w:rsidRDefault="002B6273" w:rsidP="0074335E">
            <w:pPr>
              <w:jc w:val="center"/>
              <w:rPr>
                <w:ins w:id="9057" w:author="user" w:date="2012-02-29T14:49:00Z"/>
                <w:rFonts w:ascii="Calibri" w:hAnsi="Calibri" w:cs="Calibri"/>
                <w:sz w:val="20"/>
                <w:szCs w:val="20"/>
                <w:lang w:bidi="ne-NP"/>
              </w:rPr>
            </w:pPr>
            <w:ins w:id="9058" w:author="user" w:date="2012-02-29T14:49:00Z">
              <w:r w:rsidRPr="00F74A57">
                <w:rPr>
                  <w:rFonts w:ascii="Calibri" w:hAnsi="Calibri" w:cs="Calibri"/>
                  <w:sz w:val="20"/>
                  <w:szCs w:val="20"/>
                  <w:lang w:bidi="ne-NP"/>
                </w:rPr>
                <w:t>0.45</w:t>
              </w:r>
            </w:ins>
          </w:p>
        </w:tc>
      </w:tr>
      <w:tr w:rsidR="002B6273" w:rsidRPr="00145B40" w:rsidTr="0074335E">
        <w:trPr>
          <w:trHeight w:val="300"/>
          <w:ins w:id="9059" w:author="user" w:date="2012-02-29T14:49:00Z"/>
        </w:trPr>
        <w:tc>
          <w:tcPr>
            <w:tcW w:w="1920" w:type="dxa"/>
            <w:tcBorders>
              <w:top w:val="nil"/>
              <w:left w:val="single" w:sz="4" w:space="0" w:color="auto"/>
              <w:bottom w:val="single" w:sz="4" w:space="0" w:color="auto"/>
              <w:right w:val="single" w:sz="4" w:space="0" w:color="auto"/>
            </w:tcBorders>
            <w:shd w:val="clear" w:color="auto" w:fill="auto"/>
          </w:tcPr>
          <w:p w:rsidR="002B6273" w:rsidRPr="00F74A57" w:rsidRDefault="002B6273" w:rsidP="0074335E">
            <w:pPr>
              <w:jc w:val="both"/>
              <w:rPr>
                <w:ins w:id="9060" w:author="user" w:date="2012-02-29T14:49:00Z"/>
                <w:rFonts w:ascii="Calibri" w:hAnsi="Calibri" w:cs="Calibri"/>
                <w:sz w:val="20"/>
                <w:szCs w:val="20"/>
                <w:lang w:bidi="ne-NP"/>
              </w:rPr>
            </w:pPr>
            <w:ins w:id="9061" w:author="user" w:date="2012-02-29T14:49:00Z">
              <w:r w:rsidRPr="00F74A57">
                <w:rPr>
                  <w:rFonts w:ascii="Calibri" w:hAnsi="Calibri" w:cs="Calibri"/>
                  <w:sz w:val="20"/>
                  <w:szCs w:val="20"/>
                  <w:lang w:bidi="ne-NP"/>
                </w:rPr>
                <w:t>Dalits</w:t>
              </w:r>
            </w:ins>
          </w:p>
        </w:tc>
        <w:tc>
          <w:tcPr>
            <w:tcW w:w="2160" w:type="dxa"/>
            <w:tcBorders>
              <w:top w:val="nil"/>
              <w:left w:val="nil"/>
              <w:bottom w:val="single" w:sz="4" w:space="0" w:color="auto"/>
              <w:right w:val="single" w:sz="4" w:space="0" w:color="auto"/>
            </w:tcBorders>
            <w:shd w:val="clear" w:color="auto" w:fill="auto"/>
          </w:tcPr>
          <w:p w:rsidR="002B6273" w:rsidRPr="00F74A57" w:rsidRDefault="002B6273" w:rsidP="0074335E">
            <w:pPr>
              <w:jc w:val="center"/>
              <w:rPr>
                <w:ins w:id="9062" w:author="user" w:date="2012-02-29T14:49:00Z"/>
                <w:rFonts w:ascii="Calibri" w:hAnsi="Calibri" w:cs="Calibri"/>
                <w:sz w:val="20"/>
                <w:szCs w:val="20"/>
                <w:lang w:bidi="ne-NP"/>
              </w:rPr>
            </w:pPr>
            <w:ins w:id="9063" w:author="user" w:date="2012-02-29T14:49:00Z">
              <w:r w:rsidRPr="00F74A57">
                <w:rPr>
                  <w:rFonts w:ascii="Calibri" w:hAnsi="Calibri" w:cs="Calibri"/>
                  <w:sz w:val="20"/>
                  <w:szCs w:val="20"/>
                  <w:lang w:bidi="ne-NP"/>
                </w:rPr>
                <w:t>2.97</w:t>
              </w:r>
            </w:ins>
          </w:p>
        </w:tc>
        <w:tc>
          <w:tcPr>
            <w:tcW w:w="1000" w:type="dxa"/>
            <w:tcBorders>
              <w:top w:val="nil"/>
              <w:left w:val="nil"/>
              <w:bottom w:val="single" w:sz="4" w:space="0" w:color="auto"/>
              <w:right w:val="single" w:sz="4" w:space="0" w:color="auto"/>
            </w:tcBorders>
            <w:shd w:val="clear" w:color="auto" w:fill="auto"/>
          </w:tcPr>
          <w:p w:rsidR="002B6273" w:rsidRPr="00F74A57" w:rsidRDefault="002B6273" w:rsidP="0074335E">
            <w:pPr>
              <w:jc w:val="center"/>
              <w:rPr>
                <w:ins w:id="9064" w:author="user" w:date="2012-02-29T14:49:00Z"/>
                <w:rFonts w:ascii="Calibri" w:hAnsi="Calibri" w:cs="Calibri"/>
                <w:sz w:val="20"/>
                <w:szCs w:val="20"/>
                <w:lang w:bidi="ne-NP"/>
              </w:rPr>
            </w:pPr>
            <w:ins w:id="9065" w:author="user" w:date="2012-02-29T14:49:00Z">
              <w:r w:rsidRPr="00F74A57">
                <w:rPr>
                  <w:rFonts w:ascii="Calibri" w:hAnsi="Calibri" w:cs="Calibri"/>
                  <w:sz w:val="20"/>
                  <w:szCs w:val="20"/>
                  <w:lang w:bidi="ne-NP"/>
                </w:rPr>
                <w:t>5.62</w:t>
              </w:r>
            </w:ins>
          </w:p>
        </w:tc>
        <w:tc>
          <w:tcPr>
            <w:tcW w:w="1280" w:type="dxa"/>
            <w:tcBorders>
              <w:top w:val="nil"/>
              <w:left w:val="nil"/>
              <w:bottom w:val="single" w:sz="4" w:space="0" w:color="auto"/>
              <w:right w:val="single" w:sz="4" w:space="0" w:color="auto"/>
            </w:tcBorders>
            <w:shd w:val="clear" w:color="auto" w:fill="auto"/>
          </w:tcPr>
          <w:p w:rsidR="002B6273" w:rsidRPr="00F74A57" w:rsidRDefault="002B6273" w:rsidP="0074335E">
            <w:pPr>
              <w:jc w:val="center"/>
              <w:rPr>
                <w:ins w:id="9066" w:author="user" w:date="2012-02-29T14:49:00Z"/>
                <w:rFonts w:ascii="Calibri" w:hAnsi="Calibri" w:cs="Calibri"/>
                <w:sz w:val="20"/>
                <w:szCs w:val="20"/>
                <w:lang w:bidi="ne-NP"/>
              </w:rPr>
            </w:pPr>
            <w:ins w:id="9067" w:author="user" w:date="2012-02-29T14:49:00Z">
              <w:r w:rsidRPr="00F74A57">
                <w:rPr>
                  <w:rFonts w:ascii="Calibri" w:hAnsi="Calibri" w:cs="Calibri"/>
                  <w:sz w:val="20"/>
                  <w:szCs w:val="20"/>
                  <w:lang w:bidi="ne-NP"/>
                </w:rPr>
                <w:t>11</w:t>
              </w:r>
            </w:ins>
          </w:p>
        </w:tc>
        <w:tc>
          <w:tcPr>
            <w:tcW w:w="1843" w:type="dxa"/>
            <w:tcBorders>
              <w:top w:val="nil"/>
              <w:left w:val="nil"/>
              <w:bottom w:val="single" w:sz="4" w:space="0" w:color="auto"/>
              <w:right w:val="single" w:sz="4" w:space="0" w:color="auto"/>
            </w:tcBorders>
            <w:shd w:val="clear" w:color="auto" w:fill="auto"/>
          </w:tcPr>
          <w:p w:rsidR="002B6273" w:rsidRPr="00F74A57" w:rsidRDefault="002B6273" w:rsidP="0074335E">
            <w:pPr>
              <w:jc w:val="center"/>
              <w:rPr>
                <w:ins w:id="9068" w:author="user" w:date="2012-02-29T14:49:00Z"/>
                <w:rFonts w:ascii="Calibri" w:hAnsi="Calibri" w:cs="Calibri"/>
                <w:sz w:val="20"/>
                <w:szCs w:val="20"/>
                <w:lang w:bidi="ne-NP"/>
              </w:rPr>
            </w:pPr>
            <w:ins w:id="9069" w:author="user" w:date="2012-02-29T14:49:00Z">
              <w:r w:rsidRPr="00F74A57">
                <w:rPr>
                  <w:rFonts w:ascii="Calibri" w:hAnsi="Calibri" w:cs="Calibri"/>
                  <w:sz w:val="20"/>
                  <w:szCs w:val="20"/>
                  <w:lang w:bidi="ne-NP"/>
                </w:rPr>
                <w:t>0.27</w:t>
              </w:r>
            </w:ins>
          </w:p>
        </w:tc>
      </w:tr>
      <w:tr w:rsidR="002B6273" w:rsidRPr="00145B40" w:rsidTr="0074335E">
        <w:trPr>
          <w:trHeight w:val="300"/>
          <w:ins w:id="9070" w:author="user" w:date="2012-02-29T14:49:00Z"/>
        </w:trPr>
        <w:tc>
          <w:tcPr>
            <w:tcW w:w="1920" w:type="dxa"/>
            <w:tcBorders>
              <w:top w:val="nil"/>
              <w:left w:val="single" w:sz="4" w:space="0" w:color="auto"/>
              <w:bottom w:val="single" w:sz="4" w:space="0" w:color="auto"/>
              <w:right w:val="single" w:sz="4" w:space="0" w:color="auto"/>
            </w:tcBorders>
            <w:shd w:val="clear" w:color="auto" w:fill="auto"/>
          </w:tcPr>
          <w:p w:rsidR="002B6273" w:rsidRPr="00F74A57" w:rsidRDefault="002B6273" w:rsidP="0074335E">
            <w:pPr>
              <w:jc w:val="both"/>
              <w:rPr>
                <w:ins w:id="9071" w:author="user" w:date="2012-02-29T14:49:00Z"/>
                <w:rFonts w:ascii="Calibri" w:hAnsi="Calibri" w:cs="Calibri"/>
                <w:b/>
                <w:bCs/>
                <w:sz w:val="20"/>
                <w:szCs w:val="20"/>
                <w:lang w:bidi="ne-NP"/>
              </w:rPr>
            </w:pPr>
            <w:ins w:id="9072" w:author="user" w:date="2012-02-29T14:49:00Z">
              <w:r w:rsidRPr="00F74A57">
                <w:rPr>
                  <w:rFonts w:ascii="Calibri" w:hAnsi="Calibri" w:cs="Calibri"/>
                  <w:b/>
                  <w:bCs/>
                  <w:sz w:val="20"/>
                  <w:szCs w:val="20"/>
                  <w:lang w:bidi="ne-NP"/>
                </w:rPr>
                <w:t>Total/Average</w:t>
              </w:r>
            </w:ins>
          </w:p>
        </w:tc>
        <w:tc>
          <w:tcPr>
            <w:tcW w:w="2160" w:type="dxa"/>
            <w:tcBorders>
              <w:top w:val="nil"/>
              <w:left w:val="nil"/>
              <w:bottom w:val="single" w:sz="4" w:space="0" w:color="auto"/>
              <w:right w:val="single" w:sz="4" w:space="0" w:color="auto"/>
            </w:tcBorders>
            <w:shd w:val="clear" w:color="auto" w:fill="auto"/>
          </w:tcPr>
          <w:p w:rsidR="002B6273" w:rsidRPr="00F74A57" w:rsidRDefault="002B6273" w:rsidP="0074335E">
            <w:pPr>
              <w:jc w:val="center"/>
              <w:rPr>
                <w:ins w:id="9073" w:author="user" w:date="2012-02-29T14:49:00Z"/>
                <w:rFonts w:ascii="Calibri" w:hAnsi="Calibri" w:cs="Calibri"/>
                <w:b/>
                <w:bCs/>
                <w:sz w:val="20"/>
                <w:szCs w:val="20"/>
                <w:lang w:bidi="ne-NP"/>
              </w:rPr>
            </w:pPr>
            <w:ins w:id="9074" w:author="user" w:date="2012-02-29T14:49:00Z">
              <w:r w:rsidRPr="00F74A57">
                <w:rPr>
                  <w:rFonts w:ascii="Calibri" w:hAnsi="Calibri" w:cs="Calibri"/>
                  <w:b/>
                  <w:bCs/>
                  <w:sz w:val="20"/>
                  <w:szCs w:val="20"/>
                  <w:lang w:bidi="ne-NP"/>
                </w:rPr>
                <w:t>52.80</w:t>
              </w:r>
            </w:ins>
          </w:p>
        </w:tc>
        <w:tc>
          <w:tcPr>
            <w:tcW w:w="1000" w:type="dxa"/>
            <w:tcBorders>
              <w:top w:val="nil"/>
              <w:left w:val="nil"/>
              <w:bottom w:val="single" w:sz="4" w:space="0" w:color="auto"/>
              <w:right w:val="single" w:sz="4" w:space="0" w:color="auto"/>
            </w:tcBorders>
            <w:shd w:val="clear" w:color="auto" w:fill="auto"/>
          </w:tcPr>
          <w:p w:rsidR="002B6273" w:rsidRPr="00F74A57" w:rsidRDefault="002B6273" w:rsidP="0074335E">
            <w:pPr>
              <w:jc w:val="center"/>
              <w:rPr>
                <w:ins w:id="9075" w:author="user" w:date="2012-02-29T14:49:00Z"/>
                <w:rFonts w:ascii="Calibri" w:hAnsi="Calibri" w:cs="Calibri"/>
                <w:b/>
                <w:bCs/>
                <w:sz w:val="20"/>
                <w:szCs w:val="20"/>
                <w:lang w:bidi="ne-NP"/>
              </w:rPr>
            </w:pPr>
            <w:ins w:id="9076" w:author="user" w:date="2012-02-29T14:49:00Z">
              <w:r w:rsidRPr="00F74A57">
                <w:rPr>
                  <w:rFonts w:ascii="Calibri" w:hAnsi="Calibri" w:cs="Calibri"/>
                  <w:b/>
                  <w:bCs/>
                  <w:sz w:val="20"/>
                  <w:szCs w:val="20"/>
                  <w:lang w:bidi="ne-NP"/>
                </w:rPr>
                <w:t>100.00</w:t>
              </w:r>
            </w:ins>
          </w:p>
        </w:tc>
        <w:tc>
          <w:tcPr>
            <w:tcW w:w="1280" w:type="dxa"/>
            <w:tcBorders>
              <w:top w:val="nil"/>
              <w:left w:val="nil"/>
              <w:bottom w:val="single" w:sz="4" w:space="0" w:color="auto"/>
              <w:right w:val="single" w:sz="4" w:space="0" w:color="auto"/>
            </w:tcBorders>
            <w:shd w:val="clear" w:color="auto" w:fill="auto"/>
          </w:tcPr>
          <w:p w:rsidR="002B6273" w:rsidRPr="00F74A57" w:rsidRDefault="002B6273" w:rsidP="0074335E">
            <w:pPr>
              <w:jc w:val="center"/>
              <w:rPr>
                <w:ins w:id="9077" w:author="user" w:date="2012-02-29T14:49:00Z"/>
                <w:rFonts w:ascii="Calibri" w:hAnsi="Calibri" w:cs="Calibri"/>
                <w:b/>
                <w:bCs/>
                <w:sz w:val="20"/>
                <w:szCs w:val="20"/>
                <w:lang w:bidi="ne-NP"/>
              </w:rPr>
            </w:pPr>
            <w:ins w:id="9078" w:author="user" w:date="2012-02-29T14:49:00Z">
              <w:r w:rsidRPr="00F74A57">
                <w:rPr>
                  <w:rFonts w:ascii="Calibri" w:hAnsi="Calibri" w:cs="Calibri"/>
                  <w:b/>
                  <w:bCs/>
                  <w:sz w:val="20"/>
                  <w:szCs w:val="20"/>
                  <w:lang w:bidi="ne-NP"/>
                </w:rPr>
                <w:t>147</w:t>
              </w:r>
            </w:ins>
          </w:p>
        </w:tc>
        <w:tc>
          <w:tcPr>
            <w:tcW w:w="1843" w:type="dxa"/>
            <w:tcBorders>
              <w:top w:val="nil"/>
              <w:left w:val="nil"/>
              <w:bottom w:val="single" w:sz="4" w:space="0" w:color="auto"/>
              <w:right w:val="single" w:sz="4" w:space="0" w:color="auto"/>
            </w:tcBorders>
            <w:shd w:val="clear" w:color="auto" w:fill="auto"/>
          </w:tcPr>
          <w:p w:rsidR="002B6273" w:rsidRPr="00F74A57" w:rsidRDefault="002B6273" w:rsidP="0074335E">
            <w:pPr>
              <w:jc w:val="center"/>
              <w:rPr>
                <w:ins w:id="9079" w:author="user" w:date="2012-02-29T14:49:00Z"/>
                <w:rFonts w:ascii="Calibri" w:hAnsi="Calibri" w:cs="Calibri"/>
                <w:b/>
                <w:bCs/>
                <w:sz w:val="20"/>
                <w:szCs w:val="20"/>
                <w:lang w:bidi="ne-NP"/>
              </w:rPr>
            </w:pPr>
            <w:ins w:id="9080" w:author="user" w:date="2012-02-29T14:49:00Z">
              <w:r w:rsidRPr="00F74A57">
                <w:rPr>
                  <w:rFonts w:ascii="Calibri" w:hAnsi="Calibri" w:cs="Calibri"/>
                  <w:b/>
                  <w:bCs/>
                  <w:sz w:val="20"/>
                  <w:szCs w:val="20"/>
                  <w:lang w:bidi="ne-NP"/>
                </w:rPr>
                <w:t>0.36</w:t>
              </w:r>
            </w:ins>
          </w:p>
        </w:tc>
      </w:tr>
    </w:tbl>
    <w:p w:rsidR="002B6273" w:rsidRPr="008107B0" w:rsidRDefault="002B6273" w:rsidP="002B6273">
      <w:pPr>
        <w:pStyle w:val="Tableafter"/>
        <w:spacing w:line="360" w:lineRule="auto"/>
        <w:jc w:val="both"/>
        <w:rPr>
          <w:ins w:id="9081" w:author="user" w:date="2012-02-29T14:49:00Z"/>
          <w:rFonts w:ascii="Calibri" w:hAnsi="Calibri" w:cs="Calibri"/>
          <w:i/>
          <w:sz w:val="22"/>
          <w:szCs w:val="22"/>
        </w:rPr>
      </w:pPr>
      <w:ins w:id="9082" w:author="user" w:date="2012-02-29T14:49:00Z">
        <w:r w:rsidRPr="008107B0">
          <w:rPr>
            <w:rFonts w:ascii="Calibri" w:hAnsi="Calibri" w:cs="Calibri"/>
            <w:bCs/>
            <w:i/>
            <w:sz w:val="18"/>
            <w:szCs w:val="18"/>
          </w:rPr>
          <w:t>Source: Household Survey, 2011</w:t>
        </w:r>
      </w:ins>
    </w:p>
    <w:p w:rsidR="002B6273" w:rsidRDefault="002B6273" w:rsidP="000843A4">
      <w:pPr>
        <w:pStyle w:val="ReportText"/>
        <w:spacing w:line="300" w:lineRule="auto"/>
        <w:ind w:left="0"/>
        <w:rPr>
          <w:ins w:id="9083" w:author="user" w:date="2012-02-29T14:49:00Z"/>
          <w:rFonts w:ascii="Calibri" w:hAnsi="Calibri" w:cs="Calibri"/>
          <w:szCs w:val="22"/>
        </w:rPr>
        <w:pPrChange w:id="9084" w:author="user" w:date="2012-03-01T11:56:00Z">
          <w:pPr>
            <w:pStyle w:val="ReportText"/>
            <w:spacing w:line="300" w:lineRule="auto"/>
          </w:pPr>
        </w:pPrChange>
      </w:pPr>
      <w:ins w:id="9085" w:author="user" w:date="2012-02-29T14:49:00Z">
        <w:r w:rsidRPr="00145B40">
          <w:rPr>
            <w:rFonts w:ascii="Calibri" w:hAnsi="Calibri" w:cs="Calibri"/>
            <w:szCs w:val="22"/>
          </w:rPr>
          <w:t xml:space="preserve">The land transaction of the affected households is very low. According to the households’ survey, only 6.12% households had sold their land during the last five years. Out of them 44.44% had sold </w:t>
        </w:r>
        <w:r w:rsidRPr="00145B40">
          <w:rPr>
            <w:rFonts w:ascii="Calibri" w:hAnsi="Calibri" w:cs="Calibri"/>
            <w:i/>
            <w:szCs w:val="22"/>
          </w:rPr>
          <w:t>Khet</w:t>
        </w:r>
        <w:r w:rsidRPr="00145B40">
          <w:rPr>
            <w:rFonts w:ascii="Calibri" w:hAnsi="Calibri" w:cs="Calibri"/>
            <w:szCs w:val="22"/>
          </w:rPr>
          <w:t xml:space="preserve"> and 55.56 % had sold </w:t>
        </w:r>
        <w:smartTag w:uri="urn:schemas-microsoft-com:office:smarttags" w:element="City">
          <w:smartTag w:uri="urn:schemas-microsoft-com:office:smarttags" w:element="place">
            <w:r w:rsidRPr="00145B40">
              <w:rPr>
                <w:rFonts w:ascii="Calibri" w:hAnsi="Calibri" w:cs="Calibri"/>
                <w:i/>
                <w:szCs w:val="22"/>
              </w:rPr>
              <w:t>Bari</w:t>
            </w:r>
          </w:smartTag>
        </w:smartTag>
        <w:r w:rsidRPr="00145B40">
          <w:rPr>
            <w:rFonts w:ascii="Calibri" w:hAnsi="Calibri" w:cs="Calibri"/>
            <w:szCs w:val="22"/>
          </w:rPr>
          <w:t>.</w:t>
        </w:r>
      </w:ins>
    </w:p>
    <w:p w:rsidR="002B6273" w:rsidRDefault="002B6273" w:rsidP="002B6273">
      <w:pPr>
        <w:spacing w:line="300" w:lineRule="auto"/>
        <w:rPr>
          <w:ins w:id="9086" w:author="user" w:date="2012-02-29T14:49:00Z"/>
          <w:rFonts w:ascii="Calibri" w:hAnsi="Calibri" w:cs="Calibri"/>
          <w:b/>
          <w:sz w:val="22"/>
          <w:szCs w:val="22"/>
        </w:rPr>
      </w:pPr>
    </w:p>
    <w:p w:rsidR="002B6273" w:rsidRPr="00B13261" w:rsidRDefault="002B6273" w:rsidP="002B6273">
      <w:pPr>
        <w:spacing w:line="300" w:lineRule="auto"/>
        <w:rPr>
          <w:ins w:id="9087" w:author="user" w:date="2012-02-29T14:49:00Z"/>
          <w:rFonts w:ascii="Calibri" w:hAnsi="Calibri" w:cs="Calibri"/>
          <w:b/>
          <w:sz w:val="22"/>
          <w:szCs w:val="22"/>
        </w:rPr>
      </w:pPr>
      <w:ins w:id="9088" w:author="user" w:date="2012-02-29T14:49:00Z">
        <w:r w:rsidRPr="00B13261">
          <w:rPr>
            <w:rFonts w:ascii="Calibri" w:hAnsi="Calibri" w:cs="Calibri"/>
            <w:b/>
            <w:sz w:val="22"/>
            <w:szCs w:val="22"/>
          </w:rPr>
          <w:t>6.</w:t>
        </w:r>
        <w:r>
          <w:rPr>
            <w:rFonts w:ascii="Calibri" w:hAnsi="Calibri" w:cs="Calibri"/>
            <w:b/>
            <w:sz w:val="22"/>
            <w:szCs w:val="22"/>
          </w:rPr>
          <w:t>3.</w:t>
        </w:r>
        <w:r w:rsidRPr="00B13261">
          <w:rPr>
            <w:rFonts w:ascii="Calibri" w:hAnsi="Calibri" w:cs="Calibri"/>
            <w:b/>
            <w:sz w:val="22"/>
            <w:szCs w:val="22"/>
          </w:rPr>
          <w:t>4.2 Major Crops Area and Agricultural Production</w:t>
        </w:r>
      </w:ins>
    </w:p>
    <w:p w:rsidR="002B6273" w:rsidRPr="007018EA" w:rsidRDefault="002B6273" w:rsidP="002B6273">
      <w:pPr>
        <w:spacing w:line="300" w:lineRule="auto"/>
        <w:jc w:val="both"/>
        <w:rPr>
          <w:ins w:id="9089" w:author="user" w:date="2012-02-29T14:49:00Z"/>
          <w:rFonts w:ascii="Calibri" w:hAnsi="Calibri" w:cs="Calibri"/>
          <w:bCs/>
          <w:sz w:val="22"/>
          <w:szCs w:val="22"/>
        </w:rPr>
      </w:pPr>
      <w:ins w:id="9090" w:author="user" w:date="2012-02-29T14:49:00Z">
        <w:r w:rsidRPr="007018EA">
          <w:rPr>
            <w:rFonts w:ascii="Calibri" w:hAnsi="Calibri" w:cs="Calibri"/>
            <w:bCs/>
            <w:sz w:val="22"/>
            <w:szCs w:val="22"/>
          </w:rPr>
          <w:t xml:space="preserve">Paddy, wheat, maize, millet and pulses are the major food crops and cash crops </w:t>
        </w:r>
        <w:r w:rsidRPr="007018EA">
          <w:rPr>
            <w:rFonts w:ascii="Calibri" w:hAnsi="Calibri" w:cs="Arial"/>
            <w:sz w:val="22"/>
            <w:szCs w:val="22"/>
          </w:rPr>
          <w:t>cultivated by the surveyed households. In terms of area coverage, maize cultivation ranks first</w:t>
        </w:r>
        <w:r>
          <w:rPr>
            <w:rFonts w:ascii="Calibri" w:hAnsi="Calibri" w:cs="Arial"/>
            <w:sz w:val="22"/>
            <w:szCs w:val="22"/>
          </w:rPr>
          <w:t>.</w:t>
        </w:r>
        <w:r w:rsidRPr="007018EA">
          <w:rPr>
            <w:rFonts w:ascii="Calibri" w:hAnsi="Calibri" w:cs="Calibri"/>
            <w:bCs/>
            <w:sz w:val="22"/>
            <w:szCs w:val="22"/>
          </w:rPr>
          <w:t xml:space="preserve"> The percentage composition of land occupied by different crops like paddy, wheat, millet and pulses is </w:t>
        </w:r>
        <w:r w:rsidRPr="007018EA">
          <w:rPr>
            <w:rFonts w:ascii="Calibri" w:hAnsi="Calibri" w:cs="Calibri"/>
            <w:sz w:val="22"/>
            <w:szCs w:val="22"/>
            <w:lang w:bidi="ne-NP"/>
          </w:rPr>
          <w:t>35.81</w:t>
        </w:r>
        <w:r w:rsidRPr="007018EA">
          <w:rPr>
            <w:rFonts w:ascii="Calibri" w:hAnsi="Calibri" w:cs="Calibri"/>
            <w:bCs/>
            <w:sz w:val="22"/>
            <w:szCs w:val="22"/>
          </w:rPr>
          <w:t xml:space="preserve">%, </w:t>
        </w:r>
        <w:r w:rsidRPr="007018EA">
          <w:rPr>
            <w:rFonts w:ascii="Calibri" w:hAnsi="Calibri" w:cs="Calibri"/>
            <w:sz w:val="22"/>
            <w:szCs w:val="22"/>
            <w:lang w:bidi="ne-NP"/>
          </w:rPr>
          <w:t>8.09</w:t>
        </w:r>
        <w:r w:rsidRPr="007018EA">
          <w:rPr>
            <w:rFonts w:ascii="Calibri" w:hAnsi="Calibri" w:cs="Calibri"/>
            <w:bCs/>
            <w:sz w:val="22"/>
            <w:szCs w:val="22"/>
          </w:rPr>
          <w:t xml:space="preserve">%, </w:t>
        </w:r>
        <w:r w:rsidRPr="007018EA">
          <w:rPr>
            <w:rFonts w:ascii="Calibri" w:hAnsi="Calibri" w:cs="Calibri"/>
            <w:sz w:val="22"/>
            <w:szCs w:val="22"/>
            <w:lang w:bidi="ne-NP"/>
          </w:rPr>
          <w:t>5.70</w:t>
        </w:r>
        <w:r w:rsidRPr="007018EA">
          <w:rPr>
            <w:rFonts w:ascii="Calibri" w:hAnsi="Calibri" w:cs="Calibri"/>
            <w:bCs/>
            <w:sz w:val="22"/>
            <w:szCs w:val="22"/>
          </w:rPr>
          <w:t xml:space="preserve">%, and </w:t>
        </w:r>
        <w:r w:rsidRPr="007018EA">
          <w:rPr>
            <w:rFonts w:ascii="Calibri" w:hAnsi="Calibri" w:cs="Calibri"/>
            <w:sz w:val="22"/>
            <w:szCs w:val="22"/>
            <w:lang w:bidi="ne-NP"/>
          </w:rPr>
          <w:t>5.59</w:t>
        </w:r>
        <w:r w:rsidRPr="007018EA">
          <w:rPr>
            <w:rFonts w:ascii="Calibri" w:hAnsi="Calibri" w:cs="Calibri"/>
            <w:bCs/>
            <w:sz w:val="22"/>
            <w:szCs w:val="22"/>
          </w:rPr>
          <w:t>% respectively.</w:t>
        </w:r>
        <w:r w:rsidRPr="007018EA">
          <w:rPr>
            <w:rFonts w:ascii="Calibri" w:hAnsi="Calibri" w:cs="Arial"/>
            <w:sz w:val="22"/>
            <w:szCs w:val="22"/>
          </w:rPr>
          <w:t xml:space="preserve"> Paddy is primarily grown in </w:t>
        </w:r>
        <w:r w:rsidRPr="007018EA">
          <w:rPr>
            <w:rFonts w:ascii="Calibri" w:hAnsi="Calibri" w:cs="Arial"/>
            <w:i/>
            <w:iCs/>
            <w:sz w:val="22"/>
            <w:szCs w:val="22"/>
          </w:rPr>
          <w:t>Khet</w:t>
        </w:r>
        <w:r w:rsidRPr="007018EA">
          <w:rPr>
            <w:rFonts w:ascii="Calibri" w:hAnsi="Calibri" w:cs="Arial"/>
            <w:sz w:val="22"/>
            <w:szCs w:val="22"/>
          </w:rPr>
          <w:t xml:space="preserve">. Similarly, maize is primarily grown in </w:t>
        </w:r>
        <w:smartTag w:uri="urn:schemas-microsoft-com:office:smarttags" w:element="City">
          <w:smartTag w:uri="urn:schemas-microsoft-com:office:smarttags" w:element="place">
            <w:r w:rsidRPr="007018EA">
              <w:rPr>
                <w:rFonts w:ascii="Calibri" w:hAnsi="Calibri" w:cs="Arial"/>
                <w:i/>
                <w:iCs/>
                <w:sz w:val="22"/>
                <w:szCs w:val="22"/>
              </w:rPr>
              <w:t>Bari</w:t>
            </w:r>
          </w:smartTag>
        </w:smartTag>
        <w:r w:rsidRPr="007018EA">
          <w:rPr>
            <w:rFonts w:ascii="Calibri" w:hAnsi="Calibri" w:cs="Arial"/>
            <w:sz w:val="22"/>
            <w:szCs w:val="22"/>
          </w:rPr>
          <w:t xml:space="preserve">, however nowadays its cultivation in </w:t>
        </w:r>
        <w:r w:rsidRPr="007018EA">
          <w:rPr>
            <w:rFonts w:ascii="Calibri" w:hAnsi="Calibri" w:cs="Arial"/>
            <w:i/>
            <w:iCs/>
            <w:sz w:val="22"/>
            <w:szCs w:val="22"/>
          </w:rPr>
          <w:t xml:space="preserve">Khet </w:t>
        </w:r>
        <w:r w:rsidRPr="007018EA">
          <w:rPr>
            <w:rFonts w:ascii="Calibri" w:hAnsi="Calibri" w:cs="Arial"/>
            <w:iCs/>
            <w:sz w:val="22"/>
            <w:szCs w:val="22"/>
          </w:rPr>
          <w:t xml:space="preserve">is also increasing in the project area. </w:t>
        </w:r>
        <w:r w:rsidRPr="007018EA">
          <w:rPr>
            <w:rFonts w:ascii="Calibri" w:hAnsi="Calibri" w:cs="Calibri"/>
            <w:bCs/>
            <w:sz w:val="22"/>
            <w:szCs w:val="22"/>
          </w:rPr>
          <w:t>The average yield of the major crops like paddy, wheat, maize, millet, and pulses are 2.10MT/ha, 2.84MT/ha, 2.53MT/ha, 0.86MT/ha, and 1.87MT/ha respectively (Table- 6.</w:t>
        </w:r>
        <w:r>
          <w:rPr>
            <w:rFonts w:ascii="Calibri" w:hAnsi="Calibri" w:cs="Calibri"/>
            <w:bCs/>
            <w:sz w:val="22"/>
            <w:szCs w:val="22"/>
          </w:rPr>
          <w:t>44</w:t>
        </w:r>
        <w:r w:rsidRPr="007018EA">
          <w:rPr>
            <w:rFonts w:ascii="Calibri" w:hAnsi="Calibri" w:cs="Calibri"/>
            <w:bCs/>
            <w:sz w:val="22"/>
            <w:szCs w:val="22"/>
          </w:rPr>
          <w:t>).</w:t>
        </w:r>
      </w:ins>
    </w:p>
    <w:p w:rsidR="002B6273" w:rsidRDefault="002B6273" w:rsidP="002B6273">
      <w:pPr>
        <w:rPr>
          <w:ins w:id="9091" w:author="user" w:date="2012-02-29T14:49:00Z"/>
          <w:rFonts w:ascii="Calibri" w:hAnsi="Calibri" w:cs="Calibri"/>
          <w:b/>
          <w:sz w:val="20"/>
          <w:szCs w:val="20"/>
        </w:rPr>
      </w:pPr>
    </w:p>
    <w:p w:rsidR="002B6273" w:rsidRPr="00261758" w:rsidRDefault="002B6273" w:rsidP="002B6273">
      <w:pPr>
        <w:rPr>
          <w:ins w:id="9092" w:author="user" w:date="2012-02-29T14:49:00Z"/>
          <w:rFonts w:ascii="Calibri" w:hAnsi="Calibri" w:cs="Calibri"/>
          <w:b/>
          <w:sz w:val="20"/>
          <w:szCs w:val="20"/>
        </w:rPr>
      </w:pPr>
      <w:ins w:id="9093" w:author="user" w:date="2012-02-29T14:49:00Z">
        <w:r w:rsidRPr="00261758">
          <w:rPr>
            <w:rFonts w:ascii="Calibri" w:hAnsi="Calibri" w:cs="Calibri"/>
            <w:b/>
            <w:sz w:val="20"/>
            <w:szCs w:val="20"/>
          </w:rPr>
          <w:t xml:space="preserve">Table -6.44: </w:t>
        </w:r>
        <w:r w:rsidRPr="00261758">
          <w:rPr>
            <w:rFonts w:ascii="Calibri" w:hAnsi="Calibri" w:cs="Arial"/>
            <w:b/>
            <w:sz w:val="20"/>
            <w:szCs w:val="20"/>
          </w:rPr>
          <w:t>Major Crop Area Coverage, Production and Yield</w:t>
        </w:r>
      </w:ins>
    </w:p>
    <w:tbl>
      <w:tblPr>
        <w:tblW w:w="7700" w:type="dxa"/>
        <w:tblInd w:w="95" w:type="dxa"/>
        <w:tblLook w:val="04A0"/>
      </w:tblPr>
      <w:tblGrid>
        <w:gridCol w:w="2440"/>
        <w:gridCol w:w="960"/>
        <w:gridCol w:w="960"/>
        <w:gridCol w:w="960"/>
        <w:gridCol w:w="960"/>
        <w:gridCol w:w="1420"/>
      </w:tblGrid>
      <w:tr w:rsidR="002B6273" w:rsidRPr="00145B40" w:rsidTr="0074335E">
        <w:trPr>
          <w:trHeight w:val="300"/>
          <w:ins w:id="9094" w:author="user" w:date="2012-02-29T14:49:00Z"/>
        </w:trPr>
        <w:tc>
          <w:tcPr>
            <w:tcW w:w="2440" w:type="dxa"/>
            <w:vMerge w:val="restart"/>
            <w:tcBorders>
              <w:top w:val="single" w:sz="4" w:space="0" w:color="auto"/>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9095" w:author="user" w:date="2012-02-29T14:49:00Z"/>
                <w:rFonts w:ascii="Calibri" w:hAnsi="Calibri" w:cs="Calibri"/>
                <w:b/>
                <w:bCs/>
                <w:sz w:val="18"/>
                <w:szCs w:val="18"/>
                <w:lang w:bidi="ne-NP"/>
              </w:rPr>
            </w:pPr>
            <w:ins w:id="9096" w:author="user" w:date="2012-02-29T14:49:00Z">
              <w:r w:rsidRPr="00145B40">
                <w:rPr>
                  <w:rFonts w:ascii="Calibri" w:hAnsi="Calibri" w:cs="Calibri"/>
                  <w:b/>
                  <w:bCs/>
                  <w:sz w:val="18"/>
                  <w:szCs w:val="18"/>
                  <w:lang w:bidi="ne-NP"/>
                </w:rPr>
                <w:t>Description</w:t>
              </w:r>
            </w:ins>
          </w:p>
        </w:tc>
        <w:tc>
          <w:tcPr>
            <w:tcW w:w="5260" w:type="dxa"/>
            <w:gridSpan w:val="5"/>
            <w:tcBorders>
              <w:top w:val="single" w:sz="4" w:space="0" w:color="auto"/>
              <w:left w:val="nil"/>
              <w:bottom w:val="single" w:sz="4" w:space="0" w:color="auto"/>
              <w:right w:val="single" w:sz="4" w:space="0" w:color="auto"/>
            </w:tcBorders>
            <w:shd w:val="clear" w:color="auto" w:fill="auto"/>
          </w:tcPr>
          <w:p w:rsidR="002B6273" w:rsidRPr="00145B40" w:rsidRDefault="002B6273" w:rsidP="0074335E">
            <w:pPr>
              <w:jc w:val="both"/>
              <w:rPr>
                <w:ins w:id="9097" w:author="user" w:date="2012-02-29T14:49:00Z"/>
                <w:rFonts w:ascii="Calibri" w:hAnsi="Calibri" w:cs="Calibri"/>
                <w:b/>
                <w:bCs/>
                <w:sz w:val="18"/>
                <w:szCs w:val="18"/>
                <w:lang w:bidi="ne-NP"/>
              </w:rPr>
            </w:pPr>
            <w:ins w:id="9098" w:author="user" w:date="2012-02-29T14:49:00Z">
              <w:r w:rsidRPr="00145B40">
                <w:rPr>
                  <w:rFonts w:ascii="Calibri" w:hAnsi="Calibri" w:cs="Calibri"/>
                  <w:b/>
                  <w:bCs/>
                  <w:sz w:val="18"/>
                  <w:szCs w:val="18"/>
                  <w:lang w:bidi="ne-NP"/>
                </w:rPr>
                <w:t xml:space="preserve">                                  Major Crops</w:t>
              </w:r>
            </w:ins>
          </w:p>
        </w:tc>
      </w:tr>
      <w:tr w:rsidR="002B6273" w:rsidRPr="00145B40" w:rsidTr="0074335E">
        <w:trPr>
          <w:trHeight w:val="300"/>
          <w:ins w:id="9099" w:author="user" w:date="2012-02-29T14:49:00Z"/>
        </w:trPr>
        <w:tc>
          <w:tcPr>
            <w:tcW w:w="2440" w:type="dxa"/>
            <w:vMerge/>
            <w:tcBorders>
              <w:top w:val="single" w:sz="4" w:space="0" w:color="auto"/>
              <w:left w:val="single" w:sz="4" w:space="0" w:color="auto"/>
              <w:bottom w:val="single" w:sz="4" w:space="0" w:color="auto"/>
              <w:right w:val="single" w:sz="4" w:space="0" w:color="auto"/>
            </w:tcBorders>
            <w:vAlign w:val="center"/>
          </w:tcPr>
          <w:p w:rsidR="002B6273" w:rsidRPr="00145B40" w:rsidRDefault="002B6273" w:rsidP="0074335E">
            <w:pPr>
              <w:rPr>
                <w:ins w:id="9100" w:author="user" w:date="2012-02-29T14:49:00Z"/>
                <w:rFonts w:ascii="Calibri" w:hAnsi="Calibri" w:cs="Calibri"/>
                <w:b/>
                <w:bCs/>
                <w:sz w:val="18"/>
                <w:szCs w:val="18"/>
                <w:lang w:bidi="ne-NP"/>
              </w:rPr>
            </w:pPr>
          </w:p>
        </w:tc>
        <w:tc>
          <w:tcPr>
            <w:tcW w:w="96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9101" w:author="user" w:date="2012-02-29T14:49:00Z"/>
                <w:rFonts w:ascii="Calibri" w:hAnsi="Calibri" w:cs="Calibri"/>
                <w:b/>
                <w:bCs/>
                <w:sz w:val="18"/>
                <w:szCs w:val="18"/>
                <w:lang w:bidi="ne-NP"/>
              </w:rPr>
            </w:pPr>
            <w:ins w:id="9102" w:author="user" w:date="2012-02-29T14:49:00Z">
              <w:r w:rsidRPr="00145B40">
                <w:rPr>
                  <w:rFonts w:ascii="Calibri" w:hAnsi="Calibri" w:cs="Calibri"/>
                  <w:b/>
                  <w:bCs/>
                  <w:sz w:val="18"/>
                  <w:szCs w:val="18"/>
                  <w:lang w:bidi="ne-NP"/>
                </w:rPr>
                <w:t>Paddy</w:t>
              </w:r>
            </w:ins>
          </w:p>
        </w:tc>
        <w:tc>
          <w:tcPr>
            <w:tcW w:w="96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9103" w:author="user" w:date="2012-02-29T14:49:00Z"/>
                <w:rFonts w:ascii="Calibri" w:hAnsi="Calibri" w:cs="Calibri"/>
                <w:b/>
                <w:bCs/>
                <w:sz w:val="18"/>
                <w:szCs w:val="18"/>
                <w:lang w:bidi="ne-NP"/>
              </w:rPr>
            </w:pPr>
            <w:ins w:id="9104" w:author="user" w:date="2012-02-29T14:49:00Z">
              <w:r w:rsidRPr="00145B40">
                <w:rPr>
                  <w:rFonts w:ascii="Calibri" w:hAnsi="Calibri" w:cs="Calibri"/>
                  <w:b/>
                  <w:bCs/>
                  <w:sz w:val="18"/>
                  <w:szCs w:val="18"/>
                  <w:lang w:bidi="ne-NP"/>
                </w:rPr>
                <w:t>Wheat</w:t>
              </w:r>
            </w:ins>
          </w:p>
        </w:tc>
        <w:tc>
          <w:tcPr>
            <w:tcW w:w="96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9105" w:author="user" w:date="2012-02-29T14:49:00Z"/>
                <w:rFonts w:ascii="Calibri" w:hAnsi="Calibri" w:cs="Calibri"/>
                <w:b/>
                <w:bCs/>
                <w:sz w:val="18"/>
                <w:szCs w:val="18"/>
                <w:lang w:bidi="ne-NP"/>
              </w:rPr>
            </w:pPr>
            <w:ins w:id="9106" w:author="user" w:date="2012-02-29T14:49:00Z">
              <w:r w:rsidRPr="00145B40">
                <w:rPr>
                  <w:rFonts w:ascii="Calibri" w:hAnsi="Calibri" w:cs="Calibri"/>
                  <w:b/>
                  <w:bCs/>
                  <w:sz w:val="18"/>
                  <w:szCs w:val="18"/>
                  <w:lang w:bidi="ne-NP"/>
                </w:rPr>
                <w:t>Maize</w:t>
              </w:r>
            </w:ins>
          </w:p>
        </w:tc>
        <w:tc>
          <w:tcPr>
            <w:tcW w:w="96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9107" w:author="user" w:date="2012-02-29T14:49:00Z"/>
                <w:rFonts w:ascii="Calibri" w:hAnsi="Calibri" w:cs="Calibri"/>
                <w:b/>
                <w:bCs/>
                <w:sz w:val="18"/>
                <w:szCs w:val="18"/>
                <w:lang w:bidi="ne-NP"/>
              </w:rPr>
            </w:pPr>
            <w:ins w:id="9108" w:author="user" w:date="2012-02-29T14:49:00Z">
              <w:r w:rsidRPr="00145B40">
                <w:rPr>
                  <w:rFonts w:ascii="Calibri" w:hAnsi="Calibri" w:cs="Calibri"/>
                  <w:b/>
                  <w:bCs/>
                  <w:sz w:val="18"/>
                  <w:szCs w:val="18"/>
                  <w:lang w:bidi="ne-NP"/>
                </w:rPr>
                <w:t>Millet</w:t>
              </w:r>
            </w:ins>
          </w:p>
        </w:tc>
        <w:tc>
          <w:tcPr>
            <w:tcW w:w="142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9109" w:author="user" w:date="2012-02-29T14:49:00Z"/>
                <w:rFonts w:ascii="Calibri" w:hAnsi="Calibri" w:cs="Calibri"/>
                <w:b/>
                <w:bCs/>
                <w:sz w:val="18"/>
                <w:szCs w:val="18"/>
                <w:lang w:bidi="ne-NP"/>
              </w:rPr>
            </w:pPr>
            <w:ins w:id="9110" w:author="user" w:date="2012-02-29T14:49:00Z">
              <w:r w:rsidRPr="00145B40">
                <w:rPr>
                  <w:rFonts w:ascii="Calibri" w:hAnsi="Calibri" w:cs="Calibri"/>
                  <w:b/>
                  <w:bCs/>
                  <w:sz w:val="18"/>
                  <w:szCs w:val="18"/>
                  <w:lang w:bidi="ne-NP"/>
                </w:rPr>
                <w:t>Pulses</w:t>
              </w:r>
            </w:ins>
          </w:p>
        </w:tc>
      </w:tr>
      <w:tr w:rsidR="002B6273" w:rsidRPr="00145B40" w:rsidTr="0074335E">
        <w:trPr>
          <w:trHeight w:val="300"/>
          <w:ins w:id="9111" w:author="user" w:date="2012-02-29T14:49:00Z"/>
        </w:trPr>
        <w:tc>
          <w:tcPr>
            <w:tcW w:w="2440" w:type="dxa"/>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9112" w:author="user" w:date="2012-02-29T14:49:00Z"/>
                <w:rFonts w:ascii="Calibri" w:hAnsi="Calibri" w:cs="Calibri"/>
                <w:sz w:val="18"/>
                <w:szCs w:val="18"/>
                <w:lang w:bidi="ne-NP"/>
              </w:rPr>
            </w:pPr>
            <w:ins w:id="9113" w:author="user" w:date="2012-02-29T14:49:00Z">
              <w:r w:rsidRPr="00145B40">
                <w:rPr>
                  <w:rFonts w:ascii="Calibri" w:hAnsi="Calibri" w:cs="Calibri"/>
                  <w:sz w:val="18"/>
                  <w:szCs w:val="18"/>
                  <w:lang w:bidi="ne-NP"/>
                </w:rPr>
                <w:t>Total Area Cropped(ha)</w:t>
              </w:r>
            </w:ins>
          </w:p>
        </w:tc>
        <w:tc>
          <w:tcPr>
            <w:tcW w:w="96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9114" w:author="user" w:date="2012-02-29T14:49:00Z"/>
                <w:rFonts w:ascii="Calibri" w:hAnsi="Calibri" w:cs="Calibri"/>
                <w:sz w:val="18"/>
                <w:szCs w:val="18"/>
                <w:lang w:bidi="ne-NP"/>
              </w:rPr>
            </w:pPr>
            <w:ins w:id="9115" w:author="user" w:date="2012-02-29T14:49:00Z">
              <w:r w:rsidRPr="00145B40">
                <w:rPr>
                  <w:rFonts w:ascii="Calibri" w:hAnsi="Calibri" w:cs="Calibri"/>
                  <w:sz w:val="18"/>
                  <w:szCs w:val="18"/>
                  <w:lang w:bidi="ne-NP"/>
                </w:rPr>
                <w:t>21.28</w:t>
              </w:r>
            </w:ins>
          </w:p>
        </w:tc>
        <w:tc>
          <w:tcPr>
            <w:tcW w:w="96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9116" w:author="user" w:date="2012-02-29T14:49:00Z"/>
                <w:rFonts w:ascii="Calibri" w:hAnsi="Calibri" w:cs="Calibri"/>
                <w:sz w:val="18"/>
                <w:szCs w:val="18"/>
                <w:lang w:bidi="ne-NP"/>
              </w:rPr>
            </w:pPr>
            <w:ins w:id="9117" w:author="user" w:date="2012-02-29T14:49:00Z">
              <w:r w:rsidRPr="00145B40">
                <w:rPr>
                  <w:rFonts w:ascii="Calibri" w:hAnsi="Calibri" w:cs="Calibri"/>
                  <w:sz w:val="18"/>
                  <w:szCs w:val="18"/>
                  <w:lang w:bidi="ne-NP"/>
                </w:rPr>
                <w:t>4.81</w:t>
              </w:r>
            </w:ins>
          </w:p>
        </w:tc>
        <w:tc>
          <w:tcPr>
            <w:tcW w:w="96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9118" w:author="user" w:date="2012-02-29T14:49:00Z"/>
                <w:rFonts w:ascii="Calibri" w:hAnsi="Calibri" w:cs="Calibri"/>
                <w:sz w:val="18"/>
                <w:szCs w:val="18"/>
                <w:lang w:bidi="ne-NP"/>
              </w:rPr>
            </w:pPr>
            <w:ins w:id="9119" w:author="user" w:date="2012-02-29T14:49:00Z">
              <w:r w:rsidRPr="00145B40">
                <w:rPr>
                  <w:rFonts w:ascii="Calibri" w:hAnsi="Calibri" w:cs="Calibri"/>
                  <w:sz w:val="18"/>
                  <w:szCs w:val="18"/>
                  <w:lang w:bidi="ne-NP"/>
                </w:rPr>
                <w:t>26.63</w:t>
              </w:r>
            </w:ins>
          </w:p>
        </w:tc>
        <w:tc>
          <w:tcPr>
            <w:tcW w:w="96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9120" w:author="user" w:date="2012-02-29T14:49:00Z"/>
                <w:rFonts w:ascii="Calibri" w:hAnsi="Calibri" w:cs="Calibri"/>
                <w:sz w:val="18"/>
                <w:szCs w:val="18"/>
                <w:lang w:bidi="ne-NP"/>
              </w:rPr>
            </w:pPr>
            <w:ins w:id="9121" w:author="user" w:date="2012-02-29T14:49:00Z">
              <w:r w:rsidRPr="00145B40">
                <w:rPr>
                  <w:rFonts w:ascii="Calibri" w:hAnsi="Calibri" w:cs="Calibri"/>
                  <w:sz w:val="18"/>
                  <w:szCs w:val="18"/>
                  <w:lang w:bidi="ne-NP"/>
                </w:rPr>
                <w:t>3.39</w:t>
              </w:r>
            </w:ins>
          </w:p>
        </w:tc>
        <w:tc>
          <w:tcPr>
            <w:tcW w:w="142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9122" w:author="user" w:date="2012-02-29T14:49:00Z"/>
                <w:rFonts w:ascii="Calibri" w:hAnsi="Calibri" w:cs="Calibri"/>
                <w:sz w:val="18"/>
                <w:szCs w:val="18"/>
                <w:lang w:bidi="ne-NP"/>
              </w:rPr>
            </w:pPr>
            <w:ins w:id="9123" w:author="user" w:date="2012-02-29T14:49:00Z">
              <w:r w:rsidRPr="00145B40">
                <w:rPr>
                  <w:rFonts w:ascii="Calibri" w:hAnsi="Calibri" w:cs="Calibri"/>
                  <w:sz w:val="18"/>
                  <w:szCs w:val="18"/>
                  <w:lang w:bidi="ne-NP"/>
                </w:rPr>
                <w:t>3.32</w:t>
              </w:r>
            </w:ins>
          </w:p>
        </w:tc>
      </w:tr>
      <w:tr w:rsidR="002B6273" w:rsidRPr="00145B40" w:rsidTr="0074335E">
        <w:trPr>
          <w:trHeight w:val="300"/>
          <w:ins w:id="9124" w:author="user" w:date="2012-02-29T14:49:00Z"/>
        </w:trPr>
        <w:tc>
          <w:tcPr>
            <w:tcW w:w="2440" w:type="dxa"/>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9125" w:author="user" w:date="2012-02-29T14:49:00Z"/>
                <w:rFonts w:ascii="Calibri" w:hAnsi="Calibri" w:cs="Calibri"/>
                <w:sz w:val="18"/>
                <w:szCs w:val="18"/>
                <w:lang w:bidi="ne-NP"/>
              </w:rPr>
            </w:pPr>
            <w:ins w:id="9126" w:author="user" w:date="2012-02-29T14:49:00Z">
              <w:r w:rsidRPr="00145B40">
                <w:rPr>
                  <w:rFonts w:ascii="Calibri" w:hAnsi="Calibri" w:cs="Calibri"/>
                  <w:sz w:val="18"/>
                  <w:szCs w:val="18"/>
                  <w:lang w:bidi="ne-NP"/>
                </w:rPr>
                <w:t>Khet(ha)</w:t>
              </w:r>
            </w:ins>
          </w:p>
        </w:tc>
        <w:tc>
          <w:tcPr>
            <w:tcW w:w="96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9127" w:author="user" w:date="2012-02-29T14:49:00Z"/>
                <w:rFonts w:ascii="Calibri" w:hAnsi="Calibri" w:cs="Calibri"/>
                <w:sz w:val="18"/>
                <w:szCs w:val="18"/>
                <w:lang w:bidi="ne-NP"/>
              </w:rPr>
            </w:pPr>
            <w:ins w:id="9128" w:author="user" w:date="2012-02-29T14:49:00Z">
              <w:r w:rsidRPr="00145B40">
                <w:rPr>
                  <w:rFonts w:ascii="Calibri" w:hAnsi="Calibri" w:cs="Calibri"/>
                  <w:sz w:val="18"/>
                  <w:szCs w:val="18"/>
                  <w:lang w:bidi="ne-NP"/>
                </w:rPr>
                <w:t>17.47</w:t>
              </w:r>
            </w:ins>
          </w:p>
        </w:tc>
        <w:tc>
          <w:tcPr>
            <w:tcW w:w="96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9129" w:author="user" w:date="2012-02-29T14:49:00Z"/>
                <w:rFonts w:ascii="Calibri" w:hAnsi="Calibri" w:cs="Calibri"/>
                <w:sz w:val="18"/>
                <w:szCs w:val="18"/>
                <w:lang w:bidi="ne-NP"/>
              </w:rPr>
            </w:pPr>
            <w:ins w:id="9130" w:author="user" w:date="2012-02-29T14:49:00Z">
              <w:r w:rsidRPr="00145B40">
                <w:rPr>
                  <w:rFonts w:ascii="Calibri" w:hAnsi="Calibri" w:cs="Calibri"/>
                  <w:sz w:val="18"/>
                  <w:szCs w:val="18"/>
                  <w:lang w:bidi="ne-NP"/>
                </w:rPr>
                <w:t>3.78</w:t>
              </w:r>
            </w:ins>
          </w:p>
        </w:tc>
        <w:tc>
          <w:tcPr>
            <w:tcW w:w="96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9131" w:author="user" w:date="2012-02-29T14:49:00Z"/>
                <w:rFonts w:ascii="Calibri" w:hAnsi="Calibri" w:cs="Calibri"/>
                <w:sz w:val="18"/>
                <w:szCs w:val="18"/>
                <w:lang w:bidi="ne-NP"/>
              </w:rPr>
            </w:pPr>
            <w:ins w:id="9132" w:author="user" w:date="2012-02-29T14:49:00Z">
              <w:r w:rsidRPr="00145B40">
                <w:rPr>
                  <w:rFonts w:ascii="Calibri" w:hAnsi="Calibri" w:cs="Calibri"/>
                  <w:sz w:val="18"/>
                  <w:szCs w:val="18"/>
                  <w:lang w:bidi="ne-NP"/>
                </w:rPr>
                <w:t>7.01</w:t>
              </w:r>
            </w:ins>
          </w:p>
        </w:tc>
        <w:tc>
          <w:tcPr>
            <w:tcW w:w="96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9133" w:author="user" w:date="2012-02-29T14:49:00Z"/>
                <w:rFonts w:ascii="Calibri" w:hAnsi="Calibri" w:cs="Calibri"/>
                <w:sz w:val="18"/>
                <w:szCs w:val="18"/>
                <w:lang w:bidi="ne-NP"/>
              </w:rPr>
            </w:pPr>
            <w:ins w:id="9134" w:author="user" w:date="2012-02-29T14:49:00Z">
              <w:r w:rsidRPr="00145B40">
                <w:rPr>
                  <w:rFonts w:ascii="Calibri" w:hAnsi="Calibri" w:cs="Calibri"/>
                  <w:sz w:val="18"/>
                  <w:szCs w:val="18"/>
                  <w:lang w:bidi="ne-NP"/>
                </w:rPr>
                <w:t>1.16</w:t>
              </w:r>
            </w:ins>
          </w:p>
        </w:tc>
        <w:tc>
          <w:tcPr>
            <w:tcW w:w="142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9135" w:author="user" w:date="2012-02-29T14:49:00Z"/>
                <w:rFonts w:ascii="Calibri" w:hAnsi="Calibri" w:cs="Calibri"/>
                <w:sz w:val="18"/>
                <w:szCs w:val="18"/>
                <w:lang w:bidi="ne-NP"/>
              </w:rPr>
            </w:pPr>
            <w:ins w:id="9136" w:author="user" w:date="2012-02-29T14:49:00Z">
              <w:r w:rsidRPr="00145B40">
                <w:rPr>
                  <w:rFonts w:ascii="Calibri" w:hAnsi="Calibri" w:cs="Calibri"/>
                  <w:sz w:val="18"/>
                  <w:szCs w:val="18"/>
                  <w:lang w:bidi="ne-NP"/>
                </w:rPr>
                <w:t>1.21</w:t>
              </w:r>
            </w:ins>
          </w:p>
        </w:tc>
      </w:tr>
      <w:tr w:rsidR="002B6273" w:rsidRPr="00145B40" w:rsidTr="0074335E">
        <w:trPr>
          <w:trHeight w:val="300"/>
          <w:ins w:id="9137" w:author="user" w:date="2012-02-29T14:49:00Z"/>
        </w:trPr>
        <w:tc>
          <w:tcPr>
            <w:tcW w:w="2440" w:type="dxa"/>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9138" w:author="user" w:date="2012-02-29T14:49:00Z"/>
                <w:rFonts w:ascii="Calibri" w:hAnsi="Calibri" w:cs="Calibri"/>
                <w:sz w:val="18"/>
                <w:szCs w:val="18"/>
                <w:lang w:bidi="ne-NP"/>
              </w:rPr>
            </w:pPr>
            <w:smartTag w:uri="urn:schemas-microsoft-com:office:smarttags" w:element="City">
              <w:smartTag w:uri="urn:schemas-microsoft-com:office:smarttags" w:element="place">
                <w:ins w:id="9139" w:author="user" w:date="2012-02-29T14:49:00Z">
                  <w:r w:rsidRPr="00145B40">
                    <w:rPr>
                      <w:rFonts w:ascii="Calibri" w:hAnsi="Calibri" w:cs="Calibri"/>
                      <w:sz w:val="18"/>
                      <w:szCs w:val="18"/>
                      <w:lang w:bidi="ne-NP"/>
                    </w:rPr>
                    <w:t>Bari</w:t>
                  </w:r>
                </w:ins>
              </w:smartTag>
            </w:smartTag>
            <w:ins w:id="9140" w:author="user" w:date="2012-02-29T14:49:00Z">
              <w:r w:rsidRPr="00145B40">
                <w:rPr>
                  <w:rFonts w:ascii="Calibri" w:hAnsi="Calibri" w:cs="Calibri"/>
                  <w:sz w:val="18"/>
                  <w:szCs w:val="18"/>
                  <w:lang w:bidi="ne-NP"/>
                </w:rPr>
                <w:t>(ha)</w:t>
              </w:r>
            </w:ins>
          </w:p>
        </w:tc>
        <w:tc>
          <w:tcPr>
            <w:tcW w:w="96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9141" w:author="user" w:date="2012-02-29T14:49:00Z"/>
                <w:rFonts w:ascii="Calibri" w:hAnsi="Calibri" w:cs="Calibri"/>
                <w:sz w:val="18"/>
                <w:szCs w:val="18"/>
                <w:lang w:bidi="ne-NP"/>
              </w:rPr>
            </w:pPr>
            <w:ins w:id="9142" w:author="user" w:date="2012-02-29T14:49:00Z">
              <w:r w:rsidRPr="00145B40">
                <w:rPr>
                  <w:rFonts w:ascii="Calibri" w:hAnsi="Calibri" w:cs="Calibri"/>
                  <w:sz w:val="18"/>
                  <w:szCs w:val="18"/>
                  <w:lang w:bidi="ne-NP"/>
                </w:rPr>
                <w:t>3.81</w:t>
              </w:r>
            </w:ins>
          </w:p>
        </w:tc>
        <w:tc>
          <w:tcPr>
            <w:tcW w:w="96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9143" w:author="user" w:date="2012-02-29T14:49:00Z"/>
                <w:rFonts w:ascii="Calibri" w:hAnsi="Calibri" w:cs="Calibri"/>
                <w:sz w:val="18"/>
                <w:szCs w:val="18"/>
                <w:lang w:bidi="ne-NP"/>
              </w:rPr>
            </w:pPr>
            <w:ins w:id="9144" w:author="user" w:date="2012-02-29T14:49:00Z">
              <w:r w:rsidRPr="00145B40">
                <w:rPr>
                  <w:rFonts w:ascii="Calibri" w:hAnsi="Calibri" w:cs="Calibri"/>
                  <w:sz w:val="18"/>
                  <w:szCs w:val="18"/>
                  <w:lang w:bidi="ne-NP"/>
                </w:rPr>
                <w:t>1.03</w:t>
              </w:r>
            </w:ins>
          </w:p>
        </w:tc>
        <w:tc>
          <w:tcPr>
            <w:tcW w:w="96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9145" w:author="user" w:date="2012-02-29T14:49:00Z"/>
                <w:rFonts w:ascii="Calibri" w:hAnsi="Calibri" w:cs="Calibri"/>
                <w:sz w:val="18"/>
                <w:szCs w:val="18"/>
                <w:lang w:bidi="ne-NP"/>
              </w:rPr>
            </w:pPr>
            <w:ins w:id="9146" w:author="user" w:date="2012-02-29T14:49:00Z">
              <w:r>
                <w:rPr>
                  <w:rFonts w:ascii="Calibri" w:hAnsi="Calibri" w:cs="Calibri"/>
                  <w:sz w:val="18"/>
                  <w:szCs w:val="18"/>
                  <w:lang w:bidi="ne-NP"/>
                </w:rPr>
                <w:t>19</w:t>
              </w:r>
              <w:r w:rsidRPr="00145B40">
                <w:rPr>
                  <w:rFonts w:ascii="Calibri" w:hAnsi="Calibri" w:cs="Calibri"/>
                  <w:sz w:val="18"/>
                  <w:szCs w:val="18"/>
                  <w:lang w:bidi="ne-NP"/>
                </w:rPr>
                <w:t>.62</w:t>
              </w:r>
            </w:ins>
          </w:p>
        </w:tc>
        <w:tc>
          <w:tcPr>
            <w:tcW w:w="96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9147" w:author="user" w:date="2012-02-29T14:49:00Z"/>
                <w:rFonts w:ascii="Calibri" w:hAnsi="Calibri" w:cs="Calibri"/>
                <w:sz w:val="18"/>
                <w:szCs w:val="18"/>
                <w:lang w:bidi="ne-NP"/>
              </w:rPr>
            </w:pPr>
            <w:ins w:id="9148" w:author="user" w:date="2012-02-29T14:49:00Z">
              <w:r w:rsidRPr="00145B40">
                <w:rPr>
                  <w:rFonts w:ascii="Calibri" w:hAnsi="Calibri" w:cs="Calibri"/>
                  <w:sz w:val="18"/>
                  <w:szCs w:val="18"/>
                  <w:lang w:bidi="ne-NP"/>
                </w:rPr>
                <w:t>2.23</w:t>
              </w:r>
            </w:ins>
          </w:p>
        </w:tc>
        <w:tc>
          <w:tcPr>
            <w:tcW w:w="142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9149" w:author="user" w:date="2012-02-29T14:49:00Z"/>
                <w:rFonts w:ascii="Calibri" w:hAnsi="Calibri" w:cs="Calibri"/>
                <w:sz w:val="18"/>
                <w:szCs w:val="18"/>
                <w:lang w:bidi="ne-NP"/>
              </w:rPr>
            </w:pPr>
            <w:ins w:id="9150" w:author="user" w:date="2012-02-29T14:49:00Z">
              <w:r w:rsidRPr="00145B40">
                <w:rPr>
                  <w:rFonts w:ascii="Calibri" w:hAnsi="Calibri" w:cs="Calibri"/>
                  <w:sz w:val="18"/>
                  <w:szCs w:val="18"/>
                  <w:lang w:bidi="ne-NP"/>
                </w:rPr>
                <w:t>2.11</w:t>
              </w:r>
            </w:ins>
          </w:p>
        </w:tc>
      </w:tr>
      <w:tr w:rsidR="002B6273" w:rsidRPr="00145B40" w:rsidTr="0074335E">
        <w:trPr>
          <w:trHeight w:val="300"/>
          <w:ins w:id="9151" w:author="user" w:date="2012-02-29T14:49:00Z"/>
        </w:trPr>
        <w:tc>
          <w:tcPr>
            <w:tcW w:w="2440" w:type="dxa"/>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9152" w:author="user" w:date="2012-02-29T14:49:00Z"/>
                <w:rFonts w:ascii="Calibri" w:hAnsi="Calibri" w:cs="Calibri"/>
                <w:sz w:val="18"/>
                <w:szCs w:val="18"/>
                <w:lang w:bidi="ne-NP"/>
              </w:rPr>
            </w:pPr>
            <w:ins w:id="9153" w:author="user" w:date="2012-02-29T14:49:00Z">
              <w:r w:rsidRPr="00145B40">
                <w:rPr>
                  <w:rFonts w:ascii="Calibri" w:hAnsi="Calibri" w:cs="Calibri"/>
                  <w:sz w:val="18"/>
                  <w:szCs w:val="18"/>
                  <w:lang w:bidi="ne-NP"/>
                </w:rPr>
                <w:t>Total Product(MT)</w:t>
              </w:r>
            </w:ins>
          </w:p>
        </w:tc>
        <w:tc>
          <w:tcPr>
            <w:tcW w:w="96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9154" w:author="user" w:date="2012-02-29T14:49:00Z"/>
                <w:rFonts w:ascii="Calibri" w:hAnsi="Calibri" w:cs="Calibri"/>
                <w:sz w:val="18"/>
                <w:szCs w:val="18"/>
                <w:lang w:bidi="ne-NP"/>
              </w:rPr>
            </w:pPr>
            <w:ins w:id="9155" w:author="user" w:date="2012-02-29T14:49:00Z">
              <w:r w:rsidRPr="00145B40">
                <w:rPr>
                  <w:rFonts w:ascii="Calibri" w:hAnsi="Calibri" w:cs="Calibri"/>
                  <w:sz w:val="18"/>
                  <w:szCs w:val="18"/>
                  <w:lang w:bidi="ne-NP"/>
                </w:rPr>
                <w:t>89.38</w:t>
              </w:r>
            </w:ins>
          </w:p>
        </w:tc>
        <w:tc>
          <w:tcPr>
            <w:tcW w:w="96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9156" w:author="user" w:date="2012-02-29T14:49:00Z"/>
                <w:rFonts w:ascii="Calibri" w:hAnsi="Calibri" w:cs="Calibri"/>
                <w:sz w:val="18"/>
                <w:szCs w:val="18"/>
                <w:lang w:bidi="ne-NP"/>
              </w:rPr>
            </w:pPr>
            <w:ins w:id="9157" w:author="user" w:date="2012-02-29T14:49:00Z">
              <w:r w:rsidRPr="00145B40">
                <w:rPr>
                  <w:rFonts w:ascii="Calibri" w:hAnsi="Calibri" w:cs="Calibri"/>
                  <w:sz w:val="18"/>
                  <w:szCs w:val="18"/>
                  <w:lang w:bidi="ne-NP"/>
                </w:rPr>
                <w:t>13.67</w:t>
              </w:r>
            </w:ins>
          </w:p>
        </w:tc>
        <w:tc>
          <w:tcPr>
            <w:tcW w:w="96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9158" w:author="user" w:date="2012-02-29T14:49:00Z"/>
                <w:rFonts w:ascii="Calibri" w:hAnsi="Calibri" w:cs="Calibri"/>
                <w:sz w:val="18"/>
                <w:szCs w:val="18"/>
                <w:lang w:bidi="ne-NP"/>
              </w:rPr>
            </w:pPr>
            <w:ins w:id="9159" w:author="user" w:date="2012-02-29T14:49:00Z">
              <w:r w:rsidRPr="00145B40">
                <w:rPr>
                  <w:rFonts w:ascii="Calibri" w:hAnsi="Calibri" w:cs="Calibri"/>
                  <w:sz w:val="18"/>
                  <w:szCs w:val="18"/>
                  <w:lang w:bidi="ne-NP"/>
                </w:rPr>
                <w:t>67.34</w:t>
              </w:r>
            </w:ins>
          </w:p>
        </w:tc>
        <w:tc>
          <w:tcPr>
            <w:tcW w:w="96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9160" w:author="user" w:date="2012-02-29T14:49:00Z"/>
                <w:rFonts w:ascii="Calibri" w:hAnsi="Calibri" w:cs="Calibri"/>
                <w:sz w:val="18"/>
                <w:szCs w:val="18"/>
                <w:lang w:bidi="ne-NP"/>
              </w:rPr>
            </w:pPr>
            <w:ins w:id="9161" w:author="user" w:date="2012-02-29T14:49:00Z">
              <w:r w:rsidRPr="00145B40">
                <w:rPr>
                  <w:rFonts w:ascii="Calibri" w:hAnsi="Calibri" w:cs="Calibri"/>
                  <w:sz w:val="18"/>
                  <w:szCs w:val="18"/>
                  <w:lang w:bidi="ne-NP"/>
                </w:rPr>
                <w:t>2.92</w:t>
              </w:r>
            </w:ins>
          </w:p>
        </w:tc>
        <w:tc>
          <w:tcPr>
            <w:tcW w:w="142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9162" w:author="user" w:date="2012-02-29T14:49:00Z"/>
                <w:rFonts w:ascii="Calibri" w:hAnsi="Calibri" w:cs="Calibri"/>
                <w:sz w:val="18"/>
                <w:szCs w:val="18"/>
                <w:lang w:bidi="ne-NP"/>
              </w:rPr>
            </w:pPr>
            <w:ins w:id="9163" w:author="user" w:date="2012-02-29T14:49:00Z">
              <w:r w:rsidRPr="00145B40">
                <w:rPr>
                  <w:rFonts w:ascii="Calibri" w:hAnsi="Calibri" w:cs="Calibri"/>
                  <w:sz w:val="18"/>
                  <w:szCs w:val="18"/>
                  <w:lang w:bidi="ne-NP"/>
                </w:rPr>
                <w:t>6.2</w:t>
              </w:r>
            </w:ins>
          </w:p>
        </w:tc>
      </w:tr>
      <w:tr w:rsidR="002B6273" w:rsidRPr="00145B40" w:rsidTr="0074335E">
        <w:trPr>
          <w:trHeight w:val="300"/>
          <w:ins w:id="9164" w:author="user" w:date="2012-02-29T14:49:00Z"/>
        </w:trPr>
        <w:tc>
          <w:tcPr>
            <w:tcW w:w="2440" w:type="dxa"/>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9165" w:author="user" w:date="2012-02-29T14:49:00Z"/>
                <w:rFonts w:ascii="Calibri" w:hAnsi="Calibri" w:cs="Calibri"/>
                <w:b/>
                <w:bCs/>
                <w:sz w:val="18"/>
                <w:szCs w:val="18"/>
                <w:lang w:bidi="ne-NP"/>
              </w:rPr>
            </w:pPr>
            <w:ins w:id="9166" w:author="user" w:date="2012-02-29T14:49:00Z">
              <w:r w:rsidRPr="00145B40">
                <w:rPr>
                  <w:rFonts w:ascii="Calibri" w:hAnsi="Calibri" w:cs="Calibri"/>
                  <w:b/>
                  <w:bCs/>
                  <w:sz w:val="18"/>
                  <w:szCs w:val="18"/>
                  <w:lang w:bidi="ne-NP"/>
                </w:rPr>
                <w:t>Yield(MT)</w:t>
              </w:r>
            </w:ins>
          </w:p>
        </w:tc>
        <w:tc>
          <w:tcPr>
            <w:tcW w:w="96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9167" w:author="user" w:date="2012-02-29T14:49:00Z"/>
                <w:rFonts w:ascii="Calibri" w:hAnsi="Calibri" w:cs="Calibri"/>
                <w:b/>
                <w:bCs/>
                <w:sz w:val="18"/>
                <w:szCs w:val="18"/>
                <w:lang w:bidi="ne-NP"/>
              </w:rPr>
            </w:pPr>
            <w:ins w:id="9168" w:author="user" w:date="2012-02-29T14:49:00Z">
              <w:r w:rsidRPr="00145B40">
                <w:rPr>
                  <w:rFonts w:ascii="Calibri" w:hAnsi="Calibri" w:cs="Calibri"/>
                  <w:b/>
                  <w:bCs/>
                  <w:sz w:val="18"/>
                  <w:szCs w:val="18"/>
                  <w:lang w:bidi="ne-NP"/>
                </w:rPr>
                <w:t>2.10</w:t>
              </w:r>
            </w:ins>
          </w:p>
        </w:tc>
        <w:tc>
          <w:tcPr>
            <w:tcW w:w="96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9169" w:author="user" w:date="2012-02-29T14:49:00Z"/>
                <w:rFonts w:ascii="Calibri" w:hAnsi="Calibri" w:cs="Calibri"/>
                <w:b/>
                <w:bCs/>
                <w:sz w:val="18"/>
                <w:szCs w:val="18"/>
                <w:lang w:bidi="ne-NP"/>
              </w:rPr>
            </w:pPr>
            <w:ins w:id="9170" w:author="user" w:date="2012-02-29T14:49:00Z">
              <w:r w:rsidRPr="00145B40">
                <w:rPr>
                  <w:rFonts w:ascii="Calibri" w:hAnsi="Calibri" w:cs="Calibri"/>
                  <w:b/>
                  <w:bCs/>
                  <w:sz w:val="18"/>
                  <w:szCs w:val="18"/>
                  <w:lang w:bidi="ne-NP"/>
                </w:rPr>
                <w:t>2.84</w:t>
              </w:r>
            </w:ins>
          </w:p>
        </w:tc>
        <w:tc>
          <w:tcPr>
            <w:tcW w:w="96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9171" w:author="user" w:date="2012-02-29T14:49:00Z"/>
                <w:rFonts w:ascii="Calibri" w:hAnsi="Calibri" w:cs="Calibri"/>
                <w:b/>
                <w:bCs/>
                <w:sz w:val="18"/>
                <w:szCs w:val="18"/>
                <w:lang w:bidi="ne-NP"/>
              </w:rPr>
            </w:pPr>
            <w:ins w:id="9172" w:author="user" w:date="2012-02-29T14:49:00Z">
              <w:r w:rsidRPr="00145B40">
                <w:rPr>
                  <w:rFonts w:ascii="Calibri" w:hAnsi="Calibri" w:cs="Calibri"/>
                  <w:b/>
                  <w:bCs/>
                  <w:sz w:val="18"/>
                  <w:szCs w:val="18"/>
                  <w:lang w:bidi="ne-NP"/>
                </w:rPr>
                <w:t>2.53</w:t>
              </w:r>
            </w:ins>
          </w:p>
        </w:tc>
        <w:tc>
          <w:tcPr>
            <w:tcW w:w="96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9173" w:author="user" w:date="2012-02-29T14:49:00Z"/>
                <w:rFonts w:ascii="Calibri" w:hAnsi="Calibri" w:cs="Calibri"/>
                <w:b/>
                <w:bCs/>
                <w:sz w:val="18"/>
                <w:szCs w:val="18"/>
                <w:lang w:bidi="ne-NP"/>
              </w:rPr>
            </w:pPr>
            <w:ins w:id="9174" w:author="user" w:date="2012-02-29T14:49:00Z">
              <w:r w:rsidRPr="00145B40">
                <w:rPr>
                  <w:rFonts w:ascii="Calibri" w:hAnsi="Calibri" w:cs="Calibri"/>
                  <w:b/>
                  <w:bCs/>
                  <w:sz w:val="18"/>
                  <w:szCs w:val="18"/>
                  <w:lang w:bidi="ne-NP"/>
                </w:rPr>
                <w:t>0.86</w:t>
              </w:r>
            </w:ins>
          </w:p>
        </w:tc>
        <w:tc>
          <w:tcPr>
            <w:tcW w:w="1420" w:type="dxa"/>
            <w:tcBorders>
              <w:top w:val="nil"/>
              <w:left w:val="nil"/>
              <w:bottom w:val="single" w:sz="4" w:space="0" w:color="auto"/>
              <w:right w:val="single" w:sz="4" w:space="0" w:color="auto"/>
            </w:tcBorders>
            <w:shd w:val="clear" w:color="auto" w:fill="auto"/>
          </w:tcPr>
          <w:p w:rsidR="002B6273" w:rsidRPr="00145B40" w:rsidRDefault="002B6273" w:rsidP="0074335E">
            <w:pPr>
              <w:jc w:val="center"/>
              <w:rPr>
                <w:ins w:id="9175" w:author="user" w:date="2012-02-29T14:49:00Z"/>
                <w:rFonts w:ascii="Calibri" w:hAnsi="Calibri" w:cs="Calibri"/>
                <w:b/>
                <w:bCs/>
                <w:sz w:val="18"/>
                <w:szCs w:val="18"/>
                <w:lang w:bidi="ne-NP"/>
              </w:rPr>
            </w:pPr>
            <w:ins w:id="9176" w:author="user" w:date="2012-02-29T14:49:00Z">
              <w:r w:rsidRPr="00145B40">
                <w:rPr>
                  <w:rFonts w:ascii="Calibri" w:hAnsi="Calibri" w:cs="Calibri"/>
                  <w:b/>
                  <w:bCs/>
                  <w:sz w:val="18"/>
                  <w:szCs w:val="18"/>
                  <w:lang w:bidi="ne-NP"/>
                </w:rPr>
                <w:t>1.87</w:t>
              </w:r>
            </w:ins>
          </w:p>
        </w:tc>
      </w:tr>
      <w:tr w:rsidR="002B6273" w:rsidRPr="00145B40" w:rsidTr="0074335E">
        <w:trPr>
          <w:trHeight w:val="300"/>
          <w:ins w:id="9177" w:author="user" w:date="2012-02-29T14:49:00Z"/>
        </w:trPr>
        <w:tc>
          <w:tcPr>
            <w:tcW w:w="2440" w:type="dxa"/>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9178" w:author="user" w:date="2012-02-29T14:49:00Z"/>
                <w:rFonts w:ascii="Calibri" w:hAnsi="Calibri" w:cs="Calibri"/>
                <w:b/>
                <w:bCs/>
                <w:sz w:val="18"/>
                <w:szCs w:val="18"/>
                <w:lang w:bidi="ne-NP"/>
              </w:rPr>
            </w:pPr>
            <w:ins w:id="9179" w:author="user" w:date="2012-02-29T14:49:00Z">
              <w:r w:rsidRPr="00145B40">
                <w:rPr>
                  <w:rFonts w:ascii="Calibri" w:hAnsi="Calibri" w:cs="Calibri"/>
                  <w:b/>
                  <w:bCs/>
                  <w:sz w:val="18"/>
                  <w:szCs w:val="18"/>
                  <w:lang w:bidi="ne-NP"/>
                </w:rPr>
                <w:t>Percentage</w:t>
              </w:r>
            </w:ins>
          </w:p>
        </w:tc>
        <w:tc>
          <w:tcPr>
            <w:tcW w:w="960" w:type="dxa"/>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center"/>
              <w:rPr>
                <w:ins w:id="9180" w:author="user" w:date="2012-02-29T14:49:00Z"/>
                <w:rFonts w:ascii="Calibri" w:hAnsi="Calibri" w:cs="Calibri"/>
                <w:b/>
                <w:bCs/>
                <w:sz w:val="18"/>
                <w:szCs w:val="18"/>
                <w:lang w:bidi="ne-NP"/>
              </w:rPr>
            </w:pPr>
            <w:ins w:id="9181" w:author="user" w:date="2012-02-29T14:49:00Z">
              <w:r w:rsidRPr="00145B40">
                <w:rPr>
                  <w:rFonts w:ascii="Calibri" w:hAnsi="Calibri" w:cs="Calibri"/>
                  <w:b/>
                  <w:bCs/>
                  <w:sz w:val="18"/>
                  <w:szCs w:val="18"/>
                  <w:lang w:bidi="ne-NP"/>
                </w:rPr>
                <w:t>35.81</w:t>
              </w:r>
            </w:ins>
          </w:p>
        </w:tc>
        <w:tc>
          <w:tcPr>
            <w:tcW w:w="960" w:type="dxa"/>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center"/>
              <w:rPr>
                <w:ins w:id="9182" w:author="user" w:date="2012-02-29T14:49:00Z"/>
                <w:rFonts w:ascii="Calibri" w:hAnsi="Calibri" w:cs="Calibri"/>
                <w:b/>
                <w:bCs/>
                <w:sz w:val="18"/>
                <w:szCs w:val="18"/>
                <w:lang w:bidi="ne-NP"/>
              </w:rPr>
            </w:pPr>
            <w:ins w:id="9183" w:author="user" w:date="2012-02-29T14:49:00Z">
              <w:r w:rsidRPr="00145B40">
                <w:rPr>
                  <w:rFonts w:ascii="Calibri" w:hAnsi="Calibri" w:cs="Calibri"/>
                  <w:b/>
                  <w:bCs/>
                  <w:sz w:val="18"/>
                  <w:szCs w:val="18"/>
                  <w:lang w:bidi="ne-NP"/>
                </w:rPr>
                <w:t>8.09</w:t>
              </w:r>
            </w:ins>
          </w:p>
        </w:tc>
        <w:tc>
          <w:tcPr>
            <w:tcW w:w="960" w:type="dxa"/>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center"/>
              <w:rPr>
                <w:ins w:id="9184" w:author="user" w:date="2012-02-29T14:49:00Z"/>
                <w:rFonts w:ascii="Calibri" w:hAnsi="Calibri" w:cs="Calibri"/>
                <w:b/>
                <w:bCs/>
                <w:sz w:val="18"/>
                <w:szCs w:val="18"/>
                <w:lang w:bidi="ne-NP"/>
              </w:rPr>
            </w:pPr>
            <w:ins w:id="9185" w:author="user" w:date="2012-02-29T14:49:00Z">
              <w:r w:rsidRPr="00145B40">
                <w:rPr>
                  <w:rFonts w:ascii="Calibri" w:hAnsi="Calibri" w:cs="Calibri"/>
                  <w:b/>
                  <w:bCs/>
                  <w:sz w:val="18"/>
                  <w:szCs w:val="18"/>
                  <w:lang w:bidi="ne-NP"/>
                </w:rPr>
                <w:t>44.81</w:t>
              </w:r>
            </w:ins>
          </w:p>
        </w:tc>
        <w:tc>
          <w:tcPr>
            <w:tcW w:w="960" w:type="dxa"/>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center"/>
              <w:rPr>
                <w:ins w:id="9186" w:author="user" w:date="2012-02-29T14:49:00Z"/>
                <w:rFonts w:ascii="Calibri" w:hAnsi="Calibri" w:cs="Calibri"/>
                <w:b/>
                <w:bCs/>
                <w:sz w:val="18"/>
                <w:szCs w:val="18"/>
                <w:lang w:bidi="ne-NP"/>
              </w:rPr>
            </w:pPr>
            <w:ins w:id="9187" w:author="user" w:date="2012-02-29T14:49:00Z">
              <w:r w:rsidRPr="00145B40">
                <w:rPr>
                  <w:rFonts w:ascii="Calibri" w:hAnsi="Calibri" w:cs="Calibri"/>
                  <w:b/>
                  <w:bCs/>
                  <w:sz w:val="18"/>
                  <w:szCs w:val="18"/>
                  <w:lang w:bidi="ne-NP"/>
                </w:rPr>
                <w:t>5.70</w:t>
              </w:r>
            </w:ins>
          </w:p>
        </w:tc>
        <w:tc>
          <w:tcPr>
            <w:tcW w:w="1420" w:type="dxa"/>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center"/>
              <w:rPr>
                <w:ins w:id="9188" w:author="user" w:date="2012-02-29T14:49:00Z"/>
                <w:rFonts w:ascii="Calibri" w:hAnsi="Calibri" w:cs="Calibri"/>
                <w:b/>
                <w:bCs/>
                <w:sz w:val="18"/>
                <w:szCs w:val="18"/>
                <w:lang w:bidi="ne-NP"/>
              </w:rPr>
            </w:pPr>
            <w:ins w:id="9189" w:author="user" w:date="2012-02-29T14:49:00Z">
              <w:r w:rsidRPr="00145B40">
                <w:rPr>
                  <w:rFonts w:ascii="Calibri" w:hAnsi="Calibri" w:cs="Calibri"/>
                  <w:b/>
                  <w:bCs/>
                  <w:sz w:val="18"/>
                  <w:szCs w:val="18"/>
                  <w:lang w:bidi="ne-NP"/>
                </w:rPr>
                <w:t>5.59</w:t>
              </w:r>
            </w:ins>
          </w:p>
        </w:tc>
      </w:tr>
    </w:tbl>
    <w:p w:rsidR="002B6273" w:rsidRPr="00B13261" w:rsidRDefault="002B6273" w:rsidP="002B6273">
      <w:pPr>
        <w:pStyle w:val="ReportText"/>
        <w:spacing w:line="360" w:lineRule="auto"/>
        <w:ind w:left="0"/>
        <w:rPr>
          <w:ins w:id="9190" w:author="user" w:date="2012-02-29T14:49:00Z"/>
          <w:rFonts w:ascii="Calibri" w:hAnsi="Calibri" w:cs="Calibri"/>
          <w:i/>
          <w:sz w:val="18"/>
          <w:szCs w:val="18"/>
        </w:rPr>
      </w:pPr>
      <w:ins w:id="9191" w:author="user" w:date="2012-02-29T14:49:00Z">
        <w:r w:rsidRPr="00B13261">
          <w:rPr>
            <w:rFonts w:ascii="Calibri" w:hAnsi="Calibri" w:cs="Calibri"/>
            <w:i/>
            <w:sz w:val="18"/>
            <w:szCs w:val="18"/>
          </w:rPr>
          <w:t>Source: Household Survey, 2011</w:t>
        </w:r>
      </w:ins>
    </w:p>
    <w:p w:rsidR="002B6273" w:rsidRPr="00F26440" w:rsidRDefault="002B6273" w:rsidP="002B6273">
      <w:pPr>
        <w:spacing w:line="300" w:lineRule="auto"/>
        <w:rPr>
          <w:ins w:id="9192" w:author="user" w:date="2012-02-29T14:49:00Z"/>
          <w:rFonts w:ascii="Calibri" w:hAnsi="Calibri" w:cs="Calibri"/>
          <w:b/>
          <w:sz w:val="14"/>
          <w:szCs w:val="22"/>
        </w:rPr>
      </w:pPr>
    </w:p>
    <w:p w:rsidR="002B6273" w:rsidRPr="00E2118B" w:rsidRDefault="002B6273" w:rsidP="002B6273">
      <w:pPr>
        <w:spacing w:line="300" w:lineRule="auto"/>
        <w:rPr>
          <w:ins w:id="9193" w:author="user" w:date="2012-02-29T14:49:00Z"/>
          <w:rFonts w:ascii="Calibri" w:hAnsi="Calibri" w:cs="Calibri"/>
          <w:b/>
          <w:sz w:val="22"/>
          <w:szCs w:val="22"/>
        </w:rPr>
      </w:pPr>
      <w:ins w:id="9194" w:author="user" w:date="2012-02-29T14:49:00Z">
        <w:r w:rsidRPr="00E2118B">
          <w:rPr>
            <w:rFonts w:ascii="Calibri" w:hAnsi="Calibri" w:cs="Calibri"/>
            <w:b/>
            <w:sz w:val="22"/>
            <w:szCs w:val="22"/>
          </w:rPr>
          <w:t>6.3.4.3 Livestock Distribution</w:t>
        </w:r>
      </w:ins>
    </w:p>
    <w:p w:rsidR="002B6273" w:rsidRDefault="002B6273" w:rsidP="002B6273">
      <w:pPr>
        <w:spacing w:line="300" w:lineRule="auto"/>
        <w:jc w:val="both"/>
        <w:rPr>
          <w:ins w:id="9195" w:author="user" w:date="2012-02-29T14:49:00Z"/>
          <w:rFonts w:ascii="Calibri" w:hAnsi="Calibri" w:cs="Arial"/>
          <w:sz w:val="22"/>
          <w:szCs w:val="22"/>
        </w:rPr>
      </w:pPr>
      <w:ins w:id="9196" w:author="user" w:date="2012-02-29T14:49:00Z">
        <w:r w:rsidRPr="00F22600">
          <w:rPr>
            <w:rFonts w:ascii="Calibri" w:hAnsi="Calibri" w:cs="Arial"/>
            <w:sz w:val="22"/>
            <w:szCs w:val="22"/>
          </w:rPr>
          <w:t xml:space="preserve">Livestock ownership is an integral part of agriculture </w:t>
        </w:r>
        <w:r w:rsidRPr="00145B40">
          <w:rPr>
            <w:rFonts w:ascii="Calibri" w:hAnsi="Calibri" w:cs="Calibri"/>
            <w:sz w:val="22"/>
            <w:szCs w:val="22"/>
          </w:rPr>
          <w:t>and one of the major income sources for the surveyed households</w:t>
        </w:r>
        <w:r w:rsidRPr="00F22600">
          <w:rPr>
            <w:rFonts w:ascii="Calibri" w:hAnsi="Calibri" w:cs="Arial"/>
            <w:sz w:val="22"/>
            <w:szCs w:val="22"/>
          </w:rPr>
          <w:t>. Of the surveyed households, about 70.07% have livestock.</w:t>
        </w:r>
        <w:r w:rsidRPr="00F049A5">
          <w:rPr>
            <w:rFonts w:ascii="Calibri" w:hAnsi="Calibri" w:cs="Calibri"/>
            <w:bCs/>
            <w:sz w:val="22"/>
            <w:szCs w:val="22"/>
          </w:rPr>
          <w:t xml:space="preserve"> </w:t>
        </w:r>
        <w:r w:rsidRPr="00145B40">
          <w:rPr>
            <w:rFonts w:ascii="Calibri" w:hAnsi="Calibri" w:cs="Calibri"/>
            <w:bCs/>
            <w:sz w:val="22"/>
            <w:szCs w:val="22"/>
          </w:rPr>
          <w:t>According to household survey, of the total livestock 17.10 % are cattle, 69.50% are goat/sheep, 11.80% are buffalo and 1.60 % are pig etc. The average livestock holding size of the surveyed households is 5.73 (Table -6.</w:t>
        </w:r>
        <w:r>
          <w:rPr>
            <w:rFonts w:ascii="Calibri" w:hAnsi="Calibri" w:cs="Calibri"/>
            <w:bCs/>
            <w:sz w:val="22"/>
            <w:szCs w:val="22"/>
          </w:rPr>
          <w:t>45</w:t>
        </w:r>
        <w:r w:rsidRPr="00145B40">
          <w:rPr>
            <w:rFonts w:ascii="Calibri" w:hAnsi="Calibri" w:cs="Calibri"/>
            <w:bCs/>
            <w:sz w:val="22"/>
            <w:szCs w:val="22"/>
          </w:rPr>
          <w:t>).</w:t>
        </w:r>
      </w:ins>
    </w:p>
    <w:p w:rsidR="002B6273" w:rsidRDefault="002B6273" w:rsidP="002B6273">
      <w:pPr>
        <w:spacing w:line="360" w:lineRule="auto"/>
        <w:jc w:val="both"/>
        <w:rPr>
          <w:ins w:id="9197" w:author="user" w:date="2012-03-01T11:56:00Z"/>
          <w:rFonts w:ascii="Arial" w:hAnsi="Arial" w:cs="Arial"/>
          <w:sz w:val="20"/>
          <w:szCs w:val="20"/>
        </w:rPr>
      </w:pPr>
    </w:p>
    <w:p w:rsidR="000843A4" w:rsidRDefault="000843A4" w:rsidP="002B6273">
      <w:pPr>
        <w:spacing w:line="360" w:lineRule="auto"/>
        <w:jc w:val="both"/>
        <w:rPr>
          <w:ins w:id="9198" w:author="user" w:date="2012-02-29T14:49:00Z"/>
          <w:rFonts w:ascii="Arial" w:hAnsi="Arial" w:cs="Arial"/>
          <w:sz w:val="20"/>
          <w:szCs w:val="20"/>
        </w:rPr>
      </w:pPr>
    </w:p>
    <w:p w:rsidR="002B6273" w:rsidRDefault="002B6273" w:rsidP="002B6273">
      <w:pPr>
        <w:spacing w:line="360" w:lineRule="auto"/>
        <w:jc w:val="both"/>
        <w:rPr>
          <w:ins w:id="9199" w:author="user" w:date="2012-02-29T14:49:00Z"/>
          <w:rFonts w:ascii="Arial" w:hAnsi="Arial" w:cs="Arial"/>
          <w:sz w:val="20"/>
          <w:szCs w:val="20"/>
        </w:rPr>
      </w:pPr>
    </w:p>
    <w:p w:rsidR="002B6273" w:rsidRPr="00261758" w:rsidRDefault="002B6273" w:rsidP="002B6273">
      <w:pPr>
        <w:spacing w:line="360" w:lineRule="auto"/>
        <w:jc w:val="both"/>
        <w:rPr>
          <w:ins w:id="9200" w:author="user" w:date="2012-02-29T14:49:00Z"/>
          <w:rFonts w:ascii="Calibri" w:hAnsi="Calibri" w:cs="Calibri"/>
          <w:b/>
          <w:bCs/>
          <w:sz w:val="20"/>
          <w:szCs w:val="20"/>
        </w:rPr>
      </w:pPr>
      <w:ins w:id="9201" w:author="user" w:date="2012-02-29T14:49:00Z">
        <w:r w:rsidRPr="00261758">
          <w:rPr>
            <w:rFonts w:ascii="Calibri" w:hAnsi="Calibri" w:cs="Calibri"/>
            <w:b/>
            <w:bCs/>
            <w:sz w:val="20"/>
            <w:szCs w:val="20"/>
          </w:rPr>
          <w:lastRenderedPageBreak/>
          <w:t>Table -6.45: Livestock Distributions of the PAFs</w:t>
        </w:r>
      </w:ins>
    </w:p>
    <w:tbl>
      <w:tblPr>
        <w:tblW w:w="8360" w:type="dxa"/>
        <w:tblInd w:w="95" w:type="dxa"/>
        <w:tblLook w:val="04A0"/>
      </w:tblPr>
      <w:tblGrid>
        <w:gridCol w:w="2818"/>
        <w:gridCol w:w="957"/>
        <w:gridCol w:w="948"/>
        <w:gridCol w:w="1216"/>
        <w:gridCol w:w="689"/>
        <w:gridCol w:w="777"/>
        <w:gridCol w:w="955"/>
      </w:tblGrid>
      <w:tr w:rsidR="002B6273" w:rsidRPr="00145B40" w:rsidTr="0074335E">
        <w:trPr>
          <w:trHeight w:val="300"/>
          <w:ins w:id="9202" w:author="user" w:date="2012-02-29T14:49:00Z"/>
        </w:trPr>
        <w:tc>
          <w:tcPr>
            <w:tcW w:w="2920" w:type="dxa"/>
            <w:vMerge w:val="restart"/>
            <w:tcBorders>
              <w:top w:val="single" w:sz="4" w:space="0" w:color="auto"/>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9203" w:author="user" w:date="2012-02-29T14:49:00Z"/>
                <w:rFonts w:ascii="Calibri" w:hAnsi="Calibri" w:cs="Calibri"/>
                <w:b/>
                <w:bCs/>
                <w:sz w:val="20"/>
                <w:szCs w:val="20"/>
                <w:lang w:bidi="ne-NP"/>
              </w:rPr>
            </w:pPr>
            <w:ins w:id="9204" w:author="user" w:date="2012-02-29T14:49:00Z">
              <w:r w:rsidRPr="00F05710">
                <w:rPr>
                  <w:rFonts w:ascii="Calibri" w:hAnsi="Calibri" w:cs="Calibri"/>
                  <w:b/>
                  <w:bCs/>
                  <w:sz w:val="20"/>
                  <w:szCs w:val="20"/>
                  <w:lang w:bidi="ne-NP"/>
                </w:rPr>
                <w:t>VDC/Municipality</w:t>
              </w:r>
            </w:ins>
          </w:p>
        </w:tc>
        <w:tc>
          <w:tcPr>
            <w:tcW w:w="5440" w:type="dxa"/>
            <w:gridSpan w:val="6"/>
            <w:tcBorders>
              <w:top w:val="single" w:sz="4" w:space="0" w:color="auto"/>
              <w:left w:val="nil"/>
              <w:bottom w:val="single" w:sz="4" w:space="0" w:color="auto"/>
              <w:right w:val="single" w:sz="4" w:space="0" w:color="auto"/>
            </w:tcBorders>
            <w:shd w:val="clear" w:color="auto" w:fill="auto"/>
          </w:tcPr>
          <w:p w:rsidR="002B6273" w:rsidRPr="00F05710" w:rsidRDefault="002B6273" w:rsidP="0074335E">
            <w:pPr>
              <w:jc w:val="both"/>
              <w:rPr>
                <w:ins w:id="9205" w:author="user" w:date="2012-02-29T14:49:00Z"/>
                <w:rFonts w:ascii="Calibri" w:hAnsi="Calibri" w:cs="Calibri"/>
                <w:b/>
                <w:bCs/>
                <w:sz w:val="20"/>
                <w:szCs w:val="20"/>
                <w:lang w:bidi="ne-NP"/>
              </w:rPr>
            </w:pPr>
            <w:ins w:id="9206" w:author="user" w:date="2012-02-29T14:49:00Z">
              <w:r w:rsidRPr="00F05710">
                <w:rPr>
                  <w:rFonts w:ascii="Calibri" w:hAnsi="Calibri" w:cs="Calibri"/>
                  <w:b/>
                  <w:bCs/>
                  <w:sz w:val="20"/>
                  <w:szCs w:val="20"/>
                  <w:lang w:bidi="ne-NP"/>
                </w:rPr>
                <w:t xml:space="preserve">                                 Type of Livestock</w:t>
              </w:r>
            </w:ins>
          </w:p>
        </w:tc>
      </w:tr>
      <w:tr w:rsidR="002B6273" w:rsidRPr="00145B40" w:rsidTr="0074335E">
        <w:trPr>
          <w:trHeight w:val="480"/>
          <w:ins w:id="9207" w:author="user" w:date="2012-02-29T14:49:00Z"/>
        </w:trPr>
        <w:tc>
          <w:tcPr>
            <w:tcW w:w="2920" w:type="dxa"/>
            <w:vMerge/>
            <w:tcBorders>
              <w:top w:val="single" w:sz="4" w:space="0" w:color="auto"/>
              <w:left w:val="single" w:sz="4" w:space="0" w:color="auto"/>
              <w:bottom w:val="single" w:sz="4" w:space="0" w:color="auto"/>
              <w:right w:val="single" w:sz="4" w:space="0" w:color="auto"/>
            </w:tcBorders>
            <w:vAlign w:val="center"/>
          </w:tcPr>
          <w:p w:rsidR="002B6273" w:rsidRPr="00F05710" w:rsidRDefault="002B6273" w:rsidP="0074335E">
            <w:pPr>
              <w:rPr>
                <w:ins w:id="9208" w:author="user" w:date="2012-02-29T14:49:00Z"/>
                <w:rFonts w:ascii="Calibri" w:hAnsi="Calibri" w:cs="Calibri"/>
                <w:b/>
                <w:bCs/>
                <w:sz w:val="20"/>
                <w:szCs w:val="20"/>
                <w:lang w:bidi="ne-NP"/>
              </w:rPr>
            </w:pPr>
          </w:p>
        </w:tc>
        <w:tc>
          <w:tcPr>
            <w:tcW w:w="9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209" w:author="user" w:date="2012-02-29T14:49:00Z"/>
                <w:rFonts w:ascii="Calibri" w:hAnsi="Calibri" w:cs="Calibri"/>
                <w:b/>
                <w:bCs/>
                <w:sz w:val="20"/>
                <w:szCs w:val="20"/>
                <w:lang w:bidi="ne-NP"/>
              </w:rPr>
            </w:pPr>
            <w:ins w:id="9210" w:author="user" w:date="2012-02-29T14:49:00Z">
              <w:r w:rsidRPr="00F05710">
                <w:rPr>
                  <w:rFonts w:ascii="Calibri" w:hAnsi="Calibri" w:cs="Calibri"/>
                  <w:b/>
                  <w:bCs/>
                  <w:sz w:val="20"/>
                  <w:szCs w:val="20"/>
                  <w:lang w:bidi="ne-NP"/>
                </w:rPr>
                <w:t>Cattle</w:t>
              </w:r>
            </w:ins>
          </w:p>
        </w:tc>
        <w:tc>
          <w:tcPr>
            <w:tcW w:w="9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211" w:author="user" w:date="2012-02-29T14:49:00Z"/>
                <w:rFonts w:ascii="Calibri" w:hAnsi="Calibri" w:cs="Calibri"/>
                <w:b/>
                <w:bCs/>
                <w:sz w:val="20"/>
                <w:szCs w:val="20"/>
                <w:lang w:bidi="ne-NP"/>
              </w:rPr>
            </w:pPr>
            <w:smartTag w:uri="urn:schemas-microsoft-com:office:smarttags" w:element="City">
              <w:smartTag w:uri="urn:schemas-microsoft-com:office:smarttags" w:element="place">
                <w:ins w:id="9212" w:author="user" w:date="2012-02-29T14:49:00Z">
                  <w:r w:rsidRPr="00F05710">
                    <w:rPr>
                      <w:rFonts w:ascii="Calibri" w:hAnsi="Calibri" w:cs="Calibri"/>
                      <w:b/>
                      <w:bCs/>
                      <w:sz w:val="20"/>
                      <w:szCs w:val="20"/>
                      <w:lang w:bidi="ne-NP"/>
                    </w:rPr>
                    <w:t>Buffalo</w:t>
                  </w:r>
                </w:ins>
              </w:smartTag>
            </w:smartTag>
            <w:ins w:id="9213" w:author="user" w:date="2012-02-29T14:49:00Z">
              <w:r w:rsidRPr="00F05710">
                <w:rPr>
                  <w:rFonts w:ascii="Calibri" w:hAnsi="Calibri" w:cs="Calibri"/>
                  <w:b/>
                  <w:bCs/>
                  <w:sz w:val="20"/>
                  <w:szCs w:val="20"/>
                  <w:lang w:bidi="ne-NP"/>
                </w:rPr>
                <w:t xml:space="preserve"> </w:t>
              </w:r>
            </w:ins>
          </w:p>
        </w:tc>
        <w:tc>
          <w:tcPr>
            <w:tcW w:w="11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214" w:author="user" w:date="2012-02-29T14:49:00Z"/>
                <w:rFonts w:ascii="Calibri" w:hAnsi="Calibri" w:cs="Calibri"/>
                <w:b/>
                <w:bCs/>
                <w:sz w:val="20"/>
                <w:szCs w:val="20"/>
                <w:lang w:bidi="ne-NP"/>
              </w:rPr>
            </w:pPr>
            <w:ins w:id="9215" w:author="user" w:date="2012-02-29T14:49:00Z">
              <w:r w:rsidRPr="00F05710">
                <w:rPr>
                  <w:rFonts w:ascii="Calibri" w:hAnsi="Calibri" w:cs="Calibri"/>
                  <w:b/>
                  <w:bCs/>
                  <w:sz w:val="20"/>
                  <w:szCs w:val="20"/>
                  <w:lang w:bidi="ne-NP"/>
                </w:rPr>
                <w:t>Goat/Sheep</w:t>
              </w:r>
            </w:ins>
          </w:p>
        </w:tc>
        <w:tc>
          <w:tcPr>
            <w:tcW w:w="7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216" w:author="user" w:date="2012-02-29T14:49:00Z"/>
                <w:rFonts w:ascii="Calibri" w:hAnsi="Calibri" w:cs="Calibri"/>
                <w:b/>
                <w:bCs/>
                <w:sz w:val="20"/>
                <w:szCs w:val="20"/>
                <w:lang w:bidi="ne-NP"/>
              </w:rPr>
            </w:pPr>
            <w:ins w:id="9217" w:author="user" w:date="2012-02-29T14:49:00Z">
              <w:r w:rsidRPr="00F05710">
                <w:rPr>
                  <w:rFonts w:ascii="Calibri" w:hAnsi="Calibri" w:cs="Calibri"/>
                  <w:b/>
                  <w:bCs/>
                  <w:sz w:val="20"/>
                  <w:szCs w:val="20"/>
                  <w:lang w:bidi="ne-NP"/>
                </w:rPr>
                <w:t>Pig</w:t>
              </w:r>
            </w:ins>
          </w:p>
        </w:tc>
        <w:tc>
          <w:tcPr>
            <w:tcW w:w="6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218" w:author="user" w:date="2012-02-29T14:49:00Z"/>
                <w:rFonts w:ascii="Calibri" w:hAnsi="Calibri" w:cs="Calibri"/>
                <w:b/>
                <w:bCs/>
                <w:sz w:val="20"/>
                <w:szCs w:val="20"/>
                <w:lang w:bidi="ne-NP"/>
              </w:rPr>
            </w:pPr>
            <w:ins w:id="9219" w:author="user" w:date="2012-02-29T14:49:00Z">
              <w:r w:rsidRPr="00F05710">
                <w:rPr>
                  <w:rFonts w:ascii="Calibri" w:hAnsi="Calibri" w:cs="Calibri"/>
                  <w:b/>
                  <w:bCs/>
                  <w:sz w:val="20"/>
                  <w:szCs w:val="20"/>
                  <w:lang w:bidi="ne-NP"/>
                </w:rPr>
                <w:t>Total</w:t>
              </w:r>
            </w:ins>
          </w:p>
        </w:tc>
        <w:tc>
          <w:tcPr>
            <w:tcW w:w="9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220" w:author="user" w:date="2012-02-29T14:49:00Z"/>
                <w:rFonts w:ascii="Calibri" w:hAnsi="Calibri" w:cs="Calibri"/>
                <w:b/>
                <w:bCs/>
                <w:sz w:val="20"/>
                <w:szCs w:val="20"/>
                <w:lang w:bidi="ne-NP"/>
              </w:rPr>
            </w:pPr>
            <w:ins w:id="9221" w:author="user" w:date="2012-02-29T14:49:00Z">
              <w:r w:rsidRPr="00F05710">
                <w:rPr>
                  <w:rFonts w:ascii="Calibri" w:hAnsi="Calibri" w:cs="Calibri"/>
                  <w:b/>
                  <w:bCs/>
                  <w:sz w:val="20"/>
                  <w:szCs w:val="20"/>
                  <w:lang w:bidi="ne-NP"/>
                </w:rPr>
                <w:t>Average per HHs</w:t>
              </w:r>
            </w:ins>
          </w:p>
        </w:tc>
      </w:tr>
      <w:tr w:rsidR="002B6273" w:rsidRPr="00145B40" w:rsidTr="0074335E">
        <w:trPr>
          <w:trHeight w:val="300"/>
          <w:ins w:id="9222" w:author="user" w:date="2012-02-29T14:49:00Z"/>
        </w:trPr>
        <w:tc>
          <w:tcPr>
            <w:tcW w:w="292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9223" w:author="user" w:date="2012-02-29T14:49:00Z"/>
                <w:rFonts w:ascii="Calibri" w:hAnsi="Calibri" w:cs="Calibri"/>
                <w:sz w:val="20"/>
                <w:szCs w:val="20"/>
                <w:lang w:bidi="ne-NP"/>
              </w:rPr>
            </w:pPr>
            <w:smartTag w:uri="urn:schemas-microsoft-com:office:smarttags" w:element="place">
              <w:smartTag w:uri="urn:schemas-microsoft-com:office:smarttags" w:element="PlaceName">
                <w:ins w:id="9224" w:author="user" w:date="2012-02-29T14:49:00Z">
                  <w:r w:rsidRPr="00F05710">
                    <w:rPr>
                      <w:rFonts w:ascii="Calibri" w:hAnsi="Calibri" w:cs="Calibri"/>
                      <w:sz w:val="20"/>
                      <w:szCs w:val="20"/>
                      <w:lang w:bidi="ne-NP"/>
                    </w:rPr>
                    <w:t>Hetauda</w:t>
                  </w:r>
                </w:ins>
              </w:smartTag>
              <w:ins w:id="9225" w:author="user" w:date="2012-02-29T14:49:00Z">
                <w:r w:rsidRPr="00F05710">
                  <w:rPr>
                    <w:rFonts w:ascii="Calibri" w:hAnsi="Calibri" w:cs="Calibri"/>
                    <w:sz w:val="20"/>
                    <w:szCs w:val="20"/>
                    <w:lang w:bidi="ne-NP"/>
                  </w:rPr>
                  <w:t xml:space="preserve"> </w:t>
                </w:r>
                <w:smartTag w:uri="urn:schemas-microsoft-com:office:smarttags" w:element="PlaceType">
                  <w:r w:rsidRPr="00F05710">
                    <w:rPr>
                      <w:rFonts w:ascii="Calibri" w:hAnsi="Calibri" w:cs="Calibri"/>
                      <w:sz w:val="20"/>
                      <w:szCs w:val="20"/>
                      <w:lang w:bidi="ne-NP"/>
                    </w:rPr>
                    <w:t>Municipality</w:t>
                  </w:r>
                </w:smartTag>
              </w:ins>
            </w:smartTag>
            <w:ins w:id="9226" w:author="user" w:date="2012-02-29T14:49:00Z">
              <w:r w:rsidRPr="00F05710">
                <w:rPr>
                  <w:rFonts w:ascii="Calibri" w:hAnsi="Calibri" w:cs="Calibri"/>
                  <w:sz w:val="20"/>
                  <w:szCs w:val="20"/>
                  <w:lang w:bidi="ne-NP"/>
                </w:rPr>
                <w:t xml:space="preserve"> </w:t>
              </w:r>
            </w:ins>
          </w:p>
        </w:tc>
        <w:tc>
          <w:tcPr>
            <w:tcW w:w="9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227" w:author="user" w:date="2012-02-29T14:49:00Z"/>
                <w:rFonts w:ascii="Calibri" w:hAnsi="Calibri" w:cs="Calibri"/>
                <w:sz w:val="20"/>
                <w:szCs w:val="20"/>
                <w:lang w:bidi="ne-NP"/>
              </w:rPr>
            </w:pPr>
            <w:ins w:id="9228" w:author="user" w:date="2012-02-29T14:49:00Z">
              <w:r w:rsidRPr="00F05710">
                <w:rPr>
                  <w:rFonts w:ascii="Calibri" w:hAnsi="Calibri" w:cs="Calibri"/>
                  <w:sz w:val="20"/>
                  <w:szCs w:val="20"/>
                  <w:lang w:bidi="ne-NP"/>
                </w:rPr>
                <w:t>14</w:t>
              </w:r>
            </w:ins>
          </w:p>
        </w:tc>
        <w:tc>
          <w:tcPr>
            <w:tcW w:w="9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229" w:author="user" w:date="2012-02-29T14:49:00Z"/>
                <w:rFonts w:ascii="Calibri" w:hAnsi="Calibri" w:cs="Calibri"/>
                <w:sz w:val="20"/>
                <w:szCs w:val="20"/>
                <w:lang w:bidi="ne-NP"/>
              </w:rPr>
            </w:pPr>
            <w:ins w:id="9230" w:author="user" w:date="2012-02-29T14:49:00Z">
              <w:r w:rsidRPr="00F05710">
                <w:rPr>
                  <w:rFonts w:ascii="Calibri" w:hAnsi="Calibri" w:cs="Calibri"/>
                  <w:sz w:val="20"/>
                  <w:szCs w:val="20"/>
                  <w:lang w:bidi="ne-NP"/>
                </w:rPr>
                <w:t>6</w:t>
              </w:r>
            </w:ins>
          </w:p>
        </w:tc>
        <w:tc>
          <w:tcPr>
            <w:tcW w:w="11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231" w:author="user" w:date="2012-02-29T14:49:00Z"/>
                <w:rFonts w:ascii="Calibri" w:hAnsi="Calibri" w:cs="Calibri"/>
                <w:sz w:val="20"/>
                <w:szCs w:val="20"/>
                <w:lang w:bidi="ne-NP"/>
              </w:rPr>
            </w:pPr>
            <w:ins w:id="9232" w:author="user" w:date="2012-02-29T14:49:00Z">
              <w:r w:rsidRPr="00F05710">
                <w:rPr>
                  <w:rFonts w:ascii="Calibri" w:hAnsi="Calibri" w:cs="Calibri"/>
                  <w:sz w:val="20"/>
                  <w:szCs w:val="20"/>
                  <w:lang w:bidi="ne-NP"/>
                </w:rPr>
                <w:t>25</w:t>
              </w:r>
            </w:ins>
          </w:p>
        </w:tc>
        <w:tc>
          <w:tcPr>
            <w:tcW w:w="7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233" w:author="user" w:date="2012-02-29T14:49:00Z"/>
                <w:rFonts w:ascii="Calibri" w:hAnsi="Calibri" w:cs="Calibri"/>
                <w:sz w:val="20"/>
                <w:szCs w:val="20"/>
                <w:lang w:bidi="ne-NP"/>
              </w:rPr>
            </w:pPr>
            <w:ins w:id="9234" w:author="user" w:date="2012-02-29T14:49:00Z">
              <w:r w:rsidRPr="00F05710">
                <w:rPr>
                  <w:rFonts w:ascii="Calibri" w:hAnsi="Calibri" w:cs="Calibri"/>
                  <w:sz w:val="20"/>
                  <w:szCs w:val="20"/>
                  <w:lang w:bidi="ne-NP"/>
                </w:rPr>
                <w:t>-</w:t>
              </w:r>
            </w:ins>
          </w:p>
        </w:tc>
        <w:tc>
          <w:tcPr>
            <w:tcW w:w="6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235" w:author="user" w:date="2012-02-29T14:49:00Z"/>
                <w:rFonts w:ascii="Calibri" w:hAnsi="Calibri" w:cs="Calibri"/>
                <w:sz w:val="20"/>
                <w:szCs w:val="20"/>
                <w:lang w:bidi="ne-NP"/>
              </w:rPr>
            </w:pPr>
            <w:ins w:id="9236" w:author="user" w:date="2012-02-29T14:49:00Z">
              <w:r w:rsidRPr="00F05710">
                <w:rPr>
                  <w:rFonts w:ascii="Calibri" w:hAnsi="Calibri" w:cs="Calibri"/>
                  <w:sz w:val="20"/>
                  <w:szCs w:val="20"/>
                  <w:lang w:bidi="ne-NP"/>
                </w:rPr>
                <w:t>45</w:t>
              </w:r>
            </w:ins>
          </w:p>
        </w:tc>
        <w:tc>
          <w:tcPr>
            <w:tcW w:w="9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237" w:author="user" w:date="2012-02-29T14:49:00Z"/>
                <w:rFonts w:ascii="Calibri" w:hAnsi="Calibri" w:cs="Calibri"/>
                <w:sz w:val="20"/>
                <w:szCs w:val="20"/>
                <w:lang w:bidi="ne-NP"/>
              </w:rPr>
            </w:pPr>
            <w:ins w:id="9238" w:author="user" w:date="2012-02-29T14:49:00Z">
              <w:r w:rsidRPr="00F05710">
                <w:rPr>
                  <w:rFonts w:ascii="Calibri" w:hAnsi="Calibri" w:cs="Calibri"/>
                  <w:sz w:val="20"/>
                  <w:szCs w:val="20"/>
                  <w:lang w:bidi="ne-NP"/>
                </w:rPr>
                <w:t>6.43</w:t>
              </w:r>
            </w:ins>
          </w:p>
        </w:tc>
      </w:tr>
      <w:tr w:rsidR="002B6273" w:rsidRPr="00145B40" w:rsidTr="0074335E">
        <w:trPr>
          <w:trHeight w:val="300"/>
          <w:ins w:id="9239" w:author="user" w:date="2012-02-29T14:49:00Z"/>
        </w:trPr>
        <w:tc>
          <w:tcPr>
            <w:tcW w:w="292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9240" w:author="user" w:date="2012-02-29T14:49:00Z"/>
                <w:rFonts w:ascii="Calibri" w:hAnsi="Calibri" w:cs="Calibri"/>
                <w:sz w:val="20"/>
                <w:szCs w:val="20"/>
                <w:lang w:bidi="ne-NP"/>
              </w:rPr>
            </w:pPr>
            <w:ins w:id="9241" w:author="user" w:date="2012-02-29T14:49:00Z">
              <w:r w:rsidRPr="00F05710">
                <w:rPr>
                  <w:rFonts w:ascii="Calibri" w:hAnsi="Calibri" w:cs="Calibri"/>
                  <w:sz w:val="20"/>
                  <w:szCs w:val="20"/>
                  <w:lang w:bidi="ne-NP"/>
                </w:rPr>
                <w:t>Basamadi</w:t>
              </w:r>
            </w:ins>
          </w:p>
        </w:tc>
        <w:tc>
          <w:tcPr>
            <w:tcW w:w="9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242" w:author="user" w:date="2012-02-29T14:49:00Z"/>
                <w:rFonts w:ascii="Calibri" w:hAnsi="Calibri" w:cs="Calibri"/>
                <w:sz w:val="20"/>
                <w:szCs w:val="20"/>
                <w:lang w:bidi="ne-NP"/>
              </w:rPr>
            </w:pPr>
            <w:ins w:id="9243" w:author="user" w:date="2012-02-29T14:49:00Z">
              <w:r w:rsidRPr="00F05710">
                <w:rPr>
                  <w:rFonts w:ascii="Calibri" w:hAnsi="Calibri" w:cs="Calibri"/>
                  <w:sz w:val="20"/>
                  <w:szCs w:val="20"/>
                  <w:lang w:bidi="ne-NP"/>
                </w:rPr>
                <w:t>35</w:t>
              </w:r>
            </w:ins>
          </w:p>
        </w:tc>
        <w:tc>
          <w:tcPr>
            <w:tcW w:w="9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244" w:author="user" w:date="2012-02-29T14:49:00Z"/>
                <w:rFonts w:ascii="Calibri" w:hAnsi="Calibri" w:cs="Calibri"/>
                <w:sz w:val="20"/>
                <w:szCs w:val="20"/>
                <w:lang w:bidi="ne-NP"/>
              </w:rPr>
            </w:pPr>
            <w:ins w:id="9245" w:author="user" w:date="2012-02-29T14:49:00Z">
              <w:r w:rsidRPr="00F05710">
                <w:rPr>
                  <w:rFonts w:ascii="Calibri" w:hAnsi="Calibri" w:cs="Calibri"/>
                  <w:sz w:val="20"/>
                  <w:szCs w:val="20"/>
                  <w:lang w:bidi="ne-NP"/>
                </w:rPr>
                <w:t>20</w:t>
              </w:r>
            </w:ins>
          </w:p>
        </w:tc>
        <w:tc>
          <w:tcPr>
            <w:tcW w:w="11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246" w:author="user" w:date="2012-02-29T14:49:00Z"/>
                <w:rFonts w:ascii="Calibri" w:hAnsi="Calibri" w:cs="Calibri"/>
                <w:sz w:val="20"/>
                <w:szCs w:val="20"/>
                <w:lang w:bidi="ne-NP"/>
              </w:rPr>
            </w:pPr>
            <w:ins w:id="9247" w:author="user" w:date="2012-02-29T14:49:00Z">
              <w:r w:rsidRPr="00F05710">
                <w:rPr>
                  <w:rFonts w:ascii="Calibri" w:hAnsi="Calibri" w:cs="Calibri"/>
                  <w:sz w:val="20"/>
                  <w:szCs w:val="20"/>
                  <w:lang w:bidi="ne-NP"/>
                </w:rPr>
                <w:t>142</w:t>
              </w:r>
            </w:ins>
          </w:p>
        </w:tc>
        <w:tc>
          <w:tcPr>
            <w:tcW w:w="7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248" w:author="user" w:date="2012-02-29T14:49:00Z"/>
                <w:rFonts w:ascii="Calibri" w:hAnsi="Calibri" w:cs="Calibri"/>
                <w:sz w:val="20"/>
                <w:szCs w:val="20"/>
                <w:lang w:bidi="ne-NP"/>
              </w:rPr>
            </w:pPr>
            <w:ins w:id="9249" w:author="user" w:date="2012-02-29T14:49:00Z">
              <w:r w:rsidRPr="00F05710">
                <w:rPr>
                  <w:rFonts w:ascii="Calibri" w:hAnsi="Calibri" w:cs="Calibri"/>
                  <w:sz w:val="20"/>
                  <w:szCs w:val="20"/>
                  <w:lang w:bidi="ne-NP"/>
                </w:rPr>
                <w:t>-</w:t>
              </w:r>
            </w:ins>
          </w:p>
        </w:tc>
        <w:tc>
          <w:tcPr>
            <w:tcW w:w="6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250" w:author="user" w:date="2012-02-29T14:49:00Z"/>
                <w:rFonts w:ascii="Calibri" w:hAnsi="Calibri" w:cs="Calibri"/>
                <w:sz w:val="20"/>
                <w:szCs w:val="20"/>
                <w:lang w:bidi="ne-NP"/>
              </w:rPr>
            </w:pPr>
            <w:ins w:id="9251" w:author="user" w:date="2012-02-29T14:49:00Z">
              <w:r w:rsidRPr="00F05710">
                <w:rPr>
                  <w:rFonts w:ascii="Calibri" w:hAnsi="Calibri" w:cs="Calibri"/>
                  <w:sz w:val="20"/>
                  <w:szCs w:val="20"/>
                  <w:lang w:bidi="ne-NP"/>
                </w:rPr>
                <w:t>197</w:t>
              </w:r>
            </w:ins>
          </w:p>
        </w:tc>
        <w:tc>
          <w:tcPr>
            <w:tcW w:w="9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252" w:author="user" w:date="2012-02-29T14:49:00Z"/>
                <w:rFonts w:ascii="Calibri" w:hAnsi="Calibri" w:cs="Calibri"/>
                <w:sz w:val="20"/>
                <w:szCs w:val="20"/>
                <w:lang w:bidi="ne-NP"/>
              </w:rPr>
            </w:pPr>
            <w:ins w:id="9253" w:author="user" w:date="2012-02-29T14:49:00Z">
              <w:r w:rsidRPr="00F05710">
                <w:rPr>
                  <w:rFonts w:ascii="Calibri" w:hAnsi="Calibri" w:cs="Calibri"/>
                  <w:sz w:val="20"/>
                  <w:szCs w:val="20"/>
                  <w:lang w:bidi="ne-NP"/>
                </w:rPr>
                <w:t>7.3</w:t>
              </w:r>
            </w:ins>
          </w:p>
        </w:tc>
      </w:tr>
      <w:tr w:rsidR="002B6273" w:rsidRPr="00145B40" w:rsidTr="0074335E">
        <w:trPr>
          <w:trHeight w:val="300"/>
          <w:ins w:id="9254" w:author="user" w:date="2012-02-29T14:49:00Z"/>
        </w:trPr>
        <w:tc>
          <w:tcPr>
            <w:tcW w:w="292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9255" w:author="user" w:date="2012-02-29T14:49:00Z"/>
                <w:rFonts w:ascii="Calibri" w:hAnsi="Calibri" w:cs="Calibri"/>
                <w:sz w:val="20"/>
                <w:szCs w:val="20"/>
                <w:lang w:bidi="ne-NP"/>
              </w:rPr>
            </w:pPr>
            <w:ins w:id="9256" w:author="user" w:date="2012-02-29T14:49:00Z">
              <w:r w:rsidRPr="00F05710">
                <w:rPr>
                  <w:rFonts w:ascii="Calibri" w:hAnsi="Calibri" w:cs="Calibri"/>
                  <w:sz w:val="20"/>
                  <w:szCs w:val="20"/>
                  <w:lang w:bidi="ne-NP"/>
                </w:rPr>
                <w:t>Manahari</w:t>
              </w:r>
            </w:ins>
          </w:p>
        </w:tc>
        <w:tc>
          <w:tcPr>
            <w:tcW w:w="9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257" w:author="user" w:date="2012-02-29T14:49:00Z"/>
                <w:rFonts w:ascii="Calibri" w:hAnsi="Calibri" w:cs="Calibri"/>
                <w:sz w:val="20"/>
                <w:szCs w:val="20"/>
                <w:lang w:bidi="ne-NP"/>
              </w:rPr>
            </w:pPr>
            <w:ins w:id="9258" w:author="user" w:date="2012-02-29T14:49:00Z">
              <w:r w:rsidRPr="00F05710">
                <w:rPr>
                  <w:rFonts w:ascii="Calibri" w:hAnsi="Calibri" w:cs="Calibri"/>
                  <w:sz w:val="20"/>
                  <w:szCs w:val="20"/>
                  <w:lang w:bidi="ne-NP"/>
                </w:rPr>
                <w:t>44</w:t>
              </w:r>
            </w:ins>
          </w:p>
        </w:tc>
        <w:tc>
          <w:tcPr>
            <w:tcW w:w="9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259" w:author="user" w:date="2012-02-29T14:49:00Z"/>
                <w:rFonts w:ascii="Calibri" w:hAnsi="Calibri" w:cs="Calibri"/>
                <w:sz w:val="20"/>
                <w:szCs w:val="20"/>
                <w:lang w:bidi="ne-NP"/>
              </w:rPr>
            </w:pPr>
            <w:ins w:id="9260" w:author="user" w:date="2012-02-29T14:49:00Z">
              <w:r w:rsidRPr="00F05710">
                <w:rPr>
                  <w:rFonts w:ascii="Calibri" w:hAnsi="Calibri" w:cs="Calibri"/>
                  <w:sz w:val="20"/>
                  <w:szCs w:val="20"/>
                  <w:lang w:bidi="ne-NP"/>
                </w:rPr>
                <w:t>29</w:t>
              </w:r>
            </w:ins>
          </w:p>
        </w:tc>
        <w:tc>
          <w:tcPr>
            <w:tcW w:w="11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261" w:author="user" w:date="2012-02-29T14:49:00Z"/>
                <w:rFonts w:ascii="Calibri" w:hAnsi="Calibri" w:cs="Calibri"/>
                <w:sz w:val="20"/>
                <w:szCs w:val="20"/>
                <w:lang w:bidi="ne-NP"/>
              </w:rPr>
            </w:pPr>
            <w:ins w:id="9262" w:author="user" w:date="2012-02-29T14:49:00Z">
              <w:r w:rsidRPr="00F05710">
                <w:rPr>
                  <w:rFonts w:ascii="Calibri" w:hAnsi="Calibri" w:cs="Calibri"/>
                  <w:sz w:val="20"/>
                  <w:szCs w:val="20"/>
                  <w:lang w:bidi="ne-NP"/>
                </w:rPr>
                <w:t>163</w:t>
              </w:r>
            </w:ins>
          </w:p>
        </w:tc>
        <w:tc>
          <w:tcPr>
            <w:tcW w:w="7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263" w:author="user" w:date="2012-02-29T14:49:00Z"/>
                <w:rFonts w:ascii="Calibri" w:hAnsi="Calibri" w:cs="Calibri"/>
                <w:sz w:val="20"/>
                <w:szCs w:val="20"/>
                <w:lang w:bidi="ne-NP"/>
              </w:rPr>
            </w:pPr>
            <w:ins w:id="9264" w:author="user" w:date="2012-02-29T14:49:00Z">
              <w:r w:rsidRPr="00F05710">
                <w:rPr>
                  <w:rFonts w:ascii="Calibri" w:hAnsi="Calibri" w:cs="Calibri"/>
                  <w:sz w:val="20"/>
                  <w:szCs w:val="20"/>
                  <w:lang w:bidi="ne-NP"/>
                </w:rPr>
                <w:t>2</w:t>
              </w:r>
            </w:ins>
          </w:p>
        </w:tc>
        <w:tc>
          <w:tcPr>
            <w:tcW w:w="6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265" w:author="user" w:date="2012-02-29T14:49:00Z"/>
                <w:rFonts w:ascii="Calibri" w:hAnsi="Calibri" w:cs="Calibri"/>
                <w:sz w:val="20"/>
                <w:szCs w:val="20"/>
                <w:lang w:bidi="ne-NP"/>
              </w:rPr>
            </w:pPr>
            <w:ins w:id="9266" w:author="user" w:date="2012-02-29T14:49:00Z">
              <w:r w:rsidRPr="00F05710">
                <w:rPr>
                  <w:rFonts w:ascii="Calibri" w:hAnsi="Calibri" w:cs="Calibri"/>
                  <w:sz w:val="20"/>
                  <w:szCs w:val="20"/>
                  <w:lang w:bidi="ne-NP"/>
                </w:rPr>
                <w:t>238</w:t>
              </w:r>
            </w:ins>
          </w:p>
        </w:tc>
        <w:tc>
          <w:tcPr>
            <w:tcW w:w="9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267" w:author="user" w:date="2012-02-29T14:49:00Z"/>
                <w:rFonts w:ascii="Calibri" w:hAnsi="Calibri" w:cs="Calibri"/>
                <w:sz w:val="20"/>
                <w:szCs w:val="20"/>
                <w:lang w:bidi="ne-NP"/>
              </w:rPr>
            </w:pPr>
            <w:ins w:id="9268" w:author="user" w:date="2012-02-29T14:49:00Z">
              <w:r w:rsidRPr="00F05710">
                <w:rPr>
                  <w:rFonts w:ascii="Calibri" w:hAnsi="Calibri" w:cs="Calibri"/>
                  <w:sz w:val="20"/>
                  <w:szCs w:val="20"/>
                  <w:lang w:bidi="ne-NP"/>
                </w:rPr>
                <w:t>4.67</w:t>
              </w:r>
            </w:ins>
          </w:p>
        </w:tc>
      </w:tr>
      <w:tr w:rsidR="002B6273" w:rsidRPr="00145B40" w:rsidTr="0074335E">
        <w:trPr>
          <w:trHeight w:val="300"/>
          <w:ins w:id="9269" w:author="user" w:date="2012-02-29T14:49:00Z"/>
        </w:trPr>
        <w:tc>
          <w:tcPr>
            <w:tcW w:w="292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9270" w:author="user" w:date="2012-02-29T14:49:00Z"/>
                <w:rFonts w:ascii="Calibri" w:hAnsi="Calibri" w:cs="Calibri"/>
                <w:sz w:val="20"/>
                <w:szCs w:val="20"/>
                <w:lang w:bidi="ne-NP"/>
              </w:rPr>
            </w:pPr>
            <w:ins w:id="9271" w:author="user" w:date="2012-02-29T14:49:00Z">
              <w:r w:rsidRPr="00F05710">
                <w:rPr>
                  <w:rFonts w:ascii="Calibri" w:hAnsi="Calibri" w:cs="Calibri"/>
                  <w:sz w:val="20"/>
                  <w:szCs w:val="20"/>
                  <w:lang w:bidi="ne-NP"/>
                </w:rPr>
                <w:t>Birendranagar</w:t>
              </w:r>
            </w:ins>
          </w:p>
        </w:tc>
        <w:tc>
          <w:tcPr>
            <w:tcW w:w="9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272" w:author="user" w:date="2012-02-29T14:49:00Z"/>
                <w:rFonts w:ascii="Calibri" w:hAnsi="Calibri" w:cs="Calibri"/>
                <w:sz w:val="20"/>
                <w:szCs w:val="20"/>
                <w:lang w:bidi="ne-NP"/>
              </w:rPr>
            </w:pPr>
            <w:ins w:id="9273" w:author="user" w:date="2012-02-29T14:49:00Z">
              <w:r w:rsidRPr="00F05710">
                <w:rPr>
                  <w:rFonts w:ascii="Calibri" w:hAnsi="Calibri" w:cs="Calibri"/>
                  <w:sz w:val="20"/>
                  <w:szCs w:val="20"/>
                  <w:lang w:bidi="ne-NP"/>
                </w:rPr>
                <w:t>18</w:t>
              </w:r>
            </w:ins>
          </w:p>
        </w:tc>
        <w:tc>
          <w:tcPr>
            <w:tcW w:w="9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274" w:author="user" w:date="2012-02-29T14:49:00Z"/>
                <w:rFonts w:ascii="Calibri" w:hAnsi="Calibri" w:cs="Calibri"/>
                <w:sz w:val="20"/>
                <w:szCs w:val="20"/>
                <w:lang w:bidi="ne-NP"/>
              </w:rPr>
            </w:pPr>
            <w:ins w:id="9275" w:author="user" w:date="2012-02-29T14:49:00Z">
              <w:r w:rsidRPr="00F05710">
                <w:rPr>
                  <w:rFonts w:ascii="Calibri" w:hAnsi="Calibri" w:cs="Calibri"/>
                  <w:sz w:val="20"/>
                  <w:szCs w:val="20"/>
                  <w:lang w:bidi="ne-NP"/>
                </w:rPr>
                <w:t>15</w:t>
              </w:r>
            </w:ins>
          </w:p>
        </w:tc>
        <w:tc>
          <w:tcPr>
            <w:tcW w:w="11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276" w:author="user" w:date="2012-02-29T14:49:00Z"/>
                <w:rFonts w:ascii="Calibri" w:hAnsi="Calibri" w:cs="Calibri"/>
                <w:sz w:val="20"/>
                <w:szCs w:val="20"/>
                <w:lang w:bidi="ne-NP"/>
              </w:rPr>
            </w:pPr>
            <w:ins w:id="9277" w:author="user" w:date="2012-02-29T14:49:00Z">
              <w:r w:rsidRPr="00F05710">
                <w:rPr>
                  <w:rFonts w:ascii="Calibri" w:hAnsi="Calibri" w:cs="Calibri"/>
                  <w:sz w:val="20"/>
                  <w:szCs w:val="20"/>
                  <w:lang w:bidi="ne-NP"/>
                </w:rPr>
                <w:t>90</w:t>
              </w:r>
            </w:ins>
          </w:p>
        </w:tc>
        <w:tc>
          <w:tcPr>
            <w:tcW w:w="7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278" w:author="user" w:date="2012-02-29T14:49:00Z"/>
                <w:rFonts w:ascii="Calibri" w:hAnsi="Calibri" w:cs="Calibri"/>
                <w:sz w:val="20"/>
                <w:szCs w:val="20"/>
                <w:lang w:bidi="ne-NP"/>
              </w:rPr>
            </w:pPr>
            <w:ins w:id="9279" w:author="user" w:date="2012-02-29T14:49:00Z">
              <w:r w:rsidRPr="00F05710">
                <w:rPr>
                  <w:rFonts w:ascii="Calibri" w:hAnsi="Calibri" w:cs="Calibri"/>
                  <w:sz w:val="20"/>
                  <w:szCs w:val="20"/>
                  <w:lang w:bidi="ne-NP"/>
                </w:rPr>
                <w:t>4</w:t>
              </w:r>
            </w:ins>
          </w:p>
        </w:tc>
        <w:tc>
          <w:tcPr>
            <w:tcW w:w="6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280" w:author="user" w:date="2012-02-29T14:49:00Z"/>
                <w:rFonts w:ascii="Calibri" w:hAnsi="Calibri" w:cs="Calibri"/>
                <w:sz w:val="20"/>
                <w:szCs w:val="20"/>
                <w:lang w:bidi="ne-NP"/>
              </w:rPr>
            </w:pPr>
            <w:ins w:id="9281" w:author="user" w:date="2012-02-29T14:49:00Z">
              <w:r w:rsidRPr="00F05710">
                <w:rPr>
                  <w:rFonts w:ascii="Calibri" w:hAnsi="Calibri" w:cs="Calibri"/>
                  <w:sz w:val="20"/>
                  <w:szCs w:val="20"/>
                  <w:lang w:bidi="ne-NP"/>
                </w:rPr>
                <w:t>127</w:t>
              </w:r>
            </w:ins>
          </w:p>
        </w:tc>
        <w:tc>
          <w:tcPr>
            <w:tcW w:w="9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282" w:author="user" w:date="2012-02-29T14:49:00Z"/>
                <w:rFonts w:ascii="Calibri" w:hAnsi="Calibri" w:cs="Calibri"/>
                <w:sz w:val="20"/>
                <w:szCs w:val="20"/>
                <w:lang w:bidi="ne-NP"/>
              </w:rPr>
            </w:pPr>
            <w:ins w:id="9283" w:author="user" w:date="2012-02-29T14:49:00Z">
              <w:r w:rsidRPr="00F05710">
                <w:rPr>
                  <w:rFonts w:ascii="Calibri" w:hAnsi="Calibri" w:cs="Calibri"/>
                  <w:sz w:val="20"/>
                  <w:szCs w:val="20"/>
                  <w:lang w:bidi="ne-NP"/>
                </w:rPr>
                <w:t>6.35</w:t>
              </w:r>
            </w:ins>
          </w:p>
        </w:tc>
      </w:tr>
      <w:tr w:rsidR="002B6273" w:rsidRPr="00145B40" w:rsidTr="0074335E">
        <w:trPr>
          <w:trHeight w:val="300"/>
          <w:ins w:id="9284" w:author="user" w:date="2012-02-29T14:49:00Z"/>
        </w:trPr>
        <w:tc>
          <w:tcPr>
            <w:tcW w:w="292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9285" w:author="user" w:date="2012-02-29T14:49:00Z"/>
                <w:rFonts w:ascii="Calibri" w:hAnsi="Calibri" w:cs="Calibri"/>
                <w:sz w:val="20"/>
                <w:szCs w:val="20"/>
                <w:lang w:bidi="ne-NP"/>
              </w:rPr>
            </w:pPr>
            <w:ins w:id="9286" w:author="user" w:date="2012-02-29T14:49:00Z">
              <w:r w:rsidRPr="00F05710">
                <w:rPr>
                  <w:rFonts w:ascii="Calibri" w:hAnsi="Calibri" w:cs="Calibri"/>
                  <w:sz w:val="20"/>
                  <w:szCs w:val="20"/>
                  <w:lang w:bidi="ne-NP"/>
                </w:rPr>
                <w:t>Chainpur</w:t>
              </w:r>
            </w:ins>
          </w:p>
        </w:tc>
        <w:tc>
          <w:tcPr>
            <w:tcW w:w="9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287" w:author="user" w:date="2012-02-29T14:49:00Z"/>
                <w:rFonts w:ascii="Calibri" w:hAnsi="Calibri" w:cs="Calibri"/>
                <w:sz w:val="20"/>
                <w:szCs w:val="20"/>
                <w:lang w:bidi="ne-NP"/>
              </w:rPr>
            </w:pPr>
            <w:ins w:id="9288" w:author="user" w:date="2012-02-29T14:49:00Z">
              <w:r w:rsidRPr="00F05710">
                <w:rPr>
                  <w:rFonts w:ascii="Calibri" w:hAnsi="Calibri" w:cs="Calibri"/>
                  <w:sz w:val="20"/>
                  <w:szCs w:val="20"/>
                  <w:lang w:bidi="ne-NP"/>
                </w:rPr>
                <w:t>12</w:t>
              </w:r>
            </w:ins>
          </w:p>
        </w:tc>
        <w:tc>
          <w:tcPr>
            <w:tcW w:w="9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289" w:author="user" w:date="2012-02-29T14:49:00Z"/>
                <w:rFonts w:ascii="Calibri" w:hAnsi="Calibri" w:cs="Calibri"/>
                <w:sz w:val="20"/>
                <w:szCs w:val="20"/>
                <w:lang w:bidi="ne-NP"/>
              </w:rPr>
            </w:pPr>
            <w:ins w:id="9290" w:author="user" w:date="2012-02-29T14:49:00Z">
              <w:r w:rsidRPr="00F05710">
                <w:rPr>
                  <w:rFonts w:ascii="Calibri" w:hAnsi="Calibri" w:cs="Calibri"/>
                  <w:sz w:val="20"/>
                  <w:szCs w:val="20"/>
                  <w:lang w:bidi="ne-NP"/>
                </w:rPr>
                <w:t>12</w:t>
              </w:r>
            </w:ins>
          </w:p>
        </w:tc>
        <w:tc>
          <w:tcPr>
            <w:tcW w:w="11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291" w:author="user" w:date="2012-02-29T14:49:00Z"/>
                <w:rFonts w:ascii="Calibri" w:hAnsi="Calibri" w:cs="Calibri"/>
                <w:sz w:val="20"/>
                <w:szCs w:val="20"/>
                <w:lang w:bidi="ne-NP"/>
              </w:rPr>
            </w:pPr>
            <w:ins w:id="9292" w:author="user" w:date="2012-02-29T14:49:00Z">
              <w:r w:rsidRPr="00F05710">
                <w:rPr>
                  <w:rFonts w:ascii="Calibri" w:hAnsi="Calibri" w:cs="Calibri"/>
                  <w:sz w:val="20"/>
                  <w:szCs w:val="20"/>
                  <w:lang w:bidi="ne-NP"/>
                </w:rPr>
                <w:t>83</w:t>
              </w:r>
            </w:ins>
          </w:p>
        </w:tc>
        <w:tc>
          <w:tcPr>
            <w:tcW w:w="7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293" w:author="user" w:date="2012-02-29T14:49:00Z"/>
                <w:rFonts w:ascii="Calibri" w:hAnsi="Calibri" w:cs="Calibri"/>
                <w:sz w:val="20"/>
                <w:szCs w:val="20"/>
                <w:lang w:bidi="ne-NP"/>
              </w:rPr>
            </w:pPr>
            <w:ins w:id="9294" w:author="user" w:date="2012-02-29T14:49:00Z">
              <w:r w:rsidRPr="00F05710">
                <w:rPr>
                  <w:rFonts w:ascii="Calibri" w:hAnsi="Calibri" w:cs="Calibri"/>
                  <w:sz w:val="20"/>
                  <w:szCs w:val="20"/>
                  <w:lang w:bidi="ne-NP"/>
                </w:rPr>
                <w:t>6</w:t>
              </w:r>
            </w:ins>
          </w:p>
        </w:tc>
        <w:tc>
          <w:tcPr>
            <w:tcW w:w="6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295" w:author="user" w:date="2012-02-29T14:49:00Z"/>
                <w:rFonts w:ascii="Calibri" w:hAnsi="Calibri" w:cs="Calibri"/>
                <w:sz w:val="20"/>
                <w:szCs w:val="20"/>
                <w:lang w:bidi="ne-NP"/>
              </w:rPr>
            </w:pPr>
            <w:ins w:id="9296" w:author="user" w:date="2012-02-29T14:49:00Z">
              <w:r w:rsidRPr="00F05710">
                <w:rPr>
                  <w:rFonts w:ascii="Calibri" w:hAnsi="Calibri" w:cs="Calibri"/>
                  <w:sz w:val="20"/>
                  <w:szCs w:val="20"/>
                  <w:lang w:bidi="ne-NP"/>
                </w:rPr>
                <w:t>113</w:t>
              </w:r>
            </w:ins>
          </w:p>
        </w:tc>
        <w:tc>
          <w:tcPr>
            <w:tcW w:w="9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297" w:author="user" w:date="2012-02-29T14:49:00Z"/>
                <w:rFonts w:ascii="Calibri" w:hAnsi="Calibri" w:cs="Calibri"/>
                <w:sz w:val="20"/>
                <w:szCs w:val="20"/>
                <w:lang w:bidi="ne-NP"/>
              </w:rPr>
            </w:pPr>
            <w:ins w:id="9298" w:author="user" w:date="2012-02-29T14:49:00Z">
              <w:r w:rsidRPr="00F05710">
                <w:rPr>
                  <w:rFonts w:ascii="Calibri" w:hAnsi="Calibri" w:cs="Calibri"/>
                  <w:sz w:val="20"/>
                  <w:szCs w:val="20"/>
                  <w:lang w:bidi="ne-NP"/>
                </w:rPr>
                <w:t>6.23</w:t>
              </w:r>
            </w:ins>
          </w:p>
        </w:tc>
      </w:tr>
      <w:tr w:rsidR="002B6273" w:rsidRPr="00145B40" w:rsidTr="0074335E">
        <w:trPr>
          <w:trHeight w:val="300"/>
          <w:ins w:id="9299" w:author="user" w:date="2012-02-29T14:49:00Z"/>
        </w:trPr>
        <w:tc>
          <w:tcPr>
            <w:tcW w:w="292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9300" w:author="user" w:date="2012-02-29T14:49:00Z"/>
                <w:rFonts w:ascii="Calibri" w:hAnsi="Calibri" w:cs="Calibri"/>
                <w:sz w:val="20"/>
                <w:szCs w:val="20"/>
                <w:lang w:bidi="ne-NP"/>
              </w:rPr>
            </w:pPr>
            <w:ins w:id="9301" w:author="user" w:date="2012-02-29T14:49:00Z">
              <w:r w:rsidRPr="00F05710">
                <w:rPr>
                  <w:rFonts w:ascii="Calibri" w:hAnsi="Calibri" w:cs="Calibri"/>
                  <w:sz w:val="20"/>
                  <w:szCs w:val="20"/>
                  <w:lang w:bidi="ne-NP"/>
                </w:rPr>
                <w:t>Jutpani</w:t>
              </w:r>
            </w:ins>
          </w:p>
        </w:tc>
        <w:tc>
          <w:tcPr>
            <w:tcW w:w="9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302" w:author="user" w:date="2012-02-29T14:49:00Z"/>
                <w:rFonts w:ascii="Calibri" w:hAnsi="Calibri" w:cs="Calibri"/>
                <w:sz w:val="20"/>
                <w:szCs w:val="20"/>
                <w:lang w:bidi="ne-NP"/>
              </w:rPr>
            </w:pPr>
            <w:ins w:id="9303" w:author="user" w:date="2012-02-29T14:49:00Z">
              <w:r w:rsidRPr="00F05710">
                <w:rPr>
                  <w:rFonts w:ascii="Calibri" w:hAnsi="Calibri" w:cs="Calibri"/>
                  <w:sz w:val="20"/>
                  <w:szCs w:val="20"/>
                  <w:lang w:bidi="ne-NP"/>
                </w:rPr>
                <w:t>3</w:t>
              </w:r>
            </w:ins>
          </w:p>
        </w:tc>
        <w:tc>
          <w:tcPr>
            <w:tcW w:w="9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304" w:author="user" w:date="2012-02-29T14:49:00Z"/>
                <w:rFonts w:ascii="Calibri" w:hAnsi="Calibri" w:cs="Calibri"/>
                <w:sz w:val="20"/>
                <w:szCs w:val="20"/>
                <w:lang w:bidi="ne-NP"/>
              </w:rPr>
            </w:pPr>
            <w:ins w:id="9305" w:author="user" w:date="2012-02-29T14:49:00Z">
              <w:r w:rsidRPr="00F05710">
                <w:rPr>
                  <w:rFonts w:ascii="Calibri" w:hAnsi="Calibri" w:cs="Calibri"/>
                  <w:sz w:val="20"/>
                  <w:szCs w:val="20"/>
                  <w:lang w:bidi="ne-NP"/>
                </w:rPr>
                <w:t>4</w:t>
              </w:r>
            </w:ins>
          </w:p>
        </w:tc>
        <w:tc>
          <w:tcPr>
            <w:tcW w:w="11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306" w:author="user" w:date="2012-02-29T14:49:00Z"/>
                <w:rFonts w:ascii="Calibri" w:hAnsi="Calibri" w:cs="Calibri"/>
                <w:sz w:val="20"/>
                <w:szCs w:val="20"/>
                <w:lang w:bidi="ne-NP"/>
              </w:rPr>
            </w:pPr>
            <w:ins w:id="9307" w:author="user" w:date="2012-02-29T14:49:00Z">
              <w:r w:rsidRPr="00F05710">
                <w:rPr>
                  <w:rFonts w:ascii="Calibri" w:hAnsi="Calibri" w:cs="Calibri"/>
                  <w:sz w:val="20"/>
                  <w:szCs w:val="20"/>
                  <w:lang w:bidi="ne-NP"/>
                </w:rPr>
                <w:t>26</w:t>
              </w:r>
            </w:ins>
          </w:p>
        </w:tc>
        <w:tc>
          <w:tcPr>
            <w:tcW w:w="7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308" w:author="user" w:date="2012-02-29T14:49:00Z"/>
                <w:rFonts w:ascii="Calibri" w:hAnsi="Calibri" w:cs="Calibri"/>
                <w:sz w:val="20"/>
                <w:szCs w:val="20"/>
                <w:lang w:bidi="ne-NP"/>
              </w:rPr>
            </w:pPr>
            <w:ins w:id="9309" w:author="user" w:date="2012-02-29T14:49:00Z">
              <w:r w:rsidRPr="00F05710">
                <w:rPr>
                  <w:rFonts w:ascii="Calibri" w:hAnsi="Calibri" w:cs="Calibri"/>
                  <w:sz w:val="20"/>
                  <w:szCs w:val="20"/>
                  <w:lang w:bidi="ne-NP"/>
                </w:rPr>
                <w:t>-</w:t>
              </w:r>
            </w:ins>
          </w:p>
        </w:tc>
        <w:tc>
          <w:tcPr>
            <w:tcW w:w="6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310" w:author="user" w:date="2012-02-29T14:49:00Z"/>
                <w:rFonts w:ascii="Calibri" w:hAnsi="Calibri" w:cs="Calibri"/>
                <w:sz w:val="20"/>
                <w:szCs w:val="20"/>
                <w:lang w:bidi="ne-NP"/>
              </w:rPr>
            </w:pPr>
            <w:ins w:id="9311" w:author="user" w:date="2012-02-29T14:49:00Z">
              <w:r w:rsidRPr="00F05710">
                <w:rPr>
                  <w:rFonts w:ascii="Calibri" w:hAnsi="Calibri" w:cs="Calibri"/>
                  <w:sz w:val="20"/>
                  <w:szCs w:val="20"/>
                  <w:lang w:bidi="ne-NP"/>
                </w:rPr>
                <w:t>33</w:t>
              </w:r>
            </w:ins>
          </w:p>
        </w:tc>
        <w:tc>
          <w:tcPr>
            <w:tcW w:w="9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312" w:author="user" w:date="2012-02-29T14:49:00Z"/>
                <w:rFonts w:ascii="Calibri" w:hAnsi="Calibri" w:cs="Calibri"/>
                <w:sz w:val="20"/>
                <w:szCs w:val="20"/>
                <w:lang w:bidi="ne-NP"/>
              </w:rPr>
            </w:pPr>
            <w:ins w:id="9313" w:author="user" w:date="2012-02-29T14:49:00Z">
              <w:r w:rsidRPr="00F05710">
                <w:rPr>
                  <w:rFonts w:ascii="Calibri" w:hAnsi="Calibri" w:cs="Calibri"/>
                  <w:sz w:val="20"/>
                  <w:szCs w:val="20"/>
                  <w:lang w:bidi="ne-NP"/>
                </w:rPr>
                <w:t>5.5</w:t>
              </w:r>
            </w:ins>
          </w:p>
        </w:tc>
      </w:tr>
      <w:tr w:rsidR="002B6273" w:rsidRPr="00145B40" w:rsidTr="0074335E">
        <w:trPr>
          <w:trHeight w:val="300"/>
          <w:ins w:id="9314" w:author="user" w:date="2012-02-29T14:49:00Z"/>
        </w:trPr>
        <w:tc>
          <w:tcPr>
            <w:tcW w:w="292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9315" w:author="user" w:date="2012-02-29T14:49:00Z"/>
                <w:rFonts w:ascii="Calibri" w:hAnsi="Calibri" w:cs="Calibri"/>
                <w:sz w:val="20"/>
                <w:szCs w:val="20"/>
                <w:lang w:bidi="ne-NP"/>
              </w:rPr>
            </w:pPr>
            <w:ins w:id="9316" w:author="user" w:date="2012-02-29T14:49:00Z">
              <w:r w:rsidRPr="00F05710">
                <w:rPr>
                  <w:rFonts w:ascii="Calibri" w:hAnsi="Calibri" w:cs="Calibri"/>
                  <w:sz w:val="20"/>
                  <w:szCs w:val="20"/>
                  <w:lang w:bidi="ne-NP"/>
                </w:rPr>
                <w:t>Piple</w:t>
              </w:r>
            </w:ins>
          </w:p>
        </w:tc>
        <w:tc>
          <w:tcPr>
            <w:tcW w:w="9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317" w:author="user" w:date="2012-02-29T14:49:00Z"/>
                <w:rFonts w:ascii="Calibri" w:hAnsi="Calibri" w:cs="Calibri"/>
                <w:sz w:val="20"/>
                <w:szCs w:val="20"/>
                <w:lang w:bidi="ne-NP"/>
              </w:rPr>
            </w:pPr>
            <w:ins w:id="9318" w:author="user" w:date="2012-02-29T14:49:00Z">
              <w:r w:rsidRPr="00F05710">
                <w:rPr>
                  <w:rFonts w:ascii="Calibri" w:hAnsi="Calibri" w:cs="Calibri"/>
                  <w:sz w:val="20"/>
                  <w:szCs w:val="20"/>
                  <w:lang w:bidi="ne-NP"/>
                </w:rPr>
                <w:t>16</w:t>
              </w:r>
            </w:ins>
          </w:p>
        </w:tc>
        <w:tc>
          <w:tcPr>
            <w:tcW w:w="9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319" w:author="user" w:date="2012-02-29T14:49:00Z"/>
                <w:rFonts w:ascii="Calibri" w:hAnsi="Calibri" w:cs="Calibri"/>
                <w:sz w:val="20"/>
                <w:szCs w:val="20"/>
                <w:lang w:bidi="ne-NP"/>
              </w:rPr>
            </w:pPr>
            <w:ins w:id="9320" w:author="user" w:date="2012-02-29T14:49:00Z">
              <w:r w:rsidRPr="00F05710">
                <w:rPr>
                  <w:rFonts w:ascii="Calibri" w:hAnsi="Calibri" w:cs="Calibri"/>
                  <w:sz w:val="20"/>
                  <w:szCs w:val="20"/>
                  <w:lang w:bidi="ne-NP"/>
                </w:rPr>
                <w:t>10</w:t>
              </w:r>
            </w:ins>
          </w:p>
        </w:tc>
        <w:tc>
          <w:tcPr>
            <w:tcW w:w="11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321" w:author="user" w:date="2012-02-29T14:49:00Z"/>
                <w:rFonts w:ascii="Calibri" w:hAnsi="Calibri" w:cs="Calibri"/>
                <w:sz w:val="20"/>
                <w:szCs w:val="20"/>
                <w:lang w:bidi="ne-NP"/>
              </w:rPr>
            </w:pPr>
            <w:ins w:id="9322" w:author="user" w:date="2012-02-29T14:49:00Z">
              <w:r w:rsidRPr="00F05710">
                <w:rPr>
                  <w:rFonts w:ascii="Calibri" w:hAnsi="Calibri" w:cs="Calibri"/>
                  <w:sz w:val="20"/>
                  <w:szCs w:val="20"/>
                  <w:lang w:bidi="ne-NP"/>
                </w:rPr>
                <w:t>42</w:t>
              </w:r>
            </w:ins>
          </w:p>
        </w:tc>
        <w:tc>
          <w:tcPr>
            <w:tcW w:w="7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323" w:author="user" w:date="2012-02-29T14:49:00Z"/>
                <w:rFonts w:ascii="Calibri" w:hAnsi="Calibri" w:cs="Calibri"/>
                <w:sz w:val="20"/>
                <w:szCs w:val="20"/>
                <w:lang w:bidi="ne-NP"/>
              </w:rPr>
            </w:pPr>
            <w:ins w:id="9324" w:author="user" w:date="2012-02-29T14:49:00Z">
              <w:r w:rsidRPr="00F05710">
                <w:rPr>
                  <w:rFonts w:ascii="Calibri" w:hAnsi="Calibri" w:cs="Calibri"/>
                  <w:sz w:val="20"/>
                  <w:szCs w:val="20"/>
                  <w:lang w:bidi="ne-NP"/>
                </w:rPr>
                <w:t>2</w:t>
              </w:r>
            </w:ins>
          </w:p>
        </w:tc>
        <w:tc>
          <w:tcPr>
            <w:tcW w:w="6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325" w:author="user" w:date="2012-02-29T14:49:00Z"/>
                <w:rFonts w:ascii="Calibri" w:hAnsi="Calibri" w:cs="Calibri"/>
                <w:sz w:val="20"/>
                <w:szCs w:val="20"/>
                <w:lang w:bidi="ne-NP"/>
              </w:rPr>
            </w:pPr>
            <w:ins w:id="9326" w:author="user" w:date="2012-02-29T14:49:00Z">
              <w:r w:rsidRPr="00F05710">
                <w:rPr>
                  <w:rFonts w:ascii="Calibri" w:hAnsi="Calibri" w:cs="Calibri"/>
                  <w:sz w:val="20"/>
                  <w:szCs w:val="20"/>
                  <w:lang w:bidi="ne-NP"/>
                </w:rPr>
                <w:t>70</w:t>
              </w:r>
            </w:ins>
          </w:p>
        </w:tc>
        <w:tc>
          <w:tcPr>
            <w:tcW w:w="9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327" w:author="user" w:date="2012-02-29T14:49:00Z"/>
                <w:rFonts w:ascii="Calibri" w:hAnsi="Calibri" w:cs="Calibri"/>
                <w:sz w:val="20"/>
                <w:szCs w:val="20"/>
                <w:lang w:bidi="ne-NP"/>
              </w:rPr>
            </w:pPr>
            <w:ins w:id="9328" w:author="user" w:date="2012-02-29T14:49:00Z">
              <w:r w:rsidRPr="00F05710">
                <w:rPr>
                  <w:rFonts w:ascii="Calibri" w:hAnsi="Calibri" w:cs="Calibri"/>
                  <w:sz w:val="20"/>
                  <w:szCs w:val="20"/>
                  <w:lang w:bidi="ne-NP"/>
                </w:rPr>
                <w:t>5</w:t>
              </w:r>
            </w:ins>
          </w:p>
        </w:tc>
      </w:tr>
      <w:tr w:rsidR="002B6273" w:rsidRPr="00145B40" w:rsidTr="0074335E">
        <w:trPr>
          <w:trHeight w:val="300"/>
          <w:ins w:id="9329" w:author="user" w:date="2012-02-29T14:49:00Z"/>
        </w:trPr>
        <w:tc>
          <w:tcPr>
            <w:tcW w:w="292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9330" w:author="user" w:date="2012-02-29T14:49:00Z"/>
                <w:rFonts w:ascii="Calibri" w:hAnsi="Calibri" w:cs="Calibri"/>
                <w:sz w:val="20"/>
                <w:szCs w:val="20"/>
                <w:lang w:bidi="ne-NP"/>
              </w:rPr>
            </w:pPr>
            <w:ins w:id="9331" w:author="user" w:date="2012-02-29T14:49:00Z">
              <w:r w:rsidRPr="00F05710">
                <w:rPr>
                  <w:rFonts w:ascii="Calibri" w:hAnsi="Calibri" w:cs="Calibri"/>
                  <w:sz w:val="20"/>
                  <w:szCs w:val="20"/>
                  <w:lang w:bidi="ne-NP"/>
                </w:rPr>
                <w:t>Shaktikhor</w:t>
              </w:r>
            </w:ins>
          </w:p>
        </w:tc>
        <w:tc>
          <w:tcPr>
            <w:tcW w:w="9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332" w:author="user" w:date="2012-02-29T14:49:00Z"/>
                <w:rFonts w:ascii="Calibri" w:hAnsi="Calibri" w:cs="Calibri"/>
                <w:sz w:val="20"/>
                <w:szCs w:val="20"/>
                <w:lang w:bidi="ne-NP"/>
              </w:rPr>
            </w:pPr>
            <w:ins w:id="9333" w:author="user" w:date="2012-02-29T14:49:00Z">
              <w:r w:rsidRPr="00F05710">
                <w:rPr>
                  <w:rFonts w:ascii="Calibri" w:hAnsi="Calibri" w:cs="Calibri"/>
                  <w:sz w:val="20"/>
                  <w:szCs w:val="20"/>
                  <w:lang w:bidi="ne-NP"/>
                </w:rPr>
                <w:t>2</w:t>
              </w:r>
            </w:ins>
          </w:p>
        </w:tc>
        <w:tc>
          <w:tcPr>
            <w:tcW w:w="9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334" w:author="user" w:date="2012-02-29T14:49:00Z"/>
                <w:rFonts w:ascii="Calibri" w:hAnsi="Calibri" w:cs="Calibri"/>
                <w:sz w:val="20"/>
                <w:szCs w:val="20"/>
                <w:lang w:bidi="ne-NP"/>
              </w:rPr>
            </w:pPr>
            <w:ins w:id="9335" w:author="user" w:date="2012-02-29T14:49:00Z">
              <w:r w:rsidRPr="00F05710">
                <w:rPr>
                  <w:rFonts w:ascii="Calibri" w:hAnsi="Calibri" w:cs="Calibri"/>
                  <w:sz w:val="20"/>
                  <w:szCs w:val="20"/>
                  <w:lang w:bidi="ne-NP"/>
                </w:rPr>
                <w:t>3</w:t>
              </w:r>
            </w:ins>
          </w:p>
        </w:tc>
        <w:tc>
          <w:tcPr>
            <w:tcW w:w="11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336" w:author="user" w:date="2012-02-29T14:49:00Z"/>
                <w:rFonts w:ascii="Calibri" w:hAnsi="Calibri" w:cs="Calibri"/>
                <w:sz w:val="20"/>
                <w:szCs w:val="20"/>
                <w:lang w:bidi="ne-NP"/>
              </w:rPr>
            </w:pPr>
            <w:ins w:id="9337" w:author="user" w:date="2012-02-29T14:49:00Z">
              <w:r w:rsidRPr="00F05710">
                <w:rPr>
                  <w:rFonts w:ascii="Calibri" w:hAnsi="Calibri" w:cs="Calibri"/>
                  <w:sz w:val="20"/>
                  <w:szCs w:val="20"/>
                  <w:lang w:bidi="ne-NP"/>
                </w:rPr>
                <w:t>14</w:t>
              </w:r>
            </w:ins>
          </w:p>
        </w:tc>
        <w:tc>
          <w:tcPr>
            <w:tcW w:w="7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338" w:author="user" w:date="2012-02-29T14:49:00Z"/>
                <w:rFonts w:ascii="Calibri" w:hAnsi="Calibri" w:cs="Calibri"/>
                <w:sz w:val="20"/>
                <w:szCs w:val="20"/>
                <w:lang w:bidi="ne-NP"/>
              </w:rPr>
            </w:pPr>
            <w:ins w:id="9339" w:author="user" w:date="2012-02-29T14:49:00Z">
              <w:r w:rsidRPr="00F05710">
                <w:rPr>
                  <w:rFonts w:ascii="Calibri" w:hAnsi="Calibri" w:cs="Calibri"/>
                  <w:sz w:val="20"/>
                  <w:szCs w:val="20"/>
                  <w:lang w:bidi="ne-NP"/>
                </w:rPr>
                <w:t>-</w:t>
              </w:r>
            </w:ins>
          </w:p>
        </w:tc>
        <w:tc>
          <w:tcPr>
            <w:tcW w:w="6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340" w:author="user" w:date="2012-02-29T14:49:00Z"/>
                <w:rFonts w:ascii="Calibri" w:hAnsi="Calibri" w:cs="Calibri"/>
                <w:sz w:val="20"/>
                <w:szCs w:val="20"/>
                <w:lang w:bidi="ne-NP"/>
              </w:rPr>
            </w:pPr>
            <w:ins w:id="9341" w:author="user" w:date="2012-02-29T14:49:00Z">
              <w:r w:rsidRPr="00F05710">
                <w:rPr>
                  <w:rFonts w:ascii="Calibri" w:hAnsi="Calibri" w:cs="Calibri"/>
                  <w:sz w:val="20"/>
                  <w:szCs w:val="20"/>
                  <w:lang w:bidi="ne-NP"/>
                </w:rPr>
                <w:t>19</w:t>
              </w:r>
            </w:ins>
          </w:p>
        </w:tc>
        <w:tc>
          <w:tcPr>
            <w:tcW w:w="9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342" w:author="user" w:date="2012-02-29T14:49:00Z"/>
                <w:rFonts w:ascii="Calibri" w:hAnsi="Calibri" w:cs="Calibri"/>
                <w:sz w:val="20"/>
                <w:szCs w:val="20"/>
                <w:lang w:bidi="ne-NP"/>
              </w:rPr>
            </w:pPr>
            <w:ins w:id="9343" w:author="user" w:date="2012-02-29T14:49:00Z">
              <w:r w:rsidRPr="00F05710">
                <w:rPr>
                  <w:rFonts w:ascii="Calibri" w:hAnsi="Calibri" w:cs="Calibri"/>
                  <w:sz w:val="20"/>
                  <w:szCs w:val="20"/>
                  <w:lang w:bidi="ne-NP"/>
                </w:rPr>
                <w:t>4.75</w:t>
              </w:r>
            </w:ins>
          </w:p>
        </w:tc>
      </w:tr>
      <w:tr w:rsidR="002B6273" w:rsidRPr="00145B40" w:rsidTr="0074335E">
        <w:trPr>
          <w:trHeight w:val="300"/>
          <w:ins w:id="9344" w:author="user" w:date="2012-02-29T14:49:00Z"/>
        </w:trPr>
        <w:tc>
          <w:tcPr>
            <w:tcW w:w="292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9345" w:author="user" w:date="2012-02-29T14:49:00Z"/>
                <w:rFonts w:ascii="Calibri" w:hAnsi="Calibri" w:cs="Calibri"/>
                <w:sz w:val="20"/>
                <w:szCs w:val="20"/>
                <w:lang w:bidi="ne-NP"/>
              </w:rPr>
            </w:pPr>
            <w:ins w:id="9346" w:author="user" w:date="2012-02-29T14:49:00Z">
              <w:r w:rsidRPr="00F05710">
                <w:rPr>
                  <w:rFonts w:ascii="Calibri" w:hAnsi="Calibri" w:cs="Calibri"/>
                  <w:sz w:val="20"/>
                  <w:szCs w:val="20"/>
                  <w:lang w:bidi="ne-NP"/>
                </w:rPr>
                <w:t>Total</w:t>
              </w:r>
            </w:ins>
          </w:p>
        </w:tc>
        <w:tc>
          <w:tcPr>
            <w:tcW w:w="9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347" w:author="user" w:date="2012-02-29T14:49:00Z"/>
                <w:rFonts w:ascii="Calibri" w:hAnsi="Calibri" w:cs="Calibri"/>
                <w:sz w:val="20"/>
                <w:szCs w:val="20"/>
                <w:lang w:bidi="ne-NP"/>
              </w:rPr>
            </w:pPr>
            <w:ins w:id="9348" w:author="user" w:date="2012-02-29T14:49:00Z">
              <w:r w:rsidRPr="00F05710">
                <w:rPr>
                  <w:rFonts w:ascii="Calibri" w:hAnsi="Calibri" w:cs="Calibri"/>
                  <w:sz w:val="20"/>
                  <w:szCs w:val="20"/>
                  <w:lang w:bidi="ne-NP"/>
                </w:rPr>
                <w:t>144</w:t>
              </w:r>
            </w:ins>
          </w:p>
        </w:tc>
        <w:tc>
          <w:tcPr>
            <w:tcW w:w="9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349" w:author="user" w:date="2012-02-29T14:49:00Z"/>
                <w:rFonts w:ascii="Calibri" w:hAnsi="Calibri" w:cs="Calibri"/>
                <w:sz w:val="20"/>
                <w:szCs w:val="20"/>
                <w:lang w:bidi="ne-NP"/>
              </w:rPr>
            </w:pPr>
            <w:ins w:id="9350" w:author="user" w:date="2012-02-29T14:49:00Z">
              <w:r w:rsidRPr="00F05710">
                <w:rPr>
                  <w:rFonts w:ascii="Calibri" w:hAnsi="Calibri" w:cs="Calibri"/>
                  <w:sz w:val="20"/>
                  <w:szCs w:val="20"/>
                  <w:lang w:bidi="ne-NP"/>
                </w:rPr>
                <w:t>99</w:t>
              </w:r>
            </w:ins>
          </w:p>
        </w:tc>
        <w:tc>
          <w:tcPr>
            <w:tcW w:w="11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351" w:author="user" w:date="2012-02-29T14:49:00Z"/>
                <w:rFonts w:ascii="Calibri" w:hAnsi="Calibri" w:cs="Calibri"/>
                <w:sz w:val="20"/>
                <w:szCs w:val="20"/>
                <w:lang w:bidi="ne-NP"/>
              </w:rPr>
            </w:pPr>
            <w:ins w:id="9352" w:author="user" w:date="2012-02-29T14:49:00Z">
              <w:r w:rsidRPr="00F05710">
                <w:rPr>
                  <w:rFonts w:ascii="Calibri" w:hAnsi="Calibri" w:cs="Calibri"/>
                  <w:sz w:val="20"/>
                  <w:szCs w:val="20"/>
                  <w:lang w:bidi="ne-NP"/>
                </w:rPr>
                <w:t>585</w:t>
              </w:r>
            </w:ins>
          </w:p>
        </w:tc>
        <w:tc>
          <w:tcPr>
            <w:tcW w:w="7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353" w:author="user" w:date="2012-02-29T14:49:00Z"/>
                <w:rFonts w:ascii="Calibri" w:hAnsi="Calibri" w:cs="Calibri"/>
                <w:sz w:val="20"/>
                <w:szCs w:val="20"/>
                <w:lang w:bidi="ne-NP"/>
              </w:rPr>
            </w:pPr>
            <w:ins w:id="9354" w:author="user" w:date="2012-02-29T14:49:00Z">
              <w:r w:rsidRPr="00F05710">
                <w:rPr>
                  <w:rFonts w:ascii="Calibri" w:hAnsi="Calibri" w:cs="Calibri"/>
                  <w:sz w:val="20"/>
                  <w:szCs w:val="20"/>
                  <w:lang w:bidi="ne-NP"/>
                </w:rPr>
                <w:t>14</w:t>
              </w:r>
            </w:ins>
          </w:p>
        </w:tc>
        <w:tc>
          <w:tcPr>
            <w:tcW w:w="6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355" w:author="user" w:date="2012-02-29T14:49:00Z"/>
                <w:rFonts w:ascii="Calibri" w:hAnsi="Calibri" w:cs="Calibri"/>
                <w:sz w:val="20"/>
                <w:szCs w:val="20"/>
                <w:lang w:bidi="ne-NP"/>
              </w:rPr>
            </w:pPr>
            <w:ins w:id="9356" w:author="user" w:date="2012-02-29T14:49:00Z">
              <w:r w:rsidRPr="00F05710">
                <w:rPr>
                  <w:rFonts w:ascii="Calibri" w:hAnsi="Calibri" w:cs="Calibri"/>
                  <w:sz w:val="20"/>
                  <w:szCs w:val="20"/>
                  <w:lang w:bidi="ne-NP"/>
                </w:rPr>
                <w:t>842</w:t>
              </w:r>
            </w:ins>
          </w:p>
        </w:tc>
        <w:tc>
          <w:tcPr>
            <w:tcW w:w="9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357" w:author="user" w:date="2012-02-29T14:49:00Z"/>
                <w:rFonts w:ascii="Calibri" w:hAnsi="Calibri" w:cs="Calibri"/>
                <w:sz w:val="20"/>
                <w:szCs w:val="20"/>
                <w:lang w:bidi="ne-NP"/>
              </w:rPr>
            </w:pPr>
            <w:ins w:id="9358" w:author="user" w:date="2012-02-29T14:49:00Z">
              <w:r w:rsidRPr="00F05710">
                <w:rPr>
                  <w:rFonts w:ascii="Calibri" w:hAnsi="Calibri" w:cs="Calibri"/>
                  <w:sz w:val="20"/>
                  <w:szCs w:val="20"/>
                  <w:lang w:bidi="ne-NP"/>
                </w:rPr>
                <w:t>5.73</w:t>
              </w:r>
            </w:ins>
          </w:p>
        </w:tc>
      </w:tr>
      <w:tr w:rsidR="002B6273" w:rsidRPr="00145B40" w:rsidTr="0074335E">
        <w:trPr>
          <w:trHeight w:val="300"/>
          <w:ins w:id="9359" w:author="user" w:date="2012-02-29T14:49:00Z"/>
        </w:trPr>
        <w:tc>
          <w:tcPr>
            <w:tcW w:w="292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9360" w:author="user" w:date="2012-02-29T14:49:00Z"/>
                <w:rFonts w:ascii="Calibri" w:hAnsi="Calibri" w:cs="Calibri"/>
                <w:b/>
                <w:bCs/>
                <w:sz w:val="20"/>
                <w:szCs w:val="20"/>
                <w:lang w:bidi="ne-NP"/>
              </w:rPr>
            </w:pPr>
            <w:ins w:id="9361" w:author="user" w:date="2012-02-29T14:49:00Z">
              <w:r w:rsidRPr="00F05710">
                <w:rPr>
                  <w:rFonts w:ascii="Calibri" w:hAnsi="Calibri" w:cs="Calibri"/>
                  <w:b/>
                  <w:bCs/>
                  <w:sz w:val="20"/>
                  <w:szCs w:val="20"/>
                  <w:lang w:bidi="ne-NP"/>
                </w:rPr>
                <w:t>Percentage</w:t>
              </w:r>
            </w:ins>
          </w:p>
        </w:tc>
        <w:tc>
          <w:tcPr>
            <w:tcW w:w="9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362" w:author="user" w:date="2012-02-29T14:49:00Z"/>
                <w:rFonts w:ascii="Calibri" w:hAnsi="Calibri" w:cs="Calibri"/>
                <w:b/>
                <w:bCs/>
                <w:sz w:val="20"/>
                <w:szCs w:val="20"/>
                <w:lang w:bidi="ne-NP"/>
              </w:rPr>
            </w:pPr>
            <w:ins w:id="9363" w:author="user" w:date="2012-02-29T14:49:00Z">
              <w:r w:rsidRPr="00F05710">
                <w:rPr>
                  <w:rFonts w:ascii="Calibri" w:hAnsi="Calibri" w:cs="Calibri"/>
                  <w:b/>
                  <w:bCs/>
                  <w:sz w:val="20"/>
                  <w:szCs w:val="20"/>
                  <w:lang w:bidi="ne-NP"/>
                </w:rPr>
                <w:t>17.10</w:t>
              </w:r>
            </w:ins>
          </w:p>
        </w:tc>
        <w:tc>
          <w:tcPr>
            <w:tcW w:w="9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364" w:author="user" w:date="2012-02-29T14:49:00Z"/>
                <w:rFonts w:ascii="Calibri" w:hAnsi="Calibri" w:cs="Calibri"/>
                <w:b/>
                <w:bCs/>
                <w:sz w:val="20"/>
                <w:szCs w:val="20"/>
                <w:lang w:bidi="ne-NP"/>
              </w:rPr>
            </w:pPr>
            <w:ins w:id="9365" w:author="user" w:date="2012-02-29T14:49:00Z">
              <w:r w:rsidRPr="00F05710">
                <w:rPr>
                  <w:rFonts w:ascii="Calibri" w:hAnsi="Calibri" w:cs="Calibri"/>
                  <w:b/>
                  <w:bCs/>
                  <w:sz w:val="20"/>
                  <w:szCs w:val="20"/>
                  <w:lang w:bidi="ne-NP"/>
                </w:rPr>
                <w:t>11.80</w:t>
              </w:r>
            </w:ins>
          </w:p>
        </w:tc>
        <w:tc>
          <w:tcPr>
            <w:tcW w:w="11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366" w:author="user" w:date="2012-02-29T14:49:00Z"/>
                <w:rFonts w:ascii="Calibri" w:hAnsi="Calibri" w:cs="Calibri"/>
                <w:b/>
                <w:bCs/>
                <w:sz w:val="20"/>
                <w:szCs w:val="20"/>
                <w:lang w:bidi="ne-NP"/>
              </w:rPr>
            </w:pPr>
            <w:ins w:id="9367" w:author="user" w:date="2012-02-29T14:49:00Z">
              <w:r w:rsidRPr="00F05710">
                <w:rPr>
                  <w:rFonts w:ascii="Calibri" w:hAnsi="Calibri" w:cs="Calibri"/>
                  <w:b/>
                  <w:bCs/>
                  <w:sz w:val="20"/>
                  <w:szCs w:val="20"/>
                  <w:lang w:bidi="ne-NP"/>
                </w:rPr>
                <w:t>69.50</w:t>
              </w:r>
            </w:ins>
          </w:p>
        </w:tc>
        <w:tc>
          <w:tcPr>
            <w:tcW w:w="7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368" w:author="user" w:date="2012-02-29T14:49:00Z"/>
                <w:rFonts w:ascii="Calibri" w:hAnsi="Calibri" w:cs="Calibri"/>
                <w:b/>
                <w:bCs/>
                <w:sz w:val="20"/>
                <w:szCs w:val="20"/>
                <w:lang w:bidi="ne-NP"/>
              </w:rPr>
            </w:pPr>
            <w:ins w:id="9369" w:author="user" w:date="2012-02-29T14:49:00Z">
              <w:r w:rsidRPr="00F05710">
                <w:rPr>
                  <w:rFonts w:ascii="Calibri" w:hAnsi="Calibri" w:cs="Calibri"/>
                  <w:b/>
                  <w:bCs/>
                  <w:sz w:val="20"/>
                  <w:szCs w:val="20"/>
                  <w:lang w:bidi="ne-NP"/>
                </w:rPr>
                <w:t>1.60</w:t>
              </w:r>
            </w:ins>
          </w:p>
        </w:tc>
        <w:tc>
          <w:tcPr>
            <w:tcW w:w="6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370" w:author="user" w:date="2012-02-29T14:49:00Z"/>
                <w:rFonts w:ascii="Calibri" w:hAnsi="Calibri" w:cs="Calibri"/>
                <w:b/>
                <w:bCs/>
                <w:sz w:val="20"/>
                <w:szCs w:val="20"/>
                <w:lang w:bidi="ne-NP"/>
              </w:rPr>
            </w:pPr>
            <w:ins w:id="9371" w:author="user" w:date="2012-02-29T14:49:00Z">
              <w:r w:rsidRPr="00F05710">
                <w:rPr>
                  <w:rFonts w:ascii="Calibri" w:hAnsi="Calibri" w:cs="Calibri"/>
                  <w:b/>
                  <w:bCs/>
                  <w:sz w:val="20"/>
                  <w:szCs w:val="20"/>
                  <w:lang w:bidi="ne-NP"/>
                </w:rPr>
                <w:t>100.00</w:t>
              </w:r>
            </w:ins>
          </w:p>
        </w:tc>
        <w:tc>
          <w:tcPr>
            <w:tcW w:w="9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372" w:author="user" w:date="2012-02-29T14:49:00Z"/>
                <w:rFonts w:ascii="Calibri" w:hAnsi="Calibri" w:cs="Calibri"/>
                <w:b/>
                <w:bCs/>
                <w:sz w:val="20"/>
                <w:szCs w:val="20"/>
                <w:lang w:bidi="ne-NP"/>
              </w:rPr>
            </w:pPr>
            <w:ins w:id="9373" w:author="user" w:date="2012-02-29T14:49:00Z">
              <w:r w:rsidRPr="00F05710">
                <w:rPr>
                  <w:rFonts w:ascii="Calibri" w:hAnsi="Calibri" w:cs="Calibri"/>
                  <w:b/>
                  <w:bCs/>
                  <w:sz w:val="20"/>
                  <w:szCs w:val="20"/>
                  <w:lang w:bidi="ne-NP"/>
                </w:rPr>
                <w:t>-</w:t>
              </w:r>
            </w:ins>
          </w:p>
        </w:tc>
      </w:tr>
    </w:tbl>
    <w:p w:rsidR="002B6273" w:rsidRDefault="002B6273" w:rsidP="002B6273">
      <w:pPr>
        <w:pStyle w:val="ReportText"/>
        <w:spacing w:line="360" w:lineRule="auto"/>
        <w:ind w:left="0"/>
        <w:rPr>
          <w:ins w:id="9374" w:author="user" w:date="2012-02-29T14:49:00Z"/>
          <w:rFonts w:ascii="Calibri" w:hAnsi="Calibri" w:cs="Calibri"/>
          <w:bCs/>
          <w:i/>
          <w:sz w:val="18"/>
          <w:szCs w:val="18"/>
        </w:rPr>
      </w:pPr>
      <w:ins w:id="9375" w:author="user" w:date="2012-02-29T14:49:00Z">
        <w:r w:rsidRPr="00F049A5">
          <w:rPr>
            <w:rFonts w:ascii="Calibri" w:hAnsi="Calibri" w:cs="Calibri"/>
            <w:bCs/>
            <w:i/>
            <w:sz w:val="18"/>
            <w:szCs w:val="18"/>
          </w:rPr>
          <w:t>Source: Household Survey, 2011</w:t>
        </w:r>
      </w:ins>
    </w:p>
    <w:p w:rsidR="002B6273" w:rsidRPr="0084077E" w:rsidRDefault="002B6273" w:rsidP="002B6273">
      <w:pPr>
        <w:pStyle w:val="ReportText"/>
        <w:spacing w:line="360" w:lineRule="auto"/>
        <w:ind w:left="0"/>
        <w:rPr>
          <w:ins w:id="9376" w:author="user" w:date="2012-02-29T14:49:00Z"/>
          <w:rFonts w:ascii="Calibri" w:hAnsi="Calibri" w:cs="Calibri"/>
          <w:bCs/>
          <w:i/>
          <w:sz w:val="10"/>
          <w:szCs w:val="10"/>
        </w:rPr>
      </w:pPr>
    </w:p>
    <w:p w:rsidR="002B6273" w:rsidRPr="00145B40" w:rsidRDefault="002B6273" w:rsidP="002B6273">
      <w:pPr>
        <w:numPr>
          <w:ilvl w:val="3"/>
          <w:numId w:val="17"/>
        </w:numPr>
        <w:rPr>
          <w:ins w:id="9377" w:author="user" w:date="2012-02-29T14:49:00Z"/>
          <w:rFonts w:ascii="Calibri" w:hAnsi="Calibri" w:cs="Calibri"/>
          <w:b/>
          <w:sz w:val="22"/>
          <w:szCs w:val="22"/>
        </w:rPr>
      </w:pPr>
      <w:ins w:id="9378" w:author="user" w:date="2012-02-29T14:49:00Z">
        <w:r w:rsidRPr="00145B40">
          <w:rPr>
            <w:rFonts w:ascii="Calibri" w:hAnsi="Calibri" w:cs="Calibri"/>
            <w:b/>
            <w:sz w:val="22"/>
            <w:szCs w:val="22"/>
          </w:rPr>
          <w:t>Fruit Trees timber and fodder</w:t>
        </w:r>
      </w:ins>
    </w:p>
    <w:p w:rsidR="002B6273" w:rsidRPr="00145B40" w:rsidRDefault="002B6273" w:rsidP="002B6273">
      <w:pPr>
        <w:spacing w:line="300" w:lineRule="auto"/>
        <w:jc w:val="both"/>
        <w:rPr>
          <w:ins w:id="9379" w:author="user" w:date="2012-02-29T14:49:00Z"/>
          <w:rFonts w:ascii="Calibri" w:hAnsi="Calibri" w:cs="Calibri"/>
          <w:sz w:val="22"/>
          <w:szCs w:val="22"/>
        </w:rPr>
      </w:pPr>
      <w:ins w:id="9380" w:author="user" w:date="2012-02-29T14:49:00Z">
        <w:r w:rsidRPr="00145B40">
          <w:rPr>
            <w:rFonts w:ascii="Calibri" w:hAnsi="Calibri" w:cs="Calibri"/>
            <w:sz w:val="22"/>
            <w:szCs w:val="22"/>
          </w:rPr>
          <w:t>Fruit trees are the sources of additional income of the surveyed households. Bhogate, Lemon, Nibuwa, Mango, Guava, Katahar and Li</w:t>
        </w:r>
        <w:r>
          <w:rPr>
            <w:rFonts w:ascii="Calibri" w:hAnsi="Calibri" w:cs="Calibri"/>
            <w:sz w:val="22"/>
            <w:szCs w:val="22"/>
          </w:rPr>
          <w:t>t</w:t>
        </w:r>
        <w:r w:rsidRPr="00145B40">
          <w:rPr>
            <w:rFonts w:ascii="Calibri" w:hAnsi="Calibri" w:cs="Calibri"/>
            <w:sz w:val="22"/>
            <w:szCs w:val="22"/>
          </w:rPr>
          <w:t>chi are</w:t>
        </w:r>
        <w:r>
          <w:rPr>
            <w:rFonts w:ascii="Calibri" w:hAnsi="Calibri" w:cs="Calibri"/>
            <w:sz w:val="22"/>
            <w:szCs w:val="22"/>
          </w:rPr>
          <w:t xml:space="preserve"> the major fruit trees grown by the PAFs.</w:t>
        </w:r>
        <w:r w:rsidRPr="00240DD3">
          <w:rPr>
            <w:rFonts w:ascii="Calibri" w:hAnsi="Calibri" w:cs="Calibri"/>
            <w:sz w:val="22"/>
            <w:szCs w:val="22"/>
          </w:rPr>
          <w:t xml:space="preserve"> </w:t>
        </w:r>
        <w:r w:rsidRPr="00145B40">
          <w:rPr>
            <w:rFonts w:ascii="Calibri" w:hAnsi="Calibri" w:cs="Calibri"/>
            <w:sz w:val="22"/>
            <w:szCs w:val="22"/>
          </w:rPr>
          <w:t>Altogether 287 trees are recorded (including fruit tree, fodder and timber trees</w:t>
        </w:r>
        <w:r>
          <w:rPr>
            <w:rFonts w:ascii="Calibri" w:hAnsi="Calibri" w:cs="Calibri"/>
            <w:sz w:val="22"/>
            <w:szCs w:val="22"/>
          </w:rPr>
          <w:t>)</w:t>
        </w:r>
        <w:r w:rsidRPr="00145B40">
          <w:rPr>
            <w:rFonts w:ascii="Calibri" w:hAnsi="Calibri" w:cs="Calibri"/>
            <w:sz w:val="22"/>
            <w:szCs w:val="22"/>
          </w:rPr>
          <w:t xml:space="preserve"> </w:t>
        </w:r>
        <w:r>
          <w:rPr>
            <w:rFonts w:ascii="Calibri" w:hAnsi="Calibri" w:cs="Calibri"/>
            <w:sz w:val="22"/>
            <w:szCs w:val="22"/>
          </w:rPr>
          <w:t xml:space="preserve">with </w:t>
        </w:r>
        <w:r w:rsidRPr="00145B40">
          <w:rPr>
            <w:rFonts w:ascii="Calibri" w:hAnsi="Calibri" w:cs="Calibri"/>
            <w:sz w:val="22"/>
            <w:szCs w:val="22"/>
          </w:rPr>
          <w:t xml:space="preserve">134 surveyed households. Of the recorded trees about </w:t>
        </w:r>
        <w:r w:rsidRPr="00145B40">
          <w:rPr>
            <w:rFonts w:ascii="Calibri" w:hAnsi="Calibri" w:cs="Calibri"/>
            <w:sz w:val="22"/>
            <w:szCs w:val="22"/>
            <w:lang w:bidi="ne-NP"/>
          </w:rPr>
          <w:t>54.36</w:t>
        </w:r>
        <w:r w:rsidRPr="00145B40">
          <w:rPr>
            <w:rFonts w:ascii="Calibri" w:hAnsi="Calibri" w:cs="Calibri"/>
            <w:sz w:val="22"/>
            <w:szCs w:val="22"/>
          </w:rPr>
          <w:t xml:space="preserve">% are more than five years of age and </w:t>
        </w:r>
        <w:r w:rsidRPr="00145B40">
          <w:rPr>
            <w:rFonts w:ascii="Calibri" w:hAnsi="Calibri" w:cs="Calibri"/>
            <w:sz w:val="22"/>
            <w:szCs w:val="22"/>
            <w:lang w:bidi="ne-NP"/>
          </w:rPr>
          <w:t>45.64</w:t>
        </w:r>
        <w:r w:rsidRPr="00145B40">
          <w:rPr>
            <w:rFonts w:ascii="Calibri" w:hAnsi="Calibri" w:cs="Calibri"/>
            <w:sz w:val="22"/>
            <w:szCs w:val="22"/>
          </w:rPr>
          <w:t>% are less than five years (Table -6.</w:t>
        </w:r>
        <w:r>
          <w:rPr>
            <w:rFonts w:ascii="Calibri" w:hAnsi="Calibri" w:cs="Calibri"/>
            <w:sz w:val="22"/>
            <w:szCs w:val="22"/>
          </w:rPr>
          <w:t>46</w:t>
        </w:r>
        <w:r w:rsidRPr="00145B40">
          <w:rPr>
            <w:rFonts w:ascii="Calibri" w:hAnsi="Calibri" w:cs="Calibri"/>
            <w:sz w:val="22"/>
            <w:szCs w:val="22"/>
          </w:rPr>
          <w:t xml:space="preserve">). </w:t>
        </w:r>
      </w:ins>
    </w:p>
    <w:p w:rsidR="002B6273" w:rsidRDefault="002B6273" w:rsidP="002B6273">
      <w:pPr>
        <w:rPr>
          <w:ins w:id="9381" w:author="user" w:date="2012-02-29T14:49:00Z"/>
          <w:rFonts w:ascii="Calibri" w:hAnsi="Calibri" w:cs="Calibri"/>
          <w:b/>
          <w:sz w:val="20"/>
          <w:szCs w:val="20"/>
        </w:rPr>
      </w:pPr>
    </w:p>
    <w:p w:rsidR="002B6273" w:rsidRPr="00240DD3" w:rsidRDefault="002B6273" w:rsidP="002B6273">
      <w:pPr>
        <w:rPr>
          <w:ins w:id="9382" w:author="user" w:date="2012-02-29T14:49:00Z"/>
          <w:rFonts w:ascii="Calibri" w:hAnsi="Calibri" w:cs="Calibri"/>
          <w:b/>
          <w:sz w:val="22"/>
          <w:szCs w:val="22"/>
        </w:rPr>
      </w:pPr>
      <w:ins w:id="9383" w:author="user" w:date="2012-02-29T14:49:00Z">
        <w:r w:rsidRPr="00261758">
          <w:rPr>
            <w:rFonts w:ascii="Calibri" w:hAnsi="Calibri" w:cs="Calibri"/>
            <w:b/>
            <w:sz w:val="20"/>
            <w:szCs w:val="20"/>
          </w:rPr>
          <w:t>Table -6.46: Fruit Trees timber and Fodder</w:t>
        </w:r>
      </w:ins>
    </w:p>
    <w:tbl>
      <w:tblPr>
        <w:tblW w:w="8480" w:type="dxa"/>
        <w:tblInd w:w="95" w:type="dxa"/>
        <w:tblLook w:val="04A0"/>
      </w:tblPr>
      <w:tblGrid>
        <w:gridCol w:w="1930"/>
        <w:gridCol w:w="1500"/>
        <w:gridCol w:w="1440"/>
        <w:gridCol w:w="1500"/>
        <w:gridCol w:w="960"/>
        <w:gridCol w:w="1150"/>
      </w:tblGrid>
      <w:tr w:rsidR="002B6273" w:rsidRPr="00145B40" w:rsidTr="0074335E">
        <w:trPr>
          <w:trHeight w:val="345"/>
          <w:ins w:id="9384" w:author="user" w:date="2012-02-29T14:49:00Z"/>
        </w:trPr>
        <w:tc>
          <w:tcPr>
            <w:tcW w:w="2020" w:type="dxa"/>
            <w:tcBorders>
              <w:top w:val="single" w:sz="4" w:space="0" w:color="auto"/>
              <w:left w:val="single" w:sz="4" w:space="0" w:color="auto"/>
              <w:bottom w:val="single" w:sz="4" w:space="0" w:color="auto"/>
              <w:right w:val="single" w:sz="4" w:space="0" w:color="auto"/>
            </w:tcBorders>
            <w:shd w:val="clear" w:color="auto" w:fill="auto"/>
          </w:tcPr>
          <w:p w:rsidR="002B6273" w:rsidRPr="00F05710" w:rsidRDefault="002B6273" w:rsidP="0074335E">
            <w:pPr>
              <w:rPr>
                <w:ins w:id="9385" w:author="user" w:date="2012-02-29T14:49:00Z"/>
                <w:rFonts w:ascii="Calibri" w:hAnsi="Calibri" w:cs="Calibri"/>
                <w:b/>
                <w:bCs/>
                <w:sz w:val="20"/>
                <w:szCs w:val="20"/>
                <w:lang w:bidi="ne-NP"/>
              </w:rPr>
            </w:pPr>
            <w:ins w:id="9386" w:author="user" w:date="2012-02-29T14:49:00Z">
              <w:r w:rsidRPr="00F05710">
                <w:rPr>
                  <w:rFonts w:ascii="Calibri" w:hAnsi="Calibri" w:cs="Calibri"/>
                  <w:b/>
                  <w:bCs/>
                  <w:sz w:val="20"/>
                  <w:szCs w:val="20"/>
                  <w:lang w:bidi="ne-NP"/>
                </w:rPr>
                <w:t>Tree Type</w:t>
              </w:r>
            </w:ins>
          </w:p>
        </w:tc>
        <w:tc>
          <w:tcPr>
            <w:tcW w:w="4440" w:type="dxa"/>
            <w:gridSpan w:val="3"/>
            <w:tcBorders>
              <w:top w:val="single" w:sz="4" w:space="0" w:color="auto"/>
              <w:left w:val="nil"/>
              <w:bottom w:val="single" w:sz="4" w:space="0" w:color="auto"/>
              <w:right w:val="single" w:sz="4" w:space="0" w:color="000000"/>
            </w:tcBorders>
            <w:shd w:val="clear" w:color="auto" w:fill="auto"/>
          </w:tcPr>
          <w:p w:rsidR="002B6273" w:rsidRPr="00F05710" w:rsidRDefault="002B6273" w:rsidP="0074335E">
            <w:pPr>
              <w:jc w:val="center"/>
              <w:rPr>
                <w:ins w:id="9387" w:author="user" w:date="2012-02-29T14:49:00Z"/>
                <w:rFonts w:ascii="Calibri" w:hAnsi="Calibri" w:cs="Calibri"/>
                <w:b/>
                <w:bCs/>
                <w:sz w:val="20"/>
                <w:szCs w:val="20"/>
                <w:lang w:bidi="ne-NP"/>
              </w:rPr>
            </w:pPr>
            <w:ins w:id="9388" w:author="user" w:date="2012-02-29T14:49:00Z">
              <w:r w:rsidRPr="00F05710">
                <w:rPr>
                  <w:rFonts w:ascii="Calibri" w:hAnsi="Calibri" w:cs="Calibri"/>
                  <w:b/>
                  <w:bCs/>
                  <w:sz w:val="20"/>
                  <w:szCs w:val="20"/>
                  <w:lang w:bidi="ne-NP"/>
                </w:rPr>
                <w:t xml:space="preserve">       No. of Trees by Ownership and Age of Trees</w:t>
              </w:r>
            </w:ins>
          </w:p>
        </w:tc>
        <w:tc>
          <w:tcPr>
            <w:tcW w:w="960" w:type="dxa"/>
            <w:tcBorders>
              <w:top w:val="single" w:sz="4" w:space="0" w:color="auto"/>
              <w:left w:val="nil"/>
              <w:bottom w:val="single" w:sz="4" w:space="0" w:color="auto"/>
              <w:right w:val="single" w:sz="4" w:space="0" w:color="auto"/>
            </w:tcBorders>
            <w:shd w:val="clear" w:color="auto" w:fill="auto"/>
          </w:tcPr>
          <w:p w:rsidR="002B6273" w:rsidRPr="00F05710" w:rsidRDefault="002B6273" w:rsidP="0074335E">
            <w:pPr>
              <w:jc w:val="center"/>
              <w:rPr>
                <w:ins w:id="9389" w:author="user" w:date="2012-02-29T14:49:00Z"/>
                <w:rFonts w:ascii="Calibri" w:hAnsi="Calibri" w:cs="Calibri"/>
                <w:b/>
                <w:bCs/>
                <w:sz w:val="20"/>
                <w:szCs w:val="20"/>
                <w:lang w:bidi="ne-NP"/>
              </w:rPr>
            </w:pPr>
            <w:ins w:id="9390" w:author="user" w:date="2012-02-29T14:49:00Z">
              <w:r w:rsidRPr="00F05710">
                <w:rPr>
                  <w:rFonts w:ascii="Calibri" w:hAnsi="Calibri" w:cs="Calibri"/>
                  <w:b/>
                  <w:bCs/>
                  <w:sz w:val="20"/>
                  <w:szCs w:val="20"/>
                  <w:lang w:bidi="ne-NP"/>
                </w:rPr>
                <w:t>Total</w:t>
              </w:r>
            </w:ins>
          </w:p>
        </w:tc>
        <w:tc>
          <w:tcPr>
            <w:tcW w:w="1060" w:type="dxa"/>
            <w:tcBorders>
              <w:top w:val="single" w:sz="4" w:space="0" w:color="auto"/>
              <w:left w:val="nil"/>
              <w:bottom w:val="single" w:sz="4" w:space="0" w:color="auto"/>
              <w:right w:val="single" w:sz="4" w:space="0" w:color="auto"/>
            </w:tcBorders>
            <w:shd w:val="clear" w:color="auto" w:fill="auto"/>
            <w:noWrap/>
            <w:vAlign w:val="bottom"/>
          </w:tcPr>
          <w:p w:rsidR="002B6273" w:rsidRPr="00F05710" w:rsidRDefault="002B6273" w:rsidP="0074335E">
            <w:pPr>
              <w:rPr>
                <w:ins w:id="9391" w:author="user" w:date="2012-02-29T14:49:00Z"/>
                <w:rFonts w:ascii="Calibri" w:hAnsi="Calibri" w:cs="Calibri"/>
                <w:b/>
                <w:bCs/>
                <w:sz w:val="20"/>
                <w:szCs w:val="20"/>
                <w:lang w:bidi="ne-NP"/>
              </w:rPr>
            </w:pPr>
            <w:ins w:id="9392" w:author="user" w:date="2012-02-29T14:49:00Z">
              <w:r w:rsidRPr="00F05710">
                <w:rPr>
                  <w:rFonts w:ascii="Calibri" w:hAnsi="Calibri" w:cs="Calibri"/>
                  <w:b/>
                  <w:bCs/>
                  <w:sz w:val="20"/>
                  <w:szCs w:val="20"/>
                  <w:lang w:bidi="ne-NP"/>
                </w:rPr>
                <w:t>Percentage</w:t>
              </w:r>
            </w:ins>
          </w:p>
        </w:tc>
      </w:tr>
      <w:tr w:rsidR="002B6273" w:rsidRPr="00145B40" w:rsidTr="0074335E">
        <w:trPr>
          <w:trHeight w:val="330"/>
          <w:ins w:id="9393" w:author="user" w:date="2012-02-29T14:49:00Z"/>
        </w:trPr>
        <w:tc>
          <w:tcPr>
            <w:tcW w:w="202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rPr>
                <w:ins w:id="9394" w:author="user" w:date="2012-02-29T14:49:00Z"/>
                <w:rFonts w:ascii="Calibri" w:hAnsi="Calibri" w:cs="Calibri"/>
                <w:b/>
                <w:bCs/>
                <w:sz w:val="20"/>
                <w:szCs w:val="20"/>
                <w:lang w:bidi="ne-NP"/>
              </w:rPr>
            </w:pPr>
            <w:ins w:id="9395" w:author="user" w:date="2012-02-29T14:49:00Z">
              <w:r w:rsidRPr="00F05710">
                <w:rPr>
                  <w:rFonts w:ascii="Calibri" w:hAnsi="Calibri" w:cs="Calibri"/>
                  <w:b/>
                  <w:bCs/>
                  <w:sz w:val="20"/>
                  <w:szCs w:val="20"/>
                  <w:lang w:bidi="ne-NP"/>
                </w:rPr>
                <w:t>Fruit Trees</w:t>
              </w:r>
            </w:ins>
          </w:p>
        </w:tc>
        <w:tc>
          <w:tcPr>
            <w:tcW w:w="15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396" w:author="user" w:date="2012-02-29T14:49:00Z"/>
                <w:rFonts w:ascii="Calibri" w:hAnsi="Calibri" w:cs="Calibri"/>
                <w:b/>
                <w:bCs/>
                <w:sz w:val="20"/>
                <w:szCs w:val="20"/>
                <w:lang w:bidi="ne-NP"/>
              </w:rPr>
            </w:pPr>
            <w:ins w:id="9397" w:author="user" w:date="2012-02-29T14:49:00Z">
              <w:r w:rsidRPr="00F05710">
                <w:rPr>
                  <w:rFonts w:ascii="Calibri" w:hAnsi="Calibri" w:cs="Calibri"/>
                  <w:b/>
                  <w:bCs/>
                  <w:sz w:val="20"/>
                  <w:szCs w:val="20"/>
                  <w:lang w:bidi="ne-NP"/>
                </w:rPr>
                <w:t>HHs</w:t>
              </w:r>
            </w:ins>
          </w:p>
        </w:tc>
        <w:tc>
          <w:tcPr>
            <w:tcW w:w="14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398" w:author="user" w:date="2012-02-29T14:49:00Z"/>
                <w:rFonts w:ascii="Calibri" w:hAnsi="Calibri" w:cs="Calibri"/>
                <w:b/>
                <w:bCs/>
                <w:sz w:val="20"/>
                <w:szCs w:val="20"/>
                <w:lang w:bidi="ne-NP"/>
              </w:rPr>
            </w:pPr>
            <w:ins w:id="9399" w:author="user" w:date="2012-02-29T14:49:00Z">
              <w:r w:rsidRPr="00F05710">
                <w:rPr>
                  <w:rFonts w:ascii="Calibri" w:hAnsi="Calibri" w:cs="Calibri"/>
                  <w:b/>
                  <w:bCs/>
                  <w:sz w:val="20"/>
                  <w:szCs w:val="20"/>
                  <w:lang w:bidi="ne-NP"/>
                </w:rPr>
                <w:t>&lt; 5</w:t>
              </w:r>
            </w:ins>
          </w:p>
        </w:tc>
        <w:tc>
          <w:tcPr>
            <w:tcW w:w="15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400" w:author="user" w:date="2012-02-29T14:49:00Z"/>
                <w:rFonts w:ascii="Calibri" w:hAnsi="Calibri" w:cs="Calibri"/>
                <w:b/>
                <w:bCs/>
                <w:sz w:val="20"/>
                <w:szCs w:val="20"/>
                <w:lang w:bidi="ne-NP"/>
              </w:rPr>
            </w:pPr>
            <w:ins w:id="9401" w:author="user" w:date="2012-02-29T14:49:00Z">
              <w:r w:rsidRPr="00F05710">
                <w:rPr>
                  <w:rFonts w:ascii="Calibri" w:hAnsi="Calibri" w:cs="Calibri"/>
                  <w:b/>
                  <w:bCs/>
                  <w:sz w:val="20"/>
                  <w:szCs w:val="20"/>
                  <w:lang w:bidi="ne-NP"/>
                </w:rPr>
                <w:t>&gt;5</w:t>
              </w:r>
            </w:ins>
          </w:p>
        </w:tc>
        <w:tc>
          <w:tcPr>
            <w:tcW w:w="960" w:type="dxa"/>
            <w:tcBorders>
              <w:top w:val="nil"/>
              <w:left w:val="nil"/>
              <w:bottom w:val="single" w:sz="4" w:space="0" w:color="auto"/>
              <w:right w:val="single" w:sz="4" w:space="0" w:color="auto"/>
            </w:tcBorders>
            <w:shd w:val="clear" w:color="auto" w:fill="auto"/>
            <w:noWrap/>
            <w:vAlign w:val="bottom"/>
          </w:tcPr>
          <w:p w:rsidR="002B6273" w:rsidRPr="00F05710" w:rsidRDefault="002B6273" w:rsidP="0074335E">
            <w:pPr>
              <w:rPr>
                <w:ins w:id="9402" w:author="user" w:date="2012-02-29T14:49:00Z"/>
                <w:rFonts w:ascii="Calibri" w:hAnsi="Calibri" w:cs="Calibri"/>
                <w:b/>
                <w:bCs/>
                <w:sz w:val="20"/>
                <w:szCs w:val="20"/>
                <w:lang w:bidi="ne-NP"/>
              </w:rPr>
            </w:pPr>
            <w:ins w:id="9403" w:author="user" w:date="2012-02-29T14:49:00Z">
              <w:r w:rsidRPr="00F05710">
                <w:rPr>
                  <w:rFonts w:ascii="Calibri" w:hAnsi="Calibri" w:cs="Calibri"/>
                  <w:b/>
                  <w:bCs/>
                  <w:sz w:val="20"/>
                  <w:szCs w:val="20"/>
                  <w:lang w:bidi="ne-NP"/>
                </w:rPr>
                <w:t> </w:t>
              </w:r>
            </w:ins>
          </w:p>
        </w:tc>
        <w:tc>
          <w:tcPr>
            <w:tcW w:w="1060" w:type="dxa"/>
            <w:tcBorders>
              <w:top w:val="nil"/>
              <w:left w:val="nil"/>
              <w:bottom w:val="single" w:sz="4" w:space="0" w:color="auto"/>
              <w:right w:val="single" w:sz="4" w:space="0" w:color="auto"/>
            </w:tcBorders>
            <w:shd w:val="clear" w:color="auto" w:fill="auto"/>
            <w:noWrap/>
            <w:vAlign w:val="bottom"/>
          </w:tcPr>
          <w:p w:rsidR="002B6273" w:rsidRPr="00F05710" w:rsidRDefault="002B6273" w:rsidP="0074335E">
            <w:pPr>
              <w:rPr>
                <w:ins w:id="9404" w:author="user" w:date="2012-02-29T14:49:00Z"/>
                <w:rFonts w:ascii="Calibri" w:hAnsi="Calibri" w:cs="Calibri"/>
                <w:b/>
                <w:bCs/>
                <w:sz w:val="20"/>
                <w:szCs w:val="20"/>
                <w:lang w:bidi="ne-NP"/>
              </w:rPr>
            </w:pPr>
            <w:ins w:id="9405" w:author="user" w:date="2012-02-29T14:49:00Z">
              <w:r w:rsidRPr="00F05710">
                <w:rPr>
                  <w:rFonts w:ascii="Calibri" w:hAnsi="Calibri" w:cs="Calibri"/>
                  <w:b/>
                  <w:bCs/>
                  <w:sz w:val="20"/>
                  <w:szCs w:val="20"/>
                  <w:lang w:bidi="ne-NP"/>
                </w:rPr>
                <w:t> </w:t>
              </w:r>
            </w:ins>
          </w:p>
        </w:tc>
      </w:tr>
      <w:tr w:rsidR="002B6273" w:rsidRPr="00145B40" w:rsidTr="0074335E">
        <w:trPr>
          <w:trHeight w:val="300"/>
          <w:ins w:id="9406" w:author="user" w:date="2012-02-29T14:49:00Z"/>
        </w:trPr>
        <w:tc>
          <w:tcPr>
            <w:tcW w:w="202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rPr>
                <w:ins w:id="9407" w:author="user" w:date="2012-02-29T14:49:00Z"/>
                <w:rFonts w:ascii="Calibri" w:hAnsi="Calibri" w:cs="Calibri"/>
                <w:sz w:val="20"/>
                <w:szCs w:val="20"/>
                <w:lang w:bidi="ne-NP"/>
              </w:rPr>
            </w:pPr>
            <w:ins w:id="9408" w:author="user" w:date="2012-02-29T14:49:00Z">
              <w:r w:rsidRPr="00F05710">
                <w:rPr>
                  <w:rFonts w:ascii="Calibri" w:hAnsi="Calibri" w:cs="Calibri"/>
                  <w:sz w:val="20"/>
                  <w:szCs w:val="20"/>
                  <w:lang w:bidi="ne-NP"/>
                </w:rPr>
                <w:t>Bhogate</w:t>
              </w:r>
            </w:ins>
          </w:p>
        </w:tc>
        <w:tc>
          <w:tcPr>
            <w:tcW w:w="15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409" w:author="user" w:date="2012-02-29T14:49:00Z"/>
                <w:rFonts w:ascii="Calibri" w:hAnsi="Calibri" w:cs="Calibri"/>
                <w:sz w:val="20"/>
                <w:szCs w:val="20"/>
                <w:lang w:bidi="ne-NP"/>
              </w:rPr>
            </w:pPr>
            <w:ins w:id="9410" w:author="user" w:date="2012-02-29T14:49:00Z">
              <w:r w:rsidRPr="00F05710">
                <w:rPr>
                  <w:rFonts w:ascii="Calibri" w:hAnsi="Calibri" w:cs="Calibri"/>
                  <w:sz w:val="20"/>
                  <w:szCs w:val="20"/>
                  <w:lang w:bidi="ne-NP"/>
                </w:rPr>
                <w:t>3</w:t>
              </w:r>
            </w:ins>
          </w:p>
        </w:tc>
        <w:tc>
          <w:tcPr>
            <w:tcW w:w="14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411" w:author="user" w:date="2012-02-29T14:49:00Z"/>
                <w:rFonts w:ascii="Calibri" w:hAnsi="Calibri" w:cs="Calibri"/>
                <w:sz w:val="20"/>
                <w:szCs w:val="20"/>
                <w:lang w:bidi="ne-NP"/>
              </w:rPr>
            </w:pPr>
            <w:ins w:id="9412" w:author="user" w:date="2012-02-29T14:49:00Z">
              <w:r w:rsidRPr="00F05710">
                <w:rPr>
                  <w:rFonts w:ascii="Calibri" w:hAnsi="Calibri" w:cs="Calibri"/>
                  <w:sz w:val="20"/>
                  <w:szCs w:val="20"/>
                  <w:lang w:bidi="ne-NP"/>
                </w:rPr>
                <w:t>2</w:t>
              </w:r>
            </w:ins>
          </w:p>
        </w:tc>
        <w:tc>
          <w:tcPr>
            <w:tcW w:w="15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413" w:author="user" w:date="2012-02-29T14:49:00Z"/>
                <w:rFonts w:ascii="Calibri" w:hAnsi="Calibri" w:cs="Calibri"/>
                <w:sz w:val="20"/>
                <w:szCs w:val="20"/>
                <w:lang w:bidi="ne-NP"/>
              </w:rPr>
            </w:pPr>
            <w:ins w:id="9414" w:author="user" w:date="2012-02-29T14:49:00Z">
              <w:r w:rsidRPr="00F05710">
                <w:rPr>
                  <w:rFonts w:ascii="Calibri" w:hAnsi="Calibri" w:cs="Calibri"/>
                  <w:sz w:val="20"/>
                  <w:szCs w:val="20"/>
                  <w:lang w:bidi="ne-NP"/>
                </w:rPr>
                <w:t>1</w:t>
              </w:r>
            </w:ins>
          </w:p>
        </w:tc>
        <w:tc>
          <w:tcPr>
            <w:tcW w:w="960" w:type="dxa"/>
            <w:tcBorders>
              <w:top w:val="nil"/>
              <w:left w:val="nil"/>
              <w:bottom w:val="single" w:sz="4" w:space="0" w:color="auto"/>
              <w:right w:val="single" w:sz="4" w:space="0" w:color="auto"/>
            </w:tcBorders>
            <w:shd w:val="clear" w:color="auto" w:fill="auto"/>
            <w:noWrap/>
            <w:vAlign w:val="bottom"/>
          </w:tcPr>
          <w:p w:rsidR="002B6273" w:rsidRPr="00F05710" w:rsidRDefault="002B6273" w:rsidP="0074335E">
            <w:pPr>
              <w:jc w:val="center"/>
              <w:rPr>
                <w:ins w:id="9415" w:author="user" w:date="2012-02-29T14:49:00Z"/>
                <w:rFonts w:ascii="Calibri" w:hAnsi="Calibri" w:cs="Calibri"/>
                <w:sz w:val="20"/>
                <w:szCs w:val="20"/>
                <w:lang w:bidi="ne-NP"/>
              </w:rPr>
            </w:pPr>
            <w:ins w:id="9416" w:author="user" w:date="2012-02-29T14:49:00Z">
              <w:r w:rsidRPr="00F05710">
                <w:rPr>
                  <w:rFonts w:ascii="Calibri" w:hAnsi="Calibri" w:cs="Calibri"/>
                  <w:sz w:val="20"/>
                  <w:szCs w:val="20"/>
                  <w:lang w:bidi="ne-NP"/>
                </w:rPr>
                <w:t>3</w:t>
              </w:r>
            </w:ins>
          </w:p>
        </w:tc>
        <w:tc>
          <w:tcPr>
            <w:tcW w:w="1060" w:type="dxa"/>
            <w:tcBorders>
              <w:top w:val="nil"/>
              <w:left w:val="nil"/>
              <w:bottom w:val="single" w:sz="4" w:space="0" w:color="auto"/>
              <w:right w:val="single" w:sz="4" w:space="0" w:color="auto"/>
            </w:tcBorders>
            <w:shd w:val="clear" w:color="auto" w:fill="auto"/>
            <w:noWrap/>
            <w:vAlign w:val="bottom"/>
          </w:tcPr>
          <w:p w:rsidR="002B6273" w:rsidRPr="00F05710" w:rsidRDefault="002B6273" w:rsidP="0074335E">
            <w:pPr>
              <w:jc w:val="center"/>
              <w:rPr>
                <w:ins w:id="9417" w:author="user" w:date="2012-02-29T14:49:00Z"/>
                <w:rFonts w:ascii="Calibri" w:hAnsi="Calibri" w:cs="Calibri"/>
                <w:sz w:val="20"/>
                <w:szCs w:val="20"/>
                <w:lang w:bidi="ne-NP"/>
              </w:rPr>
            </w:pPr>
            <w:ins w:id="9418" w:author="user" w:date="2012-02-29T14:49:00Z">
              <w:r w:rsidRPr="00F05710">
                <w:rPr>
                  <w:rFonts w:ascii="Calibri" w:hAnsi="Calibri" w:cs="Calibri"/>
                  <w:sz w:val="20"/>
                  <w:szCs w:val="20"/>
                  <w:lang w:bidi="ne-NP"/>
                </w:rPr>
                <w:t>1.05</w:t>
              </w:r>
            </w:ins>
          </w:p>
        </w:tc>
      </w:tr>
      <w:tr w:rsidR="002B6273" w:rsidRPr="00145B40" w:rsidTr="0074335E">
        <w:trPr>
          <w:trHeight w:val="300"/>
          <w:ins w:id="9419" w:author="user" w:date="2012-02-29T14:49:00Z"/>
        </w:trPr>
        <w:tc>
          <w:tcPr>
            <w:tcW w:w="202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rPr>
                <w:ins w:id="9420" w:author="user" w:date="2012-02-29T14:49:00Z"/>
                <w:rFonts w:ascii="Calibri" w:hAnsi="Calibri" w:cs="Calibri"/>
                <w:sz w:val="20"/>
                <w:szCs w:val="20"/>
                <w:lang w:bidi="ne-NP"/>
              </w:rPr>
            </w:pPr>
            <w:ins w:id="9421" w:author="user" w:date="2012-02-29T14:49:00Z">
              <w:r w:rsidRPr="00F05710">
                <w:rPr>
                  <w:rFonts w:ascii="Calibri" w:hAnsi="Calibri" w:cs="Calibri"/>
                  <w:sz w:val="20"/>
                  <w:szCs w:val="20"/>
                  <w:lang w:bidi="ne-NP"/>
                </w:rPr>
                <w:t>Guava</w:t>
              </w:r>
            </w:ins>
          </w:p>
        </w:tc>
        <w:tc>
          <w:tcPr>
            <w:tcW w:w="15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422" w:author="user" w:date="2012-02-29T14:49:00Z"/>
                <w:rFonts w:ascii="Calibri" w:hAnsi="Calibri" w:cs="Calibri"/>
                <w:sz w:val="20"/>
                <w:szCs w:val="20"/>
                <w:lang w:bidi="ne-NP"/>
              </w:rPr>
            </w:pPr>
            <w:ins w:id="9423" w:author="user" w:date="2012-02-29T14:49:00Z">
              <w:r w:rsidRPr="00F05710">
                <w:rPr>
                  <w:rFonts w:ascii="Calibri" w:hAnsi="Calibri" w:cs="Calibri"/>
                  <w:sz w:val="20"/>
                  <w:szCs w:val="20"/>
                  <w:lang w:bidi="ne-NP"/>
                </w:rPr>
                <w:t>10</w:t>
              </w:r>
            </w:ins>
          </w:p>
        </w:tc>
        <w:tc>
          <w:tcPr>
            <w:tcW w:w="14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424" w:author="user" w:date="2012-02-29T14:49:00Z"/>
                <w:rFonts w:ascii="Calibri" w:hAnsi="Calibri" w:cs="Calibri"/>
                <w:sz w:val="20"/>
                <w:szCs w:val="20"/>
                <w:lang w:bidi="ne-NP"/>
              </w:rPr>
            </w:pPr>
            <w:ins w:id="9425" w:author="user" w:date="2012-02-29T14:49:00Z">
              <w:r w:rsidRPr="00F05710">
                <w:rPr>
                  <w:rFonts w:ascii="Calibri" w:hAnsi="Calibri" w:cs="Calibri"/>
                  <w:sz w:val="20"/>
                  <w:szCs w:val="20"/>
                  <w:lang w:bidi="ne-NP"/>
                </w:rPr>
                <w:t>6</w:t>
              </w:r>
            </w:ins>
          </w:p>
        </w:tc>
        <w:tc>
          <w:tcPr>
            <w:tcW w:w="15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426" w:author="user" w:date="2012-02-29T14:49:00Z"/>
                <w:rFonts w:ascii="Calibri" w:hAnsi="Calibri" w:cs="Calibri"/>
                <w:sz w:val="20"/>
                <w:szCs w:val="20"/>
                <w:lang w:bidi="ne-NP"/>
              </w:rPr>
            </w:pPr>
            <w:ins w:id="9427" w:author="user" w:date="2012-02-29T14:49:00Z">
              <w:r w:rsidRPr="00F05710">
                <w:rPr>
                  <w:rFonts w:ascii="Calibri" w:hAnsi="Calibri" w:cs="Calibri"/>
                  <w:sz w:val="20"/>
                  <w:szCs w:val="20"/>
                  <w:lang w:bidi="ne-NP"/>
                </w:rPr>
                <w:t>8</w:t>
              </w:r>
            </w:ins>
          </w:p>
        </w:tc>
        <w:tc>
          <w:tcPr>
            <w:tcW w:w="960" w:type="dxa"/>
            <w:tcBorders>
              <w:top w:val="nil"/>
              <w:left w:val="nil"/>
              <w:bottom w:val="single" w:sz="4" w:space="0" w:color="auto"/>
              <w:right w:val="single" w:sz="4" w:space="0" w:color="auto"/>
            </w:tcBorders>
            <w:shd w:val="clear" w:color="auto" w:fill="auto"/>
            <w:noWrap/>
            <w:vAlign w:val="bottom"/>
          </w:tcPr>
          <w:p w:rsidR="002B6273" w:rsidRPr="00F05710" w:rsidRDefault="002B6273" w:rsidP="0074335E">
            <w:pPr>
              <w:jc w:val="center"/>
              <w:rPr>
                <w:ins w:id="9428" w:author="user" w:date="2012-02-29T14:49:00Z"/>
                <w:rFonts w:ascii="Calibri" w:hAnsi="Calibri" w:cs="Calibri"/>
                <w:sz w:val="20"/>
                <w:szCs w:val="20"/>
                <w:lang w:bidi="ne-NP"/>
              </w:rPr>
            </w:pPr>
            <w:ins w:id="9429" w:author="user" w:date="2012-02-29T14:49:00Z">
              <w:r w:rsidRPr="00F05710">
                <w:rPr>
                  <w:rFonts w:ascii="Calibri" w:hAnsi="Calibri" w:cs="Calibri"/>
                  <w:sz w:val="20"/>
                  <w:szCs w:val="20"/>
                  <w:lang w:bidi="ne-NP"/>
                </w:rPr>
                <w:t>14</w:t>
              </w:r>
            </w:ins>
          </w:p>
        </w:tc>
        <w:tc>
          <w:tcPr>
            <w:tcW w:w="1060" w:type="dxa"/>
            <w:tcBorders>
              <w:top w:val="nil"/>
              <w:left w:val="nil"/>
              <w:bottom w:val="single" w:sz="4" w:space="0" w:color="auto"/>
              <w:right w:val="single" w:sz="4" w:space="0" w:color="auto"/>
            </w:tcBorders>
            <w:shd w:val="clear" w:color="auto" w:fill="auto"/>
            <w:noWrap/>
            <w:vAlign w:val="bottom"/>
          </w:tcPr>
          <w:p w:rsidR="002B6273" w:rsidRPr="00F05710" w:rsidRDefault="002B6273" w:rsidP="0074335E">
            <w:pPr>
              <w:jc w:val="center"/>
              <w:rPr>
                <w:ins w:id="9430" w:author="user" w:date="2012-02-29T14:49:00Z"/>
                <w:rFonts w:ascii="Calibri" w:hAnsi="Calibri" w:cs="Calibri"/>
                <w:sz w:val="20"/>
                <w:szCs w:val="20"/>
                <w:lang w:bidi="ne-NP"/>
              </w:rPr>
            </w:pPr>
            <w:ins w:id="9431" w:author="user" w:date="2012-02-29T14:49:00Z">
              <w:r w:rsidRPr="00F05710">
                <w:rPr>
                  <w:rFonts w:ascii="Calibri" w:hAnsi="Calibri" w:cs="Calibri"/>
                  <w:sz w:val="20"/>
                  <w:szCs w:val="20"/>
                  <w:lang w:bidi="ne-NP"/>
                </w:rPr>
                <w:t>4.88</w:t>
              </w:r>
            </w:ins>
          </w:p>
        </w:tc>
      </w:tr>
      <w:tr w:rsidR="002B6273" w:rsidRPr="00145B40" w:rsidTr="0074335E">
        <w:trPr>
          <w:trHeight w:val="300"/>
          <w:ins w:id="9432" w:author="user" w:date="2012-02-29T14:49:00Z"/>
        </w:trPr>
        <w:tc>
          <w:tcPr>
            <w:tcW w:w="202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rPr>
                <w:ins w:id="9433" w:author="user" w:date="2012-02-29T14:49:00Z"/>
                <w:rFonts w:ascii="Calibri" w:hAnsi="Calibri" w:cs="Calibri"/>
                <w:sz w:val="20"/>
                <w:szCs w:val="20"/>
                <w:lang w:bidi="ne-NP"/>
              </w:rPr>
            </w:pPr>
            <w:ins w:id="9434" w:author="user" w:date="2012-02-29T14:49:00Z">
              <w:r w:rsidRPr="00F05710">
                <w:rPr>
                  <w:rFonts w:ascii="Calibri" w:hAnsi="Calibri" w:cs="Calibri"/>
                  <w:sz w:val="20"/>
                  <w:szCs w:val="20"/>
                  <w:lang w:bidi="ne-NP"/>
                </w:rPr>
                <w:t>Katahar</w:t>
              </w:r>
            </w:ins>
          </w:p>
        </w:tc>
        <w:tc>
          <w:tcPr>
            <w:tcW w:w="15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435" w:author="user" w:date="2012-02-29T14:49:00Z"/>
                <w:rFonts w:ascii="Calibri" w:hAnsi="Calibri" w:cs="Calibri"/>
                <w:sz w:val="20"/>
                <w:szCs w:val="20"/>
                <w:lang w:bidi="ne-NP"/>
              </w:rPr>
            </w:pPr>
            <w:ins w:id="9436" w:author="user" w:date="2012-02-29T14:49:00Z">
              <w:r w:rsidRPr="00F05710">
                <w:rPr>
                  <w:rFonts w:ascii="Calibri" w:hAnsi="Calibri" w:cs="Calibri"/>
                  <w:sz w:val="20"/>
                  <w:szCs w:val="20"/>
                  <w:lang w:bidi="ne-NP"/>
                </w:rPr>
                <w:t>15</w:t>
              </w:r>
            </w:ins>
          </w:p>
        </w:tc>
        <w:tc>
          <w:tcPr>
            <w:tcW w:w="14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437" w:author="user" w:date="2012-02-29T14:49:00Z"/>
                <w:rFonts w:ascii="Calibri" w:hAnsi="Calibri" w:cs="Calibri"/>
                <w:sz w:val="20"/>
                <w:szCs w:val="20"/>
                <w:lang w:bidi="ne-NP"/>
              </w:rPr>
            </w:pPr>
            <w:ins w:id="9438" w:author="user" w:date="2012-02-29T14:49:00Z">
              <w:r w:rsidRPr="00F05710">
                <w:rPr>
                  <w:rFonts w:ascii="Calibri" w:hAnsi="Calibri" w:cs="Calibri"/>
                  <w:sz w:val="20"/>
                  <w:szCs w:val="20"/>
                  <w:lang w:bidi="ne-NP"/>
                </w:rPr>
                <w:t>19</w:t>
              </w:r>
            </w:ins>
          </w:p>
        </w:tc>
        <w:tc>
          <w:tcPr>
            <w:tcW w:w="15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439" w:author="user" w:date="2012-02-29T14:49:00Z"/>
                <w:rFonts w:ascii="Calibri" w:hAnsi="Calibri" w:cs="Calibri"/>
                <w:sz w:val="20"/>
                <w:szCs w:val="20"/>
                <w:lang w:bidi="ne-NP"/>
              </w:rPr>
            </w:pPr>
            <w:ins w:id="9440" w:author="user" w:date="2012-02-29T14:49:00Z">
              <w:r w:rsidRPr="00F05710">
                <w:rPr>
                  <w:rFonts w:ascii="Calibri" w:hAnsi="Calibri" w:cs="Calibri"/>
                  <w:sz w:val="20"/>
                  <w:szCs w:val="20"/>
                  <w:lang w:bidi="ne-NP"/>
                </w:rPr>
                <w:t>14</w:t>
              </w:r>
            </w:ins>
          </w:p>
        </w:tc>
        <w:tc>
          <w:tcPr>
            <w:tcW w:w="960" w:type="dxa"/>
            <w:tcBorders>
              <w:top w:val="nil"/>
              <w:left w:val="nil"/>
              <w:bottom w:val="single" w:sz="4" w:space="0" w:color="auto"/>
              <w:right w:val="single" w:sz="4" w:space="0" w:color="auto"/>
            </w:tcBorders>
            <w:shd w:val="clear" w:color="auto" w:fill="auto"/>
            <w:noWrap/>
            <w:vAlign w:val="bottom"/>
          </w:tcPr>
          <w:p w:rsidR="002B6273" w:rsidRPr="00F05710" w:rsidRDefault="002B6273" w:rsidP="0074335E">
            <w:pPr>
              <w:jc w:val="center"/>
              <w:rPr>
                <w:ins w:id="9441" w:author="user" w:date="2012-02-29T14:49:00Z"/>
                <w:rFonts w:ascii="Calibri" w:hAnsi="Calibri" w:cs="Calibri"/>
                <w:sz w:val="20"/>
                <w:szCs w:val="20"/>
                <w:lang w:bidi="ne-NP"/>
              </w:rPr>
            </w:pPr>
            <w:ins w:id="9442" w:author="user" w:date="2012-02-29T14:49:00Z">
              <w:r w:rsidRPr="00F05710">
                <w:rPr>
                  <w:rFonts w:ascii="Calibri" w:hAnsi="Calibri" w:cs="Calibri"/>
                  <w:sz w:val="20"/>
                  <w:szCs w:val="20"/>
                  <w:lang w:bidi="ne-NP"/>
                </w:rPr>
                <w:t>33</w:t>
              </w:r>
            </w:ins>
          </w:p>
        </w:tc>
        <w:tc>
          <w:tcPr>
            <w:tcW w:w="1060" w:type="dxa"/>
            <w:tcBorders>
              <w:top w:val="nil"/>
              <w:left w:val="nil"/>
              <w:bottom w:val="single" w:sz="4" w:space="0" w:color="auto"/>
              <w:right w:val="single" w:sz="4" w:space="0" w:color="auto"/>
            </w:tcBorders>
            <w:shd w:val="clear" w:color="auto" w:fill="auto"/>
            <w:noWrap/>
            <w:vAlign w:val="bottom"/>
          </w:tcPr>
          <w:p w:rsidR="002B6273" w:rsidRPr="00F05710" w:rsidRDefault="002B6273" w:rsidP="0074335E">
            <w:pPr>
              <w:jc w:val="center"/>
              <w:rPr>
                <w:ins w:id="9443" w:author="user" w:date="2012-02-29T14:49:00Z"/>
                <w:rFonts w:ascii="Calibri" w:hAnsi="Calibri" w:cs="Calibri"/>
                <w:sz w:val="20"/>
                <w:szCs w:val="20"/>
                <w:lang w:bidi="ne-NP"/>
              </w:rPr>
            </w:pPr>
            <w:ins w:id="9444" w:author="user" w:date="2012-02-29T14:49:00Z">
              <w:r w:rsidRPr="00F05710">
                <w:rPr>
                  <w:rFonts w:ascii="Calibri" w:hAnsi="Calibri" w:cs="Calibri"/>
                  <w:sz w:val="20"/>
                  <w:szCs w:val="20"/>
                  <w:lang w:bidi="ne-NP"/>
                </w:rPr>
                <w:t>11.50</w:t>
              </w:r>
            </w:ins>
          </w:p>
        </w:tc>
      </w:tr>
      <w:tr w:rsidR="002B6273" w:rsidRPr="00145B40" w:rsidTr="0074335E">
        <w:trPr>
          <w:trHeight w:val="300"/>
          <w:ins w:id="9445" w:author="user" w:date="2012-02-29T14:49:00Z"/>
        </w:trPr>
        <w:tc>
          <w:tcPr>
            <w:tcW w:w="202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rPr>
                <w:ins w:id="9446" w:author="user" w:date="2012-02-29T14:49:00Z"/>
                <w:rFonts w:ascii="Calibri" w:hAnsi="Calibri" w:cs="Calibri"/>
                <w:sz w:val="20"/>
                <w:szCs w:val="20"/>
                <w:lang w:bidi="ne-NP"/>
              </w:rPr>
            </w:pPr>
            <w:ins w:id="9447" w:author="user" w:date="2012-02-29T14:49:00Z">
              <w:r w:rsidRPr="00F05710">
                <w:rPr>
                  <w:rFonts w:ascii="Calibri" w:hAnsi="Calibri" w:cs="Calibri"/>
                  <w:sz w:val="20"/>
                  <w:szCs w:val="20"/>
                  <w:lang w:bidi="ne-NP"/>
                </w:rPr>
                <w:t>Lemon</w:t>
              </w:r>
            </w:ins>
          </w:p>
        </w:tc>
        <w:tc>
          <w:tcPr>
            <w:tcW w:w="15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448" w:author="user" w:date="2012-02-29T14:49:00Z"/>
                <w:rFonts w:ascii="Calibri" w:hAnsi="Calibri" w:cs="Calibri"/>
                <w:sz w:val="20"/>
                <w:szCs w:val="20"/>
                <w:lang w:bidi="ne-NP"/>
              </w:rPr>
            </w:pPr>
            <w:ins w:id="9449" w:author="user" w:date="2012-02-29T14:49:00Z">
              <w:r w:rsidRPr="00F05710">
                <w:rPr>
                  <w:rFonts w:ascii="Calibri" w:hAnsi="Calibri" w:cs="Calibri"/>
                  <w:sz w:val="20"/>
                  <w:szCs w:val="20"/>
                  <w:lang w:bidi="ne-NP"/>
                </w:rPr>
                <w:t>9</w:t>
              </w:r>
            </w:ins>
          </w:p>
        </w:tc>
        <w:tc>
          <w:tcPr>
            <w:tcW w:w="14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450" w:author="user" w:date="2012-02-29T14:49:00Z"/>
                <w:rFonts w:ascii="Calibri" w:hAnsi="Calibri" w:cs="Calibri"/>
                <w:sz w:val="20"/>
                <w:szCs w:val="20"/>
                <w:lang w:bidi="ne-NP"/>
              </w:rPr>
            </w:pPr>
            <w:ins w:id="9451" w:author="user" w:date="2012-02-29T14:49:00Z">
              <w:r w:rsidRPr="00F05710">
                <w:rPr>
                  <w:rFonts w:ascii="Calibri" w:hAnsi="Calibri" w:cs="Calibri"/>
                  <w:sz w:val="20"/>
                  <w:szCs w:val="20"/>
                  <w:lang w:bidi="ne-NP"/>
                </w:rPr>
                <w:t>8</w:t>
              </w:r>
            </w:ins>
          </w:p>
        </w:tc>
        <w:tc>
          <w:tcPr>
            <w:tcW w:w="15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452" w:author="user" w:date="2012-02-29T14:49:00Z"/>
                <w:rFonts w:ascii="Calibri" w:hAnsi="Calibri" w:cs="Calibri"/>
                <w:sz w:val="20"/>
                <w:szCs w:val="20"/>
                <w:lang w:bidi="ne-NP"/>
              </w:rPr>
            </w:pPr>
            <w:ins w:id="9453" w:author="user" w:date="2012-02-29T14:49:00Z">
              <w:r w:rsidRPr="00F05710">
                <w:rPr>
                  <w:rFonts w:ascii="Calibri" w:hAnsi="Calibri" w:cs="Calibri"/>
                  <w:sz w:val="20"/>
                  <w:szCs w:val="20"/>
                  <w:lang w:bidi="ne-NP"/>
                </w:rPr>
                <w:t>5</w:t>
              </w:r>
            </w:ins>
          </w:p>
        </w:tc>
        <w:tc>
          <w:tcPr>
            <w:tcW w:w="960" w:type="dxa"/>
            <w:tcBorders>
              <w:top w:val="nil"/>
              <w:left w:val="nil"/>
              <w:bottom w:val="single" w:sz="4" w:space="0" w:color="auto"/>
              <w:right w:val="single" w:sz="4" w:space="0" w:color="auto"/>
            </w:tcBorders>
            <w:shd w:val="clear" w:color="auto" w:fill="auto"/>
            <w:noWrap/>
            <w:vAlign w:val="bottom"/>
          </w:tcPr>
          <w:p w:rsidR="002B6273" w:rsidRPr="00F05710" w:rsidRDefault="002B6273" w:rsidP="0074335E">
            <w:pPr>
              <w:jc w:val="center"/>
              <w:rPr>
                <w:ins w:id="9454" w:author="user" w:date="2012-02-29T14:49:00Z"/>
                <w:rFonts w:ascii="Calibri" w:hAnsi="Calibri" w:cs="Calibri"/>
                <w:sz w:val="20"/>
                <w:szCs w:val="20"/>
                <w:lang w:bidi="ne-NP"/>
              </w:rPr>
            </w:pPr>
            <w:ins w:id="9455" w:author="user" w:date="2012-02-29T14:49:00Z">
              <w:r w:rsidRPr="00F05710">
                <w:rPr>
                  <w:rFonts w:ascii="Calibri" w:hAnsi="Calibri" w:cs="Calibri"/>
                  <w:sz w:val="20"/>
                  <w:szCs w:val="20"/>
                  <w:lang w:bidi="ne-NP"/>
                </w:rPr>
                <w:t>13</w:t>
              </w:r>
            </w:ins>
          </w:p>
        </w:tc>
        <w:tc>
          <w:tcPr>
            <w:tcW w:w="1060" w:type="dxa"/>
            <w:tcBorders>
              <w:top w:val="nil"/>
              <w:left w:val="nil"/>
              <w:bottom w:val="single" w:sz="4" w:space="0" w:color="auto"/>
              <w:right w:val="single" w:sz="4" w:space="0" w:color="auto"/>
            </w:tcBorders>
            <w:shd w:val="clear" w:color="auto" w:fill="auto"/>
            <w:noWrap/>
            <w:vAlign w:val="bottom"/>
          </w:tcPr>
          <w:p w:rsidR="002B6273" w:rsidRPr="00F05710" w:rsidRDefault="002B6273" w:rsidP="0074335E">
            <w:pPr>
              <w:jc w:val="center"/>
              <w:rPr>
                <w:ins w:id="9456" w:author="user" w:date="2012-02-29T14:49:00Z"/>
                <w:rFonts w:ascii="Calibri" w:hAnsi="Calibri" w:cs="Calibri"/>
                <w:sz w:val="20"/>
                <w:szCs w:val="20"/>
                <w:lang w:bidi="ne-NP"/>
              </w:rPr>
            </w:pPr>
            <w:ins w:id="9457" w:author="user" w:date="2012-02-29T14:49:00Z">
              <w:r w:rsidRPr="00F05710">
                <w:rPr>
                  <w:rFonts w:ascii="Calibri" w:hAnsi="Calibri" w:cs="Calibri"/>
                  <w:sz w:val="20"/>
                  <w:szCs w:val="20"/>
                  <w:lang w:bidi="ne-NP"/>
                </w:rPr>
                <w:t>4.53</w:t>
              </w:r>
            </w:ins>
          </w:p>
        </w:tc>
      </w:tr>
      <w:tr w:rsidR="002B6273" w:rsidRPr="00145B40" w:rsidTr="0074335E">
        <w:trPr>
          <w:trHeight w:val="300"/>
          <w:ins w:id="9458" w:author="user" w:date="2012-02-29T14:49:00Z"/>
        </w:trPr>
        <w:tc>
          <w:tcPr>
            <w:tcW w:w="202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rPr>
                <w:ins w:id="9459" w:author="user" w:date="2012-02-29T14:49:00Z"/>
                <w:rFonts w:ascii="Calibri" w:hAnsi="Calibri" w:cs="Calibri"/>
                <w:sz w:val="20"/>
                <w:szCs w:val="20"/>
                <w:lang w:bidi="ne-NP"/>
              </w:rPr>
            </w:pPr>
            <w:ins w:id="9460" w:author="user" w:date="2012-02-29T14:49:00Z">
              <w:r w:rsidRPr="00F05710">
                <w:rPr>
                  <w:rFonts w:ascii="Calibri" w:hAnsi="Calibri" w:cs="Calibri"/>
                  <w:sz w:val="20"/>
                  <w:szCs w:val="20"/>
                  <w:lang w:bidi="ne-NP"/>
                </w:rPr>
                <w:t>Lichi</w:t>
              </w:r>
            </w:ins>
          </w:p>
        </w:tc>
        <w:tc>
          <w:tcPr>
            <w:tcW w:w="15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461" w:author="user" w:date="2012-02-29T14:49:00Z"/>
                <w:rFonts w:ascii="Calibri" w:hAnsi="Calibri" w:cs="Calibri"/>
                <w:sz w:val="20"/>
                <w:szCs w:val="20"/>
                <w:lang w:bidi="ne-NP"/>
              </w:rPr>
            </w:pPr>
            <w:ins w:id="9462" w:author="user" w:date="2012-02-29T14:49:00Z">
              <w:r w:rsidRPr="00F05710">
                <w:rPr>
                  <w:rFonts w:ascii="Calibri" w:hAnsi="Calibri" w:cs="Calibri"/>
                  <w:sz w:val="20"/>
                  <w:szCs w:val="20"/>
                  <w:lang w:bidi="ne-NP"/>
                </w:rPr>
                <w:t>4</w:t>
              </w:r>
            </w:ins>
          </w:p>
        </w:tc>
        <w:tc>
          <w:tcPr>
            <w:tcW w:w="14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463" w:author="user" w:date="2012-02-29T14:49:00Z"/>
                <w:rFonts w:ascii="Calibri" w:hAnsi="Calibri" w:cs="Calibri"/>
                <w:sz w:val="20"/>
                <w:szCs w:val="20"/>
                <w:lang w:bidi="ne-NP"/>
              </w:rPr>
            </w:pPr>
            <w:ins w:id="9464" w:author="user" w:date="2012-02-29T14:49:00Z">
              <w:r w:rsidRPr="00F05710">
                <w:rPr>
                  <w:rFonts w:ascii="Calibri" w:hAnsi="Calibri" w:cs="Calibri"/>
                  <w:sz w:val="20"/>
                  <w:szCs w:val="20"/>
                  <w:lang w:bidi="ne-NP"/>
                </w:rPr>
                <w:t>2</w:t>
              </w:r>
            </w:ins>
          </w:p>
        </w:tc>
        <w:tc>
          <w:tcPr>
            <w:tcW w:w="15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465" w:author="user" w:date="2012-02-29T14:49:00Z"/>
                <w:rFonts w:ascii="Calibri" w:hAnsi="Calibri" w:cs="Calibri"/>
                <w:sz w:val="20"/>
                <w:szCs w:val="20"/>
                <w:lang w:bidi="ne-NP"/>
              </w:rPr>
            </w:pPr>
            <w:ins w:id="9466" w:author="user" w:date="2012-02-29T14:49:00Z">
              <w:r w:rsidRPr="00F05710">
                <w:rPr>
                  <w:rFonts w:ascii="Calibri" w:hAnsi="Calibri" w:cs="Calibri"/>
                  <w:sz w:val="20"/>
                  <w:szCs w:val="20"/>
                  <w:lang w:bidi="ne-NP"/>
                </w:rPr>
                <w:t>3</w:t>
              </w:r>
            </w:ins>
          </w:p>
        </w:tc>
        <w:tc>
          <w:tcPr>
            <w:tcW w:w="960" w:type="dxa"/>
            <w:tcBorders>
              <w:top w:val="nil"/>
              <w:left w:val="nil"/>
              <w:bottom w:val="single" w:sz="4" w:space="0" w:color="auto"/>
              <w:right w:val="single" w:sz="4" w:space="0" w:color="auto"/>
            </w:tcBorders>
            <w:shd w:val="clear" w:color="auto" w:fill="auto"/>
            <w:noWrap/>
            <w:vAlign w:val="bottom"/>
          </w:tcPr>
          <w:p w:rsidR="002B6273" w:rsidRPr="00F05710" w:rsidRDefault="002B6273" w:rsidP="0074335E">
            <w:pPr>
              <w:jc w:val="center"/>
              <w:rPr>
                <w:ins w:id="9467" w:author="user" w:date="2012-02-29T14:49:00Z"/>
                <w:rFonts w:ascii="Calibri" w:hAnsi="Calibri" w:cs="Calibri"/>
                <w:sz w:val="20"/>
                <w:szCs w:val="20"/>
                <w:lang w:bidi="ne-NP"/>
              </w:rPr>
            </w:pPr>
            <w:ins w:id="9468" w:author="user" w:date="2012-02-29T14:49:00Z">
              <w:r w:rsidRPr="00F05710">
                <w:rPr>
                  <w:rFonts w:ascii="Calibri" w:hAnsi="Calibri" w:cs="Calibri"/>
                  <w:sz w:val="20"/>
                  <w:szCs w:val="20"/>
                  <w:lang w:bidi="ne-NP"/>
                </w:rPr>
                <w:t>5</w:t>
              </w:r>
            </w:ins>
          </w:p>
        </w:tc>
        <w:tc>
          <w:tcPr>
            <w:tcW w:w="1060" w:type="dxa"/>
            <w:tcBorders>
              <w:top w:val="nil"/>
              <w:left w:val="nil"/>
              <w:bottom w:val="single" w:sz="4" w:space="0" w:color="auto"/>
              <w:right w:val="single" w:sz="4" w:space="0" w:color="auto"/>
            </w:tcBorders>
            <w:shd w:val="clear" w:color="auto" w:fill="auto"/>
            <w:noWrap/>
            <w:vAlign w:val="bottom"/>
          </w:tcPr>
          <w:p w:rsidR="002B6273" w:rsidRPr="00F05710" w:rsidRDefault="002B6273" w:rsidP="0074335E">
            <w:pPr>
              <w:jc w:val="center"/>
              <w:rPr>
                <w:ins w:id="9469" w:author="user" w:date="2012-02-29T14:49:00Z"/>
                <w:rFonts w:ascii="Calibri" w:hAnsi="Calibri" w:cs="Calibri"/>
                <w:sz w:val="20"/>
                <w:szCs w:val="20"/>
                <w:lang w:bidi="ne-NP"/>
              </w:rPr>
            </w:pPr>
            <w:ins w:id="9470" w:author="user" w:date="2012-02-29T14:49:00Z">
              <w:r w:rsidRPr="00F05710">
                <w:rPr>
                  <w:rFonts w:ascii="Calibri" w:hAnsi="Calibri" w:cs="Calibri"/>
                  <w:sz w:val="20"/>
                  <w:szCs w:val="20"/>
                  <w:lang w:bidi="ne-NP"/>
                </w:rPr>
                <w:t>1.74</w:t>
              </w:r>
            </w:ins>
          </w:p>
        </w:tc>
      </w:tr>
      <w:tr w:rsidR="002B6273" w:rsidRPr="00145B40" w:rsidTr="0074335E">
        <w:trPr>
          <w:trHeight w:val="300"/>
          <w:ins w:id="9471" w:author="user" w:date="2012-02-29T14:49:00Z"/>
        </w:trPr>
        <w:tc>
          <w:tcPr>
            <w:tcW w:w="2020" w:type="dxa"/>
            <w:tcBorders>
              <w:top w:val="single" w:sz="4" w:space="0" w:color="auto"/>
              <w:left w:val="single" w:sz="4" w:space="0" w:color="auto"/>
              <w:bottom w:val="single" w:sz="4" w:space="0" w:color="auto"/>
              <w:right w:val="single" w:sz="4" w:space="0" w:color="auto"/>
            </w:tcBorders>
            <w:shd w:val="clear" w:color="auto" w:fill="auto"/>
          </w:tcPr>
          <w:p w:rsidR="002B6273" w:rsidRPr="00F05710" w:rsidRDefault="002B6273" w:rsidP="0074335E">
            <w:pPr>
              <w:rPr>
                <w:ins w:id="9472" w:author="user" w:date="2012-02-29T14:49:00Z"/>
                <w:rFonts w:ascii="Calibri" w:hAnsi="Calibri" w:cs="Calibri"/>
                <w:sz w:val="20"/>
                <w:szCs w:val="20"/>
                <w:lang w:bidi="ne-NP"/>
              </w:rPr>
            </w:pPr>
            <w:ins w:id="9473" w:author="user" w:date="2012-02-29T14:49:00Z">
              <w:r w:rsidRPr="00F05710">
                <w:rPr>
                  <w:rFonts w:ascii="Calibri" w:hAnsi="Calibri" w:cs="Calibri"/>
                  <w:sz w:val="20"/>
                  <w:szCs w:val="20"/>
                  <w:lang w:bidi="ne-NP"/>
                </w:rPr>
                <w:t>Mango</w:t>
              </w:r>
            </w:ins>
          </w:p>
        </w:tc>
        <w:tc>
          <w:tcPr>
            <w:tcW w:w="1500" w:type="dxa"/>
            <w:tcBorders>
              <w:top w:val="single" w:sz="4" w:space="0" w:color="auto"/>
              <w:left w:val="single" w:sz="4" w:space="0" w:color="auto"/>
              <w:bottom w:val="single" w:sz="4" w:space="0" w:color="auto"/>
              <w:right w:val="single" w:sz="4" w:space="0" w:color="auto"/>
            </w:tcBorders>
            <w:shd w:val="clear" w:color="auto" w:fill="auto"/>
          </w:tcPr>
          <w:p w:rsidR="002B6273" w:rsidRPr="00F05710" w:rsidRDefault="002B6273" w:rsidP="0074335E">
            <w:pPr>
              <w:jc w:val="center"/>
              <w:rPr>
                <w:ins w:id="9474" w:author="user" w:date="2012-02-29T14:49:00Z"/>
                <w:rFonts w:ascii="Calibri" w:hAnsi="Calibri" w:cs="Calibri"/>
                <w:sz w:val="20"/>
                <w:szCs w:val="20"/>
                <w:lang w:bidi="ne-NP"/>
              </w:rPr>
            </w:pPr>
            <w:ins w:id="9475" w:author="user" w:date="2012-02-29T14:49:00Z">
              <w:r w:rsidRPr="00F05710">
                <w:rPr>
                  <w:rFonts w:ascii="Calibri" w:hAnsi="Calibri" w:cs="Calibri"/>
                  <w:sz w:val="20"/>
                  <w:szCs w:val="20"/>
                  <w:lang w:bidi="ne-NP"/>
                </w:rPr>
                <w:t>32</w:t>
              </w:r>
            </w:ins>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2B6273" w:rsidRPr="00F05710" w:rsidRDefault="002B6273" w:rsidP="0074335E">
            <w:pPr>
              <w:jc w:val="center"/>
              <w:rPr>
                <w:ins w:id="9476" w:author="user" w:date="2012-02-29T14:49:00Z"/>
                <w:rFonts w:ascii="Calibri" w:hAnsi="Calibri" w:cs="Calibri"/>
                <w:sz w:val="20"/>
                <w:szCs w:val="20"/>
                <w:lang w:bidi="ne-NP"/>
              </w:rPr>
            </w:pPr>
            <w:ins w:id="9477" w:author="user" w:date="2012-02-29T14:49:00Z">
              <w:r w:rsidRPr="00F05710">
                <w:rPr>
                  <w:rFonts w:ascii="Calibri" w:hAnsi="Calibri" w:cs="Calibri"/>
                  <w:sz w:val="20"/>
                  <w:szCs w:val="20"/>
                  <w:lang w:bidi="ne-NP"/>
                </w:rPr>
                <w:t>21</w:t>
              </w:r>
            </w:ins>
          </w:p>
        </w:tc>
        <w:tc>
          <w:tcPr>
            <w:tcW w:w="1500" w:type="dxa"/>
            <w:tcBorders>
              <w:top w:val="single" w:sz="4" w:space="0" w:color="auto"/>
              <w:left w:val="single" w:sz="4" w:space="0" w:color="auto"/>
              <w:bottom w:val="single" w:sz="4" w:space="0" w:color="auto"/>
              <w:right w:val="single" w:sz="4" w:space="0" w:color="auto"/>
            </w:tcBorders>
            <w:shd w:val="clear" w:color="auto" w:fill="auto"/>
          </w:tcPr>
          <w:p w:rsidR="002B6273" w:rsidRPr="00F05710" w:rsidRDefault="002B6273" w:rsidP="0074335E">
            <w:pPr>
              <w:jc w:val="center"/>
              <w:rPr>
                <w:ins w:id="9478" w:author="user" w:date="2012-02-29T14:49:00Z"/>
                <w:rFonts w:ascii="Calibri" w:hAnsi="Calibri" w:cs="Calibri"/>
                <w:sz w:val="20"/>
                <w:szCs w:val="20"/>
                <w:lang w:bidi="ne-NP"/>
              </w:rPr>
            </w:pPr>
            <w:ins w:id="9479" w:author="user" w:date="2012-02-29T14:49:00Z">
              <w:r w:rsidRPr="00F05710">
                <w:rPr>
                  <w:rFonts w:ascii="Calibri" w:hAnsi="Calibri" w:cs="Calibri"/>
                  <w:sz w:val="20"/>
                  <w:szCs w:val="20"/>
                  <w:lang w:bidi="ne-NP"/>
                </w:rPr>
                <w:t>25</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6273" w:rsidRPr="00F05710" w:rsidRDefault="002B6273" w:rsidP="0074335E">
            <w:pPr>
              <w:jc w:val="center"/>
              <w:rPr>
                <w:ins w:id="9480" w:author="user" w:date="2012-02-29T14:49:00Z"/>
                <w:rFonts w:ascii="Calibri" w:hAnsi="Calibri" w:cs="Calibri"/>
                <w:sz w:val="20"/>
                <w:szCs w:val="20"/>
                <w:lang w:bidi="ne-NP"/>
              </w:rPr>
            </w:pPr>
            <w:ins w:id="9481" w:author="user" w:date="2012-02-29T14:49:00Z">
              <w:r w:rsidRPr="00F05710">
                <w:rPr>
                  <w:rFonts w:ascii="Calibri" w:hAnsi="Calibri" w:cs="Calibri"/>
                  <w:sz w:val="20"/>
                  <w:szCs w:val="20"/>
                  <w:lang w:bidi="ne-NP"/>
                </w:rPr>
                <w:t>46</w:t>
              </w:r>
            </w:ins>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6273" w:rsidRPr="00F05710" w:rsidRDefault="002B6273" w:rsidP="0074335E">
            <w:pPr>
              <w:jc w:val="center"/>
              <w:rPr>
                <w:ins w:id="9482" w:author="user" w:date="2012-02-29T14:49:00Z"/>
                <w:rFonts w:ascii="Calibri" w:hAnsi="Calibri" w:cs="Calibri"/>
                <w:sz w:val="20"/>
                <w:szCs w:val="20"/>
                <w:lang w:bidi="ne-NP"/>
              </w:rPr>
            </w:pPr>
            <w:ins w:id="9483" w:author="user" w:date="2012-02-29T14:49:00Z">
              <w:r w:rsidRPr="00F05710">
                <w:rPr>
                  <w:rFonts w:ascii="Calibri" w:hAnsi="Calibri" w:cs="Calibri"/>
                  <w:sz w:val="20"/>
                  <w:szCs w:val="20"/>
                  <w:lang w:bidi="ne-NP"/>
                </w:rPr>
                <w:t>16.03</w:t>
              </w:r>
            </w:ins>
          </w:p>
        </w:tc>
      </w:tr>
      <w:tr w:rsidR="002B6273" w:rsidRPr="00145B40" w:rsidTr="0074335E">
        <w:trPr>
          <w:trHeight w:val="300"/>
          <w:ins w:id="9484" w:author="user" w:date="2012-02-29T14:49:00Z"/>
        </w:trPr>
        <w:tc>
          <w:tcPr>
            <w:tcW w:w="2020" w:type="dxa"/>
            <w:tcBorders>
              <w:top w:val="single" w:sz="4" w:space="0" w:color="auto"/>
              <w:left w:val="single" w:sz="4" w:space="0" w:color="auto"/>
              <w:bottom w:val="single" w:sz="4" w:space="0" w:color="auto"/>
              <w:right w:val="single" w:sz="4" w:space="0" w:color="auto"/>
            </w:tcBorders>
            <w:shd w:val="clear" w:color="auto" w:fill="auto"/>
          </w:tcPr>
          <w:p w:rsidR="002B6273" w:rsidRPr="00F05710" w:rsidRDefault="002B6273" w:rsidP="0074335E">
            <w:pPr>
              <w:rPr>
                <w:ins w:id="9485" w:author="user" w:date="2012-02-29T14:49:00Z"/>
                <w:rFonts w:ascii="Calibri" w:hAnsi="Calibri" w:cs="Calibri"/>
                <w:sz w:val="20"/>
                <w:szCs w:val="20"/>
                <w:lang w:bidi="ne-NP"/>
              </w:rPr>
            </w:pPr>
            <w:ins w:id="9486" w:author="user" w:date="2012-02-29T14:49:00Z">
              <w:r w:rsidRPr="00F05710">
                <w:rPr>
                  <w:rFonts w:ascii="Calibri" w:hAnsi="Calibri" w:cs="Calibri"/>
                  <w:sz w:val="20"/>
                  <w:szCs w:val="20"/>
                  <w:lang w:bidi="ne-NP"/>
                </w:rPr>
                <w:t>Peach</w:t>
              </w:r>
            </w:ins>
          </w:p>
        </w:tc>
        <w:tc>
          <w:tcPr>
            <w:tcW w:w="1500" w:type="dxa"/>
            <w:tcBorders>
              <w:top w:val="single" w:sz="4" w:space="0" w:color="auto"/>
              <w:left w:val="nil"/>
              <w:bottom w:val="single" w:sz="4" w:space="0" w:color="auto"/>
              <w:right w:val="single" w:sz="4" w:space="0" w:color="auto"/>
            </w:tcBorders>
            <w:shd w:val="clear" w:color="auto" w:fill="auto"/>
          </w:tcPr>
          <w:p w:rsidR="002B6273" w:rsidRPr="00F05710" w:rsidRDefault="002B6273" w:rsidP="0074335E">
            <w:pPr>
              <w:jc w:val="center"/>
              <w:rPr>
                <w:ins w:id="9487" w:author="user" w:date="2012-02-29T14:49:00Z"/>
                <w:rFonts w:ascii="Calibri" w:hAnsi="Calibri" w:cs="Calibri"/>
                <w:sz w:val="20"/>
                <w:szCs w:val="20"/>
                <w:lang w:bidi="ne-NP"/>
              </w:rPr>
            </w:pPr>
            <w:ins w:id="9488" w:author="user" w:date="2012-02-29T14:49:00Z">
              <w:r w:rsidRPr="00F05710">
                <w:rPr>
                  <w:rFonts w:ascii="Calibri" w:hAnsi="Calibri" w:cs="Calibri"/>
                  <w:sz w:val="20"/>
                  <w:szCs w:val="20"/>
                  <w:lang w:bidi="ne-NP"/>
                </w:rPr>
                <w:t>4</w:t>
              </w:r>
            </w:ins>
          </w:p>
        </w:tc>
        <w:tc>
          <w:tcPr>
            <w:tcW w:w="1440" w:type="dxa"/>
            <w:tcBorders>
              <w:top w:val="single" w:sz="4" w:space="0" w:color="auto"/>
              <w:left w:val="nil"/>
              <w:bottom w:val="single" w:sz="4" w:space="0" w:color="auto"/>
              <w:right w:val="single" w:sz="4" w:space="0" w:color="auto"/>
            </w:tcBorders>
            <w:shd w:val="clear" w:color="auto" w:fill="auto"/>
          </w:tcPr>
          <w:p w:rsidR="002B6273" w:rsidRPr="00F05710" w:rsidRDefault="002B6273" w:rsidP="0074335E">
            <w:pPr>
              <w:jc w:val="center"/>
              <w:rPr>
                <w:ins w:id="9489" w:author="user" w:date="2012-02-29T14:49:00Z"/>
                <w:rFonts w:ascii="Calibri" w:hAnsi="Calibri" w:cs="Calibri"/>
                <w:sz w:val="20"/>
                <w:szCs w:val="20"/>
                <w:lang w:bidi="ne-NP"/>
              </w:rPr>
            </w:pPr>
            <w:ins w:id="9490" w:author="user" w:date="2012-02-29T14:49:00Z">
              <w:r w:rsidRPr="00F05710">
                <w:rPr>
                  <w:rFonts w:ascii="Calibri" w:hAnsi="Calibri" w:cs="Calibri"/>
                  <w:sz w:val="20"/>
                  <w:szCs w:val="20"/>
                  <w:lang w:bidi="ne-NP"/>
                </w:rPr>
                <w:t>3</w:t>
              </w:r>
            </w:ins>
          </w:p>
        </w:tc>
        <w:tc>
          <w:tcPr>
            <w:tcW w:w="1500" w:type="dxa"/>
            <w:tcBorders>
              <w:top w:val="single" w:sz="4" w:space="0" w:color="auto"/>
              <w:left w:val="nil"/>
              <w:bottom w:val="single" w:sz="4" w:space="0" w:color="auto"/>
              <w:right w:val="single" w:sz="4" w:space="0" w:color="auto"/>
            </w:tcBorders>
            <w:shd w:val="clear" w:color="auto" w:fill="auto"/>
          </w:tcPr>
          <w:p w:rsidR="002B6273" w:rsidRPr="00F05710" w:rsidRDefault="002B6273" w:rsidP="0074335E">
            <w:pPr>
              <w:jc w:val="center"/>
              <w:rPr>
                <w:ins w:id="9491" w:author="user" w:date="2012-02-29T14:49:00Z"/>
                <w:rFonts w:ascii="Calibri" w:hAnsi="Calibri" w:cs="Calibri"/>
                <w:sz w:val="20"/>
                <w:szCs w:val="20"/>
                <w:lang w:bidi="ne-NP"/>
              </w:rPr>
            </w:pPr>
            <w:ins w:id="9492" w:author="user" w:date="2012-02-29T14:49:00Z">
              <w:r w:rsidRPr="00F05710">
                <w:rPr>
                  <w:rFonts w:ascii="Calibri" w:hAnsi="Calibri" w:cs="Calibri"/>
                  <w:sz w:val="20"/>
                  <w:szCs w:val="20"/>
                  <w:lang w:bidi="ne-NP"/>
                </w:rPr>
                <w:t>3</w:t>
              </w:r>
            </w:ins>
          </w:p>
        </w:tc>
        <w:tc>
          <w:tcPr>
            <w:tcW w:w="960" w:type="dxa"/>
            <w:tcBorders>
              <w:top w:val="single" w:sz="4" w:space="0" w:color="auto"/>
              <w:left w:val="nil"/>
              <w:bottom w:val="single" w:sz="4" w:space="0" w:color="auto"/>
              <w:right w:val="single" w:sz="4" w:space="0" w:color="auto"/>
            </w:tcBorders>
            <w:shd w:val="clear" w:color="auto" w:fill="auto"/>
            <w:noWrap/>
            <w:vAlign w:val="bottom"/>
          </w:tcPr>
          <w:p w:rsidR="002B6273" w:rsidRPr="00F05710" w:rsidRDefault="002B6273" w:rsidP="0074335E">
            <w:pPr>
              <w:jc w:val="center"/>
              <w:rPr>
                <w:ins w:id="9493" w:author="user" w:date="2012-02-29T14:49:00Z"/>
                <w:rFonts w:ascii="Calibri" w:hAnsi="Calibri" w:cs="Calibri"/>
                <w:sz w:val="20"/>
                <w:szCs w:val="20"/>
                <w:lang w:bidi="ne-NP"/>
              </w:rPr>
            </w:pPr>
            <w:ins w:id="9494" w:author="user" w:date="2012-02-29T14:49:00Z">
              <w:r w:rsidRPr="00F05710">
                <w:rPr>
                  <w:rFonts w:ascii="Calibri" w:hAnsi="Calibri" w:cs="Calibri"/>
                  <w:sz w:val="20"/>
                  <w:szCs w:val="20"/>
                  <w:lang w:bidi="ne-NP"/>
                </w:rPr>
                <w:t>6</w:t>
              </w:r>
            </w:ins>
          </w:p>
        </w:tc>
        <w:tc>
          <w:tcPr>
            <w:tcW w:w="1060" w:type="dxa"/>
            <w:tcBorders>
              <w:top w:val="single" w:sz="4" w:space="0" w:color="auto"/>
              <w:left w:val="nil"/>
              <w:bottom w:val="single" w:sz="4" w:space="0" w:color="auto"/>
              <w:right w:val="single" w:sz="4" w:space="0" w:color="auto"/>
            </w:tcBorders>
            <w:shd w:val="clear" w:color="auto" w:fill="auto"/>
            <w:noWrap/>
            <w:vAlign w:val="bottom"/>
          </w:tcPr>
          <w:p w:rsidR="002B6273" w:rsidRPr="00F05710" w:rsidRDefault="002B6273" w:rsidP="0074335E">
            <w:pPr>
              <w:jc w:val="center"/>
              <w:rPr>
                <w:ins w:id="9495" w:author="user" w:date="2012-02-29T14:49:00Z"/>
                <w:rFonts w:ascii="Calibri" w:hAnsi="Calibri" w:cs="Calibri"/>
                <w:sz w:val="20"/>
                <w:szCs w:val="20"/>
                <w:lang w:bidi="ne-NP"/>
              </w:rPr>
            </w:pPr>
            <w:ins w:id="9496" w:author="user" w:date="2012-02-29T14:49:00Z">
              <w:r w:rsidRPr="00F05710">
                <w:rPr>
                  <w:rFonts w:ascii="Calibri" w:hAnsi="Calibri" w:cs="Calibri"/>
                  <w:sz w:val="20"/>
                  <w:szCs w:val="20"/>
                  <w:lang w:bidi="ne-NP"/>
                </w:rPr>
                <w:t>2.09</w:t>
              </w:r>
            </w:ins>
          </w:p>
        </w:tc>
      </w:tr>
      <w:tr w:rsidR="002B6273" w:rsidRPr="00145B40" w:rsidTr="0074335E">
        <w:trPr>
          <w:trHeight w:val="300"/>
          <w:ins w:id="9497" w:author="user" w:date="2012-02-29T14:49:00Z"/>
        </w:trPr>
        <w:tc>
          <w:tcPr>
            <w:tcW w:w="202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rPr>
                <w:ins w:id="9498" w:author="user" w:date="2012-02-29T14:49:00Z"/>
                <w:rFonts w:ascii="Calibri" w:hAnsi="Calibri" w:cs="Calibri"/>
                <w:sz w:val="20"/>
                <w:szCs w:val="20"/>
                <w:lang w:bidi="ne-NP"/>
              </w:rPr>
            </w:pPr>
            <w:ins w:id="9499" w:author="user" w:date="2012-02-29T14:49:00Z">
              <w:r w:rsidRPr="00F05710">
                <w:rPr>
                  <w:rFonts w:ascii="Calibri" w:hAnsi="Calibri" w:cs="Calibri"/>
                  <w:sz w:val="20"/>
                  <w:szCs w:val="20"/>
                  <w:lang w:bidi="ne-NP"/>
                </w:rPr>
                <w:t>Papaya</w:t>
              </w:r>
            </w:ins>
          </w:p>
        </w:tc>
        <w:tc>
          <w:tcPr>
            <w:tcW w:w="15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500" w:author="user" w:date="2012-02-29T14:49:00Z"/>
                <w:rFonts w:ascii="Calibri" w:hAnsi="Calibri" w:cs="Calibri"/>
                <w:sz w:val="20"/>
                <w:szCs w:val="20"/>
                <w:lang w:bidi="ne-NP"/>
              </w:rPr>
            </w:pPr>
            <w:ins w:id="9501" w:author="user" w:date="2012-02-29T14:49:00Z">
              <w:r w:rsidRPr="00F05710">
                <w:rPr>
                  <w:rFonts w:ascii="Calibri" w:hAnsi="Calibri" w:cs="Calibri"/>
                  <w:sz w:val="20"/>
                  <w:szCs w:val="20"/>
                  <w:lang w:bidi="ne-NP"/>
                </w:rPr>
                <w:t>11</w:t>
              </w:r>
            </w:ins>
          </w:p>
        </w:tc>
        <w:tc>
          <w:tcPr>
            <w:tcW w:w="14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502" w:author="user" w:date="2012-02-29T14:49:00Z"/>
                <w:rFonts w:ascii="Calibri" w:hAnsi="Calibri" w:cs="Calibri"/>
                <w:sz w:val="20"/>
                <w:szCs w:val="20"/>
                <w:lang w:bidi="ne-NP"/>
              </w:rPr>
            </w:pPr>
            <w:ins w:id="9503" w:author="user" w:date="2012-02-29T14:49:00Z">
              <w:r w:rsidRPr="00F05710">
                <w:rPr>
                  <w:rFonts w:ascii="Calibri" w:hAnsi="Calibri" w:cs="Calibri"/>
                  <w:sz w:val="20"/>
                  <w:szCs w:val="20"/>
                  <w:lang w:bidi="ne-NP"/>
                </w:rPr>
                <w:t>17</w:t>
              </w:r>
            </w:ins>
          </w:p>
        </w:tc>
        <w:tc>
          <w:tcPr>
            <w:tcW w:w="15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504" w:author="user" w:date="2012-02-29T14:49:00Z"/>
                <w:rFonts w:ascii="Calibri" w:hAnsi="Calibri" w:cs="Calibri"/>
                <w:sz w:val="20"/>
                <w:szCs w:val="20"/>
                <w:lang w:bidi="ne-NP"/>
              </w:rPr>
            </w:pPr>
            <w:ins w:id="9505" w:author="user" w:date="2012-02-29T14:49:00Z">
              <w:r w:rsidRPr="00F05710">
                <w:rPr>
                  <w:rFonts w:ascii="Calibri" w:hAnsi="Calibri" w:cs="Calibri"/>
                  <w:sz w:val="20"/>
                  <w:szCs w:val="20"/>
                  <w:lang w:bidi="ne-NP"/>
                </w:rPr>
                <w:t>2</w:t>
              </w:r>
            </w:ins>
          </w:p>
        </w:tc>
        <w:tc>
          <w:tcPr>
            <w:tcW w:w="960" w:type="dxa"/>
            <w:tcBorders>
              <w:top w:val="nil"/>
              <w:left w:val="nil"/>
              <w:bottom w:val="single" w:sz="4" w:space="0" w:color="auto"/>
              <w:right w:val="single" w:sz="4" w:space="0" w:color="auto"/>
            </w:tcBorders>
            <w:shd w:val="clear" w:color="auto" w:fill="auto"/>
            <w:noWrap/>
            <w:vAlign w:val="bottom"/>
          </w:tcPr>
          <w:p w:rsidR="002B6273" w:rsidRPr="00F05710" w:rsidRDefault="002B6273" w:rsidP="0074335E">
            <w:pPr>
              <w:jc w:val="center"/>
              <w:rPr>
                <w:ins w:id="9506" w:author="user" w:date="2012-02-29T14:49:00Z"/>
                <w:rFonts w:ascii="Calibri" w:hAnsi="Calibri" w:cs="Calibri"/>
                <w:sz w:val="20"/>
                <w:szCs w:val="20"/>
                <w:lang w:bidi="ne-NP"/>
              </w:rPr>
            </w:pPr>
            <w:ins w:id="9507" w:author="user" w:date="2012-02-29T14:49:00Z">
              <w:r w:rsidRPr="00F05710">
                <w:rPr>
                  <w:rFonts w:ascii="Calibri" w:hAnsi="Calibri" w:cs="Calibri"/>
                  <w:sz w:val="20"/>
                  <w:szCs w:val="20"/>
                  <w:lang w:bidi="ne-NP"/>
                </w:rPr>
                <w:t>19</w:t>
              </w:r>
            </w:ins>
          </w:p>
        </w:tc>
        <w:tc>
          <w:tcPr>
            <w:tcW w:w="1060" w:type="dxa"/>
            <w:tcBorders>
              <w:top w:val="nil"/>
              <w:left w:val="nil"/>
              <w:bottom w:val="single" w:sz="4" w:space="0" w:color="auto"/>
              <w:right w:val="single" w:sz="4" w:space="0" w:color="auto"/>
            </w:tcBorders>
            <w:shd w:val="clear" w:color="auto" w:fill="auto"/>
            <w:noWrap/>
            <w:vAlign w:val="bottom"/>
          </w:tcPr>
          <w:p w:rsidR="002B6273" w:rsidRPr="00F05710" w:rsidRDefault="002B6273" w:rsidP="0074335E">
            <w:pPr>
              <w:jc w:val="center"/>
              <w:rPr>
                <w:ins w:id="9508" w:author="user" w:date="2012-02-29T14:49:00Z"/>
                <w:rFonts w:ascii="Calibri" w:hAnsi="Calibri" w:cs="Calibri"/>
                <w:sz w:val="20"/>
                <w:szCs w:val="20"/>
                <w:lang w:bidi="ne-NP"/>
              </w:rPr>
            </w:pPr>
            <w:ins w:id="9509" w:author="user" w:date="2012-02-29T14:49:00Z">
              <w:r w:rsidRPr="00F05710">
                <w:rPr>
                  <w:rFonts w:ascii="Calibri" w:hAnsi="Calibri" w:cs="Calibri"/>
                  <w:sz w:val="20"/>
                  <w:szCs w:val="20"/>
                  <w:lang w:bidi="ne-NP"/>
                </w:rPr>
                <w:t>6.62</w:t>
              </w:r>
            </w:ins>
          </w:p>
        </w:tc>
      </w:tr>
      <w:tr w:rsidR="002B6273" w:rsidRPr="00145B40" w:rsidTr="0074335E">
        <w:trPr>
          <w:trHeight w:val="300"/>
          <w:ins w:id="9510" w:author="user" w:date="2012-02-29T14:49:00Z"/>
        </w:trPr>
        <w:tc>
          <w:tcPr>
            <w:tcW w:w="202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rPr>
                <w:ins w:id="9511" w:author="user" w:date="2012-02-29T14:49:00Z"/>
                <w:rFonts w:ascii="Calibri" w:hAnsi="Calibri" w:cs="Calibri"/>
                <w:sz w:val="20"/>
                <w:szCs w:val="20"/>
                <w:lang w:bidi="ne-NP"/>
              </w:rPr>
            </w:pPr>
            <w:ins w:id="9512" w:author="user" w:date="2012-02-29T14:49:00Z">
              <w:r w:rsidRPr="00F05710">
                <w:rPr>
                  <w:rFonts w:ascii="Calibri" w:hAnsi="Calibri" w:cs="Calibri"/>
                  <w:sz w:val="20"/>
                  <w:szCs w:val="20"/>
                  <w:lang w:bidi="ne-NP"/>
                </w:rPr>
                <w:t>Nibuwa</w:t>
              </w:r>
            </w:ins>
          </w:p>
        </w:tc>
        <w:tc>
          <w:tcPr>
            <w:tcW w:w="15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513" w:author="user" w:date="2012-02-29T14:49:00Z"/>
                <w:rFonts w:ascii="Calibri" w:hAnsi="Calibri" w:cs="Calibri"/>
                <w:sz w:val="20"/>
                <w:szCs w:val="20"/>
                <w:lang w:bidi="ne-NP"/>
              </w:rPr>
            </w:pPr>
            <w:ins w:id="9514" w:author="user" w:date="2012-02-29T14:49:00Z">
              <w:r w:rsidRPr="00F05710">
                <w:rPr>
                  <w:rFonts w:ascii="Calibri" w:hAnsi="Calibri" w:cs="Calibri"/>
                  <w:sz w:val="20"/>
                  <w:szCs w:val="20"/>
                  <w:lang w:bidi="ne-NP"/>
                </w:rPr>
                <w:t>5</w:t>
              </w:r>
            </w:ins>
          </w:p>
        </w:tc>
        <w:tc>
          <w:tcPr>
            <w:tcW w:w="14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515" w:author="user" w:date="2012-02-29T14:49:00Z"/>
                <w:rFonts w:ascii="Calibri" w:hAnsi="Calibri" w:cs="Calibri"/>
                <w:sz w:val="20"/>
                <w:szCs w:val="20"/>
                <w:lang w:bidi="ne-NP"/>
              </w:rPr>
            </w:pPr>
            <w:ins w:id="9516" w:author="user" w:date="2012-02-29T14:49:00Z">
              <w:r w:rsidRPr="00F05710">
                <w:rPr>
                  <w:rFonts w:ascii="Calibri" w:hAnsi="Calibri" w:cs="Calibri"/>
                  <w:sz w:val="20"/>
                  <w:szCs w:val="20"/>
                  <w:lang w:bidi="ne-NP"/>
                </w:rPr>
                <w:t>7</w:t>
              </w:r>
            </w:ins>
          </w:p>
        </w:tc>
        <w:tc>
          <w:tcPr>
            <w:tcW w:w="15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517" w:author="user" w:date="2012-02-29T14:49:00Z"/>
                <w:rFonts w:ascii="Calibri" w:hAnsi="Calibri" w:cs="Calibri"/>
                <w:sz w:val="20"/>
                <w:szCs w:val="20"/>
                <w:lang w:bidi="ne-NP"/>
              </w:rPr>
            </w:pPr>
            <w:ins w:id="9518" w:author="user" w:date="2012-02-29T14:49:00Z">
              <w:r w:rsidRPr="00F05710">
                <w:rPr>
                  <w:rFonts w:ascii="Calibri" w:hAnsi="Calibri" w:cs="Calibri"/>
                  <w:sz w:val="20"/>
                  <w:szCs w:val="20"/>
                  <w:lang w:bidi="ne-NP"/>
                </w:rPr>
                <w:t>2</w:t>
              </w:r>
            </w:ins>
          </w:p>
        </w:tc>
        <w:tc>
          <w:tcPr>
            <w:tcW w:w="960" w:type="dxa"/>
            <w:tcBorders>
              <w:top w:val="nil"/>
              <w:left w:val="nil"/>
              <w:bottom w:val="single" w:sz="4" w:space="0" w:color="auto"/>
              <w:right w:val="single" w:sz="4" w:space="0" w:color="auto"/>
            </w:tcBorders>
            <w:shd w:val="clear" w:color="auto" w:fill="auto"/>
            <w:noWrap/>
            <w:vAlign w:val="bottom"/>
          </w:tcPr>
          <w:p w:rsidR="002B6273" w:rsidRPr="00F05710" w:rsidRDefault="002B6273" w:rsidP="0074335E">
            <w:pPr>
              <w:jc w:val="center"/>
              <w:rPr>
                <w:ins w:id="9519" w:author="user" w:date="2012-02-29T14:49:00Z"/>
                <w:rFonts w:ascii="Calibri" w:hAnsi="Calibri" w:cs="Calibri"/>
                <w:sz w:val="20"/>
                <w:szCs w:val="20"/>
                <w:lang w:bidi="ne-NP"/>
              </w:rPr>
            </w:pPr>
            <w:ins w:id="9520" w:author="user" w:date="2012-02-29T14:49:00Z">
              <w:r w:rsidRPr="00F05710">
                <w:rPr>
                  <w:rFonts w:ascii="Calibri" w:hAnsi="Calibri" w:cs="Calibri"/>
                  <w:sz w:val="20"/>
                  <w:szCs w:val="20"/>
                  <w:lang w:bidi="ne-NP"/>
                </w:rPr>
                <w:t>9</w:t>
              </w:r>
            </w:ins>
          </w:p>
        </w:tc>
        <w:tc>
          <w:tcPr>
            <w:tcW w:w="1060" w:type="dxa"/>
            <w:tcBorders>
              <w:top w:val="nil"/>
              <w:left w:val="nil"/>
              <w:bottom w:val="single" w:sz="4" w:space="0" w:color="auto"/>
              <w:right w:val="single" w:sz="4" w:space="0" w:color="auto"/>
            </w:tcBorders>
            <w:shd w:val="clear" w:color="auto" w:fill="auto"/>
            <w:noWrap/>
            <w:vAlign w:val="bottom"/>
          </w:tcPr>
          <w:p w:rsidR="002B6273" w:rsidRPr="00F05710" w:rsidRDefault="002B6273" w:rsidP="0074335E">
            <w:pPr>
              <w:jc w:val="center"/>
              <w:rPr>
                <w:ins w:id="9521" w:author="user" w:date="2012-02-29T14:49:00Z"/>
                <w:rFonts w:ascii="Calibri" w:hAnsi="Calibri" w:cs="Calibri"/>
                <w:sz w:val="20"/>
                <w:szCs w:val="20"/>
                <w:lang w:bidi="ne-NP"/>
              </w:rPr>
            </w:pPr>
            <w:ins w:id="9522" w:author="user" w:date="2012-02-29T14:49:00Z">
              <w:r w:rsidRPr="00F05710">
                <w:rPr>
                  <w:rFonts w:ascii="Calibri" w:hAnsi="Calibri" w:cs="Calibri"/>
                  <w:sz w:val="20"/>
                  <w:szCs w:val="20"/>
                  <w:lang w:bidi="ne-NP"/>
                </w:rPr>
                <w:t>3.14</w:t>
              </w:r>
            </w:ins>
          </w:p>
        </w:tc>
      </w:tr>
      <w:tr w:rsidR="002B6273" w:rsidRPr="00F05710" w:rsidTr="0074335E">
        <w:trPr>
          <w:trHeight w:val="300"/>
          <w:ins w:id="9523" w:author="user" w:date="2012-02-29T14:49:00Z"/>
        </w:trPr>
        <w:tc>
          <w:tcPr>
            <w:tcW w:w="2020" w:type="dxa"/>
            <w:tcBorders>
              <w:top w:val="single" w:sz="4" w:space="0" w:color="auto"/>
              <w:left w:val="single" w:sz="4" w:space="0" w:color="auto"/>
              <w:bottom w:val="single" w:sz="4" w:space="0" w:color="auto"/>
              <w:right w:val="single" w:sz="4" w:space="0" w:color="auto"/>
            </w:tcBorders>
            <w:shd w:val="clear" w:color="auto" w:fill="auto"/>
          </w:tcPr>
          <w:p w:rsidR="002B6273" w:rsidRPr="00F05710" w:rsidRDefault="002B6273" w:rsidP="0074335E">
            <w:pPr>
              <w:rPr>
                <w:ins w:id="9524" w:author="user" w:date="2012-02-29T14:49:00Z"/>
                <w:rFonts w:ascii="Calibri" w:hAnsi="Calibri" w:cs="Calibri"/>
                <w:b/>
                <w:bCs/>
                <w:sz w:val="20"/>
                <w:szCs w:val="20"/>
                <w:lang w:bidi="ne-NP"/>
              </w:rPr>
            </w:pPr>
            <w:ins w:id="9525" w:author="user" w:date="2012-02-29T14:49:00Z">
              <w:r w:rsidRPr="00F05710">
                <w:rPr>
                  <w:rFonts w:ascii="Calibri" w:hAnsi="Calibri" w:cs="Calibri"/>
                  <w:b/>
                  <w:bCs/>
                  <w:sz w:val="20"/>
                  <w:szCs w:val="20"/>
                  <w:lang w:bidi="ne-NP"/>
                </w:rPr>
                <w:t>Total</w:t>
              </w:r>
            </w:ins>
          </w:p>
        </w:tc>
        <w:tc>
          <w:tcPr>
            <w:tcW w:w="1500" w:type="dxa"/>
            <w:tcBorders>
              <w:top w:val="single" w:sz="4" w:space="0" w:color="auto"/>
              <w:left w:val="single" w:sz="4" w:space="0" w:color="auto"/>
              <w:bottom w:val="single" w:sz="4" w:space="0" w:color="auto"/>
              <w:right w:val="single" w:sz="4" w:space="0" w:color="auto"/>
            </w:tcBorders>
            <w:shd w:val="clear" w:color="auto" w:fill="auto"/>
          </w:tcPr>
          <w:p w:rsidR="002B6273" w:rsidRPr="00F05710" w:rsidRDefault="002B6273" w:rsidP="0074335E">
            <w:pPr>
              <w:jc w:val="center"/>
              <w:rPr>
                <w:ins w:id="9526" w:author="user" w:date="2012-02-29T14:49:00Z"/>
                <w:rFonts w:ascii="Calibri" w:hAnsi="Calibri" w:cs="Calibri"/>
                <w:b/>
                <w:bCs/>
                <w:sz w:val="20"/>
                <w:szCs w:val="20"/>
                <w:lang w:bidi="ne-NP"/>
              </w:rPr>
            </w:pPr>
            <w:ins w:id="9527" w:author="user" w:date="2012-02-29T14:49:00Z">
              <w:r w:rsidRPr="00F05710">
                <w:rPr>
                  <w:rFonts w:ascii="Calibri" w:hAnsi="Calibri" w:cs="Calibri"/>
                  <w:b/>
                  <w:bCs/>
                  <w:sz w:val="20"/>
                  <w:szCs w:val="20"/>
                  <w:lang w:bidi="ne-NP"/>
                </w:rPr>
                <w:t>93</w:t>
              </w:r>
            </w:ins>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2B6273" w:rsidRPr="00F05710" w:rsidRDefault="002B6273" w:rsidP="0074335E">
            <w:pPr>
              <w:jc w:val="center"/>
              <w:rPr>
                <w:ins w:id="9528" w:author="user" w:date="2012-02-29T14:49:00Z"/>
                <w:rFonts w:ascii="Calibri" w:hAnsi="Calibri" w:cs="Calibri"/>
                <w:b/>
                <w:bCs/>
                <w:sz w:val="20"/>
                <w:szCs w:val="20"/>
                <w:lang w:bidi="ne-NP"/>
              </w:rPr>
            </w:pPr>
            <w:ins w:id="9529" w:author="user" w:date="2012-02-29T14:49:00Z">
              <w:r w:rsidRPr="00F05710">
                <w:rPr>
                  <w:rFonts w:ascii="Calibri" w:hAnsi="Calibri" w:cs="Calibri"/>
                  <w:b/>
                  <w:bCs/>
                  <w:sz w:val="20"/>
                  <w:szCs w:val="20"/>
                  <w:lang w:bidi="ne-NP"/>
                </w:rPr>
                <w:t>85</w:t>
              </w:r>
            </w:ins>
          </w:p>
        </w:tc>
        <w:tc>
          <w:tcPr>
            <w:tcW w:w="1500" w:type="dxa"/>
            <w:tcBorders>
              <w:top w:val="single" w:sz="4" w:space="0" w:color="auto"/>
              <w:left w:val="single" w:sz="4" w:space="0" w:color="auto"/>
              <w:bottom w:val="single" w:sz="4" w:space="0" w:color="auto"/>
              <w:right w:val="single" w:sz="4" w:space="0" w:color="auto"/>
            </w:tcBorders>
            <w:shd w:val="clear" w:color="auto" w:fill="auto"/>
          </w:tcPr>
          <w:p w:rsidR="002B6273" w:rsidRPr="00F05710" w:rsidRDefault="002B6273" w:rsidP="0074335E">
            <w:pPr>
              <w:jc w:val="center"/>
              <w:rPr>
                <w:ins w:id="9530" w:author="user" w:date="2012-02-29T14:49:00Z"/>
                <w:rFonts w:ascii="Calibri" w:hAnsi="Calibri" w:cs="Calibri"/>
                <w:b/>
                <w:bCs/>
                <w:sz w:val="20"/>
                <w:szCs w:val="20"/>
                <w:lang w:bidi="ne-NP"/>
              </w:rPr>
            </w:pPr>
            <w:ins w:id="9531" w:author="user" w:date="2012-02-29T14:49:00Z">
              <w:r w:rsidRPr="00F05710">
                <w:rPr>
                  <w:rFonts w:ascii="Calibri" w:hAnsi="Calibri" w:cs="Calibri"/>
                  <w:b/>
                  <w:bCs/>
                  <w:sz w:val="20"/>
                  <w:szCs w:val="20"/>
                  <w:lang w:bidi="ne-NP"/>
                </w:rPr>
                <w:t>63</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6273" w:rsidRPr="00F05710" w:rsidRDefault="002B6273" w:rsidP="0074335E">
            <w:pPr>
              <w:jc w:val="center"/>
              <w:rPr>
                <w:ins w:id="9532" w:author="user" w:date="2012-02-29T14:49:00Z"/>
                <w:rFonts w:ascii="Calibri" w:hAnsi="Calibri" w:cs="Calibri"/>
                <w:b/>
                <w:bCs/>
                <w:sz w:val="20"/>
                <w:szCs w:val="20"/>
                <w:lang w:bidi="ne-NP"/>
              </w:rPr>
            </w:pPr>
            <w:ins w:id="9533" w:author="user" w:date="2012-02-29T14:49:00Z">
              <w:r w:rsidRPr="00F05710">
                <w:rPr>
                  <w:rFonts w:ascii="Calibri" w:hAnsi="Calibri" w:cs="Calibri"/>
                  <w:b/>
                  <w:bCs/>
                  <w:sz w:val="20"/>
                  <w:szCs w:val="20"/>
                  <w:lang w:bidi="ne-NP"/>
                </w:rPr>
                <w:t>148</w:t>
              </w:r>
            </w:ins>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6273" w:rsidRPr="00F05710" w:rsidRDefault="002B6273" w:rsidP="0074335E">
            <w:pPr>
              <w:jc w:val="center"/>
              <w:rPr>
                <w:ins w:id="9534" w:author="user" w:date="2012-02-29T14:49:00Z"/>
                <w:rFonts w:ascii="Calibri" w:hAnsi="Calibri" w:cs="Calibri"/>
                <w:b/>
                <w:bCs/>
                <w:sz w:val="20"/>
                <w:szCs w:val="20"/>
                <w:lang w:bidi="ne-NP"/>
              </w:rPr>
            </w:pPr>
            <w:ins w:id="9535" w:author="user" w:date="2012-02-29T14:49:00Z">
              <w:r w:rsidRPr="00F05710">
                <w:rPr>
                  <w:rFonts w:ascii="Calibri" w:hAnsi="Calibri" w:cs="Calibri"/>
                  <w:b/>
                  <w:bCs/>
                  <w:sz w:val="20"/>
                  <w:szCs w:val="20"/>
                  <w:lang w:bidi="ne-NP"/>
                </w:rPr>
                <w:t>51.57</w:t>
              </w:r>
            </w:ins>
          </w:p>
        </w:tc>
      </w:tr>
      <w:tr w:rsidR="002B6273" w:rsidRPr="00F05710" w:rsidTr="0074335E">
        <w:trPr>
          <w:trHeight w:val="345"/>
          <w:ins w:id="9536" w:author="user" w:date="2012-02-29T14:49:00Z"/>
        </w:trPr>
        <w:tc>
          <w:tcPr>
            <w:tcW w:w="2020" w:type="dxa"/>
            <w:tcBorders>
              <w:top w:val="single" w:sz="4" w:space="0" w:color="auto"/>
              <w:left w:val="single" w:sz="4" w:space="0" w:color="auto"/>
              <w:bottom w:val="single" w:sz="4" w:space="0" w:color="auto"/>
              <w:right w:val="single" w:sz="4" w:space="0" w:color="auto"/>
            </w:tcBorders>
            <w:shd w:val="clear" w:color="auto" w:fill="auto"/>
          </w:tcPr>
          <w:p w:rsidR="002B6273" w:rsidRPr="00F05710" w:rsidRDefault="002B6273" w:rsidP="0074335E">
            <w:pPr>
              <w:rPr>
                <w:ins w:id="9537" w:author="user" w:date="2012-02-29T14:49:00Z"/>
                <w:rFonts w:ascii="Calibri" w:hAnsi="Calibri" w:cs="Calibri"/>
                <w:sz w:val="20"/>
                <w:szCs w:val="20"/>
                <w:lang w:bidi="ne-NP"/>
              </w:rPr>
            </w:pPr>
            <w:ins w:id="9538" w:author="user" w:date="2012-02-29T14:49:00Z">
              <w:r w:rsidRPr="00F05710">
                <w:rPr>
                  <w:rFonts w:ascii="Calibri" w:hAnsi="Calibri" w:cs="Calibri"/>
                  <w:sz w:val="20"/>
                  <w:szCs w:val="20"/>
                  <w:lang w:bidi="ne-NP"/>
                </w:rPr>
                <w:t>Fodder Trees</w:t>
              </w:r>
            </w:ins>
          </w:p>
        </w:tc>
        <w:tc>
          <w:tcPr>
            <w:tcW w:w="1500" w:type="dxa"/>
            <w:tcBorders>
              <w:top w:val="single" w:sz="4" w:space="0" w:color="auto"/>
              <w:left w:val="single" w:sz="4" w:space="0" w:color="auto"/>
              <w:bottom w:val="single" w:sz="4" w:space="0" w:color="auto"/>
              <w:right w:val="single" w:sz="4" w:space="0" w:color="auto"/>
            </w:tcBorders>
            <w:shd w:val="clear" w:color="auto" w:fill="auto"/>
          </w:tcPr>
          <w:p w:rsidR="002B6273" w:rsidRPr="00F05710" w:rsidRDefault="002B6273" w:rsidP="0074335E">
            <w:pPr>
              <w:jc w:val="center"/>
              <w:rPr>
                <w:ins w:id="9539" w:author="user" w:date="2012-02-29T14:49:00Z"/>
                <w:rFonts w:ascii="Calibri" w:hAnsi="Calibri" w:cs="Calibri"/>
                <w:sz w:val="20"/>
                <w:szCs w:val="20"/>
                <w:lang w:bidi="ne-NP"/>
              </w:rPr>
            </w:pPr>
            <w:ins w:id="9540" w:author="user" w:date="2012-02-29T14:49:00Z">
              <w:r w:rsidRPr="00F05710">
                <w:rPr>
                  <w:rFonts w:ascii="Calibri" w:hAnsi="Calibri" w:cs="Calibri"/>
                  <w:sz w:val="20"/>
                  <w:szCs w:val="20"/>
                  <w:lang w:bidi="ne-NP"/>
                </w:rPr>
                <w:t>22</w:t>
              </w:r>
            </w:ins>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2B6273" w:rsidRPr="00F05710" w:rsidRDefault="002B6273" w:rsidP="0074335E">
            <w:pPr>
              <w:jc w:val="center"/>
              <w:rPr>
                <w:ins w:id="9541" w:author="user" w:date="2012-02-29T14:49:00Z"/>
                <w:rFonts w:ascii="Calibri" w:hAnsi="Calibri" w:cs="Calibri"/>
                <w:sz w:val="20"/>
                <w:szCs w:val="20"/>
                <w:lang w:bidi="ne-NP"/>
              </w:rPr>
            </w:pPr>
            <w:ins w:id="9542" w:author="user" w:date="2012-02-29T14:49:00Z">
              <w:r w:rsidRPr="00F05710">
                <w:rPr>
                  <w:rFonts w:ascii="Calibri" w:hAnsi="Calibri" w:cs="Calibri"/>
                  <w:sz w:val="20"/>
                  <w:szCs w:val="20"/>
                  <w:lang w:bidi="ne-NP"/>
                </w:rPr>
                <w:t>18</w:t>
              </w:r>
            </w:ins>
          </w:p>
        </w:tc>
        <w:tc>
          <w:tcPr>
            <w:tcW w:w="1500" w:type="dxa"/>
            <w:tcBorders>
              <w:top w:val="single" w:sz="4" w:space="0" w:color="auto"/>
              <w:left w:val="single" w:sz="4" w:space="0" w:color="auto"/>
              <w:bottom w:val="single" w:sz="4" w:space="0" w:color="auto"/>
              <w:right w:val="single" w:sz="4" w:space="0" w:color="auto"/>
            </w:tcBorders>
            <w:shd w:val="clear" w:color="auto" w:fill="auto"/>
          </w:tcPr>
          <w:p w:rsidR="002B6273" w:rsidRPr="00F05710" w:rsidRDefault="002B6273" w:rsidP="0074335E">
            <w:pPr>
              <w:jc w:val="center"/>
              <w:rPr>
                <w:ins w:id="9543" w:author="user" w:date="2012-02-29T14:49:00Z"/>
                <w:rFonts w:ascii="Calibri" w:hAnsi="Calibri" w:cs="Calibri"/>
                <w:sz w:val="20"/>
                <w:szCs w:val="20"/>
                <w:lang w:bidi="ne-NP"/>
              </w:rPr>
            </w:pPr>
            <w:ins w:id="9544" w:author="user" w:date="2012-02-29T14:49:00Z">
              <w:r w:rsidRPr="00F05710">
                <w:rPr>
                  <w:rFonts w:ascii="Calibri" w:hAnsi="Calibri" w:cs="Calibri"/>
                  <w:sz w:val="20"/>
                  <w:szCs w:val="20"/>
                  <w:lang w:bidi="ne-NP"/>
                </w:rPr>
                <w:t>72</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6273" w:rsidRPr="00F05710" w:rsidRDefault="002B6273" w:rsidP="0074335E">
            <w:pPr>
              <w:jc w:val="center"/>
              <w:rPr>
                <w:ins w:id="9545" w:author="user" w:date="2012-02-29T14:49:00Z"/>
                <w:rFonts w:ascii="Calibri" w:hAnsi="Calibri" w:cs="Calibri"/>
                <w:sz w:val="20"/>
                <w:szCs w:val="20"/>
                <w:lang w:bidi="ne-NP"/>
              </w:rPr>
            </w:pPr>
            <w:ins w:id="9546" w:author="user" w:date="2012-02-29T14:49:00Z">
              <w:r w:rsidRPr="00F05710">
                <w:rPr>
                  <w:rFonts w:ascii="Calibri" w:hAnsi="Calibri" w:cs="Calibri"/>
                  <w:sz w:val="20"/>
                  <w:szCs w:val="20"/>
                  <w:lang w:bidi="ne-NP"/>
                </w:rPr>
                <w:t>90</w:t>
              </w:r>
            </w:ins>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6273" w:rsidRPr="00F05710" w:rsidRDefault="002B6273" w:rsidP="0074335E">
            <w:pPr>
              <w:jc w:val="center"/>
              <w:rPr>
                <w:ins w:id="9547" w:author="user" w:date="2012-02-29T14:49:00Z"/>
                <w:rFonts w:ascii="Calibri" w:hAnsi="Calibri" w:cs="Calibri"/>
                <w:sz w:val="20"/>
                <w:szCs w:val="20"/>
                <w:lang w:bidi="ne-NP"/>
              </w:rPr>
            </w:pPr>
            <w:ins w:id="9548" w:author="user" w:date="2012-02-29T14:49:00Z">
              <w:r w:rsidRPr="00F05710">
                <w:rPr>
                  <w:rFonts w:ascii="Calibri" w:hAnsi="Calibri" w:cs="Calibri"/>
                  <w:sz w:val="20"/>
                  <w:szCs w:val="20"/>
                  <w:lang w:bidi="ne-NP"/>
                </w:rPr>
                <w:t>31.36</w:t>
              </w:r>
            </w:ins>
          </w:p>
        </w:tc>
      </w:tr>
      <w:tr w:rsidR="002B6273" w:rsidRPr="00F05710" w:rsidTr="0074335E">
        <w:trPr>
          <w:trHeight w:val="300"/>
          <w:ins w:id="9549" w:author="user" w:date="2012-02-29T14:49:00Z"/>
        </w:trPr>
        <w:tc>
          <w:tcPr>
            <w:tcW w:w="2020" w:type="dxa"/>
            <w:tcBorders>
              <w:top w:val="single" w:sz="4" w:space="0" w:color="auto"/>
              <w:left w:val="single" w:sz="4" w:space="0" w:color="auto"/>
              <w:bottom w:val="single" w:sz="4" w:space="0" w:color="auto"/>
              <w:right w:val="single" w:sz="4" w:space="0" w:color="auto"/>
            </w:tcBorders>
            <w:shd w:val="clear" w:color="auto" w:fill="auto"/>
          </w:tcPr>
          <w:p w:rsidR="002B6273" w:rsidRPr="00F05710" w:rsidRDefault="002B6273" w:rsidP="0074335E">
            <w:pPr>
              <w:rPr>
                <w:ins w:id="9550" w:author="user" w:date="2012-02-29T14:49:00Z"/>
                <w:rFonts w:ascii="Calibri" w:hAnsi="Calibri" w:cs="Calibri"/>
                <w:sz w:val="20"/>
                <w:szCs w:val="20"/>
                <w:lang w:bidi="ne-NP"/>
              </w:rPr>
            </w:pPr>
            <w:ins w:id="9551" w:author="user" w:date="2012-02-29T14:49:00Z">
              <w:r w:rsidRPr="00F05710">
                <w:rPr>
                  <w:rFonts w:ascii="Calibri" w:hAnsi="Calibri" w:cs="Calibri"/>
                  <w:sz w:val="20"/>
                  <w:szCs w:val="20"/>
                  <w:lang w:bidi="ne-NP"/>
                </w:rPr>
                <w:t>Timber</w:t>
              </w:r>
            </w:ins>
          </w:p>
        </w:tc>
        <w:tc>
          <w:tcPr>
            <w:tcW w:w="1500" w:type="dxa"/>
            <w:tcBorders>
              <w:top w:val="single" w:sz="4" w:space="0" w:color="auto"/>
              <w:left w:val="single" w:sz="4" w:space="0" w:color="auto"/>
              <w:bottom w:val="single" w:sz="4" w:space="0" w:color="auto"/>
              <w:right w:val="single" w:sz="4" w:space="0" w:color="auto"/>
            </w:tcBorders>
            <w:shd w:val="clear" w:color="auto" w:fill="auto"/>
          </w:tcPr>
          <w:p w:rsidR="002B6273" w:rsidRPr="00F05710" w:rsidRDefault="002B6273" w:rsidP="0074335E">
            <w:pPr>
              <w:jc w:val="center"/>
              <w:rPr>
                <w:ins w:id="9552" w:author="user" w:date="2012-02-29T14:49:00Z"/>
                <w:rFonts w:ascii="Calibri" w:hAnsi="Calibri" w:cs="Calibri"/>
                <w:sz w:val="20"/>
                <w:szCs w:val="20"/>
                <w:lang w:bidi="ne-NP"/>
              </w:rPr>
            </w:pPr>
            <w:ins w:id="9553" w:author="user" w:date="2012-02-29T14:49:00Z">
              <w:r w:rsidRPr="00F05710">
                <w:rPr>
                  <w:rFonts w:ascii="Calibri" w:hAnsi="Calibri" w:cs="Calibri"/>
                  <w:sz w:val="20"/>
                  <w:szCs w:val="20"/>
                  <w:lang w:bidi="ne-NP"/>
                </w:rPr>
                <w:t>19</w:t>
              </w:r>
            </w:ins>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2B6273" w:rsidRPr="00F05710" w:rsidRDefault="002B6273" w:rsidP="0074335E">
            <w:pPr>
              <w:jc w:val="center"/>
              <w:rPr>
                <w:ins w:id="9554" w:author="user" w:date="2012-02-29T14:49:00Z"/>
                <w:rFonts w:ascii="Calibri" w:hAnsi="Calibri" w:cs="Calibri"/>
                <w:sz w:val="20"/>
                <w:szCs w:val="20"/>
                <w:lang w:bidi="ne-NP"/>
              </w:rPr>
            </w:pPr>
            <w:ins w:id="9555" w:author="user" w:date="2012-02-29T14:49:00Z">
              <w:r w:rsidRPr="00F05710">
                <w:rPr>
                  <w:rFonts w:ascii="Calibri" w:hAnsi="Calibri" w:cs="Calibri"/>
                  <w:sz w:val="20"/>
                  <w:szCs w:val="20"/>
                  <w:lang w:bidi="ne-NP"/>
                </w:rPr>
                <w:t>28</w:t>
              </w:r>
            </w:ins>
          </w:p>
        </w:tc>
        <w:tc>
          <w:tcPr>
            <w:tcW w:w="1500" w:type="dxa"/>
            <w:tcBorders>
              <w:top w:val="single" w:sz="4" w:space="0" w:color="auto"/>
              <w:left w:val="single" w:sz="4" w:space="0" w:color="auto"/>
              <w:bottom w:val="single" w:sz="4" w:space="0" w:color="auto"/>
              <w:right w:val="single" w:sz="4" w:space="0" w:color="auto"/>
            </w:tcBorders>
            <w:shd w:val="clear" w:color="auto" w:fill="auto"/>
          </w:tcPr>
          <w:p w:rsidR="002B6273" w:rsidRPr="00F05710" w:rsidRDefault="002B6273" w:rsidP="0074335E">
            <w:pPr>
              <w:jc w:val="center"/>
              <w:rPr>
                <w:ins w:id="9556" w:author="user" w:date="2012-02-29T14:49:00Z"/>
                <w:rFonts w:ascii="Calibri" w:hAnsi="Calibri" w:cs="Calibri"/>
                <w:sz w:val="20"/>
                <w:szCs w:val="20"/>
                <w:lang w:bidi="ne-NP"/>
              </w:rPr>
            </w:pPr>
            <w:ins w:id="9557" w:author="user" w:date="2012-02-29T14:49:00Z">
              <w:r w:rsidRPr="00F05710">
                <w:rPr>
                  <w:rFonts w:ascii="Calibri" w:hAnsi="Calibri" w:cs="Calibri"/>
                  <w:sz w:val="20"/>
                  <w:szCs w:val="20"/>
                  <w:lang w:bidi="ne-NP"/>
                </w:rPr>
                <w:t>21</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6273" w:rsidRPr="00F05710" w:rsidRDefault="002B6273" w:rsidP="0074335E">
            <w:pPr>
              <w:jc w:val="center"/>
              <w:rPr>
                <w:ins w:id="9558" w:author="user" w:date="2012-02-29T14:49:00Z"/>
                <w:rFonts w:ascii="Calibri" w:hAnsi="Calibri" w:cs="Calibri"/>
                <w:sz w:val="20"/>
                <w:szCs w:val="20"/>
                <w:lang w:bidi="ne-NP"/>
              </w:rPr>
            </w:pPr>
            <w:ins w:id="9559" w:author="user" w:date="2012-02-29T14:49:00Z">
              <w:r w:rsidRPr="00F05710">
                <w:rPr>
                  <w:rFonts w:ascii="Calibri" w:hAnsi="Calibri" w:cs="Calibri"/>
                  <w:sz w:val="20"/>
                  <w:szCs w:val="20"/>
                  <w:lang w:bidi="ne-NP"/>
                </w:rPr>
                <w:t>49</w:t>
              </w:r>
            </w:ins>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6273" w:rsidRPr="00F05710" w:rsidRDefault="002B6273" w:rsidP="0074335E">
            <w:pPr>
              <w:jc w:val="center"/>
              <w:rPr>
                <w:ins w:id="9560" w:author="user" w:date="2012-02-29T14:49:00Z"/>
                <w:rFonts w:ascii="Calibri" w:hAnsi="Calibri" w:cs="Calibri"/>
                <w:sz w:val="20"/>
                <w:szCs w:val="20"/>
                <w:lang w:bidi="ne-NP"/>
              </w:rPr>
            </w:pPr>
            <w:ins w:id="9561" w:author="user" w:date="2012-02-29T14:49:00Z">
              <w:r w:rsidRPr="00F05710">
                <w:rPr>
                  <w:rFonts w:ascii="Calibri" w:hAnsi="Calibri" w:cs="Calibri"/>
                  <w:sz w:val="20"/>
                  <w:szCs w:val="20"/>
                  <w:lang w:bidi="ne-NP"/>
                </w:rPr>
                <w:t>17.07</w:t>
              </w:r>
            </w:ins>
          </w:p>
        </w:tc>
      </w:tr>
      <w:tr w:rsidR="002B6273" w:rsidRPr="00F05710" w:rsidTr="0074335E">
        <w:trPr>
          <w:trHeight w:val="300"/>
          <w:ins w:id="9562" w:author="user" w:date="2012-02-29T14:49:00Z"/>
        </w:trPr>
        <w:tc>
          <w:tcPr>
            <w:tcW w:w="2020" w:type="dxa"/>
            <w:tcBorders>
              <w:top w:val="single" w:sz="4" w:space="0" w:color="auto"/>
              <w:left w:val="single" w:sz="4" w:space="0" w:color="auto"/>
              <w:bottom w:val="single" w:sz="4" w:space="0" w:color="auto"/>
              <w:right w:val="single" w:sz="4" w:space="0" w:color="auto"/>
            </w:tcBorders>
            <w:shd w:val="clear" w:color="auto" w:fill="auto"/>
          </w:tcPr>
          <w:p w:rsidR="002B6273" w:rsidRPr="00F05710" w:rsidRDefault="002B6273" w:rsidP="0074335E">
            <w:pPr>
              <w:rPr>
                <w:ins w:id="9563" w:author="user" w:date="2012-02-29T14:49:00Z"/>
                <w:rFonts w:ascii="Calibri" w:hAnsi="Calibri" w:cs="Calibri"/>
                <w:sz w:val="20"/>
                <w:szCs w:val="20"/>
                <w:lang w:bidi="ne-NP"/>
              </w:rPr>
            </w:pPr>
            <w:ins w:id="9564" w:author="user" w:date="2012-02-29T14:49:00Z">
              <w:r w:rsidRPr="00F05710">
                <w:rPr>
                  <w:rFonts w:ascii="Calibri" w:hAnsi="Calibri" w:cs="Calibri"/>
                  <w:sz w:val="20"/>
                  <w:szCs w:val="20"/>
                  <w:lang w:bidi="ne-NP"/>
                </w:rPr>
                <w:t>Total</w:t>
              </w:r>
            </w:ins>
          </w:p>
        </w:tc>
        <w:tc>
          <w:tcPr>
            <w:tcW w:w="1500" w:type="dxa"/>
            <w:tcBorders>
              <w:top w:val="single" w:sz="4" w:space="0" w:color="auto"/>
              <w:left w:val="single" w:sz="4" w:space="0" w:color="auto"/>
              <w:bottom w:val="single" w:sz="4" w:space="0" w:color="auto"/>
              <w:right w:val="single" w:sz="4" w:space="0" w:color="auto"/>
            </w:tcBorders>
            <w:shd w:val="clear" w:color="auto" w:fill="auto"/>
          </w:tcPr>
          <w:p w:rsidR="002B6273" w:rsidRPr="00F05710" w:rsidRDefault="002B6273" w:rsidP="0074335E">
            <w:pPr>
              <w:jc w:val="center"/>
              <w:rPr>
                <w:ins w:id="9565" w:author="user" w:date="2012-02-29T14:49:00Z"/>
                <w:rFonts w:ascii="Calibri" w:hAnsi="Calibri" w:cs="Calibri"/>
                <w:sz w:val="20"/>
                <w:szCs w:val="20"/>
                <w:lang w:bidi="ne-NP"/>
              </w:rPr>
            </w:pPr>
            <w:ins w:id="9566" w:author="user" w:date="2012-02-29T14:49:00Z">
              <w:r w:rsidRPr="00F05710">
                <w:rPr>
                  <w:rFonts w:ascii="Calibri" w:hAnsi="Calibri" w:cs="Calibri"/>
                  <w:sz w:val="20"/>
                  <w:szCs w:val="20"/>
                  <w:lang w:bidi="ne-NP"/>
                </w:rPr>
                <w:t>134</w:t>
              </w:r>
            </w:ins>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2B6273" w:rsidRPr="00F05710" w:rsidRDefault="002B6273" w:rsidP="0074335E">
            <w:pPr>
              <w:jc w:val="center"/>
              <w:rPr>
                <w:ins w:id="9567" w:author="user" w:date="2012-02-29T14:49:00Z"/>
                <w:rFonts w:ascii="Calibri" w:hAnsi="Calibri" w:cs="Calibri"/>
                <w:sz w:val="20"/>
                <w:szCs w:val="20"/>
                <w:lang w:bidi="ne-NP"/>
              </w:rPr>
            </w:pPr>
            <w:ins w:id="9568" w:author="user" w:date="2012-02-29T14:49:00Z">
              <w:r w:rsidRPr="00F05710">
                <w:rPr>
                  <w:rFonts w:ascii="Calibri" w:hAnsi="Calibri" w:cs="Calibri"/>
                  <w:sz w:val="20"/>
                  <w:szCs w:val="20"/>
                  <w:lang w:bidi="ne-NP"/>
                </w:rPr>
                <w:t>131</w:t>
              </w:r>
            </w:ins>
          </w:p>
        </w:tc>
        <w:tc>
          <w:tcPr>
            <w:tcW w:w="1500" w:type="dxa"/>
            <w:tcBorders>
              <w:top w:val="single" w:sz="4" w:space="0" w:color="auto"/>
              <w:left w:val="single" w:sz="4" w:space="0" w:color="auto"/>
              <w:bottom w:val="single" w:sz="4" w:space="0" w:color="auto"/>
              <w:right w:val="single" w:sz="4" w:space="0" w:color="auto"/>
            </w:tcBorders>
            <w:shd w:val="clear" w:color="auto" w:fill="auto"/>
          </w:tcPr>
          <w:p w:rsidR="002B6273" w:rsidRPr="00F05710" w:rsidRDefault="002B6273" w:rsidP="0074335E">
            <w:pPr>
              <w:jc w:val="center"/>
              <w:rPr>
                <w:ins w:id="9569" w:author="user" w:date="2012-02-29T14:49:00Z"/>
                <w:rFonts w:ascii="Calibri" w:hAnsi="Calibri" w:cs="Calibri"/>
                <w:sz w:val="20"/>
                <w:szCs w:val="20"/>
                <w:lang w:bidi="ne-NP"/>
              </w:rPr>
            </w:pPr>
            <w:ins w:id="9570" w:author="user" w:date="2012-02-29T14:49:00Z">
              <w:r w:rsidRPr="00F05710">
                <w:rPr>
                  <w:rFonts w:ascii="Calibri" w:hAnsi="Calibri" w:cs="Calibri"/>
                  <w:sz w:val="20"/>
                  <w:szCs w:val="20"/>
                  <w:lang w:bidi="ne-NP"/>
                </w:rPr>
                <w:t>156</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6273" w:rsidRPr="00F05710" w:rsidRDefault="002B6273" w:rsidP="0074335E">
            <w:pPr>
              <w:jc w:val="center"/>
              <w:rPr>
                <w:ins w:id="9571" w:author="user" w:date="2012-02-29T14:49:00Z"/>
                <w:rFonts w:ascii="Calibri" w:hAnsi="Calibri" w:cs="Calibri"/>
                <w:sz w:val="20"/>
                <w:szCs w:val="20"/>
                <w:lang w:bidi="ne-NP"/>
              </w:rPr>
            </w:pPr>
            <w:ins w:id="9572" w:author="user" w:date="2012-02-29T14:49:00Z">
              <w:r w:rsidRPr="00F05710">
                <w:rPr>
                  <w:rFonts w:ascii="Calibri" w:hAnsi="Calibri" w:cs="Calibri"/>
                  <w:sz w:val="20"/>
                  <w:szCs w:val="20"/>
                  <w:lang w:bidi="ne-NP"/>
                </w:rPr>
                <w:t>287</w:t>
              </w:r>
            </w:ins>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6273" w:rsidRPr="00F05710" w:rsidRDefault="002B6273" w:rsidP="0074335E">
            <w:pPr>
              <w:jc w:val="center"/>
              <w:rPr>
                <w:ins w:id="9573" w:author="user" w:date="2012-02-29T14:49:00Z"/>
                <w:rFonts w:ascii="Calibri" w:hAnsi="Calibri" w:cs="Calibri"/>
                <w:sz w:val="20"/>
                <w:szCs w:val="20"/>
                <w:lang w:bidi="ne-NP"/>
              </w:rPr>
            </w:pPr>
            <w:ins w:id="9574" w:author="user" w:date="2012-02-29T14:49:00Z">
              <w:r w:rsidRPr="00F05710">
                <w:rPr>
                  <w:rFonts w:ascii="Calibri" w:hAnsi="Calibri" w:cs="Calibri"/>
                  <w:sz w:val="20"/>
                  <w:szCs w:val="20"/>
                  <w:lang w:bidi="ne-NP"/>
                </w:rPr>
                <w:t>100</w:t>
              </w:r>
            </w:ins>
          </w:p>
        </w:tc>
      </w:tr>
      <w:tr w:rsidR="002B6273" w:rsidRPr="00F05710" w:rsidTr="0074335E">
        <w:trPr>
          <w:trHeight w:val="300"/>
          <w:ins w:id="9575" w:author="user" w:date="2012-02-29T14:49:00Z"/>
        </w:trPr>
        <w:tc>
          <w:tcPr>
            <w:tcW w:w="2020" w:type="dxa"/>
            <w:tcBorders>
              <w:top w:val="single" w:sz="4" w:space="0" w:color="auto"/>
              <w:left w:val="single" w:sz="4" w:space="0" w:color="auto"/>
              <w:bottom w:val="single" w:sz="4" w:space="0" w:color="auto"/>
              <w:right w:val="single" w:sz="4" w:space="0" w:color="auto"/>
            </w:tcBorders>
            <w:shd w:val="clear" w:color="auto" w:fill="auto"/>
          </w:tcPr>
          <w:p w:rsidR="002B6273" w:rsidRPr="00F05710" w:rsidRDefault="002B6273" w:rsidP="0074335E">
            <w:pPr>
              <w:rPr>
                <w:ins w:id="9576" w:author="user" w:date="2012-02-29T14:49:00Z"/>
                <w:rFonts w:ascii="Calibri" w:hAnsi="Calibri" w:cs="Calibri"/>
                <w:b/>
                <w:bCs/>
                <w:sz w:val="20"/>
                <w:szCs w:val="20"/>
                <w:lang w:bidi="ne-NP"/>
              </w:rPr>
            </w:pPr>
            <w:ins w:id="9577" w:author="user" w:date="2012-02-29T14:49:00Z">
              <w:r w:rsidRPr="00F05710">
                <w:rPr>
                  <w:rFonts w:ascii="Calibri" w:hAnsi="Calibri" w:cs="Calibri"/>
                  <w:b/>
                  <w:bCs/>
                  <w:sz w:val="20"/>
                  <w:szCs w:val="20"/>
                  <w:lang w:bidi="ne-NP"/>
                </w:rPr>
                <w:t>Percentage</w:t>
              </w:r>
            </w:ins>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6273" w:rsidRPr="00F05710" w:rsidRDefault="002B6273" w:rsidP="0074335E">
            <w:pPr>
              <w:jc w:val="center"/>
              <w:rPr>
                <w:ins w:id="9578" w:author="user" w:date="2012-02-29T14:49:00Z"/>
                <w:rFonts w:ascii="Calibri" w:hAnsi="Calibri" w:cs="Calibri"/>
                <w:b/>
                <w:bCs/>
                <w:sz w:val="20"/>
                <w:szCs w:val="20"/>
                <w:lang w:bidi="ne-NP"/>
              </w:rPr>
            </w:pPr>
            <w:ins w:id="9579" w:author="user" w:date="2012-02-29T14:49:00Z">
              <w:r w:rsidRPr="00F05710">
                <w:rPr>
                  <w:rFonts w:ascii="Calibri" w:hAnsi="Calibri" w:cs="Calibri"/>
                  <w:b/>
                  <w:bCs/>
                  <w:sz w:val="20"/>
                  <w:szCs w:val="20"/>
                  <w:lang w:bidi="ne-NP"/>
                </w:rPr>
                <w:t>-</w:t>
              </w:r>
            </w:ins>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6273" w:rsidRPr="00F05710" w:rsidRDefault="002B6273" w:rsidP="0074335E">
            <w:pPr>
              <w:jc w:val="center"/>
              <w:rPr>
                <w:ins w:id="9580" w:author="user" w:date="2012-02-29T14:49:00Z"/>
                <w:rFonts w:ascii="Calibri" w:hAnsi="Calibri" w:cs="Calibri"/>
                <w:b/>
                <w:bCs/>
                <w:sz w:val="20"/>
                <w:szCs w:val="20"/>
                <w:lang w:bidi="ne-NP"/>
              </w:rPr>
            </w:pPr>
            <w:ins w:id="9581" w:author="user" w:date="2012-02-29T14:49:00Z">
              <w:r w:rsidRPr="00F05710">
                <w:rPr>
                  <w:rFonts w:ascii="Calibri" w:hAnsi="Calibri" w:cs="Calibri"/>
                  <w:b/>
                  <w:bCs/>
                  <w:sz w:val="20"/>
                  <w:szCs w:val="20"/>
                  <w:lang w:bidi="ne-NP"/>
                </w:rPr>
                <w:t>45.64</w:t>
              </w:r>
            </w:ins>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6273" w:rsidRPr="00F05710" w:rsidRDefault="002B6273" w:rsidP="0074335E">
            <w:pPr>
              <w:jc w:val="center"/>
              <w:rPr>
                <w:ins w:id="9582" w:author="user" w:date="2012-02-29T14:49:00Z"/>
                <w:rFonts w:ascii="Calibri" w:hAnsi="Calibri" w:cs="Calibri"/>
                <w:b/>
                <w:bCs/>
                <w:sz w:val="20"/>
                <w:szCs w:val="20"/>
                <w:lang w:bidi="ne-NP"/>
              </w:rPr>
            </w:pPr>
            <w:ins w:id="9583" w:author="user" w:date="2012-02-29T14:49:00Z">
              <w:r w:rsidRPr="00F05710">
                <w:rPr>
                  <w:rFonts w:ascii="Calibri" w:hAnsi="Calibri" w:cs="Calibri"/>
                  <w:b/>
                  <w:bCs/>
                  <w:sz w:val="20"/>
                  <w:szCs w:val="20"/>
                  <w:lang w:bidi="ne-NP"/>
                </w:rPr>
                <w:t>54.36</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6273" w:rsidRPr="00F05710" w:rsidRDefault="002B6273" w:rsidP="0074335E">
            <w:pPr>
              <w:jc w:val="center"/>
              <w:rPr>
                <w:ins w:id="9584" w:author="user" w:date="2012-02-29T14:49:00Z"/>
                <w:rFonts w:ascii="Calibri" w:hAnsi="Calibri" w:cs="Calibri"/>
                <w:b/>
                <w:bCs/>
                <w:sz w:val="20"/>
                <w:szCs w:val="20"/>
                <w:lang w:bidi="ne-NP"/>
              </w:rPr>
            </w:pPr>
            <w:ins w:id="9585" w:author="user" w:date="2012-02-29T14:49:00Z">
              <w:r w:rsidRPr="00F05710">
                <w:rPr>
                  <w:rFonts w:ascii="Calibri" w:hAnsi="Calibri" w:cs="Calibri"/>
                  <w:b/>
                  <w:bCs/>
                  <w:sz w:val="20"/>
                  <w:szCs w:val="20"/>
                  <w:lang w:bidi="ne-NP"/>
                </w:rPr>
                <w:t>100</w:t>
              </w:r>
            </w:ins>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6273" w:rsidRPr="00F05710" w:rsidRDefault="002B6273" w:rsidP="0074335E">
            <w:pPr>
              <w:jc w:val="center"/>
              <w:rPr>
                <w:ins w:id="9586" w:author="user" w:date="2012-02-29T14:49:00Z"/>
                <w:rFonts w:ascii="Calibri" w:hAnsi="Calibri" w:cs="Calibri"/>
                <w:b/>
                <w:bCs/>
                <w:sz w:val="20"/>
                <w:szCs w:val="20"/>
                <w:lang w:bidi="ne-NP"/>
              </w:rPr>
            </w:pPr>
            <w:ins w:id="9587" w:author="user" w:date="2012-02-29T14:49:00Z">
              <w:r w:rsidRPr="00F05710">
                <w:rPr>
                  <w:rFonts w:ascii="Calibri" w:hAnsi="Calibri" w:cs="Calibri"/>
                  <w:b/>
                  <w:bCs/>
                  <w:sz w:val="20"/>
                  <w:szCs w:val="20"/>
                  <w:lang w:bidi="ne-NP"/>
                </w:rPr>
                <w:t>-</w:t>
              </w:r>
            </w:ins>
          </w:p>
        </w:tc>
      </w:tr>
    </w:tbl>
    <w:p w:rsidR="002B6273" w:rsidRPr="00240DD3" w:rsidRDefault="002B6273" w:rsidP="002B6273">
      <w:pPr>
        <w:rPr>
          <w:ins w:id="9588" w:author="user" w:date="2012-02-29T14:49:00Z"/>
          <w:rFonts w:ascii="Calibri" w:hAnsi="Calibri" w:cs="Calibri"/>
          <w:i/>
          <w:sz w:val="18"/>
          <w:szCs w:val="18"/>
        </w:rPr>
      </w:pPr>
      <w:ins w:id="9589" w:author="user" w:date="2012-02-29T14:49:00Z">
        <w:r w:rsidRPr="00240DD3">
          <w:rPr>
            <w:rFonts w:ascii="Calibri" w:hAnsi="Calibri" w:cs="Calibri"/>
            <w:i/>
            <w:sz w:val="18"/>
            <w:szCs w:val="18"/>
          </w:rPr>
          <w:t>Source: Fields survey, 2011</w:t>
        </w:r>
      </w:ins>
    </w:p>
    <w:p w:rsidR="000843A4" w:rsidRDefault="000843A4">
      <w:pPr>
        <w:rPr>
          <w:ins w:id="9590" w:author="user" w:date="2012-03-01T11:56:00Z"/>
          <w:rFonts w:ascii="Calibri" w:hAnsi="Calibri" w:cs="Calibri"/>
          <w:b/>
          <w:bCs/>
          <w:sz w:val="22"/>
          <w:szCs w:val="22"/>
        </w:rPr>
      </w:pPr>
      <w:ins w:id="9591" w:author="user" w:date="2012-03-01T11:56:00Z">
        <w:r>
          <w:rPr>
            <w:rFonts w:ascii="Calibri" w:hAnsi="Calibri" w:cs="Calibri"/>
            <w:b/>
            <w:bCs/>
            <w:sz w:val="22"/>
            <w:szCs w:val="22"/>
          </w:rPr>
          <w:br w:type="page"/>
        </w:r>
      </w:ins>
    </w:p>
    <w:p w:rsidR="002B6273" w:rsidRPr="00F26440" w:rsidRDefault="002B6273" w:rsidP="002B6273">
      <w:pPr>
        <w:outlineLvl w:val="0"/>
        <w:rPr>
          <w:ins w:id="9592" w:author="user" w:date="2012-02-29T14:49:00Z"/>
          <w:rFonts w:ascii="Calibri" w:hAnsi="Calibri" w:cs="Calibri"/>
          <w:b/>
          <w:bCs/>
          <w:sz w:val="22"/>
          <w:szCs w:val="22"/>
        </w:rPr>
      </w:pPr>
      <w:ins w:id="9593" w:author="user" w:date="2012-02-29T14:49:00Z">
        <w:r w:rsidRPr="00F26440">
          <w:rPr>
            <w:rFonts w:ascii="Calibri" w:hAnsi="Calibri" w:cs="Calibri"/>
            <w:b/>
            <w:bCs/>
            <w:sz w:val="22"/>
            <w:szCs w:val="22"/>
          </w:rPr>
          <w:lastRenderedPageBreak/>
          <w:t>6.3.5 Drinking Water Health and Sanitation</w:t>
        </w:r>
      </w:ins>
    </w:p>
    <w:p w:rsidR="002B6273" w:rsidRPr="00616BB4" w:rsidRDefault="002B6273" w:rsidP="002B6273">
      <w:pPr>
        <w:spacing w:line="360" w:lineRule="auto"/>
        <w:jc w:val="both"/>
        <w:rPr>
          <w:ins w:id="9594" w:author="user" w:date="2012-02-29T14:49:00Z"/>
          <w:rFonts w:ascii="Calibri" w:hAnsi="Calibri" w:cs="Calibri"/>
          <w:sz w:val="10"/>
          <w:szCs w:val="10"/>
        </w:rPr>
      </w:pPr>
    </w:p>
    <w:p w:rsidR="002B6273" w:rsidRPr="00145B40" w:rsidRDefault="002B6273" w:rsidP="002B6273">
      <w:pPr>
        <w:spacing w:line="360" w:lineRule="auto"/>
        <w:jc w:val="both"/>
        <w:rPr>
          <w:ins w:id="9595" w:author="user" w:date="2012-02-29T14:49:00Z"/>
          <w:rFonts w:ascii="Calibri" w:hAnsi="Calibri" w:cs="Calibri"/>
          <w:b/>
          <w:sz w:val="22"/>
          <w:szCs w:val="22"/>
        </w:rPr>
      </w:pPr>
      <w:ins w:id="9596" w:author="user" w:date="2012-02-29T14:49:00Z">
        <w:r w:rsidRPr="00145B40">
          <w:rPr>
            <w:rFonts w:ascii="Calibri" w:hAnsi="Calibri" w:cs="Calibri"/>
            <w:b/>
            <w:bCs/>
            <w:sz w:val="22"/>
            <w:szCs w:val="22"/>
          </w:rPr>
          <w:t>6</w:t>
        </w:r>
        <w:r w:rsidRPr="00145B40">
          <w:rPr>
            <w:rFonts w:ascii="Calibri" w:hAnsi="Calibri" w:cs="Calibri"/>
            <w:b/>
            <w:bCs/>
          </w:rPr>
          <w:t>.</w:t>
        </w:r>
        <w:r>
          <w:rPr>
            <w:rFonts w:ascii="Calibri" w:hAnsi="Calibri" w:cs="Calibri"/>
            <w:b/>
            <w:bCs/>
          </w:rPr>
          <w:t>3.5.1</w:t>
        </w:r>
        <w:r w:rsidRPr="00145B40">
          <w:rPr>
            <w:rFonts w:ascii="Calibri" w:hAnsi="Calibri" w:cs="Calibri"/>
            <w:b/>
            <w:bCs/>
          </w:rPr>
          <w:t xml:space="preserve"> </w:t>
        </w:r>
        <w:r w:rsidRPr="00145B40">
          <w:rPr>
            <w:rFonts w:ascii="Calibri" w:hAnsi="Calibri" w:cs="Calibri"/>
            <w:b/>
            <w:sz w:val="22"/>
            <w:szCs w:val="22"/>
          </w:rPr>
          <w:t>Source of Drinking Water</w:t>
        </w:r>
      </w:ins>
    </w:p>
    <w:p w:rsidR="002B6273" w:rsidRPr="004D4BF9" w:rsidRDefault="002B6273" w:rsidP="002B6273">
      <w:pPr>
        <w:tabs>
          <w:tab w:val="left" w:pos="720"/>
        </w:tabs>
        <w:spacing w:line="300" w:lineRule="auto"/>
        <w:jc w:val="both"/>
        <w:rPr>
          <w:ins w:id="9597" w:author="user" w:date="2012-02-29T14:49:00Z"/>
          <w:rFonts w:ascii="Calibri" w:hAnsi="Calibri" w:cs="Arial"/>
          <w:sz w:val="22"/>
          <w:szCs w:val="22"/>
        </w:rPr>
      </w:pPr>
      <w:ins w:id="9598" w:author="user" w:date="2012-02-29T14:49:00Z">
        <w:r w:rsidRPr="004D4BF9">
          <w:rPr>
            <w:rFonts w:ascii="Calibri" w:hAnsi="Calibri" w:cs="Arial"/>
            <w:sz w:val="22"/>
            <w:szCs w:val="22"/>
          </w:rPr>
          <w:t xml:space="preserve">The major sources of drinking water for the households of the area are tube-well, piped water and public tap. Of the surveyed households, 63.27% have access to piped water. Similarly, 17.69% households collect water from tube-well and 19.05% from </w:t>
        </w:r>
        <w:r w:rsidRPr="004D4BF9">
          <w:rPr>
            <w:rFonts w:ascii="Calibri" w:hAnsi="Calibri" w:cs="Calibri"/>
            <w:sz w:val="22"/>
            <w:szCs w:val="22"/>
          </w:rPr>
          <w:t xml:space="preserve">piped water supply </w:t>
        </w:r>
        <w:r w:rsidRPr="004D4BF9">
          <w:rPr>
            <w:rFonts w:ascii="Calibri" w:hAnsi="Calibri" w:cs="Arial"/>
            <w:sz w:val="22"/>
            <w:szCs w:val="22"/>
          </w:rPr>
          <w:t>(Table-6.</w:t>
        </w:r>
        <w:r>
          <w:rPr>
            <w:rFonts w:ascii="Calibri" w:hAnsi="Calibri" w:cs="Arial"/>
            <w:sz w:val="22"/>
            <w:szCs w:val="22"/>
          </w:rPr>
          <w:t>47</w:t>
        </w:r>
        <w:r w:rsidRPr="004D4BF9">
          <w:rPr>
            <w:rFonts w:ascii="Calibri" w:hAnsi="Calibri" w:cs="Arial"/>
            <w:sz w:val="22"/>
            <w:szCs w:val="22"/>
          </w:rPr>
          <w:t>).</w:t>
        </w:r>
        <w:r w:rsidRPr="0011603A">
          <w:rPr>
            <w:rFonts w:ascii="Calibri" w:hAnsi="Calibri" w:cs="Calibri"/>
            <w:sz w:val="22"/>
            <w:szCs w:val="22"/>
            <w:lang w:val="en-GB"/>
          </w:rPr>
          <w:t xml:space="preserve"> </w:t>
        </w:r>
        <w:r>
          <w:rPr>
            <w:rFonts w:ascii="Calibri" w:hAnsi="Calibri" w:cs="Calibri"/>
            <w:sz w:val="22"/>
            <w:szCs w:val="22"/>
            <w:lang w:val="en-GB"/>
          </w:rPr>
          <w:t xml:space="preserve">The data shows that </w:t>
        </w:r>
        <w:r w:rsidRPr="00145B40">
          <w:rPr>
            <w:rFonts w:ascii="Calibri" w:hAnsi="Calibri" w:cs="Calibri"/>
            <w:sz w:val="22"/>
            <w:szCs w:val="22"/>
            <w:lang w:val="en-GB"/>
          </w:rPr>
          <w:t xml:space="preserve">one public tap is used </w:t>
        </w:r>
        <w:r>
          <w:rPr>
            <w:rFonts w:ascii="Calibri" w:hAnsi="Calibri" w:cs="Calibri"/>
            <w:sz w:val="22"/>
            <w:szCs w:val="22"/>
            <w:lang w:val="en-GB"/>
          </w:rPr>
          <w:t>by</w:t>
        </w:r>
        <w:r w:rsidRPr="00145B40">
          <w:rPr>
            <w:rFonts w:ascii="Calibri" w:hAnsi="Calibri" w:cs="Calibri"/>
            <w:sz w:val="22"/>
            <w:szCs w:val="22"/>
            <w:lang w:val="en-GB"/>
          </w:rPr>
          <w:t xml:space="preserve"> at least 15 famil</w:t>
        </w:r>
        <w:r>
          <w:rPr>
            <w:rFonts w:ascii="Calibri" w:hAnsi="Calibri" w:cs="Calibri"/>
            <w:sz w:val="22"/>
            <w:szCs w:val="22"/>
            <w:lang w:val="en-GB"/>
          </w:rPr>
          <w:t>ies</w:t>
        </w:r>
        <w:r w:rsidRPr="00145B40">
          <w:rPr>
            <w:rFonts w:ascii="Calibri" w:hAnsi="Calibri" w:cs="Calibri"/>
            <w:sz w:val="22"/>
            <w:szCs w:val="22"/>
            <w:lang w:val="en-GB"/>
          </w:rPr>
          <w:t>.</w:t>
        </w:r>
      </w:ins>
    </w:p>
    <w:p w:rsidR="002B6273" w:rsidRPr="000843A4" w:rsidRDefault="002B6273" w:rsidP="002B6273">
      <w:pPr>
        <w:spacing w:line="360" w:lineRule="auto"/>
        <w:jc w:val="both"/>
        <w:rPr>
          <w:ins w:id="9599" w:author="user" w:date="2012-02-29T14:49:00Z"/>
          <w:rFonts w:ascii="Calibri" w:hAnsi="Calibri" w:cs="Calibri"/>
          <w:b/>
          <w:bCs/>
          <w:sz w:val="2"/>
          <w:szCs w:val="10"/>
          <w:rPrChange w:id="9600" w:author="user" w:date="2012-03-01T11:57:00Z">
            <w:rPr>
              <w:ins w:id="9601" w:author="user" w:date="2012-02-29T14:49:00Z"/>
              <w:rFonts w:ascii="Calibri" w:hAnsi="Calibri" w:cs="Calibri"/>
              <w:b/>
              <w:bCs/>
              <w:sz w:val="10"/>
              <w:szCs w:val="10"/>
            </w:rPr>
          </w:rPrChange>
        </w:rPr>
      </w:pPr>
    </w:p>
    <w:p w:rsidR="002B6273" w:rsidRPr="00261758" w:rsidRDefault="002B6273" w:rsidP="002B6273">
      <w:pPr>
        <w:spacing w:line="360" w:lineRule="auto"/>
        <w:jc w:val="both"/>
        <w:rPr>
          <w:ins w:id="9602" w:author="user" w:date="2012-02-29T14:49:00Z"/>
          <w:rFonts w:ascii="Calibri" w:hAnsi="Calibri" w:cs="Calibri"/>
          <w:b/>
          <w:bCs/>
          <w:sz w:val="20"/>
          <w:szCs w:val="20"/>
        </w:rPr>
      </w:pPr>
      <w:ins w:id="9603" w:author="user" w:date="2012-02-29T14:49:00Z">
        <w:r w:rsidRPr="00261758">
          <w:rPr>
            <w:rFonts w:ascii="Calibri" w:hAnsi="Calibri" w:cs="Calibri"/>
            <w:b/>
            <w:bCs/>
            <w:sz w:val="20"/>
            <w:szCs w:val="20"/>
          </w:rPr>
          <w:t>Table 6.47: Source of Drinking Water of the Surveyed Households</w:t>
        </w:r>
      </w:ins>
    </w:p>
    <w:tbl>
      <w:tblPr>
        <w:tblW w:w="8420" w:type="dxa"/>
        <w:tblInd w:w="95" w:type="dxa"/>
        <w:tblLook w:val="04A0"/>
      </w:tblPr>
      <w:tblGrid>
        <w:gridCol w:w="2580"/>
        <w:gridCol w:w="1040"/>
        <w:gridCol w:w="900"/>
        <w:gridCol w:w="960"/>
        <w:gridCol w:w="1020"/>
        <w:gridCol w:w="860"/>
        <w:gridCol w:w="1060"/>
      </w:tblGrid>
      <w:tr w:rsidR="002B6273" w:rsidRPr="00145B40" w:rsidTr="0074335E">
        <w:trPr>
          <w:trHeight w:val="300"/>
          <w:ins w:id="9604" w:author="user" w:date="2012-02-29T14:49:00Z"/>
        </w:trPr>
        <w:tc>
          <w:tcPr>
            <w:tcW w:w="2580" w:type="dxa"/>
            <w:tcBorders>
              <w:top w:val="single" w:sz="4" w:space="0" w:color="auto"/>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9605" w:author="user" w:date="2012-02-29T14:49:00Z"/>
                <w:rFonts w:ascii="Calibri" w:hAnsi="Calibri" w:cs="Calibri"/>
                <w:b/>
                <w:bCs/>
                <w:sz w:val="20"/>
                <w:szCs w:val="20"/>
                <w:lang w:bidi="ne-NP"/>
              </w:rPr>
            </w:pPr>
            <w:ins w:id="9606" w:author="user" w:date="2012-02-29T14:49:00Z">
              <w:r w:rsidRPr="00F05710">
                <w:rPr>
                  <w:rFonts w:ascii="Calibri" w:hAnsi="Calibri" w:cs="Calibri"/>
                  <w:b/>
                  <w:bCs/>
                  <w:sz w:val="20"/>
                  <w:szCs w:val="20"/>
                  <w:lang w:bidi="ne-NP"/>
                </w:rPr>
                <w:t>VDC/Municipality</w:t>
              </w:r>
            </w:ins>
          </w:p>
        </w:tc>
        <w:tc>
          <w:tcPr>
            <w:tcW w:w="5840" w:type="dxa"/>
            <w:gridSpan w:val="6"/>
            <w:tcBorders>
              <w:top w:val="single" w:sz="4" w:space="0" w:color="auto"/>
              <w:left w:val="nil"/>
              <w:bottom w:val="single" w:sz="4" w:space="0" w:color="auto"/>
              <w:right w:val="single" w:sz="4" w:space="0" w:color="auto"/>
            </w:tcBorders>
            <w:shd w:val="clear" w:color="auto" w:fill="auto"/>
          </w:tcPr>
          <w:p w:rsidR="002B6273" w:rsidRPr="00F05710" w:rsidRDefault="002B6273" w:rsidP="0074335E">
            <w:pPr>
              <w:jc w:val="both"/>
              <w:rPr>
                <w:ins w:id="9607" w:author="user" w:date="2012-02-29T14:49:00Z"/>
                <w:rFonts w:ascii="Calibri" w:hAnsi="Calibri" w:cs="Calibri"/>
                <w:b/>
                <w:bCs/>
                <w:sz w:val="20"/>
                <w:szCs w:val="20"/>
                <w:lang w:bidi="ne-NP"/>
              </w:rPr>
            </w:pPr>
            <w:ins w:id="9608" w:author="user" w:date="2012-02-29T14:49:00Z">
              <w:r w:rsidRPr="00F05710">
                <w:rPr>
                  <w:rFonts w:ascii="Calibri" w:hAnsi="Calibri" w:cs="Calibri"/>
                  <w:b/>
                  <w:bCs/>
                  <w:sz w:val="20"/>
                  <w:szCs w:val="20"/>
                  <w:lang w:bidi="ne-NP"/>
                </w:rPr>
                <w:t xml:space="preserve">                                                 Sources</w:t>
              </w:r>
            </w:ins>
          </w:p>
        </w:tc>
      </w:tr>
      <w:tr w:rsidR="002B6273" w:rsidRPr="00145B40" w:rsidTr="0074335E">
        <w:trPr>
          <w:trHeight w:val="300"/>
          <w:ins w:id="9609" w:author="user" w:date="2012-02-29T14:49:00Z"/>
        </w:trPr>
        <w:tc>
          <w:tcPr>
            <w:tcW w:w="258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9610" w:author="user" w:date="2012-02-29T14:49:00Z"/>
                <w:rFonts w:ascii="Calibri" w:hAnsi="Calibri" w:cs="Calibri"/>
                <w:b/>
                <w:bCs/>
                <w:sz w:val="20"/>
                <w:szCs w:val="20"/>
                <w:lang w:bidi="ne-NP"/>
              </w:rPr>
            </w:pPr>
            <w:ins w:id="9611" w:author="user" w:date="2012-02-29T14:49:00Z">
              <w:r w:rsidRPr="00F05710">
                <w:rPr>
                  <w:rFonts w:ascii="Calibri" w:hAnsi="Calibri" w:cs="Calibri"/>
                  <w:b/>
                  <w:bCs/>
                  <w:sz w:val="20"/>
                  <w:szCs w:val="20"/>
                  <w:lang w:bidi="ne-NP"/>
                </w:rPr>
                <w:t> </w:t>
              </w:r>
            </w:ins>
          </w:p>
        </w:tc>
        <w:tc>
          <w:tcPr>
            <w:tcW w:w="1940" w:type="dxa"/>
            <w:gridSpan w:val="2"/>
            <w:tcBorders>
              <w:top w:val="single" w:sz="4" w:space="0" w:color="auto"/>
              <w:left w:val="nil"/>
              <w:bottom w:val="single" w:sz="4" w:space="0" w:color="auto"/>
              <w:right w:val="single" w:sz="4" w:space="0" w:color="auto"/>
            </w:tcBorders>
            <w:shd w:val="clear" w:color="auto" w:fill="auto"/>
          </w:tcPr>
          <w:p w:rsidR="002B6273" w:rsidRPr="00F05710" w:rsidRDefault="002B6273" w:rsidP="0074335E">
            <w:pPr>
              <w:jc w:val="center"/>
              <w:rPr>
                <w:ins w:id="9612" w:author="user" w:date="2012-02-29T14:49:00Z"/>
                <w:rFonts w:ascii="Calibri" w:hAnsi="Calibri" w:cs="Calibri"/>
                <w:b/>
                <w:bCs/>
                <w:sz w:val="20"/>
                <w:szCs w:val="20"/>
                <w:lang w:bidi="ne-NP"/>
              </w:rPr>
            </w:pPr>
            <w:ins w:id="9613" w:author="user" w:date="2012-02-29T14:49:00Z">
              <w:r w:rsidRPr="00F05710">
                <w:rPr>
                  <w:rFonts w:ascii="Calibri" w:hAnsi="Calibri" w:cs="Calibri"/>
                  <w:b/>
                  <w:bCs/>
                  <w:sz w:val="20"/>
                  <w:szCs w:val="20"/>
                  <w:lang w:bidi="ne-NP"/>
                </w:rPr>
                <w:t>Piped Water</w:t>
              </w:r>
            </w:ins>
          </w:p>
        </w:tc>
        <w:tc>
          <w:tcPr>
            <w:tcW w:w="1980" w:type="dxa"/>
            <w:gridSpan w:val="2"/>
            <w:tcBorders>
              <w:top w:val="single" w:sz="4" w:space="0" w:color="auto"/>
              <w:left w:val="nil"/>
              <w:bottom w:val="single" w:sz="4" w:space="0" w:color="auto"/>
              <w:right w:val="single" w:sz="4" w:space="0" w:color="auto"/>
            </w:tcBorders>
            <w:shd w:val="clear" w:color="auto" w:fill="auto"/>
          </w:tcPr>
          <w:p w:rsidR="002B6273" w:rsidRPr="00F05710" w:rsidRDefault="002B6273" w:rsidP="0074335E">
            <w:pPr>
              <w:jc w:val="center"/>
              <w:rPr>
                <w:ins w:id="9614" w:author="user" w:date="2012-02-29T14:49:00Z"/>
                <w:rFonts w:ascii="Calibri" w:hAnsi="Calibri" w:cs="Calibri"/>
                <w:b/>
                <w:bCs/>
                <w:sz w:val="20"/>
                <w:szCs w:val="20"/>
                <w:lang w:bidi="ne-NP"/>
              </w:rPr>
            </w:pPr>
            <w:ins w:id="9615" w:author="user" w:date="2012-02-29T14:49:00Z">
              <w:r w:rsidRPr="00F05710">
                <w:rPr>
                  <w:rFonts w:ascii="Calibri" w:hAnsi="Calibri" w:cs="Calibri"/>
                  <w:b/>
                  <w:bCs/>
                  <w:sz w:val="20"/>
                  <w:szCs w:val="20"/>
                  <w:lang w:bidi="ne-NP"/>
                </w:rPr>
                <w:t>Tube Well Water</w:t>
              </w:r>
            </w:ins>
          </w:p>
        </w:tc>
        <w:tc>
          <w:tcPr>
            <w:tcW w:w="1920" w:type="dxa"/>
            <w:gridSpan w:val="2"/>
            <w:tcBorders>
              <w:top w:val="single" w:sz="4" w:space="0" w:color="auto"/>
              <w:left w:val="nil"/>
              <w:bottom w:val="single" w:sz="4" w:space="0" w:color="auto"/>
              <w:right w:val="single" w:sz="4" w:space="0" w:color="auto"/>
            </w:tcBorders>
            <w:shd w:val="clear" w:color="auto" w:fill="auto"/>
          </w:tcPr>
          <w:p w:rsidR="002B6273" w:rsidRPr="00F05710" w:rsidRDefault="002B6273" w:rsidP="0074335E">
            <w:pPr>
              <w:jc w:val="center"/>
              <w:rPr>
                <w:ins w:id="9616" w:author="user" w:date="2012-02-29T14:49:00Z"/>
                <w:rFonts w:ascii="Calibri" w:hAnsi="Calibri" w:cs="Calibri"/>
                <w:b/>
                <w:bCs/>
                <w:sz w:val="20"/>
                <w:szCs w:val="20"/>
                <w:lang w:bidi="ne-NP"/>
              </w:rPr>
            </w:pPr>
            <w:ins w:id="9617" w:author="user" w:date="2012-02-29T14:49:00Z">
              <w:r w:rsidRPr="00F05710">
                <w:rPr>
                  <w:rFonts w:ascii="Calibri" w:hAnsi="Calibri" w:cs="Calibri"/>
                  <w:b/>
                  <w:bCs/>
                  <w:sz w:val="20"/>
                  <w:szCs w:val="20"/>
                  <w:lang w:bidi="ne-NP"/>
                </w:rPr>
                <w:t>Public Tap</w:t>
              </w:r>
            </w:ins>
          </w:p>
        </w:tc>
      </w:tr>
      <w:tr w:rsidR="002B6273" w:rsidRPr="00145B40" w:rsidTr="0074335E">
        <w:trPr>
          <w:trHeight w:val="300"/>
          <w:ins w:id="9618" w:author="user" w:date="2012-02-29T14:49:00Z"/>
        </w:trPr>
        <w:tc>
          <w:tcPr>
            <w:tcW w:w="258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rPr>
                <w:ins w:id="9619" w:author="user" w:date="2012-02-29T14:49:00Z"/>
                <w:rFonts w:ascii="Calibri" w:hAnsi="Calibri" w:cs="Calibri"/>
                <w:sz w:val="20"/>
                <w:szCs w:val="20"/>
                <w:lang w:bidi="ne-NP"/>
              </w:rPr>
            </w:pPr>
            <w:ins w:id="9620" w:author="user" w:date="2012-02-29T14:49:00Z">
              <w:r w:rsidRPr="00F05710">
                <w:rPr>
                  <w:rFonts w:ascii="Calibri" w:hAnsi="Calibri" w:cs="Calibri"/>
                  <w:sz w:val="20"/>
                  <w:szCs w:val="20"/>
                  <w:lang w:bidi="ne-NP"/>
                </w:rPr>
                <w:t> </w:t>
              </w:r>
            </w:ins>
          </w:p>
        </w:tc>
        <w:tc>
          <w:tcPr>
            <w:tcW w:w="10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621" w:author="user" w:date="2012-02-29T14:49:00Z"/>
                <w:rFonts w:ascii="Calibri" w:hAnsi="Calibri" w:cs="Calibri"/>
                <w:sz w:val="20"/>
                <w:szCs w:val="20"/>
                <w:lang w:bidi="ne-NP"/>
              </w:rPr>
            </w:pPr>
            <w:ins w:id="9622" w:author="user" w:date="2012-02-29T14:49:00Z">
              <w:r w:rsidRPr="00F05710">
                <w:rPr>
                  <w:rFonts w:ascii="Calibri" w:hAnsi="Calibri" w:cs="Calibri"/>
                  <w:sz w:val="20"/>
                  <w:szCs w:val="20"/>
                  <w:lang w:bidi="ne-NP"/>
                </w:rPr>
                <w:t>Hhs</w:t>
              </w:r>
            </w:ins>
          </w:p>
        </w:tc>
        <w:tc>
          <w:tcPr>
            <w:tcW w:w="9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623" w:author="user" w:date="2012-02-29T14:49:00Z"/>
                <w:rFonts w:ascii="Calibri" w:hAnsi="Calibri" w:cs="Calibri"/>
                <w:sz w:val="20"/>
                <w:szCs w:val="20"/>
                <w:lang w:bidi="ne-NP"/>
              </w:rPr>
            </w:pPr>
            <w:ins w:id="9624" w:author="user" w:date="2012-02-29T14:49:00Z">
              <w:r w:rsidRPr="00F05710">
                <w:rPr>
                  <w:rFonts w:ascii="Calibri" w:hAnsi="Calibri" w:cs="Calibri"/>
                  <w:sz w:val="20"/>
                  <w:szCs w:val="20"/>
                  <w:lang w:bidi="ne-NP"/>
                </w:rPr>
                <w:t>%</w:t>
              </w:r>
            </w:ins>
          </w:p>
        </w:tc>
        <w:tc>
          <w:tcPr>
            <w:tcW w:w="9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625" w:author="user" w:date="2012-02-29T14:49:00Z"/>
                <w:rFonts w:ascii="Calibri" w:hAnsi="Calibri" w:cs="Calibri"/>
                <w:sz w:val="20"/>
                <w:szCs w:val="20"/>
                <w:lang w:bidi="ne-NP"/>
              </w:rPr>
            </w:pPr>
            <w:ins w:id="9626" w:author="user" w:date="2012-02-29T14:49:00Z">
              <w:r w:rsidRPr="00F05710">
                <w:rPr>
                  <w:rFonts w:ascii="Calibri" w:hAnsi="Calibri" w:cs="Calibri"/>
                  <w:sz w:val="20"/>
                  <w:szCs w:val="20"/>
                  <w:lang w:bidi="ne-NP"/>
                </w:rPr>
                <w:t>Hhs</w:t>
              </w:r>
            </w:ins>
          </w:p>
        </w:tc>
        <w:tc>
          <w:tcPr>
            <w:tcW w:w="102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627" w:author="user" w:date="2012-02-29T14:49:00Z"/>
                <w:rFonts w:ascii="Calibri" w:hAnsi="Calibri" w:cs="Calibri"/>
                <w:sz w:val="20"/>
                <w:szCs w:val="20"/>
                <w:lang w:bidi="ne-NP"/>
              </w:rPr>
            </w:pPr>
            <w:ins w:id="9628" w:author="user" w:date="2012-02-29T14:49:00Z">
              <w:r w:rsidRPr="00F05710">
                <w:rPr>
                  <w:rFonts w:ascii="Calibri" w:hAnsi="Calibri" w:cs="Calibri"/>
                  <w:sz w:val="20"/>
                  <w:szCs w:val="20"/>
                  <w:lang w:bidi="ne-NP"/>
                </w:rPr>
                <w:t>%</w:t>
              </w:r>
            </w:ins>
          </w:p>
        </w:tc>
        <w:tc>
          <w:tcPr>
            <w:tcW w:w="8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629" w:author="user" w:date="2012-02-29T14:49:00Z"/>
                <w:rFonts w:ascii="Calibri" w:hAnsi="Calibri" w:cs="Calibri"/>
                <w:sz w:val="20"/>
                <w:szCs w:val="20"/>
                <w:lang w:bidi="ne-NP"/>
              </w:rPr>
            </w:pPr>
            <w:ins w:id="9630" w:author="user" w:date="2012-02-29T14:49:00Z">
              <w:r w:rsidRPr="00F05710">
                <w:rPr>
                  <w:rFonts w:ascii="Calibri" w:hAnsi="Calibri" w:cs="Calibri"/>
                  <w:sz w:val="20"/>
                  <w:szCs w:val="20"/>
                  <w:lang w:bidi="ne-NP"/>
                </w:rPr>
                <w:t>Hhs</w:t>
              </w:r>
            </w:ins>
          </w:p>
        </w:tc>
        <w:tc>
          <w:tcPr>
            <w:tcW w:w="10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631" w:author="user" w:date="2012-02-29T14:49:00Z"/>
                <w:rFonts w:ascii="Calibri" w:hAnsi="Calibri" w:cs="Calibri"/>
                <w:sz w:val="20"/>
                <w:szCs w:val="20"/>
                <w:lang w:bidi="ne-NP"/>
              </w:rPr>
            </w:pPr>
            <w:ins w:id="9632" w:author="user" w:date="2012-02-29T14:49:00Z">
              <w:r w:rsidRPr="00F05710">
                <w:rPr>
                  <w:rFonts w:ascii="Calibri" w:hAnsi="Calibri" w:cs="Calibri"/>
                  <w:sz w:val="20"/>
                  <w:szCs w:val="20"/>
                  <w:lang w:bidi="ne-NP"/>
                </w:rPr>
                <w:t>%</w:t>
              </w:r>
            </w:ins>
          </w:p>
        </w:tc>
      </w:tr>
      <w:tr w:rsidR="002B6273" w:rsidRPr="00145B40" w:rsidTr="0074335E">
        <w:trPr>
          <w:trHeight w:val="360"/>
          <w:ins w:id="9633" w:author="user" w:date="2012-02-29T14:49:00Z"/>
        </w:trPr>
        <w:tc>
          <w:tcPr>
            <w:tcW w:w="258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9634" w:author="user" w:date="2012-02-29T14:49:00Z"/>
                <w:rFonts w:ascii="Calibri" w:hAnsi="Calibri" w:cs="Calibri"/>
                <w:sz w:val="20"/>
                <w:szCs w:val="20"/>
                <w:lang w:bidi="ne-NP"/>
              </w:rPr>
            </w:pPr>
            <w:smartTag w:uri="urn:schemas-microsoft-com:office:smarttags" w:element="place">
              <w:smartTag w:uri="urn:schemas-microsoft-com:office:smarttags" w:element="PlaceName">
                <w:ins w:id="9635" w:author="user" w:date="2012-02-29T14:49:00Z">
                  <w:r w:rsidRPr="00F05710">
                    <w:rPr>
                      <w:rFonts w:ascii="Calibri" w:hAnsi="Calibri" w:cs="Calibri"/>
                      <w:sz w:val="20"/>
                      <w:szCs w:val="20"/>
                      <w:lang w:bidi="ne-NP"/>
                    </w:rPr>
                    <w:t>Hetauda</w:t>
                  </w:r>
                </w:ins>
              </w:smartTag>
              <w:ins w:id="9636" w:author="user" w:date="2012-02-29T14:49:00Z">
                <w:r w:rsidRPr="00F05710">
                  <w:rPr>
                    <w:rFonts w:ascii="Calibri" w:hAnsi="Calibri" w:cs="Calibri"/>
                    <w:sz w:val="20"/>
                    <w:szCs w:val="20"/>
                    <w:lang w:bidi="ne-NP"/>
                  </w:rPr>
                  <w:t xml:space="preserve"> </w:t>
                </w:r>
                <w:smartTag w:uri="urn:schemas-microsoft-com:office:smarttags" w:element="PlaceType">
                  <w:r w:rsidRPr="00F05710">
                    <w:rPr>
                      <w:rFonts w:ascii="Calibri" w:hAnsi="Calibri" w:cs="Calibri"/>
                      <w:sz w:val="20"/>
                      <w:szCs w:val="20"/>
                      <w:lang w:bidi="ne-NP"/>
                    </w:rPr>
                    <w:t>Municipality</w:t>
                  </w:r>
                </w:smartTag>
              </w:ins>
            </w:smartTag>
            <w:ins w:id="9637" w:author="user" w:date="2012-02-29T14:49:00Z">
              <w:r w:rsidRPr="00F05710">
                <w:rPr>
                  <w:rFonts w:ascii="Calibri" w:hAnsi="Calibri" w:cs="Calibri"/>
                  <w:sz w:val="20"/>
                  <w:szCs w:val="20"/>
                  <w:lang w:bidi="ne-NP"/>
                </w:rPr>
                <w:t xml:space="preserve"> </w:t>
              </w:r>
            </w:ins>
          </w:p>
        </w:tc>
        <w:tc>
          <w:tcPr>
            <w:tcW w:w="10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638" w:author="user" w:date="2012-02-29T14:49:00Z"/>
                <w:rFonts w:ascii="Calibri" w:hAnsi="Calibri" w:cs="Calibri"/>
                <w:sz w:val="20"/>
                <w:szCs w:val="20"/>
                <w:lang w:bidi="ne-NP"/>
              </w:rPr>
            </w:pPr>
            <w:ins w:id="9639" w:author="user" w:date="2012-02-29T14:49:00Z">
              <w:r w:rsidRPr="00F05710">
                <w:rPr>
                  <w:rFonts w:ascii="Calibri" w:hAnsi="Calibri" w:cs="Calibri"/>
                  <w:sz w:val="20"/>
                  <w:szCs w:val="20"/>
                  <w:lang w:bidi="ne-NP"/>
                </w:rPr>
                <w:t>4</w:t>
              </w:r>
            </w:ins>
          </w:p>
        </w:tc>
        <w:tc>
          <w:tcPr>
            <w:tcW w:w="9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640" w:author="user" w:date="2012-02-29T14:49:00Z"/>
                <w:rFonts w:ascii="Calibri" w:hAnsi="Calibri" w:cs="Calibri"/>
                <w:sz w:val="20"/>
                <w:szCs w:val="20"/>
                <w:lang w:bidi="ne-NP"/>
              </w:rPr>
            </w:pPr>
            <w:ins w:id="9641" w:author="user" w:date="2012-02-29T14:49:00Z">
              <w:r w:rsidRPr="00F05710">
                <w:rPr>
                  <w:rFonts w:ascii="Calibri" w:hAnsi="Calibri" w:cs="Calibri"/>
                  <w:sz w:val="20"/>
                  <w:szCs w:val="20"/>
                  <w:lang w:bidi="ne-NP"/>
                </w:rPr>
                <w:t>57.1</w:t>
              </w:r>
            </w:ins>
          </w:p>
        </w:tc>
        <w:tc>
          <w:tcPr>
            <w:tcW w:w="9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642" w:author="user" w:date="2012-02-29T14:49:00Z"/>
                <w:rFonts w:ascii="Calibri" w:hAnsi="Calibri" w:cs="Calibri"/>
                <w:sz w:val="20"/>
                <w:szCs w:val="20"/>
                <w:lang w:bidi="ne-NP"/>
              </w:rPr>
            </w:pPr>
            <w:ins w:id="9643" w:author="user" w:date="2012-02-29T14:49:00Z">
              <w:r w:rsidRPr="00F05710">
                <w:rPr>
                  <w:rFonts w:ascii="Calibri" w:hAnsi="Calibri" w:cs="Calibri"/>
                  <w:sz w:val="20"/>
                  <w:szCs w:val="20"/>
                  <w:lang w:bidi="ne-NP"/>
                </w:rPr>
                <w:t>2</w:t>
              </w:r>
            </w:ins>
          </w:p>
        </w:tc>
        <w:tc>
          <w:tcPr>
            <w:tcW w:w="102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644" w:author="user" w:date="2012-02-29T14:49:00Z"/>
                <w:rFonts w:ascii="Calibri" w:hAnsi="Calibri" w:cs="Calibri"/>
                <w:sz w:val="20"/>
                <w:szCs w:val="20"/>
                <w:lang w:bidi="ne-NP"/>
              </w:rPr>
            </w:pPr>
            <w:ins w:id="9645" w:author="user" w:date="2012-02-29T14:49:00Z">
              <w:r w:rsidRPr="00F05710">
                <w:rPr>
                  <w:rFonts w:ascii="Calibri" w:hAnsi="Calibri" w:cs="Calibri"/>
                  <w:sz w:val="20"/>
                  <w:szCs w:val="20"/>
                  <w:lang w:bidi="ne-NP"/>
                </w:rPr>
                <w:t>28.6</w:t>
              </w:r>
            </w:ins>
          </w:p>
        </w:tc>
        <w:tc>
          <w:tcPr>
            <w:tcW w:w="8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646" w:author="user" w:date="2012-02-29T14:49:00Z"/>
                <w:rFonts w:ascii="Calibri" w:hAnsi="Calibri" w:cs="Calibri"/>
                <w:sz w:val="20"/>
                <w:szCs w:val="20"/>
                <w:lang w:bidi="ne-NP"/>
              </w:rPr>
            </w:pPr>
            <w:ins w:id="9647" w:author="user" w:date="2012-02-29T14:49:00Z">
              <w:r w:rsidRPr="00F05710">
                <w:rPr>
                  <w:rFonts w:ascii="Calibri" w:hAnsi="Calibri" w:cs="Calibri"/>
                  <w:sz w:val="20"/>
                  <w:szCs w:val="20"/>
                  <w:lang w:bidi="ne-NP"/>
                </w:rPr>
                <w:t>1</w:t>
              </w:r>
            </w:ins>
          </w:p>
        </w:tc>
        <w:tc>
          <w:tcPr>
            <w:tcW w:w="10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648" w:author="user" w:date="2012-02-29T14:49:00Z"/>
                <w:rFonts w:ascii="Calibri" w:hAnsi="Calibri" w:cs="Calibri"/>
                <w:sz w:val="20"/>
                <w:szCs w:val="20"/>
                <w:lang w:bidi="ne-NP"/>
              </w:rPr>
            </w:pPr>
            <w:ins w:id="9649" w:author="user" w:date="2012-02-29T14:49:00Z">
              <w:r w:rsidRPr="00F05710">
                <w:rPr>
                  <w:rFonts w:ascii="Calibri" w:hAnsi="Calibri" w:cs="Calibri"/>
                  <w:sz w:val="20"/>
                  <w:szCs w:val="20"/>
                  <w:lang w:bidi="ne-NP"/>
                </w:rPr>
                <w:t>14.3</w:t>
              </w:r>
            </w:ins>
          </w:p>
        </w:tc>
      </w:tr>
      <w:tr w:rsidR="002B6273" w:rsidRPr="00145B40" w:rsidTr="0074335E">
        <w:trPr>
          <w:trHeight w:val="375"/>
          <w:ins w:id="9650" w:author="user" w:date="2012-02-29T14:49:00Z"/>
        </w:trPr>
        <w:tc>
          <w:tcPr>
            <w:tcW w:w="258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9651" w:author="user" w:date="2012-02-29T14:49:00Z"/>
                <w:rFonts w:ascii="Calibri" w:hAnsi="Calibri" w:cs="Calibri"/>
                <w:sz w:val="20"/>
                <w:szCs w:val="20"/>
                <w:lang w:bidi="ne-NP"/>
              </w:rPr>
            </w:pPr>
            <w:ins w:id="9652" w:author="user" w:date="2012-02-29T14:49:00Z">
              <w:r w:rsidRPr="00F05710">
                <w:rPr>
                  <w:rFonts w:ascii="Calibri" w:hAnsi="Calibri" w:cs="Calibri"/>
                  <w:sz w:val="20"/>
                  <w:szCs w:val="20"/>
                  <w:lang w:bidi="ne-NP"/>
                </w:rPr>
                <w:t>Basamadi</w:t>
              </w:r>
            </w:ins>
          </w:p>
        </w:tc>
        <w:tc>
          <w:tcPr>
            <w:tcW w:w="10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653" w:author="user" w:date="2012-02-29T14:49:00Z"/>
                <w:rFonts w:ascii="Calibri" w:hAnsi="Calibri" w:cs="Calibri"/>
                <w:sz w:val="20"/>
                <w:szCs w:val="20"/>
                <w:lang w:bidi="ne-NP"/>
              </w:rPr>
            </w:pPr>
            <w:ins w:id="9654" w:author="user" w:date="2012-02-29T14:49:00Z">
              <w:r w:rsidRPr="00F05710">
                <w:rPr>
                  <w:rFonts w:ascii="Calibri" w:hAnsi="Calibri" w:cs="Calibri"/>
                  <w:sz w:val="20"/>
                  <w:szCs w:val="20"/>
                  <w:lang w:bidi="ne-NP"/>
                </w:rPr>
                <w:t>5</w:t>
              </w:r>
            </w:ins>
          </w:p>
        </w:tc>
        <w:tc>
          <w:tcPr>
            <w:tcW w:w="9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655" w:author="user" w:date="2012-02-29T14:49:00Z"/>
                <w:rFonts w:ascii="Calibri" w:hAnsi="Calibri" w:cs="Calibri"/>
                <w:sz w:val="20"/>
                <w:szCs w:val="20"/>
                <w:lang w:bidi="ne-NP"/>
              </w:rPr>
            </w:pPr>
            <w:ins w:id="9656" w:author="user" w:date="2012-02-29T14:49:00Z">
              <w:r w:rsidRPr="00F05710">
                <w:rPr>
                  <w:rFonts w:ascii="Calibri" w:hAnsi="Calibri" w:cs="Calibri"/>
                  <w:sz w:val="20"/>
                  <w:szCs w:val="20"/>
                  <w:lang w:bidi="ne-NP"/>
                </w:rPr>
                <w:t>18.5</w:t>
              </w:r>
            </w:ins>
          </w:p>
        </w:tc>
        <w:tc>
          <w:tcPr>
            <w:tcW w:w="9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657" w:author="user" w:date="2012-02-29T14:49:00Z"/>
                <w:rFonts w:ascii="Calibri" w:hAnsi="Calibri" w:cs="Calibri"/>
                <w:sz w:val="20"/>
                <w:szCs w:val="20"/>
                <w:lang w:bidi="ne-NP"/>
              </w:rPr>
            </w:pPr>
            <w:ins w:id="9658" w:author="user" w:date="2012-02-29T14:49:00Z">
              <w:r w:rsidRPr="00F05710">
                <w:rPr>
                  <w:rFonts w:ascii="Calibri" w:hAnsi="Calibri" w:cs="Calibri"/>
                  <w:sz w:val="20"/>
                  <w:szCs w:val="20"/>
                  <w:lang w:bidi="ne-NP"/>
                </w:rPr>
                <w:t>7</w:t>
              </w:r>
            </w:ins>
          </w:p>
        </w:tc>
        <w:tc>
          <w:tcPr>
            <w:tcW w:w="102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659" w:author="user" w:date="2012-02-29T14:49:00Z"/>
                <w:rFonts w:ascii="Calibri" w:hAnsi="Calibri" w:cs="Calibri"/>
                <w:sz w:val="20"/>
                <w:szCs w:val="20"/>
                <w:lang w:bidi="ne-NP"/>
              </w:rPr>
            </w:pPr>
            <w:ins w:id="9660" w:author="user" w:date="2012-02-29T14:49:00Z">
              <w:r w:rsidRPr="00F05710">
                <w:rPr>
                  <w:rFonts w:ascii="Calibri" w:hAnsi="Calibri" w:cs="Calibri"/>
                  <w:sz w:val="20"/>
                  <w:szCs w:val="20"/>
                  <w:lang w:bidi="ne-NP"/>
                </w:rPr>
                <w:t>25.9</w:t>
              </w:r>
            </w:ins>
          </w:p>
        </w:tc>
        <w:tc>
          <w:tcPr>
            <w:tcW w:w="8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661" w:author="user" w:date="2012-02-29T14:49:00Z"/>
                <w:rFonts w:ascii="Calibri" w:hAnsi="Calibri" w:cs="Calibri"/>
                <w:sz w:val="20"/>
                <w:szCs w:val="20"/>
                <w:lang w:bidi="ne-NP"/>
              </w:rPr>
            </w:pPr>
            <w:ins w:id="9662" w:author="user" w:date="2012-02-29T14:49:00Z">
              <w:r w:rsidRPr="00F05710">
                <w:rPr>
                  <w:rFonts w:ascii="Calibri" w:hAnsi="Calibri" w:cs="Calibri"/>
                  <w:sz w:val="20"/>
                  <w:szCs w:val="20"/>
                  <w:lang w:bidi="ne-NP"/>
                </w:rPr>
                <w:t>15</w:t>
              </w:r>
            </w:ins>
          </w:p>
        </w:tc>
        <w:tc>
          <w:tcPr>
            <w:tcW w:w="10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663" w:author="user" w:date="2012-02-29T14:49:00Z"/>
                <w:rFonts w:ascii="Calibri" w:hAnsi="Calibri" w:cs="Calibri"/>
                <w:sz w:val="20"/>
                <w:szCs w:val="20"/>
                <w:lang w:bidi="ne-NP"/>
              </w:rPr>
            </w:pPr>
            <w:ins w:id="9664" w:author="user" w:date="2012-02-29T14:49:00Z">
              <w:r w:rsidRPr="00F05710">
                <w:rPr>
                  <w:rFonts w:ascii="Calibri" w:hAnsi="Calibri" w:cs="Calibri"/>
                  <w:sz w:val="20"/>
                  <w:szCs w:val="20"/>
                  <w:lang w:bidi="ne-NP"/>
                </w:rPr>
                <w:t>55.6</w:t>
              </w:r>
            </w:ins>
          </w:p>
        </w:tc>
      </w:tr>
      <w:tr w:rsidR="002B6273" w:rsidRPr="00145B40" w:rsidTr="0074335E">
        <w:trPr>
          <w:trHeight w:val="330"/>
          <w:ins w:id="9665" w:author="user" w:date="2012-02-29T14:49:00Z"/>
        </w:trPr>
        <w:tc>
          <w:tcPr>
            <w:tcW w:w="258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9666" w:author="user" w:date="2012-02-29T14:49:00Z"/>
                <w:rFonts w:ascii="Calibri" w:hAnsi="Calibri" w:cs="Calibri"/>
                <w:sz w:val="20"/>
                <w:szCs w:val="20"/>
                <w:lang w:bidi="ne-NP"/>
              </w:rPr>
            </w:pPr>
            <w:ins w:id="9667" w:author="user" w:date="2012-02-29T14:49:00Z">
              <w:r w:rsidRPr="00F05710">
                <w:rPr>
                  <w:rFonts w:ascii="Calibri" w:hAnsi="Calibri" w:cs="Calibri"/>
                  <w:sz w:val="20"/>
                  <w:szCs w:val="20"/>
                  <w:lang w:bidi="ne-NP"/>
                </w:rPr>
                <w:t>Manahari</w:t>
              </w:r>
            </w:ins>
          </w:p>
        </w:tc>
        <w:tc>
          <w:tcPr>
            <w:tcW w:w="10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668" w:author="user" w:date="2012-02-29T14:49:00Z"/>
                <w:rFonts w:ascii="Calibri" w:hAnsi="Calibri" w:cs="Calibri"/>
                <w:sz w:val="20"/>
                <w:szCs w:val="20"/>
                <w:lang w:bidi="ne-NP"/>
              </w:rPr>
            </w:pPr>
            <w:ins w:id="9669" w:author="user" w:date="2012-02-29T14:49:00Z">
              <w:r w:rsidRPr="00F05710">
                <w:rPr>
                  <w:rFonts w:ascii="Calibri" w:hAnsi="Calibri" w:cs="Calibri"/>
                  <w:sz w:val="20"/>
                  <w:szCs w:val="20"/>
                  <w:lang w:bidi="ne-NP"/>
                </w:rPr>
                <w:t>17</w:t>
              </w:r>
            </w:ins>
          </w:p>
        </w:tc>
        <w:tc>
          <w:tcPr>
            <w:tcW w:w="9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670" w:author="user" w:date="2012-02-29T14:49:00Z"/>
                <w:rFonts w:ascii="Calibri" w:hAnsi="Calibri" w:cs="Calibri"/>
                <w:sz w:val="20"/>
                <w:szCs w:val="20"/>
                <w:lang w:bidi="ne-NP"/>
              </w:rPr>
            </w:pPr>
            <w:ins w:id="9671" w:author="user" w:date="2012-02-29T14:49:00Z">
              <w:r w:rsidRPr="00F05710">
                <w:rPr>
                  <w:rFonts w:ascii="Calibri" w:hAnsi="Calibri" w:cs="Calibri"/>
                  <w:sz w:val="20"/>
                  <w:szCs w:val="20"/>
                  <w:lang w:bidi="ne-NP"/>
                </w:rPr>
                <w:t>33.3</w:t>
              </w:r>
            </w:ins>
          </w:p>
        </w:tc>
        <w:tc>
          <w:tcPr>
            <w:tcW w:w="9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672" w:author="user" w:date="2012-02-29T14:49:00Z"/>
                <w:rFonts w:ascii="Calibri" w:hAnsi="Calibri" w:cs="Calibri"/>
                <w:sz w:val="20"/>
                <w:szCs w:val="20"/>
                <w:lang w:bidi="ne-NP"/>
              </w:rPr>
            </w:pPr>
            <w:ins w:id="9673" w:author="user" w:date="2012-02-29T14:49:00Z">
              <w:r w:rsidRPr="00F05710">
                <w:rPr>
                  <w:rFonts w:ascii="Calibri" w:hAnsi="Calibri" w:cs="Calibri"/>
                  <w:sz w:val="20"/>
                  <w:szCs w:val="20"/>
                  <w:lang w:bidi="ne-NP"/>
                </w:rPr>
                <w:t>4</w:t>
              </w:r>
            </w:ins>
          </w:p>
        </w:tc>
        <w:tc>
          <w:tcPr>
            <w:tcW w:w="102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674" w:author="user" w:date="2012-02-29T14:49:00Z"/>
                <w:rFonts w:ascii="Calibri" w:hAnsi="Calibri" w:cs="Calibri"/>
                <w:sz w:val="20"/>
                <w:szCs w:val="20"/>
                <w:lang w:bidi="ne-NP"/>
              </w:rPr>
            </w:pPr>
            <w:ins w:id="9675" w:author="user" w:date="2012-02-29T14:49:00Z">
              <w:r w:rsidRPr="00F05710">
                <w:rPr>
                  <w:rFonts w:ascii="Calibri" w:hAnsi="Calibri" w:cs="Calibri"/>
                  <w:sz w:val="20"/>
                  <w:szCs w:val="20"/>
                  <w:lang w:bidi="ne-NP"/>
                </w:rPr>
                <w:t>7.8</w:t>
              </w:r>
            </w:ins>
          </w:p>
        </w:tc>
        <w:tc>
          <w:tcPr>
            <w:tcW w:w="8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676" w:author="user" w:date="2012-02-29T14:49:00Z"/>
                <w:rFonts w:ascii="Calibri" w:hAnsi="Calibri" w:cs="Calibri"/>
                <w:sz w:val="20"/>
                <w:szCs w:val="20"/>
                <w:lang w:bidi="ne-NP"/>
              </w:rPr>
            </w:pPr>
            <w:ins w:id="9677" w:author="user" w:date="2012-02-29T14:49:00Z">
              <w:r w:rsidRPr="00F05710">
                <w:rPr>
                  <w:rFonts w:ascii="Calibri" w:hAnsi="Calibri" w:cs="Calibri"/>
                  <w:sz w:val="20"/>
                  <w:szCs w:val="20"/>
                  <w:lang w:bidi="ne-NP"/>
                </w:rPr>
                <w:t>30</w:t>
              </w:r>
            </w:ins>
          </w:p>
        </w:tc>
        <w:tc>
          <w:tcPr>
            <w:tcW w:w="10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678" w:author="user" w:date="2012-02-29T14:49:00Z"/>
                <w:rFonts w:ascii="Calibri" w:hAnsi="Calibri" w:cs="Calibri"/>
                <w:sz w:val="20"/>
                <w:szCs w:val="20"/>
                <w:lang w:bidi="ne-NP"/>
              </w:rPr>
            </w:pPr>
            <w:ins w:id="9679" w:author="user" w:date="2012-02-29T14:49:00Z">
              <w:r w:rsidRPr="00F05710">
                <w:rPr>
                  <w:rFonts w:ascii="Calibri" w:hAnsi="Calibri" w:cs="Calibri"/>
                  <w:sz w:val="20"/>
                  <w:szCs w:val="20"/>
                  <w:lang w:bidi="ne-NP"/>
                </w:rPr>
                <w:t>58.8</w:t>
              </w:r>
            </w:ins>
          </w:p>
        </w:tc>
      </w:tr>
      <w:tr w:rsidR="002B6273" w:rsidRPr="00145B40" w:rsidTr="0074335E">
        <w:trPr>
          <w:trHeight w:val="360"/>
          <w:ins w:id="9680" w:author="user" w:date="2012-02-29T14:49:00Z"/>
        </w:trPr>
        <w:tc>
          <w:tcPr>
            <w:tcW w:w="258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9681" w:author="user" w:date="2012-02-29T14:49:00Z"/>
                <w:rFonts w:ascii="Calibri" w:hAnsi="Calibri" w:cs="Calibri"/>
                <w:sz w:val="20"/>
                <w:szCs w:val="20"/>
                <w:lang w:bidi="ne-NP"/>
              </w:rPr>
            </w:pPr>
            <w:ins w:id="9682" w:author="user" w:date="2012-02-29T14:49:00Z">
              <w:r w:rsidRPr="00F05710">
                <w:rPr>
                  <w:rFonts w:ascii="Calibri" w:hAnsi="Calibri" w:cs="Calibri"/>
                  <w:sz w:val="20"/>
                  <w:szCs w:val="20"/>
                  <w:lang w:bidi="ne-NP"/>
                </w:rPr>
                <w:t>Birendranagar</w:t>
              </w:r>
            </w:ins>
          </w:p>
        </w:tc>
        <w:tc>
          <w:tcPr>
            <w:tcW w:w="10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683" w:author="user" w:date="2012-02-29T14:49:00Z"/>
                <w:rFonts w:ascii="Calibri" w:hAnsi="Calibri" w:cs="Calibri"/>
                <w:sz w:val="20"/>
                <w:szCs w:val="20"/>
                <w:lang w:bidi="ne-NP"/>
              </w:rPr>
            </w:pPr>
            <w:ins w:id="9684" w:author="user" w:date="2012-02-29T14:49:00Z">
              <w:r w:rsidRPr="00F05710">
                <w:rPr>
                  <w:rFonts w:ascii="Calibri" w:hAnsi="Calibri" w:cs="Calibri"/>
                  <w:sz w:val="20"/>
                  <w:szCs w:val="20"/>
                  <w:lang w:bidi="ne-NP"/>
                </w:rPr>
                <w:t>2</w:t>
              </w:r>
            </w:ins>
          </w:p>
        </w:tc>
        <w:tc>
          <w:tcPr>
            <w:tcW w:w="9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685" w:author="user" w:date="2012-02-29T14:49:00Z"/>
                <w:rFonts w:ascii="Calibri" w:hAnsi="Calibri" w:cs="Calibri"/>
                <w:sz w:val="20"/>
                <w:szCs w:val="20"/>
                <w:lang w:bidi="ne-NP"/>
              </w:rPr>
            </w:pPr>
            <w:ins w:id="9686" w:author="user" w:date="2012-02-29T14:49:00Z">
              <w:r w:rsidRPr="00F05710">
                <w:rPr>
                  <w:rFonts w:ascii="Calibri" w:hAnsi="Calibri" w:cs="Calibri"/>
                  <w:sz w:val="20"/>
                  <w:szCs w:val="20"/>
                  <w:lang w:bidi="ne-NP"/>
                </w:rPr>
                <w:t>10</w:t>
              </w:r>
            </w:ins>
          </w:p>
        </w:tc>
        <w:tc>
          <w:tcPr>
            <w:tcW w:w="9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687" w:author="user" w:date="2012-02-29T14:49:00Z"/>
                <w:rFonts w:ascii="Calibri" w:hAnsi="Calibri" w:cs="Calibri"/>
                <w:sz w:val="20"/>
                <w:szCs w:val="20"/>
                <w:lang w:bidi="ne-NP"/>
              </w:rPr>
            </w:pPr>
            <w:ins w:id="9688" w:author="user" w:date="2012-02-29T14:49:00Z">
              <w:r w:rsidRPr="00F05710">
                <w:rPr>
                  <w:rFonts w:ascii="Calibri" w:hAnsi="Calibri" w:cs="Calibri"/>
                  <w:sz w:val="20"/>
                  <w:szCs w:val="20"/>
                  <w:lang w:bidi="ne-NP"/>
                </w:rPr>
                <w:t>2</w:t>
              </w:r>
            </w:ins>
          </w:p>
        </w:tc>
        <w:tc>
          <w:tcPr>
            <w:tcW w:w="102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689" w:author="user" w:date="2012-02-29T14:49:00Z"/>
                <w:rFonts w:ascii="Calibri" w:hAnsi="Calibri" w:cs="Calibri"/>
                <w:sz w:val="20"/>
                <w:szCs w:val="20"/>
                <w:lang w:bidi="ne-NP"/>
              </w:rPr>
            </w:pPr>
            <w:ins w:id="9690" w:author="user" w:date="2012-02-29T14:49:00Z">
              <w:r w:rsidRPr="00F05710">
                <w:rPr>
                  <w:rFonts w:ascii="Calibri" w:hAnsi="Calibri" w:cs="Calibri"/>
                  <w:sz w:val="20"/>
                  <w:szCs w:val="20"/>
                  <w:lang w:bidi="ne-NP"/>
                </w:rPr>
                <w:t>10</w:t>
              </w:r>
            </w:ins>
          </w:p>
        </w:tc>
        <w:tc>
          <w:tcPr>
            <w:tcW w:w="8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691" w:author="user" w:date="2012-02-29T14:49:00Z"/>
                <w:rFonts w:ascii="Calibri" w:hAnsi="Calibri" w:cs="Calibri"/>
                <w:sz w:val="20"/>
                <w:szCs w:val="20"/>
                <w:lang w:bidi="ne-NP"/>
              </w:rPr>
            </w:pPr>
            <w:ins w:id="9692" w:author="user" w:date="2012-02-29T14:49:00Z">
              <w:r w:rsidRPr="00F05710">
                <w:rPr>
                  <w:rFonts w:ascii="Calibri" w:hAnsi="Calibri" w:cs="Calibri"/>
                  <w:sz w:val="20"/>
                  <w:szCs w:val="20"/>
                  <w:lang w:bidi="ne-NP"/>
                </w:rPr>
                <w:t>16</w:t>
              </w:r>
            </w:ins>
          </w:p>
        </w:tc>
        <w:tc>
          <w:tcPr>
            <w:tcW w:w="10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693" w:author="user" w:date="2012-02-29T14:49:00Z"/>
                <w:rFonts w:ascii="Calibri" w:hAnsi="Calibri" w:cs="Calibri"/>
                <w:sz w:val="20"/>
                <w:szCs w:val="20"/>
                <w:lang w:bidi="ne-NP"/>
              </w:rPr>
            </w:pPr>
            <w:ins w:id="9694" w:author="user" w:date="2012-02-29T14:49:00Z">
              <w:r w:rsidRPr="00F05710">
                <w:rPr>
                  <w:rFonts w:ascii="Calibri" w:hAnsi="Calibri" w:cs="Calibri"/>
                  <w:sz w:val="20"/>
                  <w:szCs w:val="20"/>
                  <w:lang w:bidi="ne-NP"/>
                </w:rPr>
                <w:t>80</w:t>
              </w:r>
            </w:ins>
          </w:p>
        </w:tc>
      </w:tr>
      <w:tr w:rsidR="002B6273" w:rsidRPr="00145B40" w:rsidTr="0074335E">
        <w:trPr>
          <w:trHeight w:val="375"/>
          <w:ins w:id="9695" w:author="user" w:date="2012-02-29T14:49:00Z"/>
        </w:trPr>
        <w:tc>
          <w:tcPr>
            <w:tcW w:w="258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9696" w:author="user" w:date="2012-02-29T14:49:00Z"/>
                <w:rFonts w:ascii="Calibri" w:hAnsi="Calibri" w:cs="Calibri"/>
                <w:sz w:val="20"/>
                <w:szCs w:val="20"/>
                <w:lang w:bidi="ne-NP"/>
              </w:rPr>
            </w:pPr>
            <w:ins w:id="9697" w:author="user" w:date="2012-02-29T14:49:00Z">
              <w:r w:rsidRPr="00F05710">
                <w:rPr>
                  <w:rFonts w:ascii="Calibri" w:hAnsi="Calibri" w:cs="Calibri"/>
                  <w:sz w:val="20"/>
                  <w:szCs w:val="20"/>
                  <w:lang w:bidi="ne-NP"/>
                </w:rPr>
                <w:t>Chainpur</w:t>
              </w:r>
            </w:ins>
          </w:p>
        </w:tc>
        <w:tc>
          <w:tcPr>
            <w:tcW w:w="10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698" w:author="user" w:date="2012-02-29T14:49:00Z"/>
                <w:rFonts w:ascii="Calibri" w:hAnsi="Calibri" w:cs="Calibri"/>
                <w:sz w:val="20"/>
                <w:szCs w:val="20"/>
                <w:lang w:bidi="ne-NP"/>
              </w:rPr>
            </w:pPr>
            <w:ins w:id="9699" w:author="user" w:date="2012-02-29T14:49:00Z">
              <w:r w:rsidRPr="00F05710">
                <w:rPr>
                  <w:rFonts w:ascii="Calibri" w:hAnsi="Calibri" w:cs="Calibri"/>
                  <w:sz w:val="20"/>
                  <w:szCs w:val="20"/>
                  <w:lang w:bidi="ne-NP"/>
                </w:rPr>
                <w:t>-</w:t>
              </w:r>
            </w:ins>
          </w:p>
        </w:tc>
        <w:tc>
          <w:tcPr>
            <w:tcW w:w="9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700" w:author="user" w:date="2012-02-29T14:49:00Z"/>
                <w:rFonts w:ascii="Calibri" w:hAnsi="Calibri" w:cs="Calibri"/>
                <w:sz w:val="20"/>
                <w:szCs w:val="20"/>
                <w:lang w:bidi="ne-NP"/>
              </w:rPr>
            </w:pPr>
            <w:ins w:id="9701" w:author="user" w:date="2012-02-29T14:49:00Z">
              <w:r w:rsidRPr="00F05710">
                <w:rPr>
                  <w:rFonts w:ascii="Calibri" w:hAnsi="Calibri" w:cs="Calibri"/>
                  <w:sz w:val="20"/>
                  <w:szCs w:val="20"/>
                  <w:lang w:bidi="ne-NP"/>
                </w:rPr>
                <w:t>-</w:t>
              </w:r>
            </w:ins>
          </w:p>
        </w:tc>
        <w:tc>
          <w:tcPr>
            <w:tcW w:w="9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702" w:author="user" w:date="2012-02-29T14:49:00Z"/>
                <w:rFonts w:ascii="Calibri" w:hAnsi="Calibri" w:cs="Calibri"/>
                <w:sz w:val="20"/>
                <w:szCs w:val="20"/>
                <w:lang w:bidi="ne-NP"/>
              </w:rPr>
            </w:pPr>
            <w:ins w:id="9703" w:author="user" w:date="2012-02-29T14:49:00Z">
              <w:r w:rsidRPr="00F05710">
                <w:rPr>
                  <w:rFonts w:ascii="Calibri" w:hAnsi="Calibri" w:cs="Calibri"/>
                  <w:sz w:val="20"/>
                  <w:szCs w:val="20"/>
                  <w:lang w:bidi="ne-NP"/>
                </w:rPr>
                <w:t>3</w:t>
              </w:r>
            </w:ins>
          </w:p>
        </w:tc>
        <w:tc>
          <w:tcPr>
            <w:tcW w:w="102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704" w:author="user" w:date="2012-02-29T14:49:00Z"/>
                <w:rFonts w:ascii="Calibri" w:hAnsi="Calibri" w:cs="Calibri"/>
                <w:sz w:val="20"/>
                <w:szCs w:val="20"/>
                <w:lang w:bidi="ne-NP"/>
              </w:rPr>
            </w:pPr>
            <w:ins w:id="9705" w:author="user" w:date="2012-02-29T14:49:00Z">
              <w:r w:rsidRPr="00F05710">
                <w:rPr>
                  <w:rFonts w:ascii="Calibri" w:hAnsi="Calibri" w:cs="Calibri"/>
                  <w:sz w:val="20"/>
                  <w:szCs w:val="20"/>
                  <w:lang w:bidi="ne-NP"/>
                </w:rPr>
                <w:t>16.7</w:t>
              </w:r>
            </w:ins>
          </w:p>
        </w:tc>
        <w:tc>
          <w:tcPr>
            <w:tcW w:w="8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706" w:author="user" w:date="2012-02-29T14:49:00Z"/>
                <w:rFonts w:ascii="Calibri" w:hAnsi="Calibri" w:cs="Calibri"/>
                <w:sz w:val="20"/>
                <w:szCs w:val="20"/>
                <w:lang w:bidi="ne-NP"/>
              </w:rPr>
            </w:pPr>
            <w:ins w:id="9707" w:author="user" w:date="2012-02-29T14:49:00Z">
              <w:r w:rsidRPr="00F05710">
                <w:rPr>
                  <w:rFonts w:ascii="Calibri" w:hAnsi="Calibri" w:cs="Calibri"/>
                  <w:sz w:val="20"/>
                  <w:szCs w:val="20"/>
                  <w:lang w:bidi="ne-NP"/>
                </w:rPr>
                <w:t>15</w:t>
              </w:r>
            </w:ins>
          </w:p>
        </w:tc>
        <w:tc>
          <w:tcPr>
            <w:tcW w:w="10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708" w:author="user" w:date="2012-02-29T14:49:00Z"/>
                <w:rFonts w:ascii="Calibri" w:hAnsi="Calibri" w:cs="Calibri"/>
                <w:sz w:val="20"/>
                <w:szCs w:val="20"/>
                <w:lang w:bidi="ne-NP"/>
              </w:rPr>
            </w:pPr>
            <w:ins w:id="9709" w:author="user" w:date="2012-02-29T14:49:00Z">
              <w:r w:rsidRPr="00F05710">
                <w:rPr>
                  <w:rFonts w:ascii="Calibri" w:hAnsi="Calibri" w:cs="Calibri"/>
                  <w:sz w:val="20"/>
                  <w:szCs w:val="20"/>
                  <w:lang w:bidi="ne-NP"/>
                </w:rPr>
                <w:t>83.3</w:t>
              </w:r>
            </w:ins>
          </w:p>
        </w:tc>
      </w:tr>
      <w:tr w:rsidR="002B6273" w:rsidRPr="00145B40" w:rsidTr="0074335E">
        <w:trPr>
          <w:trHeight w:val="300"/>
          <w:ins w:id="9710" w:author="user" w:date="2012-02-29T14:49:00Z"/>
        </w:trPr>
        <w:tc>
          <w:tcPr>
            <w:tcW w:w="258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9711" w:author="user" w:date="2012-02-29T14:49:00Z"/>
                <w:rFonts w:ascii="Calibri" w:hAnsi="Calibri" w:cs="Calibri"/>
                <w:sz w:val="20"/>
                <w:szCs w:val="20"/>
                <w:lang w:bidi="ne-NP"/>
              </w:rPr>
            </w:pPr>
            <w:ins w:id="9712" w:author="user" w:date="2012-02-29T14:49:00Z">
              <w:r w:rsidRPr="00F05710">
                <w:rPr>
                  <w:rFonts w:ascii="Calibri" w:hAnsi="Calibri" w:cs="Calibri"/>
                  <w:sz w:val="20"/>
                  <w:szCs w:val="20"/>
                  <w:lang w:bidi="ne-NP"/>
                </w:rPr>
                <w:t>Jutpani</w:t>
              </w:r>
            </w:ins>
          </w:p>
        </w:tc>
        <w:tc>
          <w:tcPr>
            <w:tcW w:w="10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713" w:author="user" w:date="2012-02-29T14:49:00Z"/>
                <w:rFonts w:ascii="Calibri" w:hAnsi="Calibri" w:cs="Calibri"/>
                <w:sz w:val="20"/>
                <w:szCs w:val="20"/>
                <w:lang w:bidi="ne-NP"/>
              </w:rPr>
            </w:pPr>
            <w:ins w:id="9714" w:author="user" w:date="2012-02-29T14:49:00Z">
              <w:r w:rsidRPr="00F05710">
                <w:rPr>
                  <w:rFonts w:ascii="Calibri" w:hAnsi="Calibri" w:cs="Calibri"/>
                  <w:sz w:val="20"/>
                  <w:szCs w:val="20"/>
                  <w:lang w:bidi="ne-NP"/>
                </w:rPr>
                <w:t>-</w:t>
              </w:r>
            </w:ins>
          </w:p>
        </w:tc>
        <w:tc>
          <w:tcPr>
            <w:tcW w:w="9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715" w:author="user" w:date="2012-02-29T14:49:00Z"/>
                <w:rFonts w:ascii="Calibri" w:hAnsi="Calibri" w:cs="Calibri"/>
                <w:sz w:val="20"/>
                <w:szCs w:val="20"/>
                <w:lang w:bidi="ne-NP"/>
              </w:rPr>
            </w:pPr>
            <w:ins w:id="9716" w:author="user" w:date="2012-02-29T14:49:00Z">
              <w:r w:rsidRPr="00F05710">
                <w:rPr>
                  <w:rFonts w:ascii="Calibri" w:hAnsi="Calibri" w:cs="Calibri"/>
                  <w:sz w:val="20"/>
                  <w:szCs w:val="20"/>
                  <w:lang w:bidi="ne-NP"/>
                </w:rPr>
                <w:t>-</w:t>
              </w:r>
            </w:ins>
          </w:p>
        </w:tc>
        <w:tc>
          <w:tcPr>
            <w:tcW w:w="9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717" w:author="user" w:date="2012-02-29T14:49:00Z"/>
                <w:rFonts w:ascii="Calibri" w:hAnsi="Calibri" w:cs="Calibri"/>
                <w:sz w:val="20"/>
                <w:szCs w:val="20"/>
                <w:lang w:bidi="ne-NP"/>
              </w:rPr>
            </w:pPr>
            <w:ins w:id="9718" w:author="user" w:date="2012-02-29T14:49:00Z">
              <w:r w:rsidRPr="00F05710">
                <w:rPr>
                  <w:rFonts w:ascii="Calibri" w:hAnsi="Calibri" w:cs="Calibri"/>
                  <w:sz w:val="20"/>
                  <w:szCs w:val="20"/>
                  <w:lang w:bidi="ne-NP"/>
                </w:rPr>
                <w:t>2</w:t>
              </w:r>
            </w:ins>
          </w:p>
        </w:tc>
        <w:tc>
          <w:tcPr>
            <w:tcW w:w="102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719" w:author="user" w:date="2012-02-29T14:49:00Z"/>
                <w:rFonts w:ascii="Calibri" w:hAnsi="Calibri" w:cs="Calibri"/>
                <w:sz w:val="20"/>
                <w:szCs w:val="20"/>
                <w:lang w:bidi="ne-NP"/>
              </w:rPr>
            </w:pPr>
            <w:ins w:id="9720" w:author="user" w:date="2012-02-29T14:49:00Z">
              <w:r w:rsidRPr="00F05710">
                <w:rPr>
                  <w:rFonts w:ascii="Calibri" w:hAnsi="Calibri" w:cs="Calibri"/>
                  <w:sz w:val="20"/>
                  <w:szCs w:val="20"/>
                  <w:lang w:bidi="ne-NP"/>
                </w:rPr>
                <w:t>33.33</w:t>
              </w:r>
            </w:ins>
          </w:p>
        </w:tc>
        <w:tc>
          <w:tcPr>
            <w:tcW w:w="8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721" w:author="user" w:date="2012-02-29T14:49:00Z"/>
                <w:rFonts w:ascii="Calibri" w:hAnsi="Calibri" w:cs="Calibri"/>
                <w:sz w:val="20"/>
                <w:szCs w:val="20"/>
                <w:lang w:bidi="ne-NP"/>
              </w:rPr>
            </w:pPr>
            <w:ins w:id="9722" w:author="user" w:date="2012-02-29T14:49:00Z">
              <w:r w:rsidRPr="00F05710">
                <w:rPr>
                  <w:rFonts w:ascii="Calibri" w:hAnsi="Calibri" w:cs="Calibri"/>
                  <w:sz w:val="20"/>
                  <w:szCs w:val="20"/>
                  <w:lang w:bidi="ne-NP"/>
                </w:rPr>
                <w:t>4</w:t>
              </w:r>
            </w:ins>
          </w:p>
        </w:tc>
        <w:tc>
          <w:tcPr>
            <w:tcW w:w="10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723" w:author="user" w:date="2012-02-29T14:49:00Z"/>
                <w:rFonts w:ascii="Calibri" w:hAnsi="Calibri" w:cs="Calibri"/>
                <w:sz w:val="20"/>
                <w:szCs w:val="20"/>
                <w:lang w:bidi="ne-NP"/>
              </w:rPr>
            </w:pPr>
            <w:ins w:id="9724" w:author="user" w:date="2012-02-29T14:49:00Z">
              <w:r w:rsidRPr="00F05710">
                <w:rPr>
                  <w:rFonts w:ascii="Calibri" w:hAnsi="Calibri" w:cs="Calibri"/>
                  <w:sz w:val="20"/>
                  <w:szCs w:val="20"/>
                  <w:lang w:bidi="ne-NP"/>
                </w:rPr>
                <w:t>66.67</w:t>
              </w:r>
            </w:ins>
          </w:p>
        </w:tc>
      </w:tr>
      <w:tr w:rsidR="002B6273" w:rsidRPr="00145B40" w:rsidTr="0074335E">
        <w:trPr>
          <w:trHeight w:val="300"/>
          <w:ins w:id="9725" w:author="user" w:date="2012-02-29T14:49:00Z"/>
        </w:trPr>
        <w:tc>
          <w:tcPr>
            <w:tcW w:w="258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9726" w:author="user" w:date="2012-02-29T14:49:00Z"/>
                <w:rFonts w:ascii="Calibri" w:hAnsi="Calibri" w:cs="Calibri"/>
                <w:sz w:val="20"/>
                <w:szCs w:val="20"/>
                <w:lang w:bidi="ne-NP"/>
              </w:rPr>
            </w:pPr>
            <w:ins w:id="9727" w:author="user" w:date="2012-02-29T14:49:00Z">
              <w:r w:rsidRPr="00F05710">
                <w:rPr>
                  <w:rFonts w:ascii="Calibri" w:hAnsi="Calibri" w:cs="Calibri"/>
                  <w:sz w:val="20"/>
                  <w:szCs w:val="20"/>
                  <w:lang w:bidi="ne-NP"/>
                </w:rPr>
                <w:t>Piple</w:t>
              </w:r>
            </w:ins>
          </w:p>
        </w:tc>
        <w:tc>
          <w:tcPr>
            <w:tcW w:w="10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728" w:author="user" w:date="2012-02-29T14:49:00Z"/>
                <w:rFonts w:ascii="Calibri" w:hAnsi="Calibri" w:cs="Calibri"/>
                <w:sz w:val="20"/>
                <w:szCs w:val="20"/>
                <w:lang w:bidi="ne-NP"/>
              </w:rPr>
            </w:pPr>
            <w:ins w:id="9729" w:author="user" w:date="2012-02-29T14:49:00Z">
              <w:r w:rsidRPr="00F05710">
                <w:rPr>
                  <w:rFonts w:ascii="Calibri" w:hAnsi="Calibri" w:cs="Calibri"/>
                  <w:sz w:val="20"/>
                  <w:szCs w:val="20"/>
                  <w:lang w:bidi="ne-NP"/>
                </w:rPr>
                <w:t>-</w:t>
              </w:r>
            </w:ins>
          </w:p>
        </w:tc>
        <w:tc>
          <w:tcPr>
            <w:tcW w:w="9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730" w:author="user" w:date="2012-02-29T14:49:00Z"/>
                <w:rFonts w:ascii="Calibri" w:hAnsi="Calibri" w:cs="Calibri"/>
                <w:sz w:val="20"/>
                <w:szCs w:val="20"/>
                <w:lang w:bidi="ne-NP"/>
              </w:rPr>
            </w:pPr>
            <w:ins w:id="9731" w:author="user" w:date="2012-02-29T14:49:00Z">
              <w:r w:rsidRPr="00F05710">
                <w:rPr>
                  <w:rFonts w:ascii="Calibri" w:hAnsi="Calibri" w:cs="Calibri"/>
                  <w:sz w:val="20"/>
                  <w:szCs w:val="20"/>
                  <w:lang w:bidi="ne-NP"/>
                </w:rPr>
                <w:t>-</w:t>
              </w:r>
            </w:ins>
          </w:p>
        </w:tc>
        <w:tc>
          <w:tcPr>
            <w:tcW w:w="9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732" w:author="user" w:date="2012-02-29T14:49:00Z"/>
                <w:rFonts w:ascii="Calibri" w:hAnsi="Calibri" w:cs="Calibri"/>
                <w:sz w:val="20"/>
                <w:szCs w:val="20"/>
                <w:lang w:bidi="ne-NP"/>
              </w:rPr>
            </w:pPr>
            <w:ins w:id="9733" w:author="user" w:date="2012-02-29T14:49:00Z">
              <w:r w:rsidRPr="00F05710">
                <w:rPr>
                  <w:rFonts w:ascii="Calibri" w:hAnsi="Calibri" w:cs="Calibri"/>
                  <w:sz w:val="20"/>
                  <w:szCs w:val="20"/>
                  <w:lang w:bidi="ne-NP"/>
                </w:rPr>
                <w:t>6</w:t>
              </w:r>
            </w:ins>
          </w:p>
        </w:tc>
        <w:tc>
          <w:tcPr>
            <w:tcW w:w="102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734" w:author="user" w:date="2012-02-29T14:49:00Z"/>
                <w:rFonts w:ascii="Calibri" w:hAnsi="Calibri" w:cs="Calibri"/>
                <w:sz w:val="20"/>
                <w:szCs w:val="20"/>
                <w:lang w:bidi="ne-NP"/>
              </w:rPr>
            </w:pPr>
            <w:ins w:id="9735" w:author="user" w:date="2012-02-29T14:49:00Z">
              <w:r w:rsidRPr="00F05710">
                <w:rPr>
                  <w:rFonts w:ascii="Calibri" w:hAnsi="Calibri" w:cs="Calibri"/>
                  <w:sz w:val="20"/>
                  <w:szCs w:val="20"/>
                  <w:lang w:bidi="ne-NP"/>
                </w:rPr>
                <w:t>42.9</w:t>
              </w:r>
            </w:ins>
          </w:p>
        </w:tc>
        <w:tc>
          <w:tcPr>
            <w:tcW w:w="8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736" w:author="user" w:date="2012-02-29T14:49:00Z"/>
                <w:rFonts w:ascii="Calibri" w:hAnsi="Calibri" w:cs="Calibri"/>
                <w:sz w:val="20"/>
                <w:szCs w:val="20"/>
                <w:lang w:bidi="ne-NP"/>
              </w:rPr>
            </w:pPr>
            <w:ins w:id="9737" w:author="user" w:date="2012-02-29T14:49:00Z">
              <w:r w:rsidRPr="00F05710">
                <w:rPr>
                  <w:rFonts w:ascii="Calibri" w:hAnsi="Calibri" w:cs="Calibri"/>
                  <w:sz w:val="20"/>
                  <w:szCs w:val="20"/>
                  <w:lang w:bidi="ne-NP"/>
                </w:rPr>
                <w:t>8</w:t>
              </w:r>
            </w:ins>
          </w:p>
        </w:tc>
        <w:tc>
          <w:tcPr>
            <w:tcW w:w="10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738" w:author="user" w:date="2012-02-29T14:49:00Z"/>
                <w:rFonts w:ascii="Calibri" w:hAnsi="Calibri" w:cs="Calibri"/>
                <w:sz w:val="20"/>
                <w:szCs w:val="20"/>
                <w:lang w:bidi="ne-NP"/>
              </w:rPr>
            </w:pPr>
            <w:ins w:id="9739" w:author="user" w:date="2012-02-29T14:49:00Z">
              <w:r w:rsidRPr="00F05710">
                <w:rPr>
                  <w:rFonts w:ascii="Calibri" w:hAnsi="Calibri" w:cs="Calibri"/>
                  <w:sz w:val="20"/>
                  <w:szCs w:val="20"/>
                  <w:lang w:bidi="ne-NP"/>
                </w:rPr>
                <w:t>57.1</w:t>
              </w:r>
            </w:ins>
          </w:p>
        </w:tc>
      </w:tr>
      <w:tr w:rsidR="002B6273" w:rsidRPr="00145B40" w:rsidTr="0074335E">
        <w:trPr>
          <w:trHeight w:val="375"/>
          <w:ins w:id="9740" w:author="user" w:date="2012-02-29T14:49:00Z"/>
        </w:trPr>
        <w:tc>
          <w:tcPr>
            <w:tcW w:w="258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9741" w:author="user" w:date="2012-02-29T14:49:00Z"/>
                <w:rFonts w:ascii="Calibri" w:hAnsi="Calibri" w:cs="Calibri"/>
                <w:sz w:val="20"/>
                <w:szCs w:val="20"/>
                <w:lang w:bidi="ne-NP"/>
              </w:rPr>
            </w:pPr>
            <w:ins w:id="9742" w:author="user" w:date="2012-02-29T14:49:00Z">
              <w:r w:rsidRPr="00F05710">
                <w:rPr>
                  <w:rFonts w:ascii="Calibri" w:hAnsi="Calibri" w:cs="Calibri"/>
                  <w:sz w:val="20"/>
                  <w:szCs w:val="20"/>
                  <w:lang w:bidi="ne-NP"/>
                </w:rPr>
                <w:t>Shaktikhor</w:t>
              </w:r>
            </w:ins>
          </w:p>
        </w:tc>
        <w:tc>
          <w:tcPr>
            <w:tcW w:w="10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743" w:author="user" w:date="2012-02-29T14:49:00Z"/>
                <w:rFonts w:ascii="Calibri" w:hAnsi="Calibri" w:cs="Calibri"/>
                <w:sz w:val="20"/>
                <w:szCs w:val="20"/>
                <w:lang w:bidi="ne-NP"/>
              </w:rPr>
            </w:pPr>
            <w:ins w:id="9744" w:author="user" w:date="2012-02-29T14:49:00Z">
              <w:r w:rsidRPr="00F05710">
                <w:rPr>
                  <w:rFonts w:ascii="Calibri" w:hAnsi="Calibri" w:cs="Calibri"/>
                  <w:sz w:val="20"/>
                  <w:szCs w:val="20"/>
                  <w:lang w:bidi="ne-NP"/>
                </w:rPr>
                <w:t>-</w:t>
              </w:r>
            </w:ins>
          </w:p>
        </w:tc>
        <w:tc>
          <w:tcPr>
            <w:tcW w:w="9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745" w:author="user" w:date="2012-02-29T14:49:00Z"/>
                <w:rFonts w:ascii="Calibri" w:hAnsi="Calibri" w:cs="Calibri"/>
                <w:sz w:val="20"/>
                <w:szCs w:val="20"/>
                <w:lang w:bidi="ne-NP"/>
              </w:rPr>
            </w:pPr>
            <w:ins w:id="9746" w:author="user" w:date="2012-02-29T14:49:00Z">
              <w:r w:rsidRPr="00F05710">
                <w:rPr>
                  <w:rFonts w:ascii="Calibri" w:hAnsi="Calibri" w:cs="Calibri"/>
                  <w:sz w:val="20"/>
                  <w:szCs w:val="20"/>
                  <w:lang w:bidi="ne-NP"/>
                </w:rPr>
                <w:t>-</w:t>
              </w:r>
            </w:ins>
          </w:p>
        </w:tc>
        <w:tc>
          <w:tcPr>
            <w:tcW w:w="9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747" w:author="user" w:date="2012-02-29T14:49:00Z"/>
                <w:rFonts w:ascii="Calibri" w:hAnsi="Calibri" w:cs="Calibri"/>
                <w:sz w:val="20"/>
                <w:szCs w:val="20"/>
                <w:lang w:bidi="ne-NP"/>
              </w:rPr>
            </w:pPr>
            <w:ins w:id="9748" w:author="user" w:date="2012-02-29T14:49:00Z">
              <w:r w:rsidRPr="00F05710">
                <w:rPr>
                  <w:rFonts w:ascii="Calibri" w:hAnsi="Calibri" w:cs="Calibri"/>
                  <w:sz w:val="20"/>
                  <w:szCs w:val="20"/>
                  <w:lang w:bidi="ne-NP"/>
                </w:rPr>
                <w:t>-</w:t>
              </w:r>
            </w:ins>
          </w:p>
        </w:tc>
        <w:tc>
          <w:tcPr>
            <w:tcW w:w="102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749" w:author="user" w:date="2012-02-29T14:49:00Z"/>
                <w:rFonts w:ascii="Calibri" w:hAnsi="Calibri" w:cs="Calibri"/>
                <w:sz w:val="20"/>
                <w:szCs w:val="20"/>
                <w:lang w:bidi="ne-NP"/>
              </w:rPr>
            </w:pPr>
            <w:ins w:id="9750" w:author="user" w:date="2012-02-29T14:49:00Z">
              <w:r w:rsidRPr="00F05710">
                <w:rPr>
                  <w:rFonts w:ascii="Calibri" w:hAnsi="Calibri" w:cs="Calibri"/>
                  <w:sz w:val="20"/>
                  <w:szCs w:val="20"/>
                  <w:lang w:bidi="ne-NP"/>
                </w:rPr>
                <w:t>-</w:t>
              </w:r>
            </w:ins>
          </w:p>
        </w:tc>
        <w:tc>
          <w:tcPr>
            <w:tcW w:w="8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751" w:author="user" w:date="2012-02-29T14:49:00Z"/>
                <w:rFonts w:ascii="Calibri" w:hAnsi="Calibri" w:cs="Calibri"/>
                <w:sz w:val="20"/>
                <w:szCs w:val="20"/>
                <w:lang w:bidi="ne-NP"/>
              </w:rPr>
            </w:pPr>
            <w:ins w:id="9752" w:author="user" w:date="2012-02-29T14:49:00Z">
              <w:r w:rsidRPr="00F05710">
                <w:rPr>
                  <w:rFonts w:ascii="Calibri" w:hAnsi="Calibri" w:cs="Calibri"/>
                  <w:sz w:val="20"/>
                  <w:szCs w:val="20"/>
                  <w:lang w:bidi="ne-NP"/>
                </w:rPr>
                <w:t>4</w:t>
              </w:r>
            </w:ins>
          </w:p>
        </w:tc>
        <w:tc>
          <w:tcPr>
            <w:tcW w:w="10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753" w:author="user" w:date="2012-02-29T14:49:00Z"/>
                <w:rFonts w:ascii="Calibri" w:hAnsi="Calibri" w:cs="Calibri"/>
                <w:sz w:val="20"/>
                <w:szCs w:val="20"/>
                <w:lang w:bidi="ne-NP"/>
              </w:rPr>
            </w:pPr>
            <w:ins w:id="9754" w:author="user" w:date="2012-02-29T14:49:00Z">
              <w:r w:rsidRPr="00F05710">
                <w:rPr>
                  <w:rFonts w:ascii="Calibri" w:hAnsi="Calibri" w:cs="Calibri"/>
                  <w:sz w:val="20"/>
                  <w:szCs w:val="20"/>
                  <w:lang w:bidi="ne-NP"/>
                </w:rPr>
                <w:t>100</w:t>
              </w:r>
            </w:ins>
          </w:p>
        </w:tc>
      </w:tr>
      <w:tr w:rsidR="002B6273" w:rsidRPr="00145B40" w:rsidTr="0074335E">
        <w:trPr>
          <w:trHeight w:val="300"/>
          <w:ins w:id="9755" w:author="user" w:date="2012-02-29T14:49:00Z"/>
        </w:trPr>
        <w:tc>
          <w:tcPr>
            <w:tcW w:w="258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9756" w:author="user" w:date="2012-02-29T14:49:00Z"/>
                <w:rFonts w:ascii="Calibri" w:hAnsi="Calibri" w:cs="Calibri"/>
                <w:b/>
                <w:bCs/>
                <w:sz w:val="20"/>
                <w:szCs w:val="20"/>
                <w:lang w:bidi="ne-NP"/>
              </w:rPr>
            </w:pPr>
            <w:ins w:id="9757" w:author="user" w:date="2012-02-29T14:49:00Z">
              <w:r w:rsidRPr="00F05710">
                <w:rPr>
                  <w:rFonts w:ascii="Calibri" w:hAnsi="Calibri" w:cs="Calibri"/>
                  <w:b/>
                  <w:bCs/>
                  <w:sz w:val="20"/>
                  <w:szCs w:val="20"/>
                  <w:lang w:bidi="ne-NP"/>
                </w:rPr>
                <w:t>Total/percentage</w:t>
              </w:r>
            </w:ins>
          </w:p>
        </w:tc>
        <w:tc>
          <w:tcPr>
            <w:tcW w:w="10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758" w:author="user" w:date="2012-02-29T14:49:00Z"/>
                <w:rFonts w:ascii="Calibri" w:hAnsi="Calibri" w:cs="Calibri"/>
                <w:b/>
                <w:bCs/>
                <w:sz w:val="20"/>
                <w:szCs w:val="20"/>
                <w:lang w:bidi="ne-NP"/>
              </w:rPr>
            </w:pPr>
            <w:ins w:id="9759" w:author="user" w:date="2012-02-29T14:49:00Z">
              <w:r w:rsidRPr="00F05710">
                <w:rPr>
                  <w:rFonts w:ascii="Calibri" w:hAnsi="Calibri" w:cs="Calibri"/>
                  <w:b/>
                  <w:bCs/>
                  <w:sz w:val="20"/>
                  <w:szCs w:val="20"/>
                  <w:lang w:bidi="ne-NP"/>
                </w:rPr>
                <w:t>28</w:t>
              </w:r>
            </w:ins>
          </w:p>
        </w:tc>
        <w:tc>
          <w:tcPr>
            <w:tcW w:w="9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760" w:author="user" w:date="2012-02-29T14:49:00Z"/>
                <w:rFonts w:ascii="Calibri" w:hAnsi="Calibri" w:cs="Calibri"/>
                <w:b/>
                <w:bCs/>
                <w:sz w:val="20"/>
                <w:szCs w:val="20"/>
                <w:lang w:bidi="ne-NP"/>
              </w:rPr>
            </w:pPr>
            <w:ins w:id="9761" w:author="user" w:date="2012-02-29T14:49:00Z">
              <w:r w:rsidRPr="00F05710">
                <w:rPr>
                  <w:rFonts w:ascii="Calibri" w:hAnsi="Calibri" w:cs="Calibri"/>
                  <w:b/>
                  <w:bCs/>
                  <w:sz w:val="20"/>
                  <w:szCs w:val="20"/>
                  <w:lang w:bidi="ne-NP"/>
                </w:rPr>
                <w:t>19.05</w:t>
              </w:r>
            </w:ins>
          </w:p>
        </w:tc>
        <w:tc>
          <w:tcPr>
            <w:tcW w:w="9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762" w:author="user" w:date="2012-02-29T14:49:00Z"/>
                <w:rFonts w:ascii="Calibri" w:hAnsi="Calibri" w:cs="Calibri"/>
                <w:b/>
                <w:bCs/>
                <w:sz w:val="20"/>
                <w:szCs w:val="20"/>
                <w:lang w:bidi="ne-NP"/>
              </w:rPr>
            </w:pPr>
            <w:ins w:id="9763" w:author="user" w:date="2012-02-29T14:49:00Z">
              <w:r w:rsidRPr="00F05710">
                <w:rPr>
                  <w:rFonts w:ascii="Calibri" w:hAnsi="Calibri" w:cs="Calibri"/>
                  <w:b/>
                  <w:bCs/>
                  <w:sz w:val="20"/>
                  <w:szCs w:val="20"/>
                  <w:lang w:bidi="ne-NP"/>
                </w:rPr>
                <w:t>26</w:t>
              </w:r>
            </w:ins>
          </w:p>
        </w:tc>
        <w:tc>
          <w:tcPr>
            <w:tcW w:w="102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764" w:author="user" w:date="2012-02-29T14:49:00Z"/>
                <w:rFonts w:ascii="Calibri" w:hAnsi="Calibri" w:cs="Calibri"/>
                <w:b/>
                <w:bCs/>
                <w:sz w:val="20"/>
                <w:szCs w:val="20"/>
                <w:lang w:bidi="ne-NP"/>
              </w:rPr>
            </w:pPr>
            <w:ins w:id="9765" w:author="user" w:date="2012-02-29T14:49:00Z">
              <w:r w:rsidRPr="00F05710">
                <w:rPr>
                  <w:rFonts w:ascii="Calibri" w:hAnsi="Calibri" w:cs="Calibri"/>
                  <w:b/>
                  <w:bCs/>
                  <w:sz w:val="20"/>
                  <w:szCs w:val="20"/>
                  <w:lang w:bidi="ne-NP"/>
                </w:rPr>
                <w:t>17.69</w:t>
              </w:r>
            </w:ins>
          </w:p>
        </w:tc>
        <w:tc>
          <w:tcPr>
            <w:tcW w:w="8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766" w:author="user" w:date="2012-02-29T14:49:00Z"/>
                <w:rFonts w:ascii="Calibri" w:hAnsi="Calibri" w:cs="Calibri"/>
                <w:b/>
                <w:bCs/>
                <w:sz w:val="20"/>
                <w:szCs w:val="20"/>
                <w:lang w:bidi="ne-NP"/>
              </w:rPr>
            </w:pPr>
            <w:ins w:id="9767" w:author="user" w:date="2012-02-29T14:49:00Z">
              <w:r w:rsidRPr="00F05710">
                <w:rPr>
                  <w:rFonts w:ascii="Calibri" w:hAnsi="Calibri" w:cs="Calibri"/>
                  <w:b/>
                  <w:bCs/>
                  <w:sz w:val="20"/>
                  <w:szCs w:val="20"/>
                  <w:lang w:bidi="ne-NP"/>
                </w:rPr>
                <w:t>93</w:t>
              </w:r>
            </w:ins>
          </w:p>
        </w:tc>
        <w:tc>
          <w:tcPr>
            <w:tcW w:w="10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768" w:author="user" w:date="2012-02-29T14:49:00Z"/>
                <w:rFonts w:ascii="Calibri" w:hAnsi="Calibri" w:cs="Calibri"/>
                <w:b/>
                <w:bCs/>
                <w:sz w:val="20"/>
                <w:szCs w:val="20"/>
                <w:lang w:bidi="ne-NP"/>
              </w:rPr>
            </w:pPr>
            <w:ins w:id="9769" w:author="user" w:date="2012-02-29T14:49:00Z">
              <w:r w:rsidRPr="00F05710">
                <w:rPr>
                  <w:rFonts w:ascii="Calibri" w:hAnsi="Calibri" w:cs="Calibri"/>
                  <w:b/>
                  <w:bCs/>
                  <w:sz w:val="20"/>
                  <w:szCs w:val="20"/>
                  <w:lang w:bidi="ne-NP"/>
                </w:rPr>
                <w:t>63.27</w:t>
              </w:r>
            </w:ins>
          </w:p>
        </w:tc>
      </w:tr>
    </w:tbl>
    <w:p w:rsidR="002B6273" w:rsidRPr="004D4BF9" w:rsidRDefault="002B6273" w:rsidP="002B6273">
      <w:pPr>
        <w:pStyle w:val="ReportText"/>
        <w:spacing w:line="360" w:lineRule="auto"/>
        <w:ind w:left="0"/>
        <w:rPr>
          <w:ins w:id="9770" w:author="user" w:date="2012-02-29T14:49:00Z"/>
          <w:rFonts w:ascii="Calibri" w:hAnsi="Calibri" w:cs="Calibri"/>
          <w:bCs/>
          <w:i/>
          <w:sz w:val="18"/>
          <w:szCs w:val="18"/>
        </w:rPr>
      </w:pPr>
      <w:ins w:id="9771" w:author="user" w:date="2012-02-29T14:49:00Z">
        <w:r w:rsidRPr="004D4BF9">
          <w:rPr>
            <w:rFonts w:ascii="Calibri" w:hAnsi="Calibri" w:cs="Calibri"/>
            <w:bCs/>
            <w:i/>
            <w:sz w:val="18"/>
            <w:szCs w:val="18"/>
          </w:rPr>
          <w:t>Source: Household Survey, 2011</w:t>
        </w:r>
      </w:ins>
    </w:p>
    <w:p w:rsidR="002B6273" w:rsidRDefault="002B6273" w:rsidP="002B6273">
      <w:pPr>
        <w:pStyle w:val="BodyText"/>
        <w:spacing w:line="312" w:lineRule="auto"/>
        <w:rPr>
          <w:ins w:id="9772" w:author="user" w:date="2012-02-29T14:49:00Z"/>
          <w:rFonts w:ascii="Calibri" w:hAnsi="Calibri" w:cs="Calibri"/>
          <w:sz w:val="22"/>
          <w:szCs w:val="22"/>
          <w:lang w:val="en-GB"/>
        </w:rPr>
      </w:pPr>
      <w:ins w:id="9773" w:author="user" w:date="2012-02-29T14:49:00Z">
        <w:r w:rsidRPr="0011603A">
          <w:rPr>
            <w:rFonts w:ascii="Calibri" w:hAnsi="Calibri" w:cs="Arial"/>
            <w:sz w:val="22"/>
            <w:szCs w:val="22"/>
            <w:lang w:val="en-GB"/>
          </w:rPr>
          <w:t xml:space="preserve">There is shortage of drinking in the project area. Of the surveyed households, 95.25% said their water demand is fulfilled by the existing sources where as 4.75% have water scarcity. The scarcity of drinking water is high in </w:t>
        </w:r>
        <w:r w:rsidRPr="0011603A">
          <w:rPr>
            <w:rFonts w:ascii="Calibri" w:hAnsi="Calibri" w:cs="Calibri"/>
            <w:sz w:val="22"/>
            <w:szCs w:val="22"/>
            <w:lang w:val="en-GB"/>
          </w:rPr>
          <w:t xml:space="preserve">Manahari VDC as compared to the other VDCs. </w:t>
        </w:r>
      </w:ins>
    </w:p>
    <w:p w:rsidR="002B6273" w:rsidRPr="00E075F1" w:rsidRDefault="002B6273" w:rsidP="002B6273">
      <w:pPr>
        <w:pStyle w:val="Non-numberedTitle"/>
        <w:numPr>
          <w:ilvl w:val="3"/>
          <w:numId w:val="18"/>
        </w:numPr>
        <w:spacing w:line="312" w:lineRule="auto"/>
        <w:outlineLvl w:val="0"/>
        <w:rPr>
          <w:ins w:id="9774" w:author="user" w:date="2012-02-29T14:49:00Z"/>
          <w:rFonts w:ascii="Calibri" w:hAnsi="Calibri" w:cs="Calibri"/>
          <w:sz w:val="22"/>
          <w:szCs w:val="22"/>
          <w:lang w:val="en-GB"/>
        </w:rPr>
      </w:pPr>
      <w:ins w:id="9775" w:author="user" w:date="2012-02-29T14:49:00Z">
        <w:r w:rsidRPr="00E075F1">
          <w:rPr>
            <w:rFonts w:ascii="Calibri" w:hAnsi="Calibri" w:cs="Calibri"/>
            <w:sz w:val="22"/>
            <w:szCs w:val="22"/>
            <w:lang w:val="en-GB"/>
          </w:rPr>
          <w:t xml:space="preserve">Sanitation </w:t>
        </w:r>
      </w:ins>
    </w:p>
    <w:p w:rsidR="002B6273" w:rsidRDefault="002B6273" w:rsidP="002B6273">
      <w:pPr>
        <w:pStyle w:val="BodyText"/>
        <w:spacing w:line="312" w:lineRule="auto"/>
        <w:rPr>
          <w:ins w:id="9776" w:author="user" w:date="2012-02-29T14:49:00Z"/>
          <w:rFonts w:ascii="Calibri" w:hAnsi="Calibri" w:cs="Calibri"/>
          <w:sz w:val="22"/>
          <w:szCs w:val="22"/>
        </w:rPr>
      </w:pPr>
      <w:ins w:id="9777" w:author="user" w:date="2012-02-29T14:49:00Z">
        <w:r w:rsidRPr="006D6E2F">
          <w:rPr>
            <w:rFonts w:ascii="Calibri" w:hAnsi="Calibri" w:cs="Calibri"/>
            <w:sz w:val="22"/>
            <w:szCs w:val="22"/>
          </w:rPr>
          <w:t xml:space="preserve">The level of </w:t>
        </w:r>
        <w:r w:rsidRPr="006D6E2F">
          <w:rPr>
            <w:rFonts w:ascii="Calibri" w:hAnsi="Calibri" w:cs="Calibri"/>
            <w:sz w:val="22"/>
            <w:szCs w:val="22"/>
            <w:lang w:val="en-GB"/>
          </w:rPr>
          <w:t>awareness regarding the using toilets for personal hygiene and environmental sanitation has been gradually increasing in project area and among PAFs.</w:t>
        </w:r>
        <w:r w:rsidRPr="006D6E2F">
          <w:rPr>
            <w:rFonts w:ascii="Calibri" w:hAnsi="Calibri" w:cs="Calibri"/>
            <w:sz w:val="22"/>
            <w:szCs w:val="22"/>
          </w:rPr>
          <w:t xml:space="preserve"> Toilet facilities are found at about 77.55% of the surveyed households in the project area. The remaining 22.45% household use river side/, open fields (6.12%) and forest for </w:t>
        </w:r>
        <w:r w:rsidRPr="006D6E2F">
          <w:rPr>
            <w:rFonts w:ascii="Calibri" w:hAnsi="Calibri" w:cs="Arial"/>
            <w:sz w:val="22"/>
            <w:szCs w:val="22"/>
            <w:lang w:val="en-GB"/>
          </w:rPr>
          <w:t>defecation</w:t>
        </w:r>
        <w:r w:rsidRPr="006D6E2F">
          <w:rPr>
            <w:rFonts w:ascii="Calibri" w:hAnsi="Calibri" w:cs="Calibri"/>
            <w:sz w:val="22"/>
            <w:szCs w:val="22"/>
          </w:rPr>
          <w:t xml:space="preserve"> (16.33%). </w:t>
        </w:r>
      </w:ins>
    </w:p>
    <w:p w:rsidR="002B6273" w:rsidRPr="006D6E2F" w:rsidRDefault="002B6273" w:rsidP="002B6273">
      <w:pPr>
        <w:pStyle w:val="BodyText"/>
        <w:spacing w:line="300" w:lineRule="auto"/>
        <w:rPr>
          <w:ins w:id="9778" w:author="user" w:date="2012-02-29T14:49:00Z"/>
        </w:rPr>
      </w:pPr>
      <w:ins w:id="9779" w:author="user" w:date="2012-02-29T14:49:00Z">
        <w:r w:rsidRPr="00261758">
          <w:rPr>
            <w:b/>
            <w:bCs/>
            <w:sz w:val="20"/>
            <w:szCs w:val="20"/>
          </w:rPr>
          <w:t xml:space="preserve">Table 6.48: Location for Defecation by the Surveyed HHs </w:t>
        </w:r>
      </w:ins>
    </w:p>
    <w:tbl>
      <w:tblPr>
        <w:tblW w:w="7933" w:type="dxa"/>
        <w:tblInd w:w="95" w:type="dxa"/>
        <w:tblLook w:val="04A0"/>
      </w:tblPr>
      <w:tblGrid>
        <w:gridCol w:w="2000"/>
        <w:gridCol w:w="1163"/>
        <w:gridCol w:w="900"/>
        <w:gridCol w:w="810"/>
        <w:gridCol w:w="990"/>
        <w:gridCol w:w="900"/>
        <w:gridCol w:w="1170"/>
      </w:tblGrid>
      <w:tr w:rsidR="002B6273" w:rsidRPr="00145B40" w:rsidTr="0074335E">
        <w:trPr>
          <w:trHeight w:val="242"/>
          <w:ins w:id="9780" w:author="user" w:date="2012-02-29T14:49:00Z"/>
        </w:trPr>
        <w:tc>
          <w:tcPr>
            <w:tcW w:w="2000" w:type="dxa"/>
            <w:vMerge w:val="restart"/>
            <w:tcBorders>
              <w:top w:val="single" w:sz="4" w:space="0" w:color="auto"/>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9781" w:author="user" w:date="2012-02-29T14:49:00Z"/>
                <w:rFonts w:ascii="Calibri" w:hAnsi="Calibri" w:cs="Calibri"/>
                <w:b/>
                <w:bCs/>
                <w:sz w:val="20"/>
                <w:szCs w:val="20"/>
                <w:lang w:bidi="ne-NP"/>
              </w:rPr>
            </w:pPr>
            <w:ins w:id="9782" w:author="user" w:date="2012-02-29T14:49:00Z">
              <w:r w:rsidRPr="00F05710">
                <w:rPr>
                  <w:rFonts w:ascii="Calibri" w:hAnsi="Calibri" w:cs="Calibri"/>
                  <w:b/>
                  <w:bCs/>
                  <w:sz w:val="20"/>
                  <w:szCs w:val="20"/>
                  <w:lang w:bidi="ne-NP"/>
                </w:rPr>
                <w:t>VDC/Municipality</w:t>
              </w:r>
            </w:ins>
          </w:p>
        </w:tc>
        <w:tc>
          <w:tcPr>
            <w:tcW w:w="5933" w:type="dxa"/>
            <w:gridSpan w:val="6"/>
            <w:tcBorders>
              <w:top w:val="single" w:sz="4" w:space="0" w:color="auto"/>
              <w:left w:val="nil"/>
              <w:bottom w:val="single" w:sz="4" w:space="0" w:color="auto"/>
              <w:right w:val="single" w:sz="4" w:space="0" w:color="auto"/>
            </w:tcBorders>
            <w:shd w:val="clear" w:color="auto" w:fill="auto"/>
          </w:tcPr>
          <w:p w:rsidR="002B6273" w:rsidRPr="00F05710" w:rsidRDefault="002B6273" w:rsidP="0074335E">
            <w:pPr>
              <w:jc w:val="both"/>
              <w:rPr>
                <w:ins w:id="9783" w:author="user" w:date="2012-02-29T14:49:00Z"/>
                <w:rFonts w:ascii="Calibri" w:hAnsi="Calibri" w:cs="Calibri"/>
                <w:b/>
                <w:bCs/>
                <w:sz w:val="20"/>
                <w:szCs w:val="20"/>
                <w:lang w:bidi="ne-NP"/>
              </w:rPr>
            </w:pPr>
            <w:ins w:id="9784" w:author="user" w:date="2012-02-29T14:49:00Z">
              <w:r w:rsidRPr="00F05710">
                <w:rPr>
                  <w:rFonts w:ascii="Calibri" w:hAnsi="Calibri" w:cs="Calibri"/>
                  <w:b/>
                  <w:bCs/>
                  <w:sz w:val="20"/>
                  <w:szCs w:val="20"/>
                  <w:lang w:bidi="ne-NP"/>
                </w:rPr>
                <w:t xml:space="preserve">                                                  Location</w:t>
              </w:r>
            </w:ins>
          </w:p>
        </w:tc>
      </w:tr>
      <w:tr w:rsidR="002B6273" w:rsidRPr="00145B40" w:rsidTr="0074335E">
        <w:trPr>
          <w:trHeight w:val="197"/>
          <w:ins w:id="9785" w:author="user" w:date="2012-02-29T14:49:00Z"/>
        </w:trPr>
        <w:tc>
          <w:tcPr>
            <w:tcW w:w="2000" w:type="dxa"/>
            <w:vMerge/>
            <w:tcBorders>
              <w:top w:val="single" w:sz="4" w:space="0" w:color="auto"/>
              <w:left w:val="single" w:sz="4" w:space="0" w:color="auto"/>
              <w:bottom w:val="single" w:sz="4" w:space="0" w:color="auto"/>
              <w:right w:val="single" w:sz="4" w:space="0" w:color="auto"/>
            </w:tcBorders>
            <w:vAlign w:val="center"/>
          </w:tcPr>
          <w:p w:rsidR="002B6273" w:rsidRPr="00F05710" w:rsidRDefault="002B6273" w:rsidP="0074335E">
            <w:pPr>
              <w:rPr>
                <w:ins w:id="9786" w:author="user" w:date="2012-02-29T14:49:00Z"/>
                <w:rFonts w:ascii="Calibri" w:hAnsi="Calibri" w:cs="Calibri"/>
                <w:b/>
                <w:bCs/>
                <w:sz w:val="20"/>
                <w:szCs w:val="20"/>
                <w:lang w:bidi="ne-NP"/>
              </w:rPr>
            </w:pPr>
          </w:p>
        </w:tc>
        <w:tc>
          <w:tcPr>
            <w:tcW w:w="2063" w:type="dxa"/>
            <w:gridSpan w:val="2"/>
            <w:tcBorders>
              <w:top w:val="single" w:sz="4" w:space="0" w:color="auto"/>
              <w:left w:val="nil"/>
              <w:bottom w:val="single" w:sz="4" w:space="0" w:color="auto"/>
              <w:right w:val="single" w:sz="4" w:space="0" w:color="auto"/>
            </w:tcBorders>
            <w:shd w:val="clear" w:color="auto" w:fill="auto"/>
          </w:tcPr>
          <w:p w:rsidR="002B6273" w:rsidRPr="00F05710" w:rsidRDefault="002B6273" w:rsidP="0074335E">
            <w:pPr>
              <w:jc w:val="center"/>
              <w:rPr>
                <w:ins w:id="9787" w:author="user" w:date="2012-02-29T14:49:00Z"/>
                <w:rFonts w:ascii="Calibri" w:hAnsi="Calibri" w:cs="Calibri"/>
                <w:b/>
                <w:bCs/>
                <w:sz w:val="20"/>
                <w:szCs w:val="20"/>
                <w:lang w:bidi="ne-NP"/>
              </w:rPr>
            </w:pPr>
            <w:ins w:id="9788" w:author="user" w:date="2012-02-29T14:49:00Z">
              <w:r w:rsidRPr="00F05710">
                <w:rPr>
                  <w:rFonts w:ascii="Calibri" w:hAnsi="Calibri" w:cs="Calibri"/>
                  <w:b/>
                  <w:bCs/>
                  <w:sz w:val="20"/>
                  <w:szCs w:val="20"/>
                  <w:lang w:bidi="ne-NP"/>
                </w:rPr>
                <w:t>Own Toilet</w:t>
              </w:r>
            </w:ins>
          </w:p>
        </w:tc>
        <w:tc>
          <w:tcPr>
            <w:tcW w:w="1800" w:type="dxa"/>
            <w:gridSpan w:val="2"/>
            <w:tcBorders>
              <w:top w:val="single" w:sz="4" w:space="0" w:color="auto"/>
              <w:left w:val="nil"/>
              <w:bottom w:val="single" w:sz="4" w:space="0" w:color="auto"/>
              <w:right w:val="single" w:sz="4" w:space="0" w:color="auto"/>
            </w:tcBorders>
            <w:shd w:val="clear" w:color="auto" w:fill="auto"/>
          </w:tcPr>
          <w:p w:rsidR="002B6273" w:rsidRPr="00F05710" w:rsidRDefault="002B6273" w:rsidP="0074335E">
            <w:pPr>
              <w:jc w:val="center"/>
              <w:rPr>
                <w:ins w:id="9789" w:author="user" w:date="2012-02-29T14:49:00Z"/>
                <w:rFonts w:ascii="Calibri" w:hAnsi="Calibri" w:cs="Calibri"/>
                <w:b/>
                <w:bCs/>
                <w:sz w:val="20"/>
                <w:szCs w:val="20"/>
                <w:lang w:bidi="ne-NP"/>
              </w:rPr>
            </w:pPr>
            <w:ins w:id="9790" w:author="user" w:date="2012-02-29T14:49:00Z">
              <w:r w:rsidRPr="00F05710">
                <w:rPr>
                  <w:rFonts w:ascii="Calibri" w:hAnsi="Calibri" w:cs="Calibri"/>
                  <w:b/>
                  <w:bCs/>
                  <w:sz w:val="20"/>
                  <w:szCs w:val="20"/>
                  <w:lang w:bidi="ne-NP"/>
                </w:rPr>
                <w:t>Open Field</w:t>
              </w:r>
            </w:ins>
          </w:p>
        </w:tc>
        <w:tc>
          <w:tcPr>
            <w:tcW w:w="2070" w:type="dxa"/>
            <w:gridSpan w:val="2"/>
            <w:tcBorders>
              <w:top w:val="single" w:sz="4" w:space="0" w:color="auto"/>
              <w:left w:val="nil"/>
              <w:bottom w:val="single" w:sz="4" w:space="0" w:color="auto"/>
              <w:right w:val="single" w:sz="4" w:space="0" w:color="auto"/>
            </w:tcBorders>
            <w:shd w:val="clear" w:color="auto" w:fill="auto"/>
          </w:tcPr>
          <w:p w:rsidR="002B6273" w:rsidRPr="00F05710" w:rsidRDefault="002B6273" w:rsidP="0074335E">
            <w:pPr>
              <w:jc w:val="center"/>
              <w:rPr>
                <w:ins w:id="9791" w:author="user" w:date="2012-02-29T14:49:00Z"/>
                <w:rFonts w:ascii="Calibri" w:hAnsi="Calibri" w:cs="Calibri"/>
                <w:b/>
                <w:bCs/>
                <w:sz w:val="20"/>
                <w:szCs w:val="20"/>
                <w:lang w:bidi="ne-NP"/>
              </w:rPr>
            </w:pPr>
            <w:smartTag w:uri="urn:schemas-microsoft-com:office:smarttags" w:element="place">
              <w:ins w:id="9792" w:author="user" w:date="2012-02-29T14:49:00Z">
                <w:r w:rsidRPr="00F05710">
                  <w:rPr>
                    <w:rFonts w:ascii="Calibri" w:hAnsi="Calibri" w:cs="Calibri"/>
                    <w:b/>
                    <w:bCs/>
                    <w:sz w:val="20"/>
                    <w:szCs w:val="20"/>
                    <w:lang w:bidi="ne-NP"/>
                  </w:rPr>
                  <w:t>Forest</w:t>
                </w:r>
              </w:ins>
            </w:smartTag>
            <w:ins w:id="9793" w:author="user" w:date="2012-02-29T14:49:00Z">
              <w:r w:rsidRPr="00F05710">
                <w:rPr>
                  <w:rFonts w:ascii="Calibri" w:hAnsi="Calibri" w:cs="Calibri"/>
                  <w:b/>
                  <w:bCs/>
                  <w:sz w:val="20"/>
                  <w:szCs w:val="20"/>
                  <w:lang w:bidi="ne-NP"/>
                </w:rPr>
                <w:t xml:space="preserve"> Area</w:t>
              </w:r>
            </w:ins>
          </w:p>
        </w:tc>
      </w:tr>
      <w:tr w:rsidR="002B6273" w:rsidRPr="00145B40" w:rsidTr="0074335E">
        <w:trPr>
          <w:trHeight w:val="233"/>
          <w:ins w:id="9794" w:author="user" w:date="2012-02-29T14:49:00Z"/>
        </w:trPr>
        <w:tc>
          <w:tcPr>
            <w:tcW w:w="2000" w:type="dxa"/>
            <w:vMerge/>
            <w:tcBorders>
              <w:top w:val="single" w:sz="4" w:space="0" w:color="auto"/>
              <w:left w:val="single" w:sz="4" w:space="0" w:color="auto"/>
              <w:bottom w:val="single" w:sz="4" w:space="0" w:color="auto"/>
              <w:right w:val="single" w:sz="4" w:space="0" w:color="auto"/>
            </w:tcBorders>
            <w:vAlign w:val="center"/>
          </w:tcPr>
          <w:p w:rsidR="002B6273" w:rsidRPr="00F05710" w:rsidRDefault="002B6273" w:rsidP="0074335E">
            <w:pPr>
              <w:rPr>
                <w:ins w:id="9795" w:author="user" w:date="2012-02-29T14:49:00Z"/>
                <w:rFonts w:ascii="Calibri" w:hAnsi="Calibri" w:cs="Calibri"/>
                <w:b/>
                <w:bCs/>
                <w:sz w:val="20"/>
                <w:szCs w:val="20"/>
                <w:lang w:bidi="ne-NP"/>
              </w:rPr>
            </w:pPr>
          </w:p>
        </w:tc>
        <w:tc>
          <w:tcPr>
            <w:tcW w:w="1163"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796" w:author="user" w:date="2012-02-29T14:49:00Z"/>
                <w:rFonts w:ascii="Calibri" w:hAnsi="Calibri" w:cs="Calibri"/>
                <w:b/>
                <w:bCs/>
                <w:sz w:val="20"/>
                <w:szCs w:val="20"/>
                <w:lang w:bidi="ne-NP"/>
              </w:rPr>
            </w:pPr>
            <w:ins w:id="9797" w:author="user" w:date="2012-02-29T14:49:00Z">
              <w:r w:rsidRPr="00F05710">
                <w:rPr>
                  <w:rFonts w:ascii="Calibri" w:hAnsi="Calibri" w:cs="Calibri"/>
                  <w:b/>
                  <w:bCs/>
                  <w:sz w:val="20"/>
                  <w:szCs w:val="20"/>
                  <w:lang w:bidi="ne-NP"/>
                </w:rPr>
                <w:t>Hhs.</w:t>
              </w:r>
            </w:ins>
          </w:p>
        </w:tc>
        <w:tc>
          <w:tcPr>
            <w:tcW w:w="9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798" w:author="user" w:date="2012-02-29T14:49:00Z"/>
                <w:rFonts w:ascii="Calibri" w:hAnsi="Calibri" w:cs="Calibri"/>
                <w:b/>
                <w:bCs/>
                <w:sz w:val="20"/>
                <w:szCs w:val="20"/>
                <w:lang w:bidi="ne-NP"/>
              </w:rPr>
            </w:pPr>
            <w:ins w:id="9799" w:author="user" w:date="2012-02-29T14:49:00Z">
              <w:r w:rsidRPr="00F05710">
                <w:rPr>
                  <w:rFonts w:ascii="Calibri" w:hAnsi="Calibri" w:cs="Calibri"/>
                  <w:b/>
                  <w:bCs/>
                  <w:sz w:val="20"/>
                  <w:szCs w:val="20"/>
                  <w:lang w:bidi="ne-NP"/>
                </w:rPr>
                <w:t>%</w:t>
              </w:r>
            </w:ins>
          </w:p>
        </w:tc>
        <w:tc>
          <w:tcPr>
            <w:tcW w:w="81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800" w:author="user" w:date="2012-02-29T14:49:00Z"/>
                <w:rFonts w:ascii="Calibri" w:hAnsi="Calibri" w:cs="Calibri"/>
                <w:b/>
                <w:bCs/>
                <w:sz w:val="20"/>
                <w:szCs w:val="20"/>
                <w:lang w:bidi="ne-NP"/>
              </w:rPr>
            </w:pPr>
            <w:ins w:id="9801" w:author="user" w:date="2012-02-29T14:49:00Z">
              <w:r w:rsidRPr="00F05710">
                <w:rPr>
                  <w:rFonts w:ascii="Calibri" w:hAnsi="Calibri" w:cs="Calibri"/>
                  <w:b/>
                  <w:bCs/>
                  <w:sz w:val="20"/>
                  <w:szCs w:val="20"/>
                  <w:lang w:bidi="ne-NP"/>
                </w:rPr>
                <w:t>Hhs.</w:t>
              </w:r>
            </w:ins>
          </w:p>
        </w:tc>
        <w:tc>
          <w:tcPr>
            <w:tcW w:w="99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802" w:author="user" w:date="2012-02-29T14:49:00Z"/>
                <w:rFonts w:ascii="Calibri" w:hAnsi="Calibri" w:cs="Calibri"/>
                <w:b/>
                <w:bCs/>
                <w:sz w:val="20"/>
                <w:szCs w:val="20"/>
                <w:lang w:bidi="ne-NP"/>
              </w:rPr>
            </w:pPr>
            <w:ins w:id="9803" w:author="user" w:date="2012-02-29T14:49:00Z">
              <w:r w:rsidRPr="00F05710">
                <w:rPr>
                  <w:rFonts w:ascii="Calibri" w:hAnsi="Calibri" w:cs="Calibri"/>
                  <w:b/>
                  <w:bCs/>
                  <w:sz w:val="20"/>
                  <w:szCs w:val="20"/>
                  <w:lang w:bidi="ne-NP"/>
                </w:rPr>
                <w:t>%</w:t>
              </w:r>
            </w:ins>
          </w:p>
        </w:tc>
        <w:tc>
          <w:tcPr>
            <w:tcW w:w="9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804" w:author="user" w:date="2012-02-29T14:49:00Z"/>
                <w:rFonts w:ascii="Calibri" w:hAnsi="Calibri" w:cs="Calibri"/>
                <w:b/>
                <w:bCs/>
                <w:sz w:val="20"/>
                <w:szCs w:val="20"/>
                <w:lang w:bidi="ne-NP"/>
              </w:rPr>
            </w:pPr>
            <w:ins w:id="9805" w:author="user" w:date="2012-02-29T14:49:00Z">
              <w:r w:rsidRPr="00F05710">
                <w:rPr>
                  <w:rFonts w:ascii="Calibri" w:hAnsi="Calibri" w:cs="Calibri"/>
                  <w:b/>
                  <w:bCs/>
                  <w:sz w:val="20"/>
                  <w:szCs w:val="20"/>
                  <w:lang w:bidi="ne-NP"/>
                </w:rPr>
                <w:t>Hhs</w:t>
              </w:r>
            </w:ins>
          </w:p>
        </w:tc>
        <w:tc>
          <w:tcPr>
            <w:tcW w:w="117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806" w:author="user" w:date="2012-02-29T14:49:00Z"/>
                <w:rFonts w:ascii="Calibri" w:hAnsi="Calibri" w:cs="Calibri"/>
                <w:b/>
                <w:bCs/>
                <w:sz w:val="20"/>
                <w:szCs w:val="20"/>
                <w:lang w:bidi="ne-NP"/>
              </w:rPr>
            </w:pPr>
            <w:ins w:id="9807" w:author="user" w:date="2012-02-29T14:49:00Z">
              <w:r w:rsidRPr="00F05710">
                <w:rPr>
                  <w:rFonts w:ascii="Calibri" w:hAnsi="Calibri" w:cs="Calibri"/>
                  <w:b/>
                  <w:bCs/>
                  <w:sz w:val="20"/>
                  <w:szCs w:val="20"/>
                  <w:lang w:bidi="ne-NP"/>
                </w:rPr>
                <w:t>%</w:t>
              </w:r>
            </w:ins>
          </w:p>
        </w:tc>
      </w:tr>
      <w:tr w:rsidR="002B6273" w:rsidRPr="00145B40" w:rsidTr="0074335E">
        <w:trPr>
          <w:trHeight w:val="188"/>
          <w:ins w:id="9808" w:author="user" w:date="2012-02-29T14:49:00Z"/>
        </w:trPr>
        <w:tc>
          <w:tcPr>
            <w:tcW w:w="200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9809" w:author="user" w:date="2012-02-29T14:49:00Z"/>
                <w:rFonts w:ascii="Calibri" w:hAnsi="Calibri" w:cs="Calibri"/>
                <w:sz w:val="20"/>
                <w:szCs w:val="20"/>
                <w:lang w:bidi="ne-NP"/>
              </w:rPr>
            </w:pPr>
            <w:smartTag w:uri="urn:schemas-microsoft-com:office:smarttags" w:element="place">
              <w:smartTag w:uri="urn:schemas-microsoft-com:office:smarttags" w:element="PlaceName">
                <w:ins w:id="9810" w:author="user" w:date="2012-02-29T14:49:00Z">
                  <w:r w:rsidRPr="00F05710">
                    <w:rPr>
                      <w:rFonts w:ascii="Calibri" w:hAnsi="Calibri" w:cs="Calibri"/>
                      <w:sz w:val="20"/>
                      <w:szCs w:val="20"/>
                      <w:lang w:bidi="ne-NP"/>
                    </w:rPr>
                    <w:t>Hetauda</w:t>
                  </w:r>
                </w:ins>
              </w:smartTag>
              <w:ins w:id="9811" w:author="user" w:date="2012-02-29T14:49:00Z">
                <w:r w:rsidRPr="00F05710">
                  <w:rPr>
                    <w:rFonts w:ascii="Calibri" w:hAnsi="Calibri" w:cs="Calibri"/>
                    <w:sz w:val="20"/>
                    <w:szCs w:val="20"/>
                    <w:lang w:bidi="ne-NP"/>
                  </w:rPr>
                  <w:t xml:space="preserve"> </w:t>
                </w:r>
                <w:smartTag w:uri="urn:schemas-microsoft-com:office:smarttags" w:element="PlaceType">
                  <w:r w:rsidRPr="00F05710">
                    <w:rPr>
                      <w:rFonts w:ascii="Calibri" w:hAnsi="Calibri" w:cs="Calibri"/>
                      <w:sz w:val="20"/>
                      <w:szCs w:val="20"/>
                      <w:lang w:bidi="ne-NP"/>
                    </w:rPr>
                    <w:t>Municipality</w:t>
                  </w:r>
                </w:smartTag>
              </w:ins>
            </w:smartTag>
            <w:ins w:id="9812" w:author="user" w:date="2012-02-29T14:49:00Z">
              <w:r w:rsidRPr="00F05710">
                <w:rPr>
                  <w:rFonts w:ascii="Calibri" w:hAnsi="Calibri" w:cs="Calibri"/>
                  <w:sz w:val="20"/>
                  <w:szCs w:val="20"/>
                  <w:lang w:bidi="ne-NP"/>
                </w:rPr>
                <w:t xml:space="preserve"> </w:t>
              </w:r>
            </w:ins>
          </w:p>
        </w:tc>
        <w:tc>
          <w:tcPr>
            <w:tcW w:w="1163"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813" w:author="user" w:date="2012-02-29T14:49:00Z"/>
                <w:rFonts w:ascii="Calibri" w:hAnsi="Calibri" w:cs="Calibri"/>
                <w:sz w:val="20"/>
                <w:szCs w:val="20"/>
                <w:lang w:bidi="ne-NP"/>
              </w:rPr>
            </w:pPr>
            <w:ins w:id="9814" w:author="user" w:date="2012-02-29T14:49:00Z">
              <w:r w:rsidRPr="00F05710">
                <w:rPr>
                  <w:rFonts w:ascii="Calibri" w:hAnsi="Calibri" w:cs="Calibri"/>
                  <w:sz w:val="20"/>
                  <w:szCs w:val="20"/>
                  <w:lang w:bidi="ne-NP"/>
                </w:rPr>
                <w:t>6</w:t>
              </w:r>
            </w:ins>
          </w:p>
        </w:tc>
        <w:tc>
          <w:tcPr>
            <w:tcW w:w="9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815" w:author="user" w:date="2012-02-29T14:49:00Z"/>
                <w:rFonts w:ascii="Calibri" w:hAnsi="Calibri" w:cs="Calibri"/>
                <w:sz w:val="20"/>
                <w:szCs w:val="20"/>
                <w:lang w:bidi="ne-NP"/>
              </w:rPr>
            </w:pPr>
            <w:ins w:id="9816" w:author="user" w:date="2012-02-29T14:49:00Z">
              <w:r w:rsidRPr="00F05710">
                <w:rPr>
                  <w:rFonts w:ascii="Calibri" w:hAnsi="Calibri" w:cs="Calibri"/>
                  <w:sz w:val="20"/>
                  <w:szCs w:val="20"/>
                  <w:lang w:bidi="ne-NP"/>
                </w:rPr>
                <w:t>85.7</w:t>
              </w:r>
            </w:ins>
          </w:p>
        </w:tc>
        <w:tc>
          <w:tcPr>
            <w:tcW w:w="81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817" w:author="user" w:date="2012-02-29T14:49:00Z"/>
                <w:rFonts w:ascii="Calibri" w:hAnsi="Calibri" w:cs="Calibri"/>
                <w:sz w:val="20"/>
                <w:szCs w:val="20"/>
                <w:lang w:bidi="ne-NP"/>
              </w:rPr>
            </w:pPr>
            <w:ins w:id="9818" w:author="user" w:date="2012-02-29T14:49:00Z">
              <w:r w:rsidRPr="00F05710">
                <w:rPr>
                  <w:rFonts w:ascii="Calibri" w:hAnsi="Calibri" w:cs="Calibri"/>
                  <w:sz w:val="20"/>
                  <w:szCs w:val="20"/>
                  <w:lang w:bidi="ne-NP"/>
                </w:rPr>
                <w:t>-</w:t>
              </w:r>
            </w:ins>
          </w:p>
        </w:tc>
        <w:tc>
          <w:tcPr>
            <w:tcW w:w="99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819" w:author="user" w:date="2012-02-29T14:49:00Z"/>
                <w:rFonts w:ascii="Calibri" w:hAnsi="Calibri" w:cs="Calibri"/>
                <w:sz w:val="20"/>
                <w:szCs w:val="20"/>
                <w:lang w:bidi="ne-NP"/>
              </w:rPr>
            </w:pPr>
            <w:ins w:id="9820" w:author="user" w:date="2012-02-29T14:49:00Z">
              <w:r w:rsidRPr="00F05710">
                <w:rPr>
                  <w:rFonts w:ascii="Calibri" w:hAnsi="Calibri" w:cs="Calibri"/>
                  <w:sz w:val="20"/>
                  <w:szCs w:val="20"/>
                  <w:lang w:bidi="ne-NP"/>
                </w:rPr>
                <w:t>-</w:t>
              </w:r>
            </w:ins>
          </w:p>
        </w:tc>
        <w:tc>
          <w:tcPr>
            <w:tcW w:w="9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821" w:author="user" w:date="2012-02-29T14:49:00Z"/>
                <w:rFonts w:ascii="Calibri" w:hAnsi="Calibri" w:cs="Calibri"/>
                <w:sz w:val="20"/>
                <w:szCs w:val="20"/>
                <w:lang w:bidi="ne-NP"/>
              </w:rPr>
            </w:pPr>
            <w:ins w:id="9822" w:author="user" w:date="2012-02-29T14:49:00Z">
              <w:r w:rsidRPr="00F05710">
                <w:rPr>
                  <w:rFonts w:ascii="Calibri" w:hAnsi="Calibri" w:cs="Calibri"/>
                  <w:sz w:val="20"/>
                  <w:szCs w:val="20"/>
                  <w:lang w:bidi="ne-NP"/>
                </w:rPr>
                <w:t>1</w:t>
              </w:r>
            </w:ins>
          </w:p>
        </w:tc>
        <w:tc>
          <w:tcPr>
            <w:tcW w:w="117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823" w:author="user" w:date="2012-02-29T14:49:00Z"/>
                <w:rFonts w:ascii="Calibri" w:hAnsi="Calibri" w:cs="Calibri"/>
                <w:sz w:val="20"/>
                <w:szCs w:val="20"/>
                <w:lang w:bidi="ne-NP"/>
              </w:rPr>
            </w:pPr>
            <w:ins w:id="9824" w:author="user" w:date="2012-02-29T14:49:00Z">
              <w:r w:rsidRPr="00F05710">
                <w:rPr>
                  <w:rFonts w:ascii="Calibri" w:hAnsi="Calibri" w:cs="Calibri"/>
                  <w:sz w:val="20"/>
                  <w:szCs w:val="20"/>
                  <w:lang w:bidi="ne-NP"/>
                </w:rPr>
                <w:t>14.3</w:t>
              </w:r>
            </w:ins>
          </w:p>
        </w:tc>
      </w:tr>
      <w:tr w:rsidR="002B6273" w:rsidRPr="00145B40" w:rsidTr="0074335E">
        <w:trPr>
          <w:trHeight w:val="242"/>
          <w:ins w:id="9825" w:author="user" w:date="2012-02-29T14:49:00Z"/>
        </w:trPr>
        <w:tc>
          <w:tcPr>
            <w:tcW w:w="200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9826" w:author="user" w:date="2012-02-29T14:49:00Z"/>
                <w:rFonts w:ascii="Calibri" w:hAnsi="Calibri" w:cs="Calibri"/>
                <w:sz w:val="20"/>
                <w:szCs w:val="20"/>
                <w:lang w:bidi="ne-NP"/>
              </w:rPr>
            </w:pPr>
            <w:ins w:id="9827" w:author="user" w:date="2012-02-29T14:49:00Z">
              <w:r w:rsidRPr="00F05710">
                <w:rPr>
                  <w:rFonts w:ascii="Calibri" w:hAnsi="Calibri" w:cs="Calibri"/>
                  <w:sz w:val="20"/>
                  <w:szCs w:val="20"/>
                  <w:lang w:bidi="ne-NP"/>
                </w:rPr>
                <w:t>Basamadi</w:t>
              </w:r>
            </w:ins>
          </w:p>
        </w:tc>
        <w:tc>
          <w:tcPr>
            <w:tcW w:w="1163"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828" w:author="user" w:date="2012-02-29T14:49:00Z"/>
                <w:rFonts w:ascii="Calibri" w:hAnsi="Calibri" w:cs="Calibri"/>
                <w:sz w:val="20"/>
                <w:szCs w:val="20"/>
                <w:lang w:bidi="ne-NP"/>
              </w:rPr>
            </w:pPr>
            <w:ins w:id="9829" w:author="user" w:date="2012-02-29T14:49:00Z">
              <w:r w:rsidRPr="00F05710">
                <w:rPr>
                  <w:rFonts w:ascii="Calibri" w:hAnsi="Calibri" w:cs="Calibri"/>
                  <w:sz w:val="20"/>
                  <w:szCs w:val="20"/>
                  <w:lang w:bidi="ne-NP"/>
                </w:rPr>
                <w:t>22</w:t>
              </w:r>
            </w:ins>
          </w:p>
        </w:tc>
        <w:tc>
          <w:tcPr>
            <w:tcW w:w="9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830" w:author="user" w:date="2012-02-29T14:49:00Z"/>
                <w:rFonts w:ascii="Calibri" w:hAnsi="Calibri" w:cs="Calibri"/>
                <w:sz w:val="20"/>
                <w:szCs w:val="20"/>
                <w:lang w:bidi="ne-NP"/>
              </w:rPr>
            </w:pPr>
            <w:ins w:id="9831" w:author="user" w:date="2012-02-29T14:49:00Z">
              <w:r w:rsidRPr="00F05710">
                <w:rPr>
                  <w:rFonts w:ascii="Calibri" w:hAnsi="Calibri" w:cs="Calibri"/>
                  <w:sz w:val="20"/>
                  <w:szCs w:val="20"/>
                  <w:lang w:bidi="ne-NP"/>
                </w:rPr>
                <w:t>81.5</w:t>
              </w:r>
            </w:ins>
          </w:p>
        </w:tc>
        <w:tc>
          <w:tcPr>
            <w:tcW w:w="81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832" w:author="user" w:date="2012-02-29T14:49:00Z"/>
                <w:rFonts w:ascii="Calibri" w:hAnsi="Calibri" w:cs="Calibri"/>
                <w:sz w:val="20"/>
                <w:szCs w:val="20"/>
                <w:lang w:bidi="ne-NP"/>
              </w:rPr>
            </w:pPr>
            <w:ins w:id="9833" w:author="user" w:date="2012-02-29T14:49:00Z">
              <w:r w:rsidRPr="00F05710">
                <w:rPr>
                  <w:rFonts w:ascii="Calibri" w:hAnsi="Calibri" w:cs="Calibri"/>
                  <w:sz w:val="20"/>
                  <w:szCs w:val="20"/>
                  <w:lang w:bidi="ne-NP"/>
                </w:rPr>
                <w:t>2</w:t>
              </w:r>
            </w:ins>
          </w:p>
        </w:tc>
        <w:tc>
          <w:tcPr>
            <w:tcW w:w="99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834" w:author="user" w:date="2012-02-29T14:49:00Z"/>
                <w:rFonts w:ascii="Calibri" w:hAnsi="Calibri" w:cs="Calibri"/>
                <w:sz w:val="20"/>
                <w:szCs w:val="20"/>
                <w:lang w:bidi="ne-NP"/>
              </w:rPr>
            </w:pPr>
            <w:ins w:id="9835" w:author="user" w:date="2012-02-29T14:49:00Z">
              <w:r w:rsidRPr="00F05710">
                <w:rPr>
                  <w:rFonts w:ascii="Calibri" w:hAnsi="Calibri" w:cs="Calibri"/>
                  <w:sz w:val="20"/>
                  <w:szCs w:val="20"/>
                  <w:lang w:bidi="ne-NP"/>
                </w:rPr>
                <w:t>7.4</w:t>
              </w:r>
            </w:ins>
          </w:p>
        </w:tc>
        <w:tc>
          <w:tcPr>
            <w:tcW w:w="9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836" w:author="user" w:date="2012-02-29T14:49:00Z"/>
                <w:rFonts w:ascii="Calibri" w:hAnsi="Calibri" w:cs="Calibri"/>
                <w:sz w:val="20"/>
                <w:szCs w:val="20"/>
                <w:lang w:bidi="ne-NP"/>
              </w:rPr>
            </w:pPr>
            <w:ins w:id="9837" w:author="user" w:date="2012-02-29T14:49:00Z">
              <w:r w:rsidRPr="00F05710">
                <w:rPr>
                  <w:rFonts w:ascii="Calibri" w:hAnsi="Calibri" w:cs="Calibri"/>
                  <w:sz w:val="20"/>
                  <w:szCs w:val="20"/>
                  <w:lang w:bidi="ne-NP"/>
                </w:rPr>
                <w:t>3</w:t>
              </w:r>
            </w:ins>
          </w:p>
        </w:tc>
        <w:tc>
          <w:tcPr>
            <w:tcW w:w="117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838" w:author="user" w:date="2012-02-29T14:49:00Z"/>
                <w:rFonts w:ascii="Calibri" w:hAnsi="Calibri" w:cs="Calibri"/>
                <w:sz w:val="20"/>
                <w:szCs w:val="20"/>
                <w:lang w:bidi="ne-NP"/>
              </w:rPr>
            </w:pPr>
            <w:ins w:id="9839" w:author="user" w:date="2012-02-29T14:49:00Z">
              <w:r w:rsidRPr="00F05710">
                <w:rPr>
                  <w:rFonts w:ascii="Calibri" w:hAnsi="Calibri" w:cs="Calibri"/>
                  <w:sz w:val="20"/>
                  <w:szCs w:val="20"/>
                  <w:lang w:bidi="ne-NP"/>
                </w:rPr>
                <w:t>11.1</w:t>
              </w:r>
            </w:ins>
          </w:p>
        </w:tc>
      </w:tr>
      <w:tr w:rsidR="002B6273" w:rsidRPr="00145B40" w:rsidTr="0074335E">
        <w:trPr>
          <w:trHeight w:val="251"/>
          <w:ins w:id="9840" w:author="user" w:date="2012-02-29T14:49:00Z"/>
        </w:trPr>
        <w:tc>
          <w:tcPr>
            <w:tcW w:w="200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9841" w:author="user" w:date="2012-02-29T14:49:00Z"/>
                <w:rFonts w:ascii="Calibri" w:hAnsi="Calibri" w:cs="Calibri"/>
                <w:sz w:val="20"/>
                <w:szCs w:val="20"/>
                <w:lang w:bidi="ne-NP"/>
              </w:rPr>
            </w:pPr>
            <w:ins w:id="9842" w:author="user" w:date="2012-02-29T14:49:00Z">
              <w:r w:rsidRPr="00F05710">
                <w:rPr>
                  <w:rFonts w:ascii="Calibri" w:hAnsi="Calibri" w:cs="Calibri"/>
                  <w:sz w:val="20"/>
                  <w:szCs w:val="20"/>
                  <w:lang w:bidi="ne-NP"/>
                </w:rPr>
                <w:t>Manahari</w:t>
              </w:r>
            </w:ins>
          </w:p>
        </w:tc>
        <w:tc>
          <w:tcPr>
            <w:tcW w:w="1163"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843" w:author="user" w:date="2012-02-29T14:49:00Z"/>
                <w:rFonts w:ascii="Calibri" w:hAnsi="Calibri" w:cs="Calibri"/>
                <w:sz w:val="20"/>
                <w:szCs w:val="20"/>
                <w:lang w:bidi="ne-NP"/>
              </w:rPr>
            </w:pPr>
            <w:ins w:id="9844" w:author="user" w:date="2012-02-29T14:49:00Z">
              <w:r w:rsidRPr="00F05710">
                <w:rPr>
                  <w:rFonts w:ascii="Calibri" w:hAnsi="Calibri" w:cs="Calibri"/>
                  <w:sz w:val="20"/>
                  <w:szCs w:val="20"/>
                  <w:lang w:bidi="ne-NP"/>
                </w:rPr>
                <w:t>32</w:t>
              </w:r>
            </w:ins>
          </w:p>
        </w:tc>
        <w:tc>
          <w:tcPr>
            <w:tcW w:w="9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845" w:author="user" w:date="2012-02-29T14:49:00Z"/>
                <w:rFonts w:ascii="Calibri" w:hAnsi="Calibri" w:cs="Calibri"/>
                <w:sz w:val="20"/>
                <w:szCs w:val="20"/>
                <w:lang w:bidi="ne-NP"/>
              </w:rPr>
            </w:pPr>
            <w:ins w:id="9846" w:author="user" w:date="2012-02-29T14:49:00Z">
              <w:r w:rsidRPr="00F05710">
                <w:rPr>
                  <w:rFonts w:ascii="Calibri" w:hAnsi="Calibri" w:cs="Calibri"/>
                  <w:sz w:val="20"/>
                  <w:szCs w:val="20"/>
                  <w:lang w:bidi="ne-NP"/>
                </w:rPr>
                <w:t>62.75</w:t>
              </w:r>
            </w:ins>
          </w:p>
        </w:tc>
        <w:tc>
          <w:tcPr>
            <w:tcW w:w="81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847" w:author="user" w:date="2012-02-29T14:49:00Z"/>
                <w:rFonts w:ascii="Calibri" w:hAnsi="Calibri" w:cs="Calibri"/>
                <w:sz w:val="20"/>
                <w:szCs w:val="20"/>
                <w:lang w:bidi="ne-NP"/>
              </w:rPr>
            </w:pPr>
            <w:ins w:id="9848" w:author="user" w:date="2012-02-29T14:49:00Z">
              <w:r w:rsidRPr="00F05710">
                <w:rPr>
                  <w:rFonts w:ascii="Calibri" w:hAnsi="Calibri" w:cs="Calibri"/>
                  <w:sz w:val="20"/>
                  <w:szCs w:val="20"/>
                  <w:lang w:bidi="ne-NP"/>
                </w:rPr>
                <w:t>5</w:t>
              </w:r>
            </w:ins>
          </w:p>
        </w:tc>
        <w:tc>
          <w:tcPr>
            <w:tcW w:w="99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849" w:author="user" w:date="2012-02-29T14:49:00Z"/>
                <w:rFonts w:ascii="Calibri" w:hAnsi="Calibri" w:cs="Calibri"/>
                <w:sz w:val="20"/>
                <w:szCs w:val="20"/>
                <w:lang w:bidi="ne-NP"/>
              </w:rPr>
            </w:pPr>
            <w:ins w:id="9850" w:author="user" w:date="2012-02-29T14:49:00Z">
              <w:r w:rsidRPr="00F05710">
                <w:rPr>
                  <w:rFonts w:ascii="Calibri" w:hAnsi="Calibri" w:cs="Calibri"/>
                  <w:sz w:val="20"/>
                  <w:szCs w:val="20"/>
                  <w:lang w:bidi="ne-NP"/>
                </w:rPr>
                <w:t>10.2</w:t>
              </w:r>
            </w:ins>
          </w:p>
        </w:tc>
        <w:tc>
          <w:tcPr>
            <w:tcW w:w="9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851" w:author="user" w:date="2012-02-29T14:49:00Z"/>
                <w:rFonts w:ascii="Calibri" w:hAnsi="Calibri" w:cs="Calibri"/>
                <w:sz w:val="20"/>
                <w:szCs w:val="20"/>
                <w:lang w:bidi="ne-NP"/>
              </w:rPr>
            </w:pPr>
            <w:ins w:id="9852" w:author="user" w:date="2012-02-29T14:49:00Z">
              <w:r w:rsidRPr="00F05710">
                <w:rPr>
                  <w:rFonts w:ascii="Calibri" w:hAnsi="Calibri" w:cs="Calibri"/>
                  <w:sz w:val="20"/>
                  <w:szCs w:val="20"/>
                  <w:lang w:bidi="ne-NP"/>
                </w:rPr>
                <w:t>14</w:t>
              </w:r>
            </w:ins>
          </w:p>
        </w:tc>
        <w:tc>
          <w:tcPr>
            <w:tcW w:w="117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853" w:author="user" w:date="2012-02-29T14:49:00Z"/>
                <w:rFonts w:ascii="Calibri" w:hAnsi="Calibri" w:cs="Calibri"/>
                <w:sz w:val="20"/>
                <w:szCs w:val="20"/>
                <w:lang w:bidi="ne-NP"/>
              </w:rPr>
            </w:pPr>
            <w:ins w:id="9854" w:author="user" w:date="2012-02-29T14:49:00Z">
              <w:r w:rsidRPr="00F05710">
                <w:rPr>
                  <w:rFonts w:ascii="Calibri" w:hAnsi="Calibri" w:cs="Calibri"/>
                  <w:sz w:val="20"/>
                  <w:szCs w:val="20"/>
                  <w:lang w:bidi="ne-NP"/>
                </w:rPr>
                <w:t>28.6</w:t>
              </w:r>
            </w:ins>
          </w:p>
        </w:tc>
      </w:tr>
      <w:tr w:rsidR="002B6273" w:rsidRPr="00145B40" w:rsidTr="0074335E">
        <w:trPr>
          <w:trHeight w:val="215"/>
          <w:ins w:id="9855" w:author="user" w:date="2012-02-29T14:49:00Z"/>
        </w:trPr>
        <w:tc>
          <w:tcPr>
            <w:tcW w:w="200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9856" w:author="user" w:date="2012-02-29T14:49:00Z"/>
                <w:rFonts w:ascii="Calibri" w:hAnsi="Calibri" w:cs="Calibri"/>
                <w:sz w:val="20"/>
                <w:szCs w:val="20"/>
                <w:lang w:bidi="ne-NP"/>
              </w:rPr>
            </w:pPr>
            <w:ins w:id="9857" w:author="user" w:date="2012-02-29T14:49:00Z">
              <w:r w:rsidRPr="00F05710">
                <w:rPr>
                  <w:rFonts w:ascii="Calibri" w:hAnsi="Calibri" w:cs="Calibri"/>
                  <w:sz w:val="20"/>
                  <w:szCs w:val="20"/>
                  <w:lang w:bidi="ne-NP"/>
                </w:rPr>
                <w:t>Birendranagar</w:t>
              </w:r>
            </w:ins>
          </w:p>
        </w:tc>
        <w:tc>
          <w:tcPr>
            <w:tcW w:w="1163"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858" w:author="user" w:date="2012-02-29T14:49:00Z"/>
                <w:rFonts w:ascii="Calibri" w:hAnsi="Calibri" w:cs="Calibri"/>
                <w:sz w:val="20"/>
                <w:szCs w:val="20"/>
                <w:lang w:bidi="ne-NP"/>
              </w:rPr>
            </w:pPr>
            <w:ins w:id="9859" w:author="user" w:date="2012-02-29T14:49:00Z">
              <w:r w:rsidRPr="00F05710">
                <w:rPr>
                  <w:rFonts w:ascii="Calibri" w:hAnsi="Calibri" w:cs="Calibri"/>
                  <w:sz w:val="20"/>
                  <w:szCs w:val="20"/>
                  <w:lang w:bidi="ne-NP"/>
                </w:rPr>
                <w:t>16</w:t>
              </w:r>
            </w:ins>
          </w:p>
        </w:tc>
        <w:tc>
          <w:tcPr>
            <w:tcW w:w="9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860" w:author="user" w:date="2012-02-29T14:49:00Z"/>
                <w:rFonts w:ascii="Calibri" w:hAnsi="Calibri" w:cs="Calibri"/>
                <w:sz w:val="20"/>
                <w:szCs w:val="20"/>
                <w:lang w:bidi="ne-NP"/>
              </w:rPr>
            </w:pPr>
            <w:ins w:id="9861" w:author="user" w:date="2012-02-29T14:49:00Z">
              <w:r w:rsidRPr="00F05710">
                <w:rPr>
                  <w:rFonts w:ascii="Calibri" w:hAnsi="Calibri" w:cs="Calibri"/>
                  <w:sz w:val="20"/>
                  <w:szCs w:val="20"/>
                  <w:lang w:bidi="ne-NP"/>
                </w:rPr>
                <w:t>80</w:t>
              </w:r>
            </w:ins>
          </w:p>
        </w:tc>
        <w:tc>
          <w:tcPr>
            <w:tcW w:w="81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862" w:author="user" w:date="2012-02-29T14:49:00Z"/>
                <w:rFonts w:ascii="Calibri" w:hAnsi="Calibri" w:cs="Calibri"/>
                <w:sz w:val="20"/>
                <w:szCs w:val="20"/>
                <w:lang w:bidi="ne-NP"/>
              </w:rPr>
            </w:pPr>
            <w:ins w:id="9863" w:author="user" w:date="2012-02-29T14:49:00Z">
              <w:r w:rsidRPr="00F05710">
                <w:rPr>
                  <w:rFonts w:ascii="Calibri" w:hAnsi="Calibri" w:cs="Calibri"/>
                  <w:sz w:val="20"/>
                  <w:szCs w:val="20"/>
                  <w:lang w:bidi="ne-NP"/>
                </w:rPr>
                <w:t>1</w:t>
              </w:r>
            </w:ins>
          </w:p>
        </w:tc>
        <w:tc>
          <w:tcPr>
            <w:tcW w:w="99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864" w:author="user" w:date="2012-02-29T14:49:00Z"/>
                <w:rFonts w:ascii="Calibri" w:hAnsi="Calibri" w:cs="Calibri"/>
                <w:sz w:val="20"/>
                <w:szCs w:val="20"/>
                <w:lang w:bidi="ne-NP"/>
              </w:rPr>
            </w:pPr>
            <w:ins w:id="9865" w:author="user" w:date="2012-02-29T14:49:00Z">
              <w:r w:rsidRPr="00F05710">
                <w:rPr>
                  <w:rFonts w:ascii="Calibri" w:hAnsi="Calibri" w:cs="Calibri"/>
                  <w:sz w:val="20"/>
                  <w:szCs w:val="20"/>
                  <w:lang w:bidi="ne-NP"/>
                </w:rPr>
                <w:t>5</w:t>
              </w:r>
            </w:ins>
          </w:p>
        </w:tc>
        <w:tc>
          <w:tcPr>
            <w:tcW w:w="9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866" w:author="user" w:date="2012-02-29T14:49:00Z"/>
                <w:rFonts w:ascii="Calibri" w:hAnsi="Calibri" w:cs="Calibri"/>
                <w:sz w:val="20"/>
                <w:szCs w:val="20"/>
                <w:lang w:bidi="ne-NP"/>
              </w:rPr>
            </w:pPr>
            <w:ins w:id="9867" w:author="user" w:date="2012-02-29T14:49:00Z">
              <w:r w:rsidRPr="00F05710">
                <w:rPr>
                  <w:rFonts w:ascii="Calibri" w:hAnsi="Calibri" w:cs="Calibri"/>
                  <w:sz w:val="20"/>
                  <w:szCs w:val="20"/>
                  <w:lang w:bidi="ne-NP"/>
                </w:rPr>
                <w:t>3</w:t>
              </w:r>
            </w:ins>
          </w:p>
        </w:tc>
        <w:tc>
          <w:tcPr>
            <w:tcW w:w="117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868" w:author="user" w:date="2012-02-29T14:49:00Z"/>
                <w:rFonts w:ascii="Calibri" w:hAnsi="Calibri" w:cs="Calibri"/>
                <w:sz w:val="20"/>
                <w:szCs w:val="20"/>
                <w:lang w:bidi="ne-NP"/>
              </w:rPr>
            </w:pPr>
            <w:ins w:id="9869" w:author="user" w:date="2012-02-29T14:49:00Z">
              <w:r w:rsidRPr="00F05710">
                <w:rPr>
                  <w:rFonts w:ascii="Calibri" w:hAnsi="Calibri" w:cs="Calibri"/>
                  <w:sz w:val="20"/>
                  <w:szCs w:val="20"/>
                  <w:lang w:bidi="ne-NP"/>
                </w:rPr>
                <w:t>15</w:t>
              </w:r>
            </w:ins>
          </w:p>
        </w:tc>
      </w:tr>
      <w:tr w:rsidR="002B6273" w:rsidRPr="00145B40" w:rsidTr="0074335E">
        <w:trPr>
          <w:trHeight w:val="251"/>
          <w:ins w:id="9870" w:author="user" w:date="2012-02-29T14:49:00Z"/>
        </w:trPr>
        <w:tc>
          <w:tcPr>
            <w:tcW w:w="200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9871" w:author="user" w:date="2012-02-29T14:49:00Z"/>
                <w:rFonts w:ascii="Calibri" w:hAnsi="Calibri" w:cs="Calibri"/>
                <w:sz w:val="20"/>
                <w:szCs w:val="20"/>
                <w:lang w:bidi="ne-NP"/>
              </w:rPr>
            </w:pPr>
            <w:ins w:id="9872" w:author="user" w:date="2012-02-29T14:49:00Z">
              <w:r w:rsidRPr="00F05710">
                <w:rPr>
                  <w:rFonts w:ascii="Calibri" w:hAnsi="Calibri" w:cs="Calibri"/>
                  <w:sz w:val="20"/>
                  <w:szCs w:val="20"/>
                  <w:lang w:bidi="ne-NP"/>
                </w:rPr>
                <w:t>Chainpur</w:t>
              </w:r>
            </w:ins>
          </w:p>
        </w:tc>
        <w:tc>
          <w:tcPr>
            <w:tcW w:w="1163"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873" w:author="user" w:date="2012-02-29T14:49:00Z"/>
                <w:rFonts w:ascii="Calibri" w:hAnsi="Calibri" w:cs="Calibri"/>
                <w:sz w:val="20"/>
                <w:szCs w:val="20"/>
                <w:lang w:bidi="ne-NP"/>
              </w:rPr>
            </w:pPr>
            <w:ins w:id="9874" w:author="user" w:date="2012-02-29T14:49:00Z">
              <w:r w:rsidRPr="00F05710">
                <w:rPr>
                  <w:rFonts w:ascii="Calibri" w:hAnsi="Calibri" w:cs="Calibri"/>
                  <w:sz w:val="20"/>
                  <w:szCs w:val="20"/>
                  <w:lang w:bidi="ne-NP"/>
                </w:rPr>
                <w:t>16</w:t>
              </w:r>
            </w:ins>
          </w:p>
        </w:tc>
        <w:tc>
          <w:tcPr>
            <w:tcW w:w="9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875" w:author="user" w:date="2012-02-29T14:49:00Z"/>
                <w:rFonts w:ascii="Calibri" w:hAnsi="Calibri" w:cs="Calibri"/>
                <w:sz w:val="20"/>
                <w:szCs w:val="20"/>
                <w:lang w:bidi="ne-NP"/>
              </w:rPr>
            </w:pPr>
            <w:ins w:id="9876" w:author="user" w:date="2012-02-29T14:49:00Z">
              <w:r w:rsidRPr="00F05710">
                <w:rPr>
                  <w:rFonts w:ascii="Calibri" w:hAnsi="Calibri" w:cs="Calibri"/>
                  <w:sz w:val="20"/>
                  <w:szCs w:val="20"/>
                  <w:lang w:bidi="ne-NP"/>
                </w:rPr>
                <w:t>88.8</w:t>
              </w:r>
            </w:ins>
          </w:p>
        </w:tc>
        <w:tc>
          <w:tcPr>
            <w:tcW w:w="81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877" w:author="user" w:date="2012-02-29T14:49:00Z"/>
                <w:rFonts w:ascii="Calibri" w:hAnsi="Calibri" w:cs="Calibri"/>
                <w:sz w:val="20"/>
                <w:szCs w:val="20"/>
                <w:lang w:bidi="ne-NP"/>
              </w:rPr>
            </w:pPr>
            <w:ins w:id="9878" w:author="user" w:date="2012-02-29T14:49:00Z">
              <w:r w:rsidRPr="00F05710">
                <w:rPr>
                  <w:rFonts w:ascii="Calibri" w:hAnsi="Calibri" w:cs="Calibri"/>
                  <w:sz w:val="20"/>
                  <w:szCs w:val="20"/>
                  <w:lang w:bidi="ne-NP"/>
                </w:rPr>
                <w:t>1</w:t>
              </w:r>
            </w:ins>
          </w:p>
        </w:tc>
        <w:tc>
          <w:tcPr>
            <w:tcW w:w="99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879" w:author="user" w:date="2012-02-29T14:49:00Z"/>
                <w:rFonts w:ascii="Calibri" w:hAnsi="Calibri" w:cs="Calibri"/>
                <w:sz w:val="20"/>
                <w:szCs w:val="20"/>
                <w:lang w:bidi="ne-NP"/>
              </w:rPr>
            </w:pPr>
            <w:ins w:id="9880" w:author="user" w:date="2012-02-29T14:49:00Z">
              <w:r w:rsidRPr="00F05710">
                <w:rPr>
                  <w:rFonts w:ascii="Calibri" w:hAnsi="Calibri" w:cs="Calibri"/>
                  <w:sz w:val="20"/>
                  <w:szCs w:val="20"/>
                  <w:lang w:bidi="ne-NP"/>
                </w:rPr>
                <w:t>5.6</w:t>
              </w:r>
            </w:ins>
          </w:p>
        </w:tc>
        <w:tc>
          <w:tcPr>
            <w:tcW w:w="9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881" w:author="user" w:date="2012-02-29T14:49:00Z"/>
                <w:rFonts w:ascii="Calibri" w:hAnsi="Calibri" w:cs="Calibri"/>
                <w:sz w:val="20"/>
                <w:szCs w:val="20"/>
                <w:lang w:bidi="ne-NP"/>
              </w:rPr>
            </w:pPr>
            <w:ins w:id="9882" w:author="user" w:date="2012-02-29T14:49:00Z">
              <w:r w:rsidRPr="00F05710">
                <w:rPr>
                  <w:rFonts w:ascii="Calibri" w:hAnsi="Calibri" w:cs="Calibri"/>
                  <w:sz w:val="20"/>
                  <w:szCs w:val="20"/>
                  <w:lang w:bidi="ne-NP"/>
                </w:rPr>
                <w:t>1</w:t>
              </w:r>
            </w:ins>
          </w:p>
        </w:tc>
        <w:tc>
          <w:tcPr>
            <w:tcW w:w="117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883" w:author="user" w:date="2012-02-29T14:49:00Z"/>
                <w:rFonts w:ascii="Calibri" w:hAnsi="Calibri" w:cs="Calibri"/>
                <w:sz w:val="20"/>
                <w:szCs w:val="20"/>
                <w:lang w:bidi="ne-NP"/>
              </w:rPr>
            </w:pPr>
            <w:ins w:id="9884" w:author="user" w:date="2012-02-29T14:49:00Z">
              <w:r w:rsidRPr="00F05710">
                <w:rPr>
                  <w:rFonts w:ascii="Calibri" w:hAnsi="Calibri" w:cs="Calibri"/>
                  <w:sz w:val="20"/>
                  <w:szCs w:val="20"/>
                  <w:lang w:bidi="ne-NP"/>
                </w:rPr>
                <w:t>5.6</w:t>
              </w:r>
            </w:ins>
          </w:p>
        </w:tc>
      </w:tr>
      <w:tr w:rsidR="002B6273" w:rsidRPr="00145B40" w:rsidTr="0074335E">
        <w:trPr>
          <w:trHeight w:val="300"/>
          <w:ins w:id="9885" w:author="user" w:date="2012-02-29T14:49:00Z"/>
        </w:trPr>
        <w:tc>
          <w:tcPr>
            <w:tcW w:w="200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9886" w:author="user" w:date="2012-02-29T14:49:00Z"/>
                <w:rFonts w:ascii="Calibri" w:hAnsi="Calibri" w:cs="Calibri"/>
                <w:sz w:val="20"/>
                <w:szCs w:val="20"/>
                <w:lang w:bidi="ne-NP"/>
              </w:rPr>
            </w:pPr>
            <w:ins w:id="9887" w:author="user" w:date="2012-02-29T14:49:00Z">
              <w:r w:rsidRPr="00F05710">
                <w:rPr>
                  <w:rFonts w:ascii="Calibri" w:hAnsi="Calibri" w:cs="Calibri"/>
                  <w:sz w:val="20"/>
                  <w:szCs w:val="20"/>
                  <w:lang w:bidi="ne-NP"/>
                </w:rPr>
                <w:t>Jutpani</w:t>
              </w:r>
            </w:ins>
          </w:p>
        </w:tc>
        <w:tc>
          <w:tcPr>
            <w:tcW w:w="1163"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888" w:author="user" w:date="2012-02-29T14:49:00Z"/>
                <w:rFonts w:ascii="Calibri" w:hAnsi="Calibri" w:cs="Calibri"/>
                <w:sz w:val="20"/>
                <w:szCs w:val="20"/>
                <w:lang w:bidi="ne-NP"/>
              </w:rPr>
            </w:pPr>
            <w:ins w:id="9889" w:author="user" w:date="2012-02-29T14:49:00Z">
              <w:r w:rsidRPr="00F05710">
                <w:rPr>
                  <w:rFonts w:ascii="Calibri" w:hAnsi="Calibri" w:cs="Calibri"/>
                  <w:sz w:val="20"/>
                  <w:szCs w:val="20"/>
                  <w:lang w:bidi="ne-NP"/>
                </w:rPr>
                <w:t>6</w:t>
              </w:r>
            </w:ins>
          </w:p>
        </w:tc>
        <w:tc>
          <w:tcPr>
            <w:tcW w:w="9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890" w:author="user" w:date="2012-02-29T14:49:00Z"/>
                <w:rFonts w:ascii="Calibri" w:hAnsi="Calibri" w:cs="Calibri"/>
                <w:sz w:val="20"/>
                <w:szCs w:val="20"/>
                <w:lang w:bidi="ne-NP"/>
              </w:rPr>
            </w:pPr>
            <w:ins w:id="9891" w:author="user" w:date="2012-02-29T14:49:00Z">
              <w:r w:rsidRPr="00F05710">
                <w:rPr>
                  <w:rFonts w:ascii="Calibri" w:hAnsi="Calibri" w:cs="Calibri"/>
                  <w:sz w:val="20"/>
                  <w:szCs w:val="20"/>
                  <w:lang w:bidi="ne-NP"/>
                </w:rPr>
                <w:t>100</w:t>
              </w:r>
            </w:ins>
          </w:p>
        </w:tc>
        <w:tc>
          <w:tcPr>
            <w:tcW w:w="81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892" w:author="user" w:date="2012-02-29T14:49:00Z"/>
                <w:rFonts w:ascii="Calibri" w:hAnsi="Calibri" w:cs="Calibri"/>
                <w:sz w:val="20"/>
                <w:szCs w:val="20"/>
                <w:lang w:bidi="ne-NP"/>
              </w:rPr>
            </w:pPr>
            <w:ins w:id="9893" w:author="user" w:date="2012-02-29T14:49:00Z">
              <w:r w:rsidRPr="00F05710">
                <w:rPr>
                  <w:rFonts w:ascii="Calibri" w:hAnsi="Calibri" w:cs="Calibri"/>
                  <w:sz w:val="20"/>
                  <w:szCs w:val="20"/>
                  <w:lang w:bidi="ne-NP"/>
                </w:rPr>
                <w:t>-</w:t>
              </w:r>
            </w:ins>
          </w:p>
        </w:tc>
        <w:tc>
          <w:tcPr>
            <w:tcW w:w="99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894" w:author="user" w:date="2012-02-29T14:49:00Z"/>
                <w:rFonts w:ascii="Calibri" w:hAnsi="Calibri" w:cs="Calibri"/>
                <w:sz w:val="20"/>
                <w:szCs w:val="20"/>
                <w:lang w:bidi="ne-NP"/>
              </w:rPr>
            </w:pPr>
            <w:ins w:id="9895" w:author="user" w:date="2012-02-29T14:49:00Z">
              <w:r w:rsidRPr="00F05710">
                <w:rPr>
                  <w:rFonts w:ascii="Calibri" w:hAnsi="Calibri" w:cs="Calibri"/>
                  <w:sz w:val="20"/>
                  <w:szCs w:val="20"/>
                  <w:lang w:bidi="ne-NP"/>
                </w:rPr>
                <w:t>-</w:t>
              </w:r>
            </w:ins>
          </w:p>
        </w:tc>
        <w:tc>
          <w:tcPr>
            <w:tcW w:w="9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896" w:author="user" w:date="2012-02-29T14:49:00Z"/>
                <w:rFonts w:ascii="Calibri" w:hAnsi="Calibri" w:cs="Calibri"/>
                <w:sz w:val="20"/>
                <w:szCs w:val="20"/>
                <w:lang w:bidi="ne-NP"/>
              </w:rPr>
            </w:pPr>
            <w:ins w:id="9897" w:author="user" w:date="2012-02-29T14:49:00Z">
              <w:r w:rsidRPr="00F05710">
                <w:rPr>
                  <w:rFonts w:ascii="Calibri" w:hAnsi="Calibri" w:cs="Calibri"/>
                  <w:sz w:val="20"/>
                  <w:szCs w:val="20"/>
                  <w:lang w:bidi="ne-NP"/>
                </w:rPr>
                <w:t>-</w:t>
              </w:r>
            </w:ins>
          </w:p>
        </w:tc>
        <w:tc>
          <w:tcPr>
            <w:tcW w:w="117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898" w:author="user" w:date="2012-02-29T14:49:00Z"/>
                <w:rFonts w:ascii="Calibri" w:hAnsi="Calibri" w:cs="Calibri"/>
                <w:sz w:val="20"/>
                <w:szCs w:val="20"/>
                <w:lang w:bidi="ne-NP"/>
              </w:rPr>
            </w:pPr>
            <w:ins w:id="9899" w:author="user" w:date="2012-02-29T14:49:00Z">
              <w:r w:rsidRPr="00F05710">
                <w:rPr>
                  <w:rFonts w:ascii="Calibri" w:hAnsi="Calibri" w:cs="Calibri"/>
                  <w:sz w:val="20"/>
                  <w:szCs w:val="20"/>
                  <w:lang w:bidi="ne-NP"/>
                </w:rPr>
                <w:t>- </w:t>
              </w:r>
            </w:ins>
          </w:p>
        </w:tc>
      </w:tr>
      <w:tr w:rsidR="002B6273" w:rsidRPr="00145B40" w:rsidTr="0074335E">
        <w:trPr>
          <w:trHeight w:val="215"/>
          <w:ins w:id="9900" w:author="user" w:date="2012-02-29T14:49:00Z"/>
        </w:trPr>
        <w:tc>
          <w:tcPr>
            <w:tcW w:w="200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9901" w:author="user" w:date="2012-02-29T14:49:00Z"/>
                <w:rFonts w:ascii="Calibri" w:hAnsi="Calibri" w:cs="Calibri"/>
                <w:sz w:val="20"/>
                <w:szCs w:val="20"/>
                <w:lang w:bidi="ne-NP"/>
              </w:rPr>
            </w:pPr>
            <w:ins w:id="9902" w:author="user" w:date="2012-02-29T14:49:00Z">
              <w:r w:rsidRPr="00F05710">
                <w:rPr>
                  <w:rFonts w:ascii="Calibri" w:hAnsi="Calibri" w:cs="Calibri"/>
                  <w:sz w:val="20"/>
                  <w:szCs w:val="20"/>
                  <w:lang w:bidi="ne-NP"/>
                </w:rPr>
                <w:t>Piple</w:t>
              </w:r>
            </w:ins>
          </w:p>
        </w:tc>
        <w:tc>
          <w:tcPr>
            <w:tcW w:w="1163"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903" w:author="user" w:date="2012-02-29T14:49:00Z"/>
                <w:rFonts w:ascii="Calibri" w:hAnsi="Calibri" w:cs="Calibri"/>
                <w:sz w:val="20"/>
                <w:szCs w:val="20"/>
                <w:lang w:bidi="ne-NP"/>
              </w:rPr>
            </w:pPr>
            <w:ins w:id="9904" w:author="user" w:date="2012-02-29T14:49:00Z">
              <w:r w:rsidRPr="00F05710">
                <w:rPr>
                  <w:rFonts w:ascii="Calibri" w:hAnsi="Calibri" w:cs="Calibri"/>
                  <w:sz w:val="20"/>
                  <w:szCs w:val="20"/>
                  <w:lang w:bidi="ne-NP"/>
                </w:rPr>
                <w:t>12</w:t>
              </w:r>
            </w:ins>
          </w:p>
        </w:tc>
        <w:tc>
          <w:tcPr>
            <w:tcW w:w="9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905" w:author="user" w:date="2012-02-29T14:49:00Z"/>
                <w:rFonts w:ascii="Calibri" w:hAnsi="Calibri" w:cs="Calibri"/>
                <w:sz w:val="20"/>
                <w:szCs w:val="20"/>
                <w:lang w:bidi="ne-NP"/>
              </w:rPr>
            </w:pPr>
            <w:ins w:id="9906" w:author="user" w:date="2012-02-29T14:49:00Z">
              <w:r w:rsidRPr="00F05710">
                <w:rPr>
                  <w:rFonts w:ascii="Calibri" w:hAnsi="Calibri" w:cs="Calibri"/>
                  <w:sz w:val="20"/>
                  <w:szCs w:val="20"/>
                  <w:lang w:bidi="ne-NP"/>
                </w:rPr>
                <w:t>85.7</w:t>
              </w:r>
            </w:ins>
          </w:p>
        </w:tc>
        <w:tc>
          <w:tcPr>
            <w:tcW w:w="81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907" w:author="user" w:date="2012-02-29T14:49:00Z"/>
                <w:rFonts w:ascii="Calibri" w:hAnsi="Calibri" w:cs="Calibri"/>
                <w:sz w:val="20"/>
                <w:szCs w:val="20"/>
                <w:lang w:bidi="ne-NP"/>
              </w:rPr>
            </w:pPr>
            <w:ins w:id="9908" w:author="user" w:date="2012-02-29T14:49:00Z">
              <w:r w:rsidRPr="00F05710">
                <w:rPr>
                  <w:rFonts w:ascii="Calibri" w:hAnsi="Calibri" w:cs="Calibri"/>
                  <w:sz w:val="20"/>
                  <w:szCs w:val="20"/>
                  <w:lang w:bidi="ne-NP"/>
                </w:rPr>
                <w:t>-</w:t>
              </w:r>
            </w:ins>
          </w:p>
        </w:tc>
        <w:tc>
          <w:tcPr>
            <w:tcW w:w="99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909" w:author="user" w:date="2012-02-29T14:49:00Z"/>
                <w:rFonts w:ascii="Calibri" w:hAnsi="Calibri" w:cs="Calibri"/>
                <w:sz w:val="20"/>
                <w:szCs w:val="20"/>
                <w:lang w:bidi="ne-NP"/>
              </w:rPr>
            </w:pPr>
            <w:ins w:id="9910" w:author="user" w:date="2012-02-29T14:49:00Z">
              <w:r w:rsidRPr="00F05710">
                <w:rPr>
                  <w:rFonts w:ascii="Calibri" w:hAnsi="Calibri" w:cs="Calibri"/>
                  <w:sz w:val="20"/>
                  <w:szCs w:val="20"/>
                  <w:lang w:bidi="ne-NP"/>
                </w:rPr>
                <w:t>-</w:t>
              </w:r>
            </w:ins>
          </w:p>
        </w:tc>
        <w:tc>
          <w:tcPr>
            <w:tcW w:w="9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911" w:author="user" w:date="2012-02-29T14:49:00Z"/>
                <w:rFonts w:ascii="Calibri" w:hAnsi="Calibri" w:cs="Calibri"/>
                <w:sz w:val="20"/>
                <w:szCs w:val="20"/>
                <w:lang w:bidi="ne-NP"/>
              </w:rPr>
            </w:pPr>
            <w:ins w:id="9912" w:author="user" w:date="2012-02-29T14:49:00Z">
              <w:r w:rsidRPr="00F05710">
                <w:rPr>
                  <w:rFonts w:ascii="Calibri" w:hAnsi="Calibri" w:cs="Calibri"/>
                  <w:sz w:val="20"/>
                  <w:szCs w:val="20"/>
                  <w:lang w:bidi="ne-NP"/>
                </w:rPr>
                <w:t>2</w:t>
              </w:r>
            </w:ins>
          </w:p>
        </w:tc>
        <w:tc>
          <w:tcPr>
            <w:tcW w:w="117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913" w:author="user" w:date="2012-02-29T14:49:00Z"/>
                <w:rFonts w:ascii="Calibri" w:hAnsi="Calibri" w:cs="Calibri"/>
                <w:sz w:val="20"/>
                <w:szCs w:val="20"/>
                <w:lang w:bidi="ne-NP"/>
              </w:rPr>
            </w:pPr>
            <w:ins w:id="9914" w:author="user" w:date="2012-02-29T14:49:00Z">
              <w:r w:rsidRPr="00F05710">
                <w:rPr>
                  <w:rFonts w:ascii="Calibri" w:hAnsi="Calibri" w:cs="Calibri"/>
                  <w:sz w:val="20"/>
                  <w:szCs w:val="20"/>
                  <w:lang w:bidi="ne-NP"/>
                </w:rPr>
                <w:t>14.3</w:t>
              </w:r>
            </w:ins>
          </w:p>
        </w:tc>
      </w:tr>
      <w:tr w:rsidR="002B6273" w:rsidRPr="00145B40" w:rsidTr="0074335E">
        <w:trPr>
          <w:trHeight w:val="260"/>
          <w:ins w:id="9915" w:author="user" w:date="2012-02-29T14:49:00Z"/>
        </w:trPr>
        <w:tc>
          <w:tcPr>
            <w:tcW w:w="200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9916" w:author="user" w:date="2012-02-29T14:49:00Z"/>
                <w:rFonts w:ascii="Calibri" w:hAnsi="Calibri" w:cs="Calibri"/>
                <w:sz w:val="20"/>
                <w:szCs w:val="20"/>
                <w:lang w:bidi="ne-NP"/>
              </w:rPr>
            </w:pPr>
            <w:ins w:id="9917" w:author="user" w:date="2012-02-29T14:49:00Z">
              <w:r w:rsidRPr="00F05710">
                <w:rPr>
                  <w:rFonts w:ascii="Calibri" w:hAnsi="Calibri" w:cs="Calibri"/>
                  <w:sz w:val="20"/>
                  <w:szCs w:val="20"/>
                  <w:lang w:bidi="ne-NP"/>
                </w:rPr>
                <w:t>Shaktikhor</w:t>
              </w:r>
            </w:ins>
          </w:p>
        </w:tc>
        <w:tc>
          <w:tcPr>
            <w:tcW w:w="1163"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918" w:author="user" w:date="2012-02-29T14:49:00Z"/>
                <w:rFonts w:ascii="Calibri" w:hAnsi="Calibri" w:cs="Calibri"/>
                <w:sz w:val="20"/>
                <w:szCs w:val="20"/>
                <w:lang w:bidi="ne-NP"/>
              </w:rPr>
            </w:pPr>
            <w:ins w:id="9919" w:author="user" w:date="2012-02-29T14:49:00Z">
              <w:r w:rsidRPr="00F05710">
                <w:rPr>
                  <w:rFonts w:ascii="Calibri" w:hAnsi="Calibri" w:cs="Calibri"/>
                  <w:sz w:val="20"/>
                  <w:szCs w:val="20"/>
                  <w:lang w:bidi="ne-NP"/>
                </w:rPr>
                <w:t>4</w:t>
              </w:r>
            </w:ins>
          </w:p>
        </w:tc>
        <w:tc>
          <w:tcPr>
            <w:tcW w:w="9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920" w:author="user" w:date="2012-02-29T14:49:00Z"/>
                <w:rFonts w:ascii="Calibri" w:hAnsi="Calibri" w:cs="Calibri"/>
                <w:sz w:val="20"/>
                <w:szCs w:val="20"/>
                <w:lang w:bidi="ne-NP"/>
              </w:rPr>
            </w:pPr>
            <w:ins w:id="9921" w:author="user" w:date="2012-02-29T14:49:00Z">
              <w:r w:rsidRPr="00F05710">
                <w:rPr>
                  <w:rFonts w:ascii="Calibri" w:hAnsi="Calibri" w:cs="Calibri"/>
                  <w:sz w:val="20"/>
                  <w:szCs w:val="20"/>
                  <w:lang w:bidi="ne-NP"/>
                </w:rPr>
                <w:t>100</w:t>
              </w:r>
            </w:ins>
          </w:p>
        </w:tc>
        <w:tc>
          <w:tcPr>
            <w:tcW w:w="81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922" w:author="user" w:date="2012-02-29T14:49:00Z"/>
                <w:rFonts w:ascii="Calibri" w:hAnsi="Calibri" w:cs="Calibri"/>
                <w:sz w:val="20"/>
                <w:szCs w:val="20"/>
                <w:lang w:bidi="ne-NP"/>
              </w:rPr>
            </w:pPr>
            <w:ins w:id="9923" w:author="user" w:date="2012-02-29T14:49:00Z">
              <w:r w:rsidRPr="00F05710">
                <w:rPr>
                  <w:rFonts w:ascii="Calibri" w:hAnsi="Calibri" w:cs="Calibri"/>
                  <w:sz w:val="20"/>
                  <w:szCs w:val="20"/>
                  <w:lang w:bidi="ne-NP"/>
                </w:rPr>
                <w:t>-</w:t>
              </w:r>
            </w:ins>
          </w:p>
        </w:tc>
        <w:tc>
          <w:tcPr>
            <w:tcW w:w="99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924" w:author="user" w:date="2012-02-29T14:49:00Z"/>
                <w:rFonts w:ascii="Calibri" w:hAnsi="Calibri" w:cs="Calibri"/>
                <w:sz w:val="20"/>
                <w:szCs w:val="20"/>
                <w:lang w:bidi="ne-NP"/>
              </w:rPr>
            </w:pPr>
            <w:ins w:id="9925" w:author="user" w:date="2012-02-29T14:49:00Z">
              <w:r w:rsidRPr="00F05710">
                <w:rPr>
                  <w:rFonts w:ascii="Calibri" w:hAnsi="Calibri" w:cs="Calibri"/>
                  <w:sz w:val="20"/>
                  <w:szCs w:val="20"/>
                  <w:lang w:bidi="ne-NP"/>
                </w:rPr>
                <w:t>-</w:t>
              </w:r>
            </w:ins>
          </w:p>
        </w:tc>
        <w:tc>
          <w:tcPr>
            <w:tcW w:w="9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926" w:author="user" w:date="2012-02-29T14:49:00Z"/>
                <w:rFonts w:ascii="Calibri" w:hAnsi="Calibri" w:cs="Calibri"/>
                <w:sz w:val="20"/>
                <w:szCs w:val="20"/>
                <w:lang w:bidi="ne-NP"/>
              </w:rPr>
            </w:pPr>
            <w:ins w:id="9927" w:author="user" w:date="2012-02-29T14:49:00Z">
              <w:r w:rsidRPr="00F05710">
                <w:rPr>
                  <w:rFonts w:ascii="Calibri" w:hAnsi="Calibri" w:cs="Calibri"/>
                  <w:sz w:val="20"/>
                  <w:szCs w:val="20"/>
                  <w:lang w:bidi="ne-NP"/>
                </w:rPr>
                <w:t>-</w:t>
              </w:r>
            </w:ins>
          </w:p>
        </w:tc>
        <w:tc>
          <w:tcPr>
            <w:tcW w:w="117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928" w:author="user" w:date="2012-02-29T14:49:00Z"/>
                <w:rFonts w:ascii="Calibri" w:hAnsi="Calibri" w:cs="Calibri"/>
                <w:sz w:val="20"/>
                <w:szCs w:val="20"/>
                <w:lang w:bidi="ne-NP"/>
              </w:rPr>
            </w:pPr>
            <w:ins w:id="9929" w:author="user" w:date="2012-02-29T14:49:00Z">
              <w:r w:rsidRPr="00F05710">
                <w:rPr>
                  <w:rFonts w:ascii="Calibri" w:hAnsi="Calibri" w:cs="Calibri"/>
                  <w:sz w:val="20"/>
                  <w:szCs w:val="20"/>
                  <w:lang w:bidi="ne-NP"/>
                </w:rPr>
                <w:t>- </w:t>
              </w:r>
            </w:ins>
          </w:p>
        </w:tc>
      </w:tr>
      <w:tr w:rsidR="002B6273" w:rsidRPr="00145B40" w:rsidTr="0074335E">
        <w:trPr>
          <w:trHeight w:val="300"/>
          <w:ins w:id="9930" w:author="user" w:date="2012-02-29T14:49:00Z"/>
        </w:trPr>
        <w:tc>
          <w:tcPr>
            <w:tcW w:w="200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9931" w:author="user" w:date="2012-02-29T14:49:00Z"/>
                <w:rFonts w:ascii="Calibri" w:hAnsi="Calibri" w:cs="Calibri"/>
                <w:b/>
                <w:bCs/>
                <w:sz w:val="20"/>
                <w:szCs w:val="20"/>
                <w:lang w:bidi="ne-NP"/>
              </w:rPr>
            </w:pPr>
            <w:ins w:id="9932" w:author="user" w:date="2012-02-29T14:49:00Z">
              <w:r w:rsidRPr="00F05710">
                <w:rPr>
                  <w:rFonts w:ascii="Calibri" w:hAnsi="Calibri" w:cs="Calibri"/>
                  <w:b/>
                  <w:bCs/>
                  <w:sz w:val="20"/>
                  <w:szCs w:val="20"/>
                  <w:lang w:bidi="ne-NP"/>
                </w:rPr>
                <w:t>Total</w:t>
              </w:r>
            </w:ins>
          </w:p>
        </w:tc>
        <w:tc>
          <w:tcPr>
            <w:tcW w:w="1163"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933" w:author="user" w:date="2012-02-29T14:49:00Z"/>
                <w:rFonts w:ascii="Calibri" w:hAnsi="Calibri" w:cs="Calibri"/>
                <w:b/>
                <w:bCs/>
                <w:sz w:val="20"/>
                <w:szCs w:val="20"/>
                <w:lang w:bidi="ne-NP"/>
              </w:rPr>
            </w:pPr>
            <w:ins w:id="9934" w:author="user" w:date="2012-02-29T14:49:00Z">
              <w:r w:rsidRPr="00F05710">
                <w:rPr>
                  <w:rFonts w:ascii="Calibri" w:hAnsi="Calibri" w:cs="Calibri"/>
                  <w:b/>
                  <w:bCs/>
                  <w:sz w:val="20"/>
                  <w:szCs w:val="20"/>
                  <w:lang w:bidi="ne-NP"/>
                </w:rPr>
                <w:t>114</w:t>
              </w:r>
            </w:ins>
          </w:p>
        </w:tc>
        <w:tc>
          <w:tcPr>
            <w:tcW w:w="9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935" w:author="user" w:date="2012-02-29T14:49:00Z"/>
                <w:rFonts w:ascii="Calibri" w:hAnsi="Calibri" w:cs="Calibri"/>
                <w:b/>
                <w:bCs/>
                <w:sz w:val="20"/>
                <w:szCs w:val="20"/>
                <w:lang w:bidi="ne-NP"/>
              </w:rPr>
            </w:pPr>
            <w:ins w:id="9936" w:author="user" w:date="2012-02-29T14:49:00Z">
              <w:r w:rsidRPr="00F05710">
                <w:rPr>
                  <w:rFonts w:ascii="Calibri" w:hAnsi="Calibri" w:cs="Calibri"/>
                  <w:b/>
                  <w:bCs/>
                  <w:sz w:val="20"/>
                  <w:szCs w:val="20"/>
                  <w:lang w:bidi="ne-NP"/>
                </w:rPr>
                <w:t>77.55</w:t>
              </w:r>
            </w:ins>
          </w:p>
        </w:tc>
        <w:tc>
          <w:tcPr>
            <w:tcW w:w="81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937" w:author="user" w:date="2012-02-29T14:49:00Z"/>
                <w:rFonts w:ascii="Calibri" w:hAnsi="Calibri" w:cs="Calibri"/>
                <w:b/>
                <w:bCs/>
                <w:sz w:val="20"/>
                <w:szCs w:val="20"/>
                <w:lang w:bidi="ne-NP"/>
              </w:rPr>
            </w:pPr>
            <w:ins w:id="9938" w:author="user" w:date="2012-02-29T14:49:00Z">
              <w:r w:rsidRPr="00F05710">
                <w:rPr>
                  <w:rFonts w:ascii="Calibri" w:hAnsi="Calibri" w:cs="Calibri"/>
                  <w:b/>
                  <w:bCs/>
                  <w:sz w:val="20"/>
                  <w:szCs w:val="20"/>
                  <w:lang w:bidi="ne-NP"/>
                </w:rPr>
                <w:t>9</w:t>
              </w:r>
            </w:ins>
          </w:p>
        </w:tc>
        <w:tc>
          <w:tcPr>
            <w:tcW w:w="99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939" w:author="user" w:date="2012-02-29T14:49:00Z"/>
                <w:rFonts w:ascii="Calibri" w:hAnsi="Calibri" w:cs="Calibri"/>
                <w:b/>
                <w:bCs/>
                <w:sz w:val="20"/>
                <w:szCs w:val="20"/>
                <w:lang w:bidi="ne-NP"/>
              </w:rPr>
            </w:pPr>
            <w:ins w:id="9940" w:author="user" w:date="2012-02-29T14:49:00Z">
              <w:r w:rsidRPr="00F05710">
                <w:rPr>
                  <w:rFonts w:ascii="Calibri" w:hAnsi="Calibri" w:cs="Calibri"/>
                  <w:b/>
                  <w:bCs/>
                  <w:sz w:val="20"/>
                  <w:szCs w:val="20"/>
                  <w:lang w:bidi="ne-NP"/>
                </w:rPr>
                <w:t>6.12</w:t>
              </w:r>
            </w:ins>
          </w:p>
        </w:tc>
        <w:tc>
          <w:tcPr>
            <w:tcW w:w="9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941" w:author="user" w:date="2012-02-29T14:49:00Z"/>
                <w:rFonts w:ascii="Calibri" w:hAnsi="Calibri" w:cs="Calibri"/>
                <w:b/>
                <w:bCs/>
                <w:sz w:val="20"/>
                <w:szCs w:val="20"/>
                <w:lang w:bidi="ne-NP"/>
              </w:rPr>
            </w:pPr>
            <w:ins w:id="9942" w:author="user" w:date="2012-02-29T14:49:00Z">
              <w:r w:rsidRPr="00F05710">
                <w:rPr>
                  <w:rFonts w:ascii="Calibri" w:hAnsi="Calibri" w:cs="Calibri"/>
                  <w:b/>
                  <w:bCs/>
                  <w:sz w:val="20"/>
                  <w:szCs w:val="20"/>
                  <w:lang w:bidi="ne-NP"/>
                </w:rPr>
                <w:t>24</w:t>
              </w:r>
            </w:ins>
          </w:p>
        </w:tc>
        <w:tc>
          <w:tcPr>
            <w:tcW w:w="117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943" w:author="user" w:date="2012-02-29T14:49:00Z"/>
                <w:rFonts w:ascii="Calibri" w:hAnsi="Calibri" w:cs="Calibri"/>
                <w:b/>
                <w:bCs/>
                <w:sz w:val="20"/>
                <w:szCs w:val="20"/>
                <w:lang w:bidi="ne-NP"/>
              </w:rPr>
            </w:pPr>
            <w:ins w:id="9944" w:author="user" w:date="2012-02-29T14:49:00Z">
              <w:r w:rsidRPr="00F05710">
                <w:rPr>
                  <w:rFonts w:ascii="Calibri" w:hAnsi="Calibri" w:cs="Calibri"/>
                  <w:b/>
                  <w:bCs/>
                  <w:sz w:val="20"/>
                  <w:szCs w:val="20"/>
                  <w:lang w:bidi="ne-NP"/>
                </w:rPr>
                <w:t>16.33</w:t>
              </w:r>
            </w:ins>
          </w:p>
        </w:tc>
      </w:tr>
    </w:tbl>
    <w:p w:rsidR="002B6273" w:rsidRPr="006D6E2F" w:rsidRDefault="002B6273" w:rsidP="002B6273">
      <w:pPr>
        <w:pStyle w:val="ReportText"/>
        <w:spacing w:line="360" w:lineRule="auto"/>
        <w:ind w:left="0"/>
        <w:rPr>
          <w:ins w:id="9945" w:author="user" w:date="2012-02-29T14:49:00Z"/>
          <w:rFonts w:ascii="Calibri" w:hAnsi="Calibri" w:cs="Calibri"/>
          <w:bCs/>
          <w:i/>
          <w:sz w:val="18"/>
          <w:szCs w:val="18"/>
        </w:rPr>
      </w:pPr>
      <w:ins w:id="9946" w:author="user" w:date="2012-02-29T14:49:00Z">
        <w:r w:rsidRPr="006D6E2F">
          <w:rPr>
            <w:rFonts w:ascii="Calibri" w:hAnsi="Calibri" w:cs="Calibri"/>
            <w:bCs/>
            <w:i/>
            <w:sz w:val="18"/>
            <w:szCs w:val="18"/>
          </w:rPr>
          <w:t>Source: Household Survey, 2011</w:t>
        </w:r>
      </w:ins>
    </w:p>
    <w:p w:rsidR="002B6273" w:rsidRPr="00145B40" w:rsidRDefault="002B6273" w:rsidP="002B6273">
      <w:pPr>
        <w:pStyle w:val="BodyText"/>
        <w:spacing w:line="300" w:lineRule="auto"/>
        <w:rPr>
          <w:ins w:id="9947" w:author="user" w:date="2012-02-29T14:49:00Z"/>
          <w:rFonts w:ascii="Calibri" w:hAnsi="Calibri" w:cs="Calibri"/>
          <w:sz w:val="22"/>
          <w:szCs w:val="22"/>
          <w:lang w:val="en-GB"/>
        </w:rPr>
      </w:pPr>
      <w:ins w:id="9948" w:author="user" w:date="2012-02-29T14:49:00Z">
        <w:r w:rsidRPr="00145B40">
          <w:rPr>
            <w:rFonts w:ascii="Calibri" w:hAnsi="Calibri" w:cs="Calibri"/>
            <w:sz w:val="22"/>
            <w:szCs w:val="22"/>
            <w:lang w:val="en-GB"/>
          </w:rPr>
          <w:lastRenderedPageBreak/>
          <w:t>Most of the households in the core project area are aw</w:t>
        </w:r>
        <w:r w:rsidRPr="00145B40">
          <w:rPr>
            <w:rFonts w:ascii="Calibri" w:hAnsi="Calibri" w:cs="Calibri"/>
            <w:sz w:val="22"/>
            <w:szCs w:val="22"/>
          </w:rPr>
          <w:t xml:space="preserve">are of </w:t>
        </w:r>
        <w:r w:rsidRPr="00145B40">
          <w:rPr>
            <w:rFonts w:ascii="Calibri" w:hAnsi="Calibri" w:cs="Calibri"/>
            <w:sz w:val="22"/>
            <w:szCs w:val="22"/>
            <w:lang w:val="en-GB"/>
          </w:rPr>
          <w:t xml:space="preserve">regarding for the waste management. Of the surveyed households, about 65.99% dump waste at safe location. Similarly, 7.48% burn it while 11.56% bury and 14.97% use other methods for waste management. The proportion of households managing waste at safe location is high </w:t>
        </w:r>
        <w:r w:rsidRPr="00145B40">
          <w:rPr>
            <w:rFonts w:ascii="Calibri" w:hAnsi="Calibri" w:cs="Calibri"/>
            <w:sz w:val="22"/>
            <w:szCs w:val="22"/>
          </w:rPr>
          <w:t>in Birendrnagar, Shaktikhor, Piple, Basamadi, Manahari and Jutpani VDCs (Table-6.</w:t>
        </w:r>
        <w:r w:rsidRPr="00145B40" w:rsidDel="006D6E2F">
          <w:rPr>
            <w:rFonts w:ascii="Calibri" w:hAnsi="Calibri" w:cs="Calibri"/>
            <w:sz w:val="22"/>
            <w:szCs w:val="22"/>
          </w:rPr>
          <w:t xml:space="preserve"> </w:t>
        </w:r>
        <w:r>
          <w:rPr>
            <w:rFonts w:ascii="Calibri" w:hAnsi="Calibri" w:cs="Calibri"/>
            <w:sz w:val="22"/>
            <w:szCs w:val="22"/>
          </w:rPr>
          <w:t>49</w:t>
        </w:r>
        <w:r w:rsidRPr="00145B40">
          <w:rPr>
            <w:rFonts w:ascii="Calibri" w:hAnsi="Calibri" w:cs="Calibri"/>
            <w:sz w:val="22"/>
            <w:szCs w:val="22"/>
          </w:rPr>
          <w:t>).</w:t>
        </w:r>
      </w:ins>
    </w:p>
    <w:p w:rsidR="002B6273" w:rsidRPr="00261758" w:rsidRDefault="002B6273" w:rsidP="002B6273">
      <w:pPr>
        <w:rPr>
          <w:ins w:id="9949" w:author="user" w:date="2012-02-29T14:49:00Z"/>
          <w:rFonts w:ascii="Calibri" w:hAnsi="Calibri" w:cs="Calibri"/>
          <w:b/>
          <w:sz w:val="20"/>
          <w:szCs w:val="20"/>
        </w:rPr>
      </w:pPr>
      <w:ins w:id="9950" w:author="user" w:date="2012-02-29T14:49:00Z">
        <w:r w:rsidRPr="00261758">
          <w:rPr>
            <w:rFonts w:ascii="Calibri" w:hAnsi="Calibri" w:cs="Calibri"/>
            <w:b/>
            <w:sz w:val="20"/>
            <w:szCs w:val="20"/>
          </w:rPr>
          <w:t>Table - 6.49: Methods of Solid Waste Disposal in the Project Area</w:t>
        </w:r>
      </w:ins>
    </w:p>
    <w:tbl>
      <w:tblPr>
        <w:tblW w:w="8920" w:type="dxa"/>
        <w:tblInd w:w="95" w:type="dxa"/>
        <w:tblLook w:val="04A0"/>
      </w:tblPr>
      <w:tblGrid>
        <w:gridCol w:w="2000"/>
        <w:gridCol w:w="960"/>
        <w:gridCol w:w="940"/>
        <w:gridCol w:w="840"/>
        <w:gridCol w:w="880"/>
        <w:gridCol w:w="880"/>
        <w:gridCol w:w="880"/>
        <w:gridCol w:w="640"/>
        <w:gridCol w:w="900"/>
      </w:tblGrid>
      <w:tr w:rsidR="002B6273" w:rsidRPr="00145B40" w:rsidTr="0074335E">
        <w:trPr>
          <w:trHeight w:val="300"/>
          <w:ins w:id="9951" w:author="user" w:date="2012-02-29T14:49:00Z"/>
        </w:trPr>
        <w:tc>
          <w:tcPr>
            <w:tcW w:w="2000" w:type="dxa"/>
            <w:vMerge w:val="restart"/>
            <w:tcBorders>
              <w:top w:val="single" w:sz="4" w:space="0" w:color="auto"/>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9952" w:author="user" w:date="2012-02-29T14:49:00Z"/>
                <w:rFonts w:ascii="Calibri" w:hAnsi="Calibri" w:cs="Calibri"/>
                <w:b/>
                <w:bCs/>
                <w:sz w:val="20"/>
                <w:szCs w:val="20"/>
                <w:lang w:bidi="ne-NP"/>
              </w:rPr>
            </w:pPr>
            <w:ins w:id="9953" w:author="user" w:date="2012-02-29T14:49:00Z">
              <w:r w:rsidRPr="00F05710">
                <w:rPr>
                  <w:rFonts w:ascii="Calibri" w:hAnsi="Calibri" w:cs="Calibri"/>
                  <w:b/>
                  <w:bCs/>
                  <w:sz w:val="20"/>
                  <w:szCs w:val="20"/>
                  <w:lang w:bidi="ne-NP"/>
                </w:rPr>
                <w:t>VDC/Municipality</w:t>
              </w:r>
            </w:ins>
          </w:p>
        </w:tc>
        <w:tc>
          <w:tcPr>
            <w:tcW w:w="6920" w:type="dxa"/>
            <w:gridSpan w:val="8"/>
            <w:tcBorders>
              <w:top w:val="single" w:sz="4" w:space="0" w:color="auto"/>
              <w:left w:val="nil"/>
              <w:bottom w:val="single" w:sz="4" w:space="0" w:color="auto"/>
              <w:right w:val="single" w:sz="4" w:space="0" w:color="000000"/>
            </w:tcBorders>
            <w:shd w:val="clear" w:color="auto" w:fill="auto"/>
          </w:tcPr>
          <w:p w:rsidR="002B6273" w:rsidRPr="00F05710" w:rsidRDefault="002B6273" w:rsidP="0074335E">
            <w:pPr>
              <w:rPr>
                <w:ins w:id="9954" w:author="user" w:date="2012-02-29T14:49:00Z"/>
                <w:rFonts w:ascii="Calibri" w:hAnsi="Calibri" w:cs="Calibri"/>
                <w:b/>
                <w:bCs/>
                <w:sz w:val="20"/>
                <w:szCs w:val="20"/>
                <w:lang w:bidi="ne-NP"/>
              </w:rPr>
            </w:pPr>
            <w:ins w:id="9955" w:author="user" w:date="2012-02-29T14:49:00Z">
              <w:r w:rsidRPr="00F05710">
                <w:rPr>
                  <w:rFonts w:ascii="Calibri" w:hAnsi="Calibri" w:cs="Calibri"/>
                  <w:b/>
                  <w:bCs/>
                  <w:sz w:val="20"/>
                  <w:szCs w:val="20"/>
                  <w:lang w:bidi="ne-NP"/>
                </w:rPr>
                <w:t xml:space="preserve">                                                  Location</w:t>
              </w:r>
            </w:ins>
          </w:p>
        </w:tc>
      </w:tr>
      <w:tr w:rsidR="002B6273" w:rsidRPr="00145B40" w:rsidTr="0074335E">
        <w:trPr>
          <w:trHeight w:val="300"/>
          <w:ins w:id="9956" w:author="user" w:date="2012-02-29T14:49:00Z"/>
        </w:trPr>
        <w:tc>
          <w:tcPr>
            <w:tcW w:w="2000" w:type="dxa"/>
            <w:vMerge/>
            <w:tcBorders>
              <w:top w:val="single" w:sz="4" w:space="0" w:color="auto"/>
              <w:left w:val="single" w:sz="4" w:space="0" w:color="auto"/>
              <w:bottom w:val="single" w:sz="4" w:space="0" w:color="auto"/>
              <w:right w:val="single" w:sz="4" w:space="0" w:color="auto"/>
            </w:tcBorders>
            <w:vAlign w:val="center"/>
          </w:tcPr>
          <w:p w:rsidR="002B6273" w:rsidRPr="00F05710" w:rsidRDefault="002B6273" w:rsidP="0074335E">
            <w:pPr>
              <w:rPr>
                <w:ins w:id="9957" w:author="user" w:date="2012-02-29T14:49:00Z"/>
                <w:rFonts w:ascii="Calibri" w:hAnsi="Calibri" w:cs="Calibri"/>
                <w:b/>
                <w:bCs/>
                <w:sz w:val="20"/>
                <w:szCs w:val="20"/>
                <w:lang w:bidi="ne-NP"/>
              </w:rPr>
            </w:pPr>
          </w:p>
        </w:tc>
        <w:tc>
          <w:tcPr>
            <w:tcW w:w="1900" w:type="dxa"/>
            <w:gridSpan w:val="2"/>
            <w:tcBorders>
              <w:top w:val="single" w:sz="4" w:space="0" w:color="auto"/>
              <w:left w:val="nil"/>
              <w:bottom w:val="single" w:sz="4" w:space="0" w:color="auto"/>
              <w:right w:val="single" w:sz="4" w:space="0" w:color="auto"/>
            </w:tcBorders>
            <w:shd w:val="clear" w:color="auto" w:fill="auto"/>
          </w:tcPr>
          <w:p w:rsidR="002B6273" w:rsidRPr="00F05710" w:rsidRDefault="002B6273" w:rsidP="0074335E">
            <w:pPr>
              <w:jc w:val="center"/>
              <w:rPr>
                <w:ins w:id="9958" w:author="user" w:date="2012-02-29T14:49:00Z"/>
                <w:rFonts w:ascii="Calibri" w:hAnsi="Calibri" w:cs="Calibri"/>
                <w:b/>
                <w:bCs/>
                <w:sz w:val="20"/>
                <w:szCs w:val="20"/>
                <w:lang w:bidi="ne-NP"/>
              </w:rPr>
            </w:pPr>
            <w:ins w:id="9959" w:author="user" w:date="2012-02-29T14:49:00Z">
              <w:r w:rsidRPr="00F05710">
                <w:rPr>
                  <w:rFonts w:ascii="Calibri" w:hAnsi="Calibri" w:cs="Calibri"/>
                  <w:b/>
                  <w:bCs/>
                  <w:sz w:val="20"/>
                  <w:szCs w:val="20"/>
                  <w:lang w:bidi="ne-NP"/>
                </w:rPr>
                <w:t xml:space="preserve">Dump at </w:t>
              </w:r>
              <w:smartTag w:uri="urn:schemas-microsoft-com:office:smarttags" w:element="Street">
                <w:smartTag w:uri="urn:schemas-microsoft-com:office:smarttags" w:element="address">
                  <w:r w:rsidRPr="00F05710">
                    <w:rPr>
                      <w:rFonts w:ascii="Calibri" w:hAnsi="Calibri" w:cs="Calibri"/>
                      <w:b/>
                      <w:bCs/>
                      <w:sz w:val="20"/>
                      <w:szCs w:val="20"/>
                      <w:lang w:bidi="ne-NP"/>
                    </w:rPr>
                    <w:t>Safe Place</w:t>
                  </w:r>
                </w:smartTag>
              </w:smartTag>
            </w:ins>
          </w:p>
        </w:tc>
        <w:tc>
          <w:tcPr>
            <w:tcW w:w="1720" w:type="dxa"/>
            <w:gridSpan w:val="2"/>
            <w:tcBorders>
              <w:top w:val="single" w:sz="4" w:space="0" w:color="auto"/>
              <w:left w:val="nil"/>
              <w:bottom w:val="single" w:sz="4" w:space="0" w:color="auto"/>
              <w:right w:val="single" w:sz="4" w:space="0" w:color="auto"/>
            </w:tcBorders>
            <w:shd w:val="clear" w:color="auto" w:fill="auto"/>
          </w:tcPr>
          <w:p w:rsidR="002B6273" w:rsidRPr="00F05710" w:rsidRDefault="002B6273" w:rsidP="0074335E">
            <w:pPr>
              <w:jc w:val="center"/>
              <w:rPr>
                <w:ins w:id="9960" w:author="user" w:date="2012-02-29T14:49:00Z"/>
                <w:rFonts w:ascii="Calibri" w:hAnsi="Calibri" w:cs="Calibri"/>
                <w:b/>
                <w:bCs/>
                <w:sz w:val="20"/>
                <w:szCs w:val="20"/>
                <w:lang w:bidi="ne-NP"/>
              </w:rPr>
            </w:pPr>
            <w:ins w:id="9961" w:author="user" w:date="2012-02-29T14:49:00Z">
              <w:r w:rsidRPr="00F05710">
                <w:rPr>
                  <w:rFonts w:ascii="Calibri" w:hAnsi="Calibri" w:cs="Calibri"/>
                  <w:b/>
                  <w:bCs/>
                  <w:sz w:val="20"/>
                  <w:szCs w:val="20"/>
                  <w:lang w:bidi="ne-NP"/>
                </w:rPr>
                <w:t>Burn</w:t>
              </w:r>
            </w:ins>
          </w:p>
        </w:tc>
        <w:tc>
          <w:tcPr>
            <w:tcW w:w="1760" w:type="dxa"/>
            <w:gridSpan w:val="2"/>
            <w:tcBorders>
              <w:top w:val="single" w:sz="4" w:space="0" w:color="auto"/>
              <w:left w:val="nil"/>
              <w:bottom w:val="single" w:sz="4" w:space="0" w:color="auto"/>
              <w:right w:val="single" w:sz="4" w:space="0" w:color="auto"/>
            </w:tcBorders>
            <w:shd w:val="clear" w:color="auto" w:fill="auto"/>
          </w:tcPr>
          <w:p w:rsidR="002B6273" w:rsidRPr="00F05710" w:rsidRDefault="002B6273" w:rsidP="0074335E">
            <w:pPr>
              <w:jc w:val="center"/>
              <w:rPr>
                <w:ins w:id="9962" w:author="user" w:date="2012-02-29T14:49:00Z"/>
                <w:rFonts w:ascii="Calibri" w:hAnsi="Calibri" w:cs="Calibri"/>
                <w:b/>
                <w:bCs/>
                <w:sz w:val="20"/>
                <w:szCs w:val="20"/>
                <w:lang w:bidi="ne-NP"/>
              </w:rPr>
            </w:pPr>
            <w:ins w:id="9963" w:author="user" w:date="2012-02-29T14:49:00Z">
              <w:r w:rsidRPr="00F05710">
                <w:rPr>
                  <w:rFonts w:ascii="Calibri" w:hAnsi="Calibri" w:cs="Calibri"/>
                  <w:b/>
                  <w:bCs/>
                  <w:sz w:val="20"/>
                  <w:szCs w:val="20"/>
                  <w:lang w:bidi="ne-NP"/>
                </w:rPr>
                <w:t>Buried</w:t>
              </w:r>
            </w:ins>
          </w:p>
        </w:tc>
        <w:tc>
          <w:tcPr>
            <w:tcW w:w="1540" w:type="dxa"/>
            <w:gridSpan w:val="2"/>
            <w:tcBorders>
              <w:top w:val="single" w:sz="4" w:space="0" w:color="auto"/>
              <w:left w:val="nil"/>
              <w:bottom w:val="single" w:sz="4" w:space="0" w:color="auto"/>
              <w:right w:val="single" w:sz="4" w:space="0" w:color="auto"/>
            </w:tcBorders>
            <w:shd w:val="clear" w:color="auto" w:fill="auto"/>
          </w:tcPr>
          <w:p w:rsidR="002B6273" w:rsidRPr="00F05710" w:rsidRDefault="002B6273" w:rsidP="0074335E">
            <w:pPr>
              <w:jc w:val="center"/>
              <w:rPr>
                <w:ins w:id="9964" w:author="user" w:date="2012-02-29T14:49:00Z"/>
                <w:rFonts w:ascii="Calibri" w:hAnsi="Calibri" w:cs="Calibri"/>
                <w:b/>
                <w:bCs/>
                <w:sz w:val="20"/>
                <w:szCs w:val="20"/>
                <w:lang w:bidi="ne-NP"/>
              </w:rPr>
            </w:pPr>
            <w:ins w:id="9965" w:author="user" w:date="2012-02-29T14:49:00Z">
              <w:r w:rsidRPr="00F05710">
                <w:rPr>
                  <w:rFonts w:ascii="Calibri" w:hAnsi="Calibri" w:cs="Calibri"/>
                  <w:b/>
                  <w:bCs/>
                  <w:sz w:val="20"/>
                  <w:szCs w:val="20"/>
                  <w:lang w:bidi="ne-NP"/>
                </w:rPr>
                <w:t>Others</w:t>
              </w:r>
            </w:ins>
          </w:p>
        </w:tc>
      </w:tr>
      <w:tr w:rsidR="002B6273" w:rsidRPr="00145B40" w:rsidTr="0074335E">
        <w:trPr>
          <w:trHeight w:val="300"/>
          <w:ins w:id="9966" w:author="user" w:date="2012-02-29T14:49:00Z"/>
        </w:trPr>
        <w:tc>
          <w:tcPr>
            <w:tcW w:w="2000" w:type="dxa"/>
            <w:vMerge/>
            <w:tcBorders>
              <w:top w:val="single" w:sz="4" w:space="0" w:color="auto"/>
              <w:left w:val="single" w:sz="4" w:space="0" w:color="auto"/>
              <w:bottom w:val="single" w:sz="4" w:space="0" w:color="auto"/>
              <w:right w:val="single" w:sz="4" w:space="0" w:color="auto"/>
            </w:tcBorders>
            <w:vAlign w:val="center"/>
          </w:tcPr>
          <w:p w:rsidR="002B6273" w:rsidRPr="00F05710" w:rsidRDefault="002B6273" w:rsidP="0074335E">
            <w:pPr>
              <w:rPr>
                <w:ins w:id="9967" w:author="user" w:date="2012-02-29T14:49:00Z"/>
                <w:rFonts w:ascii="Calibri" w:hAnsi="Calibri" w:cs="Calibri"/>
                <w:b/>
                <w:bCs/>
                <w:sz w:val="20"/>
                <w:szCs w:val="20"/>
                <w:lang w:bidi="ne-NP"/>
              </w:rPr>
            </w:pPr>
          </w:p>
        </w:tc>
        <w:tc>
          <w:tcPr>
            <w:tcW w:w="9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968" w:author="user" w:date="2012-02-29T14:49:00Z"/>
                <w:rFonts w:ascii="Calibri" w:hAnsi="Calibri" w:cs="Calibri"/>
                <w:b/>
                <w:bCs/>
                <w:sz w:val="20"/>
                <w:szCs w:val="20"/>
                <w:lang w:bidi="ne-NP"/>
              </w:rPr>
            </w:pPr>
            <w:ins w:id="9969" w:author="user" w:date="2012-02-29T14:49:00Z">
              <w:r w:rsidRPr="00F05710">
                <w:rPr>
                  <w:rFonts w:ascii="Calibri" w:hAnsi="Calibri" w:cs="Calibri"/>
                  <w:b/>
                  <w:bCs/>
                  <w:sz w:val="20"/>
                  <w:szCs w:val="20"/>
                  <w:lang w:bidi="ne-NP"/>
                </w:rPr>
                <w:t>Hhs</w:t>
              </w:r>
            </w:ins>
          </w:p>
        </w:tc>
        <w:tc>
          <w:tcPr>
            <w:tcW w:w="9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970" w:author="user" w:date="2012-02-29T14:49:00Z"/>
                <w:rFonts w:ascii="Calibri" w:hAnsi="Calibri" w:cs="Calibri"/>
                <w:b/>
                <w:bCs/>
                <w:sz w:val="20"/>
                <w:szCs w:val="20"/>
                <w:lang w:bidi="ne-NP"/>
              </w:rPr>
            </w:pPr>
            <w:ins w:id="9971" w:author="user" w:date="2012-02-29T14:49:00Z">
              <w:r w:rsidRPr="00F05710">
                <w:rPr>
                  <w:rFonts w:ascii="Calibri" w:hAnsi="Calibri" w:cs="Calibri"/>
                  <w:b/>
                  <w:bCs/>
                  <w:sz w:val="20"/>
                  <w:szCs w:val="20"/>
                  <w:lang w:bidi="ne-NP"/>
                </w:rPr>
                <w:t>%</w:t>
              </w:r>
            </w:ins>
          </w:p>
        </w:tc>
        <w:tc>
          <w:tcPr>
            <w:tcW w:w="8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972" w:author="user" w:date="2012-02-29T14:49:00Z"/>
                <w:rFonts w:ascii="Calibri" w:hAnsi="Calibri" w:cs="Calibri"/>
                <w:b/>
                <w:bCs/>
                <w:sz w:val="20"/>
                <w:szCs w:val="20"/>
                <w:lang w:bidi="ne-NP"/>
              </w:rPr>
            </w:pPr>
            <w:ins w:id="9973" w:author="user" w:date="2012-02-29T14:49:00Z">
              <w:r w:rsidRPr="00F05710">
                <w:rPr>
                  <w:rFonts w:ascii="Calibri" w:hAnsi="Calibri" w:cs="Calibri"/>
                  <w:b/>
                  <w:bCs/>
                  <w:sz w:val="20"/>
                  <w:szCs w:val="20"/>
                  <w:lang w:bidi="ne-NP"/>
                </w:rPr>
                <w:t>Hhs</w:t>
              </w:r>
            </w:ins>
          </w:p>
        </w:tc>
        <w:tc>
          <w:tcPr>
            <w:tcW w:w="8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974" w:author="user" w:date="2012-02-29T14:49:00Z"/>
                <w:rFonts w:ascii="Calibri" w:hAnsi="Calibri" w:cs="Calibri"/>
                <w:b/>
                <w:bCs/>
                <w:sz w:val="20"/>
                <w:szCs w:val="20"/>
                <w:lang w:bidi="ne-NP"/>
              </w:rPr>
            </w:pPr>
            <w:ins w:id="9975" w:author="user" w:date="2012-02-29T14:49:00Z">
              <w:r w:rsidRPr="00F05710">
                <w:rPr>
                  <w:rFonts w:ascii="Calibri" w:hAnsi="Calibri" w:cs="Calibri"/>
                  <w:b/>
                  <w:bCs/>
                  <w:sz w:val="20"/>
                  <w:szCs w:val="20"/>
                  <w:lang w:bidi="ne-NP"/>
                </w:rPr>
                <w:t>%</w:t>
              </w:r>
            </w:ins>
          </w:p>
        </w:tc>
        <w:tc>
          <w:tcPr>
            <w:tcW w:w="8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976" w:author="user" w:date="2012-02-29T14:49:00Z"/>
                <w:rFonts w:ascii="Calibri" w:hAnsi="Calibri" w:cs="Calibri"/>
                <w:b/>
                <w:bCs/>
                <w:sz w:val="20"/>
                <w:szCs w:val="20"/>
                <w:lang w:bidi="ne-NP"/>
              </w:rPr>
            </w:pPr>
            <w:ins w:id="9977" w:author="user" w:date="2012-02-29T14:49:00Z">
              <w:r w:rsidRPr="00F05710">
                <w:rPr>
                  <w:rFonts w:ascii="Calibri" w:hAnsi="Calibri" w:cs="Calibri"/>
                  <w:b/>
                  <w:bCs/>
                  <w:sz w:val="20"/>
                  <w:szCs w:val="20"/>
                  <w:lang w:bidi="ne-NP"/>
                </w:rPr>
                <w:t>Hhs</w:t>
              </w:r>
            </w:ins>
          </w:p>
        </w:tc>
        <w:tc>
          <w:tcPr>
            <w:tcW w:w="8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978" w:author="user" w:date="2012-02-29T14:49:00Z"/>
                <w:rFonts w:ascii="Calibri" w:hAnsi="Calibri" w:cs="Calibri"/>
                <w:b/>
                <w:bCs/>
                <w:sz w:val="20"/>
                <w:szCs w:val="20"/>
                <w:lang w:bidi="ne-NP"/>
              </w:rPr>
            </w:pPr>
            <w:ins w:id="9979" w:author="user" w:date="2012-02-29T14:49:00Z">
              <w:r w:rsidRPr="00F05710">
                <w:rPr>
                  <w:rFonts w:ascii="Calibri" w:hAnsi="Calibri" w:cs="Calibri"/>
                  <w:b/>
                  <w:bCs/>
                  <w:sz w:val="20"/>
                  <w:szCs w:val="20"/>
                  <w:lang w:bidi="ne-NP"/>
                </w:rPr>
                <w:t>%</w:t>
              </w:r>
            </w:ins>
          </w:p>
        </w:tc>
        <w:tc>
          <w:tcPr>
            <w:tcW w:w="6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980" w:author="user" w:date="2012-02-29T14:49:00Z"/>
                <w:rFonts w:ascii="Calibri" w:hAnsi="Calibri" w:cs="Calibri"/>
                <w:b/>
                <w:bCs/>
                <w:sz w:val="20"/>
                <w:szCs w:val="20"/>
                <w:lang w:bidi="ne-NP"/>
              </w:rPr>
            </w:pPr>
            <w:ins w:id="9981" w:author="user" w:date="2012-02-29T14:49:00Z">
              <w:r w:rsidRPr="00F05710">
                <w:rPr>
                  <w:rFonts w:ascii="Calibri" w:hAnsi="Calibri" w:cs="Calibri"/>
                  <w:b/>
                  <w:bCs/>
                  <w:sz w:val="20"/>
                  <w:szCs w:val="20"/>
                  <w:lang w:bidi="ne-NP"/>
                </w:rPr>
                <w:t>Hhs</w:t>
              </w:r>
            </w:ins>
          </w:p>
        </w:tc>
        <w:tc>
          <w:tcPr>
            <w:tcW w:w="9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982" w:author="user" w:date="2012-02-29T14:49:00Z"/>
                <w:rFonts w:ascii="Calibri" w:hAnsi="Calibri" w:cs="Calibri"/>
                <w:b/>
                <w:bCs/>
                <w:sz w:val="20"/>
                <w:szCs w:val="20"/>
                <w:lang w:bidi="ne-NP"/>
              </w:rPr>
            </w:pPr>
            <w:ins w:id="9983" w:author="user" w:date="2012-02-29T14:49:00Z">
              <w:r w:rsidRPr="00F05710">
                <w:rPr>
                  <w:rFonts w:ascii="Calibri" w:hAnsi="Calibri" w:cs="Calibri"/>
                  <w:b/>
                  <w:bCs/>
                  <w:sz w:val="20"/>
                  <w:szCs w:val="20"/>
                  <w:lang w:bidi="ne-NP"/>
                </w:rPr>
                <w:t>%</w:t>
              </w:r>
            </w:ins>
          </w:p>
        </w:tc>
      </w:tr>
      <w:tr w:rsidR="002B6273" w:rsidRPr="00145B40" w:rsidTr="0074335E">
        <w:trPr>
          <w:trHeight w:val="345"/>
          <w:ins w:id="9984" w:author="user" w:date="2012-02-29T14:49:00Z"/>
        </w:trPr>
        <w:tc>
          <w:tcPr>
            <w:tcW w:w="200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9985" w:author="user" w:date="2012-02-29T14:49:00Z"/>
                <w:rFonts w:ascii="Calibri" w:hAnsi="Calibri" w:cs="Calibri"/>
                <w:sz w:val="20"/>
                <w:szCs w:val="20"/>
                <w:lang w:bidi="ne-NP"/>
              </w:rPr>
            </w:pPr>
            <w:smartTag w:uri="urn:schemas-microsoft-com:office:smarttags" w:element="place">
              <w:smartTag w:uri="urn:schemas-microsoft-com:office:smarttags" w:element="PlaceName">
                <w:ins w:id="9986" w:author="user" w:date="2012-02-29T14:49:00Z">
                  <w:r w:rsidRPr="00F05710">
                    <w:rPr>
                      <w:rFonts w:ascii="Calibri" w:hAnsi="Calibri" w:cs="Calibri"/>
                      <w:sz w:val="20"/>
                      <w:szCs w:val="20"/>
                      <w:lang w:bidi="ne-NP"/>
                    </w:rPr>
                    <w:t>Hetauda</w:t>
                  </w:r>
                </w:ins>
              </w:smartTag>
              <w:ins w:id="9987" w:author="user" w:date="2012-02-29T14:49:00Z">
                <w:r w:rsidRPr="00F05710">
                  <w:rPr>
                    <w:rFonts w:ascii="Calibri" w:hAnsi="Calibri" w:cs="Calibri"/>
                    <w:sz w:val="20"/>
                    <w:szCs w:val="20"/>
                    <w:lang w:bidi="ne-NP"/>
                  </w:rPr>
                  <w:t xml:space="preserve"> </w:t>
                </w:r>
                <w:smartTag w:uri="urn:schemas-microsoft-com:office:smarttags" w:element="PlaceType">
                  <w:r w:rsidRPr="00F05710">
                    <w:rPr>
                      <w:rFonts w:ascii="Calibri" w:hAnsi="Calibri" w:cs="Calibri"/>
                      <w:sz w:val="20"/>
                      <w:szCs w:val="20"/>
                      <w:lang w:bidi="ne-NP"/>
                    </w:rPr>
                    <w:t>Municipality</w:t>
                  </w:r>
                </w:smartTag>
              </w:ins>
            </w:smartTag>
            <w:ins w:id="9988" w:author="user" w:date="2012-02-29T14:49:00Z">
              <w:r w:rsidRPr="00F05710">
                <w:rPr>
                  <w:rFonts w:ascii="Calibri" w:hAnsi="Calibri" w:cs="Calibri"/>
                  <w:sz w:val="20"/>
                  <w:szCs w:val="20"/>
                  <w:lang w:bidi="ne-NP"/>
                </w:rPr>
                <w:t xml:space="preserve"> </w:t>
              </w:r>
            </w:ins>
          </w:p>
        </w:tc>
        <w:tc>
          <w:tcPr>
            <w:tcW w:w="9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989" w:author="user" w:date="2012-02-29T14:49:00Z"/>
                <w:rFonts w:ascii="Calibri" w:hAnsi="Calibri" w:cs="Calibri"/>
                <w:sz w:val="20"/>
                <w:szCs w:val="20"/>
                <w:lang w:bidi="ne-NP"/>
              </w:rPr>
            </w:pPr>
            <w:ins w:id="9990" w:author="user" w:date="2012-02-29T14:49:00Z">
              <w:r w:rsidRPr="00F05710">
                <w:rPr>
                  <w:rFonts w:ascii="Calibri" w:hAnsi="Calibri" w:cs="Calibri"/>
                  <w:sz w:val="20"/>
                  <w:szCs w:val="20"/>
                  <w:lang w:bidi="ne-NP"/>
                </w:rPr>
                <w:t>4</w:t>
              </w:r>
            </w:ins>
          </w:p>
        </w:tc>
        <w:tc>
          <w:tcPr>
            <w:tcW w:w="9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991" w:author="user" w:date="2012-02-29T14:49:00Z"/>
                <w:rFonts w:ascii="Calibri" w:hAnsi="Calibri" w:cs="Calibri"/>
                <w:sz w:val="20"/>
                <w:szCs w:val="20"/>
                <w:lang w:bidi="ne-NP"/>
              </w:rPr>
            </w:pPr>
            <w:ins w:id="9992" w:author="user" w:date="2012-02-29T14:49:00Z">
              <w:r w:rsidRPr="00F05710">
                <w:rPr>
                  <w:rFonts w:ascii="Calibri" w:hAnsi="Calibri" w:cs="Calibri"/>
                  <w:sz w:val="20"/>
                  <w:szCs w:val="20"/>
                  <w:lang w:bidi="ne-NP"/>
                </w:rPr>
                <w:t>57.1</w:t>
              </w:r>
            </w:ins>
          </w:p>
        </w:tc>
        <w:tc>
          <w:tcPr>
            <w:tcW w:w="8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993" w:author="user" w:date="2012-02-29T14:49:00Z"/>
                <w:rFonts w:ascii="Calibri" w:hAnsi="Calibri" w:cs="Calibri"/>
                <w:sz w:val="20"/>
                <w:szCs w:val="20"/>
                <w:lang w:bidi="ne-NP"/>
              </w:rPr>
            </w:pPr>
            <w:ins w:id="9994" w:author="user" w:date="2012-02-29T14:49:00Z">
              <w:r w:rsidRPr="00F05710">
                <w:rPr>
                  <w:rFonts w:ascii="Calibri" w:hAnsi="Calibri" w:cs="Calibri"/>
                  <w:sz w:val="20"/>
                  <w:szCs w:val="20"/>
                  <w:lang w:bidi="ne-NP"/>
                </w:rPr>
                <w:t>1</w:t>
              </w:r>
            </w:ins>
          </w:p>
        </w:tc>
        <w:tc>
          <w:tcPr>
            <w:tcW w:w="8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995" w:author="user" w:date="2012-02-29T14:49:00Z"/>
                <w:rFonts w:ascii="Calibri" w:hAnsi="Calibri" w:cs="Calibri"/>
                <w:sz w:val="20"/>
                <w:szCs w:val="20"/>
                <w:lang w:bidi="ne-NP"/>
              </w:rPr>
            </w:pPr>
            <w:ins w:id="9996" w:author="user" w:date="2012-02-29T14:49:00Z">
              <w:r w:rsidRPr="00F05710">
                <w:rPr>
                  <w:rFonts w:ascii="Calibri" w:hAnsi="Calibri" w:cs="Calibri"/>
                  <w:sz w:val="20"/>
                  <w:szCs w:val="20"/>
                  <w:lang w:bidi="ne-NP"/>
                </w:rPr>
                <w:t>14.3</w:t>
              </w:r>
            </w:ins>
          </w:p>
        </w:tc>
        <w:tc>
          <w:tcPr>
            <w:tcW w:w="8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997" w:author="user" w:date="2012-02-29T14:49:00Z"/>
                <w:rFonts w:ascii="Calibri" w:hAnsi="Calibri" w:cs="Calibri"/>
                <w:sz w:val="20"/>
                <w:szCs w:val="20"/>
                <w:lang w:bidi="ne-NP"/>
              </w:rPr>
            </w:pPr>
            <w:ins w:id="9998" w:author="user" w:date="2012-02-29T14:49:00Z">
              <w:r w:rsidRPr="00F05710">
                <w:rPr>
                  <w:rFonts w:ascii="Calibri" w:hAnsi="Calibri" w:cs="Calibri"/>
                  <w:sz w:val="20"/>
                  <w:szCs w:val="20"/>
                  <w:lang w:bidi="ne-NP"/>
                </w:rPr>
                <w:t>-</w:t>
              </w:r>
            </w:ins>
          </w:p>
        </w:tc>
        <w:tc>
          <w:tcPr>
            <w:tcW w:w="8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9999" w:author="user" w:date="2012-02-29T14:49:00Z"/>
                <w:rFonts w:ascii="Calibri" w:hAnsi="Calibri" w:cs="Calibri"/>
                <w:sz w:val="20"/>
                <w:szCs w:val="20"/>
                <w:lang w:bidi="ne-NP"/>
              </w:rPr>
            </w:pPr>
            <w:ins w:id="10000" w:author="user" w:date="2012-02-29T14:49:00Z">
              <w:r w:rsidRPr="00F05710">
                <w:rPr>
                  <w:rFonts w:ascii="Calibri" w:hAnsi="Calibri" w:cs="Calibri"/>
                  <w:sz w:val="20"/>
                  <w:szCs w:val="20"/>
                  <w:lang w:bidi="ne-NP"/>
                </w:rPr>
                <w:t>-</w:t>
              </w:r>
            </w:ins>
          </w:p>
        </w:tc>
        <w:tc>
          <w:tcPr>
            <w:tcW w:w="6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001" w:author="user" w:date="2012-02-29T14:49:00Z"/>
                <w:rFonts w:ascii="Calibri" w:hAnsi="Calibri" w:cs="Calibri"/>
                <w:sz w:val="20"/>
                <w:szCs w:val="20"/>
                <w:lang w:bidi="ne-NP"/>
              </w:rPr>
            </w:pPr>
            <w:ins w:id="10002" w:author="user" w:date="2012-02-29T14:49:00Z">
              <w:r w:rsidRPr="00F05710">
                <w:rPr>
                  <w:rFonts w:ascii="Calibri" w:hAnsi="Calibri" w:cs="Calibri"/>
                  <w:sz w:val="20"/>
                  <w:szCs w:val="20"/>
                  <w:lang w:bidi="ne-NP"/>
                </w:rPr>
                <w:t>2</w:t>
              </w:r>
            </w:ins>
          </w:p>
        </w:tc>
        <w:tc>
          <w:tcPr>
            <w:tcW w:w="9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003" w:author="user" w:date="2012-02-29T14:49:00Z"/>
                <w:rFonts w:ascii="Calibri" w:hAnsi="Calibri" w:cs="Calibri"/>
                <w:sz w:val="20"/>
                <w:szCs w:val="20"/>
                <w:lang w:bidi="ne-NP"/>
              </w:rPr>
            </w:pPr>
            <w:ins w:id="10004" w:author="user" w:date="2012-02-29T14:49:00Z">
              <w:r w:rsidRPr="00F05710">
                <w:rPr>
                  <w:rFonts w:ascii="Calibri" w:hAnsi="Calibri" w:cs="Calibri"/>
                  <w:sz w:val="20"/>
                  <w:szCs w:val="20"/>
                  <w:lang w:bidi="ne-NP"/>
                </w:rPr>
                <w:t>28.6</w:t>
              </w:r>
            </w:ins>
          </w:p>
        </w:tc>
      </w:tr>
      <w:tr w:rsidR="002B6273" w:rsidRPr="00145B40" w:rsidTr="0074335E">
        <w:trPr>
          <w:trHeight w:val="300"/>
          <w:ins w:id="10005" w:author="user" w:date="2012-02-29T14:49:00Z"/>
        </w:trPr>
        <w:tc>
          <w:tcPr>
            <w:tcW w:w="200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10006" w:author="user" w:date="2012-02-29T14:49:00Z"/>
                <w:rFonts w:ascii="Calibri" w:hAnsi="Calibri" w:cs="Calibri"/>
                <w:sz w:val="20"/>
                <w:szCs w:val="20"/>
                <w:lang w:bidi="ne-NP"/>
              </w:rPr>
            </w:pPr>
            <w:ins w:id="10007" w:author="user" w:date="2012-02-29T14:49:00Z">
              <w:r w:rsidRPr="00F05710">
                <w:rPr>
                  <w:rFonts w:ascii="Calibri" w:hAnsi="Calibri" w:cs="Calibri"/>
                  <w:sz w:val="20"/>
                  <w:szCs w:val="20"/>
                  <w:lang w:bidi="ne-NP"/>
                </w:rPr>
                <w:t>Basamadi</w:t>
              </w:r>
            </w:ins>
          </w:p>
        </w:tc>
        <w:tc>
          <w:tcPr>
            <w:tcW w:w="9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008" w:author="user" w:date="2012-02-29T14:49:00Z"/>
                <w:rFonts w:ascii="Calibri" w:hAnsi="Calibri" w:cs="Calibri"/>
                <w:sz w:val="20"/>
                <w:szCs w:val="20"/>
                <w:lang w:bidi="ne-NP"/>
              </w:rPr>
            </w:pPr>
            <w:ins w:id="10009" w:author="user" w:date="2012-02-29T14:49:00Z">
              <w:r w:rsidRPr="00F05710">
                <w:rPr>
                  <w:rFonts w:ascii="Calibri" w:hAnsi="Calibri" w:cs="Calibri"/>
                  <w:sz w:val="20"/>
                  <w:szCs w:val="20"/>
                  <w:lang w:bidi="ne-NP"/>
                </w:rPr>
                <w:t>18</w:t>
              </w:r>
            </w:ins>
          </w:p>
        </w:tc>
        <w:tc>
          <w:tcPr>
            <w:tcW w:w="9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010" w:author="user" w:date="2012-02-29T14:49:00Z"/>
                <w:rFonts w:ascii="Calibri" w:hAnsi="Calibri" w:cs="Calibri"/>
                <w:sz w:val="20"/>
                <w:szCs w:val="20"/>
                <w:lang w:bidi="ne-NP"/>
              </w:rPr>
            </w:pPr>
            <w:ins w:id="10011" w:author="user" w:date="2012-02-29T14:49:00Z">
              <w:r w:rsidRPr="00F05710">
                <w:rPr>
                  <w:rFonts w:ascii="Calibri" w:hAnsi="Calibri" w:cs="Calibri"/>
                  <w:sz w:val="20"/>
                  <w:szCs w:val="20"/>
                  <w:lang w:bidi="ne-NP"/>
                </w:rPr>
                <w:t>66.7</w:t>
              </w:r>
            </w:ins>
          </w:p>
        </w:tc>
        <w:tc>
          <w:tcPr>
            <w:tcW w:w="8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012" w:author="user" w:date="2012-02-29T14:49:00Z"/>
                <w:rFonts w:ascii="Calibri" w:hAnsi="Calibri" w:cs="Calibri"/>
                <w:sz w:val="20"/>
                <w:szCs w:val="20"/>
                <w:lang w:bidi="ne-NP"/>
              </w:rPr>
            </w:pPr>
            <w:ins w:id="10013" w:author="user" w:date="2012-02-29T14:49:00Z">
              <w:r w:rsidRPr="00F05710">
                <w:rPr>
                  <w:rFonts w:ascii="Calibri" w:hAnsi="Calibri" w:cs="Calibri"/>
                  <w:sz w:val="20"/>
                  <w:szCs w:val="20"/>
                  <w:lang w:bidi="ne-NP"/>
                </w:rPr>
                <w:t>2</w:t>
              </w:r>
            </w:ins>
          </w:p>
        </w:tc>
        <w:tc>
          <w:tcPr>
            <w:tcW w:w="8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014" w:author="user" w:date="2012-02-29T14:49:00Z"/>
                <w:rFonts w:ascii="Calibri" w:hAnsi="Calibri" w:cs="Calibri"/>
                <w:sz w:val="20"/>
                <w:szCs w:val="20"/>
                <w:lang w:bidi="ne-NP"/>
              </w:rPr>
            </w:pPr>
            <w:ins w:id="10015" w:author="user" w:date="2012-02-29T14:49:00Z">
              <w:r w:rsidRPr="00F05710">
                <w:rPr>
                  <w:rFonts w:ascii="Calibri" w:hAnsi="Calibri" w:cs="Calibri"/>
                  <w:sz w:val="20"/>
                  <w:szCs w:val="20"/>
                  <w:lang w:bidi="ne-NP"/>
                </w:rPr>
                <w:t>7.4</w:t>
              </w:r>
            </w:ins>
          </w:p>
        </w:tc>
        <w:tc>
          <w:tcPr>
            <w:tcW w:w="8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016" w:author="user" w:date="2012-02-29T14:49:00Z"/>
                <w:rFonts w:ascii="Calibri" w:hAnsi="Calibri" w:cs="Calibri"/>
                <w:sz w:val="20"/>
                <w:szCs w:val="20"/>
                <w:lang w:bidi="ne-NP"/>
              </w:rPr>
            </w:pPr>
            <w:ins w:id="10017" w:author="user" w:date="2012-02-29T14:49:00Z">
              <w:r w:rsidRPr="00F05710">
                <w:rPr>
                  <w:rFonts w:ascii="Calibri" w:hAnsi="Calibri" w:cs="Calibri"/>
                  <w:sz w:val="20"/>
                  <w:szCs w:val="20"/>
                  <w:lang w:bidi="ne-NP"/>
                </w:rPr>
                <w:t>2</w:t>
              </w:r>
            </w:ins>
          </w:p>
        </w:tc>
        <w:tc>
          <w:tcPr>
            <w:tcW w:w="8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018" w:author="user" w:date="2012-02-29T14:49:00Z"/>
                <w:rFonts w:ascii="Calibri" w:hAnsi="Calibri" w:cs="Calibri"/>
                <w:sz w:val="20"/>
                <w:szCs w:val="20"/>
                <w:lang w:bidi="ne-NP"/>
              </w:rPr>
            </w:pPr>
            <w:ins w:id="10019" w:author="user" w:date="2012-02-29T14:49:00Z">
              <w:r w:rsidRPr="00F05710">
                <w:rPr>
                  <w:rFonts w:ascii="Calibri" w:hAnsi="Calibri" w:cs="Calibri"/>
                  <w:sz w:val="20"/>
                  <w:szCs w:val="20"/>
                  <w:lang w:bidi="ne-NP"/>
                </w:rPr>
                <w:t>7.4</w:t>
              </w:r>
            </w:ins>
          </w:p>
        </w:tc>
        <w:tc>
          <w:tcPr>
            <w:tcW w:w="6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020" w:author="user" w:date="2012-02-29T14:49:00Z"/>
                <w:rFonts w:ascii="Calibri" w:hAnsi="Calibri" w:cs="Calibri"/>
                <w:sz w:val="20"/>
                <w:szCs w:val="20"/>
                <w:lang w:bidi="ne-NP"/>
              </w:rPr>
            </w:pPr>
            <w:ins w:id="10021" w:author="user" w:date="2012-02-29T14:49:00Z">
              <w:r w:rsidRPr="00F05710">
                <w:rPr>
                  <w:rFonts w:ascii="Calibri" w:hAnsi="Calibri" w:cs="Calibri"/>
                  <w:sz w:val="20"/>
                  <w:szCs w:val="20"/>
                  <w:lang w:bidi="ne-NP"/>
                </w:rPr>
                <w:t>5</w:t>
              </w:r>
            </w:ins>
          </w:p>
        </w:tc>
        <w:tc>
          <w:tcPr>
            <w:tcW w:w="9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022" w:author="user" w:date="2012-02-29T14:49:00Z"/>
                <w:rFonts w:ascii="Calibri" w:hAnsi="Calibri" w:cs="Calibri"/>
                <w:sz w:val="20"/>
                <w:szCs w:val="20"/>
                <w:lang w:bidi="ne-NP"/>
              </w:rPr>
            </w:pPr>
            <w:ins w:id="10023" w:author="user" w:date="2012-02-29T14:49:00Z">
              <w:r w:rsidRPr="00F05710">
                <w:rPr>
                  <w:rFonts w:ascii="Calibri" w:hAnsi="Calibri" w:cs="Calibri"/>
                  <w:sz w:val="20"/>
                  <w:szCs w:val="20"/>
                  <w:lang w:bidi="ne-NP"/>
                </w:rPr>
                <w:t>18.5</w:t>
              </w:r>
            </w:ins>
          </w:p>
        </w:tc>
      </w:tr>
      <w:tr w:rsidR="002B6273" w:rsidRPr="00145B40" w:rsidTr="0074335E">
        <w:trPr>
          <w:trHeight w:val="300"/>
          <w:ins w:id="10024" w:author="user" w:date="2012-02-29T14:49:00Z"/>
        </w:trPr>
        <w:tc>
          <w:tcPr>
            <w:tcW w:w="200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10025" w:author="user" w:date="2012-02-29T14:49:00Z"/>
                <w:rFonts w:ascii="Calibri" w:hAnsi="Calibri" w:cs="Calibri"/>
                <w:sz w:val="20"/>
                <w:szCs w:val="20"/>
                <w:lang w:bidi="ne-NP"/>
              </w:rPr>
            </w:pPr>
            <w:ins w:id="10026" w:author="user" w:date="2012-02-29T14:49:00Z">
              <w:r w:rsidRPr="00F05710">
                <w:rPr>
                  <w:rFonts w:ascii="Calibri" w:hAnsi="Calibri" w:cs="Calibri"/>
                  <w:sz w:val="20"/>
                  <w:szCs w:val="20"/>
                  <w:lang w:bidi="ne-NP"/>
                </w:rPr>
                <w:t>Manahari</w:t>
              </w:r>
            </w:ins>
          </w:p>
        </w:tc>
        <w:tc>
          <w:tcPr>
            <w:tcW w:w="9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027" w:author="user" w:date="2012-02-29T14:49:00Z"/>
                <w:rFonts w:ascii="Calibri" w:hAnsi="Calibri" w:cs="Calibri"/>
                <w:sz w:val="20"/>
                <w:szCs w:val="20"/>
                <w:lang w:bidi="ne-NP"/>
              </w:rPr>
            </w:pPr>
            <w:ins w:id="10028" w:author="user" w:date="2012-02-29T14:49:00Z">
              <w:r w:rsidRPr="00F05710">
                <w:rPr>
                  <w:rFonts w:ascii="Calibri" w:hAnsi="Calibri" w:cs="Calibri"/>
                  <w:sz w:val="20"/>
                  <w:szCs w:val="20"/>
                  <w:lang w:bidi="ne-NP"/>
                </w:rPr>
                <w:t>31</w:t>
              </w:r>
            </w:ins>
          </w:p>
        </w:tc>
        <w:tc>
          <w:tcPr>
            <w:tcW w:w="9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029" w:author="user" w:date="2012-02-29T14:49:00Z"/>
                <w:rFonts w:ascii="Calibri" w:hAnsi="Calibri" w:cs="Calibri"/>
                <w:sz w:val="20"/>
                <w:szCs w:val="20"/>
                <w:lang w:bidi="ne-NP"/>
              </w:rPr>
            </w:pPr>
            <w:ins w:id="10030" w:author="user" w:date="2012-02-29T14:49:00Z">
              <w:r w:rsidRPr="00F05710">
                <w:rPr>
                  <w:rFonts w:ascii="Calibri" w:hAnsi="Calibri" w:cs="Calibri"/>
                  <w:sz w:val="20"/>
                  <w:szCs w:val="20"/>
                  <w:lang w:bidi="ne-NP"/>
                </w:rPr>
                <w:t>61.8</w:t>
              </w:r>
            </w:ins>
          </w:p>
        </w:tc>
        <w:tc>
          <w:tcPr>
            <w:tcW w:w="8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031" w:author="user" w:date="2012-02-29T14:49:00Z"/>
                <w:rFonts w:ascii="Calibri" w:hAnsi="Calibri" w:cs="Calibri"/>
                <w:sz w:val="20"/>
                <w:szCs w:val="20"/>
                <w:lang w:bidi="ne-NP"/>
              </w:rPr>
            </w:pPr>
            <w:ins w:id="10032" w:author="user" w:date="2012-02-29T14:49:00Z">
              <w:r w:rsidRPr="00F05710">
                <w:rPr>
                  <w:rFonts w:ascii="Calibri" w:hAnsi="Calibri" w:cs="Calibri"/>
                  <w:sz w:val="20"/>
                  <w:szCs w:val="20"/>
                  <w:lang w:bidi="ne-NP"/>
                </w:rPr>
                <w:t>4</w:t>
              </w:r>
            </w:ins>
          </w:p>
        </w:tc>
        <w:tc>
          <w:tcPr>
            <w:tcW w:w="8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033" w:author="user" w:date="2012-02-29T14:49:00Z"/>
                <w:rFonts w:ascii="Calibri" w:hAnsi="Calibri" w:cs="Calibri"/>
                <w:sz w:val="20"/>
                <w:szCs w:val="20"/>
                <w:lang w:bidi="ne-NP"/>
              </w:rPr>
            </w:pPr>
            <w:ins w:id="10034" w:author="user" w:date="2012-02-29T14:49:00Z">
              <w:r w:rsidRPr="00F05710">
                <w:rPr>
                  <w:rFonts w:ascii="Calibri" w:hAnsi="Calibri" w:cs="Calibri"/>
                  <w:sz w:val="20"/>
                  <w:szCs w:val="20"/>
                  <w:lang w:bidi="ne-NP"/>
                </w:rPr>
                <w:t>7.84</w:t>
              </w:r>
            </w:ins>
          </w:p>
        </w:tc>
        <w:tc>
          <w:tcPr>
            <w:tcW w:w="8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035" w:author="user" w:date="2012-02-29T14:49:00Z"/>
                <w:rFonts w:ascii="Calibri" w:hAnsi="Calibri" w:cs="Calibri"/>
                <w:sz w:val="20"/>
                <w:szCs w:val="20"/>
                <w:lang w:bidi="ne-NP"/>
              </w:rPr>
            </w:pPr>
            <w:ins w:id="10036" w:author="user" w:date="2012-02-29T14:49:00Z">
              <w:r w:rsidRPr="00F05710">
                <w:rPr>
                  <w:rFonts w:ascii="Calibri" w:hAnsi="Calibri" w:cs="Calibri"/>
                  <w:sz w:val="20"/>
                  <w:szCs w:val="20"/>
                  <w:lang w:bidi="ne-NP"/>
                </w:rPr>
                <w:t>8</w:t>
              </w:r>
            </w:ins>
          </w:p>
        </w:tc>
        <w:tc>
          <w:tcPr>
            <w:tcW w:w="8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037" w:author="user" w:date="2012-02-29T14:49:00Z"/>
                <w:rFonts w:ascii="Calibri" w:hAnsi="Calibri" w:cs="Calibri"/>
                <w:sz w:val="20"/>
                <w:szCs w:val="20"/>
                <w:lang w:bidi="ne-NP"/>
              </w:rPr>
            </w:pPr>
            <w:ins w:id="10038" w:author="user" w:date="2012-02-29T14:49:00Z">
              <w:r w:rsidRPr="00F05710">
                <w:rPr>
                  <w:rFonts w:ascii="Calibri" w:hAnsi="Calibri" w:cs="Calibri"/>
                  <w:sz w:val="20"/>
                  <w:szCs w:val="20"/>
                  <w:lang w:bidi="ne-NP"/>
                </w:rPr>
                <w:t>15.69</w:t>
              </w:r>
            </w:ins>
          </w:p>
        </w:tc>
        <w:tc>
          <w:tcPr>
            <w:tcW w:w="6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039" w:author="user" w:date="2012-02-29T14:49:00Z"/>
                <w:rFonts w:ascii="Calibri" w:hAnsi="Calibri" w:cs="Calibri"/>
                <w:sz w:val="20"/>
                <w:szCs w:val="20"/>
                <w:lang w:bidi="ne-NP"/>
              </w:rPr>
            </w:pPr>
            <w:ins w:id="10040" w:author="user" w:date="2012-02-29T14:49:00Z">
              <w:r w:rsidRPr="00F05710">
                <w:rPr>
                  <w:rFonts w:ascii="Calibri" w:hAnsi="Calibri" w:cs="Calibri"/>
                  <w:sz w:val="20"/>
                  <w:szCs w:val="20"/>
                  <w:lang w:bidi="ne-NP"/>
                </w:rPr>
                <w:t>8</w:t>
              </w:r>
            </w:ins>
          </w:p>
        </w:tc>
        <w:tc>
          <w:tcPr>
            <w:tcW w:w="9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041" w:author="user" w:date="2012-02-29T14:49:00Z"/>
                <w:rFonts w:ascii="Calibri" w:hAnsi="Calibri" w:cs="Calibri"/>
                <w:sz w:val="20"/>
                <w:szCs w:val="20"/>
                <w:lang w:bidi="ne-NP"/>
              </w:rPr>
            </w:pPr>
            <w:ins w:id="10042" w:author="user" w:date="2012-02-29T14:49:00Z">
              <w:r w:rsidRPr="00F05710">
                <w:rPr>
                  <w:rFonts w:ascii="Calibri" w:hAnsi="Calibri" w:cs="Calibri"/>
                  <w:sz w:val="20"/>
                  <w:szCs w:val="20"/>
                  <w:lang w:bidi="ne-NP"/>
                </w:rPr>
                <w:t>15.69</w:t>
              </w:r>
            </w:ins>
          </w:p>
        </w:tc>
      </w:tr>
      <w:tr w:rsidR="002B6273" w:rsidRPr="00145B40" w:rsidTr="0074335E">
        <w:trPr>
          <w:trHeight w:val="300"/>
          <w:ins w:id="10043" w:author="user" w:date="2012-02-29T14:49:00Z"/>
        </w:trPr>
        <w:tc>
          <w:tcPr>
            <w:tcW w:w="200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10044" w:author="user" w:date="2012-02-29T14:49:00Z"/>
                <w:rFonts w:ascii="Calibri" w:hAnsi="Calibri" w:cs="Calibri"/>
                <w:sz w:val="20"/>
                <w:szCs w:val="20"/>
                <w:lang w:bidi="ne-NP"/>
              </w:rPr>
            </w:pPr>
            <w:ins w:id="10045" w:author="user" w:date="2012-02-29T14:49:00Z">
              <w:r w:rsidRPr="00F05710">
                <w:rPr>
                  <w:rFonts w:ascii="Calibri" w:hAnsi="Calibri" w:cs="Calibri"/>
                  <w:sz w:val="20"/>
                  <w:szCs w:val="20"/>
                  <w:lang w:bidi="ne-NP"/>
                </w:rPr>
                <w:t>Birendranagar</w:t>
              </w:r>
            </w:ins>
          </w:p>
        </w:tc>
        <w:tc>
          <w:tcPr>
            <w:tcW w:w="9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046" w:author="user" w:date="2012-02-29T14:49:00Z"/>
                <w:rFonts w:ascii="Calibri" w:hAnsi="Calibri" w:cs="Calibri"/>
                <w:sz w:val="20"/>
                <w:szCs w:val="20"/>
                <w:lang w:bidi="ne-NP"/>
              </w:rPr>
            </w:pPr>
            <w:ins w:id="10047" w:author="user" w:date="2012-02-29T14:49:00Z">
              <w:r w:rsidRPr="00F05710">
                <w:rPr>
                  <w:rFonts w:ascii="Calibri" w:hAnsi="Calibri" w:cs="Calibri"/>
                  <w:sz w:val="20"/>
                  <w:szCs w:val="20"/>
                  <w:lang w:bidi="ne-NP"/>
                </w:rPr>
                <w:t>14</w:t>
              </w:r>
            </w:ins>
          </w:p>
        </w:tc>
        <w:tc>
          <w:tcPr>
            <w:tcW w:w="9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048" w:author="user" w:date="2012-02-29T14:49:00Z"/>
                <w:rFonts w:ascii="Calibri" w:hAnsi="Calibri" w:cs="Calibri"/>
                <w:sz w:val="20"/>
                <w:szCs w:val="20"/>
                <w:lang w:bidi="ne-NP"/>
              </w:rPr>
            </w:pPr>
            <w:ins w:id="10049" w:author="user" w:date="2012-02-29T14:49:00Z">
              <w:r w:rsidRPr="00F05710">
                <w:rPr>
                  <w:rFonts w:ascii="Calibri" w:hAnsi="Calibri" w:cs="Calibri"/>
                  <w:sz w:val="20"/>
                  <w:szCs w:val="20"/>
                  <w:lang w:bidi="ne-NP"/>
                </w:rPr>
                <w:t>70</w:t>
              </w:r>
            </w:ins>
          </w:p>
        </w:tc>
        <w:tc>
          <w:tcPr>
            <w:tcW w:w="8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050" w:author="user" w:date="2012-02-29T14:49:00Z"/>
                <w:rFonts w:ascii="Calibri" w:hAnsi="Calibri" w:cs="Calibri"/>
                <w:sz w:val="20"/>
                <w:szCs w:val="20"/>
                <w:lang w:bidi="ne-NP"/>
              </w:rPr>
            </w:pPr>
            <w:ins w:id="10051" w:author="user" w:date="2012-02-29T14:49:00Z">
              <w:r w:rsidRPr="00F05710">
                <w:rPr>
                  <w:rFonts w:ascii="Calibri" w:hAnsi="Calibri" w:cs="Calibri"/>
                  <w:sz w:val="20"/>
                  <w:szCs w:val="20"/>
                  <w:lang w:bidi="ne-NP"/>
                </w:rPr>
                <w:t>1</w:t>
              </w:r>
            </w:ins>
          </w:p>
        </w:tc>
        <w:tc>
          <w:tcPr>
            <w:tcW w:w="8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052" w:author="user" w:date="2012-02-29T14:49:00Z"/>
                <w:rFonts w:ascii="Calibri" w:hAnsi="Calibri" w:cs="Calibri"/>
                <w:sz w:val="20"/>
                <w:szCs w:val="20"/>
                <w:lang w:bidi="ne-NP"/>
              </w:rPr>
            </w:pPr>
            <w:ins w:id="10053" w:author="user" w:date="2012-02-29T14:49:00Z">
              <w:r w:rsidRPr="00F05710">
                <w:rPr>
                  <w:rFonts w:ascii="Calibri" w:hAnsi="Calibri" w:cs="Calibri"/>
                  <w:sz w:val="20"/>
                  <w:szCs w:val="20"/>
                  <w:lang w:bidi="ne-NP"/>
                </w:rPr>
                <w:t>10</w:t>
              </w:r>
            </w:ins>
          </w:p>
        </w:tc>
        <w:tc>
          <w:tcPr>
            <w:tcW w:w="8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054" w:author="user" w:date="2012-02-29T14:49:00Z"/>
                <w:rFonts w:ascii="Calibri" w:hAnsi="Calibri" w:cs="Calibri"/>
                <w:sz w:val="20"/>
                <w:szCs w:val="20"/>
                <w:lang w:bidi="ne-NP"/>
              </w:rPr>
            </w:pPr>
            <w:ins w:id="10055" w:author="user" w:date="2012-02-29T14:49:00Z">
              <w:r w:rsidRPr="00F05710">
                <w:rPr>
                  <w:rFonts w:ascii="Calibri" w:hAnsi="Calibri" w:cs="Calibri"/>
                  <w:sz w:val="20"/>
                  <w:szCs w:val="20"/>
                  <w:lang w:bidi="ne-NP"/>
                </w:rPr>
                <w:t>1</w:t>
              </w:r>
            </w:ins>
          </w:p>
        </w:tc>
        <w:tc>
          <w:tcPr>
            <w:tcW w:w="8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056" w:author="user" w:date="2012-02-29T14:49:00Z"/>
                <w:rFonts w:ascii="Calibri" w:hAnsi="Calibri" w:cs="Calibri"/>
                <w:sz w:val="20"/>
                <w:szCs w:val="20"/>
                <w:lang w:bidi="ne-NP"/>
              </w:rPr>
            </w:pPr>
            <w:ins w:id="10057" w:author="user" w:date="2012-02-29T14:49:00Z">
              <w:r w:rsidRPr="00F05710">
                <w:rPr>
                  <w:rFonts w:ascii="Calibri" w:hAnsi="Calibri" w:cs="Calibri"/>
                  <w:sz w:val="20"/>
                  <w:szCs w:val="20"/>
                  <w:lang w:bidi="ne-NP"/>
                </w:rPr>
                <w:t>10</w:t>
              </w:r>
            </w:ins>
          </w:p>
        </w:tc>
        <w:tc>
          <w:tcPr>
            <w:tcW w:w="6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058" w:author="user" w:date="2012-02-29T14:49:00Z"/>
                <w:rFonts w:ascii="Calibri" w:hAnsi="Calibri" w:cs="Calibri"/>
                <w:sz w:val="20"/>
                <w:szCs w:val="20"/>
                <w:lang w:bidi="ne-NP"/>
              </w:rPr>
            </w:pPr>
            <w:ins w:id="10059" w:author="user" w:date="2012-02-29T14:49:00Z">
              <w:r w:rsidRPr="00F05710">
                <w:rPr>
                  <w:rFonts w:ascii="Calibri" w:hAnsi="Calibri" w:cs="Calibri"/>
                  <w:sz w:val="20"/>
                  <w:szCs w:val="20"/>
                  <w:lang w:bidi="ne-NP"/>
                </w:rPr>
                <w:t>4</w:t>
              </w:r>
            </w:ins>
          </w:p>
        </w:tc>
        <w:tc>
          <w:tcPr>
            <w:tcW w:w="9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060" w:author="user" w:date="2012-02-29T14:49:00Z"/>
                <w:rFonts w:ascii="Calibri" w:hAnsi="Calibri" w:cs="Calibri"/>
                <w:sz w:val="20"/>
                <w:szCs w:val="20"/>
                <w:lang w:bidi="ne-NP"/>
              </w:rPr>
            </w:pPr>
            <w:ins w:id="10061" w:author="user" w:date="2012-02-29T14:49:00Z">
              <w:r w:rsidRPr="00F05710">
                <w:rPr>
                  <w:rFonts w:ascii="Calibri" w:hAnsi="Calibri" w:cs="Calibri"/>
                  <w:sz w:val="20"/>
                  <w:szCs w:val="20"/>
                  <w:lang w:bidi="ne-NP"/>
                </w:rPr>
                <w:t>10</w:t>
              </w:r>
            </w:ins>
          </w:p>
        </w:tc>
      </w:tr>
      <w:tr w:rsidR="002B6273" w:rsidRPr="00145B40" w:rsidTr="0074335E">
        <w:trPr>
          <w:trHeight w:val="300"/>
          <w:ins w:id="10062" w:author="user" w:date="2012-02-29T14:49:00Z"/>
        </w:trPr>
        <w:tc>
          <w:tcPr>
            <w:tcW w:w="200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10063" w:author="user" w:date="2012-02-29T14:49:00Z"/>
                <w:rFonts w:ascii="Calibri" w:hAnsi="Calibri" w:cs="Calibri"/>
                <w:sz w:val="20"/>
                <w:szCs w:val="20"/>
                <w:lang w:bidi="ne-NP"/>
              </w:rPr>
            </w:pPr>
            <w:ins w:id="10064" w:author="user" w:date="2012-02-29T14:49:00Z">
              <w:r w:rsidRPr="00F05710">
                <w:rPr>
                  <w:rFonts w:ascii="Calibri" w:hAnsi="Calibri" w:cs="Calibri"/>
                  <w:sz w:val="20"/>
                  <w:szCs w:val="20"/>
                  <w:lang w:bidi="ne-NP"/>
                </w:rPr>
                <w:t>Chainpur</w:t>
              </w:r>
            </w:ins>
          </w:p>
        </w:tc>
        <w:tc>
          <w:tcPr>
            <w:tcW w:w="9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065" w:author="user" w:date="2012-02-29T14:49:00Z"/>
                <w:rFonts w:ascii="Calibri" w:hAnsi="Calibri" w:cs="Calibri"/>
                <w:sz w:val="20"/>
                <w:szCs w:val="20"/>
                <w:lang w:bidi="ne-NP"/>
              </w:rPr>
            </w:pPr>
            <w:ins w:id="10066" w:author="user" w:date="2012-02-29T14:49:00Z">
              <w:r w:rsidRPr="00F05710">
                <w:rPr>
                  <w:rFonts w:ascii="Calibri" w:hAnsi="Calibri" w:cs="Calibri"/>
                  <w:sz w:val="20"/>
                  <w:szCs w:val="20"/>
                  <w:lang w:bidi="ne-NP"/>
                </w:rPr>
                <w:t>12</w:t>
              </w:r>
            </w:ins>
          </w:p>
        </w:tc>
        <w:tc>
          <w:tcPr>
            <w:tcW w:w="9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067" w:author="user" w:date="2012-02-29T14:49:00Z"/>
                <w:rFonts w:ascii="Calibri" w:hAnsi="Calibri" w:cs="Calibri"/>
                <w:sz w:val="20"/>
                <w:szCs w:val="20"/>
                <w:lang w:bidi="ne-NP"/>
              </w:rPr>
            </w:pPr>
            <w:ins w:id="10068" w:author="user" w:date="2012-02-29T14:49:00Z">
              <w:r w:rsidRPr="00F05710">
                <w:rPr>
                  <w:rFonts w:ascii="Calibri" w:hAnsi="Calibri" w:cs="Calibri"/>
                  <w:sz w:val="20"/>
                  <w:szCs w:val="20"/>
                  <w:lang w:bidi="ne-NP"/>
                </w:rPr>
                <w:t>66.7</w:t>
              </w:r>
            </w:ins>
          </w:p>
        </w:tc>
        <w:tc>
          <w:tcPr>
            <w:tcW w:w="8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069" w:author="user" w:date="2012-02-29T14:49:00Z"/>
                <w:rFonts w:ascii="Calibri" w:hAnsi="Calibri" w:cs="Calibri"/>
                <w:sz w:val="20"/>
                <w:szCs w:val="20"/>
                <w:lang w:bidi="ne-NP"/>
              </w:rPr>
            </w:pPr>
            <w:ins w:id="10070" w:author="user" w:date="2012-02-29T14:49:00Z">
              <w:r w:rsidRPr="00F05710">
                <w:rPr>
                  <w:rFonts w:ascii="Calibri" w:hAnsi="Calibri" w:cs="Calibri"/>
                  <w:sz w:val="20"/>
                  <w:szCs w:val="20"/>
                  <w:lang w:bidi="ne-NP"/>
                </w:rPr>
                <w:t>1</w:t>
              </w:r>
            </w:ins>
          </w:p>
        </w:tc>
        <w:tc>
          <w:tcPr>
            <w:tcW w:w="8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071" w:author="user" w:date="2012-02-29T14:49:00Z"/>
                <w:rFonts w:ascii="Calibri" w:hAnsi="Calibri" w:cs="Calibri"/>
                <w:sz w:val="20"/>
                <w:szCs w:val="20"/>
                <w:lang w:bidi="ne-NP"/>
              </w:rPr>
            </w:pPr>
            <w:ins w:id="10072" w:author="user" w:date="2012-02-29T14:49:00Z">
              <w:r w:rsidRPr="00F05710">
                <w:rPr>
                  <w:rFonts w:ascii="Calibri" w:hAnsi="Calibri" w:cs="Calibri"/>
                  <w:sz w:val="20"/>
                  <w:szCs w:val="20"/>
                  <w:lang w:bidi="ne-NP"/>
                </w:rPr>
                <w:t>5.5</w:t>
              </w:r>
            </w:ins>
          </w:p>
        </w:tc>
        <w:tc>
          <w:tcPr>
            <w:tcW w:w="8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073" w:author="user" w:date="2012-02-29T14:49:00Z"/>
                <w:rFonts w:ascii="Calibri" w:hAnsi="Calibri" w:cs="Calibri"/>
                <w:sz w:val="20"/>
                <w:szCs w:val="20"/>
                <w:lang w:bidi="ne-NP"/>
              </w:rPr>
            </w:pPr>
            <w:ins w:id="10074" w:author="user" w:date="2012-02-29T14:49:00Z">
              <w:r w:rsidRPr="00F05710">
                <w:rPr>
                  <w:rFonts w:ascii="Calibri" w:hAnsi="Calibri" w:cs="Calibri"/>
                  <w:sz w:val="20"/>
                  <w:szCs w:val="20"/>
                  <w:lang w:bidi="ne-NP"/>
                </w:rPr>
                <w:t>2</w:t>
              </w:r>
            </w:ins>
          </w:p>
        </w:tc>
        <w:tc>
          <w:tcPr>
            <w:tcW w:w="8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075" w:author="user" w:date="2012-02-29T14:49:00Z"/>
                <w:rFonts w:ascii="Calibri" w:hAnsi="Calibri" w:cs="Calibri"/>
                <w:sz w:val="20"/>
                <w:szCs w:val="20"/>
                <w:lang w:bidi="ne-NP"/>
              </w:rPr>
            </w:pPr>
            <w:ins w:id="10076" w:author="user" w:date="2012-02-29T14:49:00Z">
              <w:r w:rsidRPr="00F05710">
                <w:rPr>
                  <w:rFonts w:ascii="Calibri" w:hAnsi="Calibri" w:cs="Calibri"/>
                  <w:sz w:val="20"/>
                  <w:szCs w:val="20"/>
                  <w:lang w:bidi="ne-NP"/>
                </w:rPr>
                <w:t>11.1</w:t>
              </w:r>
            </w:ins>
          </w:p>
        </w:tc>
        <w:tc>
          <w:tcPr>
            <w:tcW w:w="6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077" w:author="user" w:date="2012-02-29T14:49:00Z"/>
                <w:rFonts w:ascii="Calibri" w:hAnsi="Calibri" w:cs="Calibri"/>
                <w:sz w:val="20"/>
                <w:szCs w:val="20"/>
                <w:lang w:bidi="ne-NP"/>
              </w:rPr>
            </w:pPr>
            <w:ins w:id="10078" w:author="user" w:date="2012-02-29T14:49:00Z">
              <w:r w:rsidRPr="00F05710">
                <w:rPr>
                  <w:rFonts w:ascii="Calibri" w:hAnsi="Calibri" w:cs="Calibri"/>
                  <w:sz w:val="20"/>
                  <w:szCs w:val="20"/>
                  <w:lang w:bidi="ne-NP"/>
                </w:rPr>
                <w:t>3</w:t>
              </w:r>
            </w:ins>
          </w:p>
        </w:tc>
        <w:tc>
          <w:tcPr>
            <w:tcW w:w="9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079" w:author="user" w:date="2012-02-29T14:49:00Z"/>
                <w:rFonts w:ascii="Calibri" w:hAnsi="Calibri" w:cs="Calibri"/>
                <w:sz w:val="20"/>
                <w:szCs w:val="20"/>
                <w:lang w:bidi="ne-NP"/>
              </w:rPr>
            </w:pPr>
            <w:ins w:id="10080" w:author="user" w:date="2012-02-29T14:49:00Z">
              <w:r w:rsidRPr="00F05710">
                <w:rPr>
                  <w:rFonts w:ascii="Calibri" w:hAnsi="Calibri" w:cs="Calibri"/>
                  <w:sz w:val="20"/>
                  <w:szCs w:val="20"/>
                  <w:lang w:bidi="ne-NP"/>
                </w:rPr>
                <w:t>16.7</w:t>
              </w:r>
            </w:ins>
          </w:p>
        </w:tc>
      </w:tr>
      <w:tr w:rsidR="002B6273" w:rsidRPr="00145B40" w:rsidTr="0074335E">
        <w:trPr>
          <w:trHeight w:val="300"/>
          <w:ins w:id="10081" w:author="user" w:date="2012-02-29T14:49:00Z"/>
        </w:trPr>
        <w:tc>
          <w:tcPr>
            <w:tcW w:w="200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10082" w:author="user" w:date="2012-02-29T14:49:00Z"/>
                <w:rFonts w:ascii="Calibri" w:hAnsi="Calibri" w:cs="Calibri"/>
                <w:sz w:val="20"/>
                <w:szCs w:val="20"/>
                <w:lang w:bidi="ne-NP"/>
              </w:rPr>
            </w:pPr>
            <w:ins w:id="10083" w:author="user" w:date="2012-02-29T14:49:00Z">
              <w:r w:rsidRPr="00F05710">
                <w:rPr>
                  <w:rFonts w:ascii="Calibri" w:hAnsi="Calibri" w:cs="Calibri"/>
                  <w:sz w:val="20"/>
                  <w:szCs w:val="20"/>
                  <w:lang w:bidi="ne-NP"/>
                </w:rPr>
                <w:t>Jutpani</w:t>
              </w:r>
            </w:ins>
          </w:p>
        </w:tc>
        <w:tc>
          <w:tcPr>
            <w:tcW w:w="9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084" w:author="user" w:date="2012-02-29T14:49:00Z"/>
                <w:rFonts w:ascii="Calibri" w:hAnsi="Calibri" w:cs="Calibri"/>
                <w:sz w:val="20"/>
                <w:szCs w:val="20"/>
                <w:lang w:bidi="ne-NP"/>
              </w:rPr>
            </w:pPr>
            <w:ins w:id="10085" w:author="user" w:date="2012-02-29T14:49:00Z">
              <w:r w:rsidRPr="00F05710">
                <w:rPr>
                  <w:rFonts w:ascii="Calibri" w:hAnsi="Calibri" w:cs="Calibri"/>
                  <w:sz w:val="20"/>
                  <w:szCs w:val="20"/>
                  <w:lang w:bidi="ne-NP"/>
                </w:rPr>
                <w:t>5</w:t>
              </w:r>
            </w:ins>
          </w:p>
        </w:tc>
        <w:tc>
          <w:tcPr>
            <w:tcW w:w="9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086" w:author="user" w:date="2012-02-29T14:49:00Z"/>
                <w:rFonts w:ascii="Calibri" w:hAnsi="Calibri" w:cs="Calibri"/>
                <w:sz w:val="20"/>
                <w:szCs w:val="20"/>
                <w:lang w:bidi="ne-NP"/>
              </w:rPr>
            </w:pPr>
            <w:ins w:id="10087" w:author="user" w:date="2012-02-29T14:49:00Z">
              <w:r w:rsidRPr="00F05710">
                <w:rPr>
                  <w:rFonts w:ascii="Calibri" w:hAnsi="Calibri" w:cs="Calibri"/>
                  <w:sz w:val="20"/>
                  <w:szCs w:val="20"/>
                  <w:lang w:bidi="ne-NP"/>
                </w:rPr>
                <w:t>83.3</w:t>
              </w:r>
            </w:ins>
          </w:p>
        </w:tc>
        <w:tc>
          <w:tcPr>
            <w:tcW w:w="8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088" w:author="user" w:date="2012-02-29T14:49:00Z"/>
                <w:rFonts w:ascii="Calibri" w:hAnsi="Calibri" w:cs="Calibri"/>
                <w:sz w:val="20"/>
                <w:szCs w:val="20"/>
                <w:lang w:bidi="ne-NP"/>
              </w:rPr>
            </w:pPr>
            <w:ins w:id="10089" w:author="user" w:date="2012-02-29T14:49:00Z">
              <w:r w:rsidRPr="00F05710">
                <w:rPr>
                  <w:rFonts w:ascii="Calibri" w:hAnsi="Calibri" w:cs="Calibri"/>
                  <w:sz w:val="20"/>
                  <w:szCs w:val="20"/>
                  <w:lang w:bidi="ne-NP"/>
                </w:rPr>
                <w:t>-</w:t>
              </w:r>
            </w:ins>
          </w:p>
        </w:tc>
        <w:tc>
          <w:tcPr>
            <w:tcW w:w="8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090" w:author="user" w:date="2012-02-29T14:49:00Z"/>
                <w:rFonts w:ascii="Calibri" w:hAnsi="Calibri" w:cs="Calibri"/>
                <w:sz w:val="20"/>
                <w:szCs w:val="20"/>
                <w:lang w:bidi="ne-NP"/>
              </w:rPr>
            </w:pPr>
            <w:ins w:id="10091" w:author="user" w:date="2012-02-29T14:49:00Z">
              <w:r w:rsidRPr="00F05710">
                <w:rPr>
                  <w:rFonts w:ascii="Calibri" w:hAnsi="Calibri" w:cs="Calibri"/>
                  <w:sz w:val="20"/>
                  <w:szCs w:val="20"/>
                  <w:lang w:bidi="ne-NP"/>
                </w:rPr>
                <w:t>-</w:t>
              </w:r>
            </w:ins>
          </w:p>
        </w:tc>
        <w:tc>
          <w:tcPr>
            <w:tcW w:w="8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092" w:author="user" w:date="2012-02-29T14:49:00Z"/>
                <w:rFonts w:ascii="Calibri" w:hAnsi="Calibri" w:cs="Calibri"/>
                <w:sz w:val="20"/>
                <w:szCs w:val="20"/>
                <w:lang w:bidi="ne-NP"/>
              </w:rPr>
            </w:pPr>
            <w:ins w:id="10093" w:author="user" w:date="2012-02-29T14:49:00Z">
              <w:r w:rsidRPr="00F05710">
                <w:rPr>
                  <w:rFonts w:ascii="Calibri" w:hAnsi="Calibri" w:cs="Calibri"/>
                  <w:sz w:val="20"/>
                  <w:szCs w:val="20"/>
                  <w:lang w:bidi="ne-NP"/>
                </w:rPr>
                <w:t>1</w:t>
              </w:r>
            </w:ins>
          </w:p>
        </w:tc>
        <w:tc>
          <w:tcPr>
            <w:tcW w:w="8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094" w:author="user" w:date="2012-02-29T14:49:00Z"/>
                <w:rFonts w:ascii="Calibri" w:hAnsi="Calibri" w:cs="Calibri"/>
                <w:sz w:val="20"/>
                <w:szCs w:val="20"/>
                <w:lang w:bidi="ne-NP"/>
              </w:rPr>
            </w:pPr>
            <w:ins w:id="10095" w:author="user" w:date="2012-02-29T14:49:00Z">
              <w:r w:rsidRPr="00F05710">
                <w:rPr>
                  <w:rFonts w:ascii="Calibri" w:hAnsi="Calibri" w:cs="Calibri"/>
                  <w:sz w:val="20"/>
                  <w:szCs w:val="20"/>
                  <w:lang w:bidi="ne-NP"/>
                </w:rPr>
                <w:t>16.7</w:t>
              </w:r>
            </w:ins>
          </w:p>
        </w:tc>
        <w:tc>
          <w:tcPr>
            <w:tcW w:w="6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096" w:author="user" w:date="2012-02-29T14:49:00Z"/>
                <w:rFonts w:ascii="Calibri" w:hAnsi="Calibri" w:cs="Calibri"/>
                <w:sz w:val="20"/>
                <w:szCs w:val="20"/>
                <w:lang w:bidi="ne-NP"/>
              </w:rPr>
            </w:pPr>
            <w:ins w:id="10097" w:author="user" w:date="2012-02-29T14:49:00Z">
              <w:r w:rsidRPr="00F05710">
                <w:rPr>
                  <w:rFonts w:ascii="Calibri" w:hAnsi="Calibri" w:cs="Calibri"/>
                  <w:sz w:val="20"/>
                  <w:szCs w:val="20"/>
                  <w:lang w:bidi="ne-NP"/>
                </w:rPr>
                <w:t>-</w:t>
              </w:r>
            </w:ins>
          </w:p>
        </w:tc>
        <w:tc>
          <w:tcPr>
            <w:tcW w:w="9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098" w:author="user" w:date="2012-02-29T14:49:00Z"/>
                <w:rFonts w:ascii="Calibri" w:hAnsi="Calibri" w:cs="Calibri"/>
                <w:sz w:val="20"/>
                <w:szCs w:val="20"/>
                <w:lang w:bidi="ne-NP"/>
              </w:rPr>
            </w:pPr>
            <w:ins w:id="10099" w:author="user" w:date="2012-02-29T14:49:00Z">
              <w:r w:rsidRPr="00F05710">
                <w:rPr>
                  <w:rFonts w:ascii="Calibri" w:hAnsi="Calibri" w:cs="Calibri"/>
                  <w:sz w:val="20"/>
                  <w:szCs w:val="20"/>
                  <w:lang w:bidi="ne-NP"/>
                </w:rPr>
                <w:t>-</w:t>
              </w:r>
            </w:ins>
          </w:p>
        </w:tc>
      </w:tr>
      <w:tr w:rsidR="002B6273" w:rsidRPr="00145B40" w:rsidTr="0074335E">
        <w:trPr>
          <w:trHeight w:val="300"/>
          <w:ins w:id="10100" w:author="user" w:date="2012-02-29T14:49:00Z"/>
        </w:trPr>
        <w:tc>
          <w:tcPr>
            <w:tcW w:w="200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10101" w:author="user" w:date="2012-02-29T14:49:00Z"/>
                <w:rFonts w:ascii="Calibri" w:hAnsi="Calibri" w:cs="Calibri"/>
                <w:sz w:val="20"/>
                <w:szCs w:val="20"/>
                <w:lang w:bidi="ne-NP"/>
              </w:rPr>
            </w:pPr>
            <w:ins w:id="10102" w:author="user" w:date="2012-02-29T14:49:00Z">
              <w:r w:rsidRPr="00F05710">
                <w:rPr>
                  <w:rFonts w:ascii="Calibri" w:hAnsi="Calibri" w:cs="Calibri"/>
                  <w:sz w:val="20"/>
                  <w:szCs w:val="20"/>
                  <w:lang w:bidi="ne-NP"/>
                </w:rPr>
                <w:t>Piple</w:t>
              </w:r>
            </w:ins>
          </w:p>
        </w:tc>
        <w:tc>
          <w:tcPr>
            <w:tcW w:w="9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103" w:author="user" w:date="2012-02-29T14:49:00Z"/>
                <w:rFonts w:ascii="Calibri" w:hAnsi="Calibri" w:cs="Calibri"/>
                <w:sz w:val="20"/>
                <w:szCs w:val="20"/>
                <w:lang w:bidi="ne-NP"/>
              </w:rPr>
            </w:pPr>
            <w:ins w:id="10104" w:author="user" w:date="2012-02-29T14:49:00Z">
              <w:r w:rsidRPr="00F05710">
                <w:rPr>
                  <w:rFonts w:ascii="Calibri" w:hAnsi="Calibri" w:cs="Calibri"/>
                  <w:sz w:val="20"/>
                  <w:szCs w:val="20"/>
                  <w:lang w:bidi="ne-NP"/>
                </w:rPr>
                <w:t>10</w:t>
              </w:r>
            </w:ins>
          </w:p>
        </w:tc>
        <w:tc>
          <w:tcPr>
            <w:tcW w:w="9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105" w:author="user" w:date="2012-02-29T14:49:00Z"/>
                <w:rFonts w:ascii="Calibri" w:hAnsi="Calibri" w:cs="Calibri"/>
                <w:sz w:val="20"/>
                <w:szCs w:val="20"/>
                <w:lang w:bidi="ne-NP"/>
              </w:rPr>
            </w:pPr>
            <w:ins w:id="10106" w:author="user" w:date="2012-02-29T14:49:00Z">
              <w:r w:rsidRPr="00F05710">
                <w:rPr>
                  <w:rFonts w:ascii="Calibri" w:hAnsi="Calibri" w:cs="Calibri"/>
                  <w:sz w:val="20"/>
                  <w:szCs w:val="20"/>
                  <w:lang w:bidi="ne-NP"/>
                </w:rPr>
                <w:t>71.4</w:t>
              </w:r>
            </w:ins>
          </w:p>
        </w:tc>
        <w:tc>
          <w:tcPr>
            <w:tcW w:w="8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107" w:author="user" w:date="2012-02-29T14:49:00Z"/>
                <w:rFonts w:ascii="Calibri" w:hAnsi="Calibri" w:cs="Calibri"/>
                <w:sz w:val="20"/>
                <w:szCs w:val="20"/>
                <w:lang w:bidi="ne-NP"/>
              </w:rPr>
            </w:pPr>
            <w:ins w:id="10108" w:author="user" w:date="2012-02-29T14:49:00Z">
              <w:r w:rsidRPr="00F05710">
                <w:rPr>
                  <w:rFonts w:ascii="Calibri" w:hAnsi="Calibri" w:cs="Calibri"/>
                  <w:sz w:val="20"/>
                  <w:szCs w:val="20"/>
                  <w:lang w:bidi="ne-NP"/>
                </w:rPr>
                <w:t>2</w:t>
              </w:r>
            </w:ins>
          </w:p>
        </w:tc>
        <w:tc>
          <w:tcPr>
            <w:tcW w:w="8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109" w:author="user" w:date="2012-02-29T14:49:00Z"/>
                <w:rFonts w:ascii="Calibri" w:hAnsi="Calibri" w:cs="Calibri"/>
                <w:sz w:val="20"/>
                <w:szCs w:val="20"/>
                <w:lang w:bidi="ne-NP"/>
              </w:rPr>
            </w:pPr>
            <w:ins w:id="10110" w:author="user" w:date="2012-02-29T14:49:00Z">
              <w:r w:rsidRPr="00F05710">
                <w:rPr>
                  <w:rFonts w:ascii="Calibri" w:hAnsi="Calibri" w:cs="Calibri"/>
                  <w:sz w:val="20"/>
                  <w:szCs w:val="20"/>
                  <w:lang w:bidi="ne-NP"/>
                </w:rPr>
                <w:t>14.3</w:t>
              </w:r>
            </w:ins>
          </w:p>
        </w:tc>
        <w:tc>
          <w:tcPr>
            <w:tcW w:w="8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111" w:author="user" w:date="2012-02-29T14:49:00Z"/>
                <w:rFonts w:ascii="Calibri" w:hAnsi="Calibri" w:cs="Calibri"/>
                <w:sz w:val="20"/>
                <w:szCs w:val="20"/>
                <w:lang w:bidi="ne-NP"/>
              </w:rPr>
            </w:pPr>
            <w:ins w:id="10112" w:author="user" w:date="2012-02-29T14:49:00Z">
              <w:r w:rsidRPr="00F05710">
                <w:rPr>
                  <w:rFonts w:ascii="Calibri" w:hAnsi="Calibri" w:cs="Calibri"/>
                  <w:sz w:val="20"/>
                  <w:szCs w:val="20"/>
                  <w:lang w:bidi="ne-NP"/>
                </w:rPr>
                <w:t>2</w:t>
              </w:r>
            </w:ins>
          </w:p>
        </w:tc>
        <w:tc>
          <w:tcPr>
            <w:tcW w:w="8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113" w:author="user" w:date="2012-02-29T14:49:00Z"/>
                <w:rFonts w:ascii="Calibri" w:hAnsi="Calibri" w:cs="Calibri"/>
                <w:sz w:val="20"/>
                <w:szCs w:val="20"/>
                <w:lang w:bidi="ne-NP"/>
              </w:rPr>
            </w:pPr>
            <w:ins w:id="10114" w:author="user" w:date="2012-02-29T14:49:00Z">
              <w:r w:rsidRPr="00F05710">
                <w:rPr>
                  <w:rFonts w:ascii="Calibri" w:hAnsi="Calibri" w:cs="Calibri"/>
                  <w:sz w:val="20"/>
                  <w:szCs w:val="20"/>
                  <w:lang w:bidi="ne-NP"/>
                </w:rPr>
                <w:t>14.3</w:t>
              </w:r>
            </w:ins>
          </w:p>
        </w:tc>
        <w:tc>
          <w:tcPr>
            <w:tcW w:w="6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115" w:author="user" w:date="2012-02-29T14:49:00Z"/>
                <w:rFonts w:ascii="Calibri" w:hAnsi="Calibri" w:cs="Calibri"/>
                <w:sz w:val="20"/>
                <w:szCs w:val="20"/>
                <w:lang w:bidi="ne-NP"/>
              </w:rPr>
            </w:pPr>
            <w:ins w:id="10116" w:author="user" w:date="2012-02-29T14:49:00Z">
              <w:r w:rsidRPr="00F05710">
                <w:rPr>
                  <w:rFonts w:ascii="Calibri" w:hAnsi="Calibri" w:cs="Calibri"/>
                  <w:sz w:val="20"/>
                  <w:szCs w:val="20"/>
                  <w:lang w:bidi="ne-NP"/>
                </w:rPr>
                <w:t>-</w:t>
              </w:r>
            </w:ins>
          </w:p>
        </w:tc>
        <w:tc>
          <w:tcPr>
            <w:tcW w:w="9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117" w:author="user" w:date="2012-02-29T14:49:00Z"/>
                <w:rFonts w:ascii="Calibri" w:hAnsi="Calibri" w:cs="Calibri"/>
                <w:sz w:val="20"/>
                <w:szCs w:val="20"/>
                <w:lang w:bidi="ne-NP"/>
              </w:rPr>
            </w:pPr>
            <w:ins w:id="10118" w:author="user" w:date="2012-02-29T14:49:00Z">
              <w:r w:rsidRPr="00F05710">
                <w:rPr>
                  <w:rFonts w:ascii="Calibri" w:hAnsi="Calibri" w:cs="Calibri"/>
                  <w:sz w:val="20"/>
                  <w:szCs w:val="20"/>
                  <w:lang w:bidi="ne-NP"/>
                </w:rPr>
                <w:t>-</w:t>
              </w:r>
            </w:ins>
          </w:p>
        </w:tc>
      </w:tr>
      <w:tr w:rsidR="002B6273" w:rsidRPr="00145B40" w:rsidTr="0074335E">
        <w:trPr>
          <w:trHeight w:val="300"/>
          <w:ins w:id="10119" w:author="user" w:date="2012-02-29T14:49:00Z"/>
        </w:trPr>
        <w:tc>
          <w:tcPr>
            <w:tcW w:w="200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10120" w:author="user" w:date="2012-02-29T14:49:00Z"/>
                <w:rFonts w:ascii="Calibri" w:hAnsi="Calibri" w:cs="Calibri"/>
                <w:sz w:val="20"/>
                <w:szCs w:val="20"/>
                <w:lang w:bidi="ne-NP"/>
              </w:rPr>
            </w:pPr>
            <w:ins w:id="10121" w:author="user" w:date="2012-02-29T14:49:00Z">
              <w:r w:rsidRPr="00F05710">
                <w:rPr>
                  <w:rFonts w:ascii="Calibri" w:hAnsi="Calibri" w:cs="Calibri"/>
                  <w:sz w:val="20"/>
                  <w:szCs w:val="20"/>
                  <w:lang w:bidi="ne-NP"/>
                </w:rPr>
                <w:t>Shaktikhor</w:t>
              </w:r>
            </w:ins>
          </w:p>
        </w:tc>
        <w:tc>
          <w:tcPr>
            <w:tcW w:w="9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122" w:author="user" w:date="2012-02-29T14:49:00Z"/>
                <w:rFonts w:ascii="Calibri" w:hAnsi="Calibri" w:cs="Calibri"/>
                <w:sz w:val="20"/>
                <w:szCs w:val="20"/>
                <w:lang w:bidi="ne-NP"/>
              </w:rPr>
            </w:pPr>
            <w:ins w:id="10123" w:author="user" w:date="2012-02-29T14:49:00Z">
              <w:r w:rsidRPr="00F05710">
                <w:rPr>
                  <w:rFonts w:ascii="Calibri" w:hAnsi="Calibri" w:cs="Calibri"/>
                  <w:sz w:val="20"/>
                  <w:szCs w:val="20"/>
                  <w:lang w:bidi="ne-NP"/>
                </w:rPr>
                <w:t>3</w:t>
              </w:r>
            </w:ins>
          </w:p>
        </w:tc>
        <w:tc>
          <w:tcPr>
            <w:tcW w:w="9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124" w:author="user" w:date="2012-02-29T14:49:00Z"/>
                <w:rFonts w:ascii="Calibri" w:hAnsi="Calibri" w:cs="Calibri"/>
                <w:sz w:val="20"/>
                <w:szCs w:val="20"/>
                <w:lang w:bidi="ne-NP"/>
              </w:rPr>
            </w:pPr>
            <w:ins w:id="10125" w:author="user" w:date="2012-02-29T14:49:00Z">
              <w:r w:rsidRPr="00F05710">
                <w:rPr>
                  <w:rFonts w:ascii="Calibri" w:hAnsi="Calibri" w:cs="Calibri"/>
                  <w:sz w:val="20"/>
                  <w:szCs w:val="20"/>
                  <w:lang w:bidi="ne-NP"/>
                </w:rPr>
                <w:t>75</w:t>
              </w:r>
            </w:ins>
          </w:p>
        </w:tc>
        <w:tc>
          <w:tcPr>
            <w:tcW w:w="8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126" w:author="user" w:date="2012-02-29T14:49:00Z"/>
                <w:rFonts w:ascii="Calibri" w:hAnsi="Calibri" w:cs="Calibri"/>
                <w:sz w:val="20"/>
                <w:szCs w:val="20"/>
                <w:lang w:bidi="ne-NP"/>
              </w:rPr>
            </w:pPr>
            <w:ins w:id="10127" w:author="user" w:date="2012-02-29T14:49:00Z">
              <w:r w:rsidRPr="00F05710">
                <w:rPr>
                  <w:rFonts w:ascii="Calibri" w:hAnsi="Calibri" w:cs="Calibri"/>
                  <w:sz w:val="20"/>
                  <w:szCs w:val="20"/>
                  <w:lang w:bidi="ne-NP"/>
                </w:rPr>
                <w:t>-</w:t>
              </w:r>
            </w:ins>
          </w:p>
        </w:tc>
        <w:tc>
          <w:tcPr>
            <w:tcW w:w="8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128" w:author="user" w:date="2012-02-29T14:49:00Z"/>
                <w:rFonts w:ascii="Calibri" w:hAnsi="Calibri" w:cs="Calibri"/>
                <w:sz w:val="20"/>
                <w:szCs w:val="20"/>
                <w:lang w:bidi="ne-NP"/>
              </w:rPr>
            </w:pPr>
            <w:ins w:id="10129" w:author="user" w:date="2012-02-29T14:49:00Z">
              <w:r w:rsidRPr="00F05710">
                <w:rPr>
                  <w:rFonts w:ascii="Calibri" w:hAnsi="Calibri" w:cs="Calibri"/>
                  <w:sz w:val="20"/>
                  <w:szCs w:val="20"/>
                  <w:lang w:bidi="ne-NP"/>
                </w:rPr>
                <w:t>-</w:t>
              </w:r>
            </w:ins>
          </w:p>
        </w:tc>
        <w:tc>
          <w:tcPr>
            <w:tcW w:w="8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130" w:author="user" w:date="2012-02-29T14:49:00Z"/>
                <w:rFonts w:ascii="Calibri" w:hAnsi="Calibri" w:cs="Calibri"/>
                <w:sz w:val="20"/>
                <w:szCs w:val="20"/>
                <w:lang w:bidi="ne-NP"/>
              </w:rPr>
            </w:pPr>
            <w:ins w:id="10131" w:author="user" w:date="2012-02-29T14:49:00Z">
              <w:r w:rsidRPr="00F05710">
                <w:rPr>
                  <w:rFonts w:ascii="Calibri" w:hAnsi="Calibri" w:cs="Calibri"/>
                  <w:sz w:val="20"/>
                  <w:szCs w:val="20"/>
                  <w:lang w:bidi="ne-NP"/>
                </w:rPr>
                <w:t>1</w:t>
              </w:r>
            </w:ins>
          </w:p>
        </w:tc>
        <w:tc>
          <w:tcPr>
            <w:tcW w:w="8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132" w:author="user" w:date="2012-02-29T14:49:00Z"/>
                <w:rFonts w:ascii="Calibri" w:hAnsi="Calibri" w:cs="Calibri"/>
                <w:sz w:val="20"/>
                <w:szCs w:val="20"/>
                <w:lang w:bidi="ne-NP"/>
              </w:rPr>
            </w:pPr>
            <w:ins w:id="10133" w:author="user" w:date="2012-02-29T14:49:00Z">
              <w:r w:rsidRPr="00F05710">
                <w:rPr>
                  <w:rFonts w:ascii="Calibri" w:hAnsi="Calibri" w:cs="Calibri"/>
                  <w:sz w:val="20"/>
                  <w:szCs w:val="20"/>
                  <w:lang w:bidi="ne-NP"/>
                </w:rPr>
                <w:t>-</w:t>
              </w:r>
            </w:ins>
          </w:p>
        </w:tc>
        <w:tc>
          <w:tcPr>
            <w:tcW w:w="6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134" w:author="user" w:date="2012-02-29T14:49:00Z"/>
                <w:rFonts w:ascii="Calibri" w:hAnsi="Calibri" w:cs="Calibri"/>
                <w:sz w:val="20"/>
                <w:szCs w:val="20"/>
                <w:lang w:bidi="ne-NP"/>
              </w:rPr>
            </w:pPr>
            <w:ins w:id="10135" w:author="user" w:date="2012-02-29T14:49:00Z">
              <w:r w:rsidRPr="00F05710">
                <w:rPr>
                  <w:rFonts w:ascii="Calibri" w:hAnsi="Calibri" w:cs="Calibri"/>
                  <w:sz w:val="20"/>
                  <w:szCs w:val="20"/>
                  <w:lang w:bidi="ne-NP"/>
                </w:rPr>
                <w:t>-</w:t>
              </w:r>
            </w:ins>
          </w:p>
        </w:tc>
        <w:tc>
          <w:tcPr>
            <w:tcW w:w="9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136" w:author="user" w:date="2012-02-29T14:49:00Z"/>
                <w:rFonts w:ascii="Calibri" w:hAnsi="Calibri" w:cs="Calibri"/>
                <w:sz w:val="20"/>
                <w:szCs w:val="20"/>
                <w:lang w:bidi="ne-NP"/>
              </w:rPr>
            </w:pPr>
            <w:ins w:id="10137" w:author="user" w:date="2012-02-29T14:49:00Z">
              <w:r w:rsidRPr="00F05710">
                <w:rPr>
                  <w:rFonts w:ascii="Calibri" w:hAnsi="Calibri" w:cs="Calibri"/>
                  <w:sz w:val="20"/>
                  <w:szCs w:val="20"/>
                  <w:lang w:bidi="ne-NP"/>
                </w:rPr>
                <w:t>-</w:t>
              </w:r>
            </w:ins>
          </w:p>
        </w:tc>
      </w:tr>
      <w:tr w:rsidR="002B6273" w:rsidRPr="00145B40" w:rsidTr="0074335E">
        <w:trPr>
          <w:trHeight w:val="300"/>
          <w:ins w:id="10138" w:author="user" w:date="2012-02-29T14:49:00Z"/>
        </w:trPr>
        <w:tc>
          <w:tcPr>
            <w:tcW w:w="2000"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10139" w:author="user" w:date="2012-02-29T14:49:00Z"/>
                <w:rFonts w:ascii="Calibri" w:hAnsi="Calibri" w:cs="Calibri"/>
                <w:b/>
                <w:bCs/>
                <w:sz w:val="20"/>
                <w:szCs w:val="20"/>
                <w:lang w:bidi="ne-NP"/>
              </w:rPr>
            </w:pPr>
            <w:ins w:id="10140" w:author="user" w:date="2012-02-29T14:49:00Z">
              <w:r w:rsidRPr="00F05710">
                <w:rPr>
                  <w:rFonts w:ascii="Calibri" w:hAnsi="Calibri" w:cs="Calibri"/>
                  <w:b/>
                  <w:bCs/>
                  <w:sz w:val="20"/>
                  <w:szCs w:val="20"/>
                  <w:lang w:bidi="ne-NP"/>
                </w:rPr>
                <w:t>Total/Percentage</w:t>
              </w:r>
            </w:ins>
          </w:p>
        </w:tc>
        <w:tc>
          <w:tcPr>
            <w:tcW w:w="96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141" w:author="user" w:date="2012-02-29T14:49:00Z"/>
                <w:rFonts w:ascii="Calibri" w:hAnsi="Calibri" w:cs="Calibri"/>
                <w:b/>
                <w:bCs/>
                <w:sz w:val="20"/>
                <w:szCs w:val="20"/>
                <w:lang w:bidi="ne-NP"/>
              </w:rPr>
            </w:pPr>
            <w:ins w:id="10142" w:author="user" w:date="2012-02-29T14:49:00Z">
              <w:r w:rsidRPr="00F05710">
                <w:rPr>
                  <w:rFonts w:ascii="Calibri" w:hAnsi="Calibri" w:cs="Calibri"/>
                  <w:b/>
                  <w:bCs/>
                  <w:sz w:val="20"/>
                  <w:szCs w:val="20"/>
                  <w:lang w:bidi="ne-NP"/>
                </w:rPr>
                <w:t>97</w:t>
              </w:r>
            </w:ins>
          </w:p>
        </w:tc>
        <w:tc>
          <w:tcPr>
            <w:tcW w:w="9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143" w:author="user" w:date="2012-02-29T14:49:00Z"/>
                <w:rFonts w:ascii="Calibri" w:hAnsi="Calibri" w:cs="Calibri"/>
                <w:b/>
                <w:bCs/>
                <w:sz w:val="20"/>
                <w:szCs w:val="20"/>
                <w:lang w:bidi="ne-NP"/>
              </w:rPr>
            </w:pPr>
            <w:ins w:id="10144" w:author="user" w:date="2012-02-29T14:49:00Z">
              <w:r w:rsidRPr="00F05710">
                <w:rPr>
                  <w:rFonts w:ascii="Calibri" w:hAnsi="Calibri" w:cs="Calibri"/>
                  <w:b/>
                  <w:bCs/>
                  <w:sz w:val="20"/>
                  <w:szCs w:val="20"/>
                  <w:lang w:bidi="ne-NP"/>
                </w:rPr>
                <w:t>65.99</w:t>
              </w:r>
            </w:ins>
          </w:p>
        </w:tc>
        <w:tc>
          <w:tcPr>
            <w:tcW w:w="8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145" w:author="user" w:date="2012-02-29T14:49:00Z"/>
                <w:rFonts w:ascii="Calibri" w:hAnsi="Calibri" w:cs="Calibri"/>
                <w:b/>
                <w:bCs/>
                <w:sz w:val="20"/>
                <w:szCs w:val="20"/>
                <w:lang w:bidi="ne-NP"/>
              </w:rPr>
            </w:pPr>
            <w:ins w:id="10146" w:author="user" w:date="2012-02-29T14:49:00Z">
              <w:r w:rsidRPr="00F05710">
                <w:rPr>
                  <w:rFonts w:ascii="Calibri" w:hAnsi="Calibri" w:cs="Calibri"/>
                  <w:b/>
                  <w:bCs/>
                  <w:sz w:val="20"/>
                  <w:szCs w:val="20"/>
                  <w:lang w:bidi="ne-NP"/>
                </w:rPr>
                <w:t>11</w:t>
              </w:r>
            </w:ins>
          </w:p>
        </w:tc>
        <w:tc>
          <w:tcPr>
            <w:tcW w:w="8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147" w:author="user" w:date="2012-02-29T14:49:00Z"/>
                <w:rFonts w:ascii="Calibri" w:hAnsi="Calibri" w:cs="Calibri"/>
                <w:b/>
                <w:bCs/>
                <w:sz w:val="20"/>
                <w:szCs w:val="20"/>
                <w:lang w:bidi="ne-NP"/>
              </w:rPr>
            </w:pPr>
            <w:ins w:id="10148" w:author="user" w:date="2012-02-29T14:49:00Z">
              <w:r w:rsidRPr="00F05710">
                <w:rPr>
                  <w:rFonts w:ascii="Calibri" w:hAnsi="Calibri" w:cs="Calibri"/>
                  <w:b/>
                  <w:bCs/>
                  <w:sz w:val="20"/>
                  <w:szCs w:val="20"/>
                  <w:lang w:bidi="ne-NP"/>
                </w:rPr>
                <w:t>7.48</w:t>
              </w:r>
            </w:ins>
          </w:p>
        </w:tc>
        <w:tc>
          <w:tcPr>
            <w:tcW w:w="8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149" w:author="user" w:date="2012-02-29T14:49:00Z"/>
                <w:rFonts w:ascii="Calibri" w:hAnsi="Calibri" w:cs="Calibri"/>
                <w:b/>
                <w:bCs/>
                <w:sz w:val="20"/>
                <w:szCs w:val="20"/>
                <w:lang w:bidi="ne-NP"/>
              </w:rPr>
            </w:pPr>
            <w:ins w:id="10150" w:author="user" w:date="2012-02-29T14:49:00Z">
              <w:r w:rsidRPr="00F05710">
                <w:rPr>
                  <w:rFonts w:ascii="Calibri" w:hAnsi="Calibri" w:cs="Calibri"/>
                  <w:b/>
                  <w:bCs/>
                  <w:sz w:val="20"/>
                  <w:szCs w:val="20"/>
                  <w:lang w:bidi="ne-NP"/>
                </w:rPr>
                <w:t>17</w:t>
              </w:r>
            </w:ins>
          </w:p>
        </w:tc>
        <w:tc>
          <w:tcPr>
            <w:tcW w:w="88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151" w:author="user" w:date="2012-02-29T14:49:00Z"/>
                <w:rFonts w:ascii="Calibri" w:hAnsi="Calibri" w:cs="Calibri"/>
                <w:b/>
                <w:bCs/>
                <w:sz w:val="20"/>
                <w:szCs w:val="20"/>
                <w:lang w:bidi="ne-NP"/>
              </w:rPr>
            </w:pPr>
            <w:ins w:id="10152" w:author="user" w:date="2012-02-29T14:49:00Z">
              <w:r w:rsidRPr="00F05710">
                <w:rPr>
                  <w:rFonts w:ascii="Calibri" w:hAnsi="Calibri" w:cs="Calibri"/>
                  <w:b/>
                  <w:bCs/>
                  <w:sz w:val="20"/>
                  <w:szCs w:val="20"/>
                  <w:lang w:bidi="ne-NP"/>
                </w:rPr>
                <w:t>11.56</w:t>
              </w:r>
            </w:ins>
          </w:p>
        </w:tc>
        <w:tc>
          <w:tcPr>
            <w:tcW w:w="64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153" w:author="user" w:date="2012-02-29T14:49:00Z"/>
                <w:rFonts w:ascii="Calibri" w:hAnsi="Calibri" w:cs="Calibri"/>
                <w:b/>
                <w:bCs/>
                <w:sz w:val="20"/>
                <w:szCs w:val="20"/>
                <w:lang w:bidi="ne-NP"/>
              </w:rPr>
            </w:pPr>
            <w:ins w:id="10154" w:author="user" w:date="2012-02-29T14:49:00Z">
              <w:r w:rsidRPr="00F05710">
                <w:rPr>
                  <w:rFonts w:ascii="Calibri" w:hAnsi="Calibri" w:cs="Calibri"/>
                  <w:b/>
                  <w:bCs/>
                  <w:sz w:val="20"/>
                  <w:szCs w:val="20"/>
                  <w:lang w:bidi="ne-NP"/>
                </w:rPr>
                <w:t>22</w:t>
              </w:r>
            </w:ins>
          </w:p>
        </w:tc>
        <w:tc>
          <w:tcPr>
            <w:tcW w:w="90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155" w:author="user" w:date="2012-02-29T14:49:00Z"/>
                <w:rFonts w:ascii="Calibri" w:hAnsi="Calibri" w:cs="Calibri"/>
                <w:b/>
                <w:bCs/>
                <w:sz w:val="20"/>
                <w:szCs w:val="20"/>
                <w:lang w:bidi="ne-NP"/>
              </w:rPr>
            </w:pPr>
            <w:ins w:id="10156" w:author="user" w:date="2012-02-29T14:49:00Z">
              <w:r w:rsidRPr="00F05710">
                <w:rPr>
                  <w:rFonts w:ascii="Calibri" w:hAnsi="Calibri" w:cs="Calibri"/>
                  <w:b/>
                  <w:bCs/>
                  <w:sz w:val="20"/>
                  <w:szCs w:val="20"/>
                  <w:lang w:bidi="ne-NP"/>
                </w:rPr>
                <w:t>14.97</w:t>
              </w:r>
            </w:ins>
          </w:p>
        </w:tc>
      </w:tr>
    </w:tbl>
    <w:p w:rsidR="002B6273" w:rsidRPr="00F05710" w:rsidRDefault="002B6273" w:rsidP="002B6273">
      <w:pPr>
        <w:pStyle w:val="ReportText"/>
        <w:spacing w:line="360" w:lineRule="auto"/>
        <w:ind w:left="0"/>
        <w:rPr>
          <w:ins w:id="10157" w:author="user" w:date="2012-02-29T14:49:00Z"/>
          <w:rFonts w:ascii="Calibri" w:hAnsi="Calibri" w:cs="Calibri"/>
          <w:bCs/>
          <w:i/>
          <w:sz w:val="18"/>
          <w:szCs w:val="18"/>
        </w:rPr>
      </w:pPr>
      <w:ins w:id="10158" w:author="user" w:date="2012-02-29T14:49:00Z">
        <w:r w:rsidRPr="00F05710">
          <w:rPr>
            <w:rFonts w:ascii="Calibri" w:hAnsi="Calibri" w:cs="Calibri"/>
            <w:bCs/>
            <w:i/>
            <w:sz w:val="18"/>
            <w:szCs w:val="18"/>
          </w:rPr>
          <w:t>Source: Household Survey, 2011</w:t>
        </w:r>
      </w:ins>
    </w:p>
    <w:p w:rsidR="002B6273" w:rsidRPr="00145B40" w:rsidRDefault="002B6273" w:rsidP="002B6273">
      <w:pPr>
        <w:rPr>
          <w:ins w:id="10159" w:author="user" w:date="2012-02-29T14:49:00Z"/>
          <w:rFonts w:ascii="Calibri" w:hAnsi="Calibri" w:cs="Calibri"/>
          <w:sz w:val="22"/>
          <w:szCs w:val="22"/>
        </w:rPr>
      </w:pPr>
    </w:p>
    <w:p w:rsidR="002B6273" w:rsidRPr="006D6E2F" w:rsidRDefault="002B6273" w:rsidP="002B6273">
      <w:pPr>
        <w:rPr>
          <w:ins w:id="10160" w:author="user" w:date="2012-02-29T14:49:00Z"/>
          <w:rFonts w:ascii="Calibri" w:hAnsi="Calibri" w:cs="Calibri"/>
          <w:b/>
          <w:sz w:val="22"/>
          <w:szCs w:val="22"/>
        </w:rPr>
      </w:pPr>
      <w:ins w:id="10161" w:author="user" w:date="2012-02-29T14:49:00Z">
        <w:r>
          <w:rPr>
            <w:rFonts w:ascii="Calibri" w:hAnsi="Calibri" w:cs="Calibri"/>
            <w:b/>
            <w:sz w:val="22"/>
            <w:szCs w:val="22"/>
          </w:rPr>
          <w:t xml:space="preserve">6.3.5.3 </w:t>
        </w:r>
        <w:r w:rsidRPr="006D6E2F">
          <w:rPr>
            <w:rFonts w:ascii="Calibri" w:hAnsi="Calibri" w:cs="Calibri"/>
            <w:b/>
            <w:sz w:val="22"/>
            <w:szCs w:val="22"/>
          </w:rPr>
          <w:t>Health</w:t>
        </w:r>
      </w:ins>
    </w:p>
    <w:p w:rsidR="002B6273" w:rsidRPr="00145B40" w:rsidRDefault="002B6273" w:rsidP="002B6273">
      <w:pPr>
        <w:ind w:left="360"/>
        <w:rPr>
          <w:ins w:id="10162" w:author="user" w:date="2012-02-29T14:49:00Z"/>
          <w:rFonts w:ascii="Calibri" w:hAnsi="Calibri" w:cs="Calibri"/>
          <w:b/>
          <w:sz w:val="22"/>
          <w:szCs w:val="22"/>
        </w:rPr>
      </w:pPr>
    </w:p>
    <w:p w:rsidR="002B6273" w:rsidRPr="006D6E2F" w:rsidRDefault="002B6273" w:rsidP="002B6273">
      <w:pPr>
        <w:spacing w:line="300" w:lineRule="auto"/>
        <w:jc w:val="both"/>
        <w:rPr>
          <w:ins w:id="10163" w:author="user" w:date="2012-02-29T14:49:00Z"/>
          <w:rFonts w:ascii="Calibri" w:hAnsi="Calibri" w:cs="Arial"/>
          <w:sz w:val="22"/>
          <w:szCs w:val="22"/>
          <w:lang w:val="en-GB"/>
        </w:rPr>
      </w:pPr>
      <w:ins w:id="10164" w:author="user" w:date="2012-02-29T14:49:00Z">
        <w:r w:rsidRPr="006D6E2F">
          <w:rPr>
            <w:rFonts w:ascii="Calibri" w:hAnsi="Calibri" w:cs="Arial"/>
            <w:sz w:val="22"/>
            <w:szCs w:val="22"/>
            <w:lang w:val="en-GB"/>
          </w:rPr>
          <w:t>To assess health status of the family members of the affected households, data on seriously sick family members during the last 12 months was collected. Of the surveyed households, 31.97% reported family members seriously sick during the last 12 months</w:t>
        </w:r>
        <w:r>
          <w:rPr>
            <w:rFonts w:ascii="Calibri" w:hAnsi="Calibri" w:cs="Arial"/>
            <w:sz w:val="22"/>
            <w:szCs w:val="22"/>
            <w:lang w:val="en-GB"/>
          </w:rPr>
          <w:t xml:space="preserve"> (Table- 6.50)</w:t>
        </w:r>
        <w:r w:rsidRPr="006D6E2F">
          <w:rPr>
            <w:rFonts w:ascii="Calibri" w:hAnsi="Calibri" w:cs="Arial"/>
            <w:sz w:val="22"/>
            <w:szCs w:val="22"/>
            <w:lang w:val="en-GB"/>
          </w:rPr>
          <w:t xml:space="preserve">. </w:t>
        </w:r>
        <w:r w:rsidRPr="006D6E2F">
          <w:rPr>
            <w:rFonts w:ascii="Calibri" w:hAnsi="Calibri" w:cs="Calibri"/>
            <w:sz w:val="22"/>
            <w:szCs w:val="22"/>
            <w:lang w:val="en-GB"/>
          </w:rPr>
          <w:t xml:space="preserve">The proportion of such households is high </w:t>
        </w:r>
        <w:r w:rsidRPr="006D6E2F">
          <w:rPr>
            <w:rFonts w:ascii="Calibri" w:hAnsi="Calibri" w:cs="Calibri"/>
            <w:sz w:val="22"/>
            <w:szCs w:val="22"/>
          </w:rPr>
          <w:t xml:space="preserve">in </w:t>
        </w:r>
        <w:smartTag w:uri="urn:schemas-microsoft-com:office:smarttags" w:element="place">
          <w:smartTag w:uri="urn:schemas-microsoft-com:office:smarttags" w:element="PlaceName">
            <w:r w:rsidRPr="006D6E2F">
              <w:rPr>
                <w:rFonts w:ascii="Calibri" w:hAnsi="Calibri" w:cs="Calibri"/>
                <w:sz w:val="22"/>
                <w:szCs w:val="22"/>
              </w:rPr>
              <w:t>Hetauda</w:t>
            </w:r>
          </w:smartTag>
          <w:r w:rsidRPr="006D6E2F">
            <w:rPr>
              <w:rFonts w:ascii="Calibri" w:hAnsi="Calibri" w:cs="Calibri"/>
              <w:sz w:val="22"/>
              <w:szCs w:val="22"/>
            </w:rPr>
            <w:t xml:space="preserve"> </w:t>
          </w:r>
          <w:smartTag w:uri="urn:schemas-microsoft-com:office:smarttags" w:element="PlaceType">
            <w:r w:rsidRPr="006D6E2F">
              <w:rPr>
                <w:rFonts w:ascii="Calibri" w:hAnsi="Calibri" w:cs="Calibri"/>
                <w:sz w:val="22"/>
                <w:szCs w:val="22"/>
              </w:rPr>
              <w:t>Municipality</w:t>
            </w:r>
          </w:smartTag>
        </w:smartTag>
        <w:r w:rsidRPr="006D6E2F">
          <w:rPr>
            <w:rFonts w:ascii="Calibri" w:hAnsi="Calibri" w:cs="Calibri"/>
            <w:sz w:val="22"/>
            <w:szCs w:val="22"/>
          </w:rPr>
          <w:t xml:space="preserve"> (42.9%) and Basamadi VDC </w:t>
        </w:r>
        <w:r w:rsidRPr="006D6E2F">
          <w:rPr>
            <w:rFonts w:ascii="Calibri" w:hAnsi="Calibri" w:cs="Calibri"/>
            <w:sz w:val="22"/>
            <w:szCs w:val="22"/>
            <w:lang w:val="en-GB"/>
          </w:rPr>
          <w:t>(37%).</w:t>
        </w:r>
      </w:ins>
    </w:p>
    <w:p w:rsidR="002B6273" w:rsidRDefault="002B6273" w:rsidP="002B6273">
      <w:pPr>
        <w:ind w:left="1080" w:hanging="1080"/>
        <w:outlineLvl w:val="0"/>
        <w:rPr>
          <w:ins w:id="10165" w:author="user" w:date="2012-02-29T14:49:00Z"/>
          <w:rFonts w:ascii="Calibri" w:hAnsi="Calibri" w:cs="Calibri"/>
          <w:b/>
          <w:bCs/>
          <w:sz w:val="20"/>
          <w:szCs w:val="20"/>
        </w:rPr>
      </w:pPr>
    </w:p>
    <w:p w:rsidR="002B6273" w:rsidRPr="008C518F" w:rsidRDefault="002B6273" w:rsidP="002B6273">
      <w:pPr>
        <w:ind w:left="1080" w:hanging="1080"/>
        <w:outlineLvl w:val="0"/>
        <w:rPr>
          <w:ins w:id="10166" w:author="user" w:date="2012-02-29T14:49:00Z"/>
          <w:rFonts w:ascii="Calibri" w:hAnsi="Calibri" w:cs="Calibri"/>
          <w:sz w:val="22"/>
          <w:szCs w:val="22"/>
        </w:rPr>
      </w:pPr>
      <w:ins w:id="10167" w:author="user" w:date="2012-02-29T14:49:00Z">
        <w:r w:rsidRPr="00261758">
          <w:rPr>
            <w:rFonts w:ascii="Calibri" w:hAnsi="Calibri" w:cs="Calibri"/>
            <w:b/>
            <w:bCs/>
            <w:sz w:val="20"/>
            <w:szCs w:val="20"/>
          </w:rPr>
          <w:t xml:space="preserve">Table- 6.50: Household Reporting Sick Family Members during 12 Months </w:t>
        </w:r>
      </w:ins>
    </w:p>
    <w:tbl>
      <w:tblPr>
        <w:tblW w:w="8320" w:type="dxa"/>
        <w:tblInd w:w="95" w:type="dxa"/>
        <w:tblLook w:val="04A0"/>
      </w:tblPr>
      <w:tblGrid>
        <w:gridCol w:w="2000"/>
        <w:gridCol w:w="1060"/>
        <w:gridCol w:w="1040"/>
        <w:gridCol w:w="940"/>
        <w:gridCol w:w="1000"/>
        <w:gridCol w:w="1080"/>
        <w:gridCol w:w="1200"/>
      </w:tblGrid>
      <w:tr w:rsidR="002B6273" w:rsidRPr="00145B40" w:rsidTr="0074335E">
        <w:trPr>
          <w:trHeight w:val="300"/>
          <w:ins w:id="10168" w:author="user" w:date="2012-02-29T14:49:00Z"/>
        </w:trPr>
        <w:tc>
          <w:tcPr>
            <w:tcW w:w="2000" w:type="dxa"/>
            <w:vMerge w:val="restart"/>
            <w:tcBorders>
              <w:top w:val="single" w:sz="4" w:space="0" w:color="auto"/>
              <w:left w:val="single" w:sz="4" w:space="0" w:color="auto"/>
              <w:bottom w:val="single" w:sz="4" w:space="0" w:color="auto"/>
              <w:right w:val="single" w:sz="4" w:space="0" w:color="auto"/>
            </w:tcBorders>
            <w:shd w:val="clear" w:color="auto" w:fill="auto"/>
          </w:tcPr>
          <w:p w:rsidR="002B6273" w:rsidRPr="006D6E2F" w:rsidRDefault="002B6273" w:rsidP="0074335E">
            <w:pPr>
              <w:jc w:val="both"/>
              <w:rPr>
                <w:ins w:id="10169" w:author="user" w:date="2012-02-29T14:49:00Z"/>
                <w:rFonts w:ascii="Calibri" w:hAnsi="Calibri" w:cs="Calibri"/>
                <w:b/>
                <w:bCs/>
                <w:sz w:val="20"/>
                <w:szCs w:val="20"/>
                <w:lang w:bidi="ne-NP"/>
              </w:rPr>
            </w:pPr>
            <w:ins w:id="10170" w:author="user" w:date="2012-02-29T14:49:00Z">
              <w:r w:rsidRPr="006D6E2F">
                <w:rPr>
                  <w:rFonts w:ascii="Calibri" w:hAnsi="Calibri" w:cs="Calibri"/>
                  <w:b/>
                  <w:bCs/>
                  <w:sz w:val="20"/>
                  <w:szCs w:val="20"/>
                  <w:lang w:bidi="ne-NP"/>
                </w:rPr>
                <w:t>VDC/Municipality</w:t>
              </w:r>
            </w:ins>
          </w:p>
        </w:tc>
        <w:tc>
          <w:tcPr>
            <w:tcW w:w="6320" w:type="dxa"/>
            <w:gridSpan w:val="6"/>
            <w:tcBorders>
              <w:top w:val="single" w:sz="4" w:space="0" w:color="auto"/>
              <w:left w:val="nil"/>
              <w:bottom w:val="single" w:sz="4" w:space="0" w:color="auto"/>
              <w:right w:val="single" w:sz="4" w:space="0" w:color="auto"/>
            </w:tcBorders>
            <w:shd w:val="clear" w:color="auto" w:fill="auto"/>
          </w:tcPr>
          <w:p w:rsidR="002B6273" w:rsidRPr="006D6E2F" w:rsidRDefault="002B6273" w:rsidP="0074335E">
            <w:pPr>
              <w:jc w:val="both"/>
              <w:rPr>
                <w:ins w:id="10171" w:author="user" w:date="2012-02-29T14:49:00Z"/>
                <w:rFonts w:ascii="Calibri" w:hAnsi="Calibri" w:cs="Calibri"/>
                <w:b/>
                <w:bCs/>
                <w:sz w:val="20"/>
                <w:szCs w:val="20"/>
                <w:lang w:bidi="ne-NP"/>
              </w:rPr>
            </w:pPr>
            <w:ins w:id="10172" w:author="user" w:date="2012-02-29T14:49:00Z">
              <w:r w:rsidRPr="006D6E2F">
                <w:rPr>
                  <w:rFonts w:ascii="Calibri" w:hAnsi="Calibri" w:cs="Calibri"/>
                  <w:b/>
                  <w:bCs/>
                  <w:sz w:val="20"/>
                  <w:szCs w:val="20"/>
                  <w:lang w:bidi="ne-NP"/>
                </w:rPr>
                <w:t xml:space="preserve">                                                  Sick</w:t>
              </w:r>
            </w:ins>
          </w:p>
        </w:tc>
      </w:tr>
      <w:tr w:rsidR="002B6273" w:rsidRPr="00145B40" w:rsidTr="0074335E">
        <w:trPr>
          <w:trHeight w:val="300"/>
          <w:ins w:id="10173" w:author="user" w:date="2012-02-29T14:49:00Z"/>
        </w:trPr>
        <w:tc>
          <w:tcPr>
            <w:tcW w:w="2000" w:type="dxa"/>
            <w:vMerge/>
            <w:tcBorders>
              <w:top w:val="single" w:sz="4" w:space="0" w:color="auto"/>
              <w:left w:val="single" w:sz="4" w:space="0" w:color="auto"/>
              <w:bottom w:val="single" w:sz="4" w:space="0" w:color="auto"/>
              <w:right w:val="single" w:sz="4" w:space="0" w:color="auto"/>
            </w:tcBorders>
            <w:vAlign w:val="center"/>
          </w:tcPr>
          <w:p w:rsidR="002B6273" w:rsidRPr="006D6E2F" w:rsidRDefault="002B6273" w:rsidP="0074335E">
            <w:pPr>
              <w:rPr>
                <w:ins w:id="10174" w:author="user" w:date="2012-02-29T14:49:00Z"/>
                <w:rFonts w:ascii="Calibri" w:hAnsi="Calibri" w:cs="Calibri"/>
                <w:b/>
                <w:bCs/>
                <w:sz w:val="20"/>
                <w:szCs w:val="20"/>
                <w:lang w:bidi="ne-NP"/>
              </w:rPr>
            </w:pPr>
          </w:p>
        </w:tc>
        <w:tc>
          <w:tcPr>
            <w:tcW w:w="2100" w:type="dxa"/>
            <w:gridSpan w:val="2"/>
            <w:tcBorders>
              <w:top w:val="single" w:sz="4" w:space="0" w:color="auto"/>
              <w:left w:val="nil"/>
              <w:bottom w:val="single" w:sz="4" w:space="0" w:color="auto"/>
              <w:right w:val="single" w:sz="4" w:space="0" w:color="auto"/>
            </w:tcBorders>
            <w:shd w:val="clear" w:color="auto" w:fill="auto"/>
          </w:tcPr>
          <w:p w:rsidR="002B6273" w:rsidRPr="006D6E2F" w:rsidRDefault="002B6273" w:rsidP="0074335E">
            <w:pPr>
              <w:jc w:val="center"/>
              <w:rPr>
                <w:ins w:id="10175" w:author="user" w:date="2012-02-29T14:49:00Z"/>
                <w:rFonts w:ascii="Calibri" w:hAnsi="Calibri" w:cs="Calibri"/>
                <w:b/>
                <w:bCs/>
                <w:sz w:val="20"/>
                <w:szCs w:val="20"/>
                <w:lang w:bidi="ne-NP"/>
              </w:rPr>
            </w:pPr>
            <w:ins w:id="10176" w:author="user" w:date="2012-02-29T14:49:00Z">
              <w:r w:rsidRPr="006D6E2F">
                <w:rPr>
                  <w:rFonts w:ascii="Calibri" w:hAnsi="Calibri" w:cs="Calibri"/>
                  <w:b/>
                  <w:bCs/>
                  <w:sz w:val="20"/>
                  <w:szCs w:val="20"/>
                  <w:lang w:bidi="ne-NP"/>
                </w:rPr>
                <w:t>Yes</w:t>
              </w:r>
            </w:ins>
          </w:p>
        </w:tc>
        <w:tc>
          <w:tcPr>
            <w:tcW w:w="1940" w:type="dxa"/>
            <w:gridSpan w:val="2"/>
            <w:tcBorders>
              <w:top w:val="single" w:sz="4" w:space="0" w:color="auto"/>
              <w:left w:val="nil"/>
              <w:bottom w:val="single" w:sz="4" w:space="0" w:color="auto"/>
              <w:right w:val="single" w:sz="4" w:space="0" w:color="auto"/>
            </w:tcBorders>
            <w:shd w:val="clear" w:color="auto" w:fill="auto"/>
          </w:tcPr>
          <w:p w:rsidR="002B6273" w:rsidRPr="006D6E2F" w:rsidRDefault="002B6273" w:rsidP="0074335E">
            <w:pPr>
              <w:jc w:val="center"/>
              <w:rPr>
                <w:ins w:id="10177" w:author="user" w:date="2012-02-29T14:49:00Z"/>
                <w:rFonts w:ascii="Calibri" w:hAnsi="Calibri" w:cs="Calibri"/>
                <w:b/>
                <w:bCs/>
                <w:sz w:val="20"/>
                <w:szCs w:val="20"/>
                <w:lang w:bidi="ne-NP"/>
              </w:rPr>
            </w:pPr>
            <w:ins w:id="10178" w:author="user" w:date="2012-02-29T14:49:00Z">
              <w:r w:rsidRPr="006D6E2F">
                <w:rPr>
                  <w:rFonts w:ascii="Calibri" w:hAnsi="Calibri" w:cs="Calibri"/>
                  <w:b/>
                  <w:bCs/>
                  <w:sz w:val="20"/>
                  <w:szCs w:val="20"/>
                  <w:lang w:bidi="ne-NP"/>
                </w:rPr>
                <w:t>No</w:t>
              </w:r>
            </w:ins>
          </w:p>
        </w:tc>
        <w:tc>
          <w:tcPr>
            <w:tcW w:w="2280" w:type="dxa"/>
            <w:gridSpan w:val="2"/>
            <w:tcBorders>
              <w:top w:val="single" w:sz="4" w:space="0" w:color="auto"/>
              <w:left w:val="nil"/>
              <w:bottom w:val="single" w:sz="4" w:space="0" w:color="auto"/>
              <w:right w:val="single" w:sz="4" w:space="0" w:color="auto"/>
            </w:tcBorders>
            <w:shd w:val="clear" w:color="auto" w:fill="auto"/>
          </w:tcPr>
          <w:p w:rsidR="002B6273" w:rsidRPr="006D6E2F" w:rsidRDefault="002B6273" w:rsidP="0074335E">
            <w:pPr>
              <w:jc w:val="center"/>
              <w:rPr>
                <w:ins w:id="10179" w:author="user" w:date="2012-02-29T14:49:00Z"/>
                <w:rFonts w:ascii="Calibri" w:hAnsi="Calibri" w:cs="Calibri"/>
                <w:b/>
                <w:bCs/>
                <w:sz w:val="20"/>
                <w:szCs w:val="20"/>
                <w:lang w:bidi="ne-NP"/>
              </w:rPr>
            </w:pPr>
            <w:ins w:id="10180" w:author="user" w:date="2012-02-29T14:49:00Z">
              <w:r w:rsidRPr="006D6E2F">
                <w:rPr>
                  <w:rFonts w:ascii="Calibri" w:hAnsi="Calibri" w:cs="Calibri"/>
                  <w:b/>
                  <w:bCs/>
                  <w:sz w:val="20"/>
                  <w:szCs w:val="20"/>
                  <w:lang w:bidi="ne-NP"/>
                </w:rPr>
                <w:t>Total</w:t>
              </w:r>
            </w:ins>
          </w:p>
        </w:tc>
      </w:tr>
      <w:tr w:rsidR="002B6273" w:rsidRPr="00145B40" w:rsidTr="0074335E">
        <w:trPr>
          <w:trHeight w:val="300"/>
          <w:ins w:id="10181" w:author="user" w:date="2012-02-29T14:49:00Z"/>
        </w:trPr>
        <w:tc>
          <w:tcPr>
            <w:tcW w:w="2000" w:type="dxa"/>
            <w:vMerge/>
            <w:tcBorders>
              <w:top w:val="single" w:sz="4" w:space="0" w:color="auto"/>
              <w:left w:val="single" w:sz="4" w:space="0" w:color="auto"/>
              <w:bottom w:val="single" w:sz="4" w:space="0" w:color="auto"/>
              <w:right w:val="single" w:sz="4" w:space="0" w:color="auto"/>
            </w:tcBorders>
            <w:vAlign w:val="center"/>
          </w:tcPr>
          <w:p w:rsidR="002B6273" w:rsidRPr="006D6E2F" w:rsidRDefault="002B6273" w:rsidP="0074335E">
            <w:pPr>
              <w:rPr>
                <w:ins w:id="10182" w:author="user" w:date="2012-02-29T14:49:00Z"/>
                <w:rFonts w:ascii="Calibri" w:hAnsi="Calibri" w:cs="Calibri"/>
                <w:b/>
                <w:bCs/>
                <w:sz w:val="20"/>
                <w:szCs w:val="20"/>
                <w:lang w:bidi="ne-NP"/>
              </w:rPr>
            </w:pPr>
          </w:p>
        </w:tc>
        <w:tc>
          <w:tcPr>
            <w:tcW w:w="106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183" w:author="user" w:date="2012-02-29T14:49:00Z"/>
                <w:rFonts w:ascii="Calibri" w:hAnsi="Calibri" w:cs="Calibri"/>
                <w:b/>
                <w:bCs/>
                <w:sz w:val="20"/>
                <w:szCs w:val="20"/>
                <w:lang w:bidi="ne-NP"/>
              </w:rPr>
            </w:pPr>
            <w:ins w:id="10184" w:author="user" w:date="2012-02-29T14:49:00Z">
              <w:r w:rsidRPr="006D6E2F">
                <w:rPr>
                  <w:rFonts w:ascii="Calibri" w:hAnsi="Calibri" w:cs="Calibri"/>
                  <w:b/>
                  <w:bCs/>
                  <w:sz w:val="20"/>
                  <w:szCs w:val="20"/>
                  <w:lang w:bidi="ne-NP"/>
                </w:rPr>
                <w:t>Hhs</w:t>
              </w:r>
            </w:ins>
          </w:p>
        </w:tc>
        <w:tc>
          <w:tcPr>
            <w:tcW w:w="104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185" w:author="user" w:date="2012-02-29T14:49:00Z"/>
                <w:rFonts w:ascii="Calibri" w:hAnsi="Calibri" w:cs="Calibri"/>
                <w:b/>
                <w:bCs/>
                <w:sz w:val="20"/>
                <w:szCs w:val="20"/>
                <w:lang w:bidi="ne-NP"/>
              </w:rPr>
            </w:pPr>
            <w:ins w:id="10186" w:author="user" w:date="2012-02-29T14:49:00Z">
              <w:r w:rsidRPr="006D6E2F">
                <w:rPr>
                  <w:rFonts w:ascii="Calibri" w:hAnsi="Calibri" w:cs="Calibri"/>
                  <w:b/>
                  <w:bCs/>
                  <w:sz w:val="20"/>
                  <w:szCs w:val="20"/>
                  <w:lang w:bidi="ne-NP"/>
                </w:rPr>
                <w:t>%</w:t>
              </w:r>
            </w:ins>
          </w:p>
        </w:tc>
        <w:tc>
          <w:tcPr>
            <w:tcW w:w="94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187" w:author="user" w:date="2012-02-29T14:49:00Z"/>
                <w:rFonts w:ascii="Calibri" w:hAnsi="Calibri" w:cs="Calibri"/>
                <w:b/>
                <w:bCs/>
                <w:sz w:val="20"/>
                <w:szCs w:val="20"/>
                <w:lang w:bidi="ne-NP"/>
              </w:rPr>
            </w:pPr>
            <w:ins w:id="10188" w:author="user" w:date="2012-02-29T14:49:00Z">
              <w:r w:rsidRPr="006D6E2F">
                <w:rPr>
                  <w:rFonts w:ascii="Calibri" w:hAnsi="Calibri" w:cs="Calibri"/>
                  <w:b/>
                  <w:bCs/>
                  <w:sz w:val="20"/>
                  <w:szCs w:val="20"/>
                  <w:lang w:bidi="ne-NP"/>
                </w:rPr>
                <w:t>Hhs</w:t>
              </w:r>
            </w:ins>
          </w:p>
        </w:tc>
        <w:tc>
          <w:tcPr>
            <w:tcW w:w="100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189" w:author="user" w:date="2012-02-29T14:49:00Z"/>
                <w:rFonts w:ascii="Calibri" w:hAnsi="Calibri" w:cs="Calibri"/>
                <w:b/>
                <w:bCs/>
                <w:sz w:val="20"/>
                <w:szCs w:val="20"/>
                <w:lang w:bidi="ne-NP"/>
              </w:rPr>
            </w:pPr>
            <w:ins w:id="10190" w:author="user" w:date="2012-02-29T14:49:00Z">
              <w:r w:rsidRPr="006D6E2F">
                <w:rPr>
                  <w:rFonts w:ascii="Calibri" w:hAnsi="Calibri" w:cs="Calibri"/>
                  <w:b/>
                  <w:bCs/>
                  <w:sz w:val="20"/>
                  <w:szCs w:val="20"/>
                  <w:lang w:bidi="ne-NP"/>
                </w:rPr>
                <w:t>%</w:t>
              </w:r>
            </w:ins>
          </w:p>
        </w:tc>
        <w:tc>
          <w:tcPr>
            <w:tcW w:w="108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191" w:author="user" w:date="2012-02-29T14:49:00Z"/>
                <w:rFonts w:ascii="Calibri" w:hAnsi="Calibri" w:cs="Calibri"/>
                <w:b/>
                <w:bCs/>
                <w:sz w:val="20"/>
                <w:szCs w:val="20"/>
                <w:lang w:bidi="ne-NP"/>
              </w:rPr>
            </w:pPr>
            <w:ins w:id="10192" w:author="user" w:date="2012-02-29T14:49:00Z">
              <w:r w:rsidRPr="006D6E2F">
                <w:rPr>
                  <w:rFonts w:ascii="Calibri" w:hAnsi="Calibri" w:cs="Calibri"/>
                  <w:b/>
                  <w:bCs/>
                  <w:sz w:val="20"/>
                  <w:szCs w:val="20"/>
                  <w:lang w:bidi="ne-NP"/>
                </w:rPr>
                <w:t>Hhs</w:t>
              </w:r>
            </w:ins>
          </w:p>
        </w:tc>
        <w:tc>
          <w:tcPr>
            <w:tcW w:w="120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193" w:author="user" w:date="2012-02-29T14:49:00Z"/>
                <w:rFonts w:ascii="Calibri" w:hAnsi="Calibri" w:cs="Calibri"/>
                <w:b/>
                <w:bCs/>
                <w:sz w:val="20"/>
                <w:szCs w:val="20"/>
                <w:lang w:bidi="ne-NP"/>
              </w:rPr>
            </w:pPr>
            <w:ins w:id="10194" w:author="user" w:date="2012-02-29T14:49:00Z">
              <w:r w:rsidRPr="006D6E2F">
                <w:rPr>
                  <w:rFonts w:ascii="Calibri" w:hAnsi="Calibri" w:cs="Calibri"/>
                  <w:b/>
                  <w:bCs/>
                  <w:sz w:val="20"/>
                  <w:szCs w:val="20"/>
                  <w:lang w:bidi="ne-NP"/>
                </w:rPr>
                <w:t>%</w:t>
              </w:r>
            </w:ins>
          </w:p>
        </w:tc>
      </w:tr>
      <w:tr w:rsidR="002B6273" w:rsidRPr="00145B40" w:rsidTr="0074335E">
        <w:trPr>
          <w:trHeight w:val="390"/>
          <w:ins w:id="10195" w:author="user" w:date="2012-02-29T14:49:00Z"/>
        </w:trPr>
        <w:tc>
          <w:tcPr>
            <w:tcW w:w="2000" w:type="dxa"/>
            <w:tcBorders>
              <w:top w:val="nil"/>
              <w:left w:val="single" w:sz="4" w:space="0" w:color="auto"/>
              <w:bottom w:val="single" w:sz="4" w:space="0" w:color="auto"/>
              <w:right w:val="single" w:sz="4" w:space="0" w:color="auto"/>
            </w:tcBorders>
            <w:shd w:val="clear" w:color="auto" w:fill="auto"/>
          </w:tcPr>
          <w:p w:rsidR="002B6273" w:rsidRPr="006D6E2F" w:rsidRDefault="002B6273" w:rsidP="0074335E">
            <w:pPr>
              <w:jc w:val="both"/>
              <w:rPr>
                <w:ins w:id="10196" w:author="user" w:date="2012-02-29T14:49:00Z"/>
                <w:rFonts w:ascii="Calibri" w:hAnsi="Calibri" w:cs="Calibri"/>
                <w:sz w:val="20"/>
                <w:szCs w:val="20"/>
                <w:lang w:bidi="ne-NP"/>
              </w:rPr>
            </w:pPr>
            <w:smartTag w:uri="urn:schemas-microsoft-com:office:smarttags" w:element="place">
              <w:smartTag w:uri="urn:schemas-microsoft-com:office:smarttags" w:element="PlaceName">
                <w:ins w:id="10197" w:author="user" w:date="2012-02-29T14:49:00Z">
                  <w:r w:rsidRPr="006D6E2F">
                    <w:rPr>
                      <w:rFonts w:ascii="Calibri" w:hAnsi="Calibri" w:cs="Calibri"/>
                      <w:sz w:val="20"/>
                      <w:szCs w:val="20"/>
                      <w:lang w:bidi="ne-NP"/>
                    </w:rPr>
                    <w:t>Hetauda</w:t>
                  </w:r>
                </w:ins>
              </w:smartTag>
              <w:ins w:id="10198" w:author="user" w:date="2012-02-29T14:49:00Z">
                <w:r w:rsidRPr="006D6E2F">
                  <w:rPr>
                    <w:rFonts w:ascii="Calibri" w:hAnsi="Calibri" w:cs="Calibri"/>
                    <w:sz w:val="20"/>
                    <w:szCs w:val="20"/>
                    <w:lang w:bidi="ne-NP"/>
                  </w:rPr>
                  <w:t xml:space="preserve"> </w:t>
                </w:r>
                <w:smartTag w:uri="urn:schemas-microsoft-com:office:smarttags" w:element="PlaceType">
                  <w:r w:rsidRPr="006D6E2F">
                    <w:rPr>
                      <w:rFonts w:ascii="Calibri" w:hAnsi="Calibri" w:cs="Calibri"/>
                      <w:sz w:val="20"/>
                      <w:szCs w:val="20"/>
                      <w:lang w:bidi="ne-NP"/>
                    </w:rPr>
                    <w:t>Municipality</w:t>
                  </w:r>
                </w:smartTag>
              </w:ins>
            </w:smartTag>
            <w:ins w:id="10199" w:author="user" w:date="2012-02-29T14:49:00Z">
              <w:r w:rsidRPr="006D6E2F">
                <w:rPr>
                  <w:rFonts w:ascii="Calibri" w:hAnsi="Calibri" w:cs="Calibri"/>
                  <w:sz w:val="20"/>
                  <w:szCs w:val="20"/>
                  <w:lang w:bidi="ne-NP"/>
                </w:rPr>
                <w:t xml:space="preserve"> </w:t>
              </w:r>
            </w:ins>
          </w:p>
        </w:tc>
        <w:tc>
          <w:tcPr>
            <w:tcW w:w="106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200" w:author="user" w:date="2012-02-29T14:49:00Z"/>
                <w:rFonts w:ascii="Calibri" w:hAnsi="Calibri" w:cs="Calibri"/>
                <w:sz w:val="20"/>
                <w:szCs w:val="20"/>
                <w:lang w:bidi="ne-NP"/>
              </w:rPr>
            </w:pPr>
            <w:ins w:id="10201" w:author="user" w:date="2012-02-29T14:49:00Z">
              <w:r w:rsidRPr="006D6E2F">
                <w:rPr>
                  <w:rFonts w:ascii="Calibri" w:hAnsi="Calibri" w:cs="Calibri"/>
                  <w:sz w:val="20"/>
                  <w:szCs w:val="20"/>
                  <w:lang w:bidi="ne-NP"/>
                </w:rPr>
                <w:t>3</w:t>
              </w:r>
            </w:ins>
          </w:p>
        </w:tc>
        <w:tc>
          <w:tcPr>
            <w:tcW w:w="104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202" w:author="user" w:date="2012-02-29T14:49:00Z"/>
                <w:rFonts w:ascii="Calibri" w:hAnsi="Calibri" w:cs="Calibri"/>
                <w:sz w:val="20"/>
                <w:szCs w:val="20"/>
                <w:lang w:bidi="ne-NP"/>
              </w:rPr>
            </w:pPr>
            <w:ins w:id="10203" w:author="user" w:date="2012-02-29T14:49:00Z">
              <w:r w:rsidRPr="006D6E2F">
                <w:rPr>
                  <w:rFonts w:ascii="Calibri" w:hAnsi="Calibri" w:cs="Calibri"/>
                  <w:sz w:val="20"/>
                  <w:szCs w:val="20"/>
                  <w:lang w:bidi="ne-NP"/>
                </w:rPr>
                <w:t>42.9</w:t>
              </w:r>
            </w:ins>
          </w:p>
        </w:tc>
        <w:tc>
          <w:tcPr>
            <w:tcW w:w="94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204" w:author="user" w:date="2012-02-29T14:49:00Z"/>
                <w:rFonts w:ascii="Calibri" w:hAnsi="Calibri" w:cs="Calibri"/>
                <w:sz w:val="20"/>
                <w:szCs w:val="20"/>
                <w:lang w:bidi="ne-NP"/>
              </w:rPr>
            </w:pPr>
            <w:ins w:id="10205" w:author="user" w:date="2012-02-29T14:49:00Z">
              <w:r w:rsidRPr="006D6E2F">
                <w:rPr>
                  <w:rFonts w:ascii="Calibri" w:hAnsi="Calibri" w:cs="Calibri"/>
                  <w:sz w:val="20"/>
                  <w:szCs w:val="20"/>
                  <w:lang w:bidi="ne-NP"/>
                </w:rPr>
                <w:t>4</w:t>
              </w:r>
            </w:ins>
          </w:p>
        </w:tc>
        <w:tc>
          <w:tcPr>
            <w:tcW w:w="100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206" w:author="user" w:date="2012-02-29T14:49:00Z"/>
                <w:rFonts w:ascii="Calibri" w:hAnsi="Calibri" w:cs="Calibri"/>
                <w:sz w:val="20"/>
                <w:szCs w:val="20"/>
                <w:lang w:bidi="ne-NP"/>
              </w:rPr>
            </w:pPr>
            <w:ins w:id="10207" w:author="user" w:date="2012-02-29T14:49:00Z">
              <w:r w:rsidRPr="006D6E2F">
                <w:rPr>
                  <w:rFonts w:ascii="Calibri" w:hAnsi="Calibri" w:cs="Calibri"/>
                  <w:sz w:val="20"/>
                  <w:szCs w:val="20"/>
                  <w:lang w:bidi="ne-NP"/>
                </w:rPr>
                <w:t>57.1</w:t>
              </w:r>
            </w:ins>
          </w:p>
        </w:tc>
        <w:tc>
          <w:tcPr>
            <w:tcW w:w="108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208" w:author="user" w:date="2012-02-29T14:49:00Z"/>
                <w:rFonts w:ascii="Calibri" w:hAnsi="Calibri" w:cs="Calibri"/>
                <w:sz w:val="20"/>
                <w:szCs w:val="20"/>
                <w:lang w:bidi="ne-NP"/>
              </w:rPr>
            </w:pPr>
            <w:ins w:id="10209" w:author="user" w:date="2012-02-29T14:49:00Z">
              <w:r w:rsidRPr="006D6E2F">
                <w:rPr>
                  <w:rFonts w:ascii="Calibri" w:hAnsi="Calibri" w:cs="Calibri"/>
                  <w:sz w:val="20"/>
                  <w:szCs w:val="20"/>
                  <w:lang w:bidi="ne-NP"/>
                </w:rPr>
                <w:t>7</w:t>
              </w:r>
            </w:ins>
          </w:p>
        </w:tc>
        <w:tc>
          <w:tcPr>
            <w:tcW w:w="120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210" w:author="user" w:date="2012-02-29T14:49:00Z"/>
                <w:rFonts w:ascii="Calibri" w:hAnsi="Calibri" w:cs="Calibri"/>
                <w:sz w:val="20"/>
                <w:szCs w:val="20"/>
                <w:lang w:bidi="ne-NP"/>
              </w:rPr>
            </w:pPr>
            <w:ins w:id="10211" w:author="user" w:date="2012-02-29T14:49:00Z">
              <w:r w:rsidRPr="006D6E2F">
                <w:rPr>
                  <w:rFonts w:ascii="Calibri" w:hAnsi="Calibri" w:cs="Calibri"/>
                  <w:sz w:val="20"/>
                  <w:szCs w:val="20"/>
                  <w:lang w:bidi="ne-NP"/>
                </w:rPr>
                <w:t>100</w:t>
              </w:r>
            </w:ins>
          </w:p>
        </w:tc>
      </w:tr>
      <w:tr w:rsidR="002B6273" w:rsidRPr="00145B40" w:rsidTr="0074335E">
        <w:trPr>
          <w:trHeight w:val="300"/>
          <w:ins w:id="10212" w:author="user" w:date="2012-02-29T14:49:00Z"/>
        </w:trPr>
        <w:tc>
          <w:tcPr>
            <w:tcW w:w="2000" w:type="dxa"/>
            <w:tcBorders>
              <w:top w:val="nil"/>
              <w:left w:val="single" w:sz="4" w:space="0" w:color="auto"/>
              <w:bottom w:val="single" w:sz="4" w:space="0" w:color="auto"/>
              <w:right w:val="single" w:sz="4" w:space="0" w:color="auto"/>
            </w:tcBorders>
            <w:shd w:val="clear" w:color="auto" w:fill="auto"/>
          </w:tcPr>
          <w:p w:rsidR="002B6273" w:rsidRPr="006D6E2F" w:rsidRDefault="002B6273" w:rsidP="0074335E">
            <w:pPr>
              <w:jc w:val="both"/>
              <w:rPr>
                <w:ins w:id="10213" w:author="user" w:date="2012-02-29T14:49:00Z"/>
                <w:rFonts w:ascii="Calibri" w:hAnsi="Calibri" w:cs="Calibri"/>
                <w:sz w:val="20"/>
                <w:szCs w:val="20"/>
                <w:lang w:bidi="ne-NP"/>
              </w:rPr>
            </w:pPr>
            <w:ins w:id="10214" w:author="user" w:date="2012-02-29T14:49:00Z">
              <w:r w:rsidRPr="006D6E2F">
                <w:rPr>
                  <w:rFonts w:ascii="Calibri" w:hAnsi="Calibri" w:cs="Calibri"/>
                  <w:sz w:val="20"/>
                  <w:szCs w:val="20"/>
                  <w:lang w:bidi="ne-NP"/>
                </w:rPr>
                <w:t>Basamadi</w:t>
              </w:r>
            </w:ins>
          </w:p>
        </w:tc>
        <w:tc>
          <w:tcPr>
            <w:tcW w:w="106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215" w:author="user" w:date="2012-02-29T14:49:00Z"/>
                <w:rFonts w:ascii="Calibri" w:hAnsi="Calibri" w:cs="Calibri"/>
                <w:sz w:val="20"/>
                <w:szCs w:val="20"/>
                <w:lang w:bidi="ne-NP"/>
              </w:rPr>
            </w:pPr>
            <w:ins w:id="10216" w:author="user" w:date="2012-02-29T14:49:00Z">
              <w:r w:rsidRPr="006D6E2F">
                <w:rPr>
                  <w:rFonts w:ascii="Calibri" w:hAnsi="Calibri" w:cs="Calibri"/>
                  <w:sz w:val="20"/>
                  <w:szCs w:val="20"/>
                  <w:lang w:bidi="ne-NP"/>
                </w:rPr>
                <w:t>10</w:t>
              </w:r>
            </w:ins>
          </w:p>
        </w:tc>
        <w:tc>
          <w:tcPr>
            <w:tcW w:w="104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217" w:author="user" w:date="2012-02-29T14:49:00Z"/>
                <w:rFonts w:ascii="Calibri" w:hAnsi="Calibri" w:cs="Calibri"/>
                <w:sz w:val="20"/>
                <w:szCs w:val="20"/>
                <w:lang w:bidi="ne-NP"/>
              </w:rPr>
            </w:pPr>
            <w:ins w:id="10218" w:author="user" w:date="2012-02-29T14:49:00Z">
              <w:r w:rsidRPr="006D6E2F">
                <w:rPr>
                  <w:rFonts w:ascii="Calibri" w:hAnsi="Calibri" w:cs="Calibri"/>
                  <w:sz w:val="20"/>
                  <w:szCs w:val="20"/>
                  <w:lang w:bidi="ne-NP"/>
                </w:rPr>
                <w:t>37</w:t>
              </w:r>
            </w:ins>
          </w:p>
        </w:tc>
        <w:tc>
          <w:tcPr>
            <w:tcW w:w="94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219" w:author="user" w:date="2012-02-29T14:49:00Z"/>
                <w:rFonts w:ascii="Calibri" w:hAnsi="Calibri" w:cs="Calibri"/>
                <w:sz w:val="20"/>
                <w:szCs w:val="20"/>
                <w:lang w:bidi="ne-NP"/>
              </w:rPr>
            </w:pPr>
            <w:ins w:id="10220" w:author="user" w:date="2012-02-29T14:49:00Z">
              <w:r w:rsidRPr="006D6E2F">
                <w:rPr>
                  <w:rFonts w:ascii="Calibri" w:hAnsi="Calibri" w:cs="Calibri"/>
                  <w:sz w:val="20"/>
                  <w:szCs w:val="20"/>
                  <w:lang w:bidi="ne-NP"/>
                </w:rPr>
                <w:t>17</w:t>
              </w:r>
            </w:ins>
          </w:p>
        </w:tc>
        <w:tc>
          <w:tcPr>
            <w:tcW w:w="100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221" w:author="user" w:date="2012-02-29T14:49:00Z"/>
                <w:rFonts w:ascii="Calibri" w:hAnsi="Calibri" w:cs="Calibri"/>
                <w:sz w:val="20"/>
                <w:szCs w:val="20"/>
                <w:lang w:bidi="ne-NP"/>
              </w:rPr>
            </w:pPr>
            <w:ins w:id="10222" w:author="user" w:date="2012-02-29T14:49:00Z">
              <w:r w:rsidRPr="006D6E2F">
                <w:rPr>
                  <w:rFonts w:ascii="Calibri" w:hAnsi="Calibri" w:cs="Calibri"/>
                  <w:sz w:val="20"/>
                  <w:szCs w:val="20"/>
                  <w:lang w:bidi="ne-NP"/>
                </w:rPr>
                <w:t>63</w:t>
              </w:r>
            </w:ins>
          </w:p>
        </w:tc>
        <w:tc>
          <w:tcPr>
            <w:tcW w:w="108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223" w:author="user" w:date="2012-02-29T14:49:00Z"/>
                <w:rFonts w:ascii="Calibri" w:hAnsi="Calibri" w:cs="Calibri"/>
                <w:sz w:val="20"/>
                <w:szCs w:val="20"/>
                <w:lang w:bidi="ne-NP"/>
              </w:rPr>
            </w:pPr>
            <w:ins w:id="10224" w:author="user" w:date="2012-02-29T14:49:00Z">
              <w:r w:rsidRPr="006D6E2F">
                <w:rPr>
                  <w:rFonts w:ascii="Calibri" w:hAnsi="Calibri" w:cs="Calibri"/>
                  <w:sz w:val="20"/>
                  <w:szCs w:val="20"/>
                  <w:lang w:bidi="ne-NP"/>
                </w:rPr>
                <w:t>27</w:t>
              </w:r>
            </w:ins>
          </w:p>
        </w:tc>
        <w:tc>
          <w:tcPr>
            <w:tcW w:w="120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225" w:author="user" w:date="2012-02-29T14:49:00Z"/>
                <w:rFonts w:ascii="Calibri" w:hAnsi="Calibri" w:cs="Calibri"/>
                <w:sz w:val="20"/>
                <w:szCs w:val="20"/>
                <w:lang w:bidi="ne-NP"/>
              </w:rPr>
            </w:pPr>
            <w:ins w:id="10226" w:author="user" w:date="2012-02-29T14:49:00Z">
              <w:r w:rsidRPr="006D6E2F">
                <w:rPr>
                  <w:rFonts w:ascii="Calibri" w:hAnsi="Calibri" w:cs="Calibri"/>
                  <w:sz w:val="20"/>
                  <w:szCs w:val="20"/>
                  <w:lang w:bidi="ne-NP"/>
                </w:rPr>
                <w:t>100</w:t>
              </w:r>
            </w:ins>
          </w:p>
        </w:tc>
      </w:tr>
      <w:tr w:rsidR="002B6273" w:rsidRPr="00145B40" w:rsidTr="0074335E">
        <w:trPr>
          <w:trHeight w:val="300"/>
          <w:ins w:id="10227" w:author="user" w:date="2012-02-29T14:49:00Z"/>
        </w:trPr>
        <w:tc>
          <w:tcPr>
            <w:tcW w:w="2000" w:type="dxa"/>
            <w:tcBorders>
              <w:top w:val="nil"/>
              <w:left w:val="single" w:sz="4" w:space="0" w:color="auto"/>
              <w:bottom w:val="single" w:sz="4" w:space="0" w:color="auto"/>
              <w:right w:val="single" w:sz="4" w:space="0" w:color="auto"/>
            </w:tcBorders>
            <w:shd w:val="clear" w:color="auto" w:fill="auto"/>
          </w:tcPr>
          <w:p w:rsidR="002B6273" w:rsidRPr="006D6E2F" w:rsidRDefault="002B6273" w:rsidP="0074335E">
            <w:pPr>
              <w:jc w:val="both"/>
              <w:rPr>
                <w:ins w:id="10228" w:author="user" w:date="2012-02-29T14:49:00Z"/>
                <w:rFonts w:ascii="Calibri" w:hAnsi="Calibri" w:cs="Calibri"/>
                <w:sz w:val="20"/>
                <w:szCs w:val="20"/>
                <w:lang w:bidi="ne-NP"/>
              </w:rPr>
            </w:pPr>
            <w:ins w:id="10229" w:author="user" w:date="2012-02-29T14:49:00Z">
              <w:r w:rsidRPr="006D6E2F">
                <w:rPr>
                  <w:rFonts w:ascii="Calibri" w:hAnsi="Calibri" w:cs="Calibri"/>
                  <w:sz w:val="20"/>
                  <w:szCs w:val="20"/>
                  <w:lang w:bidi="ne-NP"/>
                </w:rPr>
                <w:t>Manahari</w:t>
              </w:r>
            </w:ins>
          </w:p>
        </w:tc>
        <w:tc>
          <w:tcPr>
            <w:tcW w:w="106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230" w:author="user" w:date="2012-02-29T14:49:00Z"/>
                <w:rFonts w:ascii="Calibri" w:hAnsi="Calibri" w:cs="Calibri"/>
                <w:sz w:val="20"/>
                <w:szCs w:val="20"/>
                <w:lang w:bidi="ne-NP"/>
              </w:rPr>
            </w:pPr>
            <w:ins w:id="10231" w:author="user" w:date="2012-02-29T14:49:00Z">
              <w:r w:rsidRPr="006D6E2F">
                <w:rPr>
                  <w:rFonts w:ascii="Calibri" w:hAnsi="Calibri" w:cs="Calibri"/>
                  <w:sz w:val="20"/>
                  <w:szCs w:val="20"/>
                  <w:lang w:bidi="ne-NP"/>
                </w:rPr>
                <w:t>16</w:t>
              </w:r>
            </w:ins>
          </w:p>
        </w:tc>
        <w:tc>
          <w:tcPr>
            <w:tcW w:w="104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232" w:author="user" w:date="2012-02-29T14:49:00Z"/>
                <w:rFonts w:ascii="Calibri" w:hAnsi="Calibri" w:cs="Calibri"/>
                <w:sz w:val="20"/>
                <w:szCs w:val="20"/>
                <w:lang w:bidi="ne-NP"/>
              </w:rPr>
            </w:pPr>
            <w:ins w:id="10233" w:author="user" w:date="2012-02-29T14:49:00Z">
              <w:r w:rsidRPr="006D6E2F">
                <w:rPr>
                  <w:rFonts w:ascii="Calibri" w:hAnsi="Calibri" w:cs="Calibri"/>
                  <w:sz w:val="20"/>
                  <w:szCs w:val="20"/>
                  <w:lang w:bidi="ne-NP"/>
                </w:rPr>
                <w:t>31.4</w:t>
              </w:r>
            </w:ins>
          </w:p>
        </w:tc>
        <w:tc>
          <w:tcPr>
            <w:tcW w:w="94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234" w:author="user" w:date="2012-02-29T14:49:00Z"/>
                <w:rFonts w:ascii="Calibri" w:hAnsi="Calibri" w:cs="Calibri"/>
                <w:sz w:val="20"/>
                <w:szCs w:val="20"/>
                <w:lang w:bidi="ne-NP"/>
              </w:rPr>
            </w:pPr>
            <w:ins w:id="10235" w:author="user" w:date="2012-02-29T14:49:00Z">
              <w:r w:rsidRPr="006D6E2F">
                <w:rPr>
                  <w:rFonts w:ascii="Calibri" w:hAnsi="Calibri" w:cs="Calibri"/>
                  <w:sz w:val="20"/>
                  <w:szCs w:val="20"/>
                  <w:lang w:bidi="ne-NP"/>
                </w:rPr>
                <w:t>35</w:t>
              </w:r>
            </w:ins>
          </w:p>
        </w:tc>
        <w:tc>
          <w:tcPr>
            <w:tcW w:w="100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236" w:author="user" w:date="2012-02-29T14:49:00Z"/>
                <w:rFonts w:ascii="Calibri" w:hAnsi="Calibri" w:cs="Calibri"/>
                <w:sz w:val="20"/>
                <w:szCs w:val="20"/>
                <w:lang w:bidi="ne-NP"/>
              </w:rPr>
            </w:pPr>
            <w:ins w:id="10237" w:author="user" w:date="2012-02-29T14:49:00Z">
              <w:r w:rsidRPr="006D6E2F">
                <w:rPr>
                  <w:rFonts w:ascii="Calibri" w:hAnsi="Calibri" w:cs="Calibri"/>
                  <w:sz w:val="20"/>
                  <w:szCs w:val="20"/>
                  <w:lang w:bidi="ne-NP"/>
                </w:rPr>
                <w:t>68.6</w:t>
              </w:r>
            </w:ins>
          </w:p>
        </w:tc>
        <w:tc>
          <w:tcPr>
            <w:tcW w:w="108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238" w:author="user" w:date="2012-02-29T14:49:00Z"/>
                <w:rFonts w:ascii="Calibri" w:hAnsi="Calibri" w:cs="Calibri"/>
                <w:sz w:val="20"/>
                <w:szCs w:val="20"/>
                <w:lang w:bidi="ne-NP"/>
              </w:rPr>
            </w:pPr>
            <w:ins w:id="10239" w:author="user" w:date="2012-02-29T14:49:00Z">
              <w:r w:rsidRPr="006D6E2F">
                <w:rPr>
                  <w:rFonts w:ascii="Calibri" w:hAnsi="Calibri" w:cs="Calibri"/>
                  <w:sz w:val="20"/>
                  <w:szCs w:val="20"/>
                  <w:lang w:bidi="ne-NP"/>
                </w:rPr>
                <w:t>51</w:t>
              </w:r>
            </w:ins>
          </w:p>
        </w:tc>
        <w:tc>
          <w:tcPr>
            <w:tcW w:w="120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240" w:author="user" w:date="2012-02-29T14:49:00Z"/>
                <w:rFonts w:ascii="Calibri" w:hAnsi="Calibri" w:cs="Calibri"/>
                <w:sz w:val="20"/>
                <w:szCs w:val="20"/>
                <w:lang w:bidi="ne-NP"/>
              </w:rPr>
            </w:pPr>
            <w:ins w:id="10241" w:author="user" w:date="2012-02-29T14:49:00Z">
              <w:r w:rsidRPr="006D6E2F">
                <w:rPr>
                  <w:rFonts w:ascii="Calibri" w:hAnsi="Calibri" w:cs="Calibri"/>
                  <w:sz w:val="20"/>
                  <w:szCs w:val="20"/>
                  <w:lang w:bidi="ne-NP"/>
                </w:rPr>
                <w:t>100</w:t>
              </w:r>
            </w:ins>
          </w:p>
        </w:tc>
      </w:tr>
      <w:tr w:rsidR="002B6273" w:rsidRPr="00145B40" w:rsidTr="0074335E">
        <w:trPr>
          <w:trHeight w:val="300"/>
          <w:ins w:id="10242" w:author="user" w:date="2012-02-29T14:49:00Z"/>
        </w:trPr>
        <w:tc>
          <w:tcPr>
            <w:tcW w:w="2000" w:type="dxa"/>
            <w:tcBorders>
              <w:top w:val="nil"/>
              <w:left w:val="single" w:sz="4" w:space="0" w:color="auto"/>
              <w:bottom w:val="single" w:sz="4" w:space="0" w:color="auto"/>
              <w:right w:val="single" w:sz="4" w:space="0" w:color="auto"/>
            </w:tcBorders>
            <w:shd w:val="clear" w:color="auto" w:fill="auto"/>
          </w:tcPr>
          <w:p w:rsidR="002B6273" w:rsidRPr="006D6E2F" w:rsidRDefault="002B6273" w:rsidP="0074335E">
            <w:pPr>
              <w:jc w:val="both"/>
              <w:rPr>
                <w:ins w:id="10243" w:author="user" w:date="2012-02-29T14:49:00Z"/>
                <w:rFonts w:ascii="Calibri" w:hAnsi="Calibri" w:cs="Calibri"/>
                <w:sz w:val="20"/>
                <w:szCs w:val="20"/>
                <w:lang w:bidi="ne-NP"/>
              </w:rPr>
            </w:pPr>
            <w:ins w:id="10244" w:author="user" w:date="2012-02-29T14:49:00Z">
              <w:r w:rsidRPr="006D6E2F">
                <w:rPr>
                  <w:rFonts w:ascii="Calibri" w:hAnsi="Calibri" w:cs="Calibri"/>
                  <w:sz w:val="20"/>
                  <w:szCs w:val="20"/>
                  <w:lang w:bidi="ne-NP"/>
                </w:rPr>
                <w:t>Birendranagar</w:t>
              </w:r>
            </w:ins>
          </w:p>
        </w:tc>
        <w:tc>
          <w:tcPr>
            <w:tcW w:w="106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245" w:author="user" w:date="2012-02-29T14:49:00Z"/>
                <w:rFonts w:ascii="Calibri" w:hAnsi="Calibri" w:cs="Calibri"/>
                <w:sz w:val="20"/>
                <w:szCs w:val="20"/>
                <w:lang w:bidi="ne-NP"/>
              </w:rPr>
            </w:pPr>
            <w:ins w:id="10246" w:author="user" w:date="2012-02-29T14:49:00Z">
              <w:r w:rsidRPr="006D6E2F">
                <w:rPr>
                  <w:rFonts w:ascii="Calibri" w:hAnsi="Calibri" w:cs="Calibri"/>
                  <w:sz w:val="20"/>
                  <w:szCs w:val="20"/>
                  <w:lang w:bidi="ne-NP"/>
                </w:rPr>
                <w:t>6</w:t>
              </w:r>
            </w:ins>
          </w:p>
        </w:tc>
        <w:tc>
          <w:tcPr>
            <w:tcW w:w="104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247" w:author="user" w:date="2012-02-29T14:49:00Z"/>
                <w:rFonts w:ascii="Calibri" w:hAnsi="Calibri" w:cs="Calibri"/>
                <w:sz w:val="20"/>
                <w:szCs w:val="20"/>
                <w:lang w:bidi="ne-NP"/>
              </w:rPr>
            </w:pPr>
            <w:ins w:id="10248" w:author="user" w:date="2012-02-29T14:49:00Z">
              <w:r w:rsidRPr="006D6E2F">
                <w:rPr>
                  <w:rFonts w:ascii="Calibri" w:hAnsi="Calibri" w:cs="Calibri"/>
                  <w:sz w:val="20"/>
                  <w:szCs w:val="20"/>
                  <w:lang w:bidi="ne-NP"/>
                </w:rPr>
                <w:t>30</w:t>
              </w:r>
            </w:ins>
          </w:p>
        </w:tc>
        <w:tc>
          <w:tcPr>
            <w:tcW w:w="94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249" w:author="user" w:date="2012-02-29T14:49:00Z"/>
                <w:rFonts w:ascii="Calibri" w:hAnsi="Calibri" w:cs="Calibri"/>
                <w:sz w:val="20"/>
                <w:szCs w:val="20"/>
                <w:lang w:bidi="ne-NP"/>
              </w:rPr>
            </w:pPr>
            <w:ins w:id="10250" w:author="user" w:date="2012-02-29T14:49:00Z">
              <w:r w:rsidRPr="006D6E2F">
                <w:rPr>
                  <w:rFonts w:ascii="Calibri" w:hAnsi="Calibri" w:cs="Calibri"/>
                  <w:sz w:val="20"/>
                  <w:szCs w:val="20"/>
                  <w:lang w:bidi="ne-NP"/>
                </w:rPr>
                <w:t>14</w:t>
              </w:r>
            </w:ins>
          </w:p>
        </w:tc>
        <w:tc>
          <w:tcPr>
            <w:tcW w:w="100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251" w:author="user" w:date="2012-02-29T14:49:00Z"/>
                <w:rFonts w:ascii="Calibri" w:hAnsi="Calibri" w:cs="Calibri"/>
                <w:sz w:val="20"/>
                <w:szCs w:val="20"/>
                <w:lang w:bidi="ne-NP"/>
              </w:rPr>
            </w:pPr>
            <w:ins w:id="10252" w:author="user" w:date="2012-02-29T14:49:00Z">
              <w:r w:rsidRPr="006D6E2F">
                <w:rPr>
                  <w:rFonts w:ascii="Calibri" w:hAnsi="Calibri" w:cs="Calibri"/>
                  <w:sz w:val="20"/>
                  <w:szCs w:val="20"/>
                  <w:lang w:bidi="ne-NP"/>
                </w:rPr>
                <w:t>70</w:t>
              </w:r>
            </w:ins>
          </w:p>
        </w:tc>
        <w:tc>
          <w:tcPr>
            <w:tcW w:w="108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253" w:author="user" w:date="2012-02-29T14:49:00Z"/>
                <w:rFonts w:ascii="Calibri" w:hAnsi="Calibri" w:cs="Calibri"/>
                <w:sz w:val="20"/>
                <w:szCs w:val="20"/>
                <w:lang w:bidi="ne-NP"/>
              </w:rPr>
            </w:pPr>
            <w:ins w:id="10254" w:author="user" w:date="2012-02-29T14:49:00Z">
              <w:r w:rsidRPr="006D6E2F">
                <w:rPr>
                  <w:rFonts w:ascii="Calibri" w:hAnsi="Calibri" w:cs="Calibri"/>
                  <w:sz w:val="20"/>
                  <w:szCs w:val="20"/>
                  <w:lang w:bidi="ne-NP"/>
                </w:rPr>
                <w:t>20</w:t>
              </w:r>
            </w:ins>
          </w:p>
        </w:tc>
        <w:tc>
          <w:tcPr>
            <w:tcW w:w="120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255" w:author="user" w:date="2012-02-29T14:49:00Z"/>
                <w:rFonts w:ascii="Calibri" w:hAnsi="Calibri" w:cs="Calibri"/>
                <w:sz w:val="20"/>
                <w:szCs w:val="20"/>
                <w:lang w:bidi="ne-NP"/>
              </w:rPr>
            </w:pPr>
            <w:ins w:id="10256" w:author="user" w:date="2012-02-29T14:49:00Z">
              <w:r w:rsidRPr="006D6E2F">
                <w:rPr>
                  <w:rFonts w:ascii="Calibri" w:hAnsi="Calibri" w:cs="Calibri"/>
                  <w:sz w:val="20"/>
                  <w:szCs w:val="20"/>
                  <w:lang w:bidi="ne-NP"/>
                </w:rPr>
                <w:t>100</w:t>
              </w:r>
            </w:ins>
          </w:p>
        </w:tc>
      </w:tr>
      <w:tr w:rsidR="002B6273" w:rsidRPr="00145B40" w:rsidTr="0074335E">
        <w:trPr>
          <w:trHeight w:val="300"/>
          <w:ins w:id="10257" w:author="user" w:date="2012-02-29T14:49:00Z"/>
        </w:trPr>
        <w:tc>
          <w:tcPr>
            <w:tcW w:w="2000" w:type="dxa"/>
            <w:tcBorders>
              <w:top w:val="nil"/>
              <w:left w:val="single" w:sz="4" w:space="0" w:color="auto"/>
              <w:bottom w:val="single" w:sz="4" w:space="0" w:color="auto"/>
              <w:right w:val="single" w:sz="4" w:space="0" w:color="auto"/>
            </w:tcBorders>
            <w:shd w:val="clear" w:color="auto" w:fill="auto"/>
          </w:tcPr>
          <w:p w:rsidR="002B6273" w:rsidRPr="006D6E2F" w:rsidRDefault="002B6273" w:rsidP="0074335E">
            <w:pPr>
              <w:jc w:val="both"/>
              <w:rPr>
                <w:ins w:id="10258" w:author="user" w:date="2012-02-29T14:49:00Z"/>
                <w:rFonts w:ascii="Calibri" w:hAnsi="Calibri" w:cs="Calibri"/>
                <w:sz w:val="20"/>
                <w:szCs w:val="20"/>
                <w:lang w:bidi="ne-NP"/>
              </w:rPr>
            </w:pPr>
            <w:ins w:id="10259" w:author="user" w:date="2012-02-29T14:49:00Z">
              <w:r w:rsidRPr="006D6E2F">
                <w:rPr>
                  <w:rFonts w:ascii="Calibri" w:hAnsi="Calibri" w:cs="Calibri"/>
                  <w:sz w:val="20"/>
                  <w:szCs w:val="20"/>
                  <w:lang w:bidi="ne-NP"/>
                </w:rPr>
                <w:t>Chainpur</w:t>
              </w:r>
            </w:ins>
          </w:p>
        </w:tc>
        <w:tc>
          <w:tcPr>
            <w:tcW w:w="106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260" w:author="user" w:date="2012-02-29T14:49:00Z"/>
                <w:rFonts w:ascii="Calibri" w:hAnsi="Calibri" w:cs="Calibri"/>
                <w:sz w:val="20"/>
                <w:szCs w:val="20"/>
                <w:lang w:bidi="ne-NP"/>
              </w:rPr>
            </w:pPr>
            <w:ins w:id="10261" w:author="user" w:date="2012-02-29T14:49:00Z">
              <w:r w:rsidRPr="006D6E2F">
                <w:rPr>
                  <w:rFonts w:ascii="Calibri" w:hAnsi="Calibri" w:cs="Calibri"/>
                  <w:sz w:val="20"/>
                  <w:szCs w:val="20"/>
                  <w:lang w:bidi="ne-NP"/>
                </w:rPr>
                <w:t>4</w:t>
              </w:r>
            </w:ins>
          </w:p>
        </w:tc>
        <w:tc>
          <w:tcPr>
            <w:tcW w:w="104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262" w:author="user" w:date="2012-02-29T14:49:00Z"/>
                <w:rFonts w:ascii="Calibri" w:hAnsi="Calibri" w:cs="Calibri"/>
                <w:sz w:val="20"/>
                <w:szCs w:val="20"/>
                <w:lang w:bidi="ne-NP"/>
              </w:rPr>
            </w:pPr>
            <w:ins w:id="10263" w:author="user" w:date="2012-02-29T14:49:00Z">
              <w:r w:rsidRPr="006D6E2F">
                <w:rPr>
                  <w:rFonts w:ascii="Calibri" w:hAnsi="Calibri" w:cs="Calibri"/>
                  <w:sz w:val="20"/>
                  <w:szCs w:val="20"/>
                  <w:lang w:bidi="ne-NP"/>
                </w:rPr>
                <w:t>22.2</w:t>
              </w:r>
            </w:ins>
          </w:p>
        </w:tc>
        <w:tc>
          <w:tcPr>
            <w:tcW w:w="94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264" w:author="user" w:date="2012-02-29T14:49:00Z"/>
                <w:rFonts w:ascii="Calibri" w:hAnsi="Calibri" w:cs="Calibri"/>
                <w:sz w:val="20"/>
                <w:szCs w:val="20"/>
                <w:lang w:bidi="ne-NP"/>
              </w:rPr>
            </w:pPr>
            <w:ins w:id="10265" w:author="user" w:date="2012-02-29T14:49:00Z">
              <w:r w:rsidRPr="006D6E2F">
                <w:rPr>
                  <w:rFonts w:ascii="Calibri" w:hAnsi="Calibri" w:cs="Calibri"/>
                  <w:sz w:val="20"/>
                  <w:szCs w:val="20"/>
                  <w:lang w:bidi="ne-NP"/>
                </w:rPr>
                <w:t>14</w:t>
              </w:r>
            </w:ins>
          </w:p>
        </w:tc>
        <w:tc>
          <w:tcPr>
            <w:tcW w:w="100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266" w:author="user" w:date="2012-02-29T14:49:00Z"/>
                <w:rFonts w:ascii="Calibri" w:hAnsi="Calibri" w:cs="Calibri"/>
                <w:sz w:val="20"/>
                <w:szCs w:val="20"/>
                <w:lang w:bidi="ne-NP"/>
              </w:rPr>
            </w:pPr>
            <w:ins w:id="10267" w:author="user" w:date="2012-02-29T14:49:00Z">
              <w:r w:rsidRPr="006D6E2F">
                <w:rPr>
                  <w:rFonts w:ascii="Calibri" w:hAnsi="Calibri" w:cs="Calibri"/>
                  <w:sz w:val="20"/>
                  <w:szCs w:val="20"/>
                  <w:lang w:bidi="ne-NP"/>
                </w:rPr>
                <w:t>77.8</w:t>
              </w:r>
            </w:ins>
          </w:p>
        </w:tc>
        <w:tc>
          <w:tcPr>
            <w:tcW w:w="108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268" w:author="user" w:date="2012-02-29T14:49:00Z"/>
                <w:rFonts w:ascii="Calibri" w:hAnsi="Calibri" w:cs="Calibri"/>
                <w:sz w:val="20"/>
                <w:szCs w:val="20"/>
                <w:lang w:bidi="ne-NP"/>
              </w:rPr>
            </w:pPr>
            <w:ins w:id="10269" w:author="user" w:date="2012-02-29T14:49:00Z">
              <w:r w:rsidRPr="006D6E2F">
                <w:rPr>
                  <w:rFonts w:ascii="Calibri" w:hAnsi="Calibri" w:cs="Calibri"/>
                  <w:sz w:val="20"/>
                  <w:szCs w:val="20"/>
                  <w:lang w:bidi="ne-NP"/>
                </w:rPr>
                <w:t>18</w:t>
              </w:r>
            </w:ins>
          </w:p>
        </w:tc>
        <w:tc>
          <w:tcPr>
            <w:tcW w:w="120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270" w:author="user" w:date="2012-02-29T14:49:00Z"/>
                <w:rFonts w:ascii="Calibri" w:hAnsi="Calibri" w:cs="Calibri"/>
                <w:sz w:val="20"/>
                <w:szCs w:val="20"/>
                <w:lang w:bidi="ne-NP"/>
              </w:rPr>
            </w:pPr>
            <w:ins w:id="10271" w:author="user" w:date="2012-02-29T14:49:00Z">
              <w:r w:rsidRPr="006D6E2F">
                <w:rPr>
                  <w:rFonts w:ascii="Calibri" w:hAnsi="Calibri" w:cs="Calibri"/>
                  <w:sz w:val="20"/>
                  <w:szCs w:val="20"/>
                  <w:lang w:bidi="ne-NP"/>
                </w:rPr>
                <w:t>100</w:t>
              </w:r>
            </w:ins>
          </w:p>
        </w:tc>
      </w:tr>
      <w:tr w:rsidR="002B6273" w:rsidRPr="00145B40" w:rsidTr="0074335E">
        <w:trPr>
          <w:trHeight w:val="300"/>
          <w:ins w:id="10272" w:author="user" w:date="2012-02-29T14:49:00Z"/>
        </w:trPr>
        <w:tc>
          <w:tcPr>
            <w:tcW w:w="2000" w:type="dxa"/>
            <w:tcBorders>
              <w:top w:val="nil"/>
              <w:left w:val="single" w:sz="4" w:space="0" w:color="auto"/>
              <w:bottom w:val="single" w:sz="4" w:space="0" w:color="auto"/>
              <w:right w:val="single" w:sz="4" w:space="0" w:color="auto"/>
            </w:tcBorders>
            <w:shd w:val="clear" w:color="auto" w:fill="auto"/>
          </w:tcPr>
          <w:p w:rsidR="002B6273" w:rsidRPr="006D6E2F" w:rsidRDefault="002B6273" w:rsidP="0074335E">
            <w:pPr>
              <w:jc w:val="both"/>
              <w:rPr>
                <w:ins w:id="10273" w:author="user" w:date="2012-02-29T14:49:00Z"/>
                <w:rFonts w:ascii="Calibri" w:hAnsi="Calibri" w:cs="Calibri"/>
                <w:sz w:val="20"/>
                <w:szCs w:val="20"/>
                <w:lang w:bidi="ne-NP"/>
              </w:rPr>
            </w:pPr>
            <w:ins w:id="10274" w:author="user" w:date="2012-02-29T14:49:00Z">
              <w:r w:rsidRPr="006D6E2F">
                <w:rPr>
                  <w:rFonts w:ascii="Calibri" w:hAnsi="Calibri" w:cs="Calibri"/>
                  <w:sz w:val="20"/>
                  <w:szCs w:val="20"/>
                  <w:lang w:bidi="ne-NP"/>
                </w:rPr>
                <w:t>Jutpani</w:t>
              </w:r>
            </w:ins>
          </w:p>
        </w:tc>
        <w:tc>
          <w:tcPr>
            <w:tcW w:w="106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275" w:author="user" w:date="2012-02-29T14:49:00Z"/>
                <w:rFonts w:ascii="Calibri" w:hAnsi="Calibri" w:cs="Calibri"/>
                <w:sz w:val="20"/>
                <w:szCs w:val="20"/>
                <w:lang w:bidi="ne-NP"/>
              </w:rPr>
            </w:pPr>
            <w:ins w:id="10276" w:author="user" w:date="2012-02-29T14:49:00Z">
              <w:r w:rsidRPr="006D6E2F">
                <w:rPr>
                  <w:rFonts w:ascii="Calibri" w:hAnsi="Calibri" w:cs="Calibri"/>
                  <w:sz w:val="20"/>
                  <w:szCs w:val="20"/>
                  <w:lang w:bidi="ne-NP"/>
                </w:rPr>
                <w:t>2</w:t>
              </w:r>
            </w:ins>
          </w:p>
        </w:tc>
        <w:tc>
          <w:tcPr>
            <w:tcW w:w="104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277" w:author="user" w:date="2012-02-29T14:49:00Z"/>
                <w:rFonts w:ascii="Calibri" w:hAnsi="Calibri" w:cs="Calibri"/>
                <w:sz w:val="20"/>
                <w:szCs w:val="20"/>
                <w:lang w:bidi="ne-NP"/>
              </w:rPr>
            </w:pPr>
            <w:ins w:id="10278" w:author="user" w:date="2012-02-29T14:49:00Z">
              <w:r w:rsidRPr="006D6E2F">
                <w:rPr>
                  <w:rFonts w:ascii="Calibri" w:hAnsi="Calibri" w:cs="Calibri"/>
                  <w:sz w:val="20"/>
                  <w:szCs w:val="20"/>
                  <w:lang w:bidi="ne-NP"/>
                </w:rPr>
                <w:t>33.33</w:t>
              </w:r>
            </w:ins>
          </w:p>
        </w:tc>
        <w:tc>
          <w:tcPr>
            <w:tcW w:w="94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279" w:author="user" w:date="2012-02-29T14:49:00Z"/>
                <w:rFonts w:ascii="Calibri" w:hAnsi="Calibri" w:cs="Calibri"/>
                <w:sz w:val="20"/>
                <w:szCs w:val="20"/>
                <w:lang w:bidi="ne-NP"/>
              </w:rPr>
            </w:pPr>
            <w:ins w:id="10280" w:author="user" w:date="2012-02-29T14:49:00Z">
              <w:r w:rsidRPr="006D6E2F">
                <w:rPr>
                  <w:rFonts w:ascii="Calibri" w:hAnsi="Calibri" w:cs="Calibri"/>
                  <w:sz w:val="20"/>
                  <w:szCs w:val="20"/>
                  <w:lang w:bidi="ne-NP"/>
                </w:rPr>
                <w:t>4</w:t>
              </w:r>
            </w:ins>
          </w:p>
        </w:tc>
        <w:tc>
          <w:tcPr>
            <w:tcW w:w="100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281" w:author="user" w:date="2012-02-29T14:49:00Z"/>
                <w:rFonts w:ascii="Calibri" w:hAnsi="Calibri" w:cs="Calibri"/>
                <w:sz w:val="20"/>
                <w:szCs w:val="20"/>
                <w:lang w:bidi="ne-NP"/>
              </w:rPr>
            </w:pPr>
            <w:ins w:id="10282" w:author="user" w:date="2012-02-29T14:49:00Z">
              <w:r w:rsidRPr="006D6E2F">
                <w:rPr>
                  <w:rFonts w:ascii="Calibri" w:hAnsi="Calibri" w:cs="Calibri"/>
                  <w:sz w:val="20"/>
                  <w:szCs w:val="20"/>
                  <w:lang w:bidi="ne-NP"/>
                </w:rPr>
                <w:t>66.67</w:t>
              </w:r>
            </w:ins>
          </w:p>
        </w:tc>
        <w:tc>
          <w:tcPr>
            <w:tcW w:w="108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283" w:author="user" w:date="2012-02-29T14:49:00Z"/>
                <w:rFonts w:ascii="Calibri" w:hAnsi="Calibri" w:cs="Calibri"/>
                <w:sz w:val="20"/>
                <w:szCs w:val="20"/>
                <w:lang w:bidi="ne-NP"/>
              </w:rPr>
            </w:pPr>
            <w:ins w:id="10284" w:author="user" w:date="2012-02-29T14:49:00Z">
              <w:r w:rsidRPr="006D6E2F">
                <w:rPr>
                  <w:rFonts w:ascii="Calibri" w:hAnsi="Calibri" w:cs="Calibri"/>
                  <w:sz w:val="20"/>
                  <w:szCs w:val="20"/>
                  <w:lang w:bidi="ne-NP"/>
                </w:rPr>
                <w:t>6</w:t>
              </w:r>
            </w:ins>
          </w:p>
        </w:tc>
        <w:tc>
          <w:tcPr>
            <w:tcW w:w="120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285" w:author="user" w:date="2012-02-29T14:49:00Z"/>
                <w:rFonts w:ascii="Calibri" w:hAnsi="Calibri" w:cs="Calibri"/>
                <w:sz w:val="20"/>
                <w:szCs w:val="20"/>
                <w:lang w:bidi="ne-NP"/>
              </w:rPr>
            </w:pPr>
            <w:ins w:id="10286" w:author="user" w:date="2012-02-29T14:49:00Z">
              <w:r w:rsidRPr="006D6E2F">
                <w:rPr>
                  <w:rFonts w:ascii="Calibri" w:hAnsi="Calibri" w:cs="Calibri"/>
                  <w:sz w:val="20"/>
                  <w:szCs w:val="20"/>
                  <w:lang w:bidi="ne-NP"/>
                </w:rPr>
                <w:t>100</w:t>
              </w:r>
            </w:ins>
          </w:p>
        </w:tc>
      </w:tr>
      <w:tr w:rsidR="002B6273" w:rsidRPr="00145B40" w:rsidTr="0074335E">
        <w:trPr>
          <w:trHeight w:val="300"/>
          <w:ins w:id="10287" w:author="user" w:date="2012-02-29T14:49:00Z"/>
        </w:trPr>
        <w:tc>
          <w:tcPr>
            <w:tcW w:w="2000" w:type="dxa"/>
            <w:tcBorders>
              <w:top w:val="nil"/>
              <w:left w:val="single" w:sz="4" w:space="0" w:color="auto"/>
              <w:bottom w:val="single" w:sz="4" w:space="0" w:color="auto"/>
              <w:right w:val="single" w:sz="4" w:space="0" w:color="auto"/>
            </w:tcBorders>
            <w:shd w:val="clear" w:color="auto" w:fill="auto"/>
          </w:tcPr>
          <w:p w:rsidR="002B6273" w:rsidRPr="006D6E2F" w:rsidRDefault="002B6273" w:rsidP="0074335E">
            <w:pPr>
              <w:jc w:val="both"/>
              <w:rPr>
                <w:ins w:id="10288" w:author="user" w:date="2012-02-29T14:49:00Z"/>
                <w:rFonts w:ascii="Calibri" w:hAnsi="Calibri" w:cs="Calibri"/>
                <w:sz w:val="20"/>
                <w:szCs w:val="20"/>
                <w:lang w:bidi="ne-NP"/>
              </w:rPr>
            </w:pPr>
            <w:ins w:id="10289" w:author="user" w:date="2012-02-29T14:49:00Z">
              <w:r w:rsidRPr="006D6E2F">
                <w:rPr>
                  <w:rFonts w:ascii="Calibri" w:hAnsi="Calibri" w:cs="Calibri"/>
                  <w:sz w:val="20"/>
                  <w:szCs w:val="20"/>
                  <w:lang w:bidi="ne-NP"/>
                </w:rPr>
                <w:t>Piple</w:t>
              </w:r>
            </w:ins>
          </w:p>
        </w:tc>
        <w:tc>
          <w:tcPr>
            <w:tcW w:w="106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290" w:author="user" w:date="2012-02-29T14:49:00Z"/>
                <w:rFonts w:ascii="Calibri" w:hAnsi="Calibri" w:cs="Calibri"/>
                <w:sz w:val="20"/>
                <w:szCs w:val="20"/>
                <w:lang w:bidi="ne-NP"/>
              </w:rPr>
            </w:pPr>
            <w:ins w:id="10291" w:author="user" w:date="2012-02-29T14:49:00Z">
              <w:r w:rsidRPr="006D6E2F">
                <w:rPr>
                  <w:rFonts w:ascii="Calibri" w:hAnsi="Calibri" w:cs="Calibri"/>
                  <w:sz w:val="20"/>
                  <w:szCs w:val="20"/>
                  <w:lang w:bidi="ne-NP"/>
                </w:rPr>
                <w:t>5</w:t>
              </w:r>
            </w:ins>
          </w:p>
        </w:tc>
        <w:tc>
          <w:tcPr>
            <w:tcW w:w="104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292" w:author="user" w:date="2012-02-29T14:49:00Z"/>
                <w:rFonts w:ascii="Calibri" w:hAnsi="Calibri" w:cs="Calibri"/>
                <w:sz w:val="20"/>
                <w:szCs w:val="20"/>
                <w:lang w:bidi="ne-NP"/>
              </w:rPr>
            </w:pPr>
            <w:ins w:id="10293" w:author="user" w:date="2012-02-29T14:49:00Z">
              <w:r w:rsidRPr="006D6E2F">
                <w:rPr>
                  <w:rFonts w:ascii="Calibri" w:hAnsi="Calibri" w:cs="Calibri"/>
                  <w:sz w:val="20"/>
                  <w:szCs w:val="20"/>
                  <w:lang w:bidi="ne-NP"/>
                </w:rPr>
                <w:t>35.7</w:t>
              </w:r>
            </w:ins>
          </w:p>
        </w:tc>
        <w:tc>
          <w:tcPr>
            <w:tcW w:w="94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294" w:author="user" w:date="2012-02-29T14:49:00Z"/>
                <w:rFonts w:ascii="Calibri" w:hAnsi="Calibri" w:cs="Calibri"/>
                <w:sz w:val="20"/>
                <w:szCs w:val="20"/>
                <w:lang w:bidi="ne-NP"/>
              </w:rPr>
            </w:pPr>
            <w:ins w:id="10295" w:author="user" w:date="2012-02-29T14:49:00Z">
              <w:r w:rsidRPr="006D6E2F">
                <w:rPr>
                  <w:rFonts w:ascii="Calibri" w:hAnsi="Calibri" w:cs="Calibri"/>
                  <w:sz w:val="20"/>
                  <w:szCs w:val="20"/>
                  <w:lang w:bidi="ne-NP"/>
                </w:rPr>
                <w:t>9</w:t>
              </w:r>
            </w:ins>
          </w:p>
        </w:tc>
        <w:tc>
          <w:tcPr>
            <w:tcW w:w="100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296" w:author="user" w:date="2012-02-29T14:49:00Z"/>
                <w:rFonts w:ascii="Calibri" w:hAnsi="Calibri" w:cs="Calibri"/>
                <w:sz w:val="20"/>
                <w:szCs w:val="20"/>
                <w:lang w:bidi="ne-NP"/>
              </w:rPr>
            </w:pPr>
            <w:ins w:id="10297" w:author="user" w:date="2012-02-29T14:49:00Z">
              <w:r w:rsidRPr="006D6E2F">
                <w:rPr>
                  <w:rFonts w:ascii="Calibri" w:hAnsi="Calibri" w:cs="Calibri"/>
                  <w:sz w:val="20"/>
                  <w:szCs w:val="20"/>
                  <w:lang w:bidi="ne-NP"/>
                </w:rPr>
                <w:t>64.3</w:t>
              </w:r>
            </w:ins>
          </w:p>
        </w:tc>
        <w:tc>
          <w:tcPr>
            <w:tcW w:w="108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298" w:author="user" w:date="2012-02-29T14:49:00Z"/>
                <w:rFonts w:ascii="Calibri" w:hAnsi="Calibri" w:cs="Calibri"/>
                <w:sz w:val="20"/>
                <w:szCs w:val="20"/>
                <w:lang w:bidi="ne-NP"/>
              </w:rPr>
            </w:pPr>
            <w:ins w:id="10299" w:author="user" w:date="2012-02-29T14:49:00Z">
              <w:r w:rsidRPr="006D6E2F">
                <w:rPr>
                  <w:rFonts w:ascii="Calibri" w:hAnsi="Calibri" w:cs="Calibri"/>
                  <w:sz w:val="20"/>
                  <w:szCs w:val="20"/>
                  <w:lang w:bidi="ne-NP"/>
                </w:rPr>
                <w:t>14</w:t>
              </w:r>
            </w:ins>
          </w:p>
        </w:tc>
        <w:tc>
          <w:tcPr>
            <w:tcW w:w="120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300" w:author="user" w:date="2012-02-29T14:49:00Z"/>
                <w:rFonts w:ascii="Calibri" w:hAnsi="Calibri" w:cs="Calibri"/>
                <w:sz w:val="20"/>
                <w:szCs w:val="20"/>
                <w:lang w:bidi="ne-NP"/>
              </w:rPr>
            </w:pPr>
            <w:ins w:id="10301" w:author="user" w:date="2012-02-29T14:49:00Z">
              <w:r w:rsidRPr="006D6E2F">
                <w:rPr>
                  <w:rFonts w:ascii="Calibri" w:hAnsi="Calibri" w:cs="Calibri"/>
                  <w:sz w:val="20"/>
                  <w:szCs w:val="20"/>
                  <w:lang w:bidi="ne-NP"/>
                </w:rPr>
                <w:t>100</w:t>
              </w:r>
            </w:ins>
          </w:p>
        </w:tc>
      </w:tr>
      <w:tr w:rsidR="002B6273" w:rsidRPr="00145B40" w:rsidTr="0074335E">
        <w:trPr>
          <w:trHeight w:val="300"/>
          <w:ins w:id="10302" w:author="user" w:date="2012-02-29T14:49:00Z"/>
        </w:trPr>
        <w:tc>
          <w:tcPr>
            <w:tcW w:w="2000" w:type="dxa"/>
            <w:tcBorders>
              <w:top w:val="nil"/>
              <w:left w:val="single" w:sz="4" w:space="0" w:color="auto"/>
              <w:bottom w:val="single" w:sz="4" w:space="0" w:color="auto"/>
              <w:right w:val="single" w:sz="4" w:space="0" w:color="auto"/>
            </w:tcBorders>
            <w:shd w:val="clear" w:color="auto" w:fill="auto"/>
          </w:tcPr>
          <w:p w:rsidR="002B6273" w:rsidRPr="006D6E2F" w:rsidRDefault="002B6273" w:rsidP="0074335E">
            <w:pPr>
              <w:jc w:val="both"/>
              <w:rPr>
                <w:ins w:id="10303" w:author="user" w:date="2012-02-29T14:49:00Z"/>
                <w:rFonts w:ascii="Calibri" w:hAnsi="Calibri" w:cs="Calibri"/>
                <w:sz w:val="20"/>
                <w:szCs w:val="20"/>
                <w:lang w:bidi="ne-NP"/>
              </w:rPr>
            </w:pPr>
            <w:ins w:id="10304" w:author="user" w:date="2012-02-29T14:49:00Z">
              <w:r w:rsidRPr="006D6E2F">
                <w:rPr>
                  <w:rFonts w:ascii="Calibri" w:hAnsi="Calibri" w:cs="Calibri"/>
                  <w:sz w:val="20"/>
                  <w:szCs w:val="20"/>
                  <w:lang w:bidi="ne-NP"/>
                </w:rPr>
                <w:t>Shaktikhor</w:t>
              </w:r>
            </w:ins>
          </w:p>
        </w:tc>
        <w:tc>
          <w:tcPr>
            <w:tcW w:w="106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305" w:author="user" w:date="2012-02-29T14:49:00Z"/>
                <w:rFonts w:ascii="Calibri" w:hAnsi="Calibri" w:cs="Calibri"/>
                <w:sz w:val="20"/>
                <w:szCs w:val="20"/>
                <w:lang w:bidi="ne-NP"/>
              </w:rPr>
            </w:pPr>
            <w:ins w:id="10306" w:author="user" w:date="2012-02-29T14:49:00Z">
              <w:r w:rsidRPr="006D6E2F">
                <w:rPr>
                  <w:rFonts w:ascii="Calibri" w:hAnsi="Calibri" w:cs="Calibri"/>
                  <w:sz w:val="20"/>
                  <w:szCs w:val="20"/>
                  <w:lang w:bidi="ne-NP"/>
                </w:rPr>
                <w:t>1</w:t>
              </w:r>
            </w:ins>
          </w:p>
        </w:tc>
        <w:tc>
          <w:tcPr>
            <w:tcW w:w="104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307" w:author="user" w:date="2012-02-29T14:49:00Z"/>
                <w:rFonts w:ascii="Calibri" w:hAnsi="Calibri" w:cs="Calibri"/>
                <w:sz w:val="20"/>
                <w:szCs w:val="20"/>
                <w:lang w:bidi="ne-NP"/>
              </w:rPr>
            </w:pPr>
            <w:ins w:id="10308" w:author="user" w:date="2012-02-29T14:49:00Z">
              <w:r w:rsidRPr="006D6E2F">
                <w:rPr>
                  <w:rFonts w:ascii="Calibri" w:hAnsi="Calibri" w:cs="Calibri"/>
                  <w:sz w:val="20"/>
                  <w:szCs w:val="20"/>
                  <w:lang w:bidi="ne-NP"/>
                </w:rPr>
                <w:t>25</w:t>
              </w:r>
            </w:ins>
          </w:p>
        </w:tc>
        <w:tc>
          <w:tcPr>
            <w:tcW w:w="94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309" w:author="user" w:date="2012-02-29T14:49:00Z"/>
                <w:rFonts w:ascii="Calibri" w:hAnsi="Calibri" w:cs="Calibri"/>
                <w:sz w:val="20"/>
                <w:szCs w:val="20"/>
                <w:lang w:bidi="ne-NP"/>
              </w:rPr>
            </w:pPr>
            <w:ins w:id="10310" w:author="user" w:date="2012-02-29T14:49:00Z">
              <w:r w:rsidRPr="006D6E2F">
                <w:rPr>
                  <w:rFonts w:ascii="Calibri" w:hAnsi="Calibri" w:cs="Calibri"/>
                  <w:sz w:val="20"/>
                  <w:szCs w:val="20"/>
                  <w:lang w:bidi="ne-NP"/>
                </w:rPr>
                <w:t>3</w:t>
              </w:r>
            </w:ins>
          </w:p>
        </w:tc>
        <w:tc>
          <w:tcPr>
            <w:tcW w:w="100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311" w:author="user" w:date="2012-02-29T14:49:00Z"/>
                <w:rFonts w:ascii="Calibri" w:hAnsi="Calibri" w:cs="Calibri"/>
                <w:sz w:val="20"/>
                <w:szCs w:val="20"/>
                <w:lang w:bidi="ne-NP"/>
              </w:rPr>
            </w:pPr>
            <w:ins w:id="10312" w:author="user" w:date="2012-02-29T14:49:00Z">
              <w:r w:rsidRPr="006D6E2F">
                <w:rPr>
                  <w:rFonts w:ascii="Calibri" w:hAnsi="Calibri" w:cs="Calibri"/>
                  <w:sz w:val="20"/>
                  <w:szCs w:val="20"/>
                  <w:lang w:bidi="ne-NP"/>
                </w:rPr>
                <w:t>75</w:t>
              </w:r>
            </w:ins>
          </w:p>
        </w:tc>
        <w:tc>
          <w:tcPr>
            <w:tcW w:w="108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313" w:author="user" w:date="2012-02-29T14:49:00Z"/>
                <w:rFonts w:ascii="Calibri" w:hAnsi="Calibri" w:cs="Calibri"/>
                <w:sz w:val="20"/>
                <w:szCs w:val="20"/>
                <w:lang w:bidi="ne-NP"/>
              </w:rPr>
            </w:pPr>
            <w:ins w:id="10314" w:author="user" w:date="2012-02-29T14:49:00Z">
              <w:r w:rsidRPr="006D6E2F">
                <w:rPr>
                  <w:rFonts w:ascii="Calibri" w:hAnsi="Calibri" w:cs="Calibri"/>
                  <w:sz w:val="20"/>
                  <w:szCs w:val="20"/>
                  <w:lang w:bidi="ne-NP"/>
                </w:rPr>
                <w:t>4</w:t>
              </w:r>
            </w:ins>
          </w:p>
        </w:tc>
        <w:tc>
          <w:tcPr>
            <w:tcW w:w="120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315" w:author="user" w:date="2012-02-29T14:49:00Z"/>
                <w:rFonts w:ascii="Calibri" w:hAnsi="Calibri" w:cs="Calibri"/>
                <w:sz w:val="20"/>
                <w:szCs w:val="20"/>
                <w:lang w:bidi="ne-NP"/>
              </w:rPr>
            </w:pPr>
            <w:ins w:id="10316" w:author="user" w:date="2012-02-29T14:49:00Z">
              <w:r w:rsidRPr="006D6E2F">
                <w:rPr>
                  <w:rFonts w:ascii="Calibri" w:hAnsi="Calibri" w:cs="Calibri"/>
                  <w:sz w:val="20"/>
                  <w:szCs w:val="20"/>
                  <w:lang w:bidi="ne-NP"/>
                </w:rPr>
                <w:t>100</w:t>
              </w:r>
            </w:ins>
          </w:p>
        </w:tc>
      </w:tr>
      <w:tr w:rsidR="002B6273" w:rsidRPr="00145B40" w:rsidTr="0074335E">
        <w:trPr>
          <w:trHeight w:val="300"/>
          <w:ins w:id="10317" w:author="user" w:date="2012-02-29T14:49:00Z"/>
        </w:trPr>
        <w:tc>
          <w:tcPr>
            <w:tcW w:w="2000" w:type="dxa"/>
            <w:tcBorders>
              <w:top w:val="nil"/>
              <w:left w:val="single" w:sz="4" w:space="0" w:color="auto"/>
              <w:bottom w:val="single" w:sz="4" w:space="0" w:color="auto"/>
              <w:right w:val="single" w:sz="4" w:space="0" w:color="auto"/>
            </w:tcBorders>
            <w:shd w:val="clear" w:color="auto" w:fill="auto"/>
          </w:tcPr>
          <w:p w:rsidR="002B6273" w:rsidRPr="006D6E2F" w:rsidRDefault="002B6273" w:rsidP="0074335E">
            <w:pPr>
              <w:jc w:val="both"/>
              <w:rPr>
                <w:ins w:id="10318" w:author="user" w:date="2012-02-29T14:49:00Z"/>
                <w:rFonts w:ascii="Calibri" w:hAnsi="Calibri" w:cs="Calibri"/>
                <w:b/>
                <w:bCs/>
                <w:sz w:val="20"/>
                <w:szCs w:val="20"/>
                <w:lang w:bidi="ne-NP"/>
              </w:rPr>
            </w:pPr>
            <w:ins w:id="10319" w:author="user" w:date="2012-02-29T14:49:00Z">
              <w:r w:rsidRPr="006D6E2F">
                <w:rPr>
                  <w:rFonts w:ascii="Calibri" w:hAnsi="Calibri" w:cs="Calibri"/>
                  <w:b/>
                  <w:bCs/>
                  <w:sz w:val="20"/>
                  <w:szCs w:val="20"/>
                  <w:lang w:bidi="ne-NP"/>
                </w:rPr>
                <w:t>Total</w:t>
              </w:r>
            </w:ins>
          </w:p>
        </w:tc>
        <w:tc>
          <w:tcPr>
            <w:tcW w:w="106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320" w:author="user" w:date="2012-02-29T14:49:00Z"/>
                <w:rFonts w:ascii="Calibri" w:hAnsi="Calibri" w:cs="Calibri"/>
                <w:b/>
                <w:bCs/>
                <w:sz w:val="20"/>
                <w:szCs w:val="20"/>
                <w:lang w:bidi="ne-NP"/>
              </w:rPr>
            </w:pPr>
            <w:ins w:id="10321" w:author="user" w:date="2012-02-29T14:49:00Z">
              <w:r w:rsidRPr="006D6E2F">
                <w:rPr>
                  <w:rFonts w:ascii="Calibri" w:hAnsi="Calibri" w:cs="Calibri"/>
                  <w:b/>
                  <w:bCs/>
                  <w:sz w:val="20"/>
                  <w:szCs w:val="20"/>
                  <w:lang w:bidi="ne-NP"/>
                </w:rPr>
                <w:t>47</w:t>
              </w:r>
            </w:ins>
          </w:p>
        </w:tc>
        <w:tc>
          <w:tcPr>
            <w:tcW w:w="104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322" w:author="user" w:date="2012-02-29T14:49:00Z"/>
                <w:rFonts w:ascii="Calibri" w:hAnsi="Calibri" w:cs="Calibri"/>
                <w:b/>
                <w:bCs/>
                <w:sz w:val="20"/>
                <w:szCs w:val="20"/>
                <w:lang w:bidi="ne-NP"/>
              </w:rPr>
            </w:pPr>
            <w:ins w:id="10323" w:author="user" w:date="2012-02-29T14:49:00Z">
              <w:r w:rsidRPr="006D6E2F">
                <w:rPr>
                  <w:rFonts w:ascii="Calibri" w:hAnsi="Calibri" w:cs="Calibri"/>
                  <w:b/>
                  <w:bCs/>
                  <w:sz w:val="20"/>
                  <w:szCs w:val="20"/>
                  <w:lang w:bidi="ne-NP"/>
                </w:rPr>
                <w:t>31.97</w:t>
              </w:r>
            </w:ins>
          </w:p>
        </w:tc>
        <w:tc>
          <w:tcPr>
            <w:tcW w:w="94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324" w:author="user" w:date="2012-02-29T14:49:00Z"/>
                <w:rFonts w:ascii="Calibri" w:hAnsi="Calibri" w:cs="Calibri"/>
                <w:b/>
                <w:bCs/>
                <w:sz w:val="20"/>
                <w:szCs w:val="20"/>
                <w:lang w:bidi="ne-NP"/>
              </w:rPr>
            </w:pPr>
            <w:ins w:id="10325" w:author="user" w:date="2012-02-29T14:49:00Z">
              <w:r w:rsidRPr="006D6E2F">
                <w:rPr>
                  <w:rFonts w:ascii="Calibri" w:hAnsi="Calibri" w:cs="Calibri"/>
                  <w:b/>
                  <w:bCs/>
                  <w:sz w:val="20"/>
                  <w:szCs w:val="20"/>
                  <w:lang w:bidi="ne-NP"/>
                </w:rPr>
                <w:t>100</w:t>
              </w:r>
            </w:ins>
          </w:p>
        </w:tc>
        <w:tc>
          <w:tcPr>
            <w:tcW w:w="100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326" w:author="user" w:date="2012-02-29T14:49:00Z"/>
                <w:rFonts w:ascii="Calibri" w:hAnsi="Calibri" w:cs="Calibri"/>
                <w:b/>
                <w:bCs/>
                <w:sz w:val="20"/>
                <w:szCs w:val="20"/>
                <w:lang w:bidi="ne-NP"/>
              </w:rPr>
            </w:pPr>
            <w:ins w:id="10327" w:author="user" w:date="2012-02-29T14:49:00Z">
              <w:r w:rsidRPr="006D6E2F">
                <w:rPr>
                  <w:rFonts w:ascii="Calibri" w:hAnsi="Calibri" w:cs="Calibri"/>
                  <w:b/>
                  <w:bCs/>
                  <w:sz w:val="20"/>
                  <w:szCs w:val="20"/>
                  <w:lang w:bidi="ne-NP"/>
                </w:rPr>
                <w:t>68.03</w:t>
              </w:r>
            </w:ins>
          </w:p>
        </w:tc>
        <w:tc>
          <w:tcPr>
            <w:tcW w:w="108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328" w:author="user" w:date="2012-02-29T14:49:00Z"/>
                <w:rFonts w:ascii="Calibri" w:hAnsi="Calibri" w:cs="Calibri"/>
                <w:b/>
                <w:bCs/>
                <w:sz w:val="20"/>
                <w:szCs w:val="20"/>
                <w:lang w:bidi="ne-NP"/>
              </w:rPr>
            </w:pPr>
            <w:ins w:id="10329" w:author="user" w:date="2012-02-29T14:49:00Z">
              <w:r w:rsidRPr="006D6E2F">
                <w:rPr>
                  <w:rFonts w:ascii="Calibri" w:hAnsi="Calibri" w:cs="Calibri"/>
                  <w:b/>
                  <w:bCs/>
                  <w:sz w:val="20"/>
                  <w:szCs w:val="20"/>
                  <w:lang w:bidi="ne-NP"/>
                </w:rPr>
                <w:t>147</w:t>
              </w:r>
            </w:ins>
          </w:p>
        </w:tc>
        <w:tc>
          <w:tcPr>
            <w:tcW w:w="1200" w:type="dxa"/>
            <w:tcBorders>
              <w:top w:val="nil"/>
              <w:left w:val="nil"/>
              <w:bottom w:val="single" w:sz="4" w:space="0" w:color="auto"/>
              <w:right w:val="single" w:sz="4" w:space="0" w:color="auto"/>
            </w:tcBorders>
            <w:shd w:val="clear" w:color="auto" w:fill="auto"/>
          </w:tcPr>
          <w:p w:rsidR="002B6273" w:rsidRPr="006D6E2F" w:rsidRDefault="002B6273" w:rsidP="0074335E">
            <w:pPr>
              <w:jc w:val="center"/>
              <w:rPr>
                <w:ins w:id="10330" w:author="user" w:date="2012-02-29T14:49:00Z"/>
                <w:rFonts w:ascii="Calibri" w:hAnsi="Calibri" w:cs="Calibri"/>
                <w:b/>
                <w:bCs/>
                <w:sz w:val="20"/>
                <w:szCs w:val="20"/>
                <w:lang w:bidi="ne-NP"/>
              </w:rPr>
            </w:pPr>
            <w:ins w:id="10331" w:author="user" w:date="2012-02-29T14:49:00Z">
              <w:r w:rsidRPr="006D6E2F">
                <w:rPr>
                  <w:rFonts w:ascii="Calibri" w:hAnsi="Calibri" w:cs="Calibri"/>
                  <w:b/>
                  <w:bCs/>
                  <w:sz w:val="20"/>
                  <w:szCs w:val="20"/>
                  <w:lang w:bidi="ne-NP"/>
                </w:rPr>
                <w:t>100</w:t>
              </w:r>
            </w:ins>
          </w:p>
        </w:tc>
      </w:tr>
    </w:tbl>
    <w:p w:rsidR="002B6273" w:rsidRPr="0032222A" w:rsidRDefault="002B6273" w:rsidP="002B6273">
      <w:pPr>
        <w:pStyle w:val="ReportText"/>
        <w:spacing w:line="360" w:lineRule="auto"/>
        <w:ind w:left="0"/>
        <w:rPr>
          <w:ins w:id="10332" w:author="user" w:date="2012-02-29T14:49:00Z"/>
          <w:rFonts w:ascii="Calibri" w:hAnsi="Calibri" w:cs="Calibri"/>
          <w:bCs/>
          <w:i/>
          <w:sz w:val="18"/>
          <w:szCs w:val="18"/>
        </w:rPr>
      </w:pPr>
      <w:ins w:id="10333" w:author="user" w:date="2012-02-29T14:49:00Z">
        <w:r w:rsidRPr="0032222A">
          <w:rPr>
            <w:rFonts w:ascii="Calibri" w:hAnsi="Calibri" w:cs="Calibri"/>
            <w:bCs/>
            <w:i/>
            <w:sz w:val="18"/>
            <w:szCs w:val="18"/>
          </w:rPr>
          <w:t>Source: Household Survey, 2011</w:t>
        </w:r>
      </w:ins>
    </w:p>
    <w:p w:rsidR="002B6273" w:rsidRPr="00145B40" w:rsidRDefault="002B6273" w:rsidP="002B6273">
      <w:pPr>
        <w:spacing w:line="312" w:lineRule="auto"/>
        <w:jc w:val="both"/>
        <w:rPr>
          <w:ins w:id="10334" w:author="user" w:date="2012-02-29T14:49:00Z"/>
          <w:rFonts w:ascii="Calibri" w:hAnsi="Calibri" w:cs="Calibri"/>
          <w:sz w:val="22"/>
          <w:szCs w:val="22"/>
        </w:rPr>
      </w:pPr>
      <w:ins w:id="10335" w:author="user" w:date="2012-02-29T14:49:00Z">
        <w:r w:rsidRPr="00145B40">
          <w:rPr>
            <w:rFonts w:ascii="Calibri" w:hAnsi="Calibri" w:cs="Calibri"/>
            <w:sz w:val="22"/>
            <w:szCs w:val="22"/>
          </w:rPr>
          <w:t>Of the households reported seriously sick family members about 63.83% were old while 17.02% were youth and 19.15% were children.</w:t>
        </w:r>
      </w:ins>
    </w:p>
    <w:p w:rsidR="002B6273" w:rsidRPr="0084077E" w:rsidRDefault="002B6273" w:rsidP="002B6273">
      <w:pPr>
        <w:spacing w:line="312" w:lineRule="auto"/>
        <w:rPr>
          <w:ins w:id="10336" w:author="user" w:date="2012-02-29T14:49:00Z"/>
          <w:rFonts w:ascii="Calibri" w:hAnsi="Calibri" w:cs="Calibri"/>
          <w:b/>
          <w:bCs/>
          <w:sz w:val="10"/>
          <w:szCs w:val="10"/>
        </w:rPr>
      </w:pPr>
    </w:p>
    <w:p w:rsidR="002B6273" w:rsidRDefault="002B6273" w:rsidP="002B6273">
      <w:pPr>
        <w:spacing w:line="312" w:lineRule="auto"/>
        <w:rPr>
          <w:ins w:id="10337" w:author="user" w:date="2012-02-29T14:49:00Z"/>
          <w:rFonts w:ascii="Calibri" w:hAnsi="Calibri" w:cs="Calibri"/>
          <w:b/>
          <w:bCs/>
          <w:sz w:val="22"/>
          <w:szCs w:val="22"/>
          <w:lang w:val="en-GB"/>
        </w:rPr>
      </w:pPr>
      <w:ins w:id="10338" w:author="user" w:date="2012-02-29T14:49:00Z">
        <w:r w:rsidRPr="00145B40">
          <w:rPr>
            <w:rFonts w:ascii="Calibri" w:hAnsi="Calibri" w:cs="Calibri"/>
            <w:b/>
            <w:bCs/>
            <w:sz w:val="22"/>
            <w:szCs w:val="22"/>
          </w:rPr>
          <w:lastRenderedPageBreak/>
          <w:t>6</w:t>
        </w:r>
        <w:r w:rsidRPr="00145B40">
          <w:rPr>
            <w:rFonts w:ascii="Calibri" w:hAnsi="Calibri" w:cs="Calibri"/>
            <w:b/>
            <w:bCs/>
          </w:rPr>
          <w:t>.</w:t>
        </w:r>
        <w:r>
          <w:rPr>
            <w:rFonts w:ascii="Calibri" w:hAnsi="Calibri" w:cs="Calibri"/>
            <w:b/>
            <w:bCs/>
          </w:rPr>
          <w:t>3. 6</w:t>
        </w:r>
        <w:r w:rsidRPr="00145B40">
          <w:rPr>
            <w:rFonts w:ascii="Calibri" w:hAnsi="Calibri" w:cs="Calibri"/>
            <w:b/>
            <w:bCs/>
          </w:rPr>
          <w:t xml:space="preserve"> </w:t>
        </w:r>
        <w:r w:rsidRPr="00145B40">
          <w:rPr>
            <w:rFonts w:ascii="Calibri" w:hAnsi="Calibri" w:cs="Calibri"/>
            <w:b/>
            <w:bCs/>
            <w:sz w:val="22"/>
            <w:szCs w:val="22"/>
            <w:lang w:val="en-GB"/>
          </w:rPr>
          <w:t>Knowledge</w:t>
        </w:r>
        <w:r>
          <w:rPr>
            <w:rFonts w:ascii="Calibri" w:hAnsi="Calibri" w:cs="Calibri"/>
            <w:b/>
            <w:bCs/>
            <w:sz w:val="22"/>
            <w:szCs w:val="22"/>
            <w:lang w:val="en-GB"/>
          </w:rPr>
          <w:t>,</w:t>
        </w:r>
        <w:r w:rsidRPr="00145B40">
          <w:rPr>
            <w:rFonts w:ascii="Calibri" w:hAnsi="Calibri" w:cs="Calibri"/>
            <w:b/>
            <w:bCs/>
            <w:sz w:val="22"/>
            <w:szCs w:val="22"/>
            <w:lang w:val="en-GB"/>
          </w:rPr>
          <w:t xml:space="preserve"> Attitude </w:t>
        </w:r>
        <w:r>
          <w:rPr>
            <w:rFonts w:ascii="Calibri" w:hAnsi="Calibri" w:cs="Calibri"/>
            <w:b/>
            <w:bCs/>
            <w:sz w:val="22"/>
            <w:szCs w:val="22"/>
            <w:lang w:val="en-GB"/>
          </w:rPr>
          <w:t>and Expectation</w:t>
        </w:r>
      </w:ins>
    </w:p>
    <w:p w:rsidR="002B6273" w:rsidRPr="0084077E" w:rsidRDefault="002B6273" w:rsidP="002B6273">
      <w:pPr>
        <w:spacing w:line="312" w:lineRule="auto"/>
        <w:rPr>
          <w:ins w:id="10339" w:author="user" w:date="2012-02-29T14:49:00Z"/>
          <w:rFonts w:ascii="Calibri" w:hAnsi="Calibri" w:cs="Calibri"/>
          <w:b/>
          <w:bCs/>
          <w:sz w:val="10"/>
          <w:szCs w:val="10"/>
          <w:lang w:val="en-GB"/>
        </w:rPr>
      </w:pPr>
    </w:p>
    <w:p w:rsidR="002B6273" w:rsidRPr="0032222A" w:rsidRDefault="002B6273" w:rsidP="002B6273">
      <w:pPr>
        <w:numPr>
          <w:ilvl w:val="3"/>
          <w:numId w:val="19"/>
        </w:numPr>
        <w:spacing w:line="312" w:lineRule="auto"/>
        <w:rPr>
          <w:ins w:id="10340" w:author="user" w:date="2012-02-29T14:49:00Z"/>
          <w:rFonts w:ascii="Calibri" w:hAnsi="Calibri" w:cs="Calibri"/>
          <w:b/>
          <w:sz w:val="22"/>
          <w:szCs w:val="22"/>
          <w:lang w:val="en-GB"/>
        </w:rPr>
      </w:pPr>
      <w:ins w:id="10341" w:author="user" w:date="2012-02-29T14:49:00Z">
        <w:r w:rsidRPr="0032222A">
          <w:rPr>
            <w:rFonts w:ascii="Calibri" w:hAnsi="Calibri" w:cs="Calibri"/>
            <w:b/>
            <w:sz w:val="22"/>
            <w:szCs w:val="22"/>
            <w:lang w:val="en-GB"/>
          </w:rPr>
          <w:t>Knowledge</w:t>
        </w:r>
      </w:ins>
    </w:p>
    <w:p w:rsidR="002B6273" w:rsidRDefault="002B6273" w:rsidP="002B6273">
      <w:pPr>
        <w:pStyle w:val="Tableafter"/>
        <w:spacing w:line="312" w:lineRule="auto"/>
        <w:jc w:val="both"/>
        <w:rPr>
          <w:ins w:id="10342" w:author="user" w:date="2012-02-29T14:49:00Z"/>
          <w:rFonts w:ascii="Calibri" w:hAnsi="Calibri" w:cs="Arial"/>
          <w:sz w:val="22"/>
          <w:szCs w:val="22"/>
          <w:lang w:val="en-GB"/>
        </w:rPr>
      </w:pPr>
      <w:ins w:id="10343" w:author="user" w:date="2012-02-29T14:49:00Z">
        <w:r w:rsidRPr="0032222A">
          <w:rPr>
            <w:rFonts w:ascii="Calibri" w:hAnsi="Calibri" w:cs="Arial"/>
            <w:sz w:val="22"/>
            <w:szCs w:val="22"/>
            <w:lang w:val="en-GB"/>
          </w:rPr>
          <w:t xml:space="preserve">To assess attitude and expectation of the affected household’s questions were asked. This section describes attitude and expectation of the affected households.  Regarding knowledge about the TL project 92.52% had knowledge about the project and 7.48% had no knowledge about the project. Of the households who had knowledge regarding the project, </w:t>
        </w:r>
        <w:r>
          <w:rPr>
            <w:rFonts w:ascii="Calibri" w:hAnsi="Calibri" w:cs="Arial"/>
            <w:sz w:val="22"/>
            <w:szCs w:val="22"/>
            <w:lang w:val="en-GB"/>
          </w:rPr>
          <w:t>80.15</w:t>
        </w:r>
        <w:r w:rsidRPr="0032222A">
          <w:rPr>
            <w:rFonts w:ascii="Calibri" w:hAnsi="Calibri" w:cs="Arial"/>
            <w:sz w:val="22"/>
            <w:szCs w:val="22"/>
            <w:lang w:val="en-GB"/>
          </w:rPr>
          <w:t xml:space="preserve">% had received the information from NEA staff/Surveyors, </w:t>
        </w:r>
        <w:r>
          <w:rPr>
            <w:rFonts w:ascii="Calibri" w:hAnsi="Calibri" w:cs="Arial"/>
            <w:sz w:val="22"/>
            <w:szCs w:val="22"/>
            <w:lang w:val="en-GB"/>
          </w:rPr>
          <w:t>8.09</w:t>
        </w:r>
        <w:r w:rsidRPr="0032222A">
          <w:rPr>
            <w:rFonts w:ascii="Calibri" w:hAnsi="Calibri" w:cs="Arial"/>
            <w:sz w:val="22"/>
            <w:szCs w:val="22"/>
            <w:lang w:val="en-GB"/>
          </w:rPr>
          <w:t xml:space="preserve">% from neighbours and </w:t>
        </w:r>
        <w:r>
          <w:rPr>
            <w:rFonts w:ascii="Calibri" w:hAnsi="Calibri" w:cs="Arial"/>
            <w:sz w:val="22"/>
            <w:szCs w:val="22"/>
            <w:lang w:val="en-GB"/>
          </w:rPr>
          <w:t>11.76</w:t>
        </w:r>
        <w:r w:rsidRPr="0032222A">
          <w:rPr>
            <w:rFonts w:ascii="Calibri" w:hAnsi="Calibri" w:cs="Arial"/>
            <w:sz w:val="22"/>
            <w:szCs w:val="22"/>
            <w:lang w:val="en-GB"/>
          </w:rPr>
          <w:t>% from other source.</w:t>
        </w:r>
      </w:ins>
    </w:p>
    <w:p w:rsidR="002B6273" w:rsidRPr="0084077E" w:rsidRDefault="002B6273" w:rsidP="002B6273">
      <w:pPr>
        <w:pStyle w:val="Tableafter"/>
        <w:spacing w:line="312" w:lineRule="auto"/>
        <w:jc w:val="both"/>
        <w:rPr>
          <w:ins w:id="10344" w:author="user" w:date="2012-02-29T14:49:00Z"/>
          <w:rFonts w:ascii="Calibri" w:hAnsi="Calibri" w:cs="Arial"/>
          <w:sz w:val="10"/>
          <w:szCs w:val="10"/>
          <w:lang w:val="en-GB"/>
        </w:rPr>
      </w:pPr>
    </w:p>
    <w:p w:rsidR="002B6273" w:rsidRPr="0032222A" w:rsidRDefault="002B6273" w:rsidP="002B6273">
      <w:pPr>
        <w:pStyle w:val="Tableafter"/>
        <w:spacing w:line="312" w:lineRule="auto"/>
        <w:jc w:val="both"/>
        <w:rPr>
          <w:ins w:id="10345" w:author="user" w:date="2012-02-29T14:49:00Z"/>
          <w:rFonts w:ascii="Calibri" w:hAnsi="Calibri" w:cs="Arial"/>
          <w:sz w:val="22"/>
          <w:szCs w:val="22"/>
          <w:lang w:val="en-GB"/>
        </w:rPr>
      </w:pPr>
      <w:ins w:id="10346" w:author="user" w:date="2012-02-29T14:49:00Z">
        <w:r w:rsidRPr="0032222A">
          <w:rPr>
            <w:rFonts w:ascii="Calibri" w:hAnsi="Calibri" w:cs="Calibri"/>
            <w:b/>
            <w:bCs/>
            <w:sz w:val="22"/>
            <w:szCs w:val="22"/>
            <w:lang w:val="en-GB"/>
          </w:rPr>
          <w:t>6.</w:t>
        </w:r>
        <w:r>
          <w:rPr>
            <w:rFonts w:ascii="Calibri" w:hAnsi="Calibri" w:cs="Calibri"/>
            <w:b/>
            <w:bCs/>
            <w:sz w:val="22"/>
            <w:szCs w:val="22"/>
            <w:lang w:val="en-GB"/>
          </w:rPr>
          <w:t>3.</w:t>
        </w:r>
        <w:r w:rsidRPr="0032222A">
          <w:rPr>
            <w:rFonts w:ascii="Calibri" w:hAnsi="Calibri" w:cs="Calibri"/>
            <w:b/>
            <w:bCs/>
            <w:sz w:val="22"/>
            <w:szCs w:val="22"/>
            <w:lang w:val="en-GB"/>
          </w:rPr>
          <w:t>6.2 Attitude</w:t>
        </w:r>
      </w:ins>
    </w:p>
    <w:p w:rsidR="002B6273" w:rsidRPr="0032222A" w:rsidRDefault="002B6273" w:rsidP="002B6273">
      <w:pPr>
        <w:pStyle w:val="Tableafter"/>
        <w:spacing w:line="312" w:lineRule="auto"/>
        <w:jc w:val="both"/>
        <w:rPr>
          <w:ins w:id="10347" w:author="user" w:date="2012-02-29T14:49:00Z"/>
          <w:rFonts w:ascii="Calibri" w:hAnsi="Calibri" w:cs="Arial"/>
          <w:sz w:val="22"/>
          <w:szCs w:val="22"/>
          <w:lang w:val="en-GB"/>
        </w:rPr>
      </w:pPr>
      <w:ins w:id="10348" w:author="user" w:date="2012-02-29T14:49:00Z">
        <w:r w:rsidRPr="0032222A">
          <w:rPr>
            <w:rFonts w:ascii="Calibri" w:hAnsi="Calibri" w:cs="Arial"/>
            <w:sz w:val="22"/>
            <w:szCs w:val="22"/>
            <w:lang w:val="en-GB"/>
          </w:rPr>
          <w:t>Of the affected households, 8</w:t>
        </w:r>
        <w:r>
          <w:rPr>
            <w:rFonts w:ascii="Calibri" w:hAnsi="Calibri" w:cs="Arial"/>
            <w:sz w:val="22"/>
            <w:szCs w:val="22"/>
            <w:lang w:val="en-GB"/>
          </w:rPr>
          <w:t>8</w:t>
        </w:r>
        <w:r w:rsidRPr="0032222A">
          <w:rPr>
            <w:rFonts w:ascii="Calibri" w:hAnsi="Calibri" w:cs="Arial"/>
            <w:sz w:val="22"/>
            <w:szCs w:val="22"/>
            <w:lang w:val="en-GB"/>
          </w:rPr>
          <w:t>.4</w:t>
        </w:r>
        <w:r>
          <w:rPr>
            <w:rFonts w:ascii="Calibri" w:hAnsi="Calibri" w:cs="Arial"/>
            <w:sz w:val="22"/>
            <w:szCs w:val="22"/>
            <w:lang w:val="en-GB"/>
          </w:rPr>
          <w:t>4</w:t>
        </w:r>
        <w:r w:rsidRPr="0032222A">
          <w:rPr>
            <w:rFonts w:ascii="Calibri" w:hAnsi="Calibri" w:cs="Arial"/>
            <w:sz w:val="22"/>
            <w:szCs w:val="22"/>
            <w:lang w:val="en-GB"/>
          </w:rPr>
          <w:t xml:space="preserve">% have positive attitude and </w:t>
        </w:r>
        <w:r>
          <w:rPr>
            <w:rFonts w:ascii="Calibri" w:hAnsi="Calibri" w:cs="Arial"/>
            <w:sz w:val="22"/>
            <w:szCs w:val="22"/>
            <w:lang w:val="en-GB"/>
          </w:rPr>
          <w:t>2.04</w:t>
        </w:r>
        <w:r w:rsidRPr="0032222A">
          <w:rPr>
            <w:rFonts w:ascii="Calibri" w:hAnsi="Calibri" w:cs="Arial"/>
            <w:sz w:val="22"/>
            <w:szCs w:val="22"/>
            <w:lang w:val="en-GB"/>
          </w:rPr>
          <w:t xml:space="preserve">% have negative attitude </w:t>
        </w:r>
        <w:r>
          <w:rPr>
            <w:rFonts w:ascii="Calibri" w:hAnsi="Calibri" w:cs="Arial"/>
            <w:sz w:val="22"/>
            <w:szCs w:val="22"/>
            <w:lang w:val="en-GB"/>
          </w:rPr>
          <w:t>and 9.52</w:t>
        </w:r>
        <w:r w:rsidRPr="0032222A">
          <w:rPr>
            <w:rFonts w:ascii="Calibri" w:hAnsi="Calibri" w:cs="Arial"/>
            <w:sz w:val="22"/>
            <w:szCs w:val="22"/>
            <w:lang w:val="en-GB"/>
          </w:rPr>
          <w:t>% are neutral regarding the project. Regardi</w:t>
        </w:r>
        <w:r>
          <w:rPr>
            <w:rFonts w:ascii="Calibri" w:hAnsi="Calibri" w:cs="Arial"/>
            <w:sz w:val="22"/>
            <w:szCs w:val="22"/>
            <w:lang w:val="en-GB"/>
          </w:rPr>
          <w:t>ng reason for negative attitude the affected</w:t>
        </w:r>
        <w:r w:rsidRPr="0032222A">
          <w:rPr>
            <w:rFonts w:ascii="Calibri" w:hAnsi="Calibri" w:cs="Arial"/>
            <w:sz w:val="22"/>
            <w:szCs w:val="22"/>
            <w:lang w:val="en-GB"/>
          </w:rPr>
          <w:t xml:space="preserve"> households </w:t>
        </w:r>
        <w:r>
          <w:rPr>
            <w:rFonts w:ascii="Calibri" w:hAnsi="Calibri" w:cs="Arial"/>
            <w:sz w:val="22"/>
            <w:szCs w:val="22"/>
            <w:lang w:val="en-GB"/>
          </w:rPr>
          <w:t xml:space="preserve"> suggested to shift transmission line alignment in forest area to avoid the impacts on private land and structures. </w:t>
        </w:r>
      </w:ins>
    </w:p>
    <w:p w:rsidR="002B6273" w:rsidRPr="00145B40" w:rsidRDefault="002B6273" w:rsidP="002B6273">
      <w:pPr>
        <w:spacing w:line="312" w:lineRule="auto"/>
        <w:rPr>
          <w:ins w:id="10349" w:author="user" w:date="2012-02-29T14:49:00Z"/>
          <w:rFonts w:ascii="Calibri" w:hAnsi="Calibri" w:cs="Calibri"/>
          <w:b/>
          <w:sz w:val="22"/>
          <w:szCs w:val="22"/>
        </w:rPr>
      </w:pPr>
    </w:p>
    <w:p w:rsidR="002B6273" w:rsidRPr="00145B40" w:rsidRDefault="002B6273" w:rsidP="002B6273">
      <w:pPr>
        <w:autoSpaceDE w:val="0"/>
        <w:autoSpaceDN w:val="0"/>
        <w:spacing w:line="312" w:lineRule="auto"/>
        <w:rPr>
          <w:ins w:id="10350" w:author="user" w:date="2012-02-29T14:49:00Z"/>
          <w:rFonts w:ascii="Calibri" w:hAnsi="Calibri" w:cs="Calibri"/>
          <w:b/>
          <w:sz w:val="22"/>
          <w:szCs w:val="22"/>
        </w:rPr>
      </w:pPr>
      <w:ins w:id="10351" w:author="user" w:date="2012-02-29T14:49:00Z">
        <w:r w:rsidRPr="008C518F">
          <w:rPr>
            <w:rFonts w:ascii="Calibri" w:hAnsi="Calibri" w:cs="Calibri"/>
            <w:b/>
            <w:bCs/>
            <w:sz w:val="22"/>
            <w:szCs w:val="22"/>
          </w:rPr>
          <w:t xml:space="preserve">6.3.6.3 </w:t>
        </w:r>
        <w:r w:rsidRPr="00145B40">
          <w:rPr>
            <w:rFonts w:ascii="Calibri" w:hAnsi="Calibri" w:cs="Calibri"/>
            <w:b/>
            <w:sz w:val="22"/>
            <w:szCs w:val="22"/>
          </w:rPr>
          <w:t>Expectation from</w:t>
        </w:r>
        <w:r w:rsidRPr="00E526F7">
          <w:rPr>
            <w:rFonts w:ascii="Calibri" w:hAnsi="Calibri" w:cs="Calibri"/>
            <w:b/>
            <w:sz w:val="22"/>
            <w:szCs w:val="22"/>
          </w:rPr>
          <w:t xml:space="preserve"> the</w:t>
        </w:r>
        <w:r w:rsidRPr="00145B40">
          <w:rPr>
            <w:rFonts w:ascii="Calibri" w:hAnsi="Calibri" w:cs="Calibri"/>
            <w:b/>
            <w:sz w:val="22"/>
            <w:szCs w:val="22"/>
          </w:rPr>
          <w:t xml:space="preserve"> Project</w:t>
        </w:r>
      </w:ins>
    </w:p>
    <w:p w:rsidR="002B6273" w:rsidRDefault="002B6273" w:rsidP="002B6273">
      <w:pPr>
        <w:spacing w:line="312" w:lineRule="auto"/>
        <w:jc w:val="both"/>
        <w:rPr>
          <w:ins w:id="10352" w:author="user" w:date="2012-02-29T14:49:00Z"/>
          <w:rFonts w:ascii="Calibri" w:hAnsi="Calibri" w:cs="Calibri"/>
          <w:sz w:val="22"/>
          <w:szCs w:val="22"/>
        </w:rPr>
      </w:pPr>
      <w:ins w:id="10353" w:author="user" w:date="2012-02-29T14:49:00Z">
        <w:r w:rsidRPr="00D32DFB">
          <w:rPr>
            <w:rFonts w:ascii="Calibri" w:hAnsi="Calibri" w:cs="Arial"/>
            <w:sz w:val="22"/>
            <w:szCs w:val="22"/>
          </w:rPr>
          <w:t>The affected households are expecting employment, good compensation, local development, and electrification from the project. Of the surveyed households,15.65 % expecting employment, 77.55% expecting good compensation 4.08% expecting local development and 2.72% expecting electrification from the project  (Table</w:t>
        </w:r>
        <w:r>
          <w:rPr>
            <w:rFonts w:ascii="Calibri" w:hAnsi="Calibri" w:cs="Arial"/>
            <w:sz w:val="22"/>
            <w:szCs w:val="22"/>
          </w:rPr>
          <w:t>-</w:t>
        </w:r>
        <w:r w:rsidRPr="00D32DFB">
          <w:rPr>
            <w:rFonts w:ascii="Calibri" w:hAnsi="Calibri" w:cs="Arial"/>
            <w:sz w:val="22"/>
            <w:szCs w:val="22"/>
          </w:rPr>
          <w:t xml:space="preserve"> 6.</w:t>
        </w:r>
        <w:r>
          <w:rPr>
            <w:rFonts w:ascii="Calibri" w:hAnsi="Calibri" w:cs="Arial"/>
            <w:sz w:val="22"/>
            <w:szCs w:val="22"/>
          </w:rPr>
          <w:t>51</w:t>
        </w:r>
        <w:r w:rsidRPr="00D32DFB">
          <w:rPr>
            <w:rFonts w:ascii="Calibri" w:hAnsi="Calibri" w:cs="Arial"/>
            <w:sz w:val="22"/>
            <w:szCs w:val="22"/>
          </w:rPr>
          <w:t>).</w:t>
        </w:r>
        <w:r w:rsidRPr="00D32DFB">
          <w:rPr>
            <w:rFonts w:ascii="Calibri" w:hAnsi="Calibri" w:cs="Calibri"/>
            <w:sz w:val="22"/>
            <w:szCs w:val="22"/>
          </w:rPr>
          <w:t xml:space="preserve"> The local development includes support for drinking water, irrigation, health and education, construction of rural roads etc.</w:t>
        </w:r>
      </w:ins>
    </w:p>
    <w:p w:rsidR="002B6273" w:rsidRPr="00261758" w:rsidRDefault="002B6273" w:rsidP="002B6273">
      <w:pPr>
        <w:autoSpaceDE w:val="0"/>
        <w:autoSpaceDN w:val="0"/>
        <w:spacing w:line="276" w:lineRule="auto"/>
        <w:rPr>
          <w:ins w:id="10354" w:author="user" w:date="2012-02-29T14:49:00Z"/>
          <w:rFonts w:ascii="Calibri" w:hAnsi="Calibri" w:cs="Calibri"/>
          <w:b/>
          <w:sz w:val="20"/>
          <w:szCs w:val="20"/>
        </w:rPr>
      </w:pPr>
      <w:ins w:id="10355" w:author="user" w:date="2012-02-29T14:49:00Z">
        <w:r w:rsidRPr="00261758">
          <w:rPr>
            <w:rFonts w:ascii="Calibri" w:hAnsi="Calibri" w:cs="Calibri"/>
            <w:b/>
            <w:sz w:val="20"/>
            <w:szCs w:val="20"/>
          </w:rPr>
          <w:t>Table- 6.51: Expectation of Local People from the Project</w:t>
        </w:r>
      </w:ins>
    </w:p>
    <w:tbl>
      <w:tblPr>
        <w:tblW w:w="8563" w:type="dxa"/>
        <w:tblInd w:w="95" w:type="dxa"/>
        <w:tblLayout w:type="fixed"/>
        <w:tblLook w:val="04A0"/>
      </w:tblPr>
      <w:tblGrid>
        <w:gridCol w:w="1993"/>
        <w:gridCol w:w="2070"/>
        <w:gridCol w:w="1370"/>
        <w:gridCol w:w="1077"/>
        <w:gridCol w:w="2053"/>
      </w:tblGrid>
      <w:tr w:rsidR="002B6273" w:rsidRPr="00145B40" w:rsidTr="0074335E">
        <w:trPr>
          <w:trHeight w:val="300"/>
          <w:ins w:id="10356" w:author="user" w:date="2012-02-29T14:49:00Z"/>
        </w:trPr>
        <w:tc>
          <w:tcPr>
            <w:tcW w:w="1993" w:type="dxa"/>
            <w:vMerge w:val="restart"/>
            <w:tcBorders>
              <w:top w:val="single" w:sz="4" w:space="0" w:color="auto"/>
              <w:left w:val="single" w:sz="4" w:space="0" w:color="auto"/>
              <w:bottom w:val="single" w:sz="4" w:space="0" w:color="auto"/>
              <w:right w:val="single" w:sz="4" w:space="0" w:color="auto"/>
            </w:tcBorders>
            <w:shd w:val="clear" w:color="auto" w:fill="auto"/>
          </w:tcPr>
          <w:p w:rsidR="002B6273" w:rsidRPr="00D32DFB" w:rsidRDefault="002B6273" w:rsidP="0074335E">
            <w:pPr>
              <w:jc w:val="both"/>
              <w:rPr>
                <w:ins w:id="10357" w:author="user" w:date="2012-02-29T14:49:00Z"/>
                <w:rFonts w:ascii="Calibri" w:hAnsi="Calibri" w:cs="Calibri"/>
                <w:b/>
                <w:bCs/>
                <w:sz w:val="20"/>
                <w:szCs w:val="20"/>
                <w:lang w:bidi="ne-NP"/>
              </w:rPr>
            </w:pPr>
            <w:ins w:id="10358" w:author="user" w:date="2012-02-29T14:49:00Z">
              <w:r w:rsidRPr="00D32DFB">
                <w:rPr>
                  <w:rFonts w:ascii="Calibri" w:hAnsi="Calibri" w:cs="Calibri"/>
                  <w:b/>
                  <w:bCs/>
                  <w:sz w:val="20"/>
                  <w:szCs w:val="20"/>
                  <w:lang w:bidi="ne-NP"/>
                </w:rPr>
                <w:t>VDC/Municipality</w:t>
              </w:r>
            </w:ins>
          </w:p>
        </w:tc>
        <w:tc>
          <w:tcPr>
            <w:tcW w:w="6570" w:type="dxa"/>
            <w:gridSpan w:val="4"/>
            <w:tcBorders>
              <w:top w:val="single" w:sz="4" w:space="0" w:color="auto"/>
              <w:left w:val="nil"/>
              <w:bottom w:val="single" w:sz="4" w:space="0" w:color="auto"/>
              <w:right w:val="single" w:sz="4" w:space="0" w:color="auto"/>
            </w:tcBorders>
            <w:shd w:val="clear" w:color="auto" w:fill="auto"/>
          </w:tcPr>
          <w:p w:rsidR="002B6273" w:rsidRPr="00D32DFB" w:rsidRDefault="002B6273" w:rsidP="0074335E">
            <w:pPr>
              <w:jc w:val="both"/>
              <w:rPr>
                <w:ins w:id="10359" w:author="user" w:date="2012-02-29T14:49:00Z"/>
                <w:rFonts w:ascii="Calibri" w:hAnsi="Calibri" w:cs="Calibri"/>
                <w:b/>
                <w:bCs/>
                <w:sz w:val="20"/>
                <w:szCs w:val="20"/>
                <w:lang w:bidi="ne-NP"/>
              </w:rPr>
            </w:pPr>
            <w:ins w:id="10360" w:author="user" w:date="2012-02-29T14:49:00Z">
              <w:r w:rsidRPr="00D32DFB">
                <w:rPr>
                  <w:rFonts w:ascii="Calibri" w:hAnsi="Calibri" w:cs="Calibri"/>
                  <w:b/>
                  <w:bCs/>
                  <w:sz w:val="20"/>
                  <w:szCs w:val="20"/>
                  <w:lang w:bidi="ne-NP"/>
                </w:rPr>
                <w:t xml:space="preserve">                                                  Expectations</w:t>
              </w:r>
            </w:ins>
          </w:p>
        </w:tc>
      </w:tr>
      <w:tr w:rsidR="002B6273" w:rsidRPr="00145B40" w:rsidTr="0074335E">
        <w:trPr>
          <w:trHeight w:val="345"/>
          <w:ins w:id="10361" w:author="user" w:date="2012-02-29T14:49:00Z"/>
        </w:trPr>
        <w:tc>
          <w:tcPr>
            <w:tcW w:w="1993" w:type="dxa"/>
            <w:vMerge/>
            <w:tcBorders>
              <w:top w:val="single" w:sz="4" w:space="0" w:color="auto"/>
              <w:left w:val="single" w:sz="4" w:space="0" w:color="auto"/>
              <w:bottom w:val="single" w:sz="4" w:space="0" w:color="auto"/>
              <w:right w:val="single" w:sz="4" w:space="0" w:color="auto"/>
            </w:tcBorders>
            <w:vAlign w:val="center"/>
          </w:tcPr>
          <w:p w:rsidR="002B6273" w:rsidRPr="00D32DFB" w:rsidRDefault="002B6273" w:rsidP="0074335E">
            <w:pPr>
              <w:rPr>
                <w:ins w:id="10362" w:author="user" w:date="2012-02-29T14:49:00Z"/>
                <w:rFonts w:ascii="Calibri" w:hAnsi="Calibri" w:cs="Calibri"/>
                <w:b/>
                <w:bCs/>
                <w:sz w:val="20"/>
                <w:szCs w:val="20"/>
                <w:lang w:bidi="ne-NP"/>
              </w:rPr>
            </w:pPr>
          </w:p>
        </w:tc>
        <w:tc>
          <w:tcPr>
            <w:tcW w:w="2070" w:type="dxa"/>
            <w:tcBorders>
              <w:top w:val="nil"/>
              <w:left w:val="nil"/>
              <w:bottom w:val="single" w:sz="4" w:space="0" w:color="auto"/>
              <w:right w:val="single" w:sz="4" w:space="0" w:color="auto"/>
            </w:tcBorders>
            <w:shd w:val="clear" w:color="auto" w:fill="auto"/>
          </w:tcPr>
          <w:p w:rsidR="002B6273" w:rsidRPr="00D32DFB" w:rsidRDefault="002B6273" w:rsidP="0074335E">
            <w:pPr>
              <w:jc w:val="both"/>
              <w:rPr>
                <w:ins w:id="10363" w:author="user" w:date="2012-02-29T14:49:00Z"/>
                <w:rFonts w:ascii="Calibri" w:hAnsi="Calibri" w:cs="Calibri"/>
                <w:b/>
                <w:bCs/>
                <w:sz w:val="20"/>
                <w:szCs w:val="20"/>
                <w:lang w:bidi="ne-NP"/>
              </w:rPr>
            </w:pPr>
            <w:ins w:id="10364" w:author="user" w:date="2012-02-29T14:49:00Z">
              <w:r w:rsidRPr="00D32DFB">
                <w:rPr>
                  <w:rFonts w:ascii="Calibri" w:hAnsi="Calibri" w:cs="Calibri"/>
                  <w:b/>
                  <w:bCs/>
                  <w:sz w:val="20"/>
                  <w:szCs w:val="20"/>
                  <w:lang w:bidi="ne-NP"/>
                </w:rPr>
                <w:t>Good Compensation</w:t>
              </w:r>
            </w:ins>
          </w:p>
        </w:tc>
        <w:tc>
          <w:tcPr>
            <w:tcW w:w="1370" w:type="dxa"/>
            <w:tcBorders>
              <w:top w:val="nil"/>
              <w:left w:val="nil"/>
              <w:bottom w:val="single" w:sz="4" w:space="0" w:color="auto"/>
              <w:right w:val="single" w:sz="4" w:space="0" w:color="auto"/>
            </w:tcBorders>
            <w:shd w:val="clear" w:color="auto" w:fill="auto"/>
          </w:tcPr>
          <w:p w:rsidR="002B6273" w:rsidRPr="00D32DFB" w:rsidRDefault="002B6273" w:rsidP="0074335E">
            <w:pPr>
              <w:jc w:val="both"/>
              <w:rPr>
                <w:ins w:id="10365" w:author="user" w:date="2012-02-29T14:49:00Z"/>
                <w:rFonts w:ascii="Calibri" w:hAnsi="Calibri" w:cs="Calibri"/>
                <w:b/>
                <w:bCs/>
                <w:sz w:val="20"/>
                <w:szCs w:val="20"/>
                <w:lang w:bidi="ne-NP"/>
              </w:rPr>
            </w:pPr>
            <w:ins w:id="10366" w:author="user" w:date="2012-02-29T14:49:00Z">
              <w:r w:rsidRPr="00D32DFB">
                <w:rPr>
                  <w:rFonts w:ascii="Calibri" w:hAnsi="Calibri" w:cs="Calibri"/>
                  <w:b/>
                  <w:bCs/>
                  <w:sz w:val="20"/>
                  <w:szCs w:val="20"/>
                  <w:lang w:bidi="ne-NP"/>
                </w:rPr>
                <w:t>Employment</w:t>
              </w:r>
            </w:ins>
          </w:p>
        </w:tc>
        <w:tc>
          <w:tcPr>
            <w:tcW w:w="1077" w:type="dxa"/>
            <w:tcBorders>
              <w:top w:val="nil"/>
              <w:left w:val="nil"/>
              <w:bottom w:val="single" w:sz="4" w:space="0" w:color="auto"/>
              <w:right w:val="single" w:sz="4" w:space="0" w:color="auto"/>
            </w:tcBorders>
            <w:shd w:val="clear" w:color="auto" w:fill="auto"/>
          </w:tcPr>
          <w:p w:rsidR="002B6273" w:rsidRPr="00D32DFB" w:rsidRDefault="002B6273" w:rsidP="0074335E">
            <w:pPr>
              <w:jc w:val="both"/>
              <w:rPr>
                <w:ins w:id="10367" w:author="user" w:date="2012-02-29T14:49:00Z"/>
                <w:rFonts w:ascii="Calibri" w:hAnsi="Calibri" w:cs="Calibri"/>
                <w:b/>
                <w:bCs/>
                <w:sz w:val="20"/>
                <w:szCs w:val="20"/>
                <w:lang w:bidi="ne-NP"/>
              </w:rPr>
            </w:pPr>
            <w:ins w:id="10368" w:author="user" w:date="2012-02-29T14:49:00Z">
              <w:r w:rsidRPr="00D32DFB">
                <w:rPr>
                  <w:rFonts w:ascii="Calibri" w:hAnsi="Calibri" w:cs="Calibri"/>
                  <w:b/>
                  <w:bCs/>
                  <w:sz w:val="20"/>
                  <w:szCs w:val="20"/>
                  <w:lang w:bidi="ne-NP"/>
                </w:rPr>
                <w:t>Electricity</w:t>
              </w:r>
            </w:ins>
          </w:p>
        </w:tc>
        <w:tc>
          <w:tcPr>
            <w:tcW w:w="2053" w:type="dxa"/>
            <w:tcBorders>
              <w:top w:val="nil"/>
              <w:left w:val="nil"/>
              <w:bottom w:val="single" w:sz="4" w:space="0" w:color="auto"/>
              <w:right w:val="single" w:sz="4" w:space="0" w:color="auto"/>
            </w:tcBorders>
            <w:shd w:val="clear" w:color="auto" w:fill="auto"/>
          </w:tcPr>
          <w:p w:rsidR="002B6273" w:rsidRPr="00D32DFB" w:rsidRDefault="002B6273" w:rsidP="0074335E">
            <w:pPr>
              <w:jc w:val="both"/>
              <w:rPr>
                <w:ins w:id="10369" w:author="user" w:date="2012-02-29T14:49:00Z"/>
                <w:rFonts w:ascii="Calibri" w:hAnsi="Calibri" w:cs="Calibri"/>
                <w:b/>
                <w:bCs/>
                <w:sz w:val="20"/>
                <w:szCs w:val="20"/>
                <w:lang w:bidi="ne-NP"/>
              </w:rPr>
            </w:pPr>
            <w:ins w:id="10370" w:author="user" w:date="2012-02-29T14:49:00Z">
              <w:r w:rsidRPr="00D32DFB">
                <w:rPr>
                  <w:rFonts w:ascii="Calibri" w:hAnsi="Calibri" w:cs="Calibri"/>
                  <w:b/>
                  <w:bCs/>
                  <w:sz w:val="20"/>
                  <w:szCs w:val="20"/>
                  <w:lang w:bidi="ne-NP"/>
                </w:rPr>
                <w:t>Local Development</w:t>
              </w:r>
            </w:ins>
          </w:p>
        </w:tc>
      </w:tr>
      <w:tr w:rsidR="002B6273" w:rsidRPr="00145B40" w:rsidTr="0074335E">
        <w:trPr>
          <w:trHeight w:val="360"/>
          <w:ins w:id="10371" w:author="user" w:date="2012-02-29T14:49:00Z"/>
        </w:trPr>
        <w:tc>
          <w:tcPr>
            <w:tcW w:w="1993" w:type="dxa"/>
            <w:tcBorders>
              <w:top w:val="nil"/>
              <w:left w:val="single" w:sz="4" w:space="0" w:color="auto"/>
              <w:bottom w:val="single" w:sz="4" w:space="0" w:color="auto"/>
              <w:right w:val="single" w:sz="4" w:space="0" w:color="auto"/>
            </w:tcBorders>
            <w:shd w:val="clear" w:color="auto" w:fill="auto"/>
          </w:tcPr>
          <w:p w:rsidR="002B6273" w:rsidRPr="00D32DFB" w:rsidRDefault="002B6273" w:rsidP="0074335E">
            <w:pPr>
              <w:jc w:val="both"/>
              <w:rPr>
                <w:ins w:id="10372" w:author="user" w:date="2012-02-29T14:49:00Z"/>
                <w:rFonts w:ascii="Calibri" w:hAnsi="Calibri" w:cs="Calibri"/>
                <w:sz w:val="20"/>
                <w:szCs w:val="20"/>
                <w:lang w:bidi="ne-NP"/>
              </w:rPr>
            </w:pPr>
            <w:smartTag w:uri="urn:schemas-microsoft-com:office:smarttags" w:element="place">
              <w:smartTag w:uri="urn:schemas-microsoft-com:office:smarttags" w:element="PlaceName">
                <w:ins w:id="10373" w:author="user" w:date="2012-02-29T14:49:00Z">
                  <w:r w:rsidRPr="00D32DFB">
                    <w:rPr>
                      <w:rFonts w:ascii="Calibri" w:hAnsi="Calibri" w:cs="Calibri"/>
                      <w:sz w:val="20"/>
                      <w:szCs w:val="20"/>
                      <w:lang w:bidi="ne-NP"/>
                    </w:rPr>
                    <w:t>Hetauda</w:t>
                  </w:r>
                </w:ins>
              </w:smartTag>
              <w:ins w:id="10374" w:author="user" w:date="2012-02-29T14:49:00Z">
                <w:r w:rsidRPr="00D32DFB">
                  <w:rPr>
                    <w:rFonts w:ascii="Calibri" w:hAnsi="Calibri" w:cs="Calibri"/>
                    <w:sz w:val="20"/>
                    <w:szCs w:val="20"/>
                    <w:lang w:bidi="ne-NP"/>
                  </w:rPr>
                  <w:t xml:space="preserve"> </w:t>
                </w:r>
                <w:smartTag w:uri="urn:schemas-microsoft-com:office:smarttags" w:element="PlaceType">
                  <w:r w:rsidRPr="00D32DFB">
                    <w:rPr>
                      <w:rFonts w:ascii="Calibri" w:hAnsi="Calibri" w:cs="Calibri"/>
                      <w:sz w:val="20"/>
                      <w:szCs w:val="20"/>
                      <w:lang w:bidi="ne-NP"/>
                    </w:rPr>
                    <w:t>Municipality</w:t>
                  </w:r>
                </w:smartTag>
              </w:ins>
            </w:smartTag>
            <w:ins w:id="10375" w:author="user" w:date="2012-02-29T14:49:00Z">
              <w:r w:rsidRPr="00D32DFB">
                <w:rPr>
                  <w:rFonts w:ascii="Calibri" w:hAnsi="Calibri" w:cs="Calibri"/>
                  <w:sz w:val="20"/>
                  <w:szCs w:val="20"/>
                  <w:lang w:bidi="ne-NP"/>
                </w:rPr>
                <w:t xml:space="preserve"> </w:t>
              </w:r>
            </w:ins>
          </w:p>
        </w:tc>
        <w:tc>
          <w:tcPr>
            <w:tcW w:w="2070" w:type="dxa"/>
            <w:tcBorders>
              <w:top w:val="nil"/>
              <w:left w:val="nil"/>
              <w:bottom w:val="single" w:sz="4" w:space="0" w:color="auto"/>
              <w:right w:val="single" w:sz="4" w:space="0" w:color="auto"/>
            </w:tcBorders>
            <w:shd w:val="clear" w:color="auto" w:fill="auto"/>
          </w:tcPr>
          <w:p w:rsidR="002B6273" w:rsidRPr="00D32DFB" w:rsidRDefault="002B6273" w:rsidP="0074335E">
            <w:pPr>
              <w:jc w:val="center"/>
              <w:rPr>
                <w:ins w:id="10376" w:author="user" w:date="2012-02-29T14:49:00Z"/>
                <w:rFonts w:ascii="Calibri" w:hAnsi="Calibri" w:cs="Calibri"/>
                <w:sz w:val="20"/>
                <w:szCs w:val="20"/>
                <w:lang w:bidi="ne-NP"/>
              </w:rPr>
            </w:pPr>
            <w:ins w:id="10377" w:author="user" w:date="2012-02-29T14:49:00Z">
              <w:r w:rsidRPr="00D32DFB">
                <w:rPr>
                  <w:rFonts w:ascii="Calibri" w:hAnsi="Calibri" w:cs="Calibri"/>
                  <w:sz w:val="20"/>
                  <w:szCs w:val="20"/>
                  <w:lang w:bidi="ne-NP"/>
                </w:rPr>
                <w:t>6</w:t>
              </w:r>
            </w:ins>
          </w:p>
        </w:tc>
        <w:tc>
          <w:tcPr>
            <w:tcW w:w="1370" w:type="dxa"/>
            <w:tcBorders>
              <w:top w:val="nil"/>
              <w:left w:val="nil"/>
              <w:bottom w:val="single" w:sz="4" w:space="0" w:color="auto"/>
              <w:right w:val="single" w:sz="4" w:space="0" w:color="auto"/>
            </w:tcBorders>
            <w:shd w:val="clear" w:color="auto" w:fill="auto"/>
          </w:tcPr>
          <w:p w:rsidR="002B6273" w:rsidRPr="00D32DFB" w:rsidRDefault="002B6273" w:rsidP="0074335E">
            <w:pPr>
              <w:jc w:val="center"/>
              <w:rPr>
                <w:ins w:id="10378" w:author="user" w:date="2012-02-29T14:49:00Z"/>
                <w:rFonts w:ascii="Calibri" w:hAnsi="Calibri" w:cs="Calibri"/>
                <w:sz w:val="20"/>
                <w:szCs w:val="20"/>
                <w:lang w:bidi="ne-NP"/>
              </w:rPr>
            </w:pPr>
            <w:ins w:id="10379" w:author="user" w:date="2012-02-29T14:49:00Z">
              <w:r w:rsidRPr="00D32DFB">
                <w:rPr>
                  <w:rFonts w:ascii="Calibri" w:hAnsi="Calibri" w:cs="Calibri"/>
                  <w:sz w:val="20"/>
                  <w:szCs w:val="20"/>
                  <w:lang w:bidi="ne-NP"/>
                </w:rPr>
                <w:t>1</w:t>
              </w:r>
            </w:ins>
          </w:p>
        </w:tc>
        <w:tc>
          <w:tcPr>
            <w:tcW w:w="1077" w:type="dxa"/>
            <w:tcBorders>
              <w:top w:val="nil"/>
              <w:left w:val="nil"/>
              <w:bottom w:val="single" w:sz="4" w:space="0" w:color="auto"/>
              <w:right w:val="single" w:sz="4" w:space="0" w:color="auto"/>
            </w:tcBorders>
            <w:shd w:val="clear" w:color="auto" w:fill="auto"/>
          </w:tcPr>
          <w:p w:rsidR="002B6273" w:rsidRPr="00D32DFB" w:rsidRDefault="002B6273" w:rsidP="0074335E">
            <w:pPr>
              <w:jc w:val="center"/>
              <w:rPr>
                <w:ins w:id="10380" w:author="user" w:date="2012-02-29T14:49:00Z"/>
                <w:rFonts w:ascii="Calibri" w:hAnsi="Calibri" w:cs="Calibri"/>
                <w:sz w:val="20"/>
                <w:szCs w:val="20"/>
                <w:lang w:bidi="ne-NP"/>
              </w:rPr>
            </w:pPr>
            <w:ins w:id="10381" w:author="user" w:date="2012-02-29T14:49:00Z">
              <w:r w:rsidRPr="00D32DFB">
                <w:rPr>
                  <w:rFonts w:ascii="Calibri" w:hAnsi="Calibri" w:cs="Calibri"/>
                  <w:sz w:val="20"/>
                  <w:szCs w:val="20"/>
                  <w:lang w:bidi="ne-NP"/>
                </w:rPr>
                <w:t>-</w:t>
              </w:r>
            </w:ins>
          </w:p>
        </w:tc>
        <w:tc>
          <w:tcPr>
            <w:tcW w:w="2053" w:type="dxa"/>
            <w:tcBorders>
              <w:top w:val="nil"/>
              <w:left w:val="nil"/>
              <w:bottom w:val="single" w:sz="4" w:space="0" w:color="auto"/>
              <w:right w:val="single" w:sz="4" w:space="0" w:color="auto"/>
            </w:tcBorders>
            <w:shd w:val="clear" w:color="auto" w:fill="auto"/>
          </w:tcPr>
          <w:p w:rsidR="002B6273" w:rsidRPr="00D32DFB" w:rsidRDefault="002B6273" w:rsidP="0074335E">
            <w:pPr>
              <w:jc w:val="center"/>
              <w:rPr>
                <w:ins w:id="10382" w:author="user" w:date="2012-02-29T14:49:00Z"/>
                <w:rFonts w:ascii="Calibri" w:hAnsi="Calibri" w:cs="Calibri"/>
                <w:sz w:val="20"/>
                <w:szCs w:val="20"/>
                <w:lang w:bidi="ne-NP"/>
              </w:rPr>
            </w:pPr>
            <w:ins w:id="10383" w:author="user" w:date="2012-02-29T14:49:00Z">
              <w:r w:rsidRPr="00D32DFB">
                <w:rPr>
                  <w:rFonts w:ascii="Calibri" w:hAnsi="Calibri" w:cs="Calibri"/>
                  <w:sz w:val="20"/>
                  <w:szCs w:val="20"/>
                  <w:lang w:bidi="ne-NP"/>
                </w:rPr>
                <w:t>-</w:t>
              </w:r>
            </w:ins>
          </w:p>
        </w:tc>
      </w:tr>
      <w:tr w:rsidR="002B6273" w:rsidRPr="00145B40" w:rsidTr="0074335E">
        <w:trPr>
          <w:trHeight w:val="300"/>
          <w:ins w:id="10384" w:author="user" w:date="2012-02-29T14:49:00Z"/>
        </w:trPr>
        <w:tc>
          <w:tcPr>
            <w:tcW w:w="1993" w:type="dxa"/>
            <w:tcBorders>
              <w:top w:val="nil"/>
              <w:left w:val="single" w:sz="4" w:space="0" w:color="auto"/>
              <w:bottom w:val="single" w:sz="4" w:space="0" w:color="auto"/>
              <w:right w:val="single" w:sz="4" w:space="0" w:color="auto"/>
            </w:tcBorders>
            <w:shd w:val="clear" w:color="auto" w:fill="auto"/>
          </w:tcPr>
          <w:p w:rsidR="002B6273" w:rsidRPr="00D32DFB" w:rsidRDefault="002B6273" w:rsidP="0074335E">
            <w:pPr>
              <w:jc w:val="both"/>
              <w:rPr>
                <w:ins w:id="10385" w:author="user" w:date="2012-02-29T14:49:00Z"/>
                <w:rFonts w:ascii="Calibri" w:hAnsi="Calibri" w:cs="Calibri"/>
                <w:sz w:val="20"/>
                <w:szCs w:val="20"/>
                <w:lang w:bidi="ne-NP"/>
              </w:rPr>
            </w:pPr>
            <w:ins w:id="10386" w:author="user" w:date="2012-02-29T14:49:00Z">
              <w:r w:rsidRPr="00D32DFB">
                <w:rPr>
                  <w:rFonts w:ascii="Calibri" w:hAnsi="Calibri" w:cs="Calibri"/>
                  <w:sz w:val="20"/>
                  <w:szCs w:val="20"/>
                  <w:lang w:bidi="ne-NP"/>
                </w:rPr>
                <w:t>Basamadi</w:t>
              </w:r>
            </w:ins>
          </w:p>
        </w:tc>
        <w:tc>
          <w:tcPr>
            <w:tcW w:w="2070" w:type="dxa"/>
            <w:tcBorders>
              <w:top w:val="nil"/>
              <w:left w:val="nil"/>
              <w:bottom w:val="single" w:sz="4" w:space="0" w:color="auto"/>
              <w:right w:val="single" w:sz="4" w:space="0" w:color="auto"/>
            </w:tcBorders>
            <w:shd w:val="clear" w:color="auto" w:fill="auto"/>
          </w:tcPr>
          <w:p w:rsidR="002B6273" w:rsidRPr="00D32DFB" w:rsidRDefault="002B6273" w:rsidP="0074335E">
            <w:pPr>
              <w:jc w:val="center"/>
              <w:rPr>
                <w:ins w:id="10387" w:author="user" w:date="2012-02-29T14:49:00Z"/>
                <w:rFonts w:ascii="Calibri" w:hAnsi="Calibri" w:cs="Calibri"/>
                <w:sz w:val="20"/>
                <w:szCs w:val="20"/>
                <w:lang w:bidi="ne-NP"/>
              </w:rPr>
            </w:pPr>
            <w:ins w:id="10388" w:author="user" w:date="2012-02-29T14:49:00Z">
              <w:r w:rsidRPr="00D32DFB">
                <w:rPr>
                  <w:rFonts w:ascii="Calibri" w:hAnsi="Calibri" w:cs="Calibri"/>
                  <w:sz w:val="20"/>
                  <w:szCs w:val="20"/>
                  <w:lang w:bidi="ne-NP"/>
                </w:rPr>
                <w:t>19</w:t>
              </w:r>
            </w:ins>
          </w:p>
        </w:tc>
        <w:tc>
          <w:tcPr>
            <w:tcW w:w="1370" w:type="dxa"/>
            <w:tcBorders>
              <w:top w:val="nil"/>
              <w:left w:val="nil"/>
              <w:bottom w:val="single" w:sz="4" w:space="0" w:color="auto"/>
              <w:right w:val="single" w:sz="4" w:space="0" w:color="auto"/>
            </w:tcBorders>
            <w:shd w:val="clear" w:color="auto" w:fill="auto"/>
          </w:tcPr>
          <w:p w:rsidR="002B6273" w:rsidRPr="00D32DFB" w:rsidRDefault="002B6273" w:rsidP="0074335E">
            <w:pPr>
              <w:jc w:val="center"/>
              <w:rPr>
                <w:ins w:id="10389" w:author="user" w:date="2012-02-29T14:49:00Z"/>
                <w:rFonts w:ascii="Calibri" w:hAnsi="Calibri" w:cs="Calibri"/>
                <w:sz w:val="20"/>
                <w:szCs w:val="20"/>
                <w:lang w:bidi="ne-NP"/>
              </w:rPr>
            </w:pPr>
            <w:ins w:id="10390" w:author="user" w:date="2012-02-29T14:49:00Z">
              <w:r w:rsidRPr="00D32DFB">
                <w:rPr>
                  <w:rFonts w:ascii="Calibri" w:hAnsi="Calibri" w:cs="Calibri"/>
                  <w:sz w:val="20"/>
                  <w:szCs w:val="20"/>
                  <w:lang w:bidi="ne-NP"/>
                </w:rPr>
                <w:t>5</w:t>
              </w:r>
            </w:ins>
          </w:p>
        </w:tc>
        <w:tc>
          <w:tcPr>
            <w:tcW w:w="1077" w:type="dxa"/>
            <w:tcBorders>
              <w:top w:val="nil"/>
              <w:left w:val="nil"/>
              <w:bottom w:val="single" w:sz="4" w:space="0" w:color="auto"/>
              <w:right w:val="single" w:sz="4" w:space="0" w:color="auto"/>
            </w:tcBorders>
            <w:shd w:val="clear" w:color="auto" w:fill="auto"/>
          </w:tcPr>
          <w:p w:rsidR="002B6273" w:rsidRPr="00D32DFB" w:rsidRDefault="002B6273" w:rsidP="0074335E">
            <w:pPr>
              <w:jc w:val="center"/>
              <w:rPr>
                <w:ins w:id="10391" w:author="user" w:date="2012-02-29T14:49:00Z"/>
                <w:rFonts w:ascii="Calibri" w:hAnsi="Calibri" w:cs="Calibri"/>
                <w:sz w:val="20"/>
                <w:szCs w:val="20"/>
                <w:lang w:bidi="ne-NP"/>
              </w:rPr>
            </w:pPr>
            <w:ins w:id="10392" w:author="user" w:date="2012-02-29T14:49:00Z">
              <w:r w:rsidRPr="00D32DFB">
                <w:rPr>
                  <w:rFonts w:ascii="Calibri" w:hAnsi="Calibri" w:cs="Calibri"/>
                  <w:sz w:val="20"/>
                  <w:szCs w:val="20"/>
                  <w:lang w:bidi="ne-NP"/>
                </w:rPr>
                <w:t>2</w:t>
              </w:r>
            </w:ins>
          </w:p>
        </w:tc>
        <w:tc>
          <w:tcPr>
            <w:tcW w:w="2053" w:type="dxa"/>
            <w:tcBorders>
              <w:top w:val="nil"/>
              <w:left w:val="nil"/>
              <w:bottom w:val="single" w:sz="4" w:space="0" w:color="auto"/>
              <w:right w:val="single" w:sz="4" w:space="0" w:color="auto"/>
            </w:tcBorders>
            <w:shd w:val="clear" w:color="auto" w:fill="auto"/>
          </w:tcPr>
          <w:p w:rsidR="002B6273" w:rsidRPr="00D32DFB" w:rsidRDefault="002B6273" w:rsidP="0074335E">
            <w:pPr>
              <w:jc w:val="center"/>
              <w:rPr>
                <w:ins w:id="10393" w:author="user" w:date="2012-02-29T14:49:00Z"/>
                <w:rFonts w:ascii="Calibri" w:hAnsi="Calibri" w:cs="Calibri"/>
                <w:sz w:val="20"/>
                <w:szCs w:val="20"/>
                <w:lang w:bidi="ne-NP"/>
              </w:rPr>
            </w:pPr>
            <w:ins w:id="10394" w:author="user" w:date="2012-02-29T14:49:00Z">
              <w:r w:rsidRPr="00D32DFB">
                <w:rPr>
                  <w:rFonts w:ascii="Calibri" w:hAnsi="Calibri" w:cs="Calibri"/>
                  <w:sz w:val="20"/>
                  <w:szCs w:val="20"/>
                  <w:lang w:bidi="ne-NP"/>
                </w:rPr>
                <w:t>1</w:t>
              </w:r>
            </w:ins>
          </w:p>
        </w:tc>
      </w:tr>
      <w:tr w:rsidR="002B6273" w:rsidRPr="00145B40" w:rsidTr="0074335E">
        <w:trPr>
          <w:trHeight w:val="300"/>
          <w:ins w:id="10395" w:author="user" w:date="2012-02-29T14:49:00Z"/>
        </w:trPr>
        <w:tc>
          <w:tcPr>
            <w:tcW w:w="1993" w:type="dxa"/>
            <w:tcBorders>
              <w:top w:val="nil"/>
              <w:left w:val="single" w:sz="4" w:space="0" w:color="auto"/>
              <w:bottom w:val="single" w:sz="4" w:space="0" w:color="auto"/>
              <w:right w:val="single" w:sz="4" w:space="0" w:color="auto"/>
            </w:tcBorders>
            <w:shd w:val="clear" w:color="auto" w:fill="auto"/>
          </w:tcPr>
          <w:p w:rsidR="002B6273" w:rsidRPr="00D32DFB" w:rsidRDefault="002B6273" w:rsidP="0074335E">
            <w:pPr>
              <w:jc w:val="both"/>
              <w:rPr>
                <w:ins w:id="10396" w:author="user" w:date="2012-02-29T14:49:00Z"/>
                <w:rFonts w:ascii="Calibri" w:hAnsi="Calibri" w:cs="Calibri"/>
                <w:sz w:val="20"/>
                <w:szCs w:val="20"/>
                <w:lang w:bidi="ne-NP"/>
              </w:rPr>
            </w:pPr>
            <w:ins w:id="10397" w:author="user" w:date="2012-02-29T14:49:00Z">
              <w:r w:rsidRPr="00D32DFB">
                <w:rPr>
                  <w:rFonts w:ascii="Calibri" w:hAnsi="Calibri" w:cs="Calibri"/>
                  <w:sz w:val="20"/>
                  <w:szCs w:val="20"/>
                  <w:lang w:bidi="ne-NP"/>
                </w:rPr>
                <w:t>Manahari</w:t>
              </w:r>
            </w:ins>
          </w:p>
        </w:tc>
        <w:tc>
          <w:tcPr>
            <w:tcW w:w="2070" w:type="dxa"/>
            <w:tcBorders>
              <w:top w:val="nil"/>
              <w:left w:val="nil"/>
              <w:bottom w:val="single" w:sz="4" w:space="0" w:color="auto"/>
              <w:right w:val="single" w:sz="4" w:space="0" w:color="auto"/>
            </w:tcBorders>
            <w:shd w:val="clear" w:color="auto" w:fill="auto"/>
          </w:tcPr>
          <w:p w:rsidR="002B6273" w:rsidRPr="00D32DFB" w:rsidRDefault="002B6273" w:rsidP="0074335E">
            <w:pPr>
              <w:jc w:val="center"/>
              <w:rPr>
                <w:ins w:id="10398" w:author="user" w:date="2012-02-29T14:49:00Z"/>
                <w:rFonts w:ascii="Calibri" w:hAnsi="Calibri" w:cs="Calibri"/>
                <w:sz w:val="20"/>
                <w:szCs w:val="20"/>
                <w:lang w:bidi="ne-NP"/>
              </w:rPr>
            </w:pPr>
            <w:ins w:id="10399" w:author="user" w:date="2012-02-29T14:49:00Z">
              <w:r w:rsidRPr="00D32DFB">
                <w:rPr>
                  <w:rFonts w:ascii="Calibri" w:hAnsi="Calibri" w:cs="Calibri"/>
                  <w:sz w:val="20"/>
                  <w:szCs w:val="20"/>
                  <w:lang w:bidi="ne-NP"/>
                </w:rPr>
                <w:t>38</w:t>
              </w:r>
            </w:ins>
          </w:p>
        </w:tc>
        <w:tc>
          <w:tcPr>
            <w:tcW w:w="1370" w:type="dxa"/>
            <w:tcBorders>
              <w:top w:val="nil"/>
              <w:left w:val="nil"/>
              <w:bottom w:val="single" w:sz="4" w:space="0" w:color="auto"/>
              <w:right w:val="single" w:sz="4" w:space="0" w:color="auto"/>
            </w:tcBorders>
            <w:shd w:val="clear" w:color="auto" w:fill="auto"/>
          </w:tcPr>
          <w:p w:rsidR="002B6273" w:rsidRPr="00D32DFB" w:rsidRDefault="002B6273" w:rsidP="0074335E">
            <w:pPr>
              <w:jc w:val="center"/>
              <w:rPr>
                <w:ins w:id="10400" w:author="user" w:date="2012-02-29T14:49:00Z"/>
                <w:rFonts w:ascii="Calibri" w:hAnsi="Calibri" w:cs="Calibri"/>
                <w:sz w:val="20"/>
                <w:szCs w:val="20"/>
                <w:lang w:bidi="ne-NP"/>
              </w:rPr>
            </w:pPr>
            <w:ins w:id="10401" w:author="user" w:date="2012-02-29T14:49:00Z">
              <w:r w:rsidRPr="00D32DFB">
                <w:rPr>
                  <w:rFonts w:ascii="Calibri" w:hAnsi="Calibri" w:cs="Calibri"/>
                  <w:sz w:val="20"/>
                  <w:szCs w:val="20"/>
                  <w:lang w:bidi="ne-NP"/>
                </w:rPr>
                <w:t>8</w:t>
              </w:r>
            </w:ins>
          </w:p>
        </w:tc>
        <w:tc>
          <w:tcPr>
            <w:tcW w:w="1077" w:type="dxa"/>
            <w:tcBorders>
              <w:top w:val="nil"/>
              <w:left w:val="nil"/>
              <w:bottom w:val="single" w:sz="4" w:space="0" w:color="auto"/>
              <w:right w:val="single" w:sz="4" w:space="0" w:color="auto"/>
            </w:tcBorders>
            <w:shd w:val="clear" w:color="auto" w:fill="auto"/>
          </w:tcPr>
          <w:p w:rsidR="002B6273" w:rsidRPr="00D32DFB" w:rsidRDefault="002B6273" w:rsidP="0074335E">
            <w:pPr>
              <w:jc w:val="center"/>
              <w:rPr>
                <w:ins w:id="10402" w:author="user" w:date="2012-02-29T14:49:00Z"/>
                <w:rFonts w:ascii="Calibri" w:hAnsi="Calibri" w:cs="Calibri"/>
                <w:sz w:val="20"/>
                <w:szCs w:val="20"/>
                <w:lang w:bidi="ne-NP"/>
              </w:rPr>
            </w:pPr>
            <w:ins w:id="10403" w:author="user" w:date="2012-02-29T14:49:00Z">
              <w:r w:rsidRPr="00D32DFB">
                <w:rPr>
                  <w:rFonts w:ascii="Calibri" w:hAnsi="Calibri" w:cs="Calibri"/>
                  <w:sz w:val="20"/>
                  <w:szCs w:val="20"/>
                  <w:lang w:bidi="ne-NP"/>
                </w:rPr>
                <w:t>2</w:t>
              </w:r>
            </w:ins>
          </w:p>
        </w:tc>
        <w:tc>
          <w:tcPr>
            <w:tcW w:w="2053" w:type="dxa"/>
            <w:tcBorders>
              <w:top w:val="nil"/>
              <w:left w:val="nil"/>
              <w:bottom w:val="single" w:sz="4" w:space="0" w:color="auto"/>
              <w:right w:val="single" w:sz="4" w:space="0" w:color="auto"/>
            </w:tcBorders>
            <w:shd w:val="clear" w:color="auto" w:fill="auto"/>
          </w:tcPr>
          <w:p w:rsidR="002B6273" w:rsidRPr="00D32DFB" w:rsidRDefault="002B6273" w:rsidP="0074335E">
            <w:pPr>
              <w:jc w:val="center"/>
              <w:rPr>
                <w:ins w:id="10404" w:author="user" w:date="2012-02-29T14:49:00Z"/>
                <w:rFonts w:ascii="Calibri" w:hAnsi="Calibri" w:cs="Calibri"/>
                <w:sz w:val="20"/>
                <w:szCs w:val="20"/>
                <w:lang w:bidi="ne-NP"/>
              </w:rPr>
            </w:pPr>
            <w:ins w:id="10405" w:author="user" w:date="2012-02-29T14:49:00Z">
              <w:r w:rsidRPr="00D32DFB">
                <w:rPr>
                  <w:rFonts w:ascii="Calibri" w:hAnsi="Calibri" w:cs="Calibri"/>
                  <w:sz w:val="20"/>
                  <w:szCs w:val="20"/>
                  <w:lang w:bidi="ne-NP"/>
                </w:rPr>
                <w:t>3</w:t>
              </w:r>
            </w:ins>
          </w:p>
        </w:tc>
      </w:tr>
      <w:tr w:rsidR="002B6273" w:rsidRPr="00145B40" w:rsidTr="0074335E">
        <w:trPr>
          <w:trHeight w:val="375"/>
          <w:ins w:id="10406" w:author="user" w:date="2012-02-29T14:49:00Z"/>
        </w:trPr>
        <w:tc>
          <w:tcPr>
            <w:tcW w:w="1993" w:type="dxa"/>
            <w:tcBorders>
              <w:top w:val="nil"/>
              <w:left w:val="single" w:sz="4" w:space="0" w:color="auto"/>
              <w:bottom w:val="single" w:sz="4" w:space="0" w:color="auto"/>
              <w:right w:val="single" w:sz="4" w:space="0" w:color="auto"/>
            </w:tcBorders>
            <w:shd w:val="clear" w:color="auto" w:fill="auto"/>
          </w:tcPr>
          <w:p w:rsidR="002B6273" w:rsidRPr="00D32DFB" w:rsidRDefault="002B6273" w:rsidP="0074335E">
            <w:pPr>
              <w:jc w:val="both"/>
              <w:rPr>
                <w:ins w:id="10407" w:author="user" w:date="2012-02-29T14:49:00Z"/>
                <w:rFonts w:ascii="Calibri" w:hAnsi="Calibri" w:cs="Calibri"/>
                <w:sz w:val="20"/>
                <w:szCs w:val="20"/>
                <w:lang w:bidi="ne-NP"/>
              </w:rPr>
            </w:pPr>
            <w:ins w:id="10408" w:author="user" w:date="2012-02-29T14:49:00Z">
              <w:r w:rsidRPr="00D32DFB">
                <w:rPr>
                  <w:rFonts w:ascii="Calibri" w:hAnsi="Calibri" w:cs="Calibri"/>
                  <w:sz w:val="20"/>
                  <w:szCs w:val="20"/>
                  <w:lang w:bidi="ne-NP"/>
                </w:rPr>
                <w:t>Birendranagar</w:t>
              </w:r>
            </w:ins>
          </w:p>
        </w:tc>
        <w:tc>
          <w:tcPr>
            <w:tcW w:w="2070" w:type="dxa"/>
            <w:tcBorders>
              <w:top w:val="nil"/>
              <w:left w:val="nil"/>
              <w:bottom w:val="single" w:sz="4" w:space="0" w:color="auto"/>
              <w:right w:val="single" w:sz="4" w:space="0" w:color="auto"/>
            </w:tcBorders>
            <w:shd w:val="clear" w:color="auto" w:fill="auto"/>
          </w:tcPr>
          <w:p w:rsidR="002B6273" w:rsidRPr="00D32DFB" w:rsidRDefault="002B6273" w:rsidP="0074335E">
            <w:pPr>
              <w:jc w:val="center"/>
              <w:rPr>
                <w:ins w:id="10409" w:author="user" w:date="2012-02-29T14:49:00Z"/>
                <w:rFonts w:ascii="Calibri" w:hAnsi="Calibri" w:cs="Calibri"/>
                <w:sz w:val="20"/>
                <w:szCs w:val="20"/>
                <w:lang w:bidi="ne-NP"/>
              </w:rPr>
            </w:pPr>
            <w:ins w:id="10410" w:author="user" w:date="2012-02-29T14:49:00Z">
              <w:r w:rsidRPr="00D32DFB">
                <w:rPr>
                  <w:rFonts w:ascii="Calibri" w:hAnsi="Calibri" w:cs="Calibri"/>
                  <w:sz w:val="20"/>
                  <w:szCs w:val="20"/>
                  <w:lang w:bidi="ne-NP"/>
                </w:rPr>
                <w:t>15</w:t>
              </w:r>
            </w:ins>
          </w:p>
        </w:tc>
        <w:tc>
          <w:tcPr>
            <w:tcW w:w="1370" w:type="dxa"/>
            <w:tcBorders>
              <w:top w:val="nil"/>
              <w:left w:val="nil"/>
              <w:bottom w:val="single" w:sz="4" w:space="0" w:color="auto"/>
              <w:right w:val="single" w:sz="4" w:space="0" w:color="auto"/>
            </w:tcBorders>
            <w:shd w:val="clear" w:color="auto" w:fill="auto"/>
          </w:tcPr>
          <w:p w:rsidR="002B6273" w:rsidRPr="00D32DFB" w:rsidRDefault="002B6273" w:rsidP="0074335E">
            <w:pPr>
              <w:jc w:val="center"/>
              <w:rPr>
                <w:ins w:id="10411" w:author="user" w:date="2012-02-29T14:49:00Z"/>
                <w:rFonts w:ascii="Calibri" w:hAnsi="Calibri" w:cs="Calibri"/>
                <w:sz w:val="20"/>
                <w:szCs w:val="20"/>
                <w:lang w:bidi="ne-NP"/>
              </w:rPr>
            </w:pPr>
            <w:ins w:id="10412" w:author="user" w:date="2012-02-29T14:49:00Z">
              <w:r w:rsidRPr="00D32DFB">
                <w:rPr>
                  <w:rFonts w:ascii="Calibri" w:hAnsi="Calibri" w:cs="Calibri"/>
                  <w:sz w:val="20"/>
                  <w:szCs w:val="20"/>
                  <w:lang w:bidi="ne-NP"/>
                </w:rPr>
                <w:t>3</w:t>
              </w:r>
            </w:ins>
          </w:p>
        </w:tc>
        <w:tc>
          <w:tcPr>
            <w:tcW w:w="1077" w:type="dxa"/>
            <w:tcBorders>
              <w:top w:val="nil"/>
              <w:left w:val="nil"/>
              <w:bottom w:val="single" w:sz="4" w:space="0" w:color="auto"/>
              <w:right w:val="single" w:sz="4" w:space="0" w:color="auto"/>
            </w:tcBorders>
            <w:shd w:val="clear" w:color="auto" w:fill="auto"/>
          </w:tcPr>
          <w:p w:rsidR="002B6273" w:rsidRPr="00D32DFB" w:rsidRDefault="002B6273" w:rsidP="0074335E">
            <w:pPr>
              <w:jc w:val="center"/>
              <w:rPr>
                <w:ins w:id="10413" w:author="user" w:date="2012-02-29T14:49:00Z"/>
                <w:rFonts w:ascii="Calibri" w:hAnsi="Calibri" w:cs="Calibri"/>
                <w:sz w:val="20"/>
                <w:szCs w:val="20"/>
                <w:lang w:bidi="ne-NP"/>
              </w:rPr>
            </w:pPr>
            <w:ins w:id="10414" w:author="user" w:date="2012-02-29T14:49:00Z">
              <w:r w:rsidRPr="00D32DFB">
                <w:rPr>
                  <w:rFonts w:ascii="Calibri" w:hAnsi="Calibri" w:cs="Calibri"/>
                  <w:sz w:val="20"/>
                  <w:szCs w:val="20"/>
                  <w:lang w:bidi="ne-NP"/>
                </w:rPr>
                <w:t>-</w:t>
              </w:r>
            </w:ins>
          </w:p>
        </w:tc>
        <w:tc>
          <w:tcPr>
            <w:tcW w:w="2053" w:type="dxa"/>
            <w:tcBorders>
              <w:top w:val="nil"/>
              <w:left w:val="nil"/>
              <w:bottom w:val="single" w:sz="4" w:space="0" w:color="auto"/>
              <w:right w:val="single" w:sz="4" w:space="0" w:color="auto"/>
            </w:tcBorders>
            <w:shd w:val="clear" w:color="auto" w:fill="auto"/>
          </w:tcPr>
          <w:p w:rsidR="002B6273" w:rsidRPr="00D32DFB" w:rsidRDefault="002B6273" w:rsidP="0074335E">
            <w:pPr>
              <w:jc w:val="center"/>
              <w:rPr>
                <w:ins w:id="10415" w:author="user" w:date="2012-02-29T14:49:00Z"/>
                <w:rFonts w:ascii="Calibri" w:hAnsi="Calibri" w:cs="Calibri"/>
                <w:sz w:val="20"/>
                <w:szCs w:val="20"/>
                <w:lang w:bidi="ne-NP"/>
              </w:rPr>
            </w:pPr>
            <w:ins w:id="10416" w:author="user" w:date="2012-02-29T14:49:00Z">
              <w:r w:rsidRPr="00D32DFB">
                <w:rPr>
                  <w:rFonts w:ascii="Calibri" w:hAnsi="Calibri" w:cs="Calibri"/>
                  <w:sz w:val="20"/>
                  <w:szCs w:val="20"/>
                  <w:lang w:bidi="ne-NP"/>
                </w:rPr>
                <w:t>2</w:t>
              </w:r>
            </w:ins>
          </w:p>
        </w:tc>
      </w:tr>
      <w:tr w:rsidR="002B6273" w:rsidRPr="00145B40" w:rsidTr="0074335E">
        <w:trPr>
          <w:trHeight w:val="300"/>
          <w:ins w:id="10417" w:author="user" w:date="2012-02-29T14:49:00Z"/>
        </w:trPr>
        <w:tc>
          <w:tcPr>
            <w:tcW w:w="1993" w:type="dxa"/>
            <w:tcBorders>
              <w:top w:val="nil"/>
              <w:left w:val="single" w:sz="4" w:space="0" w:color="auto"/>
              <w:bottom w:val="single" w:sz="4" w:space="0" w:color="auto"/>
              <w:right w:val="single" w:sz="4" w:space="0" w:color="auto"/>
            </w:tcBorders>
            <w:shd w:val="clear" w:color="auto" w:fill="auto"/>
          </w:tcPr>
          <w:p w:rsidR="002B6273" w:rsidRPr="00D32DFB" w:rsidRDefault="002B6273" w:rsidP="0074335E">
            <w:pPr>
              <w:jc w:val="both"/>
              <w:rPr>
                <w:ins w:id="10418" w:author="user" w:date="2012-02-29T14:49:00Z"/>
                <w:rFonts w:ascii="Calibri" w:hAnsi="Calibri" w:cs="Calibri"/>
                <w:sz w:val="20"/>
                <w:szCs w:val="20"/>
                <w:lang w:bidi="ne-NP"/>
              </w:rPr>
            </w:pPr>
            <w:ins w:id="10419" w:author="user" w:date="2012-02-29T14:49:00Z">
              <w:r w:rsidRPr="00D32DFB">
                <w:rPr>
                  <w:rFonts w:ascii="Calibri" w:hAnsi="Calibri" w:cs="Calibri"/>
                  <w:sz w:val="20"/>
                  <w:szCs w:val="20"/>
                  <w:lang w:bidi="ne-NP"/>
                </w:rPr>
                <w:t>Chainpur</w:t>
              </w:r>
            </w:ins>
          </w:p>
        </w:tc>
        <w:tc>
          <w:tcPr>
            <w:tcW w:w="2070" w:type="dxa"/>
            <w:tcBorders>
              <w:top w:val="nil"/>
              <w:left w:val="nil"/>
              <w:bottom w:val="single" w:sz="4" w:space="0" w:color="auto"/>
              <w:right w:val="single" w:sz="4" w:space="0" w:color="auto"/>
            </w:tcBorders>
            <w:shd w:val="clear" w:color="auto" w:fill="auto"/>
          </w:tcPr>
          <w:p w:rsidR="002B6273" w:rsidRPr="00D32DFB" w:rsidRDefault="002B6273" w:rsidP="0074335E">
            <w:pPr>
              <w:jc w:val="center"/>
              <w:rPr>
                <w:ins w:id="10420" w:author="user" w:date="2012-02-29T14:49:00Z"/>
                <w:rFonts w:ascii="Calibri" w:hAnsi="Calibri" w:cs="Calibri"/>
                <w:sz w:val="20"/>
                <w:szCs w:val="20"/>
                <w:lang w:bidi="ne-NP"/>
              </w:rPr>
            </w:pPr>
            <w:ins w:id="10421" w:author="user" w:date="2012-02-29T14:49:00Z">
              <w:r w:rsidRPr="00D32DFB">
                <w:rPr>
                  <w:rFonts w:ascii="Calibri" w:hAnsi="Calibri" w:cs="Calibri"/>
                  <w:sz w:val="20"/>
                  <w:szCs w:val="20"/>
                  <w:lang w:bidi="ne-NP"/>
                </w:rPr>
                <w:t>16</w:t>
              </w:r>
            </w:ins>
          </w:p>
        </w:tc>
        <w:tc>
          <w:tcPr>
            <w:tcW w:w="1370" w:type="dxa"/>
            <w:tcBorders>
              <w:top w:val="nil"/>
              <w:left w:val="nil"/>
              <w:bottom w:val="single" w:sz="4" w:space="0" w:color="auto"/>
              <w:right w:val="single" w:sz="4" w:space="0" w:color="auto"/>
            </w:tcBorders>
            <w:shd w:val="clear" w:color="auto" w:fill="auto"/>
          </w:tcPr>
          <w:p w:rsidR="002B6273" w:rsidRPr="00D32DFB" w:rsidRDefault="002B6273" w:rsidP="0074335E">
            <w:pPr>
              <w:jc w:val="center"/>
              <w:rPr>
                <w:ins w:id="10422" w:author="user" w:date="2012-02-29T14:49:00Z"/>
                <w:rFonts w:ascii="Calibri" w:hAnsi="Calibri" w:cs="Calibri"/>
                <w:sz w:val="20"/>
                <w:szCs w:val="20"/>
                <w:lang w:bidi="ne-NP"/>
              </w:rPr>
            </w:pPr>
            <w:ins w:id="10423" w:author="user" w:date="2012-02-29T14:49:00Z">
              <w:r w:rsidRPr="00D32DFB">
                <w:rPr>
                  <w:rFonts w:ascii="Calibri" w:hAnsi="Calibri" w:cs="Calibri"/>
                  <w:sz w:val="20"/>
                  <w:szCs w:val="20"/>
                  <w:lang w:bidi="ne-NP"/>
                </w:rPr>
                <w:t>2</w:t>
              </w:r>
            </w:ins>
          </w:p>
        </w:tc>
        <w:tc>
          <w:tcPr>
            <w:tcW w:w="1077" w:type="dxa"/>
            <w:tcBorders>
              <w:top w:val="nil"/>
              <w:left w:val="nil"/>
              <w:bottom w:val="single" w:sz="4" w:space="0" w:color="auto"/>
              <w:right w:val="single" w:sz="4" w:space="0" w:color="auto"/>
            </w:tcBorders>
            <w:shd w:val="clear" w:color="auto" w:fill="auto"/>
          </w:tcPr>
          <w:p w:rsidR="002B6273" w:rsidRPr="00D32DFB" w:rsidRDefault="002B6273" w:rsidP="0074335E">
            <w:pPr>
              <w:jc w:val="center"/>
              <w:rPr>
                <w:ins w:id="10424" w:author="user" w:date="2012-02-29T14:49:00Z"/>
                <w:rFonts w:ascii="Calibri" w:hAnsi="Calibri" w:cs="Calibri"/>
                <w:sz w:val="20"/>
                <w:szCs w:val="20"/>
                <w:lang w:bidi="ne-NP"/>
              </w:rPr>
            </w:pPr>
            <w:ins w:id="10425" w:author="user" w:date="2012-02-29T14:49:00Z">
              <w:r w:rsidRPr="00D32DFB">
                <w:rPr>
                  <w:rFonts w:ascii="Calibri" w:hAnsi="Calibri" w:cs="Calibri"/>
                  <w:sz w:val="20"/>
                  <w:szCs w:val="20"/>
                  <w:lang w:bidi="ne-NP"/>
                </w:rPr>
                <w:t>-</w:t>
              </w:r>
            </w:ins>
          </w:p>
        </w:tc>
        <w:tc>
          <w:tcPr>
            <w:tcW w:w="2053" w:type="dxa"/>
            <w:tcBorders>
              <w:top w:val="nil"/>
              <w:left w:val="nil"/>
              <w:bottom w:val="single" w:sz="4" w:space="0" w:color="auto"/>
              <w:right w:val="single" w:sz="4" w:space="0" w:color="auto"/>
            </w:tcBorders>
            <w:shd w:val="clear" w:color="auto" w:fill="auto"/>
          </w:tcPr>
          <w:p w:rsidR="002B6273" w:rsidRPr="00D32DFB" w:rsidRDefault="002B6273" w:rsidP="0074335E">
            <w:pPr>
              <w:jc w:val="center"/>
              <w:rPr>
                <w:ins w:id="10426" w:author="user" w:date="2012-02-29T14:49:00Z"/>
                <w:rFonts w:ascii="Calibri" w:hAnsi="Calibri" w:cs="Calibri"/>
                <w:sz w:val="20"/>
                <w:szCs w:val="20"/>
                <w:lang w:bidi="ne-NP"/>
              </w:rPr>
            </w:pPr>
            <w:ins w:id="10427" w:author="user" w:date="2012-02-29T14:49:00Z">
              <w:r w:rsidRPr="00D32DFB">
                <w:rPr>
                  <w:rFonts w:ascii="Calibri" w:hAnsi="Calibri" w:cs="Calibri"/>
                  <w:sz w:val="20"/>
                  <w:szCs w:val="20"/>
                  <w:lang w:bidi="ne-NP"/>
                </w:rPr>
                <w:t>-</w:t>
              </w:r>
            </w:ins>
          </w:p>
        </w:tc>
      </w:tr>
      <w:tr w:rsidR="002B6273" w:rsidRPr="00145B40" w:rsidTr="0074335E">
        <w:trPr>
          <w:trHeight w:val="300"/>
          <w:ins w:id="10428" w:author="user" w:date="2012-02-29T14:49:00Z"/>
        </w:trPr>
        <w:tc>
          <w:tcPr>
            <w:tcW w:w="1993" w:type="dxa"/>
            <w:tcBorders>
              <w:top w:val="nil"/>
              <w:left w:val="single" w:sz="4" w:space="0" w:color="auto"/>
              <w:bottom w:val="single" w:sz="4" w:space="0" w:color="auto"/>
              <w:right w:val="single" w:sz="4" w:space="0" w:color="auto"/>
            </w:tcBorders>
            <w:shd w:val="clear" w:color="auto" w:fill="auto"/>
          </w:tcPr>
          <w:p w:rsidR="002B6273" w:rsidRPr="00D32DFB" w:rsidRDefault="002B6273" w:rsidP="0074335E">
            <w:pPr>
              <w:jc w:val="both"/>
              <w:rPr>
                <w:ins w:id="10429" w:author="user" w:date="2012-02-29T14:49:00Z"/>
                <w:rFonts w:ascii="Calibri" w:hAnsi="Calibri" w:cs="Calibri"/>
                <w:sz w:val="20"/>
                <w:szCs w:val="20"/>
                <w:lang w:bidi="ne-NP"/>
              </w:rPr>
            </w:pPr>
            <w:ins w:id="10430" w:author="user" w:date="2012-02-29T14:49:00Z">
              <w:r w:rsidRPr="00D32DFB">
                <w:rPr>
                  <w:rFonts w:ascii="Calibri" w:hAnsi="Calibri" w:cs="Calibri"/>
                  <w:sz w:val="20"/>
                  <w:szCs w:val="20"/>
                  <w:lang w:bidi="ne-NP"/>
                </w:rPr>
                <w:t>Jutpani</w:t>
              </w:r>
            </w:ins>
          </w:p>
        </w:tc>
        <w:tc>
          <w:tcPr>
            <w:tcW w:w="2070" w:type="dxa"/>
            <w:tcBorders>
              <w:top w:val="nil"/>
              <w:left w:val="nil"/>
              <w:bottom w:val="single" w:sz="4" w:space="0" w:color="auto"/>
              <w:right w:val="single" w:sz="4" w:space="0" w:color="auto"/>
            </w:tcBorders>
            <w:shd w:val="clear" w:color="auto" w:fill="auto"/>
          </w:tcPr>
          <w:p w:rsidR="002B6273" w:rsidRPr="00D32DFB" w:rsidRDefault="002B6273" w:rsidP="0074335E">
            <w:pPr>
              <w:jc w:val="center"/>
              <w:rPr>
                <w:ins w:id="10431" w:author="user" w:date="2012-02-29T14:49:00Z"/>
                <w:rFonts w:ascii="Calibri" w:hAnsi="Calibri" w:cs="Calibri"/>
                <w:sz w:val="20"/>
                <w:szCs w:val="20"/>
                <w:lang w:bidi="ne-NP"/>
              </w:rPr>
            </w:pPr>
            <w:ins w:id="10432" w:author="user" w:date="2012-02-29T14:49:00Z">
              <w:r w:rsidRPr="00D32DFB">
                <w:rPr>
                  <w:rFonts w:ascii="Calibri" w:hAnsi="Calibri" w:cs="Calibri"/>
                  <w:sz w:val="20"/>
                  <w:szCs w:val="20"/>
                  <w:lang w:bidi="ne-NP"/>
                </w:rPr>
                <w:t>6</w:t>
              </w:r>
            </w:ins>
          </w:p>
        </w:tc>
        <w:tc>
          <w:tcPr>
            <w:tcW w:w="1370" w:type="dxa"/>
            <w:tcBorders>
              <w:top w:val="nil"/>
              <w:left w:val="nil"/>
              <w:bottom w:val="single" w:sz="4" w:space="0" w:color="auto"/>
              <w:right w:val="single" w:sz="4" w:space="0" w:color="auto"/>
            </w:tcBorders>
            <w:shd w:val="clear" w:color="auto" w:fill="auto"/>
          </w:tcPr>
          <w:p w:rsidR="002B6273" w:rsidRPr="00D32DFB" w:rsidRDefault="002B6273" w:rsidP="0074335E">
            <w:pPr>
              <w:jc w:val="center"/>
              <w:rPr>
                <w:ins w:id="10433" w:author="user" w:date="2012-02-29T14:49:00Z"/>
                <w:rFonts w:ascii="Calibri" w:hAnsi="Calibri" w:cs="Calibri"/>
                <w:sz w:val="20"/>
                <w:szCs w:val="20"/>
                <w:lang w:bidi="ne-NP"/>
              </w:rPr>
            </w:pPr>
            <w:ins w:id="10434" w:author="user" w:date="2012-02-29T14:49:00Z">
              <w:r w:rsidRPr="00D32DFB">
                <w:rPr>
                  <w:rFonts w:ascii="Calibri" w:hAnsi="Calibri" w:cs="Calibri"/>
                  <w:sz w:val="20"/>
                  <w:szCs w:val="20"/>
                  <w:lang w:bidi="ne-NP"/>
                </w:rPr>
                <w:t>-</w:t>
              </w:r>
            </w:ins>
          </w:p>
        </w:tc>
        <w:tc>
          <w:tcPr>
            <w:tcW w:w="1077" w:type="dxa"/>
            <w:tcBorders>
              <w:top w:val="nil"/>
              <w:left w:val="nil"/>
              <w:bottom w:val="single" w:sz="4" w:space="0" w:color="auto"/>
              <w:right w:val="single" w:sz="4" w:space="0" w:color="auto"/>
            </w:tcBorders>
            <w:shd w:val="clear" w:color="auto" w:fill="auto"/>
          </w:tcPr>
          <w:p w:rsidR="002B6273" w:rsidRPr="00D32DFB" w:rsidRDefault="002B6273" w:rsidP="0074335E">
            <w:pPr>
              <w:jc w:val="center"/>
              <w:rPr>
                <w:ins w:id="10435" w:author="user" w:date="2012-02-29T14:49:00Z"/>
                <w:rFonts w:ascii="Calibri" w:hAnsi="Calibri" w:cs="Calibri"/>
                <w:sz w:val="20"/>
                <w:szCs w:val="20"/>
                <w:lang w:bidi="ne-NP"/>
              </w:rPr>
            </w:pPr>
            <w:ins w:id="10436" w:author="user" w:date="2012-02-29T14:49:00Z">
              <w:r w:rsidRPr="00D32DFB">
                <w:rPr>
                  <w:rFonts w:ascii="Calibri" w:hAnsi="Calibri" w:cs="Calibri"/>
                  <w:sz w:val="20"/>
                  <w:szCs w:val="20"/>
                  <w:lang w:bidi="ne-NP"/>
                </w:rPr>
                <w:t>-</w:t>
              </w:r>
            </w:ins>
          </w:p>
        </w:tc>
        <w:tc>
          <w:tcPr>
            <w:tcW w:w="2053" w:type="dxa"/>
            <w:tcBorders>
              <w:top w:val="nil"/>
              <w:left w:val="nil"/>
              <w:bottom w:val="single" w:sz="4" w:space="0" w:color="auto"/>
              <w:right w:val="single" w:sz="4" w:space="0" w:color="auto"/>
            </w:tcBorders>
            <w:shd w:val="clear" w:color="auto" w:fill="auto"/>
          </w:tcPr>
          <w:p w:rsidR="002B6273" w:rsidRPr="00D32DFB" w:rsidRDefault="002B6273" w:rsidP="0074335E">
            <w:pPr>
              <w:jc w:val="center"/>
              <w:rPr>
                <w:ins w:id="10437" w:author="user" w:date="2012-02-29T14:49:00Z"/>
                <w:rFonts w:ascii="Calibri" w:hAnsi="Calibri" w:cs="Calibri"/>
                <w:sz w:val="20"/>
                <w:szCs w:val="20"/>
                <w:lang w:bidi="ne-NP"/>
              </w:rPr>
            </w:pPr>
            <w:ins w:id="10438" w:author="user" w:date="2012-02-29T14:49:00Z">
              <w:r w:rsidRPr="00D32DFB">
                <w:rPr>
                  <w:rFonts w:ascii="Calibri" w:hAnsi="Calibri" w:cs="Calibri"/>
                  <w:sz w:val="20"/>
                  <w:szCs w:val="20"/>
                  <w:lang w:bidi="ne-NP"/>
                </w:rPr>
                <w:t>-</w:t>
              </w:r>
            </w:ins>
          </w:p>
        </w:tc>
      </w:tr>
      <w:tr w:rsidR="002B6273" w:rsidRPr="00145B40" w:rsidTr="0074335E">
        <w:trPr>
          <w:trHeight w:val="300"/>
          <w:ins w:id="10439" w:author="user" w:date="2012-02-29T14:49:00Z"/>
        </w:trPr>
        <w:tc>
          <w:tcPr>
            <w:tcW w:w="1993" w:type="dxa"/>
            <w:tcBorders>
              <w:top w:val="nil"/>
              <w:left w:val="single" w:sz="4" w:space="0" w:color="auto"/>
              <w:bottom w:val="single" w:sz="4" w:space="0" w:color="auto"/>
              <w:right w:val="single" w:sz="4" w:space="0" w:color="auto"/>
            </w:tcBorders>
            <w:shd w:val="clear" w:color="auto" w:fill="auto"/>
          </w:tcPr>
          <w:p w:rsidR="002B6273" w:rsidRPr="00D32DFB" w:rsidRDefault="002B6273" w:rsidP="0074335E">
            <w:pPr>
              <w:jc w:val="both"/>
              <w:rPr>
                <w:ins w:id="10440" w:author="user" w:date="2012-02-29T14:49:00Z"/>
                <w:rFonts w:ascii="Calibri" w:hAnsi="Calibri" w:cs="Calibri"/>
                <w:sz w:val="20"/>
                <w:szCs w:val="20"/>
                <w:lang w:bidi="ne-NP"/>
              </w:rPr>
            </w:pPr>
            <w:ins w:id="10441" w:author="user" w:date="2012-02-29T14:49:00Z">
              <w:r w:rsidRPr="00D32DFB">
                <w:rPr>
                  <w:rFonts w:ascii="Calibri" w:hAnsi="Calibri" w:cs="Calibri"/>
                  <w:sz w:val="20"/>
                  <w:szCs w:val="20"/>
                  <w:lang w:bidi="ne-NP"/>
                </w:rPr>
                <w:t>Piple</w:t>
              </w:r>
            </w:ins>
          </w:p>
        </w:tc>
        <w:tc>
          <w:tcPr>
            <w:tcW w:w="2070" w:type="dxa"/>
            <w:tcBorders>
              <w:top w:val="nil"/>
              <w:left w:val="nil"/>
              <w:bottom w:val="single" w:sz="4" w:space="0" w:color="auto"/>
              <w:right w:val="single" w:sz="4" w:space="0" w:color="auto"/>
            </w:tcBorders>
            <w:shd w:val="clear" w:color="auto" w:fill="auto"/>
          </w:tcPr>
          <w:p w:rsidR="002B6273" w:rsidRPr="00D32DFB" w:rsidRDefault="002B6273" w:rsidP="0074335E">
            <w:pPr>
              <w:jc w:val="center"/>
              <w:rPr>
                <w:ins w:id="10442" w:author="user" w:date="2012-02-29T14:49:00Z"/>
                <w:rFonts w:ascii="Calibri" w:hAnsi="Calibri" w:cs="Calibri"/>
                <w:sz w:val="20"/>
                <w:szCs w:val="20"/>
                <w:lang w:bidi="ne-NP"/>
              </w:rPr>
            </w:pPr>
            <w:ins w:id="10443" w:author="user" w:date="2012-02-29T14:49:00Z">
              <w:r w:rsidRPr="00D32DFB">
                <w:rPr>
                  <w:rFonts w:ascii="Calibri" w:hAnsi="Calibri" w:cs="Calibri"/>
                  <w:sz w:val="20"/>
                  <w:szCs w:val="20"/>
                  <w:lang w:bidi="ne-NP"/>
                </w:rPr>
                <w:t>11</w:t>
              </w:r>
            </w:ins>
          </w:p>
        </w:tc>
        <w:tc>
          <w:tcPr>
            <w:tcW w:w="1370" w:type="dxa"/>
            <w:tcBorders>
              <w:top w:val="nil"/>
              <w:left w:val="nil"/>
              <w:bottom w:val="single" w:sz="4" w:space="0" w:color="auto"/>
              <w:right w:val="single" w:sz="4" w:space="0" w:color="auto"/>
            </w:tcBorders>
            <w:shd w:val="clear" w:color="auto" w:fill="auto"/>
          </w:tcPr>
          <w:p w:rsidR="002B6273" w:rsidRPr="00D32DFB" w:rsidRDefault="002B6273" w:rsidP="0074335E">
            <w:pPr>
              <w:jc w:val="center"/>
              <w:rPr>
                <w:ins w:id="10444" w:author="user" w:date="2012-02-29T14:49:00Z"/>
                <w:rFonts w:ascii="Calibri" w:hAnsi="Calibri" w:cs="Calibri"/>
                <w:sz w:val="20"/>
                <w:szCs w:val="20"/>
                <w:lang w:bidi="ne-NP"/>
              </w:rPr>
            </w:pPr>
            <w:ins w:id="10445" w:author="user" w:date="2012-02-29T14:49:00Z">
              <w:r w:rsidRPr="00D32DFB">
                <w:rPr>
                  <w:rFonts w:ascii="Calibri" w:hAnsi="Calibri" w:cs="Calibri"/>
                  <w:sz w:val="20"/>
                  <w:szCs w:val="20"/>
                  <w:lang w:bidi="ne-NP"/>
                </w:rPr>
                <w:t>3</w:t>
              </w:r>
            </w:ins>
          </w:p>
        </w:tc>
        <w:tc>
          <w:tcPr>
            <w:tcW w:w="1077" w:type="dxa"/>
            <w:tcBorders>
              <w:top w:val="nil"/>
              <w:left w:val="nil"/>
              <w:bottom w:val="single" w:sz="4" w:space="0" w:color="auto"/>
              <w:right w:val="single" w:sz="4" w:space="0" w:color="auto"/>
            </w:tcBorders>
            <w:shd w:val="clear" w:color="auto" w:fill="auto"/>
          </w:tcPr>
          <w:p w:rsidR="002B6273" w:rsidRPr="00D32DFB" w:rsidRDefault="002B6273" w:rsidP="0074335E">
            <w:pPr>
              <w:jc w:val="center"/>
              <w:rPr>
                <w:ins w:id="10446" w:author="user" w:date="2012-02-29T14:49:00Z"/>
                <w:rFonts w:ascii="Calibri" w:hAnsi="Calibri" w:cs="Calibri"/>
                <w:sz w:val="20"/>
                <w:szCs w:val="20"/>
                <w:lang w:bidi="ne-NP"/>
              </w:rPr>
            </w:pPr>
            <w:ins w:id="10447" w:author="user" w:date="2012-02-29T14:49:00Z">
              <w:r w:rsidRPr="00D32DFB">
                <w:rPr>
                  <w:rFonts w:ascii="Calibri" w:hAnsi="Calibri" w:cs="Calibri"/>
                  <w:sz w:val="20"/>
                  <w:szCs w:val="20"/>
                  <w:lang w:bidi="ne-NP"/>
                </w:rPr>
                <w:t>-</w:t>
              </w:r>
            </w:ins>
          </w:p>
        </w:tc>
        <w:tc>
          <w:tcPr>
            <w:tcW w:w="2053" w:type="dxa"/>
            <w:tcBorders>
              <w:top w:val="nil"/>
              <w:left w:val="nil"/>
              <w:bottom w:val="single" w:sz="4" w:space="0" w:color="auto"/>
              <w:right w:val="single" w:sz="4" w:space="0" w:color="auto"/>
            </w:tcBorders>
            <w:shd w:val="clear" w:color="auto" w:fill="auto"/>
          </w:tcPr>
          <w:p w:rsidR="002B6273" w:rsidRPr="00D32DFB" w:rsidRDefault="002B6273" w:rsidP="0074335E">
            <w:pPr>
              <w:jc w:val="center"/>
              <w:rPr>
                <w:ins w:id="10448" w:author="user" w:date="2012-02-29T14:49:00Z"/>
                <w:rFonts w:ascii="Calibri" w:hAnsi="Calibri" w:cs="Calibri"/>
                <w:sz w:val="20"/>
                <w:szCs w:val="20"/>
                <w:lang w:bidi="ne-NP"/>
              </w:rPr>
            </w:pPr>
            <w:ins w:id="10449" w:author="user" w:date="2012-02-29T14:49:00Z">
              <w:r w:rsidRPr="00D32DFB">
                <w:rPr>
                  <w:rFonts w:ascii="Calibri" w:hAnsi="Calibri" w:cs="Calibri"/>
                  <w:sz w:val="20"/>
                  <w:szCs w:val="20"/>
                  <w:lang w:bidi="ne-NP"/>
                </w:rPr>
                <w:t>-</w:t>
              </w:r>
            </w:ins>
          </w:p>
        </w:tc>
      </w:tr>
      <w:tr w:rsidR="002B6273" w:rsidRPr="00145B40" w:rsidTr="0074335E">
        <w:trPr>
          <w:trHeight w:val="300"/>
          <w:ins w:id="10450" w:author="user" w:date="2012-02-29T14:49:00Z"/>
        </w:trPr>
        <w:tc>
          <w:tcPr>
            <w:tcW w:w="1993" w:type="dxa"/>
            <w:tcBorders>
              <w:top w:val="nil"/>
              <w:left w:val="single" w:sz="4" w:space="0" w:color="auto"/>
              <w:bottom w:val="single" w:sz="4" w:space="0" w:color="auto"/>
              <w:right w:val="single" w:sz="4" w:space="0" w:color="auto"/>
            </w:tcBorders>
            <w:shd w:val="clear" w:color="auto" w:fill="auto"/>
          </w:tcPr>
          <w:p w:rsidR="002B6273" w:rsidRPr="00D32DFB" w:rsidRDefault="002B6273" w:rsidP="0074335E">
            <w:pPr>
              <w:jc w:val="both"/>
              <w:rPr>
                <w:ins w:id="10451" w:author="user" w:date="2012-02-29T14:49:00Z"/>
                <w:rFonts w:ascii="Calibri" w:hAnsi="Calibri" w:cs="Calibri"/>
                <w:sz w:val="20"/>
                <w:szCs w:val="20"/>
                <w:lang w:bidi="ne-NP"/>
              </w:rPr>
            </w:pPr>
            <w:ins w:id="10452" w:author="user" w:date="2012-02-29T14:49:00Z">
              <w:r w:rsidRPr="00D32DFB">
                <w:rPr>
                  <w:rFonts w:ascii="Calibri" w:hAnsi="Calibri" w:cs="Calibri"/>
                  <w:sz w:val="20"/>
                  <w:szCs w:val="20"/>
                  <w:lang w:bidi="ne-NP"/>
                </w:rPr>
                <w:t>Shaktikhor</w:t>
              </w:r>
            </w:ins>
          </w:p>
        </w:tc>
        <w:tc>
          <w:tcPr>
            <w:tcW w:w="2070" w:type="dxa"/>
            <w:tcBorders>
              <w:top w:val="nil"/>
              <w:left w:val="nil"/>
              <w:bottom w:val="single" w:sz="4" w:space="0" w:color="auto"/>
              <w:right w:val="single" w:sz="4" w:space="0" w:color="auto"/>
            </w:tcBorders>
            <w:shd w:val="clear" w:color="auto" w:fill="auto"/>
          </w:tcPr>
          <w:p w:rsidR="002B6273" w:rsidRPr="00D32DFB" w:rsidRDefault="002B6273" w:rsidP="0074335E">
            <w:pPr>
              <w:jc w:val="center"/>
              <w:rPr>
                <w:ins w:id="10453" w:author="user" w:date="2012-02-29T14:49:00Z"/>
                <w:rFonts w:ascii="Calibri" w:hAnsi="Calibri" w:cs="Calibri"/>
                <w:sz w:val="20"/>
                <w:szCs w:val="20"/>
                <w:lang w:bidi="ne-NP"/>
              </w:rPr>
            </w:pPr>
            <w:ins w:id="10454" w:author="user" w:date="2012-02-29T14:49:00Z">
              <w:r w:rsidRPr="00D32DFB">
                <w:rPr>
                  <w:rFonts w:ascii="Calibri" w:hAnsi="Calibri" w:cs="Calibri"/>
                  <w:sz w:val="20"/>
                  <w:szCs w:val="20"/>
                  <w:lang w:bidi="ne-NP"/>
                </w:rPr>
                <w:t>3</w:t>
              </w:r>
            </w:ins>
          </w:p>
        </w:tc>
        <w:tc>
          <w:tcPr>
            <w:tcW w:w="1370" w:type="dxa"/>
            <w:tcBorders>
              <w:top w:val="nil"/>
              <w:left w:val="nil"/>
              <w:bottom w:val="single" w:sz="4" w:space="0" w:color="auto"/>
              <w:right w:val="single" w:sz="4" w:space="0" w:color="auto"/>
            </w:tcBorders>
            <w:shd w:val="clear" w:color="auto" w:fill="auto"/>
          </w:tcPr>
          <w:p w:rsidR="002B6273" w:rsidRPr="00D32DFB" w:rsidRDefault="002B6273" w:rsidP="0074335E">
            <w:pPr>
              <w:jc w:val="center"/>
              <w:rPr>
                <w:ins w:id="10455" w:author="user" w:date="2012-02-29T14:49:00Z"/>
                <w:rFonts w:ascii="Calibri" w:hAnsi="Calibri" w:cs="Calibri"/>
                <w:sz w:val="20"/>
                <w:szCs w:val="20"/>
                <w:lang w:bidi="ne-NP"/>
              </w:rPr>
            </w:pPr>
            <w:ins w:id="10456" w:author="user" w:date="2012-02-29T14:49:00Z">
              <w:r w:rsidRPr="00D32DFB">
                <w:rPr>
                  <w:rFonts w:ascii="Calibri" w:hAnsi="Calibri" w:cs="Calibri"/>
                  <w:sz w:val="20"/>
                  <w:szCs w:val="20"/>
                  <w:lang w:bidi="ne-NP"/>
                </w:rPr>
                <w:t>1</w:t>
              </w:r>
            </w:ins>
          </w:p>
        </w:tc>
        <w:tc>
          <w:tcPr>
            <w:tcW w:w="1077" w:type="dxa"/>
            <w:tcBorders>
              <w:top w:val="nil"/>
              <w:left w:val="nil"/>
              <w:bottom w:val="single" w:sz="4" w:space="0" w:color="auto"/>
              <w:right w:val="single" w:sz="4" w:space="0" w:color="auto"/>
            </w:tcBorders>
            <w:shd w:val="clear" w:color="auto" w:fill="auto"/>
          </w:tcPr>
          <w:p w:rsidR="002B6273" w:rsidRPr="00D32DFB" w:rsidRDefault="002B6273" w:rsidP="0074335E">
            <w:pPr>
              <w:jc w:val="center"/>
              <w:rPr>
                <w:ins w:id="10457" w:author="user" w:date="2012-02-29T14:49:00Z"/>
                <w:rFonts w:ascii="Calibri" w:hAnsi="Calibri" w:cs="Calibri"/>
                <w:sz w:val="20"/>
                <w:szCs w:val="20"/>
                <w:lang w:bidi="ne-NP"/>
              </w:rPr>
            </w:pPr>
            <w:ins w:id="10458" w:author="user" w:date="2012-02-29T14:49:00Z">
              <w:r w:rsidRPr="00D32DFB">
                <w:rPr>
                  <w:rFonts w:ascii="Calibri" w:hAnsi="Calibri" w:cs="Calibri"/>
                  <w:sz w:val="20"/>
                  <w:szCs w:val="20"/>
                  <w:lang w:bidi="ne-NP"/>
                </w:rPr>
                <w:t>-</w:t>
              </w:r>
            </w:ins>
          </w:p>
        </w:tc>
        <w:tc>
          <w:tcPr>
            <w:tcW w:w="2053" w:type="dxa"/>
            <w:tcBorders>
              <w:top w:val="nil"/>
              <w:left w:val="nil"/>
              <w:bottom w:val="single" w:sz="4" w:space="0" w:color="auto"/>
              <w:right w:val="single" w:sz="4" w:space="0" w:color="auto"/>
            </w:tcBorders>
            <w:shd w:val="clear" w:color="auto" w:fill="auto"/>
          </w:tcPr>
          <w:p w:rsidR="002B6273" w:rsidRPr="00D32DFB" w:rsidRDefault="002B6273" w:rsidP="0074335E">
            <w:pPr>
              <w:jc w:val="center"/>
              <w:rPr>
                <w:ins w:id="10459" w:author="user" w:date="2012-02-29T14:49:00Z"/>
                <w:rFonts w:ascii="Calibri" w:hAnsi="Calibri" w:cs="Calibri"/>
                <w:sz w:val="20"/>
                <w:szCs w:val="20"/>
                <w:lang w:bidi="ne-NP"/>
              </w:rPr>
            </w:pPr>
            <w:ins w:id="10460" w:author="user" w:date="2012-02-29T14:49:00Z">
              <w:r w:rsidRPr="00D32DFB">
                <w:rPr>
                  <w:rFonts w:ascii="Calibri" w:hAnsi="Calibri" w:cs="Calibri"/>
                  <w:sz w:val="20"/>
                  <w:szCs w:val="20"/>
                  <w:lang w:bidi="ne-NP"/>
                </w:rPr>
                <w:t>-</w:t>
              </w:r>
            </w:ins>
          </w:p>
        </w:tc>
      </w:tr>
      <w:tr w:rsidR="002B6273" w:rsidRPr="00145B40" w:rsidTr="0074335E">
        <w:trPr>
          <w:trHeight w:val="300"/>
          <w:ins w:id="10461" w:author="user" w:date="2012-02-29T14:49:00Z"/>
        </w:trPr>
        <w:tc>
          <w:tcPr>
            <w:tcW w:w="1993" w:type="dxa"/>
            <w:tcBorders>
              <w:top w:val="nil"/>
              <w:left w:val="single" w:sz="4" w:space="0" w:color="auto"/>
              <w:bottom w:val="single" w:sz="4" w:space="0" w:color="auto"/>
              <w:right w:val="single" w:sz="4" w:space="0" w:color="auto"/>
            </w:tcBorders>
            <w:shd w:val="clear" w:color="auto" w:fill="auto"/>
          </w:tcPr>
          <w:p w:rsidR="002B6273" w:rsidRPr="00D32DFB" w:rsidRDefault="002B6273" w:rsidP="0074335E">
            <w:pPr>
              <w:jc w:val="both"/>
              <w:rPr>
                <w:ins w:id="10462" w:author="user" w:date="2012-02-29T14:49:00Z"/>
                <w:rFonts w:ascii="Calibri" w:hAnsi="Calibri" w:cs="Calibri"/>
                <w:sz w:val="20"/>
                <w:szCs w:val="20"/>
                <w:lang w:bidi="ne-NP"/>
              </w:rPr>
            </w:pPr>
            <w:ins w:id="10463" w:author="user" w:date="2012-02-29T14:49:00Z">
              <w:r w:rsidRPr="00D32DFB">
                <w:rPr>
                  <w:rFonts w:ascii="Calibri" w:hAnsi="Calibri" w:cs="Calibri"/>
                  <w:sz w:val="20"/>
                  <w:szCs w:val="20"/>
                  <w:lang w:bidi="ne-NP"/>
                </w:rPr>
                <w:t>Total</w:t>
              </w:r>
            </w:ins>
          </w:p>
        </w:tc>
        <w:tc>
          <w:tcPr>
            <w:tcW w:w="2070" w:type="dxa"/>
            <w:tcBorders>
              <w:top w:val="nil"/>
              <w:left w:val="nil"/>
              <w:bottom w:val="single" w:sz="4" w:space="0" w:color="auto"/>
              <w:right w:val="single" w:sz="4" w:space="0" w:color="auto"/>
            </w:tcBorders>
            <w:shd w:val="clear" w:color="auto" w:fill="auto"/>
          </w:tcPr>
          <w:p w:rsidR="002B6273" w:rsidRPr="00D32DFB" w:rsidRDefault="002B6273" w:rsidP="0074335E">
            <w:pPr>
              <w:jc w:val="center"/>
              <w:rPr>
                <w:ins w:id="10464" w:author="user" w:date="2012-02-29T14:49:00Z"/>
                <w:rFonts w:ascii="Calibri" w:hAnsi="Calibri" w:cs="Calibri"/>
                <w:sz w:val="20"/>
                <w:szCs w:val="20"/>
                <w:lang w:bidi="ne-NP"/>
              </w:rPr>
            </w:pPr>
            <w:ins w:id="10465" w:author="user" w:date="2012-02-29T14:49:00Z">
              <w:r w:rsidRPr="00D32DFB">
                <w:rPr>
                  <w:rFonts w:ascii="Calibri" w:hAnsi="Calibri" w:cs="Calibri"/>
                  <w:sz w:val="20"/>
                  <w:szCs w:val="20"/>
                  <w:lang w:bidi="ne-NP"/>
                </w:rPr>
                <w:t>114</w:t>
              </w:r>
            </w:ins>
          </w:p>
        </w:tc>
        <w:tc>
          <w:tcPr>
            <w:tcW w:w="1370" w:type="dxa"/>
            <w:tcBorders>
              <w:top w:val="nil"/>
              <w:left w:val="nil"/>
              <w:bottom w:val="single" w:sz="4" w:space="0" w:color="auto"/>
              <w:right w:val="single" w:sz="4" w:space="0" w:color="auto"/>
            </w:tcBorders>
            <w:shd w:val="clear" w:color="auto" w:fill="auto"/>
          </w:tcPr>
          <w:p w:rsidR="002B6273" w:rsidRPr="00D32DFB" w:rsidRDefault="002B6273" w:rsidP="0074335E">
            <w:pPr>
              <w:jc w:val="center"/>
              <w:rPr>
                <w:ins w:id="10466" w:author="user" w:date="2012-02-29T14:49:00Z"/>
                <w:rFonts w:ascii="Calibri" w:hAnsi="Calibri" w:cs="Calibri"/>
                <w:sz w:val="20"/>
                <w:szCs w:val="20"/>
                <w:lang w:bidi="ne-NP"/>
              </w:rPr>
            </w:pPr>
            <w:ins w:id="10467" w:author="user" w:date="2012-02-29T14:49:00Z">
              <w:r w:rsidRPr="00D32DFB">
                <w:rPr>
                  <w:rFonts w:ascii="Calibri" w:hAnsi="Calibri" w:cs="Calibri"/>
                  <w:sz w:val="20"/>
                  <w:szCs w:val="20"/>
                  <w:lang w:bidi="ne-NP"/>
                </w:rPr>
                <w:t>23</w:t>
              </w:r>
            </w:ins>
          </w:p>
        </w:tc>
        <w:tc>
          <w:tcPr>
            <w:tcW w:w="1077" w:type="dxa"/>
            <w:tcBorders>
              <w:top w:val="nil"/>
              <w:left w:val="nil"/>
              <w:bottom w:val="single" w:sz="4" w:space="0" w:color="auto"/>
              <w:right w:val="single" w:sz="4" w:space="0" w:color="auto"/>
            </w:tcBorders>
            <w:shd w:val="clear" w:color="auto" w:fill="auto"/>
          </w:tcPr>
          <w:p w:rsidR="002B6273" w:rsidRPr="00D32DFB" w:rsidRDefault="002B6273" w:rsidP="0074335E">
            <w:pPr>
              <w:jc w:val="center"/>
              <w:rPr>
                <w:ins w:id="10468" w:author="user" w:date="2012-02-29T14:49:00Z"/>
                <w:rFonts w:ascii="Calibri" w:hAnsi="Calibri" w:cs="Calibri"/>
                <w:sz w:val="20"/>
                <w:szCs w:val="20"/>
                <w:lang w:bidi="ne-NP"/>
              </w:rPr>
            </w:pPr>
            <w:ins w:id="10469" w:author="user" w:date="2012-02-29T14:49:00Z">
              <w:r w:rsidRPr="00D32DFB">
                <w:rPr>
                  <w:rFonts w:ascii="Calibri" w:hAnsi="Calibri" w:cs="Calibri"/>
                  <w:sz w:val="20"/>
                  <w:szCs w:val="20"/>
                  <w:lang w:bidi="ne-NP"/>
                </w:rPr>
                <w:t>4</w:t>
              </w:r>
            </w:ins>
          </w:p>
        </w:tc>
        <w:tc>
          <w:tcPr>
            <w:tcW w:w="2053" w:type="dxa"/>
            <w:tcBorders>
              <w:top w:val="nil"/>
              <w:left w:val="nil"/>
              <w:bottom w:val="single" w:sz="4" w:space="0" w:color="auto"/>
              <w:right w:val="single" w:sz="4" w:space="0" w:color="auto"/>
            </w:tcBorders>
            <w:shd w:val="clear" w:color="auto" w:fill="auto"/>
          </w:tcPr>
          <w:p w:rsidR="002B6273" w:rsidRPr="00D32DFB" w:rsidRDefault="002B6273" w:rsidP="0074335E">
            <w:pPr>
              <w:jc w:val="center"/>
              <w:rPr>
                <w:ins w:id="10470" w:author="user" w:date="2012-02-29T14:49:00Z"/>
                <w:rFonts w:ascii="Calibri" w:hAnsi="Calibri" w:cs="Calibri"/>
                <w:sz w:val="20"/>
                <w:szCs w:val="20"/>
                <w:lang w:bidi="ne-NP"/>
              </w:rPr>
            </w:pPr>
            <w:ins w:id="10471" w:author="user" w:date="2012-02-29T14:49:00Z">
              <w:r w:rsidRPr="00D32DFB">
                <w:rPr>
                  <w:rFonts w:ascii="Calibri" w:hAnsi="Calibri" w:cs="Calibri"/>
                  <w:sz w:val="20"/>
                  <w:szCs w:val="20"/>
                  <w:lang w:bidi="ne-NP"/>
                </w:rPr>
                <w:t>6</w:t>
              </w:r>
            </w:ins>
          </w:p>
        </w:tc>
      </w:tr>
      <w:tr w:rsidR="002B6273" w:rsidRPr="00145B40" w:rsidTr="0074335E">
        <w:trPr>
          <w:trHeight w:val="300"/>
          <w:ins w:id="10472" w:author="user" w:date="2012-02-29T14:49:00Z"/>
        </w:trPr>
        <w:tc>
          <w:tcPr>
            <w:tcW w:w="1993" w:type="dxa"/>
            <w:tcBorders>
              <w:top w:val="nil"/>
              <w:left w:val="single" w:sz="4" w:space="0" w:color="auto"/>
              <w:bottom w:val="single" w:sz="4" w:space="0" w:color="auto"/>
              <w:right w:val="single" w:sz="4" w:space="0" w:color="auto"/>
            </w:tcBorders>
            <w:shd w:val="clear" w:color="auto" w:fill="auto"/>
          </w:tcPr>
          <w:p w:rsidR="002B6273" w:rsidRPr="00D32DFB" w:rsidRDefault="002B6273" w:rsidP="0074335E">
            <w:pPr>
              <w:jc w:val="both"/>
              <w:rPr>
                <w:ins w:id="10473" w:author="user" w:date="2012-02-29T14:49:00Z"/>
                <w:rFonts w:ascii="Calibri" w:hAnsi="Calibri" w:cs="Calibri"/>
                <w:b/>
                <w:bCs/>
                <w:sz w:val="20"/>
                <w:szCs w:val="20"/>
                <w:lang w:bidi="ne-NP"/>
              </w:rPr>
            </w:pPr>
            <w:ins w:id="10474" w:author="user" w:date="2012-02-29T14:49:00Z">
              <w:r w:rsidRPr="00D32DFB">
                <w:rPr>
                  <w:rFonts w:ascii="Calibri" w:hAnsi="Calibri" w:cs="Calibri"/>
                  <w:b/>
                  <w:bCs/>
                  <w:sz w:val="20"/>
                  <w:szCs w:val="20"/>
                  <w:lang w:bidi="ne-NP"/>
                </w:rPr>
                <w:t>Percentage</w:t>
              </w:r>
            </w:ins>
          </w:p>
        </w:tc>
        <w:tc>
          <w:tcPr>
            <w:tcW w:w="2070" w:type="dxa"/>
            <w:tcBorders>
              <w:top w:val="nil"/>
              <w:left w:val="nil"/>
              <w:bottom w:val="single" w:sz="4" w:space="0" w:color="auto"/>
              <w:right w:val="single" w:sz="4" w:space="0" w:color="auto"/>
            </w:tcBorders>
            <w:shd w:val="clear" w:color="auto" w:fill="auto"/>
            <w:noWrap/>
            <w:vAlign w:val="bottom"/>
          </w:tcPr>
          <w:p w:rsidR="002B6273" w:rsidRPr="00D32DFB" w:rsidRDefault="002B6273" w:rsidP="0074335E">
            <w:pPr>
              <w:jc w:val="center"/>
              <w:rPr>
                <w:ins w:id="10475" w:author="user" w:date="2012-02-29T14:49:00Z"/>
                <w:rFonts w:ascii="Calibri" w:hAnsi="Calibri" w:cs="Calibri"/>
                <w:b/>
                <w:bCs/>
                <w:sz w:val="20"/>
                <w:szCs w:val="20"/>
                <w:lang w:bidi="ne-NP"/>
              </w:rPr>
            </w:pPr>
            <w:ins w:id="10476" w:author="user" w:date="2012-02-29T14:49:00Z">
              <w:r w:rsidRPr="00D32DFB">
                <w:rPr>
                  <w:rFonts w:ascii="Calibri" w:hAnsi="Calibri" w:cs="Calibri"/>
                  <w:b/>
                  <w:bCs/>
                  <w:sz w:val="20"/>
                  <w:szCs w:val="20"/>
                  <w:lang w:bidi="ne-NP"/>
                </w:rPr>
                <w:t>77.55</w:t>
              </w:r>
            </w:ins>
          </w:p>
        </w:tc>
        <w:tc>
          <w:tcPr>
            <w:tcW w:w="1370" w:type="dxa"/>
            <w:tcBorders>
              <w:top w:val="nil"/>
              <w:left w:val="nil"/>
              <w:bottom w:val="single" w:sz="4" w:space="0" w:color="auto"/>
              <w:right w:val="single" w:sz="4" w:space="0" w:color="auto"/>
            </w:tcBorders>
            <w:shd w:val="clear" w:color="auto" w:fill="auto"/>
            <w:noWrap/>
            <w:vAlign w:val="bottom"/>
          </w:tcPr>
          <w:p w:rsidR="002B6273" w:rsidRPr="00D32DFB" w:rsidRDefault="002B6273" w:rsidP="0074335E">
            <w:pPr>
              <w:jc w:val="center"/>
              <w:rPr>
                <w:ins w:id="10477" w:author="user" w:date="2012-02-29T14:49:00Z"/>
                <w:rFonts w:ascii="Calibri" w:hAnsi="Calibri" w:cs="Calibri"/>
                <w:b/>
                <w:bCs/>
                <w:sz w:val="20"/>
                <w:szCs w:val="20"/>
                <w:lang w:bidi="ne-NP"/>
              </w:rPr>
            </w:pPr>
            <w:ins w:id="10478" w:author="user" w:date="2012-02-29T14:49:00Z">
              <w:r w:rsidRPr="00D32DFB">
                <w:rPr>
                  <w:rFonts w:ascii="Calibri" w:hAnsi="Calibri" w:cs="Calibri"/>
                  <w:b/>
                  <w:bCs/>
                  <w:sz w:val="20"/>
                  <w:szCs w:val="20"/>
                  <w:lang w:bidi="ne-NP"/>
                </w:rPr>
                <w:t>15.65</w:t>
              </w:r>
            </w:ins>
          </w:p>
        </w:tc>
        <w:tc>
          <w:tcPr>
            <w:tcW w:w="1077" w:type="dxa"/>
            <w:tcBorders>
              <w:top w:val="nil"/>
              <w:left w:val="nil"/>
              <w:bottom w:val="single" w:sz="4" w:space="0" w:color="auto"/>
              <w:right w:val="single" w:sz="4" w:space="0" w:color="auto"/>
            </w:tcBorders>
            <w:shd w:val="clear" w:color="auto" w:fill="auto"/>
            <w:noWrap/>
            <w:vAlign w:val="bottom"/>
          </w:tcPr>
          <w:p w:rsidR="002B6273" w:rsidRPr="00D32DFB" w:rsidRDefault="002B6273" w:rsidP="0074335E">
            <w:pPr>
              <w:jc w:val="center"/>
              <w:rPr>
                <w:ins w:id="10479" w:author="user" w:date="2012-02-29T14:49:00Z"/>
                <w:rFonts w:ascii="Calibri" w:hAnsi="Calibri" w:cs="Calibri"/>
                <w:b/>
                <w:bCs/>
                <w:sz w:val="20"/>
                <w:szCs w:val="20"/>
                <w:lang w:bidi="ne-NP"/>
              </w:rPr>
            </w:pPr>
            <w:ins w:id="10480" w:author="user" w:date="2012-02-29T14:49:00Z">
              <w:r w:rsidRPr="00D32DFB">
                <w:rPr>
                  <w:rFonts w:ascii="Calibri" w:hAnsi="Calibri" w:cs="Calibri"/>
                  <w:b/>
                  <w:bCs/>
                  <w:sz w:val="20"/>
                  <w:szCs w:val="20"/>
                  <w:lang w:bidi="ne-NP"/>
                </w:rPr>
                <w:t>2.72</w:t>
              </w:r>
            </w:ins>
          </w:p>
        </w:tc>
        <w:tc>
          <w:tcPr>
            <w:tcW w:w="2053" w:type="dxa"/>
            <w:tcBorders>
              <w:top w:val="nil"/>
              <w:left w:val="nil"/>
              <w:bottom w:val="single" w:sz="4" w:space="0" w:color="auto"/>
              <w:right w:val="single" w:sz="4" w:space="0" w:color="auto"/>
            </w:tcBorders>
            <w:shd w:val="clear" w:color="auto" w:fill="auto"/>
            <w:noWrap/>
            <w:vAlign w:val="bottom"/>
          </w:tcPr>
          <w:p w:rsidR="002B6273" w:rsidRPr="00D32DFB" w:rsidRDefault="002B6273" w:rsidP="0074335E">
            <w:pPr>
              <w:jc w:val="center"/>
              <w:rPr>
                <w:ins w:id="10481" w:author="user" w:date="2012-02-29T14:49:00Z"/>
                <w:rFonts w:ascii="Calibri" w:hAnsi="Calibri" w:cs="Calibri"/>
                <w:b/>
                <w:bCs/>
                <w:sz w:val="20"/>
                <w:szCs w:val="20"/>
                <w:lang w:bidi="ne-NP"/>
              </w:rPr>
            </w:pPr>
            <w:ins w:id="10482" w:author="user" w:date="2012-02-29T14:49:00Z">
              <w:r w:rsidRPr="00D32DFB">
                <w:rPr>
                  <w:rFonts w:ascii="Calibri" w:hAnsi="Calibri" w:cs="Calibri"/>
                  <w:b/>
                  <w:bCs/>
                  <w:sz w:val="20"/>
                  <w:szCs w:val="20"/>
                  <w:lang w:bidi="ne-NP"/>
                </w:rPr>
                <w:t>4.08</w:t>
              </w:r>
            </w:ins>
          </w:p>
        </w:tc>
      </w:tr>
    </w:tbl>
    <w:p w:rsidR="002B6273" w:rsidRDefault="002B6273" w:rsidP="002B6273">
      <w:pPr>
        <w:pStyle w:val="ReportText"/>
        <w:spacing w:line="360" w:lineRule="auto"/>
        <w:ind w:left="0"/>
        <w:rPr>
          <w:ins w:id="10483" w:author="user" w:date="2012-02-29T14:49:00Z"/>
          <w:rFonts w:ascii="Calibri" w:hAnsi="Calibri" w:cs="Calibri"/>
          <w:bCs/>
          <w:i/>
          <w:sz w:val="18"/>
          <w:szCs w:val="18"/>
        </w:rPr>
      </w:pPr>
      <w:ins w:id="10484" w:author="user" w:date="2012-02-29T14:49:00Z">
        <w:r w:rsidRPr="00D32DFB">
          <w:rPr>
            <w:rFonts w:ascii="Calibri" w:hAnsi="Calibri" w:cs="Calibri"/>
            <w:bCs/>
            <w:i/>
            <w:sz w:val="18"/>
            <w:szCs w:val="18"/>
          </w:rPr>
          <w:t>Source: Household Survey, 2011</w:t>
        </w:r>
      </w:ins>
    </w:p>
    <w:p w:rsidR="002B6273" w:rsidRPr="0084077E" w:rsidRDefault="002B6273" w:rsidP="002B6273">
      <w:pPr>
        <w:pStyle w:val="ReportText"/>
        <w:spacing w:line="360" w:lineRule="auto"/>
        <w:ind w:left="0"/>
        <w:rPr>
          <w:ins w:id="10485" w:author="user" w:date="2012-02-29T14:49:00Z"/>
          <w:rFonts w:ascii="Calibri" w:hAnsi="Calibri" w:cs="Calibri"/>
          <w:bCs/>
          <w:i/>
          <w:sz w:val="10"/>
          <w:szCs w:val="10"/>
        </w:rPr>
      </w:pPr>
    </w:p>
    <w:p w:rsidR="002B6273" w:rsidRDefault="002B6273" w:rsidP="002B6273">
      <w:pPr>
        <w:pStyle w:val="ReportText"/>
        <w:numPr>
          <w:ilvl w:val="2"/>
          <w:numId w:val="19"/>
        </w:numPr>
        <w:spacing w:line="300" w:lineRule="auto"/>
        <w:rPr>
          <w:ins w:id="10486" w:author="user" w:date="2012-02-29T14:49:00Z"/>
          <w:rFonts w:ascii="Calibri" w:hAnsi="Calibri" w:cs="Calibri"/>
          <w:b/>
          <w:bCs/>
          <w:szCs w:val="22"/>
        </w:rPr>
      </w:pPr>
      <w:ins w:id="10487" w:author="user" w:date="2012-02-29T14:49:00Z">
        <w:r w:rsidRPr="00145B40">
          <w:rPr>
            <w:rFonts w:ascii="Calibri" w:hAnsi="Calibri" w:cs="Calibri"/>
            <w:b/>
            <w:bCs/>
            <w:szCs w:val="22"/>
          </w:rPr>
          <w:t>Compensation</w:t>
        </w:r>
      </w:ins>
    </w:p>
    <w:p w:rsidR="002B6273" w:rsidRPr="001E47E6" w:rsidRDefault="002B6273" w:rsidP="002B6273">
      <w:pPr>
        <w:pStyle w:val="Tableafter"/>
        <w:spacing w:line="300" w:lineRule="auto"/>
        <w:jc w:val="both"/>
        <w:rPr>
          <w:ins w:id="10488" w:author="user" w:date="2012-02-29T14:49:00Z"/>
          <w:rFonts w:ascii="Calibri" w:hAnsi="Calibri" w:cs="Arial"/>
          <w:sz w:val="22"/>
          <w:szCs w:val="22"/>
          <w:lang w:val="en-GB"/>
        </w:rPr>
      </w:pPr>
      <w:ins w:id="10489" w:author="user" w:date="2012-02-29T14:49:00Z">
        <w:r w:rsidRPr="001E47E6">
          <w:rPr>
            <w:rFonts w:ascii="Calibri" w:hAnsi="Calibri" w:cs="Arial"/>
            <w:sz w:val="22"/>
            <w:szCs w:val="22"/>
            <w:lang w:val="en-GB"/>
          </w:rPr>
          <w:t xml:space="preserve">To know views of the affected households regarding compensation for loss of land/assets and use of compensation questions were asked. This section describes views of the affected households regarding compensation and its use.  </w:t>
        </w:r>
      </w:ins>
    </w:p>
    <w:p w:rsidR="002B6273" w:rsidRPr="0084077E" w:rsidRDefault="002B6273" w:rsidP="002B6273">
      <w:pPr>
        <w:pStyle w:val="ReportText"/>
        <w:spacing w:line="300" w:lineRule="auto"/>
        <w:ind w:left="795"/>
        <w:rPr>
          <w:ins w:id="10490" w:author="user" w:date="2012-02-29T14:49:00Z"/>
          <w:rFonts w:ascii="Calibri" w:hAnsi="Calibri" w:cs="Calibri"/>
          <w:bCs/>
          <w:sz w:val="10"/>
          <w:szCs w:val="10"/>
        </w:rPr>
      </w:pPr>
    </w:p>
    <w:p w:rsidR="000843A4" w:rsidRDefault="000843A4" w:rsidP="002B6273">
      <w:pPr>
        <w:spacing w:line="300" w:lineRule="auto"/>
        <w:rPr>
          <w:ins w:id="10491" w:author="user" w:date="2012-03-01T11:57:00Z"/>
          <w:rFonts w:ascii="Calibri" w:hAnsi="Calibri" w:cs="Calibri"/>
          <w:b/>
          <w:bCs/>
          <w:sz w:val="22"/>
          <w:szCs w:val="22"/>
          <w:lang w:val="en-GB"/>
        </w:rPr>
      </w:pPr>
    </w:p>
    <w:p w:rsidR="000843A4" w:rsidRDefault="000843A4" w:rsidP="002B6273">
      <w:pPr>
        <w:spacing w:line="300" w:lineRule="auto"/>
        <w:rPr>
          <w:ins w:id="10492" w:author="user" w:date="2012-03-01T11:57:00Z"/>
          <w:rFonts w:ascii="Calibri" w:hAnsi="Calibri" w:cs="Calibri"/>
          <w:b/>
          <w:bCs/>
          <w:sz w:val="22"/>
          <w:szCs w:val="22"/>
          <w:lang w:val="en-GB"/>
        </w:rPr>
      </w:pPr>
    </w:p>
    <w:p w:rsidR="002B6273" w:rsidRPr="008C518F" w:rsidRDefault="002B6273" w:rsidP="002B6273">
      <w:pPr>
        <w:spacing w:line="300" w:lineRule="auto"/>
        <w:rPr>
          <w:ins w:id="10493" w:author="user" w:date="2012-02-29T14:49:00Z"/>
          <w:rFonts w:ascii="Calibri" w:hAnsi="Calibri" w:cs="Calibri"/>
          <w:b/>
          <w:bCs/>
          <w:sz w:val="22"/>
          <w:szCs w:val="22"/>
          <w:lang w:val="en-GB"/>
        </w:rPr>
      </w:pPr>
      <w:ins w:id="10494" w:author="user" w:date="2012-02-29T14:49:00Z">
        <w:r w:rsidRPr="008C518F">
          <w:rPr>
            <w:rFonts w:ascii="Calibri" w:hAnsi="Calibri" w:cs="Calibri"/>
            <w:b/>
            <w:bCs/>
            <w:sz w:val="22"/>
            <w:szCs w:val="22"/>
            <w:lang w:val="en-GB"/>
          </w:rPr>
          <w:lastRenderedPageBreak/>
          <w:t>6.3.7.1 Choice of Compensation</w:t>
        </w:r>
      </w:ins>
    </w:p>
    <w:p w:rsidR="002B6273" w:rsidRPr="000843A4" w:rsidRDefault="002B6273" w:rsidP="002B6273">
      <w:pPr>
        <w:pStyle w:val="Tableafter"/>
        <w:spacing w:line="300" w:lineRule="auto"/>
        <w:jc w:val="both"/>
        <w:rPr>
          <w:ins w:id="10495" w:author="user" w:date="2012-02-29T14:49:00Z"/>
          <w:rFonts w:ascii="Arial" w:hAnsi="Arial" w:cs="Arial"/>
          <w:sz w:val="2"/>
          <w:szCs w:val="14"/>
          <w:lang w:val="en-GB"/>
          <w:rPrChange w:id="10496" w:author="user" w:date="2012-03-01T11:57:00Z">
            <w:rPr>
              <w:ins w:id="10497" w:author="user" w:date="2012-02-29T14:49:00Z"/>
              <w:rFonts w:ascii="Arial" w:hAnsi="Arial" w:cs="Arial"/>
              <w:sz w:val="14"/>
              <w:szCs w:val="14"/>
              <w:lang w:val="en-GB"/>
            </w:rPr>
          </w:rPrChange>
        </w:rPr>
      </w:pPr>
    </w:p>
    <w:p w:rsidR="002B6273" w:rsidRPr="00F10F42" w:rsidRDefault="002B6273" w:rsidP="002B6273">
      <w:pPr>
        <w:pStyle w:val="Tableafter"/>
        <w:spacing w:line="300" w:lineRule="auto"/>
        <w:jc w:val="both"/>
        <w:rPr>
          <w:ins w:id="10498" w:author="user" w:date="2012-02-29T14:49:00Z"/>
          <w:rFonts w:ascii="Calibri" w:hAnsi="Calibri" w:cs="Arial"/>
          <w:sz w:val="22"/>
          <w:szCs w:val="22"/>
          <w:lang w:val="en-GB"/>
        </w:rPr>
      </w:pPr>
      <w:ins w:id="10499" w:author="user" w:date="2012-02-29T14:49:00Z">
        <w:r w:rsidRPr="00F10F42">
          <w:rPr>
            <w:rFonts w:ascii="Calibri" w:hAnsi="Calibri" w:cs="Arial"/>
            <w:sz w:val="22"/>
            <w:szCs w:val="22"/>
            <w:lang w:val="en-GB"/>
          </w:rPr>
          <w:t xml:space="preserve">The households were asked regarding their willingness to receive compensation in cash or kind. Of the households a majority (90.48%) said that they are willing to receive cash compensation. However, 6.12% said land for land and 3.40% said house for house </w:t>
        </w:r>
        <w:r w:rsidRPr="00F10F42">
          <w:rPr>
            <w:rFonts w:ascii="Calibri" w:hAnsi="Calibri" w:cs="Calibri"/>
            <w:sz w:val="22"/>
            <w:szCs w:val="22"/>
          </w:rPr>
          <w:t>compensation</w:t>
        </w:r>
        <w:r w:rsidRPr="00F10F42">
          <w:rPr>
            <w:rFonts w:ascii="Calibri" w:hAnsi="Calibri" w:cs="Arial"/>
            <w:sz w:val="22"/>
            <w:szCs w:val="22"/>
            <w:lang w:val="en-GB"/>
          </w:rPr>
          <w:t xml:space="preserve"> (Table 6.</w:t>
        </w:r>
        <w:r>
          <w:rPr>
            <w:rFonts w:ascii="Calibri" w:hAnsi="Calibri" w:cs="Arial"/>
            <w:sz w:val="22"/>
            <w:szCs w:val="22"/>
            <w:lang w:val="en-GB"/>
          </w:rPr>
          <w:t>52</w:t>
        </w:r>
        <w:r w:rsidRPr="00F10F42">
          <w:rPr>
            <w:rFonts w:ascii="Calibri" w:hAnsi="Calibri" w:cs="Arial"/>
            <w:sz w:val="22"/>
            <w:szCs w:val="22"/>
            <w:lang w:val="en-GB"/>
          </w:rPr>
          <w:t xml:space="preserve">). </w:t>
        </w:r>
      </w:ins>
    </w:p>
    <w:p w:rsidR="002B6273" w:rsidRPr="0084077E" w:rsidRDefault="002B6273" w:rsidP="002B6273">
      <w:pPr>
        <w:rPr>
          <w:ins w:id="10500" w:author="user" w:date="2012-02-29T14:49:00Z"/>
          <w:rFonts w:ascii="Calibri" w:hAnsi="Calibri" w:cs="Calibri"/>
          <w:b/>
          <w:bCs/>
          <w:sz w:val="10"/>
          <w:szCs w:val="10"/>
          <w:lang w:val="en-GB"/>
        </w:rPr>
      </w:pPr>
    </w:p>
    <w:p w:rsidR="002B6273" w:rsidRPr="00261758" w:rsidRDefault="002B6273" w:rsidP="002B6273">
      <w:pPr>
        <w:rPr>
          <w:ins w:id="10501" w:author="user" w:date="2012-02-29T14:49:00Z"/>
          <w:rFonts w:ascii="Calibri" w:hAnsi="Calibri" w:cs="Calibri"/>
          <w:b/>
          <w:bCs/>
          <w:sz w:val="20"/>
          <w:szCs w:val="20"/>
          <w:lang w:val="en-GB"/>
        </w:rPr>
      </w:pPr>
      <w:ins w:id="10502" w:author="user" w:date="2012-02-29T14:49:00Z">
        <w:r w:rsidRPr="00261758">
          <w:rPr>
            <w:rFonts w:ascii="Calibri" w:hAnsi="Calibri" w:cs="Calibri"/>
            <w:b/>
            <w:bCs/>
            <w:sz w:val="20"/>
            <w:szCs w:val="20"/>
            <w:lang w:val="en-GB"/>
          </w:rPr>
          <w:t>Table- 6.52 Choice of compensation</w:t>
        </w:r>
      </w:ins>
    </w:p>
    <w:tbl>
      <w:tblPr>
        <w:tblW w:w="8293" w:type="dxa"/>
        <w:tblInd w:w="95" w:type="dxa"/>
        <w:tblLook w:val="04A0"/>
      </w:tblPr>
      <w:tblGrid>
        <w:gridCol w:w="2320"/>
        <w:gridCol w:w="980"/>
        <w:gridCol w:w="1483"/>
        <w:gridCol w:w="1800"/>
        <w:gridCol w:w="1710"/>
      </w:tblGrid>
      <w:tr w:rsidR="002B6273" w:rsidRPr="00145B40" w:rsidTr="0074335E">
        <w:trPr>
          <w:trHeight w:val="300"/>
          <w:ins w:id="10503" w:author="user" w:date="2012-02-29T14:49:00Z"/>
        </w:trPr>
        <w:tc>
          <w:tcPr>
            <w:tcW w:w="2320" w:type="dxa"/>
            <w:vMerge w:val="restart"/>
            <w:tcBorders>
              <w:top w:val="single" w:sz="4" w:space="0" w:color="auto"/>
              <w:left w:val="single" w:sz="4" w:space="0" w:color="auto"/>
              <w:bottom w:val="single" w:sz="4" w:space="0" w:color="auto"/>
              <w:right w:val="single" w:sz="4" w:space="0" w:color="auto"/>
            </w:tcBorders>
            <w:shd w:val="clear" w:color="auto" w:fill="auto"/>
          </w:tcPr>
          <w:p w:rsidR="002B6273" w:rsidRPr="00FD714C" w:rsidRDefault="002B6273" w:rsidP="0074335E">
            <w:pPr>
              <w:jc w:val="both"/>
              <w:rPr>
                <w:ins w:id="10504" w:author="user" w:date="2012-02-29T14:49:00Z"/>
                <w:rFonts w:ascii="Calibri" w:hAnsi="Calibri" w:cs="Calibri"/>
                <w:b/>
                <w:bCs/>
                <w:sz w:val="20"/>
                <w:szCs w:val="20"/>
                <w:lang w:bidi="ne-NP"/>
              </w:rPr>
            </w:pPr>
            <w:ins w:id="10505" w:author="user" w:date="2012-02-29T14:49:00Z">
              <w:r w:rsidRPr="00FD714C">
                <w:rPr>
                  <w:rFonts w:ascii="Calibri" w:hAnsi="Calibri" w:cs="Calibri"/>
                  <w:b/>
                  <w:bCs/>
                  <w:sz w:val="20"/>
                  <w:szCs w:val="20"/>
                  <w:lang w:bidi="ne-NP"/>
                </w:rPr>
                <w:t>VDC/Municipality</w:t>
              </w:r>
            </w:ins>
          </w:p>
        </w:tc>
        <w:tc>
          <w:tcPr>
            <w:tcW w:w="4263" w:type="dxa"/>
            <w:gridSpan w:val="3"/>
            <w:tcBorders>
              <w:top w:val="single" w:sz="4" w:space="0" w:color="auto"/>
              <w:left w:val="nil"/>
              <w:bottom w:val="single" w:sz="4" w:space="0" w:color="auto"/>
              <w:right w:val="single" w:sz="4" w:space="0" w:color="auto"/>
            </w:tcBorders>
            <w:shd w:val="clear" w:color="auto" w:fill="auto"/>
          </w:tcPr>
          <w:p w:rsidR="002B6273" w:rsidRPr="00FD714C" w:rsidRDefault="002B6273" w:rsidP="0074335E">
            <w:pPr>
              <w:jc w:val="center"/>
              <w:rPr>
                <w:ins w:id="10506" w:author="user" w:date="2012-02-29T14:49:00Z"/>
                <w:rFonts w:ascii="Calibri" w:hAnsi="Calibri" w:cs="Calibri"/>
                <w:b/>
                <w:bCs/>
                <w:sz w:val="20"/>
                <w:szCs w:val="20"/>
                <w:lang w:bidi="ne-NP"/>
              </w:rPr>
            </w:pPr>
            <w:ins w:id="10507" w:author="user" w:date="2012-02-29T14:49:00Z">
              <w:r w:rsidRPr="00FD714C">
                <w:rPr>
                  <w:rFonts w:ascii="Calibri" w:hAnsi="Calibri" w:cs="Calibri"/>
                  <w:b/>
                  <w:bCs/>
                  <w:sz w:val="20"/>
                  <w:szCs w:val="20"/>
                  <w:lang w:val="en-GB"/>
                </w:rPr>
                <w:t>Choice of compensation</w:t>
              </w:r>
            </w:ins>
          </w:p>
        </w:tc>
        <w:tc>
          <w:tcPr>
            <w:tcW w:w="1710" w:type="dxa"/>
            <w:tcBorders>
              <w:top w:val="single" w:sz="4" w:space="0" w:color="auto"/>
              <w:left w:val="nil"/>
              <w:bottom w:val="single" w:sz="4" w:space="0" w:color="auto"/>
              <w:right w:val="single" w:sz="4" w:space="0" w:color="auto"/>
            </w:tcBorders>
            <w:shd w:val="clear" w:color="auto" w:fill="auto"/>
            <w:noWrap/>
            <w:vAlign w:val="bottom"/>
          </w:tcPr>
          <w:p w:rsidR="002B6273" w:rsidRPr="00FD714C" w:rsidRDefault="002B6273" w:rsidP="0074335E">
            <w:pPr>
              <w:rPr>
                <w:ins w:id="10508" w:author="user" w:date="2012-02-29T14:49:00Z"/>
                <w:rFonts w:ascii="Calibri" w:hAnsi="Calibri" w:cs="Calibri"/>
                <w:sz w:val="20"/>
                <w:szCs w:val="20"/>
                <w:lang w:bidi="ne-NP"/>
              </w:rPr>
            </w:pPr>
            <w:ins w:id="10509" w:author="user" w:date="2012-02-29T14:49:00Z">
              <w:r w:rsidRPr="00FD714C">
                <w:rPr>
                  <w:rFonts w:ascii="Calibri" w:hAnsi="Calibri" w:cs="Calibri"/>
                  <w:sz w:val="20"/>
                  <w:szCs w:val="20"/>
                  <w:lang w:bidi="ne-NP"/>
                </w:rPr>
                <w:t> </w:t>
              </w:r>
            </w:ins>
          </w:p>
        </w:tc>
      </w:tr>
      <w:tr w:rsidR="002B6273" w:rsidRPr="00145B40" w:rsidTr="0074335E">
        <w:trPr>
          <w:trHeight w:val="315"/>
          <w:ins w:id="10510" w:author="user" w:date="2012-02-29T14:49:00Z"/>
        </w:trPr>
        <w:tc>
          <w:tcPr>
            <w:tcW w:w="2320" w:type="dxa"/>
            <w:vMerge/>
            <w:tcBorders>
              <w:top w:val="single" w:sz="4" w:space="0" w:color="auto"/>
              <w:left w:val="single" w:sz="4" w:space="0" w:color="auto"/>
              <w:bottom w:val="single" w:sz="4" w:space="0" w:color="auto"/>
              <w:right w:val="single" w:sz="4" w:space="0" w:color="auto"/>
            </w:tcBorders>
            <w:vAlign w:val="center"/>
          </w:tcPr>
          <w:p w:rsidR="002B6273" w:rsidRPr="00FD714C" w:rsidRDefault="002B6273" w:rsidP="0074335E">
            <w:pPr>
              <w:rPr>
                <w:ins w:id="10511" w:author="user" w:date="2012-02-29T14:49:00Z"/>
                <w:rFonts w:ascii="Calibri" w:hAnsi="Calibri" w:cs="Calibri"/>
                <w:b/>
                <w:bCs/>
                <w:sz w:val="20"/>
                <w:szCs w:val="20"/>
                <w:lang w:bidi="ne-NP"/>
              </w:rPr>
            </w:pPr>
          </w:p>
        </w:tc>
        <w:tc>
          <w:tcPr>
            <w:tcW w:w="980" w:type="dxa"/>
            <w:tcBorders>
              <w:top w:val="nil"/>
              <w:left w:val="nil"/>
              <w:bottom w:val="single" w:sz="4" w:space="0" w:color="auto"/>
              <w:right w:val="single" w:sz="4" w:space="0" w:color="auto"/>
            </w:tcBorders>
            <w:shd w:val="clear" w:color="auto" w:fill="auto"/>
          </w:tcPr>
          <w:p w:rsidR="002B6273" w:rsidRPr="00FD714C" w:rsidRDefault="002B6273" w:rsidP="0074335E">
            <w:pPr>
              <w:jc w:val="center"/>
              <w:rPr>
                <w:ins w:id="10512" w:author="user" w:date="2012-02-29T14:49:00Z"/>
                <w:rFonts w:ascii="Calibri" w:hAnsi="Calibri" w:cs="Calibri"/>
                <w:b/>
                <w:bCs/>
                <w:sz w:val="20"/>
                <w:szCs w:val="20"/>
                <w:lang w:bidi="ne-NP"/>
              </w:rPr>
            </w:pPr>
            <w:ins w:id="10513" w:author="user" w:date="2012-02-29T14:49:00Z">
              <w:r w:rsidRPr="00FD714C">
                <w:rPr>
                  <w:rFonts w:ascii="Calibri" w:hAnsi="Calibri" w:cs="Calibri"/>
                  <w:b/>
                  <w:bCs/>
                  <w:sz w:val="20"/>
                  <w:szCs w:val="20"/>
                  <w:lang w:bidi="ne-NP"/>
                </w:rPr>
                <w:t>Cash</w:t>
              </w:r>
            </w:ins>
          </w:p>
        </w:tc>
        <w:tc>
          <w:tcPr>
            <w:tcW w:w="1483" w:type="dxa"/>
            <w:tcBorders>
              <w:top w:val="nil"/>
              <w:left w:val="nil"/>
              <w:bottom w:val="single" w:sz="4" w:space="0" w:color="auto"/>
              <w:right w:val="single" w:sz="4" w:space="0" w:color="auto"/>
            </w:tcBorders>
            <w:shd w:val="clear" w:color="auto" w:fill="auto"/>
          </w:tcPr>
          <w:p w:rsidR="002B6273" w:rsidRPr="00FD714C" w:rsidRDefault="002B6273" w:rsidP="0074335E">
            <w:pPr>
              <w:jc w:val="both"/>
              <w:rPr>
                <w:ins w:id="10514" w:author="user" w:date="2012-02-29T14:49:00Z"/>
                <w:rFonts w:ascii="Calibri" w:hAnsi="Calibri" w:cs="Calibri"/>
                <w:b/>
                <w:bCs/>
                <w:sz w:val="20"/>
                <w:szCs w:val="20"/>
                <w:lang w:bidi="ne-NP"/>
              </w:rPr>
            </w:pPr>
            <w:ins w:id="10515" w:author="user" w:date="2012-02-29T14:49:00Z">
              <w:r w:rsidRPr="00FD714C">
                <w:rPr>
                  <w:rFonts w:ascii="Calibri" w:hAnsi="Calibri" w:cs="Calibri"/>
                  <w:b/>
                  <w:bCs/>
                  <w:sz w:val="20"/>
                  <w:szCs w:val="20"/>
                  <w:lang w:bidi="ne-NP"/>
                </w:rPr>
                <w:t>Land for Land</w:t>
              </w:r>
            </w:ins>
          </w:p>
        </w:tc>
        <w:tc>
          <w:tcPr>
            <w:tcW w:w="1800" w:type="dxa"/>
            <w:tcBorders>
              <w:top w:val="nil"/>
              <w:left w:val="nil"/>
              <w:bottom w:val="single" w:sz="4" w:space="0" w:color="auto"/>
              <w:right w:val="single" w:sz="4" w:space="0" w:color="auto"/>
            </w:tcBorders>
            <w:shd w:val="clear" w:color="auto" w:fill="auto"/>
          </w:tcPr>
          <w:p w:rsidR="002B6273" w:rsidRPr="00FD714C" w:rsidRDefault="002B6273" w:rsidP="0074335E">
            <w:pPr>
              <w:jc w:val="both"/>
              <w:rPr>
                <w:ins w:id="10516" w:author="user" w:date="2012-02-29T14:49:00Z"/>
                <w:rFonts w:ascii="Calibri" w:hAnsi="Calibri" w:cs="Calibri"/>
                <w:b/>
                <w:bCs/>
                <w:sz w:val="20"/>
                <w:szCs w:val="20"/>
                <w:lang w:bidi="ne-NP"/>
              </w:rPr>
            </w:pPr>
            <w:ins w:id="10517" w:author="user" w:date="2012-02-29T14:49:00Z">
              <w:r w:rsidRPr="00FD714C">
                <w:rPr>
                  <w:rFonts w:ascii="Calibri" w:hAnsi="Calibri" w:cs="Calibri"/>
                  <w:b/>
                  <w:bCs/>
                  <w:sz w:val="20"/>
                  <w:szCs w:val="20"/>
                  <w:lang w:bidi="ne-NP"/>
                </w:rPr>
                <w:t>House for House</w:t>
              </w:r>
            </w:ins>
          </w:p>
        </w:tc>
        <w:tc>
          <w:tcPr>
            <w:tcW w:w="1710" w:type="dxa"/>
            <w:tcBorders>
              <w:top w:val="nil"/>
              <w:left w:val="nil"/>
              <w:bottom w:val="single" w:sz="4" w:space="0" w:color="auto"/>
              <w:right w:val="single" w:sz="4" w:space="0" w:color="auto"/>
            </w:tcBorders>
            <w:shd w:val="clear" w:color="auto" w:fill="auto"/>
          </w:tcPr>
          <w:p w:rsidR="002B6273" w:rsidRPr="00FD714C" w:rsidRDefault="002B6273" w:rsidP="0074335E">
            <w:pPr>
              <w:jc w:val="center"/>
              <w:rPr>
                <w:ins w:id="10518" w:author="user" w:date="2012-02-29T14:49:00Z"/>
                <w:rFonts w:ascii="Calibri" w:hAnsi="Calibri" w:cs="Calibri"/>
                <w:b/>
                <w:bCs/>
                <w:sz w:val="20"/>
                <w:szCs w:val="20"/>
                <w:lang w:bidi="ne-NP"/>
              </w:rPr>
            </w:pPr>
            <w:ins w:id="10519" w:author="user" w:date="2012-02-29T14:49:00Z">
              <w:r w:rsidRPr="00FD714C">
                <w:rPr>
                  <w:rFonts w:ascii="Calibri" w:hAnsi="Calibri" w:cs="Calibri"/>
                  <w:b/>
                  <w:bCs/>
                  <w:sz w:val="20"/>
                  <w:szCs w:val="20"/>
                  <w:lang w:bidi="ne-NP"/>
                </w:rPr>
                <w:t>Total Hhs</w:t>
              </w:r>
            </w:ins>
          </w:p>
        </w:tc>
      </w:tr>
      <w:tr w:rsidR="002B6273" w:rsidRPr="00145B40" w:rsidTr="0074335E">
        <w:trPr>
          <w:trHeight w:val="300"/>
          <w:ins w:id="10520" w:author="user" w:date="2012-02-29T14:49:00Z"/>
        </w:trPr>
        <w:tc>
          <w:tcPr>
            <w:tcW w:w="2320" w:type="dxa"/>
            <w:tcBorders>
              <w:top w:val="nil"/>
              <w:left w:val="single" w:sz="4" w:space="0" w:color="auto"/>
              <w:bottom w:val="single" w:sz="4" w:space="0" w:color="auto"/>
              <w:right w:val="single" w:sz="4" w:space="0" w:color="auto"/>
            </w:tcBorders>
            <w:shd w:val="clear" w:color="auto" w:fill="auto"/>
          </w:tcPr>
          <w:p w:rsidR="002B6273" w:rsidRPr="00FD714C" w:rsidRDefault="002B6273" w:rsidP="0074335E">
            <w:pPr>
              <w:jc w:val="both"/>
              <w:rPr>
                <w:ins w:id="10521" w:author="user" w:date="2012-02-29T14:49:00Z"/>
                <w:rFonts w:ascii="Calibri" w:hAnsi="Calibri" w:cs="Calibri"/>
                <w:sz w:val="20"/>
                <w:szCs w:val="20"/>
                <w:lang w:bidi="ne-NP"/>
              </w:rPr>
            </w:pPr>
            <w:smartTag w:uri="urn:schemas-microsoft-com:office:smarttags" w:element="place">
              <w:smartTag w:uri="urn:schemas-microsoft-com:office:smarttags" w:element="PlaceName">
                <w:ins w:id="10522" w:author="user" w:date="2012-02-29T14:49:00Z">
                  <w:r w:rsidRPr="00FD714C">
                    <w:rPr>
                      <w:rFonts w:ascii="Calibri" w:hAnsi="Calibri" w:cs="Calibri"/>
                      <w:sz w:val="20"/>
                      <w:szCs w:val="20"/>
                      <w:lang w:bidi="ne-NP"/>
                    </w:rPr>
                    <w:t>Hetauda</w:t>
                  </w:r>
                </w:ins>
              </w:smartTag>
              <w:ins w:id="10523" w:author="user" w:date="2012-02-29T14:49:00Z">
                <w:r w:rsidRPr="00FD714C">
                  <w:rPr>
                    <w:rFonts w:ascii="Calibri" w:hAnsi="Calibri" w:cs="Calibri"/>
                    <w:sz w:val="20"/>
                    <w:szCs w:val="20"/>
                    <w:lang w:bidi="ne-NP"/>
                  </w:rPr>
                  <w:t xml:space="preserve"> </w:t>
                </w:r>
                <w:smartTag w:uri="urn:schemas-microsoft-com:office:smarttags" w:element="PlaceType">
                  <w:r w:rsidRPr="00FD714C">
                    <w:rPr>
                      <w:rFonts w:ascii="Calibri" w:hAnsi="Calibri" w:cs="Calibri"/>
                      <w:sz w:val="20"/>
                      <w:szCs w:val="20"/>
                      <w:lang w:bidi="ne-NP"/>
                    </w:rPr>
                    <w:t>Municipality</w:t>
                  </w:r>
                </w:smartTag>
              </w:ins>
            </w:smartTag>
            <w:ins w:id="10524" w:author="user" w:date="2012-02-29T14:49:00Z">
              <w:r w:rsidRPr="00FD714C">
                <w:rPr>
                  <w:rFonts w:ascii="Calibri" w:hAnsi="Calibri" w:cs="Calibri"/>
                  <w:sz w:val="20"/>
                  <w:szCs w:val="20"/>
                  <w:lang w:bidi="ne-NP"/>
                </w:rPr>
                <w:t xml:space="preserve"> </w:t>
              </w:r>
            </w:ins>
          </w:p>
        </w:tc>
        <w:tc>
          <w:tcPr>
            <w:tcW w:w="980" w:type="dxa"/>
            <w:tcBorders>
              <w:top w:val="nil"/>
              <w:left w:val="nil"/>
              <w:bottom w:val="single" w:sz="4" w:space="0" w:color="auto"/>
              <w:right w:val="single" w:sz="4" w:space="0" w:color="auto"/>
            </w:tcBorders>
            <w:shd w:val="clear" w:color="auto" w:fill="auto"/>
          </w:tcPr>
          <w:p w:rsidR="002B6273" w:rsidRPr="00FD714C" w:rsidRDefault="002B6273" w:rsidP="0074335E">
            <w:pPr>
              <w:jc w:val="center"/>
              <w:rPr>
                <w:ins w:id="10525" w:author="user" w:date="2012-02-29T14:49:00Z"/>
                <w:rFonts w:ascii="Calibri" w:hAnsi="Calibri" w:cs="Calibri"/>
                <w:sz w:val="20"/>
                <w:szCs w:val="20"/>
                <w:lang w:bidi="ne-NP"/>
              </w:rPr>
            </w:pPr>
            <w:ins w:id="10526" w:author="user" w:date="2012-02-29T14:49:00Z">
              <w:r w:rsidRPr="00FD714C">
                <w:rPr>
                  <w:rFonts w:ascii="Calibri" w:hAnsi="Calibri" w:cs="Calibri"/>
                  <w:sz w:val="20"/>
                  <w:szCs w:val="20"/>
                  <w:lang w:bidi="ne-NP"/>
                </w:rPr>
                <w:t>7</w:t>
              </w:r>
            </w:ins>
          </w:p>
        </w:tc>
        <w:tc>
          <w:tcPr>
            <w:tcW w:w="1483" w:type="dxa"/>
            <w:tcBorders>
              <w:top w:val="nil"/>
              <w:left w:val="nil"/>
              <w:bottom w:val="single" w:sz="4" w:space="0" w:color="auto"/>
              <w:right w:val="single" w:sz="4" w:space="0" w:color="auto"/>
            </w:tcBorders>
            <w:shd w:val="clear" w:color="auto" w:fill="auto"/>
          </w:tcPr>
          <w:p w:rsidR="002B6273" w:rsidRPr="00FD714C" w:rsidRDefault="002B6273" w:rsidP="0074335E">
            <w:pPr>
              <w:jc w:val="center"/>
              <w:rPr>
                <w:ins w:id="10527" w:author="user" w:date="2012-02-29T14:49:00Z"/>
                <w:rFonts w:ascii="Calibri" w:hAnsi="Calibri" w:cs="Calibri"/>
                <w:sz w:val="20"/>
                <w:szCs w:val="20"/>
                <w:lang w:bidi="ne-NP"/>
              </w:rPr>
            </w:pPr>
            <w:ins w:id="10528" w:author="user" w:date="2012-02-29T14:49:00Z">
              <w:r w:rsidRPr="00FD714C">
                <w:rPr>
                  <w:rFonts w:ascii="Calibri" w:hAnsi="Calibri" w:cs="Calibri"/>
                  <w:sz w:val="20"/>
                  <w:szCs w:val="20"/>
                  <w:lang w:bidi="ne-NP"/>
                </w:rPr>
                <w:t>-</w:t>
              </w:r>
            </w:ins>
          </w:p>
        </w:tc>
        <w:tc>
          <w:tcPr>
            <w:tcW w:w="1800" w:type="dxa"/>
            <w:tcBorders>
              <w:top w:val="nil"/>
              <w:left w:val="nil"/>
              <w:bottom w:val="single" w:sz="4" w:space="0" w:color="auto"/>
              <w:right w:val="single" w:sz="4" w:space="0" w:color="auto"/>
            </w:tcBorders>
            <w:shd w:val="clear" w:color="auto" w:fill="auto"/>
          </w:tcPr>
          <w:p w:rsidR="002B6273" w:rsidRPr="00FD714C" w:rsidRDefault="002B6273" w:rsidP="0074335E">
            <w:pPr>
              <w:jc w:val="center"/>
              <w:rPr>
                <w:ins w:id="10529" w:author="user" w:date="2012-02-29T14:49:00Z"/>
                <w:rFonts w:ascii="Calibri" w:hAnsi="Calibri" w:cs="Calibri"/>
                <w:sz w:val="20"/>
                <w:szCs w:val="20"/>
                <w:lang w:bidi="ne-NP"/>
              </w:rPr>
            </w:pPr>
            <w:ins w:id="10530" w:author="user" w:date="2012-02-29T14:49:00Z">
              <w:r w:rsidRPr="00FD714C">
                <w:rPr>
                  <w:rFonts w:ascii="Calibri" w:hAnsi="Calibri" w:cs="Calibri"/>
                  <w:sz w:val="20"/>
                  <w:szCs w:val="20"/>
                  <w:lang w:bidi="ne-NP"/>
                </w:rPr>
                <w:t>-</w:t>
              </w:r>
            </w:ins>
          </w:p>
        </w:tc>
        <w:tc>
          <w:tcPr>
            <w:tcW w:w="1710" w:type="dxa"/>
            <w:tcBorders>
              <w:top w:val="nil"/>
              <w:left w:val="nil"/>
              <w:bottom w:val="single" w:sz="4" w:space="0" w:color="auto"/>
              <w:right w:val="single" w:sz="4" w:space="0" w:color="auto"/>
            </w:tcBorders>
            <w:shd w:val="clear" w:color="auto" w:fill="auto"/>
            <w:noWrap/>
            <w:vAlign w:val="bottom"/>
          </w:tcPr>
          <w:p w:rsidR="002B6273" w:rsidRPr="00FD714C" w:rsidRDefault="002B6273" w:rsidP="0074335E">
            <w:pPr>
              <w:jc w:val="center"/>
              <w:rPr>
                <w:ins w:id="10531" w:author="user" w:date="2012-02-29T14:49:00Z"/>
                <w:rFonts w:ascii="Calibri" w:hAnsi="Calibri" w:cs="Calibri"/>
                <w:sz w:val="20"/>
                <w:szCs w:val="20"/>
                <w:lang w:bidi="ne-NP"/>
              </w:rPr>
            </w:pPr>
            <w:ins w:id="10532" w:author="user" w:date="2012-02-29T14:49:00Z">
              <w:r w:rsidRPr="00FD714C">
                <w:rPr>
                  <w:rFonts w:ascii="Calibri" w:hAnsi="Calibri" w:cs="Calibri"/>
                  <w:sz w:val="20"/>
                  <w:szCs w:val="20"/>
                  <w:lang w:bidi="ne-NP"/>
                </w:rPr>
                <w:t>7</w:t>
              </w:r>
            </w:ins>
          </w:p>
        </w:tc>
      </w:tr>
      <w:tr w:rsidR="002B6273" w:rsidRPr="00145B40" w:rsidTr="0074335E">
        <w:trPr>
          <w:trHeight w:val="300"/>
          <w:ins w:id="10533" w:author="user" w:date="2012-02-29T14:49:00Z"/>
        </w:trPr>
        <w:tc>
          <w:tcPr>
            <w:tcW w:w="2320" w:type="dxa"/>
            <w:tcBorders>
              <w:top w:val="nil"/>
              <w:left w:val="single" w:sz="4" w:space="0" w:color="auto"/>
              <w:bottom w:val="single" w:sz="4" w:space="0" w:color="auto"/>
              <w:right w:val="single" w:sz="4" w:space="0" w:color="auto"/>
            </w:tcBorders>
            <w:shd w:val="clear" w:color="auto" w:fill="auto"/>
          </w:tcPr>
          <w:p w:rsidR="002B6273" w:rsidRPr="00FD714C" w:rsidRDefault="002B6273" w:rsidP="0074335E">
            <w:pPr>
              <w:jc w:val="both"/>
              <w:rPr>
                <w:ins w:id="10534" w:author="user" w:date="2012-02-29T14:49:00Z"/>
                <w:rFonts w:ascii="Calibri" w:hAnsi="Calibri" w:cs="Calibri"/>
                <w:sz w:val="20"/>
                <w:szCs w:val="20"/>
                <w:lang w:bidi="ne-NP"/>
              </w:rPr>
            </w:pPr>
            <w:ins w:id="10535" w:author="user" w:date="2012-02-29T14:49:00Z">
              <w:r w:rsidRPr="00FD714C">
                <w:rPr>
                  <w:rFonts w:ascii="Calibri" w:hAnsi="Calibri" w:cs="Calibri"/>
                  <w:sz w:val="20"/>
                  <w:szCs w:val="20"/>
                  <w:lang w:bidi="ne-NP"/>
                </w:rPr>
                <w:t>Basamadi</w:t>
              </w:r>
            </w:ins>
          </w:p>
        </w:tc>
        <w:tc>
          <w:tcPr>
            <w:tcW w:w="980" w:type="dxa"/>
            <w:tcBorders>
              <w:top w:val="nil"/>
              <w:left w:val="nil"/>
              <w:bottom w:val="single" w:sz="4" w:space="0" w:color="auto"/>
              <w:right w:val="single" w:sz="4" w:space="0" w:color="auto"/>
            </w:tcBorders>
            <w:shd w:val="clear" w:color="auto" w:fill="auto"/>
          </w:tcPr>
          <w:p w:rsidR="002B6273" w:rsidRPr="00FD714C" w:rsidRDefault="002B6273" w:rsidP="0074335E">
            <w:pPr>
              <w:jc w:val="center"/>
              <w:rPr>
                <w:ins w:id="10536" w:author="user" w:date="2012-02-29T14:49:00Z"/>
                <w:rFonts w:ascii="Calibri" w:hAnsi="Calibri" w:cs="Calibri"/>
                <w:sz w:val="20"/>
                <w:szCs w:val="20"/>
                <w:lang w:bidi="ne-NP"/>
              </w:rPr>
            </w:pPr>
            <w:ins w:id="10537" w:author="user" w:date="2012-02-29T14:49:00Z">
              <w:r w:rsidRPr="00FD714C">
                <w:rPr>
                  <w:rFonts w:ascii="Calibri" w:hAnsi="Calibri" w:cs="Calibri"/>
                  <w:sz w:val="20"/>
                  <w:szCs w:val="20"/>
                  <w:lang w:bidi="ne-NP"/>
                </w:rPr>
                <w:t>24</w:t>
              </w:r>
            </w:ins>
          </w:p>
        </w:tc>
        <w:tc>
          <w:tcPr>
            <w:tcW w:w="1483" w:type="dxa"/>
            <w:tcBorders>
              <w:top w:val="nil"/>
              <w:left w:val="nil"/>
              <w:bottom w:val="single" w:sz="4" w:space="0" w:color="auto"/>
              <w:right w:val="single" w:sz="4" w:space="0" w:color="auto"/>
            </w:tcBorders>
            <w:shd w:val="clear" w:color="auto" w:fill="auto"/>
          </w:tcPr>
          <w:p w:rsidR="002B6273" w:rsidRPr="00FD714C" w:rsidRDefault="002B6273" w:rsidP="0074335E">
            <w:pPr>
              <w:jc w:val="center"/>
              <w:rPr>
                <w:ins w:id="10538" w:author="user" w:date="2012-02-29T14:49:00Z"/>
                <w:rFonts w:ascii="Calibri" w:hAnsi="Calibri" w:cs="Calibri"/>
                <w:sz w:val="20"/>
                <w:szCs w:val="20"/>
                <w:lang w:bidi="ne-NP"/>
              </w:rPr>
            </w:pPr>
            <w:ins w:id="10539" w:author="user" w:date="2012-02-29T14:49:00Z">
              <w:r w:rsidRPr="00FD714C">
                <w:rPr>
                  <w:rFonts w:ascii="Calibri" w:hAnsi="Calibri" w:cs="Calibri"/>
                  <w:sz w:val="20"/>
                  <w:szCs w:val="20"/>
                  <w:lang w:bidi="ne-NP"/>
                </w:rPr>
                <w:t>2</w:t>
              </w:r>
            </w:ins>
          </w:p>
        </w:tc>
        <w:tc>
          <w:tcPr>
            <w:tcW w:w="1800" w:type="dxa"/>
            <w:tcBorders>
              <w:top w:val="nil"/>
              <w:left w:val="nil"/>
              <w:bottom w:val="single" w:sz="4" w:space="0" w:color="auto"/>
              <w:right w:val="single" w:sz="4" w:space="0" w:color="auto"/>
            </w:tcBorders>
            <w:shd w:val="clear" w:color="auto" w:fill="auto"/>
          </w:tcPr>
          <w:p w:rsidR="002B6273" w:rsidRPr="00FD714C" w:rsidRDefault="002B6273" w:rsidP="0074335E">
            <w:pPr>
              <w:jc w:val="center"/>
              <w:rPr>
                <w:ins w:id="10540" w:author="user" w:date="2012-02-29T14:49:00Z"/>
                <w:rFonts w:ascii="Calibri" w:hAnsi="Calibri" w:cs="Calibri"/>
                <w:sz w:val="20"/>
                <w:szCs w:val="20"/>
                <w:lang w:bidi="ne-NP"/>
              </w:rPr>
            </w:pPr>
            <w:ins w:id="10541" w:author="user" w:date="2012-02-29T14:49:00Z">
              <w:r w:rsidRPr="00FD714C">
                <w:rPr>
                  <w:rFonts w:ascii="Calibri" w:hAnsi="Calibri" w:cs="Calibri"/>
                  <w:sz w:val="20"/>
                  <w:szCs w:val="20"/>
                  <w:lang w:bidi="ne-NP"/>
                </w:rPr>
                <w:t>1</w:t>
              </w:r>
            </w:ins>
          </w:p>
        </w:tc>
        <w:tc>
          <w:tcPr>
            <w:tcW w:w="1710" w:type="dxa"/>
            <w:tcBorders>
              <w:top w:val="nil"/>
              <w:left w:val="nil"/>
              <w:bottom w:val="single" w:sz="4" w:space="0" w:color="auto"/>
              <w:right w:val="single" w:sz="4" w:space="0" w:color="auto"/>
            </w:tcBorders>
            <w:shd w:val="clear" w:color="auto" w:fill="auto"/>
            <w:noWrap/>
            <w:vAlign w:val="bottom"/>
          </w:tcPr>
          <w:p w:rsidR="002B6273" w:rsidRPr="00FD714C" w:rsidRDefault="002B6273" w:rsidP="0074335E">
            <w:pPr>
              <w:jc w:val="center"/>
              <w:rPr>
                <w:ins w:id="10542" w:author="user" w:date="2012-02-29T14:49:00Z"/>
                <w:rFonts w:ascii="Calibri" w:hAnsi="Calibri" w:cs="Calibri"/>
                <w:sz w:val="20"/>
                <w:szCs w:val="20"/>
                <w:lang w:bidi="ne-NP"/>
              </w:rPr>
            </w:pPr>
            <w:ins w:id="10543" w:author="user" w:date="2012-02-29T14:49:00Z">
              <w:r w:rsidRPr="00FD714C">
                <w:rPr>
                  <w:rFonts w:ascii="Calibri" w:hAnsi="Calibri" w:cs="Calibri"/>
                  <w:sz w:val="20"/>
                  <w:szCs w:val="20"/>
                  <w:lang w:bidi="ne-NP"/>
                </w:rPr>
                <w:t>27</w:t>
              </w:r>
            </w:ins>
          </w:p>
        </w:tc>
      </w:tr>
      <w:tr w:rsidR="002B6273" w:rsidRPr="00145B40" w:rsidTr="0074335E">
        <w:trPr>
          <w:trHeight w:val="300"/>
          <w:ins w:id="10544" w:author="user" w:date="2012-02-29T14:49:00Z"/>
        </w:trPr>
        <w:tc>
          <w:tcPr>
            <w:tcW w:w="2320" w:type="dxa"/>
            <w:tcBorders>
              <w:top w:val="nil"/>
              <w:left w:val="single" w:sz="4" w:space="0" w:color="auto"/>
              <w:bottom w:val="single" w:sz="4" w:space="0" w:color="auto"/>
              <w:right w:val="single" w:sz="4" w:space="0" w:color="auto"/>
            </w:tcBorders>
            <w:shd w:val="clear" w:color="auto" w:fill="auto"/>
          </w:tcPr>
          <w:p w:rsidR="002B6273" w:rsidRPr="00FD714C" w:rsidRDefault="002B6273" w:rsidP="0074335E">
            <w:pPr>
              <w:jc w:val="both"/>
              <w:rPr>
                <w:ins w:id="10545" w:author="user" w:date="2012-02-29T14:49:00Z"/>
                <w:rFonts w:ascii="Calibri" w:hAnsi="Calibri" w:cs="Calibri"/>
                <w:sz w:val="20"/>
                <w:szCs w:val="20"/>
                <w:lang w:bidi="ne-NP"/>
              </w:rPr>
            </w:pPr>
            <w:ins w:id="10546" w:author="user" w:date="2012-02-29T14:49:00Z">
              <w:r w:rsidRPr="00FD714C">
                <w:rPr>
                  <w:rFonts w:ascii="Calibri" w:hAnsi="Calibri" w:cs="Calibri"/>
                  <w:sz w:val="20"/>
                  <w:szCs w:val="20"/>
                  <w:lang w:bidi="ne-NP"/>
                </w:rPr>
                <w:t>Manahari</w:t>
              </w:r>
            </w:ins>
          </w:p>
        </w:tc>
        <w:tc>
          <w:tcPr>
            <w:tcW w:w="980" w:type="dxa"/>
            <w:tcBorders>
              <w:top w:val="nil"/>
              <w:left w:val="nil"/>
              <w:bottom w:val="single" w:sz="4" w:space="0" w:color="auto"/>
              <w:right w:val="single" w:sz="4" w:space="0" w:color="auto"/>
            </w:tcBorders>
            <w:shd w:val="clear" w:color="auto" w:fill="auto"/>
          </w:tcPr>
          <w:p w:rsidR="002B6273" w:rsidRPr="00FD714C" w:rsidRDefault="002B6273" w:rsidP="0074335E">
            <w:pPr>
              <w:jc w:val="center"/>
              <w:rPr>
                <w:ins w:id="10547" w:author="user" w:date="2012-02-29T14:49:00Z"/>
                <w:rFonts w:ascii="Calibri" w:hAnsi="Calibri" w:cs="Calibri"/>
                <w:sz w:val="20"/>
                <w:szCs w:val="20"/>
                <w:lang w:bidi="ne-NP"/>
              </w:rPr>
            </w:pPr>
            <w:ins w:id="10548" w:author="user" w:date="2012-02-29T14:49:00Z">
              <w:r w:rsidRPr="00FD714C">
                <w:rPr>
                  <w:rFonts w:ascii="Calibri" w:hAnsi="Calibri" w:cs="Calibri"/>
                  <w:sz w:val="20"/>
                  <w:szCs w:val="20"/>
                  <w:lang w:bidi="ne-NP"/>
                </w:rPr>
                <w:t>47</w:t>
              </w:r>
            </w:ins>
          </w:p>
        </w:tc>
        <w:tc>
          <w:tcPr>
            <w:tcW w:w="1483" w:type="dxa"/>
            <w:tcBorders>
              <w:top w:val="nil"/>
              <w:left w:val="nil"/>
              <w:bottom w:val="single" w:sz="4" w:space="0" w:color="auto"/>
              <w:right w:val="single" w:sz="4" w:space="0" w:color="auto"/>
            </w:tcBorders>
            <w:shd w:val="clear" w:color="auto" w:fill="auto"/>
          </w:tcPr>
          <w:p w:rsidR="002B6273" w:rsidRPr="00FD714C" w:rsidRDefault="002B6273" w:rsidP="0074335E">
            <w:pPr>
              <w:jc w:val="center"/>
              <w:rPr>
                <w:ins w:id="10549" w:author="user" w:date="2012-02-29T14:49:00Z"/>
                <w:rFonts w:ascii="Calibri" w:hAnsi="Calibri" w:cs="Calibri"/>
                <w:sz w:val="20"/>
                <w:szCs w:val="20"/>
                <w:lang w:bidi="ne-NP"/>
              </w:rPr>
            </w:pPr>
            <w:ins w:id="10550" w:author="user" w:date="2012-02-29T14:49:00Z">
              <w:r w:rsidRPr="00FD714C">
                <w:rPr>
                  <w:rFonts w:ascii="Calibri" w:hAnsi="Calibri" w:cs="Calibri"/>
                  <w:sz w:val="20"/>
                  <w:szCs w:val="20"/>
                  <w:lang w:bidi="ne-NP"/>
                </w:rPr>
                <w:t>2</w:t>
              </w:r>
            </w:ins>
          </w:p>
        </w:tc>
        <w:tc>
          <w:tcPr>
            <w:tcW w:w="1800" w:type="dxa"/>
            <w:tcBorders>
              <w:top w:val="nil"/>
              <w:left w:val="nil"/>
              <w:bottom w:val="single" w:sz="4" w:space="0" w:color="auto"/>
              <w:right w:val="single" w:sz="4" w:space="0" w:color="auto"/>
            </w:tcBorders>
            <w:shd w:val="clear" w:color="auto" w:fill="auto"/>
          </w:tcPr>
          <w:p w:rsidR="002B6273" w:rsidRPr="00FD714C" w:rsidRDefault="002B6273" w:rsidP="0074335E">
            <w:pPr>
              <w:jc w:val="center"/>
              <w:rPr>
                <w:ins w:id="10551" w:author="user" w:date="2012-02-29T14:49:00Z"/>
                <w:rFonts w:ascii="Calibri" w:hAnsi="Calibri" w:cs="Calibri"/>
                <w:sz w:val="20"/>
                <w:szCs w:val="20"/>
                <w:lang w:bidi="ne-NP"/>
              </w:rPr>
            </w:pPr>
            <w:ins w:id="10552" w:author="user" w:date="2012-02-29T14:49:00Z">
              <w:r w:rsidRPr="00FD714C">
                <w:rPr>
                  <w:rFonts w:ascii="Calibri" w:hAnsi="Calibri" w:cs="Calibri"/>
                  <w:sz w:val="20"/>
                  <w:szCs w:val="20"/>
                  <w:lang w:bidi="ne-NP"/>
                </w:rPr>
                <w:t>2</w:t>
              </w:r>
            </w:ins>
          </w:p>
        </w:tc>
        <w:tc>
          <w:tcPr>
            <w:tcW w:w="1710" w:type="dxa"/>
            <w:tcBorders>
              <w:top w:val="nil"/>
              <w:left w:val="nil"/>
              <w:bottom w:val="single" w:sz="4" w:space="0" w:color="auto"/>
              <w:right w:val="single" w:sz="4" w:space="0" w:color="auto"/>
            </w:tcBorders>
            <w:shd w:val="clear" w:color="auto" w:fill="auto"/>
            <w:noWrap/>
            <w:vAlign w:val="bottom"/>
          </w:tcPr>
          <w:p w:rsidR="002B6273" w:rsidRPr="00FD714C" w:rsidRDefault="002B6273" w:rsidP="0074335E">
            <w:pPr>
              <w:jc w:val="center"/>
              <w:rPr>
                <w:ins w:id="10553" w:author="user" w:date="2012-02-29T14:49:00Z"/>
                <w:rFonts w:ascii="Calibri" w:hAnsi="Calibri" w:cs="Calibri"/>
                <w:sz w:val="20"/>
                <w:szCs w:val="20"/>
                <w:lang w:bidi="ne-NP"/>
              </w:rPr>
            </w:pPr>
            <w:ins w:id="10554" w:author="user" w:date="2012-02-29T14:49:00Z">
              <w:r w:rsidRPr="00FD714C">
                <w:rPr>
                  <w:rFonts w:ascii="Calibri" w:hAnsi="Calibri" w:cs="Calibri"/>
                  <w:sz w:val="20"/>
                  <w:szCs w:val="20"/>
                  <w:lang w:bidi="ne-NP"/>
                </w:rPr>
                <w:t>51</w:t>
              </w:r>
            </w:ins>
          </w:p>
        </w:tc>
      </w:tr>
      <w:tr w:rsidR="002B6273" w:rsidRPr="00145B40" w:rsidTr="0074335E">
        <w:trPr>
          <w:trHeight w:val="300"/>
          <w:ins w:id="10555" w:author="user" w:date="2012-02-29T14:49:00Z"/>
        </w:trPr>
        <w:tc>
          <w:tcPr>
            <w:tcW w:w="2320" w:type="dxa"/>
            <w:tcBorders>
              <w:top w:val="nil"/>
              <w:left w:val="single" w:sz="4" w:space="0" w:color="auto"/>
              <w:bottom w:val="single" w:sz="4" w:space="0" w:color="auto"/>
              <w:right w:val="single" w:sz="4" w:space="0" w:color="auto"/>
            </w:tcBorders>
            <w:shd w:val="clear" w:color="auto" w:fill="auto"/>
          </w:tcPr>
          <w:p w:rsidR="002B6273" w:rsidRPr="00FD714C" w:rsidRDefault="002B6273" w:rsidP="0074335E">
            <w:pPr>
              <w:jc w:val="both"/>
              <w:rPr>
                <w:ins w:id="10556" w:author="user" w:date="2012-02-29T14:49:00Z"/>
                <w:rFonts w:ascii="Calibri" w:hAnsi="Calibri" w:cs="Calibri"/>
                <w:sz w:val="20"/>
                <w:szCs w:val="20"/>
                <w:lang w:bidi="ne-NP"/>
              </w:rPr>
            </w:pPr>
            <w:ins w:id="10557" w:author="user" w:date="2012-02-29T14:49:00Z">
              <w:r w:rsidRPr="00FD714C">
                <w:rPr>
                  <w:rFonts w:ascii="Calibri" w:hAnsi="Calibri" w:cs="Calibri"/>
                  <w:sz w:val="20"/>
                  <w:szCs w:val="20"/>
                  <w:lang w:bidi="ne-NP"/>
                </w:rPr>
                <w:t>Birendranagar</w:t>
              </w:r>
            </w:ins>
          </w:p>
        </w:tc>
        <w:tc>
          <w:tcPr>
            <w:tcW w:w="980" w:type="dxa"/>
            <w:tcBorders>
              <w:top w:val="nil"/>
              <w:left w:val="nil"/>
              <w:bottom w:val="single" w:sz="4" w:space="0" w:color="auto"/>
              <w:right w:val="single" w:sz="4" w:space="0" w:color="auto"/>
            </w:tcBorders>
            <w:shd w:val="clear" w:color="auto" w:fill="auto"/>
          </w:tcPr>
          <w:p w:rsidR="002B6273" w:rsidRPr="00FD714C" w:rsidRDefault="002B6273" w:rsidP="0074335E">
            <w:pPr>
              <w:jc w:val="center"/>
              <w:rPr>
                <w:ins w:id="10558" w:author="user" w:date="2012-02-29T14:49:00Z"/>
                <w:rFonts w:ascii="Calibri" w:hAnsi="Calibri" w:cs="Calibri"/>
                <w:sz w:val="20"/>
                <w:szCs w:val="20"/>
                <w:lang w:bidi="ne-NP"/>
              </w:rPr>
            </w:pPr>
            <w:ins w:id="10559" w:author="user" w:date="2012-02-29T14:49:00Z">
              <w:r w:rsidRPr="00FD714C">
                <w:rPr>
                  <w:rFonts w:ascii="Calibri" w:hAnsi="Calibri" w:cs="Calibri"/>
                  <w:sz w:val="20"/>
                  <w:szCs w:val="20"/>
                  <w:lang w:bidi="ne-NP"/>
                </w:rPr>
                <w:t>18</w:t>
              </w:r>
            </w:ins>
          </w:p>
        </w:tc>
        <w:tc>
          <w:tcPr>
            <w:tcW w:w="1483" w:type="dxa"/>
            <w:tcBorders>
              <w:top w:val="nil"/>
              <w:left w:val="nil"/>
              <w:bottom w:val="single" w:sz="4" w:space="0" w:color="auto"/>
              <w:right w:val="single" w:sz="4" w:space="0" w:color="auto"/>
            </w:tcBorders>
            <w:shd w:val="clear" w:color="auto" w:fill="auto"/>
          </w:tcPr>
          <w:p w:rsidR="002B6273" w:rsidRPr="00FD714C" w:rsidRDefault="002B6273" w:rsidP="0074335E">
            <w:pPr>
              <w:jc w:val="center"/>
              <w:rPr>
                <w:ins w:id="10560" w:author="user" w:date="2012-02-29T14:49:00Z"/>
                <w:rFonts w:ascii="Calibri" w:hAnsi="Calibri" w:cs="Calibri"/>
                <w:sz w:val="20"/>
                <w:szCs w:val="20"/>
                <w:lang w:bidi="ne-NP"/>
              </w:rPr>
            </w:pPr>
            <w:ins w:id="10561" w:author="user" w:date="2012-02-29T14:49:00Z">
              <w:r w:rsidRPr="00FD714C">
                <w:rPr>
                  <w:rFonts w:ascii="Calibri" w:hAnsi="Calibri" w:cs="Calibri"/>
                  <w:sz w:val="20"/>
                  <w:szCs w:val="20"/>
                  <w:lang w:bidi="ne-NP"/>
                </w:rPr>
                <w:t>2</w:t>
              </w:r>
            </w:ins>
          </w:p>
        </w:tc>
        <w:tc>
          <w:tcPr>
            <w:tcW w:w="1800" w:type="dxa"/>
            <w:tcBorders>
              <w:top w:val="nil"/>
              <w:left w:val="nil"/>
              <w:bottom w:val="single" w:sz="4" w:space="0" w:color="auto"/>
              <w:right w:val="single" w:sz="4" w:space="0" w:color="auto"/>
            </w:tcBorders>
            <w:shd w:val="clear" w:color="auto" w:fill="auto"/>
          </w:tcPr>
          <w:p w:rsidR="002B6273" w:rsidRPr="00FD714C" w:rsidRDefault="002B6273" w:rsidP="0074335E">
            <w:pPr>
              <w:jc w:val="center"/>
              <w:rPr>
                <w:ins w:id="10562" w:author="user" w:date="2012-02-29T14:49:00Z"/>
                <w:rFonts w:ascii="Calibri" w:hAnsi="Calibri" w:cs="Calibri"/>
                <w:sz w:val="20"/>
                <w:szCs w:val="20"/>
                <w:lang w:bidi="ne-NP"/>
              </w:rPr>
            </w:pPr>
            <w:ins w:id="10563" w:author="user" w:date="2012-02-29T14:49:00Z">
              <w:r w:rsidRPr="00FD714C">
                <w:rPr>
                  <w:rFonts w:ascii="Calibri" w:hAnsi="Calibri" w:cs="Calibri"/>
                  <w:sz w:val="20"/>
                  <w:szCs w:val="20"/>
                  <w:lang w:bidi="ne-NP"/>
                </w:rPr>
                <w:t>-</w:t>
              </w:r>
            </w:ins>
          </w:p>
        </w:tc>
        <w:tc>
          <w:tcPr>
            <w:tcW w:w="1710" w:type="dxa"/>
            <w:tcBorders>
              <w:top w:val="nil"/>
              <w:left w:val="nil"/>
              <w:bottom w:val="single" w:sz="4" w:space="0" w:color="auto"/>
              <w:right w:val="single" w:sz="4" w:space="0" w:color="auto"/>
            </w:tcBorders>
            <w:shd w:val="clear" w:color="auto" w:fill="auto"/>
            <w:noWrap/>
            <w:vAlign w:val="bottom"/>
          </w:tcPr>
          <w:p w:rsidR="002B6273" w:rsidRPr="00FD714C" w:rsidRDefault="002B6273" w:rsidP="0074335E">
            <w:pPr>
              <w:jc w:val="center"/>
              <w:rPr>
                <w:ins w:id="10564" w:author="user" w:date="2012-02-29T14:49:00Z"/>
                <w:rFonts w:ascii="Calibri" w:hAnsi="Calibri" w:cs="Calibri"/>
                <w:sz w:val="20"/>
                <w:szCs w:val="20"/>
                <w:lang w:bidi="ne-NP"/>
              </w:rPr>
            </w:pPr>
            <w:ins w:id="10565" w:author="user" w:date="2012-02-29T14:49:00Z">
              <w:r w:rsidRPr="00FD714C">
                <w:rPr>
                  <w:rFonts w:ascii="Calibri" w:hAnsi="Calibri" w:cs="Calibri"/>
                  <w:sz w:val="20"/>
                  <w:szCs w:val="20"/>
                  <w:lang w:bidi="ne-NP"/>
                </w:rPr>
                <w:t>20</w:t>
              </w:r>
            </w:ins>
          </w:p>
        </w:tc>
      </w:tr>
      <w:tr w:rsidR="002B6273" w:rsidRPr="00145B40" w:rsidTr="0074335E">
        <w:trPr>
          <w:trHeight w:val="300"/>
          <w:ins w:id="10566" w:author="user" w:date="2012-02-29T14:49:00Z"/>
        </w:trPr>
        <w:tc>
          <w:tcPr>
            <w:tcW w:w="2320" w:type="dxa"/>
            <w:tcBorders>
              <w:top w:val="nil"/>
              <w:left w:val="single" w:sz="4" w:space="0" w:color="auto"/>
              <w:bottom w:val="single" w:sz="4" w:space="0" w:color="auto"/>
              <w:right w:val="single" w:sz="4" w:space="0" w:color="auto"/>
            </w:tcBorders>
            <w:shd w:val="clear" w:color="auto" w:fill="auto"/>
          </w:tcPr>
          <w:p w:rsidR="002B6273" w:rsidRPr="00FD714C" w:rsidRDefault="002B6273" w:rsidP="0074335E">
            <w:pPr>
              <w:jc w:val="both"/>
              <w:rPr>
                <w:ins w:id="10567" w:author="user" w:date="2012-02-29T14:49:00Z"/>
                <w:rFonts w:ascii="Calibri" w:hAnsi="Calibri" w:cs="Calibri"/>
                <w:sz w:val="20"/>
                <w:szCs w:val="20"/>
                <w:lang w:bidi="ne-NP"/>
              </w:rPr>
            </w:pPr>
            <w:ins w:id="10568" w:author="user" w:date="2012-02-29T14:49:00Z">
              <w:r w:rsidRPr="00FD714C">
                <w:rPr>
                  <w:rFonts w:ascii="Calibri" w:hAnsi="Calibri" w:cs="Calibri"/>
                  <w:sz w:val="20"/>
                  <w:szCs w:val="20"/>
                  <w:lang w:bidi="ne-NP"/>
                </w:rPr>
                <w:t>Chainpur</w:t>
              </w:r>
            </w:ins>
          </w:p>
        </w:tc>
        <w:tc>
          <w:tcPr>
            <w:tcW w:w="980" w:type="dxa"/>
            <w:tcBorders>
              <w:top w:val="nil"/>
              <w:left w:val="nil"/>
              <w:bottom w:val="single" w:sz="4" w:space="0" w:color="auto"/>
              <w:right w:val="single" w:sz="4" w:space="0" w:color="auto"/>
            </w:tcBorders>
            <w:shd w:val="clear" w:color="auto" w:fill="auto"/>
          </w:tcPr>
          <w:p w:rsidR="002B6273" w:rsidRPr="00FD714C" w:rsidRDefault="002B6273" w:rsidP="0074335E">
            <w:pPr>
              <w:jc w:val="center"/>
              <w:rPr>
                <w:ins w:id="10569" w:author="user" w:date="2012-02-29T14:49:00Z"/>
                <w:rFonts w:ascii="Calibri" w:hAnsi="Calibri" w:cs="Calibri"/>
                <w:sz w:val="20"/>
                <w:szCs w:val="20"/>
                <w:lang w:bidi="ne-NP"/>
              </w:rPr>
            </w:pPr>
            <w:ins w:id="10570" w:author="user" w:date="2012-02-29T14:49:00Z">
              <w:r w:rsidRPr="00FD714C">
                <w:rPr>
                  <w:rFonts w:ascii="Calibri" w:hAnsi="Calibri" w:cs="Calibri"/>
                  <w:sz w:val="20"/>
                  <w:szCs w:val="20"/>
                  <w:lang w:bidi="ne-NP"/>
                </w:rPr>
                <w:t>14</w:t>
              </w:r>
            </w:ins>
          </w:p>
        </w:tc>
        <w:tc>
          <w:tcPr>
            <w:tcW w:w="1483" w:type="dxa"/>
            <w:tcBorders>
              <w:top w:val="nil"/>
              <w:left w:val="nil"/>
              <w:bottom w:val="single" w:sz="4" w:space="0" w:color="auto"/>
              <w:right w:val="single" w:sz="4" w:space="0" w:color="auto"/>
            </w:tcBorders>
            <w:shd w:val="clear" w:color="auto" w:fill="auto"/>
          </w:tcPr>
          <w:p w:rsidR="002B6273" w:rsidRPr="00FD714C" w:rsidRDefault="002B6273" w:rsidP="0074335E">
            <w:pPr>
              <w:jc w:val="center"/>
              <w:rPr>
                <w:ins w:id="10571" w:author="user" w:date="2012-02-29T14:49:00Z"/>
                <w:rFonts w:ascii="Calibri" w:hAnsi="Calibri" w:cs="Calibri"/>
                <w:sz w:val="20"/>
                <w:szCs w:val="20"/>
                <w:lang w:bidi="ne-NP"/>
              </w:rPr>
            </w:pPr>
            <w:ins w:id="10572" w:author="user" w:date="2012-02-29T14:49:00Z">
              <w:r w:rsidRPr="00FD714C">
                <w:rPr>
                  <w:rFonts w:ascii="Calibri" w:hAnsi="Calibri" w:cs="Calibri"/>
                  <w:sz w:val="20"/>
                  <w:szCs w:val="20"/>
                  <w:lang w:bidi="ne-NP"/>
                </w:rPr>
                <w:t>2</w:t>
              </w:r>
            </w:ins>
          </w:p>
        </w:tc>
        <w:tc>
          <w:tcPr>
            <w:tcW w:w="1800" w:type="dxa"/>
            <w:tcBorders>
              <w:top w:val="nil"/>
              <w:left w:val="nil"/>
              <w:bottom w:val="single" w:sz="4" w:space="0" w:color="auto"/>
              <w:right w:val="single" w:sz="4" w:space="0" w:color="auto"/>
            </w:tcBorders>
            <w:shd w:val="clear" w:color="auto" w:fill="auto"/>
          </w:tcPr>
          <w:p w:rsidR="002B6273" w:rsidRPr="00FD714C" w:rsidRDefault="002B6273" w:rsidP="0074335E">
            <w:pPr>
              <w:jc w:val="center"/>
              <w:rPr>
                <w:ins w:id="10573" w:author="user" w:date="2012-02-29T14:49:00Z"/>
                <w:rFonts w:ascii="Calibri" w:hAnsi="Calibri" w:cs="Calibri"/>
                <w:sz w:val="20"/>
                <w:szCs w:val="20"/>
                <w:lang w:bidi="ne-NP"/>
              </w:rPr>
            </w:pPr>
            <w:ins w:id="10574" w:author="user" w:date="2012-02-29T14:49:00Z">
              <w:r w:rsidRPr="00FD714C">
                <w:rPr>
                  <w:rFonts w:ascii="Calibri" w:hAnsi="Calibri" w:cs="Calibri"/>
                  <w:sz w:val="20"/>
                  <w:szCs w:val="20"/>
                  <w:lang w:bidi="ne-NP"/>
                </w:rPr>
                <w:t>2</w:t>
              </w:r>
            </w:ins>
          </w:p>
        </w:tc>
        <w:tc>
          <w:tcPr>
            <w:tcW w:w="1710" w:type="dxa"/>
            <w:tcBorders>
              <w:top w:val="nil"/>
              <w:left w:val="nil"/>
              <w:bottom w:val="single" w:sz="4" w:space="0" w:color="auto"/>
              <w:right w:val="single" w:sz="4" w:space="0" w:color="auto"/>
            </w:tcBorders>
            <w:shd w:val="clear" w:color="auto" w:fill="auto"/>
            <w:noWrap/>
            <w:vAlign w:val="bottom"/>
          </w:tcPr>
          <w:p w:rsidR="002B6273" w:rsidRPr="00FD714C" w:rsidRDefault="002B6273" w:rsidP="0074335E">
            <w:pPr>
              <w:jc w:val="center"/>
              <w:rPr>
                <w:ins w:id="10575" w:author="user" w:date="2012-02-29T14:49:00Z"/>
                <w:rFonts w:ascii="Calibri" w:hAnsi="Calibri" w:cs="Calibri"/>
                <w:sz w:val="20"/>
                <w:szCs w:val="20"/>
                <w:lang w:bidi="ne-NP"/>
              </w:rPr>
            </w:pPr>
            <w:ins w:id="10576" w:author="user" w:date="2012-02-29T14:49:00Z">
              <w:r w:rsidRPr="00FD714C">
                <w:rPr>
                  <w:rFonts w:ascii="Calibri" w:hAnsi="Calibri" w:cs="Calibri"/>
                  <w:sz w:val="20"/>
                  <w:szCs w:val="20"/>
                  <w:lang w:bidi="ne-NP"/>
                </w:rPr>
                <w:t>18</w:t>
              </w:r>
            </w:ins>
          </w:p>
        </w:tc>
      </w:tr>
      <w:tr w:rsidR="002B6273" w:rsidRPr="00145B40" w:rsidTr="0074335E">
        <w:trPr>
          <w:trHeight w:val="300"/>
          <w:ins w:id="10577" w:author="user" w:date="2012-02-29T14:49:00Z"/>
        </w:trPr>
        <w:tc>
          <w:tcPr>
            <w:tcW w:w="2320" w:type="dxa"/>
            <w:tcBorders>
              <w:top w:val="nil"/>
              <w:left w:val="single" w:sz="4" w:space="0" w:color="auto"/>
              <w:bottom w:val="single" w:sz="4" w:space="0" w:color="auto"/>
              <w:right w:val="single" w:sz="4" w:space="0" w:color="auto"/>
            </w:tcBorders>
            <w:shd w:val="clear" w:color="auto" w:fill="auto"/>
          </w:tcPr>
          <w:p w:rsidR="002B6273" w:rsidRPr="00FD714C" w:rsidRDefault="002B6273" w:rsidP="0074335E">
            <w:pPr>
              <w:jc w:val="both"/>
              <w:rPr>
                <w:ins w:id="10578" w:author="user" w:date="2012-02-29T14:49:00Z"/>
                <w:rFonts w:ascii="Calibri" w:hAnsi="Calibri" w:cs="Calibri"/>
                <w:sz w:val="20"/>
                <w:szCs w:val="20"/>
                <w:lang w:bidi="ne-NP"/>
              </w:rPr>
            </w:pPr>
            <w:ins w:id="10579" w:author="user" w:date="2012-02-29T14:49:00Z">
              <w:r w:rsidRPr="00FD714C">
                <w:rPr>
                  <w:rFonts w:ascii="Calibri" w:hAnsi="Calibri" w:cs="Calibri"/>
                  <w:sz w:val="20"/>
                  <w:szCs w:val="20"/>
                  <w:lang w:bidi="ne-NP"/>
                </w:rPr>
                <w:t>Jutpani</w:t>
              </w:r>
            </w:ins>
          </w:p>
        </w:tc>
        <w:tc>
          <w:tcPr>
            <w:tcW w:w="980" w:type="dxa"/>
            <w:tcBorders>
              <w:top w:val="nil"/>
              <w:left w:val="nil"/>
              <w:bottom w:val="single" w:sz="4" w:space="0" w:color="auto"/>
              <w:right w:val="single" w:sz="4" w:space="0" w:color="auto"/>
            </w:tcBorders>
            <w:shd w:val="clear" w:color="auto" w:fill="auto"/>
          </w:tcPr>
          <w:p w:rsidR="002B6273" w:rsidRPr="00FD714C" w:rsidRDefault="002B6273" w:rsidP="0074335E">
            <w:pPr>
              <w:jc w:val="center"/>
              <w:rPr>
                <w:ins w:id="10580" w:author="user" w:date="2012-02-29T14:49:00Z"/>
                <w:rFonts w:ascii="Calibri" w:hAnsi="Calibri" w:cs="Calibri"/>
                <w:sz w:val="20"/>
                <w:szCs w:val="20"/>
                <w:lang w:bidi="ne-NP"/>
              </w:rPr>
            </w:pPr>
            <w:ins w:id="10581" w:author="user" w:date="2012-02-29T14:49:00Z">
              <w:r w:rsidRPr="00FD714C">
                <w:rPr>
                  <w:rFonts w:ascii="Calibri" w:hAnsi="Calibri" w:cs="Calibri"/>
                  <w:sz w:val="20"/>
                  <w:szCs w:val="20"/>
                  <w:lang w:bidi="ne-NP"/>
                </w:rPr>
                <w:t>6</w:t>
              </w:r>
            </w:ins>
          </w:p>
        </w:tc>
        <w:tc>
          <w:tcPr>
            <w:tcW w:w="1483" w:type="dxa"/>
            <w:tcBorders>
              <w:top w:val="nil"/>
              <w:left w:val="nil"/>
              <w:bottom w:val="single" w:sz="4" w:space="0" w:color="auto"/>
              <w:right w:val="single" w:sz="4" w:space="0" w:color="auto"/>
            </w:tcBorders>
            <w:shd w:val="clear" w:color="auto" w:fill="auto"/>
          </w:tcPr>
          <w:p w:rsidR="002B6273" w:rsidRPr="00FD714C" w:rsidRDefault="002B6273" w:rsidP="0074335E">
            <w:pPr>
              <w:jc w:val="center"/>
              <w:rPr>
                <w:ins w:id="10582" w:author="user" w:date="2012-02-29T14:49:00Z"/>
                <w:rFonts w:ascii="Calibri" w:hAnsi="Calibri" w:cs="Calibri"/>
                <w:sz w:val="20"/>
                <w:szCs w:val="20"/>
                <w:lang w:bidi="ne-NP"/>
              </w:rPr>
            </w:pPr>
            <w:ins w:id="10583" w:author="user" w:date="2012-02-29T14:49:00Z">
              <w:r w:rsidRPr="00FD714C">
                <w:rPr>
                  <w:rFonts w:ascii="Calibri" w:hAnsi="Calibri" w:cs="Calibri"/>
                  <w:sz w:val="20"/>
                  <w:szCs w:val="20"/>
                  <w:lang w:bidi="ne-NP"/>
                </w:rPr>
                <w:t>-</w:t>
              </w:r>
            </w:ins>
          </w:p>
        </w:tc>
        <w:tc>
          <w:tcPr>
            <w:tcW w:w="1800" w:type="dxa"/>
            <w:tcBorders>
              <w:top w:val="nil"/>
              <w:left w:val="nil"/>
              <w:bottom w:val="single" w:sz="4" w:space="0" w:color="auto"/>
              <w:right w:val="single" w:sz="4" w:space="0" w:color="auto"/>
            </w:tcBorders>
            <w:shd w:val="clear" w:color="auto" w:fill="auto"/>
          </w:tcPr>
          <w:p w:rsidR="002B6273" w:rsidRPr="00FD714C" w:rsidRDefault="002B6273" w:rsidP="0074335E">
            <w:pPr>
              <w:jc w:val="center"/>
              <w:rPr>
                <w:ins w:id="10584" w:author="user" w:date="2012-02-29T14:49:00Z"/>
                <w:rFonts w:ascii="Calibri" w:hAnsi="Calibri" w:cs="Calibri"/>
                <w:sz w:val="20"/>
                <w:szCs w:val="20"/>
                <w:lang w:bidi="ne-NP"/>
              </w:rPr>
            </w:pPr>
            <w:ins w:id="10585" w:author="user" w:date="2012-02-29T14:49:00Z">
              <w:r w:rsidRPr="00FD714C">
                <w:rPr>
                  <w:rFonts w:ascii="Calibri" w:hAnsi="Calibri" w:cs="Calibri"/>
                  <w:sz w:val="20"/>
                  <w:szCs w:val="20"/>
                  <w:lang w:bidi="ne-NP"/>
                </w:rPr>
                <w:t>-</w:t>
              </w:r>
            </w:ins>
          </w:p>
        </w:tc>
        <w:tc>
          <w:tcPr>
            <w:tcW w:w="1710" w:type="dxa"/>
            <w:tcBorders>
              <w:top w:val="nil"/>
              <w:left w:val="nil"/>
              <w:bottom w:val="single" w:sz="4" w:space="0" w:color="auto"/>
              <w:right w:val="single" w:sz="4" w:space="0" w:color="auto"/>
            </w:tcBorders>
            <w:shd w:val="clear" w:color="auto" w:fill="auto"/>
            <w:noWrap/>
            <w:vAlign w:val="bottom"/>
          </w:tcPr>
          <w:p w:rsidR="002B6273" w:rsidRPr="00FD714C" w:rsidRDefault="002B6273" w:rsidP="0074335E">
            <w:pPr>
              <w:jc w:val="center"/>
              <w:rPr>
                <w:ins w:id="10586" w:author="user" w:date="2012-02-29T14:49:00Z"/>
                <w:rFonts w:ascii="Calibri" w:hAnsi="Calibri" w:cs="Calibri"/>
                <w:sz w:val="20"/>
                <w:szCs w:val="20"/>
                <w:lang w:bidi="ne-NP"/>
              </w:rPr>
            </w:pPr>
            <w:ins w:id="10587" w:author="user" w:date="2012-02-29T14:49:00Z">
              <w:r w:rsidRPr="00FD714C">
                <w:rPr>
                  <w:rFonts w:ascii="Calibri" w:hAnsi="Calibri" w:cs="Calibri"/>
                  <w:sz w:val="20"/>
                  <w:szCs w:val="20"/>
                  <w:lang w:bidi="ne-NP"/>
                </w:rPr>
                <w:t>6</w:t>
              </w:r>
            </w:ins>
          </w:p>
        </w:tc>
      </w:tr>
      <w:tr w:rsidR="002B6273" w:rsidRPr="00145B40" w:rsidTr="0074335E">
        <w:trPr>
          <w:trHeight w:val="300"/>
          <w:ins w:id="10588" w:author="user" w:date="2012-02-29T14:49:00Z"/>
        </w:trPr>
        <w:tc>
          <w:tcPr>
            <w:tcW w:w="2320" w:type="dxa"/>
            <w:tcBorders>
              <w:top w:val="nil"/>
              <w:left w:val="single" w:sz="4" w:space="0" w:color="auto"/>
              <w:bottom w:val="single" w:sz="4" w:space="0" w:color="auto"/>
              <w:right w:val="single" w:sz="4" w:space="0" w:color="auto"/>
            </w:tcBorders>
            <w:shd w:val="clear" w:color="auto" w:fill="auto"/>
          </w:tcPr>
          <w:p w:rsidR="002B6273" w:rsidRPr="00FD714C" w:rsidRDefault="002B6273" w:rsidP="0074335E">
            <w:pPr>
              <w:jc w:val="both"/>
              <w:rPr>
                <w:ins w:id="10589" w:author="user" w:date="2012-02-29T14:49:00Z"/>
                <w:rFonts w:ascii="Calibri" w:hAnsi="Calibri" w:cs="Calibri"/>
                <w:sz w:val="20"/>
                <w:szCs w:val="20"/>
                <w:lang w:bidi="ne-NP"/>
              </w:rPr>
            </w:pPr>
            <w:ins w:id="10590" w:author="user" w:date="2012-02-29T14:49:00Z">
              <w:r w:rsidRPr="00FD714C">
                <w:rPr>
                  <w:rFonts w:ascii="Calibri" w:hAnsi="Calibri" w:cs="Calibri"/>
                  <w:sz w:val="20"/>
                  <w:szCs w:val="20"/>
                  <w:lang w:bidi="ne-NP"/>
                </w:rPr>
                <w:t>Piple</w:t>
              </w:r>
            </w:ins>
          </w:p>
        </w:tc>
        <w:tc>
          <w:tcPr>
            <w:tcW w:w="980" w:type="dxa"/>
            <w:tcBorders>
              <w:top w:val="nil"/>
              <w:left w:val="nil"/>
              <w:bottom w:val="single" w:sz="4" w:space="0" w:color="auto"/>
              <w:right w:val="single" w:sz="4" w:space="0" w:color="auto"/>
            </w:tcBorders>
            <w:shd w:val="clear" w:color="auto" w:fill="auto"/>
          </w:tcPr>
          <w:p w:rsidR="002B6273" w:rsidRPr="00FD714C" w:rsidRDefault="002B6273" w:rsidP="0074335E">
            <w:pPr>
              <w:jc w:val="center"/>
              <w:rPr>
                <w:ins w:id="10591" w:author="user" w:date="2012-02-29T14:49:00Z"/>
                <w:rFonts w:ascii="Calibri" w:hAnsi="Calibri" w:cs="Calibri"/>
                <w:sz w:val="20"/>
                <w:szCs w:val="20"/>
                <w:lang w:bidi="ne-NP"/>
              </w:rPr>
            </w:pPr>
            <w:ins w:id="10592" w:author="user" w:date="2012-02-29T14:49:00Z">
              <w:r w:rsidRPr="00FD714C">
                <w:rPr>
                  <w:rFonts w:ascii="Calibri" w:hAnsi="Calibri" w:cs="Calibri"/>
                  <w:sz w:val="20"/>
                  <w:szCs w:val="20"/>
                  <w:lang w:bidi="ne-NP"/>
                </w:rPr>
                <w:t>14</w:t>
              </w:r>
            </w:ins>
          </w:p>
        </w:tc>
        <w:tc>
          <w:tcPr>
            <w:tcW w:w="1483" w:type="dxa"/>
            <w:tcBorders>
              <w:top w:val="nil"/>
              <w:left w:val="nil"/>
              <w:bottom w:val="single" w:sz="4" w:space="0" w:color="auto"/>
              <w:right w:val="single" w:sz="4" w:space="0" w:color="auto"/>
            </w:tcBorders>
            <w:shd w:val="clear" w:color="auto" w:fill="auto"/>
          </w:tcPr>
          <w:p w:rsidR="002B6273" w:rsidRPr="00FD714C" w:rsidRDefault="002B6273" w:rsidP="0074335E">
            <w:pPr>
              <w:jc w:val="center"/>
              <w:rPr>
                <w:ins w:id="10593" w:author="user" w:date="2012-02-29T14:49:00Z"/>
                <w:rFonts w:ascii="Calibri" w:hAnsi="Calibri" w:cs="Calibri"/>
                <w:sz w:val="20"/>
                <w:szCs w:val="20"/>
                <w:lang w:bidi="ne-NP"/>
              </w:rPr>
            </w:pPr>
            <w:ins w:id="10594" w:author="user" w:date="2012-02-29T14:49:00Z">
              <w:r w:rsidRPr="00FD714C">
                <w:rPr>
                  <w:rFonts w:ascii="Calibri" w:hAnsi="Calibri" w:cs="Calibri"/>
                  <w:sz w:val="20"/>
                  <w:szCs w:val="20"/>
                  <w:lang w:bidi="ne-NP"/>
                </w:rPr>
                <w:t>-</w:t>
              </w:r>
            </w:ins>
          </w:p>
        </w:tc>
        <w:tc>
          <w:tcPr>
            <w:tcW w:w="1800" w:type="dxa"/>
            <w:tcBorders>
              <w:top w:val="nil"/>
              <w:left w:val="nil"/>
              <w:bottom w:val="single" w:sz="4" w:space="0" w:color="auto"/>
              <w:right w:val="single" w:sz="4" w:space="0" w:color="auto"/>
            </w:tcBorders>
            <w:shd w:val="clear" w:color="auto" w:fill="auto"/>
          </w:tcPr>
          <w:p w:rsidR="002B6273" w:rsidRPr="00FD714C" w:rsidRDefault="002B6273" w:rsidP="0074335E">
            <w:pPr>
              <w:jc w:val="center"/>
              <w:rPr>
                <w:ins w:id="10595" w:author="user" w:date="2012-02-29T14:49:00Z"/>
                <w:rFonts w:ascii="Calibri" w:hAnsi="Calibri" w:cs="Calibri"/>
                <w:sz w:val="20"/>
                <w:szCs w:val="20"/>
                <w:lang w:bidi="ne-NP"/>
              </w:rPr>
            </w:pPr>
            <w:ins w:id="10596" w:author="user" w:date="2012-02-29T14:49:00Z">
              <w:r w:rsidRPr="00FD714C">
                <w:rPr>
                  <w:rFonts w:ascii="Calibri" w:hAnsi="Calibri" w:cs="Calibri"/>
                  <w:sz w:val="20"/>
                  <w:szCs w:val="20"/>
                  <w:lang w:bidi="ne-NP"/>
                </w:rPr>
                <w:t>-</w:t>
              </w:r>
            </w:ins>
          </w:p>
        </w:tc>
        <w:tc>
          <w:tcPr>
            <w:tcW w:w="1710" w:type="dxa"/>
            <w:tcBorders>
              <w:top w:val="nil"/>
              <w:left w:val="nil"/>
              <w:bottom w:val="single" w:sz="4" w:space="0" w:color="auto"/>
              <w:right w:val="single" w:sz="4" w:space="0" w:color="auto"/>
            </w:tcBorders>
            <w:shd w:val="clear" w:color="auto" w:fill="auto"/>
            <w:noWrap/>
            <w:vAlign w:val="bottom"/>
          </w:tcPr>
          <w:p w:rsidR="002B6273" w:rsidRPr="00FD714C" w:rsidRDefault="002B6273" w:rsidP="0074335E">
            <w:pPr>
              <w:jc w:val="center"/>
              <w:rPr>
                <w:ins w:id="10597" w:author="user" w:date="2012-02-29T14:49:00Z"/>
                <w:rFonts w:ascii="Calibri" w:hAnsi="Calibri" w:cs="Calibri"/>
                <w:sz w:val="20"/>
                <w:szCs w:val="20"/>
                <w:lang w:bidi="ne-NP"/>
              </w:rPr>
            </w:pPr>
            <w:ins w:id="10598" w:author="user" w:date="2012-02-29T14:49:00Z">
              <w:r w:rsidRPr="00FD714C">
                <w:rPr>
                  <w:rFonts w:ascii="Calibri" w:hAnsi="Calibri" w:cs="Calibri"/>
                  <w:sz w:val="20"/>
                  <w:szCs w:val="20"/>
                  <w:lang w:bidi="ne-NP"/>
                </w:rPr>
                <w:t>14</w:t>
              </w:r>
            </w:ins>
          </w:p>
        </w:tc>
      </w:tr>
      <w:tr w:rsidR="002B6273" w:rsidRPr="00145B40" w:rsidTr="0074335E">
        <w:trPr>
          <w:trHeight w:val="300"/>
          <w:ins w:id="10599" w:author="user" w:date="2012-02-29T14:49:00Z"/>
        </w:trPr>
        <w:tc>
          <w:tcPr>
            <w:tcW w:w="2320" w:type="dxa"/>
            <w:tcBorders>
              <w:top w:val="nil"/>
              <w:left w:val="single" w:sz="4" w:space="0" w:color="auto"/>
              <w:bottom w:val="single" w:sz="4" w:space="0" w:color="auto"/>
              <w:right w:val="single" w:sz="4" w:space="0" w:color="auto"/>
            </w:tcBorders>
            <w:shd w:val="clear" w:color="auto" w:fill="auto"/>
          </w:tcPr>
          <w:p w:rsidR="002B6273" w:rsidRPr="00FD714C" w:rsidRDefault="002B6273" w:rsidP="0074335E">
            <w:pPr>
              <w:jc w:val="both"/>
              <w:rPr>
                <w:ins w:id="10600" w:author="user" w:date="2012-02-29T14:49:00Z"/>
                <w:rFonts w:ascii="Calibri" w:hAnsi="Calibri" w:cs="Calibri"/>
                <w:sz w:val="20"/>
                <w:szCs w:val="20"/>
                <w:lang w:bidi="ne-NP"/>
              </w:rPr>
            </w:pPr>
            <w:ins w:id="10601" w:author="user" w:date="2012-02-29T14:49:00Z">
              <w:r w:rsidRPr="00FD714C">
                <w:rPr>
                  <w:rFonts w:ascii="Calibri" w:hAnsi="Calibri" w:cs="Calibri"/>
                  <w:sz w:val="20"/>
                  <w:szCs w:val="20"/>
                  <w:lang w:bidi="ne-NP"/>
                </w:rPr>
                <w:t>Shaktikhor</w:t>
              </w:r>
            </w:ins>
          </w:p>
        </w:tc>
        <w:tc>
          <w:tcPr>
            <w:tcW w:w="980" w:type="dxa"/>
            <w:tcBorders>
              <w:top w:val="nil"/>
              <w:left w:val="nil"/>
              <w:bottom w:val="single" w:sz="4" w:space="0" w:color="auto"/>
              <w:right w:val="single" w:sz="4" w:space="0" w:color="auto"/>
            </w:tcBorders>
            <w:shd w:val="clear" w:color="auto" w:fill="auto"/>
          </w:tcPr>
          <w:p w:rsidR="002B6273" w:rsidRPr="00FD714C" w:rsidRDefault="002B6273" w:rsidP="0074335E">
            <w:pPr>
              <w:jc w:val="center"/>
              <w:rPr>
                <w:ins w:id="10602" w:author="user" w:date="2012-02-29T14:49:00Z"/>
                <w:rFonts w:ascii="Calibri" w:hAnsi="Calibri" w:cs="Calibri"/>
                <w:sz w:val="20"/>
                <w:szCs w:val="20"/>
                <w:lang w:bidi="ne-NP"/>
              </w:rPr>
            </w:pPr>
            <w:ins w:id="10603" w:author="user" w:date="2012-02-29T14:49:00Z">
              <w:r w:rsidRPr="00FD714C">
                <w:rPr>
                  <w:rFonts w:ascii="Calibri" w:hAnsi="Calibri" w:cs="Calibri"/>
                  <w:sz w:val="20"/>
                  <w:szCs w:val="20"/>
                  <w:lang w:bidi="ne-NP"/>
                </w:rPr>
                <w:t>3</w:t>
              </w:r>
            </w:ins>
          </w:p>
        </w:tc>
        <w:tc>
          <w:tcPr>
            <w:tcW w:w="1483" w:type="dxa"/>
            <w:tcBorders>
              <w:top w:val="nil"/>
              <w:left w:val="nil"/>
              <w:bottom w:val="single" w:sz="4" w:space="0" w:color="auto"/>
              <w:right w:val="single" w:sz="4" w:space="0" w:color="auto"/>
            </w:tcBorders>
            <w:shd w:val="clear" w:color="auto" w:fill="auto"/>
          </w:tcPr>
          <w:p w:rsidR="002B6273" w:rsidRPr="00FD714C" w:rsidRDefault="002B6273" w:rsidP="0074335E">
            <w:pPr>
              <w:jc w:val="center"/>
              <w:rPr>
                <w:ins w:id="10604" w:author="user" w:date="2012-02-29T14:49:00Z"/>
                <w:rFonts w:ascii="Calibri" w:hAnsi="Calibri" w:cs="Calibri"/>
                <w:sz w:val="20"/>
                <w:szCs w:val="20"/>
                <w:lang w:bidi="ne-NP"/>
              </w:rPr>
            </w:pPr>
            <w:ins w:id="10605" w:author="user" w:date="2012-02-29T14:49:00Z">
              <w:r w:rsidRPr="00FD714C">
                <w:rPr>
                  <w:rFonts w:ascii="Calibri" w:hAnsi="Calibri" w:cs="Calibri"/>
                  <w:sz w:val="20"/>
                  <w:szCs w:val="20"/>
                  <w:lang w:bidi="ne-NP"/>
                </w:rPr>
                <w:t>1</w:t>
              </w:r>
            </w:ins>
          </w:p>
        </w:tc>
        <w:tc>
          <w:tcPr>
            <w:tcW w:w="1800" w:type="dxa"/>
            <w:tcBorders>
              <w:top w:val="nil"/>
              <w:left w:val="nil"/>
              <w:bottom w:val="single" w:sz="4" w:space="0" w:color="auto"/>
              <w:right w:val="single" w:sz="4" w:space="0" w:color="auto"/>
            </w:tcBorders>
            <w:shd w:val="clear" w:color="auto" w:fill="auto"/>
          </w:tcPr>
          <w:p w:rsidR="002B6273" w:rsidRPr="00FD714C" w:rsidRDefault="002B6273" w:rsidP="0074335E">
            <w:pPr>
              <w:jc w:val="center"/>
              <w:rPr>
                <w:ins w:id="10606" w:author="user" w:date="2012-02-29T14:49:00Z"/>
                <w:rFonts w:ascii="Calibri" w:hAnsi="Calibri" w:cs="Calibri"/>
                <w:sz w:val="20"/>
                <w:szCs w:val="20"/>
                <w:lang w:bidi="ne-NP"/>
              </w:rPr>
            </w:pPr>
            <w:ins w:id="10607" w:author="user" w:date="2012-02-29T14:49:00Z">
              <w:r w:rsidRPr="00FD714C">
                <w:rPr>
                  <w:rFonts w:ascii="Calibri" w:hAnsi="Calibri" w:cs="Calibri"/>
                  <w:sz w:val="20"/>
                  <w:szCs w:val="20"/>
                  <w:lang w:bidi="ne-NP"/>
                </w:rPr>
                <w:t>-</w:t>
              </w:r>
            </w:ins>
          </w:p>
        </w:tc>
        <w:tc>
          <w:tcPr>
            <w:tcW w:w="1710" w:type="dxa"/>
            <w:tcBorders>
              <w:top w:val="nil"/>
              <w:left w:val="nil"/>
              <w:bottom w:val="single" w:sz="4" w:space="0" w:color="auto"/>
              <w:right w:val="single" w:sz="4" w:space="0" w:color="auto"/>
            </w:tcBorders>
            <w:shd w:val="clear" w:color="auto" w:fill="auto"/>
            <w:noWrap/>
            <w:vAlign w:val="bottom"/>
          </w:tcPr>
          <w:p w:rsidR="002B6273" w:rsidRPr="00FD714C" w:rsidRDefault="002B6273" w:rsidP="0074335E">
            <w:pPr>
              <w:jc w:val="center"/>
              <w:rPr>
                <w:ins w:id="10608" w:author="user" w:date="2012-02-29T14:49:00Z"/>
                <w:rFonts w:ascii="Calibri" w:hAnsi="Calibri" w:cs="Calibri"/>
                <w:sz w:val="20"/>
                <w:szCs w:val="20"/>
                <w:lang w:bidi="ne-NP"/>
              </w:rPr>
            </w:pPr>
            <w:ins w:id="10609" w:author="user" w:date="2012-02-29T14:49:00Z">
              <w:r w:rsidRPr="00FD714C">
                <w:rPr>
                  <w:rFonts w:ascii="Calibri" w:hAnsi="Calibri" w:cs="Calibri"/>
                  <w:sz w:val="20"/>
                  <w:szCs w:val="20"/>
                  <w:lang w:bidi="ne-NP"/>
                </w:rPr>
                <w:t>4</w:t>
              </w:r>
            </w:ins>
          </w:p>
        </w:tc>
      </w:tr>
      <w:tr w:rsidR="002B6273" w:rsidRPr="00145B40" w:rsidTr="0074335E">
        <w:trPr>
          <w:trHeight w:val="300"/>
          <w:ins w:id="10610" w:author="user" w:date="2012-02-29T14:49:00Z"/>
        </w:trPr>
        <w:tc>
          <w:tcPr>
            <w:tcW w:w="2320" w:type="dxa"/>
            <w:tcBorders>
              <w:top w:val="nil"/>
              <w:left w:val="single" w:sz="4" w:space="0" w:color="auto"/>
              <w:bottom w:val="single" w:sz="4" w:space="0" w:color="auto"/>
              <w:right w:val="single" w:sz="4" w:space="0" w:color="auto"/>
            </w:tcBorders>
            <w:shd w:val="clear" w:color="auto" w:fill="auto"/>
          </w:tcPr>
          <w:p w:rsidR="002B6273" w:rsidRPr="00FD714C" w:rsidRDefault="002B6273" w:rsidP="0074335E">
            <w:pPr>
              <w:jc w:val="both"/>
              <w:rPr>
                <w:ins w:id="10611" w:author="user" w:date="2012-02-29T14:49:00Z"/>
                <w:rFonts w:ascii="Calibri" w:hAnsi="Calibri" w:cs="Calibri"/>
                <w:sz w:val="20"/>
                <w:szCs w:val="20"/>
                <w:lang w:bidi="ne-NP"/>
              </w:rPr>
            </w:pPr>
            <w:ins w:id="10612" w:author="user" w:date="2012-02-29T14:49:00Z">
              <w:r w:rsidRPr="00FD714C">
                <w:rPr>
                  <w:rFonts w:ascii="Calibri" w:hAnsi="Calibri" w:cs="Calibri"/>
                  <w:sz w:val="20"/>
                  <w:szCs w:val="20"/>
                  <w:lang w:bidi="ne-NP"/>
                </w:rPr>
                <w:t>Tota</w:t>
              </w:r>
            </w:ins>
          </w:p>
        </w:tc>
        <w:tc>
          <w:tcPr>
            <w:tcW w:w="980" w:type="dxa"/>
            <w:tcBorders>
              <w:top w:val="nil"/>
              <w:left w:val="nil"/>
              <w:bottom w:val="single" w:sz="4" w:space="0" w:color="auto"/>
              <w:right w:val="single" w:sz="4" w:space="0" w:color="auto"/>
            </w:tcBorders>
            <w:shd w:val="clear" w:color="auto" w:fill="auto"/>
          </w:tcPr>
          <w:p w:rsidR="002B6273" w:rsidRPr="00FD714C" w:rsidRDefault="002B6273" w:rsidP="0074335E">
            <w:pPr>
              <w:jc w:val="center"/>
              <w:rPr>
                <w:ins w:id="10613" w:author="user" w:date="2012-02-29T14:49:00Z"/>
                <w:rFonts w:ascii="Calibri" w:hAnsi="Calibri" w:cs="Calibri"/>
                <w:sz w:val="20"/>
                <w:szCs w:val="20"/>
                <w:lang w:bidi="ne-NP"/>
              </w:rPr>
            </w:pPr>
            <w:ins w:id="10614" w:author="user" w:date="2012-02-29T14:49:00Z">
              <w:r w:rsidRPr="00FD714C">
                <w:rPr>
                  <w:rFonts w:ascii="Calibri" w:hAnsi="Calibri" w:cs="Calibri"/>
                  <w:sz w:val="20"/>
                  <w:szCs w:val="20"/>
                  <w:lang w:bidi="ne-NP"/>
                </w:rPr>
                <w:t>133</w:t>
              </w:r>
            </w:ins>
          </w:p>
        </w:tc>
        <w:tc>
          <w:tcPr>
            <w:tcW w:w="1483" w:type="dxa"/>
            <w:tcBorders>
              <w:top w:val="nil"/>
              <w:left w:val="nil"/>
              <w:bottom w:val="single" w:sz="4" w:space="0" w:color="auto"/>
              <w:right w:val="single" w:sz="4" w:space="0" w:color="auto"/>
            </w:tcBorders>
            <w:shd w:val="clear" w:color="auto" w:fill="auto"/>
          </w:tcPr>
          <w:p w:rsidR="002B6273" w:rsidRPr="00FD714C" w:rsidRDefault="002B6273" w:rsidP="0074335E">
            <w:pPr>
              <w:jc w:val="center"/>
              <w:rPr>
                <w:ins w:id="10615" w:author="user" w:date="2012-02-29T14:49:00Z"/>
                <w:rFonts w:ascii="Calibri" w:hAnsi="Calibri" w:cs="Calibri"/>
                <w:sz w:val="20"/>
                <w:szCs w:val="20"/>
                <w:lang w:bidi="ne-NP"/>
              </w:rPr>
            </w:pPr>
            <w:ins w:id="10616" w:author="user" w:date="2012-02-29T14:49:00Z">
              <w:r w:rsidRPr="00FD714C">
                <w:rPr>
                  <w:rFonts w:ascii="Calibri" w:hAnsi="Calibri" w:cs="Calibri"/>
                  <w:sz w:val="20"/>
                  <w:szCs w:val="20"/>
                  <w:lang w:bidi="ne-NP"/>
                </w:rPr>
                <w:t>9</w:t>
              </w:r>
            </w:ins>
          </w:p>
        </w:tc>
        <w:tc>
          <w:tcPr>
            <w:tcW w:w="1800" w:type="dxa"/>
            <w:tcBorders>
              <w:top w:val="nil"/>
              <w:left w:val="nil"/>
              <w:bottom w:val="single" w:sz="4" w:space="0" w:color="auto"/>
              <w:right w:val="single" w:sz="4" w:space="0" w:color="auto"/>
            </w:tcBorders>
            <w:shd w:val="clear" w:color="auto" w:fill="auto"/>
          </w:tcPr>
          <w:p w:rsidR="002B6273" w:rsidRPr="00FD714C" w:rsidRDefault="002B6273" w:rsidP="0074335E">
            <w:pPr>
              <w:jc w:val="center"/>
              <w:rPr>
                <w:ins w:id="10617" w:author="user" w:date="2012-02-29T14:49:00Z"/>
                <w:rFonts w:ascii="Calibri" w:hAnsi="Calibri" w:cs="Calibri"/>
                <w:sz w:val="20"/>
                <w:szCs w:val="20"/>
                <w:lang w:bidi="ne-NP"/>
              </w:rPr>
            </w:pPr>
            <w:ins w:id="10618" w:author="user" w:date="2012-02-29T14:49:00Z">
              <w:r w:rsidRPr="00FD714C">
                <w:rPr>
                  <w:rFonts w:ascii="Calibri" w:hAnsi="Calibri" w:cs="Calibri"/>
                  <w:sz w:val="20"/>
                  <w:szCs w:val="20"/>
                  <w:lang w:bidi="ne-NP"/>
                </w:rPr>
                <w:t>5</w:t>
              </w:r>
            </w:ins>
          </w:p>
        </w:tc>
        <w:tc>
          <w:tcPr>
            <w:tcW w:w="1710" w:type="dxa"/>
            <w:tcBorders>
              <w:top w:val="nil"/>
              <w:left w:val="nil"/>
              <w:bottom w:val="single" w:sz="4" w:space="0" w:color="auto"/>
              <w:right w:val="single" w:sz="4" w:space="0" w:color="auto"/>
            </w:tcBorders>
            <w:shd w:val="clear" w:color="auto" w:fill="auto"/>
            <w:noWrap/>
            <w:vAlign w:val="bottom"/>
          </w:tcPr>
          <w:p w:rsidR="002B6273" w:rsidRPr="00FD714C" w:rsidRDefault="002B6273" w:rsidP="0074335E">
            <w:pPr>
              <w:jc w:val="center"/>
              <w:rPr>
                <w:ins w:id="10619" w:author="user" w:date="2012-02-29T14:49:00Z"/>
                <w:rFonts w:ascii="Calibri" w:hAnsi="Calibri" w:cs="Calibri"/>
                <w:sz w:val="20"/>
                <w:szCs w:val="20"/>
                <w:lang w:bidi="ne-NP"/>
              </w:rPr>
            </w:pPr>
            <w:ins w:id="10620" w:author="user" w:date="2012-02-29T14:49:00Z">
              <w:r w:rsidRPr="00FD714C">
                <w:rPr>
                  <w:rFonts w:ascii="Calibri" w:hAnsi="Calibri" w:cs="Calibri"/>
                  <w:sz w:val="20"/>
                  <w:szCs w:val="20"/>
                  <w:lang w:bidi="ne-NP"/>
                </w:rPr>
                <w:t>147</w:t>
              </w:r>
            </w:ins>
          </w:p>
        </w:tc>
      </w:tr>
      <w:tr w:rsidR="002B6273" w:rsidRPr="00145B40" w:rsidTr="0074335E">
        <w:trPr>
          <w:trHeight w:val="300"/>
          <w:ins w:id="10621" w:author="user" w:date="2012-02-29T14:49:00Z"/>
        </w:trPr>
        <w:tc>
          <w:tcPr>
            <w:tcW w:w="2320" w:type="dxa"/>
            <w:tcBorders>
              <w:top w:val="nil"/>
              <w:left w:val="single" w:sz="4" w:space="0" w:color="auto"/>
              <w:bottom w:val="single" w:sz="4" w:space="0" w:color="auto"/>
              <w:right w:val="single" w:sz="4" w:space="0" w:color="auto"/>
            </w:tcBorders>
            <w:shd w:val="clear" w:color="auto" w:fill="auto"/>
          </w:tcPr>
          <w:p w:rsidR="002B6273" w:rsidRPr="00145B40" w:rsidRDefault="002B6273" w:rsidP="0074335E">
            <w:pPr>
              <w:jc w:val="both"/>
              <w:rPr>
                <w:ins w:id="10622" w:author="user" w:date="2012-02-29T14:49:00Z"/>
                <w:rFonts w:ascii="Calibri" w:hAnsi="Calibri" w:cs="Calibri"/>
                <w:b/>
                <w:bCs/>
                <w:sz w:val="18"/>
                <w:szCs w:val="18"/>
                <w:lang w:bidi="ne-NP"/>
              </w:rPr>
            </w:pPr>
            <w:ins w:id="10623" w:author="user" w:date="2012-02-29T14:49:00Z">
              <w:r w:rsidRPr="00145B40">
                <w:rPr>
                  <w:rFonts w:ascii="Calibri" w:hAnsi="Calibri" w:cs="Calibri"/>
                  <w:b/>
                  <w:bCs/>
                  <w:sz w:val="18"/>
                  <w:szCs w:val="18"/>
                  <w:lang w:bidi="ne-NP"/>
                </w:rPr>
                <w:t>Percentage</w:t>
              </w:r>
            </w:ins>
          </w:p>
        </w:tc>
        <w:tc>
          <w:tcPr>
            <w:tcW w:w="980" w:type="dxa"/>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center"/>
              <w:rPr>
                <w:ins w:id="10624" w:author="user" w:date="2012-02-29T14:49:00Z"/>
                <w:rFonts w:ascii="Calibri" w:hAnsi="Calibri" w:cs="Calibri"/>
                <w:b/>
                <w:bCs/>
                <w:sz w:val="18"/>
                <w:szCs w:val="18"/>
                <w:lang w:bidi="ne-NP"/>
              </w:rPr>
            </w:pPr>
            <w:ins w:id="10625" w:author="user" w:date="2012-02-29T14:49:00Z">
              <w:r w:rsidRPr="00145B40">
                <w:rPr>
                  <w:rFonts w:ascii="Calibri" w:hAnsi="Calibri" w:cs="Calibri"/>
                  <w:b/>
                  <w:bCs/>
                  <w:sz w:val="18"/>
                  <w:szCs w:val="18"/>
                  <w:lang w:bidi="ne-NP"/>
                </w:rPr>
                <w:t>90.48</w:t>
              </w:r>
            </w:ins>
          </w:p>
        </w:tc>
        <w:tc>
          <w:tcPr>
            <w:tcW w:w="1483" w:type="dxa"/>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center"/>
              <w:rPr>
                <w:ins w:id="10626" w:author="user" w:date="2012-02-29T14:49:00Z"/>
                <w:rFonts w:ascii="Calibri" w:hAnsi="Calibri" w:cs="Calibri"/>
                <w:b/>
                <w:bCs/>
                <w:sz w:val="18"/>
                <w:szCs w:val="18"/>
                <w:lang w:bidi="ne-NP"/>
              </w:rPr>
            </w:pPr>
            <w:ins w:id="10627" w:author="user" w:date="2012-02-29T14:49:00Z">
              <w:r w:rsidRPr="00145B40">
                <w:rPr>
                  <w:rFonts w:ascii="Calibri" w:hAnsi="Calibri" w:cs="Calibri"/>
                  <w:b/>
                  <w:bCs/>
                  <w:sz w:val="18"/>
                  <w:szCs w:val="18"/>
                  <w:lang w:bidi="ne-NP"/>
                </w:rPr>
                <w:t>6.12</w:t>
              </w:r>
            </w:ins>
          </w:p>
        </w:tc>
        <w:tc>
          <w:tcPr>
            <w:tcW w:w="1800" w:type="dxa"/>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center"/>
              <w:rPr>
                <w:ins w:id="10628" w:author="user" w:date="2012-02-29T14:49:00Z"/>
                <w:rFonts w:ascii="Calibri" w:hAnsi="Calibri" w:cs="Calibri"/>
                <w:b/>
                <w:bCs/>
                <w:sz w:val="18"/>
                <w:szCs w:val="18"/>
                <w:lang w:bidi="ne-NP"/>
              </w:rPr>
            </w:pPr>
            <w:ins w:id="10629" w:author="user" w:date="2012-02-29T14:49:00Z">
              <w:r w:rsidRPr="00145B40">
                <w:rPr>
                  <w:rFonts w:ascii="Calibri" w:hAnsi="Calibri" w:cs="Calibri"/>
                  <w:b/>
                  <w:bCs/>
                  <w:sz w:val="18"/>
                  <w:szCs w:val="18"/>
                  <w:lang w:bidi="ne-NP"/>
                </w:rPr>
                <w:t>3.40</w:t>
              </w:r>
            </w:ins>
          </w:p>
        </w:tc>
        <w:tc>
          <w:tcPr>
            <w:tcW w:w="1710" w:type="dxa"/>
            <w:tcBorders>
              <w:top w:val="nil"/>
              <w:left w:val="nil"/>
              <w:bottom w:val="single" w:sz="4" w:space="0" w:color="auto"/>
              <w:right w:val="single" w:sz="4" w:space="0" w:color="auto"/>
            </w:tcBorders>
            <w:shd w:val="clear" w:color="auto" w:fill="auto"/>
            <w:noWrap/>
            <w:vAlign w:val="bottom"/>
          </w:tcPr>
          <w:p w:rsidR="002B6273" w:rsidRPr="00145B40" w:rsidRDefault="002B6273" w:rsidP="0074335E">
            <w:pPr>
              <w:jc w:val="center"/>
              <w:rPr>
                <w:ins w:id="10630" w:author="user" w:date="2012-02-29T14:49:00Z"/>
                <w:rFonts w:ascii="Calibri" w:hAnsi="Calibri" w:cs="Calibri"/>
                <w:b/>
                <w:bCs/>
                <w:sz w:val="18"/>
                <w:szCs w:val="18"/>
                <w:lang w:bidi="ne-NP"/>
              </w:rPr>
            </w:pPr>
            <w:ins w:id="10631" w:author="user" w:date="2012-02-29T14:49:00Z">
              <w:r w:rsidRPr="00145B40">
                <w:rPr>
                  <w:rFonts w:ascii="Calibri" w:hAnsi="Calibri" w:cs="Calibri"/>
                  <w:b/>
                  <w:bCs/>
                  <w:sz w:val="18"/>
                  <w:szCs w:val="18"/>
                  <w:lang w:bidi="ne-NP"/>
                </w:rPr>
                <w:t>100</w:t>
              </w:r>
            </w:ins>
          </w:p>
        </w:tc>
      </w:tr>
    </w:tbl>
    <w:p w:rsidR="002B6273" w:rsidRDefault="002B6273" w:rsidP="002B6273">
      <w:pPr>
        <w:pStyle w:val="ReportText"/>
        <w:spacing w:line="360" w:lineRule="auto"/>
        <w:ind w:left="0"/>
        <w:rPr>
          <w:ins w:id="10632" w:author="user" w:date="2012-02-29T14:49:00Z"/>
          <w:rFonts w:ascii="Calibri" w:hAnsi="Calibri" w:cs="Calibri"/>
          <w:bCs/>
          <w:i/>
          <w:sz w:val="18"/>
          <w:szCs w:val="18"/>
        </w:rPr>
      </w:pPr>
      <w:ins w:id="10633" w:author="user" w:date="2012-02-29T14:49:00Z">
        <w:r w:rsidRPr="00FD714C">
          <w:rPr>
            <w:rFonts w:ascii="Calibri" w:hAnsi="Calibri" w:cs="Calibri"/>
            <w:bCs/>
            <w:i/>
            <w:sz w:val="18"/>
            <w:szCs w:val="18"/>
          </w:rPr>
          <w:t>Source: Household Survey, 2011</w:t>
        </w:r>
      </w:ins>
    </w:p>
    <w:p w:rsidR="002B6273" w:rsidRPr="007E43A2" w:rsidRDefault="002B6273" w:rsidP="002B6273">
      <w:pPr>
        <w:pStyle w:val="ReportText"/>
        <w:numPr>
          <w:ilvl w:val="3"/>
          <w:numId w:val="20"/>
        </w:numPr>
        <w:spacing w:line="360" w:lineRule="auto"/>
        <w:rPr>
          <w:ins w:id="10634" w:author="user" w:date="2012-02-29T14:49:00Z"/>
          <w:rFonts w:ascii="Calibri" w:hAnsi="Calibri" w:cs="Calibri"/>
          <w:b/>
          <w:bCs/>
          <w:szCs w:val="22"/>
        </w:rPr>
      </w:pPr>
      <w:ins w:id="10635" w:author="user" w:date="2012-02-29T14:49:00Z">
        <w:r w:rsidRPr="007E43A2">
          <w:rPr>
            <w:rFonts w:ascii="Calibri" w:hAnsi="Calibri" w:cs="Calibri"/>
            <w:b/>
            <w:bCs/>
            <w:szCs w:val="22"/>
          </w:rPr>
          <w:t>Use of Compensation</w:t>
        </w:r>
        <w:r>
          <w:rPr>
            <w:rFonts w:ascii="Calibri" w:hAnsi="Calibri" w:cs="Calibri"/>
            <w:b/>
            <w:bCs/>
            <w:szCs w:val="22"/>
          </w:rPr>
          <w:t>s</w:t>
        </w:r>
      </w:ins>
    </w:p>
    <w:p w:rsidR="002B6273" w:rsidRPr="00F05710" w:rsidRDefault="002B6273" w:rsidP="002B6273">
      <w:pPr>
        <w:spacing w:line="300" w:lineRule="auto"/>
        <w:jc w:val="both"/>
        <w:rPr>
          <w:ins w:id="10636" w:author="user" w:date="2012-02-29T14:49:00Z"/>
          <w:rFonts w:ascii="Calibri" w:hAnsi="Calibri" w:cs="Arial"/>
          <w:sz w:val="22"/>
          <w:szCs w:val="22"/>
          <w:lang w:val="en-GB"/>
        </w:rPr>
      </w:pPr>
      <w:ins w:id="10637" w:author="user" w:date="2012-02-29T14:49:00Z">
        <w:r w:rsidRPr="00F05710">
          <w:rPr>
            <w:rFonts w:ascii="Calibri" w:hAnsi="Calibri" w:cs="Arial"/>
            <w:sz w:val="22"/>
            <w:szCs w:val="22"/>
            <w:lang w:val="en-GB"/>
          </w:rPr>
          <w:t>The households who are willing to receive cash compensation were further asked regarding the use of cash. Of the households, most (83.67%) said they will purchase land from the cash compensation and 8.16% said</w:t>
        </w:r>
        <w:r w:rsidRPr="00F05710">
          <w:rPr>
            <w:rFonts w:ascii="Calibri" w:hAnsi="Calibri" w:cs="Calibri"/>
            <w:sz w:val="22"/>
            <w:szCs w:val="22"/>
          </w:rPr>
          <w:t xml:space="preserve"> that they will use the compensation amount for the construction of their house</w:t>
        </w:r>
        <w:r w:rsidRPr="00F05710">
          <w:rPr>
            <w:rFonts w:ascii="Calibri" w:hAnsi="Calibri" w:cs="Arial"/>
            <w:sz w:val="22"/>
            <w:szCs w:val="22"/>
            <w:lang w:val="en-GB"/>
          </w:rPr>
          <w:t xml:space="preserve">. Similarly, 8.16% said </w:t>
        </w:r>
        <w:r w:rsidRPr="00F05710">
          <w:rPr>
            <w:rFonts w:ascii="Calibri" w:hAnsi="Calibri" w:cs="Calibri"/>
            <w:sz w:val="22"/>
            <w:szCs w:val="22"/>
          </w:rPr>
          <w:t>that they will invest the compensation amount for trade and business</w:t>
        </w:r>
        <w:r w:rsidRPr="00F05710">
          <w:rPr>
            <w:rFonts w:ascii="Calibri" w:hAnsi="Calibri" w:cs="Arial"/>
            <w:sz w:val="22"/>
            <w:szCs w:val="22"/>
            <w:lang w:val="en-GB"/>
          </w:rPr>
          <w:t xml:space="preserve"> </w:t>
        </w:r>
      </w:ins>
    </w:p>
    <w:p w:rsidR="002B6273" w:rsidRPr="0084077E" w:rsidRDefault="002B6273" w:rsidP="002B6273">
      <w:pPr>
        <w:spacing w:line="300" w:lineRule="auto"/>
        <w:rPr>
          <w:ins w:id="10638" w:author="user" w:date="2012-02-29T14:49:00Z"/>
          <w:rFonts w:ascii="Calibri" w:hAnsi="Calibri" w:cs="Calibri"/>
          <w:b/>
          <w:sz w:val="10"/>
          <w:szCs w:val="10"/>
        </w:rPr>
      </w:pPr>
    </w:p>
    <w:p w:rsidR="002B6273" w:rsidRPr="00145B40" w:rsidRDefault="002B6273" w:rsidP="002B6273">
      <w:pPr>
        <w:numPr>
          <w:ilvl w:val="2"/>
          <w:numId w:val="20"/>
        </w:numPr>
        <w:spacing w:line="300" w:lineRule="auto"/>
        <w:rPr>
          <w:ins w:id="10639" w:author="user" w:date="2012-02-29T14:49:00Z"/>
          <w:rFonts w:ascii="Calibri" w:hAnsi="Calibri" w:cs="Calibri"/>
          <w:b/>
          <w:sz w:val="22"/>
          <w:szCs w:val="22"/>
        </w:rPr>
      </w:pPr>
      <w:ins w:id="10640" w:author="user" w:date="2012-02-29T14:49:00Z">
        <w:r w:rsidRPr="00145B40">
          <w:rPr>
            <w:rFonts w:ascii="Calibri" w:hAnsi="Calibri" w:cs="Calibri"/>
            <w:b/>
            <w:sz w:val="22"/>
            <w:szCs w:val="22"/>
          </w:rPr>
          <w:t xml:space="preserve">Residential status, </w:t>
        </w:r>
        <w:r w:rsidRPr="00145B40">
          <w:rPr>
            <w:rFonts w:ascii="Calibri" w:hAnsi="Calibri" w:cs="Calibri"/>
            <w:b/>
            <w:bCs/>
            <w:sz w:val="22"/>
            <w:szCs w:val="22"/>
            <w:lang w:val="en-GB"/>
          </w:rPr>
          <w:t>Resettlement and Rehabilitation</w:t>
        </w:r>
      </w:ins>
    </w:p>
    <w:p w:rsidR="002B6273" w:rsidRPr="000843A4" w:rsidRDefault="002B6273" w:rsidP="002B6273">
      <w:pPr>
        <w:spacing w:line="300" w:lineRule="auto"/>
        <w:rPr>
          <w:ins w:id="10641" w:author="user" w:date="2012-02-29T14:49:00Z"/>
          <w:rFonts w:ascii="Calibri" w:hAnsi="Calibri" w:cs="Calibri"/>
          <w:b/>
          <w:sz w:val="2"/>
          <w:szCs w:val="10"/>
          <w:rPrChange w:id="10642" w:author="user" w:date="2012-03-01T11:57:00Z">
            <w:rPr>
              <w:ins w:id="10643" w:author="user" w:date="2012-02-29T14:49:00Z"/>
              <w:rFonts w:ascii="Calibri" w:hAnsi="Calibri" w:cs="Calibri"/>
              <w:b/>
              <w:sz w:val="10"/>
              <w:szCs w:val="10"/>
            </w:rPr>
          </w:rPrChange>
        </w:rPr>
      </w:pPr>
    </w:p>
    <w:p w:rsidR="002B6273" w:rsidRPr="00784F20" w:rsidRDefault="002B6273" w:rsidP="002B6273">
      <w:pPr>
        <w:spacing w:line="300" w:lineRule="auto"/>
        <w:rPr>
          <w:ins w:id="10644" w:author="user" w:date="2012-02-29T14:49:00Z"/>
          <w:rFonts w:ascii="Calibri" w:hAnsi="Calibri" w:cs="Calibri"/>
          <w:b/>
          <w:sz w:val="22"/>
          <w:szCs w:val="22"/>
        </w:rPr>
      </w:pPr>
      <w:ins w:id="10645" w:author="user" w:date="2012-02-29T14:49:00Z">
        <w:r w:rsidRPr="00784F20">
          <w:rPr>
            <w:rFonts w:ascii="Calibri" w:hAnsi="Calibri" w:cs="Calibri"/>
            <w:b/>
            <w:sz w:val="22"/>
            <w:szCs w:val="22"/>
          </w:rPr>
          <w:t>6.</w:t>
        </w:r>
        <w:r>
          <w:rPr>
            <w:rFonts w:ascii="Calibri" w:hAnsi="Calibri" w:cs="Calibri"/>
            <w:b/>
            <w:sz w:val="22"/>
            <w:szCs w:val="22"/>
          </w:rPr>
          <w:t>3.</w:t>
        </w:r>
        <w:r w:rsidRPr="00784F20">
          <w:rPr>
            <w:rFonts w:ascii="Calibri" w:hAnsi="Calibri" w:cs="Calibri"/>
            <w:b/>
            <w:sz w:val="22"/>
            <w:szCs w:val="22"/>
          </w:rPr>
          <w:t>8.1Residential status of PAFs</w:t>
        </w:r>
      </w:ins>
    </w:p>
    <w:p w:rsidR="002B6273" w:rsidRPr="00145B40" w:rsidRDefault="002B6273" w:rsidP="002B6273">
      <w:pPr>
        <w:spacing w:line="300" w:lineRule="auto"/>
        <w:jc w:val="both"/>
        <w:rPr>
          <w:ins w:id="10646" w:author="user" w:date="2012-02-29T14:49:00Z"/>
          <w:rFonts w:ascii="Calibri" w:hAnsi="Calibri" w:cs="Calibri"/>
          <w:bCs/>
          <w:sz w:val="22"/>
          <w:szCs w:val="22"/>
        </w:rPr>
      </w:pPr>
      <w:ins w:id="10647" w:author="user" w:date="2012-02-29T14:49:00Z">
        <w:r w:rsidRPr="00145B40">
          <w:rPr>
            <w:rFonts w:ascii="Calibri" w:hAnsi="Calibri" w:cs="Calibri"/>
            <w:bCs/>
            <w:sz w:val="22"/>
            <w:szCs w:val="22"/>
          </w:rPr>
          <w:t>Household survey indicates that 98.64% households are living in their own house. Of the total households, 14.29% have expressed that they have residential house or land in the places  rather  than the project area where as 85.71% expressed that they have no any residential house or land elsewhere in Nepal expect in the project area (Table- 6.</w:t>
        </w:r>
        <w:r>
          <w:rPr>
            <w:rFonts w:ascii="Calibri" w:hAnsi="Calibri" w:cs="Calibri"/>
            <w:bCs/>
            <w:sz w:val="22"/>
            <w:szCs w:val="22"/>
          </w:rPr>
          <w:t>53</w:t>
        </w:r>
        <w:r w:rsidRPr="00145B40">
          <w:rPr>
            <w:rFonts w:ascii="Calibri" w:hAnsi="Calibri" w:cs="Calibri"/>
            <w:bCs/>
            <w:sz w:val="22"/>
            <w:szCs w:val="22"/>
          </w:rPr>
          <w:t>).</w:t>
        </w:r>
      </w:ins>
    </w:p>
    <w:p w:rsidR="002B6273" w:rsidRPr="0084077E" w:rsidRDefault="002B6273" w:rsidP="002B6273">
      <w:pPr>
        <w:spacing w:line="360" w:lineRule="auto"/>
        <w:jc w:val="both"/>
        <w:rPr>
          <w:ins w:id="10648" w:author="user" w:date="2012-02-29T14:49:00Z"/>
          <w:rFonts w:ascii="Calibri" w:hAnsi="Calibri" w:cs="Calibri"/>
          <w:b/>
          <w:sz w:val="10"/>
          <w:szCs w:val="10"/>
        </w:rPr>
      </w:pPr>
    </w:p>
    <w:p w:rsidR="002B6273" w:rsidRPr="00261758" w:rsidRDefault="002B6273" w:rsidP="002B6273">
      <w:pPr>
        <w:spacing w:line="360" w:lineRule="auto"/>
        <w:jc w:val="both"/>
        <w:rPr>
          <w:ins w:id="10649" w:author="user" w:date="2012-02-29T14:49:00Z"/>
          <w:rFonts w:ascii="Calibri" w:hAnsi="Calibri" w:cs="Calibri"/>
          <w:b/>
          <w:sz w:val="20"/>
          <w:szCs w:val="20"/>
        </w:rPr>
      </w:pPr>
      <w:ins w:id="10650" w:author="user" w:date="2012-02-29T14:49:00Z">
        <w:r w:rsidRPr="00261758">
          <w:rPr>
            <w:rFonts w:ascii="Calibri" w:hAnsi="Calibri" w:cs="Calibri"/>
            <w:b/>
            <w:sz w:val="20"/>
            <w:szCs w:val="20"/>
          </w:rPr>
          <w:t>Table-6.53: Households having Residential Land/House in Area other than the Project Area</w:t>
        </w:r>
      </w:ins>
    </w:p>
    <w:tbl>
      <w:tblPr>
        <w:tblW w:w="8113" w:type="dxa"/>
        <w:tblInd w:w="95" w:type="dxa"/>
        <w:tblLook w:val="04A0"/>
      </w:tblPr>
      <w:tblGrid>
        <w:gridCol w:w="2443"/>
        <w:gridCol w:w="1537"/>
        <w:gridCol w:w="1883"/>
        <w:gridCol w:w="2250"/>
      </w:tblGrid>
      <w:tr w:rsidR="002B6273" w:rsidRPr="00F05710" w:rsidTr="0074335E">
        <w:trPr>
          <w:trHeight w:val="300"/>
          <w:ins w:id="10651" w:author="user" w:date="2012-02-29T14:49:00Z"/>
        </w:trPr>
        <w:tc>
          <w:tcPr>
            <w:tcW w:w="2443" w:type="dxa"/>
            <w:tcBorders>
              <w:top w:val="single" w:sz="4" w:space="0" w:color="auto"/>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10652" w:author="user" w:date="2012-02-29T14:49:00Z"/>
                <w:rFonts w:ascii="Calibri" w:hAnsi="Calibri" w:cs="Calibri"/>
                <w:b/>
                <w:bCs/>
                <w:sz w:val="20"/>
                <w:szCs w:val="20"/>
                <w:lang w:bidi="ne-NP"/>
              </w:rPr>
            </w:pPr>
            <w:ins w:id="10653" w:author="user" w:date="2012-02-29T14:49:00Z">
              <w:r w:rsidRPr="00F05710">
                <w:rPr>
                  <w:rFonts w:ascii="Calibri" w:hAnsi="Calibri" w:cs="Calibri"/>
                  <w:b/>
                  <w:bCs/>
                  <w:sz w:val="20"/>
                  <w:szCs w:val="20"/>
                  <w:lang w:bidi="ne-NP"/>
                </w:rPr>
                <w:t>VDC/Municipality</w:t>
              </w:r>
            </w:ins>
          </w:p>
        </w:tc>
        <w:tc>
          <w:tcPr>
            <w:tcW w:w="1537" w:type="dxa"/>
            <w:tcBorders>
              <w:top w:val="single" w:sz="4" w:space="0" w:color="auto"/>
              <w:left w:val="nil"/>
              <w:bottom w:val="single" w:sz="4" w:space="0" w:color="auto"/>
              <w:right w:val="single" w:sz="4" w:space="0" w:color="auto"/>
            </w:tcBorders>
            <w:shd w:val="clear" w:color="auto" w:fill="auto"/>
          </w:tcPr>
          <w:p w:rsidR="002B6273" w:rsidRPr="00F05710" w:rsidRDefault="002B6273" w:rsidP="0074335E">
            <w:pPr>
              <w:jc w:val="center"/>
              <w:rPr>
                <w:ins w:id="10654" w:author="user" w:date="2012-02-29T14:49:00Z"/>
                <w:rFonts w:ascii="Calibri" w:hAnsi="Calibri" w:cs="Calibri"/>
                <w:b/>
                <w:bCs/>
                <w:sz w:val="20"/>
                <w:szCs w:val="20"/>
                <w:lang w:bidi="ne-NP"/>
              </w:rPr>
            </w:pPr>
            <w:ins w:id="10655" w:author="user" w:date="2012-02-29T14:49:00Z">
              <w:r w:rsidRPr="00F05710">
                <w:rPr>
                  <w:rFonts w:ascii="Calibri" w:hAnsi="Calibri" w:cs="Calibri"/>
                  <w:b/>
                  <w:bCs/>
                  <w:sz w:val="20"/>
                  <w:szCs w:val="20"/>
                  <w:lang w:bidi="ne-NP"/>
                </w:rPr>
                <w:t>Yes</w:t>
              </w:r>
            </w:ins>
          </w:p>
        </w:tc>
        <w:tc>
          <w:tcPr>
            <w:tcW w:w="1883" w:type="dxa"/>
            <w:tcBorders>
              <w:top w:val="single" w:sz="4" w:space="0" w:color="auto"/>
              <w:left w:val="nil"/>
              <w:bottom w:val="single" w:sz="4" w:space="0" w:color="auto"/>
              <w:right w:val="single" w:sz="4" w:space="0" w:color="auto"/>
            </w:tcBorders>
            <w:shd w:val="clear" w:color="auto" w:fill="auto"/>
          </w:tcPr>
          <w:p w:rsidR="002B6273" w:rsidRPr="00F05710" w:rsidRDefault="002B6273" w:rsidP="0074335E">
            <w:pPr>
              <w:jc w:val="center"/>
              <w:rPr>
                <w:ins w:id="10656" w:author="user" w:date="2012-02-29T14:49:00Z"/>
                <w:rFonts w:ascii="Calibri" w:hAnsi="Calibri" w:cs="Calibri"/>
                <w:b/>
                <w:bCs/>
                <w:sz w:val="20"/>
                <w:szCs w:val="20"/>
                <w:lang w:bidi="ne-NP"/>
              </w:rPr>
            </w:pPr>
            <w:ins w:id="10657" w:author="user" w:date="2012-02-29T14:49:00Z">
              <w:r w:rsidRPr="00F05710">
                <w:rPr>
                  <w:rFonts w:ascii="Calibri" w:hAnsi="Calibri" w:cs="Calibri"/>
                  <w:b/>
                  <w:bCs/>
                  <w:sz w:val="20"/>
                  <w:szCs w:val="20"/>
                  <w:lang w:bidi="ne-NP"/>
                </w:rPr>
                <w:t>No</w:t>
              </w:r>
            </w:ins>
          </w:p>
        </w:tc>
        <w:tc>
          <w:tcPr>
            <w:tcW w:w="2250" w:type="dxa"/>
            <w:tcBorders>
              <w:top w:val="single" w:sz="4" w:space="0" w:color="auto"/>
              <w:left w:val="nil"/>
              <w:bottom w:val="single" w:sz="4" w:space="0" w:color="auto"/>
              <w:right w:val="single" w:sz="4" w:space="0" w:color="auto"/>
            </w:tcBorders>
            <w:shd w:val="clear" w:color="auto" w:fill="auto"/>
          </w:tcPr>
          <w:p w:rsidR="002B6273" w:rsidRPr="00F05710" w:rsidRDefault="002B6273" w:rsidP="0074335E">
            <w:pPr>
              <w:jc w:val="center"/>
              <w:rPr>
                <w:ins w:id="10658" w:author="user" w:date="2012-02-29T14:49:00Z"/>
                <w:rFonts w:ascii="Calibri" w:hAnsi="Calibri" w:cs="Calibri"/>
                <w:b/>
                <w:bCs/>
                <w:sz w:val="20"/>
                <w:szCs w:val="20"/>
                <w:lang w:bidi="ne-NP"/>
              </w:rPr>
            </w:pPr>
            <w:ins w:id="10659" w:author="user" w:date="2012-02-29T14:49:00Z">
              <w:r w:rsidRPr="00F05710">
                <w:rPr>
                  <w:rFonts w:ascii="Calibri" w:hAnsi="Calibri" w:cs="Calibri"/>
                  <w:b/>
                  <w:bCs/>
                  <w:sz w:val="20"/>
                  <w:szCs w:val="20"/>
                  <w:lang w:bidi="ne-NP"/>
                </w:rPr>
                <w:t>Total</w:t>
              </w:r>
            </w:ins>
          </w:p>
        </w:tc>
      </w:tr>
      <w:tr w:rsidR="002B6273" w:rsidRPr="00F05710" w:rsidTr="0074335E">
        <w:trPr>
          <w:trHeight w:val="300"/>
          <w:ins w:id="10660" w:author="user" w:date="2012-02-29T14:49:00Z"/>
        </w:trPr>
        <w:tc>
          <w:tcPr>
            <w:tcW w:w="2443"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10661" w:author="user" w:date="2012-02-29T14:49:00Z"/>
                <w:rFonts w:ascii="Calibri" w:hAnsi="Calibri" w:cs="Calibri"/>
                <w:sz w:val="20"/>
                <w:szCs w:val="20"/>
                <w:lang w:bidi="ne-NP"/>
              </w:rPr>
            </w:pPr>
            <w:smartTag w:uri="urn:schemas-microsoft-com:office:smarttags" w:element="place">
              <w:smartTag w:uri="urn:schemas-microsoft-com:office:smarttags" w:element="PlaceName">
                <w:ins w:id="10662" w:author="user" w:date="2012-02-29T14:49:00Z">
                  <w:r w:rsidRPr="00F05710">
                    <w:rPr>
                      <w:rFonts w:ascii="Calibri" w:hAnsi="Calibri" w:cs="Calibri"/>
                      <w:sz w:val="20"/>
                      <w:szCs w:val="20"/>
                      <w:lang w:bidi="ne-NP"/>
                    </w:rPr>
                    <w:t>Hetauda</w:t>
                  </w:r>
                </w:ins>
              </w:smartTag>
              <w:ins w:id="10663" w:author="user" w:date="2012-02-29T14:49:00Z">
                <w:r w:rsidRPr="00F05710">
                  <w:rPr>
                    <w:rFonts w:ascii="Calibri" w:hAnsi="Calibri" w:cs="Calibri"/>
                    <w:sz w:val="20"/>
                    <w:szCs w:val="20"/>
                    <w:lang w:bidi="ne-NP"/>
                  </w:rPr>
                  <w:t xml:space="preserve"> </w:t>
                </w:r>
                <w:smartTag w:uri="urn:schemas-microsoft-com:office:smarttags" w:element="PlaceType">
                  <w:r w:rsidRPr="00F05710">
                    <w:rPr>
                      <w:rFonts w:ascii="Calibri" w:hAnsi="Calibri" w:cs="Calibri"/>
                      <w:sz w:val="20"/>
                      <w:szCs w:val="20"/>
                      <w:lang w:bidi="ne-NP"/>
                    </w:rPr>
                    <w:t>Municipality</w:t>
                  </w:r>
                </w:smartTag>
              </w:ins>
            </w:smartTag>
            <w:ins w:id="10664" w:author="user" w:date="2012-02-29T14:49:00Z">
              <w:r w:rsidRPr="00F05710">
                <w:rPr>
                  <w:rFonts w:ascii="Calibri" w:hAnsi="Calibri" w:cs="Calibri"/>
                  <w:sz w:val="20"/>
                  <w:szCs w:val="20"/>
                  <w:lang w:bidi="ne-NP"/>
                </w:rPr>
                <w:t xml:space="preserve"> </w:t>
              </w:r>
            </w:ins>
          </w:p>
        </w:tc>
        <w:tc>
          <w:tcPr>
            <w:tcW w:w="1537"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665" w:author="user" w:date="2012-02-29T14:49:00Z"/>
                <w:rFonts w:ascii="Calibri" w:hAnsi="Calibri" w:cs="Calibri"/>
                <w:sz w:val="20"/>
                <w:szCs w:val="20"/>
                <w:lang w:bidi="ne-NP"/>
              </w:rPr>
            </w:pPr>
            <w:ins w:id="10666" w:author="user" w:date="2012-02-29T14:49:00Z">
              <w:r w:rsidRPr="00F05710">
                <w:rPr>
                  <w:rFonts w:ascii="Calibri" w:hAnsi="Calibri" w:cs="Calibri"/>
                  <w:sz w:val="20"/>
                  <w:szCs w:val="20"/>
                  <w:lang w:bidi="ne-NP"/>
                </w:rPr>
                <w:t>-</w:t>
              </w:r>
            </w:ins>
          </w:p>
        </w:tc>
        <w:tc>
          <w:tcPr>
            <w:tcW w:w="1883"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667" w:author="user" w:date="2012-02-29T14:49:00Z"/>
                <w:rFonts w:ascii="Calibri" w:hAnsi="Calibri" w:cs="Calibri"/>
                <w:sz w:val="20"/>
                <w:szCs w:val="20"/>
                <w:lang w:bidi="ne-NP"/>
              </w:rPr>
            </w:pPr>
            <w:ins w:id="10668" w:author="user" w:date="2012-02-29T14:49:00Z">
              <w:r w:rsidRPr="00F05710">
                <w:rPr>
                  <w:rFonts w:ascii="Calibri" w:hAnsi="Calibri" w:cs="Calibri"/>
                  <w:sz w:val="20"/>
                  <w:szCs w:val="20"/>
                  <w:lang w:bidi="ne-NP"/>
                </w:rPr>
                <w:t>7</w:t>
              </w:r>
            </w:ins>
          </w:p>
        </w:tc>
        <w:tc>
          <w:tcPr>
            <w:tcW w:w="225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669" w:author="user" w:date="2012-02-29T14:49:00Z"/>
                <w:rFonts w:ascii="Calibri" w:hAnsi="Calibri" w:cs="Calibri"/>
                <w:sz w:val="20"/>
                <w:szCs w:val="20"/>
                <w:lang w:bidi="ne-NP"/>
              </w:rPr>
            </w:pPr>
            <w:ins w:id="10670" w:author="user" w:date="2012-02-29T14:49:00Z">
              <w:r w:rsidRPr="00F05710">
                <w:rPr>
                  <w:rFonts w:ascii="Calibri" w:hAnsi="Calibri" w:cs="Calibri"/>
                  <w:sz w:val="20"/>
                  <w:szCs w:val="20"/>
                  <w:lang w:bidi="ne-NP"/>
                </w:rPr>
                <w:t>7</w:t>
              </w:r>
            </w:ins>
          </w:p>
        </w:tc>
      </w:tr>
      <w:tr w:rsidR="002B6273" w:rsidRPr="00F05710" w:rsidTr="0074335E">
        <w:trPr>
          <w:trHeight w:val="300"/>
          <w:ins w:id="10671" w:author="user" w:date="2012-02-29T14:49:00Z"/>
        </w:trPr>
        <w:tc>
          <w:tcPr>
            <w:tcW w:w="2443"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10672" w:author="user" w:date="2012-02-29T14:49:00Z"/>
                <w:rFonts w:ascii="Calibri" w:hAnsi="Calibri" w:cs="Calibri"/>
                <w:sz w:val="20"/>
                <w:szCs w:val="20"/>
                <w:lang w:bidi="ne-NP"/>
              </w:rPr>
            </w:pPr>
            <w:ins w:id="10673" w:author="user" w:date="2012-02-29T14:49:00Z">
              <w:r w:rsidRPr="00F05710">
                <w:rPr>
                  <w:rFonts w:ascii="Calibri" w:hAnsi="Calibri" w:cs="Calibri"/>
                  <w:sz w:val="20"/>
                  <w:szCs w:val="20"/>
                  <w:lang w:bidi="ne-NP"/>
                </w:rPr>
                <w:t>Basamadi</w:t>
              </w:r>
            </w:ins>
          </w:p>
        </w:tc>
        <w:tc>
          <w:tcPr>
            <w:tcW w:w="1537"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674" w:author="user" w:date="2012-02-29T14:49:00Z"/>
                <w:rFonts w:ascii="Calibri" w:hAnsi="Calibri" w:cs="Calibri"/>
                <w:sz w:val="20"/>
                <w:szCs w:val="20"/>
                <w:lang w:bidi="ne-NP"/>
              </w:rPr>
            </w:pPr>
            <w:ins w:id="10675" w:author="user" w:date="2012-02-29T14:49:00Z">
              <w:r w:rsidRPr="00F05710">
                <w:rPr>
                  <w:rFonts w:ascii="Calibri" w:hAnsi="Calibri" w:cs="Calibri"/>
                  <w:sz w:val="20"/>
                  <w:szCs w:val="20"/>
                  <w:lang w:bidi="ne-NP"/>
                </w:rPr>
                <w:t>2</w:t>
              </w:r>
            </w:ins>
          </w:p>
        </w:tc>
        <w:tc>
          <w:tcPr>
            <w:tcW w:w="1883"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676" w:author="user" w:date="2012-02-29T14:49:00Z"/>
                <w:rFonts w:ascii="Calibri" w:hAnsi="Calibri" w:cs="Calibri"/>
                <w:sz w:val="20"/>
                <w:szCs w:val="20"/>
                <w:lang w:bidi="ne-NP"/>
              </w:rPr>
            </w:pPr>
            <w:ins w:id="10677" w:author="user" w:date="2012-02-29T14:49:00Z">
              <w:r w:rsidRPr="00F05710">
                <w:rPr>
                  <w:rFonts w:ascii="Calibri" w:hAnsi="Calibri" w:cs="Calibri"/>
                  <w:sz w:val="20"/>
                  <w:szCs w:val="20"/>
                  <w:lang w:bidi="ne-NP"/>
                </w:rPr>
                <w:t>25</w:t>
              </w:r>
            </w:ins>
          </w:p>
        </w:tc>
        <w:tc>
          <w:tcPr>
            <w:tcW w:w="225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678" w:author="user" w:date="2012-02-29T14:49:00Z"/>
                <w:rFonts w:ascii="Calibri" w:hAnsi="Calibri" w:cs="Calibri"/>
                <w:sz w:val="20"/>
                <w:szCs w:val="20"/>
                <w:lang w:bidi="ne-NP"/>
              </w:rPr>
            </w:pPr>
            <w:ins w:id="10679" w:author="user" w:date="2012-02-29T14:49:00Z">
              <w:r w:rsidRPr="00F05710">
                <w:rPr>
                  <w:rFonts w:ascii="Calibri" w:hAnsi="Calibri" w:cs="Calibri"/>
                  <w:sz w:val="20"/>
                  <w:szCs w:val="20"/>
                  <w:lang w:bidi="ne-NP"/>
                </w:rPr>
                <w:t>27</w:t>
              </w:r>
            </w:ins>
          </w:p>
        </w:tc>
      </w:tr>
      <w:tr w:rsidR="002B6273" w:rsidRPr="00F05710" w:rsidTr="0074335E">
        <w:trPr>
          <w:trHeight w:val="300"/>
          <w:ins w:id="10680" w:author="user" w:date="2012-02-29T14:49:00Z"/>
        </w:trPr>
        <w:tc>
          <w:tcPr>
            <w:tcW w:w="2443"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10681" w:author="user" w:date="2012-02-29T14:49:00Z"/>
                <w:rFonts w:ascii="Calibri" w:hAnsi="Calibri" w:cs="Calibri"/>
                <w:sz w:val="20"/>
                <w:szCs w:val="20"/>
                <w:lang w:bidi="ne-NP"/>
              </w:rPr>
            </w:pPr>
            <w:ins w:id="10682" w:author="user" w:date="2012-02-29T14:49:00Z">
              <w:r w:rsidRPr="00F05710">
                <w:rPr>
                  <w:rFonts w:ascii="Calibri" w:hAnsi="Calibri" w:cs="Calibri"/>
                  <w:sz w:val="20"/>
                  <w:szCs w:val="20"/>
                  <w:lang w:bidi="ne-NP"/>
                </w:rPr>
                <w:t>Manahari</w:t>
              </w:r>
            </w:ins>
          </w:p>
        </w:tc>
        <w:tc>
          <w:tcPr>
            <w:tcW w:w="1537"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683" w:author="user" w:date="2012-02-29T14:49:00Z"/>
                <w:rFonts w:ascii="Calibri" w:hAnsi="Calibri" w:cs="Calibri"/>
                <w:sz w:val="20"/>
                <w:szCs w:val="20"/>
                <w:lang w:bidi="ne-NP"/>
              </w:rPr>
            </w:pPr>
            <w:ins w:id="10684" w:author="user" w:date="2012-02-29T14:49:00Z">
              <w:r w:rsidRPr="00F05710">
                <w:rPr>
                  <w:rFonts w:ascii="Calibri" w:hAnsi="Calibri" w:cs="Calibri"/>
                  <w:sz w:val="20"/>
                  <w:szCs w:val="20"/>
                  <w:lang w:bidi="ne-NP"/>
                </w:rPr>
                <w:t>5</w:t>
              </w:r>
            </w:ins>
          </w:p>
        </w:tc>
        <w:tc>
          <w:tcPr>
            <w:tcW w:w="1883"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685" w:author="user" w:date="2012-02-29T14:49:00Z"/>
                <w:rFonts w:ascii="Calibri" w:hAnsi="Calibri" w:cs="Calibri"/>
                <w:sz w:val="20"/>
                <w:szCs w:val="20"/>
                <w:lang w:bidi="ne-NP"/>
              </w:rPr>
            </w:pPr>
            <w:ins w:id="10686" w:author="user" w:date="2012-02-29T14:49:00Z">
              <w:r w:rsidRPr="00F05710">
                <w:rPr>
                  <w:rFonts w:ascii="Calibri" w:hAnsi="Calibri" w:cs="Calibri"/>
                  <w:sz w:val="20"/>
                  <w:szCs w:val="20"/>
                  <w:lang w:bidi="ne-NP"/>
                </w:rPr>
                <w:t>46</w:t>
              </w:r>
            </w:ins>
          </w:p>
        </w:tc>
        <w:tc>
          <w:tcPr>
            <w:tcW w:w="225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687" w:author="user" w:date="2012-02-29T14:49:00Z"/>
                <w:rFonts w:ascii="Calibri" w:hAnsi="Calibri" w:cs="Calibri"/>
                <w:sz w:val="20"/>
                <w:szCs w:val="20"/>
                <w:lang w:bidi="ne-NP"/>
              </w:rPr>
            </w:pPr>
            <w:ins w:id="10688" w:author="user" w:date="2012-02-29T14:49:00Z">
              <w:r w:rsidRPr="00F05710">
                <w:rPr>
                  <w:rFonts w:ascii="Calibri" w:hAnsi="Calibri" w:cs="Calibri"/>
                  <w:sz w:val="20"/>
                  <w:szCs w:val="20"/>
                  <w:lang w:bidi="ne-NP"/>
                </w:rPr>
                <w:t>51</w:t>
              </w:r>
            </w:ins>
          </w:p>
        </w:tc>
      </w:tr>
      <w:tr w:rsidR="002B6273" w:rsidRPr="00F05710" w:rsidTr="0074335E">
        <w:trPr>
          <w:trHeight w:val="300"/>
          <w:ins w:id="10689" w:author="user" w:date="2012-02-29T14:49:00Z"/>
        </w:trPr>
        <w:tc>
          <w:tcPr>
            <w:tcW w:w="2443"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10690" w:author="user" w:date="2012-02-29T14:49:00Z"/>
                <w:rFonts w:ascii="Calibri" w:hAnsi="Calibri" w:cs="Calibri"/>
                <w:sz w:val="20"/>
                <w:szCs w:val="20"/>
                <w:lang w:bidi="ne-NP"/>
              </w:rPr>
            </w:pPr>
            <w:ins w:id="10691" w:author="user" w:date="2012-02-29T14:49:00Z">
              <w:r w:rsidRPr="00F05710">
                <w:rPr>
                  <w:rFonts w:ascii="Calibri" w:hAnsi="Calibri" w:cs="Calibri"/>
                  <w:sz w:val="20"/>
                  <w:szCs w:val="20"/>
                  <w:lang w:bidi="ne-NP"/>
                </w:rPr>
                <w:t>Birendranagar</w:t>
              </w:r>
            </w:ins>
          </w:p>
        </w:tc>
        <w:tc>
          <w:tcPr>
            <w:tcW w:w="1537"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692" w:author="user" w:date="2012-02-29T14:49:00Z"/>
                <w:rFonts w:ascii="Calibri" w:hAnsi="Calibri" w:cs="Calibri"/>
                <w:sz w:val="20"/>
                <w:szCs w:val="20"/>
                <w:lang w:bidi="ne-NP"/>
              </w:rPr>
            </w:pPr>
            <w:ins w:id="10693" w:author="user" w:date="2012-02-29T14:49:00Z">
              <w:r w:rsidRPr="00F05710">
                <w:rPr>
                  <w:rFonts w:ascii="Calibri" w:hAnsi="Calibri" w:cs="Calibri"/>
                  <w:sz w:val="20"/>
                  <w:szCs w:val="20"/>
                  <w:lang w:bidi="ne-NP"/>
                </w:rPr>
                <w:t>4</w:t>
              </w:r>
            </w:ins>
          </w:p>
        </w:tc>
        <w:tc>
          <w:tcPr>
            <w:tcW w:w="1883"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694" w:author="user" w:date="2012-02-29T14:49:00Z"/>
                <w:rFonts w:ascii="Calibri" w:hAnsi="Calibri" w:cs="Calibri"/>
                <w:sz w:val="20"/>
                <w:szCs w:val="20"/>
                <w:lang w:bidi="ne-NP"/>
              </w:rPr>
            </w:pPr>
            <w:ins w:id="10695" w:author="user" w:date="2012-02-29T14:49:00Z">
              <w:r w:rsidRPr="00F05710">
                <w:rPr>
                  <w:rFonts w:ascii="Calibri" w:hAnsi="Calibri" w:cs="Calibri"/>
                  <w:sz w:val="20"/>
                  <w:szCs w:val="20"/>
                  <w:lang w:bidi="ne-NP"/>
                </w:rPr>
                <w:t>16</w:t>
              </w:r>
            </w:ins>
          </w:p>
        </w:tc>
        <w:tc>
          <w:tcPr>
            <w:tcW w:w="225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696" w:author="user" w:date="2012-02-29T14:49:00Z"/>
                <w:rFonts w:ascii="Calibri" w:hAnsi="Calibri" w:cs="Calibri"/>
                <w:sz w:val="20"/>
                <w:szCs w:val="20"/>
                <w:lang w:bidi="ne-NP"/>
              </w:rPr>
            </w:pPr>
            <w:ins w:id="10697" w:author="user" w:date="2012-02-29T14:49:00Z">
              <w:r w:rsidRPr="00F05710">
                <w:rPr>
                  <w:rFonts w:ascii="Calibri" w:hAnsi="Calibri" w:cs="Calibri"/>
                  <w:sz w:val="20"/>
                  <w:szCs w:val="20"/>
                  <w:lang w:bidi="ne-NP"/>
                </w:rPr>
                <w:t>20</w:t>
              </w:r>
            </w:ins>
          </w:p>
        </w:tc>
      </w:tr>
      <w:tr w:rsidR="002B6273" w:rsidRPr="00F05710" w:rsidTr="0074335E">
        <w:trPr>
          <w:trHeight w:val="300"/>
          <w:ins w:id="10698" w:author="user" w:date="2012-02-29T14:49:00Z"/>
        </w:trPr>
        <w:tc>
          <w:tcPr>
            <w:tcW w:w="2443"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10699" w:author="user" w:date="2012-02-29T14:49:00Z"/>
                <w:rFonts w:ascii="Calibri" w:hAnsi="Calibri" w:cs="Calibri"/>
                <w:sz w:val="20"/>
                <w:szCs w:val="20"/>
                <w:lang w:bidi="ne-NP"/>
              </w:rPr>
            </w:pPr>
            <w:ins w:id="10700" w:author="user" w:date="2012-02-29T14:49:00Z">
              <w:r w:rsidRPr="00F05710">
                <w:rPr>
                  <w:rFonts w:ascii="Calibri" w:hAnsi="Calibri" w:cs="Calibri"/>
                  <w:sz w:val="20"/>
                  <w:szCs w:val="20"/>
                  <w:lang w:bidi="ne-NP"/>
                </w:rPr>
                <w:t>Chainpur</w:t>
              </w:r>
            </w:ins>
          </w:p>
        </w:tc>
        <w:tc>
          <w:tcPr>
            <w:tcW w:w="1537"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701" w:author="user" w:date="2012-02-29T14:49:00Z"/>
                <w:rFonts w:ascii="Calibri" w:hAnsi="Calibri" w:cs="Calibri"/>
                <w:sz w:val="20"/>
                <w:szCs w:val="20"/>
                <w:lang w:bidi="ne-NP"/>
              </w:rPr>
            </w:pPr>
            <w:ins w:id="10702" w:author="user" w:date="2012-02-29T14:49:00Z">
              <w:r w:rsidRPr="00F05710">
                <w:rPr>
                  <w:rFonts w:ascii="Calibri" w:hAnsi="Calibri" w:cs="Calibri"/>
                  <w:sz w:val="20"/>
                  <w:szCs w:val="20"/>
                  <w:lang w:bidi="ne-NP"/>
                </w:rPr>
                <w:t>4</w:t>
              </w:r>
            </w:ins>
          </w:p>
        </w:tc>
        <w:tc>
          <w:tcPr>
            <w:tcW w:w="1883"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703" w:author="user" w:date="2012-02-29T14:49:00Z"/>
                <w:rFonts w:ascii="Calibri" w:hAnsi="Calibri" w:cs="Calibri"/>
                <w:sz w:val="20"/>
                <w:szCs w:val="20"/>
                <w:lang w:bidi="ne-NP"/>
              </w:rPr>
            </w:pPr>
            <w:ins w:id="10704" w:author="user" w:date="2012-02-29T14:49:00Z">
              <w:r w:rsidRPr="00F05710">
                <w:rPr>
                  <w:rFonts w:ascii="Calibri" w:hAnsi="Calibri" w:cs="Calibri"/>
                  <w:sz w:val="20"/>
                  <w:szCs w:val="20"/>
                  <w:lang w:bidi="ne-NP"/>
                </w:rPr>
                <w:t>14</w:t>
              </w:r>
            </w:ins>
          </w:p>
        </w:tc>
        <w:tc>
          <w:tcPr>
            <w:tcW w:w="225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705" w:author="user" w:date="2012-02-29T14:49:00Z"/>
                <w:rFonts w:ascii="Calibri" w:hAnsi="Calibri" w:cs="Calibri"/>
                <w:sz w:val="20"/>
                <w:szCs w:val="20"/>
                <w:lang w:bidi="ne-NP"/>
              </w:rPr>
            </w:pPr>
            <w:ins w:id="10706" w:author="user" w:date="2012-02-29T14:49:00Z">
              <w:r w:rsidRPr="00F05710">
                <w:rPr>
                  <w:rFonts w:ascii="Calibri" w:hAnsi="Calibri" w:cs="Calibri"/>
                  <w:sz w:val="20"/>
                  <w:szCs w:val="20"/>
                  <w:lang w:bidi="ne-NP"/>
                </w:rPr>
                <w:t>18</w:t>
              </w:r>
            </w:ins>
          </w:p>
        </w:tc>
      </w:tr>
      <w:tr w:rsidR="002B6273" w:rsidRPr="00F05710" w:rsidTr="0074335E">
        <w:trPr>
          <w:trHeight w:val="300"/>
          <w:ins w:id="10707" w:author="user" w:date="2012-02-29T14:49:00Z"/>
        </w:trPr>
        <w:tc>
          <w:tcPr>
            <w:tcW w:w="2443"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10708" w:author="user" w:date="2012-02-29T14:49:00Z"/>
                <w:rFonts w:ascii="Calibri" w:hAnsi="Calibri" w:cs="Calibri"/>
                <w:sz w:val="20"/>
                <w:szCs w:val="20"/>
                <w:lang w:bidi="ne-NP"/>
              </w:rPr>
            </w:pPr>
            <w:ins w:id="10709" w:author="user" w:date="2012-02-29T14:49:00Z">
              <w:r w:rsidRPr="00F05710">
                <w:rPr>
                  <w:rFonts w:ascii="Calibri" w:hAnsi="Calibri" w:cs="Calibri"/>
                  <w:sz w:val="20"/>
                  <w:szCs w:val="20"/>
                  <w:lang w:bidi="ne-NP"/>
                </w:rPr>
                <w:t>Jutpani</w:t>
              </w:r>
            </w:ins>
          </w:p>
        </w:tc>
        <w:tc>
          <w:tcPr>
            <w:tcW w:w="1537"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710" w:author="user" w:date="2012-02-29T14:49:00Z"/>
                <w:rFonts w:ascii="Calibri" w:hAnsi="Calibri" w:cs="Calibri"/>
                <w:sz w:val="20"/>
                <w:szCs w:val="20"/>
                <w:lang w:bidi="ne-NP"/>
              </w:rPr>
            </w:pPr>
            <w:ins w:id="10711" w:author="user" w:date="2012-02-29T14:49:00Z">
              <w:r w:rsidRPr="00F05710">
                <w:rPr>
                  <w:rFonts w:ascii="Calibri" w:hAnsi="Calibri" w:cs="Calibri"/>
                  <w:sz w:val="20"/>
                  <w:szCs w:val="20"/>
                  <w:lang w:bidi="ne-NP"/>
                </w:rPr>
                <w:t>2</w:t>
              </w:r>
            </w:ins>
          </w:p>
        </w:tc>
        <w:tc>
          <w:tcPr>
            <w:tcW w:w="1883"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712" w:author="user" w:date="2012-02-29T14:49:00Z"/>
                <w:rFonts w:ascii="Calibri" w:hAnsi="Calibri" w:cs="Calibri"/>
                <w:sz w:val="20"/>
                <w:szCs w:val="20"/>
                <w:lang w:bidi="ne-NP"/>
              </w:rPr>
            </w:pPr>
            <w:ins w:id="10713" w:author="user" w:date="2012-02-29T14:49:00Z">
              <w:r w:rsidRPr="00F05710">
                <w:rPr>
                  <w:rFonts w:ascii="Calibri" w:hAnsi="Calibri" w:cs="Calibri"/>
                  <w:sz w:val="20"/>
                  <w:szCs w:val="20"/>
                  <w:lang w:bidi="ne-NP"/>
                </w:rPr>
                <w:t>4</w:t>
              </w:r>
            </w:ins>
          </w:p>
        </w:tc>
        <w:tc>
          <w:tcPr>
            <w:tcW w:w="225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714" w:author="user" w:date="2012-02-29T14:49:00Z"/>
                <w:rFonts w:ascii="Calibri" w:hAnsi="Calibri" w:cs="Calibri"/>
                <w:sz w:val="20"/>
                <w:szCs w:val="20"/>
                <w:lang w:bidi="ne-NP"/>
              </w:rPr>
            </w:pPr>
            <w:ins w:id="10715" w:author="user" w:date="2012-02-29T14:49:00Z">
              <w:r w:rsidRPr="00F05710">
                <w:rPr>
                  <w:rFonts w:ascii="Calibri" w:hAnsi="Calibri" w:cs="Calibri"/>
                  <w:sz w:val="20"/>
                  <w:szCs w:val="20"/>
                  <w:lang w:bidi="ne-NP"/>
                </w:rPr>
                <w:t>6</w:t>
              </w:r>
            </w:ins>
          </w:p>
        </w:tc>
      </w:tr>
      <w:tr w:rsidR="002B6273" w:rsidRPr="00F05710" w:rsidTr="0074335E">
        <w:trPr>
          <w:trHeight w:val="300"/>
          <w:ins w:id="10716" w:author="user" w:date="2012-02-29T14:49:00Z"/>
        </w:trPr>
        <w:tc>
          <w:tcPr>
            <w:tcW w:w="2443"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10717" w:author="user" w:date="2012-02-29T14:49:00Z"/>
                <w:rFonts w:ascii="Calibri" w:hAnsi="Calibri" w:cs="Calibri"/>
                <w:sz w:val="20"/>
                <w:szCs w:val="20"/>
                <w:lang w:bidi="ne-NP"/>
              </w:rPr>
            </w:pPr>
            <w:ins w:id="10718" w:author="user" w:date="2012-02-29T14:49:00Z">
              <w:r w:rsidRPr="00F05710">
                <w:rPr>
                  <w:rFonts w:ascii="Calibri" w:hAnsi="Calibri" w:cs="Calibri"/>
                  <w:sz w:val="20"/>
                  <w:szCs w:val="20"/>
                  <w:lang w:bidi="ne-NP"/>
                </w:rPr>
                <w:t>Piple</w:t>
              </w:r>
            </w:ins>
          </w:p>
        </w:tc>
        <w:tc>
          <w:tcPr>
            <w:tcW w:w="1537"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719" w:author="user" w:date="2012-02-29T14:49:00Z"/>
                <w:rFonts w:ascii="Calibri" w:hAnsi="Calibri" w:cs="Calibri"/>
                <w:sz w:val="20"/>
                <w:szCs w:val="20"/>
                <w:lang w:bidi="ne-NP"/>
              </w:rPr>
            </w:pPr>
            <w:ins w:id="10720" w:author="user" w:date="2012-02-29T14:49:00Z">
              <w:r w:rsidRPr="00F05710">
                <w:rPr>
                  <w:rFonts w:ascii="Calibri" w:hAnsi="Calibri" w:cs="Calibri"/>
                  <w:sz w:val="20"/>
                  <w:szCs w:val="20"/>
                  <w:lang w:bidi="ne-NP"/>
                </w:rPr>
                <w:t>3</w:t>
              </w:r>
            </w:ins>
          </w:p>
        </w:tc>
        <w:tc>
          <w:tcPr>
            <w:tcW w:w="1883"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721" w:author="user" w:date="2012-02-29T14:49:00Z"/>
                <w:rFonts w:ascii="Calibri" w:hAnsi="Calibri" w:cs="Calibri"/>
                <w:sz w:val="20"/>
                <w:szCs w:val="20"/>
                <w:lang w:bidi="ne-NP"/>
              </w:rPr>
            </w:pPr>
            <w:ins w:id="10722" w:author="user" w:date="2012-02-29T14:49:00Z">
              <w:r w:rsidRPr="00F05710">
                <w:rPr>
                  <w:rFonts w:ascii="Calibri" w:hAnsi="Calibri" w:cs="Calibri"/>
                  <w:sz w:val="20"/>
                  <w:szCs w:val="20"/>
                  <w:lang w:bidi="ne-NP"/>
                </w:rPr>
                <w:t>11</w:t>
              </w:r>
            </w:ins>
          </w:p>
        </w:tc>
        <w:tc>
          <w:tcPr>
            <w:tcW w:w="225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723" w:author="user" w:date="2012-02-29T14:49:00Z"/>
                <w:rFonts w:ascii="Calibri" w:hAnsi="Calibri" w:cs="Calibri"/>
                <w:sz w:val="20"/>
                <w:szCs w:val="20"/>
                <w:lang w:bidi="ne-NP"/>
              </w:rPr>
            </w:pPr>
            <w:ins w:id="10724" w:author="user" w:date="2012-02-29T14:49:00Z">
              <w:r w:rsidRPr="00F05710">
                <w:rPr>
                  <w:rFonts w:ascii="Calibri" w:hAnsi="Calibri" w:cs="Calibri"/>
                  <w:sz w:val="20"/>
                  <w:szCs w:val="20"/>
                  <w:lang w:bidi="ne-NP"/>
                </w:rPr>
                <w:t>14</w:t>
              </w:r>
            </w:ins>
          </w:p>
        </w:tc>
      </w:tr>
      <w:tr w:rsidR="002B6273" w:rsidRPr="00F05710" w:rsidTr="0074335E">
        <w:trPr>
          <w:trHeight w:val="300"/>
          <w:ins w:id="10725" w:author="user" w:date="2012-02-29T14:49:00Z"/>
        </w:trPr>
        <w:tc>
          <w:tcPr>
            <w:tcW w:w="2443"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10726" w:author="user" w:date="2012-02-29T14:49:00Z"/>
                <w:rFonts w:ascii="Calibri" w:hAnsi="Calibri" w:cs="Calibri"/>
                <w:sz w:val="20"/>
                <w:szCs w:val="20"/>
                <w:lang w:bidi="ne-NP"/>
              </w:rPr>
            </w:pPr>
            <w:ins w:id="10727" w:author="user" w:date="2012-02-29T14:49:00Z">
              <w:r w:rsidRPr="00F05710">
                <w:rPr>
                  <w:rFonts w:ascii="Calibri" w:hAnsi="Calibri" w:cs="Calibri"/>
                  <w:sz w:val="20"/>
                  <w:szCs w:val="20"/>
                  <w:lang w:bidi="ne-NP"/>
                </w:rPr>
                <w:t>Shaktikhor</w:t>
              </w:r>
            </w:ins>
          </w:p>
        </w:tc>
        <w:tc>
          <w:tcPr>
            <w:tcW w:w="1537"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728" w:author="user" w:date="2012-02-29T14:49:00Z"/>
                <w:rFonts w:ascii="Calibri" w:hAnsi="Calibri" w:cs="Calibri"/>
                <w:sz w:val="20"/>
                <w:szCs w:val="20"/>
                <w:lang w:bidi="ne-NP"/>
              </w:rPr>
            </w:pPr>
            <w:ins w:id="10729" w:author="user" w:date="2012-02-29T14:49:00Z">
              <w:r w:rsidRPr="00F05710">
                <w:rPr>
                  <w:rFonts w:ascii="Calibri" w:hAnsi="Calibri" w:cs="Calibri"/>
                  <w:sz w:val="20"/>
                  <w:szCs w:val="20"/>
                  <w:lang w:bidi="ne-NP"/>
                </w:rPr>
                <w:t>1</w:t>
              </w:r>
            </w:ins>
          </w:p>
        </w:tc>
        <w:tc>
          <w:tcPr>
            <w:tcW w:w="1883"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730" w:author="user" w:date="2012-02-29T14:49:00Z"/>
                <w:rFonts w:ascii="Calibri" w:hAnsi="Calibri" w:cs="Calibri"/>
                <w:sz w:val="20"/>
                <w:szCs w:val="20"/>
                <w:lang w:bidi="ne-NP"/>
              </w:rPr>
            </w:pPr>
            <w:ins w:id="10731" w:author="user" w:date="2012-02-29T14:49:00Z">
              <w:r w:rsidRPr="00F05710">
                <w:rPr>
                  <w:rFonts w:ascii="Calibri" w:hAnsi="Calibri" w:cs="Calibri"/>
                  <w:sz w:val="20"/>
                  <w:szCs w:val="20"/>
                  <w:lang w:bidi="ne-NP"/>
                </w:rPr>
                <w:t>3</w:t>
              </w:r>
            </w:ins>
          </w:p>
        </w:tc>
        <w:tc>
          <w:tcPr>
            <w:tcW w:w="225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732" w:author="user" w:date="2012-02-29T14:49:00Z"/>
                <w:rFonts w:ascii="Calibri" w:hAnsi="Calibri" w:cs="Calibri"/>
                <w:sz w:val="20"/>
                <w:szCs w:val="20"/>
                <w:lang w:bidi="ne-NP"/>
              </w:rPr>
            </w:pPr>
            <w:ins w:id="10733" w:author="user" w:date="2012-02-29T14:49:00Z">
              <w:r w:rsidRPr="00F05710">
                <w:rPr>
                  <w:rFonts w:ascii="Calibri" w:hAnsi="Calibri" w:cs="Calibri"/>
                  <w:sz w:val="20"/>
                  <w:szCs w:val="20"/>
                  <w:lang w:bidi="ne-NP"/>
                </w:rPr>
                <w:t>4</w:t>
              </w:r>
            </w:ins>
          </w:p>
        </w:tc>
      </w:tr>
      <w:tr w:rsidR="002B6273" w:rsidRPr="00F05710" w:rsidTr="0074335E">
        <w:trPr>
          <w:trHeight w:val="300"/>
          <w:ins w:id="10734" w:author="user" w:date="2012-02-29T14:49:00Z"/>
        </w:trPr>
        <w:tc>
          <w:tcPr>
            <w:tcW w:w="2443"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10735" w:author="user" w:date="2012-02-29T14:49:00Z"/>
                <w:rFonts w:ascii="Calibri" w:hAnsi="Calibri" w:cs="Calibri"/>
                <w:sz w:val="20"/>
                <w:szCs w:val="20"/>
                <w:lang w:bidi="ne-NP"/>
              </w:rPr>
            </w:pPr>
            <w:ins w:id="10736" w:author="user" w:date="2012-02-29T14:49:00Z">
              <w:r w:rsidRPr="00F05710">
                <w:rPr>
                  <w:rFonts w:ascii="Calibri" w:hAnsi="Calibri" w:cs="Calibri"/>
                  <w:sz w:val="20"/>
                  <w:szCs w:val="20"/>
                  <w:lang w:bidi="ne-NP"/>
                </w:rPr>
                <w:t>Total</w:t>
              </w:r>
            </w:ins>
          </w:p>
        </w:tc>
        <w:tc>
          <w:tcPr>
            <w:tcW w:w="1537"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737" w:author="user" w:date="2012-02-29T14:49:00Z"/>
                <w:rFonts w:ascii="Calibri" w:hAnsi="Calibri" w:cs="Calibri"/>
                <w:sz w:val="20"/>
                <w:szCs w:val="20"/>
                <w:lang w:bidi="ne-NP"/>
              </w:rPr>
            </w:pPr>
            <w:ins w:id="10738" w:author="user" w:date="2012-02-29T14:49:00Z">
              <w:r w:rsidRPr="00F05710">
                <w:rPr>
                  <w:rFonts w:ascii="Calibri" w:hAnsi="Calibri" w:cs="Calibri"/>
                  <w:sz w:val="20"/>
                  <w:szCs w:val="20"/>
                  <w:lang w:bidi="ne-NP"/>
                </w:rPr>
                <w:t>21</w:t>
              </w:r>
            </w:ins>
          </w:p>
        </w:tc>
        <w:tc>
          <w:tcPr>
            <w:tcW w:w="1883"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739" w:author="user" w:date="2012-02-29T14:49:00Z"/>
                <w:rFonts w:ascii="Calibri" w:hAnsi="Calibri" w:cs="Calibri"/>
                <w:sz w:val="20"/>
                <w:szCs w:val="20"/>
                <w:lang w:bidi="ne-NP"/>
              </w:rPr>
            </w:pPr>
            <w:ins w:id="10740" w:author="user" w:date="2012-02-29T14:49:00Z">
              <w:r w:rsidRPr="00F05710">
                <w:rPr>
                  <w:rFonts w:ascii="Calibri" w:hAnsi="Calibri" w:cs="Calibri"/>
                  <w:sz w:val="20"/>
                  <w:szCs w:val="20"/>
                  <w:lang w:bidi="ne-NP"/>
                </w:rPr>
                <w:t>126</w:t>
              </w:r>
            </w:ins>
          </w:p>
        </w:tc>
        <w:tc>
          <w:tcPr>
            <w:tcW w:w="225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741" w:author="user" w:date="2012-02-29T14:49:00Z"/>
                <w:rFonts w:ascii="Calibri" w:hAnsi="Calibri" w:cs="Calibri"/>
                <w:sz w:val="20"/>
                <w:szCs w:val="20"/>
                <w:lang w:bidi="ne-NP"/>
              </w:rPr>
            </w:pPr>
            <w:ins w:id="10742" w:author="user" w:date="2012-02-29T14:49:00Z">
              <w:r w:rsidRPr="00F05710">
                <w:rPr>
                  <w:rFonts w:ascii="Calibri" w:hAnsi="Calibri" w:cs="Calibri"/>
                  <w:sz w:val="20"/>
                  <w:szCs w:val="20"/>
                  <w:lang w:bidi="ne-NP"/>
                </w:rPr>
                <w:t>147</w:t>
              </w:r>
            </w:ins>
          </w:p>
        </w:tc>
      </w:tr>
      <w:tr w:rsidR="002B6273" w:rsidRPr="00F05710" w:rsidTr="0074335E">
        <w:trPr>
          <w:trHeight w:val="300"/>
          <w:ins w:id="10743" w:author="user" w:date="2012-02-29T14:49:00Z"/>
        </w:trPr>
        <w:tc>
          <w:tcPr>
            <w:tcW w:w="2443" w:type="dxa"/>
            <w:tcBorders>
              <w:top w:val="nil"/>
              <w:left w:val="single" w:sz="4" w:space="0" w:color="auto"/>
              <w:bottom w:val="single" w:sz="4" w:space="0" w:color="auto"/>
              <w:right w:val="single" w:sz="4" w:space="0" w:color="auto"/>
            </w:tcBorders>
            <w:shd w:val="clear" w:color="auto" w:fill="auto"/>
          </w:tcPr>
          <w:p w:rsidR="002B6273" w:rsidRPr="00F05710" w:rsidRDefault="002B6273" w:rsidP="0074335E">
            <w:pPr>
              <w:jc w:val="both"/>
              <w:rPr>
                <w:ins w:id="10744" w:author="user" w:date="2012-02-29T14:49:00Z"/>
                <w:rFonts w:ascii="Calibri" w:hAnsi="Calibri" w:cs="Calibri"/>
                <w:b/>
                <w:bCs/>
                <w:sz w:val="20"/>
                <w:szCs w:val="20"/>
                <w:lang w:bidi="ne-NP"/>
              </w:rPr>
            </w:pPr>
            <w:ins w:id="10745" w:author="user" w:date="2012-02-29T14:49:00Z">
              <w:r w:rsidRPr="00F05710">
                <w:rPr>
                  <w:rFonts w:ascii="Calibri" w:hAnsi="Calibri" w:cs="Calibri"/>
                  <w:b/>
                  <w:bCs/>
                  <w:sz w:val="20"/>
                  <w:szCs w:val="20"/>
                  <w:lang w:bidi="ne-NP"/>
                </w:rPr>
                <w:t>Percentage</w:t>
              </w:r>
            </w:ins>
          </w:p>
        </w:tc>
        <w:tc>
          <w:tcPr>
            <w:tcW w:w="1537"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746" w:author="user" w:date="2012-02-29T14:49:00Z"/>
                <w:rFonts w:ascii="Calibri" w:hAnsi="Calibri" w:cs="Calibri"/>
                <w:b/>
                <w:bCs/>
                <w:sz w:val="20"/>
                <w:szCs w:val="20"/>
                <w:lang w:bidi="ne-NP"/>
              </w:rPr>
            </w:pPr>
            <w:ins w:id="10747" w:author="user" w:date="2012-02-29T14:49:00Z">
              <w:r w:rsidRPr="00F05710">
                <w:rPr>
                  <w:rFonts w:ascii="Calibri" w:hAnsi="Calibri" w:cs="Calibri"/>
                  <w:b/>
                  <w:bCs/>
                  <w:sz w:val="20"/>
                  <w:szCs w:val="20"/>
                  <w:lang w:bidi="ne-NP"/>
                </w:rPr>
                <w:t>14.29</w:t>
              </w:r>
            </w:ins>
          </w:p>
        </w:tc>
        <w:tc>
          <w:tcPr>
            <w:tcW w:w="1883"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748" w:author="user" w:date="2012-02-29T14:49:00Z"/>
                <w:rFonts w:ascii="Calibri" w:hAnsi="Calibri" w:cs="Calibri"/>
                <w:b/>
                <w:bCs/>
                <w:sz w:val="20"/>
                <w:szCs w:val="20"/>
                <w:lang w:bidi="ne-NP"/>
              </w:rPr>
            </w:pPr>
            <w:ins w:id="10749" w:author="user" w:date="2012-02-29T14:49:00Z">
              <w:r w:rsidRPr="00F05710">
                <w:rPr>
                  <w:rFonts w:ascii="Calibri" w:hAnsi="Calibri" w:cs="Calibri"/>
                  <w:b/>
                  <w:bCs/>
                  <w:sz w:val="20"/>
                  <w:szCs w:val="20"/>
                  <w:lang w:bidi="ne-NP"/>
                </w:rPr>
                <w:t>85.71</w:t>
              </w:r>
            </w:ins>
          </w:p>
        </w:tc>
        <w:tc>
          <w:tcPr>
            <w:tcW w:w="2250" w:type="dxa"/>
            <w:tcBorders>
              <w:top w:val="nil"/>
              <w:left w:val="nil"/>
              <w:bottom w:val="single" w:sz="4" w:space="0" w:color="auto"/>
              <w:right w:val="single" w:sz="4" w:space="0" w:color="auto"/>
            </w:tcBorders>
            <w:shd w:val="clear" w:color="auto" w:fill="auto"/>
          </w:tcPr>
          <w:p w:rsidR="002B6273" w:rsidRPr="00F05710" w:rsidRDefault="002B6273" w:rsidP="0074335E">
            <w:pPr>
              <w:jc w:val="center"/>
              <w:rPr>
                <w:ins w:id="10750" w:author="user" w:date="2012-02-29T14:49:00Z"/>
                <w:rFonts w:ascii="Calibri" w:hAnsi="Calibri" w:cs="Calibri"/>
                <w:b/>
                <w:bCs/>
                <w:sz w:val="20"/>
                <w:szCs w:val="20"/>
                <w:lang w:bidi="ne-NP"/>
              </w:rPr>
            </w:pPr>
            <w:ins w:id="10751" w:author="user" w:date="2012-02-29T14:49:00Z">
              <w:r w:rsidRPr="00F05710">
                <w:rPr>
                  <w:rFonts w:ascii="Calibri" w:hAnsi="Calibri" w:cs="Calibri"/>
                  <w:b/>
                  <w:bCs/>
                  <w:sz w:val="20"/>
                  <w:szCs w:val="20"/>
                  <w:lang w:bidi="ne-NP"/>
                </w:rPr>
                <w:t>100</w:t>
              </w:r>
            </w:ins>
          </w:p>
        </w:tc>
      </w:tr>
    </w:tbl>
    <w:p w:rsidR="002B6273" w:rsidRPr="000843A4" w:rsidRDefault="002B6273" w:rsidP="000843A4">
      <w:pPr>
        <w:pStyle w:val="ReportText"/>
        <w:spacing w:line="360" w:lineRule="auto"/>
        <w:ind w:left="0"/>
        <w:rPr>
          <w:ins w:id="10752" w:author="user" w:date="2012-02-29T14:49:00Z"/>
          <w:rFonts w:ascii="Calibri" w:hAnsi="Calibri" w:cs="Calibri"/>
          <w:bCs/>
          <w:i/>
          <w:sz w:val="18"/>
          <w:szCs w:val="18"/>
          <w:rPrChange w:id="10753" w:author="user" w:date="2012-03-01T11:57:00Z">
            <w:rPr>
              <w:ins w:id="10754" w:author="user" w:date="2012-02-29T14:49:00Z"/>
              <w:rFonts w:ascii="Calibri" w:hAnsi="Calibri" w:cs="Calibri"/>
              <w:szCs w:val="22"/>
            </w:rPr>
          </w:rPrChange>
        </w:rPr>
        <w:pPrChange w:id="10755" w:author="user" w:date="2012-03-01T11:57:00Z">
          <w:pPr>
            <w:pStyle w:val="ReportText"/>
            <w:spacing w:line="300" w:lineRule="auto"/>
          </w:pPr>
        </w:pPrChange>
      </w:pPr>
      <w:ins w:id="10756" w:author="user" w:date="2012-02-29T14:49:00Z">
        <w:r w:rsidRPr="00467257">
          <w:rPr>
            <w:rFonts w:ascii="Calibri" w:hAnsi="Calibri" w:cs="Calibri"/>
            <w:bCs/>
            <w:i/>
            <w:sz w:val="18"/>
            <w:szCs w:val="18"/>
          </w:rPr>
          <w:t>Source: Household Survey, 2011</w:t>
        </w:r>
      </w:ins>
    </w:p>
    <w:p w:rsidR="002B6273" w:rsidRDefault="002B6273" w:rsidP="000843A4">
      <w:pPr>
        <w:pStyle w:val="ReportText"/>
        <w:spacing w:line="300" w:lineRule="auto"/>
        <w:ind w:left="0"/>
        <w:rPr>
          <w:ins w:id="10757" w:author="user" w:date="2012-02-29T14:49:00Z"/>
          <w:rFonts w:ascii="Calibri" w:hAnsi="Calibri" w:cs="Calibri"/>
          <w:szCs w:val="22"/>
        </w:rPr>
        <w:pPrChange w:id="10758" w:author="user" w:date="2012-03-01T11:57:00Z">
          <w:pPr>
            <w:pStyle w:val="ReportText"/>
            <w:spacing w:line="300" w:lineRule="auto"/>
          </w:pPr>
        </w:pPrChange>
      </w:pPr>
      <w:ins w:id="10759" w:author="user" w:date="2012-02-29T14:49:00Z">
        <w:r>
          <w:rPr>
            <w:rFonts w:ascii="Calibri" w:hAnsi="Calibri" w:cs="Calibri"/>
            <w:szCs w:val="22"/>
          </w:rPr>
          <w:lastRenderedPageBreak/>
          <w:t>Of the</w:t>
        </w:r>
        <w:r w:rsidRPr="00145B40">
          <w:rPr>
            <w:rFonts w:ascii="Calibri" w:hAnsi="Calibri" w:cs="Calibri"/>
            <w:szCs w:val="22"/>
          </w:rPr>
          <w:t xml:space="preserve"> surveyed households who have expressed of having residential land or house in the other place, 76.19% said that they have residential house or land in other VDCs of the </w:t>
        </w:r>
        <w:r>
          <w:rPr>
            <w:rFonts w:ascii="Calibri" w:hAnsi="Calibri" w:cs="Calibri"/>
            <w:szCs w:val="22"/>
          </w:rPr>
          <w:t xml:space="preserve">project districts </w:t>
        </w:r>
        <w:r w:rsidRPr="00145B40">
          <w:rPr>
            <w:rFonts w:ascii="Calibri" w:hAnsi="Calibri" w:cs="Calibri"/>
            <w:szCs w:val="22"/>
          </w:rPr>
          <w:t>while 23.81% households said that they have residential house or land in other districts</w:t>
        </w:r>
        <w:r>
          <w:rPr>
            <w:rFonts w:ascii="Calibri" w:hAnsi="Calibri" w:cs="Calibri"/>
            <w:szCs w:val="22"/>
          </w:rPr>
          <w:t xml:space="preserve"> of Nepal</w:t>
        </w:r>
        <w:r w:rsidRPr="00145B40">
          <w:rPr>
            <w:rFonts w:ascii="Calibri" w:hAnsi="Calibri" w:cs="Calibri"/>
            <w:szCs w:val="22"/>
          </w:rPr>
          <w:t>.</w:t>
        </w:r>
      </w:ins>
    </w:p>
    <w:p w:rsidR="002B6273" w:rsidRDefault="002B6273" w:rsidP="002B6273">
      <w:pPr>
        <w:pStyle w:val="ReportText"/>
        <w:spacing w:line="300" w:lineRule="auto"/>
        <w:rPr>
          <w:ins w:id="10760" w:author="user" w:date="2012-02-29T14:49:00Z"/>
          <w:rFonts w:ascii="Calibri" w:hAnsi="Calibri" w:cs="Calibri"/>
          <w:szCs w:val="22"/>
        </w:rPr>
      </w:pPr>
    </w:p>
    <w:p w:rsidR="002B6273" w:rsidRPr="00784F20" w:rsidRDefault="002B6273" w:rsidP="002B6273">
      <w:pPr>
        <w:pStyle w:val="ReportText"/>
        <w:numPr>
          <w:ilvl w:val="3"/>
          <w:numId w:val="20"/>
        </w:numPr>
        <w:spacing w:line="300" w:lineRule="auto"/>
        <w:rPr>
          <w:ins w:id="10761" w:author="user" w:date="2012-02-29T14:49:00Z"/>
          <w:rFonts w:ascii="Calibri" w:hAnsi="Calibri" w:cs="Calibri"/>
          <w:b/>
          <w:szCs w:val="22"/>
        </w:rPr>
      </w:pPr>
      <w:ins w:id="10762" w:author="user" w:date="2012-02-29T14:49:00Z">
        <w:r w:rsidRPr="00784F20">
          <w:rPr>
            <w:rFonts w:ascii="Calibri" w:hAnsi="Calibri" w:cs="Calibri"/>
            <w:b/>
            <w:szCs w:val="22"/>
          </w:rPr>
          <w:t>Resettlement and Rehabilitation</w:t>
        </w:r>
      </w:ins>
    </w:p>
    <w:p w:rsidR="002B6273" w:rsidRDefault="002B6273" w:rsidP="002B6273">
      <w:pPr>
        <w:spacing w:line="300" w:lineRule="auto"/>
        <w:jc w:val="both"/>
        <w:rPr>
          <w:ins w:id="10763" w:author="user" w:date="2012-02-29T14:49:00Z"/>
          <w:rFonts w:ascii="Calibri" w:hAnsi="Calibri" w:cs="Calibri"/>
          <w:b/>
          <w:bCs/>
          <w:sz w:val="22"/>
          <w:szCs w:val="22"/>
          <w:lang w:val="en-GB"/>
        </w:rPr>
      </w:pPr>
      <w:ins w:id="10764" w:author="user" w:date="2012-02-29T14:49:00Z">
        <w:r w:rsidRPr="00145B40">
          <w:rPr>
            <w:rFonts w:ascii="Calibri" w:hAnsi="Calibri" w:cs="Calibri"/>
            <w:sz w:val="22"/>
            <w:szCs w:val="22"/>
            <w:lang w:val="en-GB"/>
          </w:rPr>
          <w:t xml:space="preserve">During the household survey, </w:t>
        </w:r>
        <w:r>
          <w:rPr>
            <w:rFonts w:ascii="Calibri" w:hAnsi="Calibri" w:cs="Calibri"/>
            <w:sz w:val="22"/>
            <w:szCs w:val="22"/>
            <w:lang w:val="en-GB"/>
          </w:rPr>
          <w:t>the</w:t>
        </w:r>
        <w:r w:rsidRPr="00145B40">
          <w:rPr>
            <w:rFonts w:ascii="Calibri" w:hAnsi="Calibri" w:cs="Calibri"/>
            <w:sz w:val="22"/>
            <w:szCs w:val="22"/>
            <w:lang w:val="en-GB"/>
          </w:rPr>
          <w:t xml:space="preserve"> questions regarding the resettlement and rehabilitation issues were asked. </w:t>
        </w:r>
        <w:r>
          <w:rPr>
            <w:rFonts w:ascii="Calibri" w:hAnsi="Calibri" w:cs="Calibri"/>
            <w:sz w:val="22"/>
            <w:szCs w:val="22"/>
            <w:lang w:val="en-GB"/>
          </w:rPr>
          <w:t>O</w:t>
        </w:r>
        <w:r w:rsidRPr="00145B40">
          <w:rPr>
            <w:rFonts w:ascii="Calibri" w:hAnsi="Calibri" w:cs="Calibri"/>
            <w:sz w:val="22"/>
            <w:szCs w:val="22"/>
            <w:lang w:val="en-GB"/>
          </w:rPr>
          <w:t xml:space="preserve">f </w:t>
        </w:r>
        <w:r>
          <w:rPr>
            <w:rFonts w:ascii="Calibri" w:hAnsi="Calibri" w:cs="Calibri"/>
            <w:sz w:val="22"/>
            <w:szCs w:val="22"/>
            <w:lang w:val="en-GB"/>
          </w:rPr>
          <w:t xml:space="preserve">the </w:t>
        </w:r>
        <w:r w:rsidRPr="00145B40">
          <w:rPr>
            <w:rFonts w:ascii="Calibri" w:hAnsi="Calibri" w:cs="Calibri"/>
            <w:sz w:val="22"/>
            <w:szCs w:val="22"/>
            <w:lang w:val="en-GB"/>
          </w:rPr>
          <w:t xml:space="preserve">surveyed households </w:t>
        </w:r>
        <w:r w:rsidRPr="00145B40">
          <w:rPr>
            <w:rFonts w:ascii="Calibri" w:hAnsi="Calibri" w:cs="Calibri"/>
            <w:sz w:val="22"/>
            <w:szCs w:val="22"/>
            <w:lang w:bidi="ne-NP"/>
          </w:rPr>
          <w:t>33.33</w:t>
        </w:r>
        <w:r w:rsidRPr="00145B40">
          <w:rPr>
            <w:rFonts w:ascii="Calibri" w:hAnsi="Calibri" w:cs="Calibri"/>
            <w:sz w:val="22"/>
            <w:szCs w:val="22"/>
            <w:lang w:val="en-GB"/>
          </w:rPr>
          <w:t>% expressed that they are interested to relocate</w:t>
        </w:r>
        <w:r>
          <w:rPr>
            <w:rFonts w:ascii="Calibri" w:hAnsi="Calibri" w:cs="Calibri"/>
            <w:sz w:val="22"/>
            <w:szCs w:val="22"/>
            <w:lang w:val="en-GB"/>
          </w:rPr>
          <w:t xml:space="preserve"> in other places</w:t>
        </w:r>
        <w:r w:rsidRPr="00145B40">
          <w:rPr>
            <w:rFonts w:ascii="Calibri" w:hAnsi="Calibri" w:cs="Calibri"/>
            <w:sz w:val="22"/>
            <w:szCs w:val="22"/>
            <w:lang w:val="en-GB"/>
          </w:rPr>
          <w:t xml:space="preserve"> if they have to leave their place or property for the project while </w:t>
        </w:r>
        <w:r w:rsidRPr="00145B40">
          <w:rPr>
            <w:rFonts w:ascii="Calibri" w:hAnsi="Calibri" w:cs="Calibri"/>
            <w:sz w:val="22"/>
            <w:szCs w:val="22"/>
            <w:lang w:bidi="ne-NP"/>
          </w:rPr>
          <w:t>66.67</w:t>
        </w:r>
        <w:r w:rsidRPr="00145B40">
          <w:rPr>
            <w:rFonts w:ascii="Calibri" w:hAnsi="Calibri" w:cs="Calibri"/>
            <w:sz w:val="22"/>
            <w:szCs w:val="22"/>
            <w:lang w:val="en-GB"/>
          </w:rPr>
          <w:t xml:space="preserve">% household expressed that they do not like to relocate in other place due to several reasons like neighbours, own business, property, etc (Table </w:t>
        </w:r>
        <w:r>
          <w:rPr>
            <w:rFonts w:ascii="Calibri" w:hAnsi="Calibri" w:cs="Calibri"/>
            <w:sz w:val="22"/>
            <w:szCs w:val="22"/>
            <w:lang w:val="en-GB"/>
          </w:rPr>
          <w:t>-</w:t>
        </w:r>
        <w:r w:rsidRPr="00145B40">
          <w:rPr>
            <w:rFonts w:ascii="Calibri" w:hAnsi="Calibri" w:cs="Calibri"/>
            <w:sz w:val="22"/>
            <w:szCs w:val="22"/>
            <w:lang w:val="en-GB"/>
          </w:rPr>
          <w:t>6.</w:t>
        </w:r>
        <w:r>
          <w:rPr>
            <w:rFonts w:ascii="Calibri" w:hAnsi="Calibri" w:cs="Calibri"/>
            <w:sz w:val="22"/>
            <w:szCs w:val="22"/>
            <w:lang w:val="en-GB"/>
          </w:rPr>
          <w:t>54</w:t>
        </w:r>
        <w:r w:rsidRPr="00145B40">
          <w:rPr>
            <w:rFonts w:ascii="Calibri" w:hAnsi="Calibri" w:cs="Calibri"/>
            <w:sz w:val="22"/>
            <w:szCs w:val="22"/>
            <w:lang w:val="en-GB"/>
          </w:rPr>
          <w:t>)</w:t>
        </w:r>
        <w:r w:rsidRPr="00145B40">
          <w:rPr>
            <w:rFonts w:ascii="Calibri" w:hAnsi="Calibri" w:cs="Calibri"/>
            <w:b/>
            <w:bCs/>
            <w:sz w:val="22"/>
            <w:szCs w:val="22"/>
            <w:lang w:val="en-GB"/>
          </w:rPr>
          <w:t>.</w:t>
        </w:r>
      </w:ins>
    </w:p>
    <w:p w:rsidR="002B6273" w:rsidRPr="00261758" w:rsidRDefault="002B6273" w:rsidP="002B6273">
      <w:pPr>
        <w:spacing w:line="360" w:lineRule="auto"/>
        <w:jc w:val="both"/>
        <w:rPr>
          <w:ins w:id="10765" w:author="user" w:date="2012-02-29T14:49:00Z"/>
          <w:rFonts w:ascii="Calibri" w:hAnsi="Calibri" w:cs="Calibri"/>
          <w:b/>
          <w:sz w:val="20"/>
          <w:szCs w:val="20"/>
          <w:lang w:val="en-GB"/>
        </w:rPr>
      </w:pPr>
      <w:ins w:id="10766" w:author="user" w:date="2012-02-29T14:49:00Z">
        <w:r w:rsidRPr="00261758">
          <w:rPr>
            <w:rFonts w:ascii="Calibri" w:hAnsi="Calibri" w:cs="Calibri"/>
            <w:b/>
            <w:sz w:val="20"/>
            <w:szCs w:val="20"/>
          </w:rPr>
          <w:t>Table- 6.54: Willingness</w:t>
        </w:r>
        <w:r w:rsidRPr="00261758">
          <w:rPr>
            <w:rFonts w:ascii="Calibri" w:hAnsi="Calibri" w:cs="Calibri"/>
            <w:b/>
            <w:sz w:val="20"/>
            <w:szCs w:val="20"/>
            <w:lang w:val="en-GB"/>
          </w:rPr>
          <w:t xml:space="preserve"> of Households for relocation in the other places</w:t>
        </w:r>
      </w:ins>
    </w:p>
    <w:tbl>
      <w:tblPr>
        <w:tblW w:w="7753" w:type="dxa"/>
        <w:tblInd w:w="95" w:type="dxa"/>
        <w:tblLook w:val="04A0"/>
      </w:tblPr>
      <w:tblGrid>
        <w:gridCol w:w="2623"/>
        <w:gridCol w:w="1980"/>
        <w:gridCol w:w="1530"/>
        <w:gridCol w:w="1620"/>
      </w:tblGrid>
      <w:tr w:rsidR="002B6273" w:rsidRPr="00145B40" w:rsidTr="0074335E">
        <w:trPr>
          <w:trHeight w:val="300"/>
          <w:ins w:id="10767" w:author="user" w:date="2012-02-29T14:49:00Z"/>
        </w:trPr>
        <w:tc>
          <w:tcPr>
            <w:tcW w:w="2623" w:type="dxa"/>
            <w:tcBorders>
              <w:top w:val="single" w:sz="4" w:space="0" w:color="auto"/>
              <w:left w:val="single" w:sz="4" w:space="0" w:color="auto"/>
              <w:bottom w:val="single" w:sz="4" w:space="0" w:color="auto"/>
              <w:right w:val="single" w:sz="4" w:space="0" w:color="auto"/>
            </w:tcBorders>
            <w:shd w:val="clear" w:color="auto" w:fill="auto"/>
          </w:tcPr>
          <w:p w:rsidR="002B6273" w:rsidRPr="00467257" w:rsidRDefault="002B6273" w:rsidP="0074335E">
            <w:pPr>
              <w:jc w:val="both"/>
              <w:rPr>
                <w:ins w:id="10768" w:author="user" w:date="2012-02-29T14:49:00Z"/>
                <w:rFonts w:ascii="Calibri" w:hAnsi="Calibri" w:cs="Calibri"/>
                <w:b/>
                <w:bCs/>
                <w:sz w:val="20"/>
                <w:szCs w:val="20"/>
                <w:lang w:bidi="ne-NP"/>
              </w:rPr>
            </w:pPr>
            <w:ins w:id="10769" w:author="user" w:date="2012-02-29T14:49:00Z">
              <w:r w:rsidRPr="00467257">
                <w:rPr>
                  <w:rFonts w:ascii="Calibri" w:hAnsi="Calibri" w:cs="Calibri"/>
                  <w:b/>
                  <w:bCs/>
                  <w:sz w:val="20"/>
                  <w:szCs w:val="20"/>
                  <w:lang w:bidi="ne-NP"/>
                </w:rPr>
                <w:t>VDC/Municipality</w:t>
              </w:r>
            </w:ins>
          </w:p>
        </w:tc>
        <w:tc>
          <w:tcPr>
            <w:tcW w:w="1980" w:type="dxa"/>
            <w:tcBorders>
              <w:top w:val="single" w:sz="4" w:space="0" w:color="auto"/>
              <w:left w:val="nil"/>
              <w:bottom w:val="single" w:sz="4" w:space="0" w:color="auto"/>
              <w:right w:val="single" w:sz="4" w:space="0" w:color="auto"/>
            </w:tcBorders>
            <w:shd w:val="clear" w:color="auto" w:fill="auto"/>
          </w:tcPr>
          <w:p w:rsidR="002B6273" w:rsidRPr="00467257" w:rsidRDefault="002B6273" w:rsidP="0074335E">
            <w:pPr>
              <w:jc w:val="center"/>
              <w:rPr>
                <w:ins w:id="10770" w:author="user" w:date="2012-02-29T14:49:00Z"/>
                <w:rFonts w:ascii="Calibri" w:hAnsi="Calibri" w:cs="Calibri"/>
                <w:b/>
                <w:bCs/>
                <w:sz w:val="20"/>
                <w:szCs w:val="20"/>
                <w:lang w:bidi="ne-NP"/>
              </w:rPr>
            </w:pPr>
            <w:ins w:id="10771" w:author="user" w:date="2012-02-29T14:49:00Z">
              <w:r w:rsidRPr="00467257">
                <w:rPr>
                  <w:rFonts w:ascii="Calibri" w:hAnsi="Calibri" w:cs="Calibri"/>
                  <w:b/>
                  <w:bCs/>
                  <w:sz w:val="20"/>
                  <w:szCs w:val="20"/>
                  <w:lang w:bidi="ne-NP"/>
                </w:rPr>
                <w:t>Yes</w:t>
              </w:r>
            </w:ins>
          </w:p>
        </w:tc>
        <w:tc>
          <w:tcPr>
            <w:tcW w:w="1530" w:type="dxa"/>
            <w:tcBorders>
              <w:top w:val="single" w:sz="4" w:space="0" w:color="auto"/>
              <w:left w:val="nil"/>
              <w:bottom w:val="single" w:sz="4" w:space="0" w:color="auto"/>
              <w:right w:val="single" w:sz="4" w:space="0" w:color="auto"/>
            </w:tcBorders>
            <w:shd w:val="clear" w:color="auto" w:fill="auto"/>
          </w:tcPr>
          <w:p w:rsidR="002B6273" w:rsidRPr="00467257" w:rsidRDefault="002B6273" w:rsidP="0074335E">
            <w:pPr>
              <w:jc w:val="center"/>
              <w:rPr>
                <w:ins w:id="10772" w:author="user" w:date="2012-02-29T14:49:00Z"/>
                <w:rFonts w:ascii="Calibri" w:hAnsi="Calibri" w:cs="Calibri"/>
                <w:b/>
                <w:bCs/>
                <w:sz w:val="20"/>
                <w:szCs w:val="20"/>
                <w:lang w:bidi="ne-NP"/>
              </w:rPr>
            </w:pPr>
            <w:ins w:id="10773" w:author="user" w:date="2012-02-29T14:49:00Z">
              <w:r w:rsidRPr="00467257">
                <w:rPr>
                  <w:rFonts w:ascii="Calibri" w:hAnsi="Calibri" w:cs="Calibri"/>
                  <w:b/>
                  <w:bCs/>
                  <w:sz w:val="20"/>
                  <w:szCs w:val="20"/>
                  <w:lang w:bidi="ne-NP"/>
                </w:rPr>
                <w:t>No</w:t>
              </w:r>
            </w:ins>
          </w:p>
        </w:tc>
        <w:tc>
          <w:tcPr>
            <w:tcW w:w="1620" w:type="dxa"/>
            <w:tcBorders>
              <w:top w:val="single" w:sz="4" w:space="0" w:color="auto"/>
              <w:left w:val="nil"/>
              <w:bottom w:val="single" w:sz="4" w:space="0" w:color="auto"/>
              <w:right w:val="single" w:sz="4" w:space="0" w:color="auto"/>
            </w:tcBorders>
            <w:shd w:val="clear" w:color="auto" w:fill="auto"/>
          </w:tcPr>
          <w:p w:rsidR="002B6273" w:rsidRPr="00467257" w:rsidRDefault="002B6273" w:rsidP="0074335E">
            <w:pPr>
              <w:jc w:val="center"/>
              <w:rPr>
                <w:ins w:id="10774" w:author="user" w:date="2012-02-29T14:49:00Z"/>
                <w:rFonts w:ascii="Calibri" w:hAnsi="Calibri" w:cs="Calibri"/>
                <w:b/>
                <w:bCs/>
                <w:sz w:val="20"/>
                <w:szCs w:val="20"/>
                <w:lang w:bidi="ne-NP"/>
              </w:rPr>
            </w:pPr>
            <w:ins w:id="10775" w:author="user" w:date="2012-02-29T14:49:00Z">
              <w:r w:rsidRPr="00467257">
                <w:rPr>
                  <w:rFonts w:ascii="Calibri" w:hAnsi="Calibri" w:cs="Calibri"/>
                  <w:b/>
                  <w:bCs/>
                  <w:sz w:val="20"/>
                  <w:szCs w:val="20"/>
                  <w:lang w:bidi="ne-NP"/>
                </w:rPr>
                <w:t>Total</w:t>
              </w:r>
            </w:ins>
          </w:p>
        </w:tc>
      </w:tr>
      <w:tr w:rsidR="002B6273" w:rsidRPr="00145B40" w:rsidTr="0074335E">
        <w:trPr>
          <w:trHeight w:val="300"/>
          <w:ins w:id="10776" w:author="user" w:date="2012-02-29T14:49:00Z"/>
        </w:trPr>
        <w:tc>
          <w:tcPr>
            <w:tcW w:w="2623" w:type="dxa"/>
            <w:tcBorders>
              <w:top w:val="nil"/>
              <w:left w:val="single" w:sz="4" w:space="0" w:color="auto"/>
              <w:bottom w:val="single" w:sz="4" w:space="0" w:color="auto"/>
              <w:right w:val="single" w:sz="4" w:space="0" w:color="auto"/>
            </w:tcBorders>
            <w:shd w:val="clear" w:color="auto" w:fill="auto"/>
          </w:tcPr>
          <w:p w:rsidR="002B6273" w:rsidRPr="00467257" w:rsidRDefault="002B6273" w:rsidP="0074335E">
            <w:pPr>
              <w:jc w:val="both"/>
              <w:rPr>
                <w:ins w:id="10777" w:author="user" w:date="2012-02-29T14:49:00Z"/>
                <w:rFonts w:ascii="Calibri" w:hAnsi="Calibri" w:cs="Calibri"/>
                <w:sz w:val="20"/>
                <w:szCs w:val="20"/>
                <w:lang w:bidi="ne-NP"/>
              </w:rPr>
            </w:pPr>
            <w:smartTag w:uri="urn:schemas-microsoft-com:office:smarttags" w:element="place">
              <w:smartTag w:uri="urn:schemas-microsoft-com:office:smarttags" w:element="PlaceName">
                <w:ins w:id="10778" w:author="user" w:date="2012-02-29T14:49:00Z">
                  <w:r w:rsidRPr="00467257">
                    <w:rPr>
                      <w:rFonts w:ascii="Calibri" w:hAnsi="Calibri" w:cs="Calibri"/>
                      <w:sz w:val="20"/>
                      <w:szCs w:val="20"/>
                      <w:lang w:bidi="ne-NP"/>
                    </w:rPr>
                    <w:t>Hetauda</w:t>
                  </w:r>
                </w:ins>
              </w:smartTag>
              <w:ins w:id="10779" w:author="user" w:date="2012-02-29T14:49:00Z">
                <w:r w:rsidRPr="00467257">
                  <w:rPr>
                    <w:rFonts w:ascii="Calibri" w:hAnsi="Calibri" w:cs="Calibri"/>
                    <w:sz w:val="20"/>
                    <w:szCs w:val="20"/>
                    <w:lang w:bidi="ne-NP"/>
                  </w:rPr>
                  <w:t xml:space="preserve"> </w:t>
                </w:r>
                <w:smartTag w:uri="urn:schemas-microsoft-com:office:smarttags" w:element="PlaceType">
                  <w:r w:rsidRPr="00467257">
                    <w:rPr>
                      <w:rFonts w:ascii="Calibri" w:hAnsi="Calibri" w:cs="Calibri"/>
                      <w:sz w:val="20"/>
                      <w:szCs w:val="20"/>
                      <w:lang w:bidi="ne-NP"/>
                    </w:rPr>
                    <w:t>Municipality</w:t>
                  </w:r>
                </w:smartTag>
              </w:ins>
            </w:smartTag>
            <w:ins w:id="10780" w:author="user" w:date="2012-02-29T14:49:00Z">
              <w:r w:rsidRPr="00467257">
                <w:rPr>
                  <w:rFonts w:ascii="Calibri" w:hAnsi="Calibri" w:cs="Calibri"/>
                  <w:sz w:val="20"/>
                  <w:szCs w:val="20"/>
                  <w:lang w:bidi="ne-NP"/>
                </w:rPr>
                <w:t xml:space="preserve"> </w:t>
              </w:r>
            </w:ins>
          </w:p>
        </w:tc>
        <w:tc>
          <w:tcPr>
            <w:tcW w:w="1980" w:type="dxa"/>
            <w:tcBorders>
              <w:top w:val="nil"/>
              <w:left w:val="nil"/>
              <w:bottom w:val="single" w:sz="4" w:space="0" w:color="auto"/>
              <w:right w:val="single" w:sz="4" w:space="0" w:color="auto"/>
            </w:tcBorders>
            <w:shd w:val="clear" w:color="auto" w:fill="auto"/>
          </w:tcPr>
          <w:p w:rsidR="002B6273" w:rsidRPr="00467257" w:rsidRDefault="002B6273" w:rsidP="0074335E">
            <w:pPr>
              <w:jc w:val="center"/>
              <w:rPr>
                <w:ins w:id="10781" w:author="user" w:date="2012-02-29T14:49:00Z"/>
                <w:rFonts w:ascii="Calibri" w:hAnsi="Calibri" w:cs="Calibri"/>
                <w:sz w:val="20"/>
                <w:szCs w:val="20"/>
                <w:lang w:bidi="ne-NP"/>
              </w:rPr>
            </w:pPr>
            <w:ins w:id="10782" w:author="user" w:date="2012-02-29T14:49:00Z">
              <w:r w:rsidRPr="00467257">
                <w:rPr>
                  <w:rFonts w:ascii="Calibri" w:hAnsi="Calibri" w:cs="Calibri"/>
                  <w:sz w:val="20"/>
                  <w:szCs w:val="20"/>
                  <w:lang w:bidi="ne-NP"/>
                </w:rPr>
                <w:t>3</w:t>
              </w:r>
            </w:ins>
          </w:p>
        </w:tc>
        <w:tc>
          <w:tcPr>
            <w:tcW w:w="1530" w:type="dxa"/>
            <w:tcBorders>
              <w:top w:val="nil"/>
              <w:left w:val="nil"/>
              <w:bottom w:val="single" w:sz="4" w:space="0" w:color="auto"/>
              <w:right w:val="single" w:sz="4" w:space="0" w:color="auto"/>
            </w:tcBorders>
            <w:shd w:val="clear" w:color="auto" w:fill="auto"/>
          </w:tcPr>
          <w:p w:rsidR="002B6273" w:rsidRPr="00467257" w:rsidRDefault="002B6273" w:rsidP="0074335E">
            <w:pPr>
              <w:jc w:val="center"/>
              <w:rPr>
                <w:ins w:id="10783" w:author="user" w:date="2012-02-29T14:49:00Z"/>
                <w:rFonts w:ascii="Calibri" w:hAnsi="Calibri" w:cs="Calibri"/>
                <w:sz w:val="20"/>
                <w:szCs w:val="20"/>
                <w:lang w:bidi="ne-NP"/>
              </w:rPr>
            </w:pPr>
            <w:ins w:id="10784" w:author="user" w:date="2012-02-29T14:49:00Z">
              <w:r w:rsidRPr="00467257">
                <w:rPr>
                  <w:rFonts w:ascii="Calibri" w:hAnsi="Calibri" w:cs="Calibri"/>
                  <w:sz w:val="20"/>
                  <w:szCs w:val="20"/>
                  <w:lang w:bidi="ne-NP"/>
                </w:rPr>
                <w:t>4</w:t>
              </w:r>
            </w:ins>
          </w:p>
        </w:tc>
        <w:tc>
          <w:tcPr>
            <w:tcW w:w="1620" w:type="dxa"/>
            <w:tcBorders>
              <w:top w:val="nil"/>
              <w:left w:val="nil"/>
              <w:bottom w:val="single" w:sz="4" w:space="0" w:color="auto"/>
              <w:right w:val="single" w:sz="4" w:space="0" w:color="auto"/>
            </w:tcBorders>
            <w:shd w:val="clear" w:color="auto" w:fill="auto"/>
          </w:tcPr>
          <w:p w:rsidR="002B6273" w:rsidRPr="00467257" w:rsidRDefault="002B6273" w:rsidP="0074335E">
            <w:pPr>
              <w:jc w:val="center"/>
              <w:rPr>
                <w:ins w:id="10785" w:author="user" w:date="2012-02-29T14:49:00Z"/>
                <w:rFonts w:ascii="Calibri" w:hAnsi="Calibri" w:cs="Calibri"/>
                <w:sz w:val="20"/>
                <w:szCs w:val="20"/>
                <w:lang w:bidi="ne-NP"/>
              </w:rPr>
            </w:pPr>
            <w:ins w:id="10786" w:author="user" w:date="2012-02-29T14:49:00Z">
              <w:r w:rsidRPr="00467257">
                <w:rPr>
                  <w:rFonts w:ascii="Calibri" w:hAnsi="Calibri" w:cs="Calibri"/>
                  <w:sz w:val="20"/>
                  <w:szCs w:val="20"/>
                  <w:lang w:bidi="ne-NP"/>
                </w:rPr>
                <w:t>7</w:t>
              </w:r>
            </w:ins>
          </w:p>
        </w:tc>
      </w:tr>
      <w:tr w:rsidR="002B6273" w:rsidRPr="00145B40" w:rsidTr="0074335E">
        <w:trPr>
          <w:trHeight w:val="300"/>
          <w:ins w:id="10787" w:author="user" w:date="2012-02-29T14:49:00Z"/>
        </w:trPr>
        <w:tc>
          <w:tcPr>
            <w:tcW w:w="2623" w:type="dxa"/>
            <w:tcBorders>
              <w:top w:val="nil"/>
              <w:left w:val="single" w:sz="4" w:space="0" w:color="auto"/>
              <w:bottom w:val="single" w:sz="4" w:space="0" w:color="auto"/>
              <w:right w:val="single" w:sz="4" w:space="0" w:color="auto"/>
            </w:tcBorders>
            <w:shd w:val="clear" w:color="auto" w:fill="auto"/>
          </w:tcPr>
          <w:p w:rsidR="002B6273" w:rsidRPr="00467257" w:rsidRDefault="002B6273" w:rsidP="0074335E">
            <w:pPr>
              <w:jc w:val="both"/>
              <w:rPr>
                <w:ins w:id="10788" w:author="user" w:date="2012-02-29T14:49:00Z"/>
                <w:rFonts w:ascii="Calibri" w:hAnsi="Calibri" w:cs="Calibri"/>
                <w:sz w:val="20"/>
                <w:szCs w:val="20"/>
                <w:lang w:bidi="ne-NP"/>
              </w:rPr>
            </w:pPr>
            <w:ins w:id="10789" w:author="user" w:date="2012-02-29T14:49:00Z">
              <w:r w:rsidRPr="00467257">
                <w:rPr>
                  <w:rFonts w:ascii="Calibri" w:hAnsi="Calibri" w:cs="Calibri"/>
                  <w:sz w:val="20"/>
                  <w:szCs w:val="20"/>
                  <w:lang w:bidi="ne-NP"/>
                </w:rPr>
                <w:t>Basamadi</w:t>
              </w:r>
            </w:ins>
          </w:p>
        </w:tc>
        <w:tc>
          <w:tcPr>
            <w:tcW w:w="1980" w:type="dxa"/>
            <w:tcBorders>
              <w:top w:val="nil"/>
              <w:left w:val="nil"/>
              <w:bottom w:val="single" w:sz="4" w:space="0" w:color="auto"/>
              <w:right w:val="single" w:sz="4" w:space="0" w:color="auto"/>
            </w:tcBorders>
            <w:shd w:val="clear" w:color="auto" w:fill="auto"/>
          </w:tcPr>
          <w:p w:rsidR="002B6273" w:rsidRPr="00467257" w:rsidRDefault="002B6273" w:rsidP="0074335E">
            <w:pPr>
              <w:jc w:val="center"/>
              <w:rPr>
                <w:ins w:id="10790" w:author="user" w:date="2012-02-29T14:49:00Z"/>
                <w:rFonts w:ascii="Calibri" w:hAnsi="Calibri" w:cs="Calibri"/>
                <w:sz w:val="20"/>
                <w:szCs w:val="20"/>
                <w:lang w:bidi="ne-NP"/>
              </w:rPr>
            </w:pPr>
            <w:ins w:id="10791" w:author="user" w:date="2012-02-29T14:49:00Z">
              <w:r w:rsidRPr="00467257">
                <w:rPr>
                  <w:rFonts w:ascii="Calibri" w:hAnsi="Calibri" w:cs="Calibri"/>
                  <w:sz w:val="20"/>
                  <w:szCs w:val="20"/>
                  <w:lang w:bidi="ne-NP"/>
                </w:rPr>
                <w:t>10</w:t>
              </w:r>
            </w:ins>
          </w:p>
        </w:tc>
        <w:tc>
          <w:tcPr>
            <w:tcW w:w="1530" w:type="dxa"/>
            <w:tcBorders>
              <w:top w:val="nil"/>
              <w:left w:val="nil"/>
              <w:bottom w:val="single" w:sz="4" w:space="0" w:color="auto"/>
              <w:right w:val="single" w:sz="4" w:space="0" w:color="auto"/>
            </w:tcBorders>
            <w:shd w:val="clear" w:color="auto" w:fill="auto"/>
          </w:tcPr>
          <w:p w:rsidR="002B6273" w:rsidRPr="00467257" w:rsidRDefault="002B6273" w:rsidP="0074335E">
            <w:pPr>
              <w:jc w:val="center"/>
              <w:rPr>
                <w:ins w:id="10792" w:author="user" w:date="2012-02-29T14:49:00Z"/>
                <w:rFonts w:ascii="Calibri" w:hAnsi="Calibri" w:cs="Calibri"/>
                <w:sz w:val="20"/>
                <w:szCs w:val="20"/>
                <w:lang w:bidi="ne-NP"/>
              </w:rPr>
            </w:pPr>
            <w:ins w:id="10793" w:author="user" w:date="2012-02-29T14:49:00Z">
              <w:r w:rsidRPr="00467257">
                <w:rPr>
                  <w:rFonts w:ascii="Calibri" w:hAnsi="Calibri" w:cs="Calibri"/>
                  <w:sz w:val="20"/>
                  <w:szCs w:val="20"/>
                  <w:lang w:bidi="ne-NP"/>
                </w:rPr>
                <w:t>17</w:t>
              </w:r>
            </w:ins>
          </w:p>
        </w:tc>
        <w:tc>
          <w:tcPr>
            <w:tcW w:w="1620" w:type="dxa"/>
            <w:tcBorders>
              <w:top w:val="nil"/>
              <w:left w:val="nil"/>
              <w:bottom w:val="single" w:sz="4" w:space="0" w:color="auto"/>
              <w:right w:val="single" w:sz="4" w:space="0" w:color="auto"/>
            </w:tcBorders>
            <w:shd w:val="clear" w:color="auto" w:fill="auto"/>
          </w:tcPr>
          <w:p w:rsidR="002B6273" w:rsidRPr="00467257" w:rsidRDefault="002B6273" w:rsidP="0074335E">
            <w:pPr>
              <w:jc w:val="center"/>
              <w:rPr>
                <w:ins w:id="10794" w:author="user" w:date="2012-02-29T14:49:00Z"/>
                <w:rFonts w:ascii="Calibri" w:hAnsi="Calibri" w:cs="Calibri"/>
                <w:sz w:val="20"/>
                <w:szCs w:val="20"/>
                <w:lang w:bidi="ne-NP"/>
              </w:rPr>
            </w:pPr>
            <w:ins w:id="10795" w:author="user" w:date="2012-02-29T14:49:00Z">
              <w:r w:rsidRPr="00467257">
                <w:rPr>
                  <w:rFonts w:ascii="Calibri" w:hAnsi="Calibri" w:cs="Calibri"/>
                  <w:sz w:val="20"/>
                  <w:szCs w:val="20"/>
                  <w:lang w:bidi="ne-NP"/>
                </w:rPr>
                <w:t>27</w:t>
              </w:r>
            </w:ins>
          </w:p>
        </w:tc>
      </w:tr>
      <w:tr w:rsidR="002B6273" w:rsidRPr="00145B40" w:rsidTr="0074335E">
        <w:trPr>
          <w:trHeight w:val="300"/>
          <w:ins w:id="10796" w:author="user" w:date="2012-02-29T14:49:00Z"/>
        </w:trPr>
        <w:tc>
          <w:tcPr>
            <w:tcW w:w="2623" w:type="dxa"/>
            <w:tcBorders>
              <w:top w:val="nil"/>
              <w:left w:val="single" w:sz="4" w:space="0" w:color="auto"/>
              <w:bottom w:val="single" w:sz="4" w:space="0" w:color="auto"/>
              <w:right w:val="single" w:sz="4" w:space="0" w:color="auto"/>
            </w:tcBorders>
            <w:shd w:val="clear" w:color="auto" w:fill="auto"/>
          </w:tcPr>
          <w:p w:rsidR="002B6273" w:rsidRPr="00467257" w:rsidRDefault="002B6273" w:rsidP="0074335E">
            <w:pPr>
              <w:jc w:val="both"/>
              <w:rPr>
                <w:ins w:id="10797" w:author="user" w:date="2012-02-29T14:49:00Z"/>
                <w:rFonts w:ascii="Calibri" w:hAnsi="Calibri" w:cs="Calibri"/>
                <w:sz w:val="20"/>
                <w:szCs w:val="20"/>
                <w:lang w:bidi="ne-NP"/>
              </w:rPr>
            </w:pPr>
            <w:ins w:id="10798" w:author="user" w:date="2012-02-29T14:49:00Z">
              <w:r w:rsidRPr="00467257">
                <w:rPr>
                  <w:rFonts w:ascii="Calibri" w:hAnsi="Calibri" w:cs="Calibri"/>
                  <w:sz w:val="20"/>
                  <w:szCs w:val="20"/>
                  <w:lang w:bidi="ne-NP"/>
                </w:rPr>
                <w:t>Manahari</w:t>
              </w:r>
            </w:ins>
          </w:p>
        </w:tc>
        <w:tc>
          <w:tcPr>
            <w:tcW w:w="1980" w:type="dxa"/>
            <w:tcBorders>
              <w:top w:val="nil"/>
              <w:left w:val="nil"/>
              <w:bottom w:val="single" w:sz="4" w:space="0" w:color="auto"/>
              <w:right w:val="single" w:sz="4" w:space="0" w:color="auto"/>
            </w:tcBorders>
            <w:shd w:val="clear" w:color="auto" w:fill="auto"/>
          </w:tcPr>
          <w:p w:rsidR="002B6273" w:rsidRPr="00467257" w:rsidRDefault="002B6273" w:rsidP="0074335E">
            <w:pPr>
              <w:jc w:val="center"/>
              <w:rPr>
                <w:ins w:id="10799" w:author="user" w:date="2012-02-29T14:49:00Z"/>
                <w:rFonts w:ascii="Calibri" w:hAnsi="Calibri" w:cs="Calibri"/>
                <w:sz w:val="20"/>
                <w:szCs w:val="20"/>
                <w:lang w:bidi="ne-NP"/>
              </w:rPr>
            </w:pPr>
            <w:ins w:id="10800" w:author="user" w:date="2012-02-29T14:49:00Z">
              <w:r w:rsidRPr="00467257">
                <w:rPr>
                  <w:rFonts w:ascii="Calibri" w:hAnsi="Calibri" w:cs="Calibri"/>
                  <w:sz w:val="20"/>
                  <w:szCs w:val="20"/>
                  <w:lang w:bidi="ne-NP"/>
                </w:rPr>
                <w:t>22</w:t>
              </w:r>
            </w:ins>
          </w:p>
        </w:tc>
        <w:tc>
          <w:tcPr>
            <w:tcW w:w="1530" w:type="dxa"/>
            <w:tcBorders>
              <w:top w:val="nil"/>
              <w:left w:val="nil"/>
              <w:bottom w:val="single" w:sz="4" w:space="0" w:color="auto"/>
              <w:right w:val="single" w:sz="4" w:space="0" w:color="auto"/>
            </w:tcBorders>
            <w:shd w:val="clear" w:color="auto" w:fill="auto"/>
          </w:tcPr>
          <w:p w:rsidR="002B6273" w:rsidRPr="00467257" w:rsidRDefault="002B6273" w:rsidP="0074335E">
            <w:pPr>
              <w:jc w:val="center"/>
              <w:rPr>
                <w:ins w:id="10801" w:author="user" w:date="2012-02-29T14:49:00Z"/>
                <w:rFonts w:ascii="Calibri" w:hAnsi="Calibri" w:cs="Calibri"/>
                <w:sz w:val="20"/>
                <w:szCs w:val="20"/>
                <w:lang w:bidi="ne-NP"/>
              </w:rPr>
            </w:pPr>
            <w:ins w:id="10802" w:author="user" w:date="2012-02-29T14:49:00Z">
              <w:r w:rsidRPr="00467257">
                <w:rPr>
                  <w:rFonts w:ascii="Calibri" w:hAnsi="Calibri" w:cs="Calibri"/>
                  <w:sz w:val="20"/>
                  <w:szCs w:val="20"/>
                  <w:lang w:bidi="ne-NP"/>
                </w:rPr>
                <w:t>29</w:t>
              </w:r>
            </w:ins>
          </w:p>
        </w:tc>
        <w:tc>
          <w:tcPr>
            <w:tcW w:w="1620" w:type="dxa"/>
            <w:tcBorders>
              <w:top w:val="nil"/>
              <w:left w:val="nil"/>
              <w:bottom w:val="single" w:sz="4" w:space="0" w:color="auto"/>
              <w:right w:val="single" w:sz="4" w:space="0" w:color="auto"/>
            </w:tcBorders>
            <w:shd w:val="clear" w:color="auto" w:fill="auto"/>
          </w:tcPr>
          <w:p w:rsidR="002B6273" w:rsidRPr="00467257" w:rsidRDefault="002B6273" w:rsidP="0074335E">
            <w:pPr>
              <w:jc w:val="center"/>
              <w:rPr>
                <w:ins w:id="10803" w:author="user" w:date="2012-02-29T14:49:00Z"/>
                <w:rFonts w:ascii="Calibri" w:hAnsi="Calibri" w:cs="Calibri"/>
                <w:sz w:val="20"/>
                <w:szCs w:val="20"/>
                <w:lang w:bidi="ne-NP"/>
              </w:rPr>
            </w:pPr>
            <w:ins w:id="10804" w:author="user" w:date="2012-02-29T14:49:00Z">
              <w:r w:rsidRPr="00467257">
                <w:rPr>
                  <w:rFonts w:ascii="Calibri" w:hAnsi="Calibri" w:cs="Calibri"/>
                  <w:sz w:val="20"/>
                  <w:szCs w:val="20"/>
                  <w:lang w:bidi="ne-NP"/>
                </w:rPr>
                <w:t>51</w:t>
              </w:r>
            </w:ins>
          </w:p>
        </w:tc>
      </w:tr>
      <w:tr w:rsidR="002B6273" w:rsidRPr="00145B40" w:rsidTr="0074335E">
        <w:trPr>
          <w:trHeight w:val="300"/>
          <w:ins w:id="10805" w:author="user" w:date="2012-02-29T14:49:00Z"/>
        </w:trPr>
        <w:tc>
          <w:tcPr>
            <w:tcW w:w="2623" w:type="dxa"/>
            <w:tcBorders>
              <w:top w:val="nil"/>
              <w:left w:val="single" w:sz="4" w:space="0" w:color="auto"/>
              <w:bottom w:val="single" w:sz="4" w:space="0" w:color="auto"/>
              <w:right w:val="single" w:sz="4" w:space="0" w:color="auto"/>
            </w:tcBorders>
            <w:shd w:val="clear" w:color="auto" w:fill="auto"/>
          </w:tcPr>
          <w:p w:rsidR="002B6273" w:rsidRPr="00467257" w:rsidRDefault="002B6273" w:rsidP="0074335E">
            <w:pPr>
              <w:jc w:val="both"/>
              <w:rPr>
                <w:ins w:id="10806" w:author="user" w:date="2012-02-29T14:49:00Z"/>
                <w:rFonts w:ascii="Calibri" w:hAnsi="Calibri" w:cs="Calibri"/>
                <w:sz w:val="20"/>
                <w:szCs w:val="20"/>
                <w:lang w:bidi="ne-NP"/>
              </w:rPr>
            </w:pPr>
            <w:ins w:id="10807" w:author="user" w:date="2012-02-29T14:49:00Z">
              <w:r w:rsidRPr="00467257">
                <w:rPr>
                  <w:rFonts w:ascii="Calibri" w:hAnsi="Calibri" w:cs="Calibri"/>
                  <w:sz w:val="20"/>
                  <w:szCs w:val="20"/>
                  <w:lang w:bidi="ne-NP"/>
                </w:rPr>
                <w:t>Birendranagar</w:t>
              </w:r>
            </w:ins>
          </w:p>
        </w:tc>
        <w:tc>
          <w:tcPr>
            <w:tcW w:w="1980" w:type="dxa"/>
            <w:tcBorders>
              <w:top w:val="nil"/>
              <w:left w:val="nil"/>
              <w:bottom w:val="single" w:sz="4" w:space="0" w:color="auto"/>
              <w:right w:val="single" w:sz="4" w:space="0" w:color="auto"/>
            </w:tcBorders>
            <w:shd w:val="clear" w:color="auto" w:fill="auto"/>
          </w:tcPr>
          <w:p w:rsidR="002B6273" w:rsidRPr="00467257" w:rsidRDefault="002B6273" w:rsidP="0074335E">
            <w:pPr>
              <w:jc w:val="center"/>
              <w:rPr>
                <w:ins w:id="10808" w:author="user" w:date="2012-02-29T14:49:00Z"/>
                <w:rFonts w:ascii="Calibri" w:hAnsi="Calibri" w:cs="Calibri"/>
                <w:sz w:val="20"/>
                <w:szCs w:val="20"/>
                <w:lang w:bidi="ne-NP"/>
              </w:rPr>
            </w:pPr>
            <w:ins w:id="10809" w:author="user" w:date="2012-02-29T14:49:00Z">
              <w:r w:rsidRPr="00467257">
                <w:rPr>
                  <w:rFonts w:ascii="Calibri" w:hAnsi="Calibri" w:cs="Calibri"/>
                  <w:sz w:val="20"/>
                  <w:szCs w:val="20"/>
                  <w:lang w:bidi="ne-NP"/>
                </w:rPr>
                <w:t>3</w:t>
              </w:r>
            </w:ins>
          </w:p>
        </w:tc>
        <w:tc>
          <w:tcPr>
            <w:tcW w:w="1530" w:type="dxa"/>
            <w:tcBorders>
              <w:top w:val="nil"/>
              <w:left w:val="nil"/>
              <w:bottom w:val="single" w:sz="4" w:space="0" w:color="auto"/>
              <w:right w:val="single" w:sz="4" w:space="0" w:color="auto"/>
            </w:tcBorders>
            <w:shd w:val="clear" w:color="auto" w:fill="auto"/>
          </w:tcPr>
          <w:p w:rsidR="002B6273" w:rsidRPr="00467257" w:rsidRDefault="002B6273" w:rsidP="0074335E">
            <w:pPr>
              <w:jc w:val="center"/>
              <w:rPr>
                <w:ins w:id="10810" w:author="user" w:date="2012-02-29T14:49:00Z"/>
                <w:rFonts w:ascii="Calibri" w:hAnsi="Calibri" w:cs="Calibri"/>
                <w:sz w:val="20"/>
                <w:szCs w:val="20"/>
                <w:lang w:bidi="ne-NP"/>
              </w:rPr>
            </w:pPr>
            <w:ins w:id="10811" w:author="user" w:date="2012-02-29T14:49:00Z">
              <w:r w:rsidRPr="00467257">
                <w:rPr>
                  <w:rFonts w:ascii="Calibri" w:hAnsi="Calibri" w:cs="Calibri"/>
                  <w:sz w:val="20"/>
                  <w:szCs w:val="20"/>
                  <w:lang w:bidi="ne-NP"/>
                </w:rPr>
                <w:t>17</w:t>
              </w:r>
            </w:ins>
          </w:p>
        </w:tc>
        <w:tc>
          <w:tcPr>
            <w:tcW w:w="1620" w:type="dxa"/>
            <w:tcBorders>
              <w:top w:val="nil"/>
              <w:left w:val="nil"/>
              <w:bottom w:val="single" w:sz="4" w:space="0" w:color="auto"/>
              <w:right w:val="single" w:sz="4" w:space="0" w:color="auto"/>
            </w:tcBorders>
            <w:shd w:val="clear" w:color="auto" w:fill="auto"/>
          </w:tcPr>
          <w:p w:rsidR="002B6273" w:rsidRPr="00467257" w:rsidRDefault="002B6273" w:rsidP="0074335E">
            <w:pPr>
              <w:jc w:val="center"/>
              <w:rPr>
                <w:ins w:id="10812" w:author="user" w:date="2012-02-29T14:49:00Z"/>
                <w:rFonts w:ascii="Calibri" w:hAnsi="Calibri" w:cs="Calibri"/>
                <w:sz w:val="20"/>
                <w:szCs w:val="20"/>
                <w:lang w:bidi="ne-NP"/>
              </w:rPr>
            </w:pPr>
            <w:ins w:id="10813" w:author="user" w:date="2012-02-29T14:49:00Z">
              <w:r w:rsidRPr="00467257">
                <w:rPr>
                  <w:rFonts w:ascii="Calibri" w:hAnsi="Calibri" w:cs="Calibri"/>
                  <w:sz w:val="20"/>
                  <w:szCs w:val="20"/>
                  <w:lang w:bidi="ne-NP"/>
                </w:rPr>
                <w:t>20</w:t>
              </w:r>
            </w:ins>
          </w:p>
        </w:tc>
      </w:tr>
      <w:tr w:rsidR="002B6273" w:rsidRPr="00145B40" w:rsidTr="0074335E">
        <w:trPr>
          <w:trHeight w:val="300"/>
          <w:ins w:id="10814" w:author="user" w:date="2012-02-29T14:49:00Z"/>
        </w:trPr>
        <w:tc>
          <w:tcPr>
            <w:tcW w:w="2623" w:type="dxa"/>
            <w:tcBorders>
              <w:top w:val="nil"/>
              <w:left w:val="single" w:sz="4" w:space="0" w:color="auto"/>
              <w:bottom w:val="single" w:sz="4" w:space="0" w:color="auto"/>
              <w:right w:val="single" w:sz="4" w:space="0" w:color="auto"/>
            </w:tcBorders>
            <w:shd w:val="clear" w:color="auto" w:fill="auto"/>
          </w:tcPr>
          <w:p w:rsidR="002B6273" w:rsidRPr="00467257" w:rsidRDefault="002B6273" w:rsidP="0074335E">
            <w:pPr>
              <w:jc w:val="both"/>
              <w:rPr>
                <w:ins w:id="10815" w:author="user" w:date="2012-02-29T14:49:00Z"/>
                <w:rFonts w:ascii="Calibri" w:hAnsi="Calibri" w:cs="Calibri"/>
                <w:sz w:val="20"/>
                <w:szCs w:val="20"/>
                <w:lang w:bidi="ne-NP"/>
              </w:rPr>
            </w:pPr>
            <w:ins w:id="10816" w:author="user" w:date="2012-02-29T14:49:00Z">
              <w:r w:rsidRPr="00467257">
                <w:rPr>
                  <w:rFonts w:ascii="Calibri" w:hAnsi="Calibri" w:cs="Calibri"/>
                  <w:sz w:val="20"/>
                  <w:szCs w:val="20"/>
                  <w:lang w:bidi="ne-NP"/>
                </w:rPr>
                <w:t>Chainpur</w:t>
              </w:r>
            </w:ins>
          </w:p>
        </w:tc>
        <w:tc>
          <w:tcPr>
            <w:tcW w:w="1980" w:type="dxa"/>
            <w:tcBorders>
              <w:top w:val="nil"/>
              <w:left w:val="nil"/>
              <w:bottom w:val="single" w:sz="4" w:space="0" w:color="auto"/>
              <w:right w:val="single" w:sz="4" w:space="0" w:color="auto"/>
            </w:tcBorders>
            <w:shd w:val="clear" w:color="auto" w:fill="auto"/>
          </w:tcPr>
          <w:p w:rsidR="002B6273" w:rsidRPr="00467257" w:rsidRDefault="002B6273" w:rsidP="0074335E">
            <w:pPr>
              <w:jc w:val="center"/>
              <w:rPr>
                <w:ins w:id="10817" w:author="user" w:date="2012-02-29T14:49:00Z"/>
                <w:rFonts w:ascii="Calibri" w:hAnsi="Calibri" w:cs="Calibri"/>
                <w:sz w:val="20"/>
                <w:szCs w:val="20"/>
                <w:lang w:bidi="ne-NP"/>
              </w:rPr>
            </w:pPr>
            <w:ins w:id="10818" w:author="user" w:date="2012-02-29T14:49:00Z">
              <w:r w:rsidRPr="00467257">
                <w:rPr>
                  <w:rFonts w:ascii="Calibri" w:hAnsi="Calibri" w:cs="Calibri"/>
                  <w:sz w:val="20"/>
                  <w:szCs w:val="20"/>
                  <w:lang w:bidi="ne-NP"/>
                </w:rPr>
                <w:t>3</w:t>
              </w:r>
            </w:ins>
          </w:p>
        </w:tc>
        <w:tc>
          <w:tcPr>
            <w:tcW w:w="1530" w:type="dxa"/>
            <w:tcBorders>
              <w:top w:val="nil"/>
              <w:left w:val="nil"/>
              <w:bottom w:val="single" w:sz="4" w:space="0" w:color="auto"/>
              <w:right w:val="single" w:sz="4" w:space="0" w:color="auto"/>
            </w:tcBorders>
            <w:shd w:val="clear" w:color="auto" w:fill="auto"/>
          </w:tcPr>
          <w:p w:rsidR="002B6273" w:rsidRPr="00467257" w:rsidRDefault="002B6273" w:rsidP="0074335E">
            <w:pPr>
              <w:jc w:val="center"/>
              <w:rPr>
                <w:ins w:id="10819" w:author="user" w:date="2012-02-29T14:49:00Z"/>
                <w:rFonts w:ascii="Calibri" w:hAnsi="Calibri" w:cs="Calibri"/>
                <w:sz w:val="20"/>
                <w:szCs w:val="20"/>
                <w:lang w:bidi="ne-NP"/>
              </w:rPr>
            </w:pPr>
            <w:ins w:id="10820" w:author="user" w:date="2012-02-29T14:49:00Z">
              <w:r w:rsidRPr="00467257">
                <w:rPr>
                  <w:rFonts w:ascii="Calibri" w:hAnsi="Calibri" w:cs="Calibri"/>
                  <w:sz w:val="20"/>
                  <w:szCs w:val="20"/>
                  <w:lang w:bidi="ne-NP"/>
                </w:rPr>
                <w:t>15</w:t>
              </w:r>
            </w:ins>
          </w:p>
        </w:tc>
        <w:tc>
          <w:tcPr>
            <w:tcW w:w="1620" w:type="dxa"/>
            <w:tcBorders>
              <w:top w:val="nil"/>
              <w:left w:val="nil"/>
              <w:bottom w:val="single" w:sz="4" w:space="0" w:color="auto"/>
              <w:right w:val="single" w:sz="4" w:space="0" w:color="auto"/>
            </w:tcBorders>
            <w:shd w:val="clear" w:color="auto" w:fill="auto"/>
          </w:tcPr>
          <w:p w:rsidR="002B6273" w:rsidRPr="00467257" w:rsidRDefault="002B6273" w:rsidP="0074335E">
            <w:pPr>
              <w:jc w:val="center"/>
              <w:rPr>
                <w:ins w:id="10821" w:author="user" w:date="2012-02-29T14:49:00Z"/>
                <w:rFonts w:ascii="Calibri" w:hAnsi="Calibri" w:cs="Calibri"/>
                <w:sz w:val="20"/>
                <w:szCs w:val="20"/>
                <w:lang w:bidi="ne-NP"/>
              </w:rPr>
            </w:pPr>
            <w:ins w:id="10822" w:author="user" w:date="2012-02-29T14:49:00Z">
              <w:r w:rsidRPr="00467257">
                <w:rPr>
                  <w:rFonts w:ascii="Calibri" w:hAnsi="Calibri" w:cs="Calibri"/>
                  <w:sz w:val="20"/>
                  <w:szCs w:val="20"/>
                  <w:lang w:bidi="ne-NP"/>
                </w:rPr>
                <w:t>18</w:t>
              </w:r>
            </w:ins>
          </w:p>
        </w:tc>
      </w:tr>
      <w:tr w:rsidR="002B6273" w:rsidRPr="00145B40" w:rsidTr="0074335E">
        <w:trPr>
          <w:trHeight w:val="300"/>
          <w:ins w:id="10823" w:author="user" w:date="2012-02-29T14:49:00Z"/>
        </w:trPr>
        <w:tc>
          <w:tcPr>
            <w:tcW w:w="2623" w:type="dxa"/>
            <w:tcBorders>
              <w:top w:val="nil"/>
              <w:left w:val="single" w:sz="4" w:space="0" w:color="auto"/>
              <w:bottom w:val="single" w:sz="4" w:space="0" w:color="auto"/>
              <w:right w:val="single" w:sz="4" w:space="0" w:color="auto"/>
            </w:tcBorders>
            <w:shd w:val="clear" w:color="auto" w:fill="auto"/>
          </w:tcPr>
          <w:p w:rsidR="002B6273" w:rsidRPr="00467257" w:rsidRDefault="002B6273" w:rsidP="0074335E">
            <w:pPr>
              <w:jc w:val="both"/>
              <w:rPr>
                <w:ins w:id="10824" w:author="user" w:date="2012-02-29T14:49:00Z"/>
                <w:rFonts w:ascii="Calibri" w:hAnsi="Calibri" w:cs="Calibri"/>
                <w:sz w:val="20"/>
                <w:szCs w:val="20"/>
                <w:lang w:bidi="ne-NP"/>
              </w:rPr>
            </w:pPr>
            <w:ins w:id="10825" w:author="user" w:date="2012-02-29T14:49:00Z">
              <w:r w:rsidRPr="00467257">
                <w:rPr>
                  <w:rFonts w:ascii="Calibri" w:hAnsi="Calibri" w:cs="Calibri"/>
                  <w:sz w:val="20"/>
                  <w:szCs w:val="20"/>
                  <w:lang w:bidi="ne-NP"/>
                </w:rPr>
                <w:t>Jutpani</w:t>
              </w:r>
            </w:ins>
          </w:p>
        </w:tc>
        <w:tc>
          <w:tcPr>
            <w:tcW w:w="1980" w:type="dxa"/>
            <w:tcBorders>
              <w:top w:val="nil"/>
              <w:left w:val="nil"/>
              <w:bottom w:val="single" w:sz="4" w:space="0" w:color="auto"/>
              <w:right w:val="single" w:sz="4" w:space="0" w:color="auto"/>
            </w:tcBorders>
            <w:shd w:val="clear" w:color="auto" w:fill="auto"/>
          </w:tcPr>
          <w:p w:rsidR="002B6273" w:rsidRPr="00467257" w:rsidRDefault="002B6273" w:rsidP="0074335E">
            <w:pPr>
              <w:jc w:val="center"/>
              <w:rPr>
                <w:ins w:id="10826" w:author="user" w:date="2012-02-29T14:49:00Z"/>
                <w:rFonts w:ascii="Calibri" w:hAnsi="Calibri" w:cs="Calibri"/>
                <w:sz w:val="20"/>
                <w:szCs w:val="20"/>
                <w:lang w:bidi="ne-NP"/>
              </w:rPr>
            </w:pPr>
            <w:ins w:id="10827" w:author="user" w:date="2012-02-29T14:49:00Z">
              <w:r w:rsidRPr="00467257">
                <w:rPr>
                  <w:rFonts w:ascii="Calibri" w:hAnsi="Calibri" w:cs="Calibri"/>
                  <w:sz w:val="20"/>
                  <w:szCs w:val="20"/>
                  <w:lang w:bidi="ne-NP"/>
                </w:rPr>
                <w:t>1</w:t>
              </w:r>
            </w:ins>
          </w:p>
        </w:tc>
        <w:tc>
          <w:tcPr>
            <w:tcW w:w="1530" w:type="dxa"/>
            <w:tcBorders>
              <w:top w:val="nil"/>
              <w:left w:val="nil"/>
              <w:bottom w:val="single" w:sz="4" w:space="0" w:color="auto"/>
              <w:right w:val="single" w:sz="4" w:space="0" w:color="auto"/>
            </w:tcBorders>
            <w:shd w:val="clear" w:color="auto" w:fill="auto"/>
          </w:tcPr>
          <w:p w:rsidR="002B6273" w:rsidRPr="00467257" w:rsidRDefault="002B6273" w:rsidP="0074335E">
            <w:pPr>
              <w:jc w:val="center"/>
              <w:rPr>
                <w:ins w:id="10828" w:author="user" w:date="2012-02-29T14:49:00Z"/>
                <w:rFonts w:ascii="Calibri" w:hAnsi="Calibri" w:cs="Calibri"/>
                <w:sz w:val="20"/>
                <w:szCs w:val="20"/>
                <w:lang w:bidi="ne-NP"/>
              </w:rPr>
            </w:pPr>
            <w:ins w:id="10829" w:author="user" w:date="2012-02-29T14:49:00Z">
              <w:r w:rsidRPr="00467257">
                <w:rPr>
                  <w:rFonts w:ascii="Calibri" w:hAnsi="Calibri" w:cs="Calibri"/>
                  <w:sz w:val="20"/>
                  <w:szCs w:val="20"/>
                  <w:lang w:bidi="ne-NP"/>
                </w:rPr>
                <w:t>5</w:t>
              </w:r>
            </w:ins>
          </w:p>
        </w:tc>
        <w:tc>
          <w:tcPr>
            <w:tcW w:w="1620" w:type="dxa"/>
            <w:tcBorders>
              <w:top w:val="nil"/>
              <w:left w:val="nil"/>
              <w:bottom w:val="single" w:sz="4" w:space="0" w:color="auto"/>
              <w:right w:val="single" w:sz="4" w:space="0" w:color="auto"/>
            </w:tcBorders>
            <w:shd w:val="clear" w:color="auto" w:fill="auto"/>
          </w:tcPr>
          <w:p w:rsidR="002B6273" w:rsidRPr="00467257" w:rsidRDefault="002B6273" w:rsidP="0074335E">
            <w:pPr>
              <w:jc w:val="center"/>
              <w:rPr>
                <w:ins w:id="10830" w:author="user" w:date="2012-02-29T14:49:00Z"/>
                <w:rFonts w:ascii="Calibri" w:hAnsi="Calibri" w:cs="Calibri"/>
                <w:sz w:val="20"/>
                <w:szCs w:val="20"/>
                <w:lang w:bidi="ne-NP"/>
              </w:rPr>
            </w:pPr>
            <w:ins w:id="10831" w:author="user" w:date="2012-02-29T14:49:00Z">
              <w:r w:rsidRPr="00467257">
                <w:rPr>
                  <w:rFonts w:ascii="Calibri" w:hAnsi="Calibri" w:cs="Calibri"/>
                  <w:sz w:val="20"/>
                  <w:szCs w:val="20"/>
                  <w:lang w:bidi="ne-NP"/>
                </w:rPr>
                <w:t>6</w:t>
              </w:r>
            </w:ins>
          </w:p>
        </w:tc>
      </w:tr>
      <w:tr w:rsidR="002B6273" w:rsidRPr="00145B40" w:rsidTr="0074335E">
        <w:trPr>
          <w:trHeight w:val="300"/>
          <w:ins w:id="10832" w:author="user" w:date="2012-02-29T14:49:00Z"/>
        </w:trPr>
        <w:tc>
          <w:tcPr>
            <w:tcW w:w="2623" w:type="dxa"/>
            <w:tcBorders>
              <w:top w:val="nil"/>
              <w:left w:val="single" w:sz="4" w:space="0" w:color="auto"/>
              <w:bottom w:val="single" w:sz="4" w:space="0" w:color="auto"/>
              <w:right w:val="single" w:sz="4" w:space="0" w:color="auto"/>
            </w:tcBorders>
            <w:shd w:val="clear" w:color="auto" w:fill="auto"/>
          </w:tcPr>
          <w:p w:rsidR="002B6273" w:rsidRPr="00467257" w:rsidRDefault="002B6273" w:rsidP="0074335E">
            <w:pPr>
              <w:jc w:val="both"/>
              <w:rPr>
                <w:ins w:id="10833" w:author="user" w:date="2012-02-29T14:49:00Z"/>
                <w:rFonts w:ascii="Calibri" w:hAnsi="Calibri" w:cs="Calibri"/>
                <w:sz w:val="20"/>
                <w:szCs w:val="20"/>
                <w:lang w:bidi="ne-NP"/>
              </w:rPr>
            </w:pPr>
            <w:ins w:id="10834" w:author="user" w:date="2012-02-29T14:49:00Z">
              <w:r w:rsidRPr="00467257">
                <w:rPr>
                  <w:rFonts w:ascii="Calibri" w:hAnsi="Calibri" w:cs="Calibri"/>
                  <w:sz w:val="20"/>
                  <w:szCs w:val="20"/>
                  <w:lang w:bidi="ne-NP"/>
                </w:rPr>
                <w:t>Piple</w:t>
              </w:r>
            </w:ins>
          </w:p>
        </w:tc>
        <w:tc>
          <w:tcPr>
            <w:tcW w:w="1980" w:type="dxa"/>
            <w:tcBorders>
              <w:top w:val="nil"/>
              <w:left w:val="nil"/>
              <w:bottom w:val="single" w:sz="4" w:space="0" w:color="auto"/>
              <w:right w:val="single" w:sz="4" w:space="0" w:color="auto"/>
            </w:tcBorders>
            <w:shd w:val="clear" w:color="auto" w:fill="auto"/>
          </w:tcPr>
          <w:p w:rsidR="002B6273" w:rsidRPr="00467257" w:rsidRDefault="002B6273" w:rsidP="0074335E">
            <w:pPr>
              <w:jc w:val="center"/>
              <w:rPr>
                <w:ins w:id="10835" w:author="user" w:date="2012-02-29T14:49:00Z"/>
                <w:rFonts w:ascii="Calibri" w:hAnsi="Calibri" w:cs="Calibri"/>
                <w:sz w:val="20"/>
                <w:szCs w:val="20"/>
                <w:lang w:bidi="ne-NP"/>
              </w:rPr>
            </w:pPr>
            <w:ins w:id="10836" w:author="user" w:date="2012-02-29T14:49:00Z">
              <w:r w:rsidRPr="00467257">
                <w:rPr>
                  <w:rFonts w:ascii="Calibri" w:hAnsi="Calibri" w:cs="Calibri"/>
                  <w:sz w:val="20"/>
                  <w:szCs w:val="20"/>
                  <w:lang w:bidi="ne-NP"/>
                </w:rPr>
                <w:t>5</w:t>
              </w:r>
            </w:ins>
          </w:p>
        </w:tc>
        <w:tc>
          <w:tcPr>
            <w:tcW w:w="1530" w:type="dxa"/>
            <w:tcBorders>
              <w:top w:val="nil"/>
              <w:left w:val="nil"/>
              <w:bottom w:val="single" w:sz="4" w:space="0" w:color="auto"/>
              <w:right w:val="single" w:sz="4" w:space="0" w:color="auto"/>
            </w:tcBorders>
            <w:shd w:val="clear" w:color="auto" w:fill="auto"/>
          </w:tcPr>
          <w:p w:rsidR="002B6273" w:rsidRPr="00467257" w:rsidRDefault="002B6273" w:rsidP="0074335E">
            <w:pPr>
              <w:jc w:val="center"/>
              <w:rPr>
                <w:ins w:id="10837" w:author="user" w:date="2012-02-29T14:49:00Z"/>
                <w:rFonts w:ascii="Calibri" w:hAnsi="Calibri" w:cs="Calibri"/>
                <w:sz w:val="20"/>
                <w:szCs w:val="20"/>
                <w:lang w:bidi="ne-NP"/>
              </w:rPr>
            </w:pPr>
            <w:ins w:id="10838" w:author="user" w:date="2012-02-29T14:49:00Z">
              <w:r w:rsidRPr="00467257">
                <w:rPr>
                  <w:rFonts w:ascii="Calibri" w:hAnsi="Calibri" w:cs="Calibri"/>
                  <w:sz w:val="20"/>
                  <w:szCs w:val="20"/>
                  <w:lang w:bidi="ne-NP"/>
                </w:rPr>
                <w:t>9</w:t>
              </w:r>
            </w:ins>
          </w:p>
        </w:tc>
        <w:tc>
          <w:tcPr>
            <w:tcW w:w="1620" w:type="dxa"/>
            <w:tcBorders>
              <w:top w:val="nil"/>
              <w:left w:val="nil"/>
              <w:bottom w:val="single" w:sz="4" w:space="0" w:color="auto"/>
              <w:right w:val="single" w:sz="4" w:space="0" w:color="auto"/>
            </w:tcBorders>
            <w:shd w:val="clear" w:color="auto" w:fill="auto"/>
          </w:tcPr>
          <w:p w:rsidR="002B6273" w:rsidRPr="00467257" w:rsidRDefault="002B6273" w:rsidP="0074335E">
            <w:pPr>
              <w:jc w:val="center"/>
              <w:rPr>
                <w:ins w:id="10839" w:author="user" w:date="2012-02-29T14:49:00Z"/>
                <w:rFonts w:ascii="Calibri" w:hAnsi="Calibri" w:cs="Calibri"/>
                <w:sz w:val="20"/>
                <w:szCs w:val="20"/>
                <w:lang w:bidi="ne-NP"/>
              </w:rPr>
            </w:pPr>
            <w:ins w:id="10840" w:author="user" w:date="2012-02-29T14:49:00Z">
              <w:r w:rsidRPr="00467257">
                <w:rPr>
                  <w:rFonts w:ascii="Calibri" w:hAnsi="Calibri" w:cs="Calibri"/>
                  <w:sz w:val="20"/>
                  <w:szCs w:val="20"/>
                  <w:lang w:bidi="ne-NP"/>
                </w:rPr>
                <w:t>14</w:t>
              </w:r>
            </w:ins>
          </w:p>
        </w:tc>
      </w:tr>
      <w:tr w:rsidR="002B6273" w:rsidRPr="00145B40" w:rsidTr="0074335E">
        <w:trPr>
          <w:trHeight w:val="300"/>
          <w:ins w:id="10841" w:author="user" w:date="2012-02-29T14:49:00Z"/>
        </w:trPr>
        <w:tc>
          <w:tcPr>
            <w:tcW w:w="2623" w:type="dxa"/>
            <w:tcBorders>
              <w:top w:val="nil"/>
              <w:left w:val="single" w:sz="4" w:space="0" w:color="auto"/>
              <w:bottom w:val="single" w:sz="4" w:space="0" w:color="auto"/>
              <w:right w:val="single" w:sz="4" w:space="0" w:color="auto"/>
            </w:tcBorders>
            <w:shd w:val="clear" w:color="auto" w:fill="auto"/>
          </w:tcPr>
          <w:p w:rsidR="002B6273" w:rsidRPr="00467257" w:rsidRDefault="002B6273" w:rsidP="0074335E">
            <w:pPr>
              <w:jc w:val="both"/>
              <w:rPr>
                <w:ins w:id="10842" w:author="user" w:date="2012-02-29T14:49:00Z"/>
                <w:rFonts w:ascii="Calibri" w:hAnsi="Calibri" w:cs="Calibri"/>
                <w:sz w:val="20"/>
                <w:szCs w:val="20"/>
                <w:lang w:bidi="ne-NP"/>
              </w:rPr>
            </w:pPr>
            <w:ins w:id="10843" w:author="user" w:date="2012-02-29T14:49:00Z">
              <w:r w:rsidRPr="00467257">
                <w:rPr>
                  <w:rFonts w:ascii="Calibri" w:hAnsi="Calibri" w:cs="Calibri"/>
                  <w:sz w:val="20"/>
                  <w:szCs w:val="20"/>
                  <w:lang w:bidi="ne-NP"/>
                </w:rPr>
                <w:t>Shaktikhor</w:t>
              </w:r>
            </w:ins>
          </w:p>
        </w:tc>
        <w:tc>
          <w:tcPr>
            <w:tcW w:w="1980" w:type="dxa"/>
            <w:tcBorders>
              <w:top w:val="nil"/>
              <w:left w:val="nil"/>
              <w:bottom w:val="single" w:sz="4" w:space="0" w:color="auto"/>
              <w:right w:val="single" w:sz="4" w:space="0" w:color="auto"/>
            </w:tcBorders>
            <w:shd w:val="clear" w:color="auto" w:fill="auto"/>
          </w:tcPr>
          <w:p w:rsidR="002B6273" w:rsidRPr="00467257" w:rsidRDefault="002B6273" w:rsidP="0074335E">
            <w:pPr>
              <w:jc w:val="center"/>
              <w:rPr>
                <w:ins w:id="10844" w:author="user" w:date="2012-02-29T14:49:00Z"/>
                <w:rFonts w:ascii="Calibri" w:hAnsi="Calibri" w:cs="Calibri"/>
                <w:sz w:val="20"/>
                <w:szCs w:val="20"/>
                <w:lang w:bidi="ne-NP"/>
              </w:rPr>
            </w:pPr>
            <w:ins w:id="10845" w:author="user" w:date="2012-02-29T14:49:00Z">
              <w:r w:rsidRPr="00467257">
                <w:rPr>
                  <w:rFonts w:ascii="Calibri" w:hAnsi="Calibri" w:cs="Calibri"/>
                  <w:sz w:val="20"/>
                  <w:szCs w:val="20"/>
                  <w:lang w:bidi="ne-NP"/>
                </w:rPr>
                <w:t>2</w:t>
              </w:r>
            </w:ins>
          </w:p>
        </w:tc>
        <w:tc>
          <w:tcPr>
            <w:tcW w:w="1530" w:type="dxa"/>
            <w:tcBorders>
              <w:top w:val="nil"/>
              <w:left w:val="nil"/>
              <w:bottom w:val="single" w:sz="4" w:space="0" w:color="auto"/>
              <w:right w:val="single" w:sz="4" w:space="0" w:color="auto"/>
            </w:tcBorders>
            <w:shd w:val="clear" w:color="auto" w:fill="auto"/>
          </w:tcPr>
          <w:p w:rsidR="002B6273" w:rsidRPr="00467257" w:rsidRDefault="002B6273" w:rsidP="0074335E">
            <w:pPr>
              <w:jc w:val="center"/>
              <w:rPr>
                <w:ins w:id="10846" w:author="user" w:date="2012-02-29T14:49:00Z"/>
                <w:rFonts w:ascii="Calibri" w:hAnsi="Calibri" w:cs="Calibri"/>
                <w:sz w:val="20"/>
                <w:szCs w:val="20"/>
                <w:lang w:bidi="ne-NP"/>
              </w:rPr>
            </w:pPr>
            <w:ins w:id="10847" w:author="user" w:date="2012-02-29T14:49:00Z">
              <w:r w:rsidRPr="00467257">
                <w:rPr>
                  <w:rFonts w:ascii="Calibri" w:hAnsi="Calibri" w:cs="Calibri"/>
                  <w:sz w:val="20"/>
                  <w:szCs w:val="20"/>
                  <w:lang w:bidi="ne-NP"/>
                </w:rPr>
                <w:t>2</w:t>
              </w:r>
            </w:ins>
          </w:p>
        </w:tc>
        <w:tc>
          <w:tcPr>
            <w:tcW w:w="1620" w:type="dxa"/>
            <w:tcBorders>
              <w:top w:val="nil"/>
              <w:left w:val="nil"/>
              <w:bottom w:val="single" w:sz="4" w:space="0" w:color="auto"/>
              <w:right w:val="single" w:sz="4" w:space="0" w:color="auto"/>
            </w:tcBorders>
            <w:shd w:val="clear" w:color="auto" w:fill="auto"/>
          </w:tcPr>
          <w:p w:rsidR="002B6273" w:rsidRPr="00467257" w:rsidRDefault="002B6273" w:rsidP="0074335E">
            <w:pPr>
              <w:jc w:val="center"/>
              <w:rPr>
                <w:ins w:id="10848" w:author="user" w:date="2012-02-29T14:49:00Z"/>
                <w:rFonts w:ascii="Calibri" w:hAnsi="Calibri" w:cs="Calibri"/>
                <w:sz w:val="20"/>
                <w:szCs w:val="20"/>
                <w:lang w:bidi="ne-NP"/>
              </w:rPr>
            </w:pPr>
            <w:ins w:id="10849" w:author="user" w:date="2012-02-29T14:49:00Z">
              <w:r w:rsidRPr="00467257">
                <w:rPr>
                  <w:rFonts w:ascii="Calibri" w:hAnsi="Calibri" w:cs="Calibri"/>
                  <w:sz w:val="20"/>
                  <w:szCs w:val="20"/>
                  <w:lang w:bidi="ne-NP"/>
                </w:rPr>
                <w:t>4</w:t>
              </w:r>
            </w:ins>
          </w:p>
        </w:tc>
      </w:tr>
      <w:tr w:rsidR="002B6273" w:rsidRPr="00145B40" w:rsidTr="0074335E">
        <w:trPr>
          <w:trHeight w:val="300"/>
          <w:ins w:id="10850" w:author="user" w:date="2012-02-29T14:49:00Z"/>
        </w:trPr>
        <w:tc>
          <w:tcPr>
            <w:tcW w:w="2623" w:type="dxa"/>
            <w:tcBorders>
              <w:top w:val="nil"/>
              <w:left w:val="single" w:sz="4" w:space="0" w:color="auto"/>
              <w:bottom w:val="single" w:sz="4" w:space="0" w:color="auto"/>
              <w:right w:val="single" w:sz="4" w:space="0" w:color="auto"/>
            </w:tcBorders>
            <w:shd w:val="clear" w:color="auto" w:fill="auto"/>
          </w:tcPr>
          <w:p w:rsidR="002B6273" w:rsidRPr="00467257" w:rsidRDefault="002B6273" w:rsidP="0074335E">
            <w:pPr>
              <w:jc w:val="both"/>
              <w:rPr>
                <w:ins w:id="10851" w:author="user" w:date="2012-02-29T14:49:00Z"/>
                <w:rFonts w:ascii="Calibri" w:hAnsi="Calibri" w:cs="Calibri"/>
                <w:sz w:val="20"/>
                <w:szCs w:val="20"/>
                <w:lang w:bidi="ne-NP"/>
              </w:rPr>
            </w:pPr>
            <w:ins w:id="10852" w:author="user" w:date="2012-02-29T14:49:00Z">
              <w:r w:rsidRPr="00467257">
                <w:rPr>
                  <w:rFonts w:ascii="Calibri" w:hAnsi="Calibri" w:cs="Calibri"/>
                  <w:sz w:val="20"/>
                  <w:szCs w:val="20"/>
                  <w:lang w:bidi="ne-NP"/>
                </w:rPr>
                <w:t>Total</w:t>
              </w:r>
            </w:ins>
          </w:p>
        </w:tc>
        <w:tc>
          <w:tcPr>
            <w:tcW w:w="1980" w:type="dxa"/>
            <w:tcBorders>
              <w:top w:val="nil"/>
              <w:left w:val="nil"/>
              <w:bottom w:val="single" w:sz="4" w:space="0" w:color="auto"/>
              <w:right w:val="single" w:sz="4" w:space="0" w:color="auto"/>
            </w:tcBorders>
            <w:shd w:val="clear" w:color="auto" w:fill="auto"/>
          </w:tcPr>
          <w:p w:rsidR="002B6273" w:rsidRPr="00467257" w:rsidRDefault="002B6273" w:rsidP="0074335E">
            <w:pPr>
              <w:jc w:val="center"/>
              <w:rPr>
                <w:ins w:id="10853" w:author="user" w:date="2012-02-29T14:49:00Z"/>
                <w:rFonts w:ascii="Calibri" w:hAnsi="Calibri" w:cs="Calibri"/>
                <w:sz w:val="20"/>
                <w:szCs w:val="20"/>
                <w:lang w:bidi="ne-NP"/>
              </w:rPr>
            </w:pPr>
            <w:ins w:id="10854" w:author="user" w:date="2012-02-29T14:49:00Z">
              <w:r w:rsidRPr="00467257">
                <w:rPr>
                  <w:rFonts w:ascii="Calibri" w:hAnsi="Calibri" w:cs="Calibri"/>
                  <w:sz w:val="20"/>
                  <w:szCs w:val="20"/>
                  <w:lang w:bidi="ne-NP"/>
                </w:rPr>
                <w:t>49</w:t>
              </w:r>
            </w:ins>
          </w:p>
        </w:tc>
        <w:tc>
          <w:tcPr>
            <w:tcW w:w="1530" w:type="dxa"/>
            <w:tcBorders>
              <w:top w:val="nil"/>
              <w:left w:val="nil"/>
              <w:bottom w:val="single" w:sz="4" w:space="0" w:color="auto"/>
              <w:right w:val="single" w:sz="4" w:space="0" w:color="auto"/>
            </w:tcBorders>
            <w:shd w:val="clear" w:color="auto" w:fill="auto"/>
          </w:tcPr>
          <w:p w:rsidR="002B6273" w:rsidRPr="00467257" w:rsidRDefault="002B6273" w:rsidP="0074335E">
            <w:pPr>
              <w:jc w:val="center"/>
              <w:rPr>
                <w:ins w:id="10855" w:author="user" w:date="2012-02-29T14:49:00Z"/>
                <w:rFonts w:ascii="Calibri" w:hAnsi="Calibri" w:cs="Calibri"/>
                <w:sz w:val="20"/>
                <w:szCs w:val="20"/>
                <w:lang w:bidi="ne-NP"/>
              </w:rPr>
            </w:pPr>
            <w:ins w:id="10856" w:author="user" w:date="2012-02-29T14:49:00Z">
              <w:r w:rsidRPr="00467257">
                <w:rPr>
                  <w:rFonts w:ascii="Calibri" w:hAnsi="Calibri" w:cs="Calibri"/>
                  <w:sz w:val="20"/>
                  <w:szCs w:val="20"/>
                  <w:lang w:bidi="ne-NP"/>
                </w:rPr>
                <w:t>98</w:t>
              </w:r>
            </w:ins>
          </w:p>
        </w:tc>
        <w:tc>
          <w:tcPr>
            <w:tcW w:w="1620" w:type="dxa"/>
            <w:tcBorders>
              <w:top w:val="nil"/>
              <w:left w:val="nil"/>
              <w:bottom w:val="single" w:sz="4" w:space="0" w:color="auto"/>
              <w:right w:val="single" w:sz="4" w:space="0" w:color="auto"/>
            </w:tcBorders>
            <w:shd w:val="clear" w:color="auto" w:fill="auto"/>
          </w:tcPr>
          <w:p w:rsidR="002B6273" w:rsidRPr="00467257" w:rsidRDefault="002B6273" w:rsidP="0074335E">
            <w:pPr>
              <w:jc w:val="center"/>
              <w:rPr>
                <w:ins w:id="10857" w:author="user" w:date="2012-02-29T14:49:00Z"/>
                <w:rFonts w:ascii="Calibri" w:hAnsi="Calibri" w:cs="Calibri"/>
                <w:sz w:val="20"/>
                <w:szCs w:val="20"/>
                <w:lang w:bidi="ne-NP"/>
              </w:rPr>
            </w:pPr>
            <w:ins w:id="10858" w:author="user" w:date="2012-02-29T14:49:00Z">
              <w:r w:rsidRPr="00467257">
                <w:rPr>
                  <w:rFonts w:ascii="Calibri" w:hAnsi="Calibri" w:cs="Calibri"/>
                  <w:sz w:val="20"/>
                  <w:szCs w:val="20"/>
                  <w:lang w:bidi="ne-NP"/>
                </w:rPr>
                <w:t>147</w:t>
              </w:r>
            </w:ins>
          </w:p>
        </w:tc>
      </w:tr>
      <w:tr w:rsidR="002B6273" w:rsidRPr="00145B40" w:rsidTr="0074335E">
        <w:trPr>
          <w:trHeight w:val="300"/>
          <w:ins w:id="10859" w:author="user" w:date="2012-02-29T14:49:00Z"/>
        </w:trPr>
        <w:tc>
          <w:tcPr>
            <w:tcW w:w="2623" w:type="dxa"/>
            <w:tcBorders>
              <w:top w:val="nil"/>
              <w:left w:val="single" w:sz="4" w:space="0" w:color="auto"/>
              <w:bottom w:val="single" w:sz="4" w:space="0" w:color="auto"/>
              <w:right w:val="single" w:sz="4" w:space="0" w:color="auto"/>
            </w:tcBorders>
            <w:shd w:val="clear" w:color="auto" w:fill="auto"/>
          </w:tcPr>
          <w:p w:rsidR="002B6273" w:rsidRPr="00467257" w:rsidRDefault="002B6273" w:rsidP="0074335E">
            <w:pPr>
              <w:jc w:val="both"/>
              <w:rPr>
                <w:ins w:id="10860" w:author="user" w:date="2012-02-29T14:49:00Z"/>
                <w:rFonts w:ascii="Calibri" w:hAnsi="Calibri" w:cs="Calibri"/>
                <w:b/>
                <w:bCs/>
                <w:sz w:val="20"/>
                <w:szCs w:val="20"/>
                <w:lang w:bidi="ne-NP"/>
              </w:rPr>
            </w:pPr>
            <w:ins w:id="10861" w:author="user" w:date="2012-02-29T14:49:00Z">
              <w:r w:rsidRPr="00467257">
                <w:rPr>
                  <w:rFonts w:ascii="Calibri" w:hAnsi="Calibri" w:cs="Calibri"/>
                  <w:b/>
                  <w:bCs/>
                  <w:sz w:val="20"/>
                  <w:szCs w:val="20"/>
                  <w:lang w:bidi="ne-NP"/>
                </w:rPr>
                <w:t>Percentage</w:t>
              </w:r>
            </w:ins>
          </w:p>
        </w:tc>
        <w:tc>
          <w:tcPr>
            <w:tcW w:w="1980" w:type="dxa"/>
            <w:tcBorders>
              <w:top w:val="nil"/>
              <w:left w:val="nil"/>
              <w:bottom w:val="single" w:sz="4" w:space="0" w:color="auto"/>
              <w:right w:val="single" w:sz="4" w:space="0" w:color="auto"/>
            </w:tcBorders>
            <w:shd w:val="clear" w:color="auto" w:fill="auto"/>
          </w:tcPr>
          <w:p w:rsidR="002B6273" w:rsidRPr="00467257" w:rsidRDefault="002B6273" w:rsidP="0074335E">
            <w:pPr>
              <w:jc w:val="center"/>
              <w:rPr>
                <w:ins w:id="10862" w:author="user" w:date="2012-02-29T14:49:00Z"/>
                <w:rFonts w:ascii="Calibri" w:hAnsi="Calibri" w:cs="Calibri"/>
                <w:b/>
                <w:bCs/>
                <w:sz w:val="20"/>
                <w:szCs w:val="20"/>
                <w:lang w:bidi="ne-NP"/>
              </w:rPr>
            </w:pPr>
            <w:ins w:id="10863" w:author="user" w:date="2012-02-29T14:49:00Z">
              <w:r w:rsidRPr="00467257">
                <w:rPr>
                  <w:rFonts w:ascii="Calibri" w:hAnsi="Calibri" w:cs="Calibri"/>
                  <w:b/>
                  <w:bCs/>
                  <w:sz w:val="20"/>
                  <w:szCs w:val="20"/>
                  <w:lang w:bidi="ne-NP"/>
                </w:rPr>
                <w:t>33.33</w:t>
              </w:r>
            </w:ins>
          </w:p>
        </w:tc>
        <w:tc>
          <w:tcPr>
            <w:tcW w:w="1530" w:type="dxa"/>
            <w:tcBorders>
              <w:top w:val="nil"/>
              <w:left w:val="nil"/>
              <w:bottom w:val="single" w:sz="4" w:space="0" w:color="auto"/>
              <w:right w:val="single" w:sz="4" w:space="0" w:color="auto"/>
            </w:tcBorders>
            <w:shd w:val="clear" w:color="auto" w:fill="auto"/>
          </w:tcPr>
          <w:p w:rsidR="002B6273" w:rsidRPr="00467257" w:rsidRDefault="002B6273" w:rsidP="0074335E">
            <w:pPr>
              <w:jc w:val="center"/>
              <w:rPr>
                <w:ins w:id="10864" w:author="user" w:date="2012-02-29T14:49:00Z"/>
                <w:rFonts w:ascii="Calibri" w:hAnsi="Calibri" w:cs="Calibri"/>
                <w:b/>
                <w:bCs/>
                <w:sz w:val="20"/>
                <w:szCs w:val="20"/>
                <w:lang w:bidi="ne-NP"/>
              </w:rPr>
            </w:pPr>
            <w:ins w:id="10865" w:author="user" w:date="2012-02-29T14:49:00Z">
              <w:r w:rsidRPr="00467257">
                <w:rPr>
                  <w:rFonts w:ascii="Calibri" w:hAnsi="Calibri" w:cs="Calibri"/>
                  <w:b/>
                  <w:bCs/>
                  <w:sz w:val="20"/>
                  <w:szCs w:val="20"/>
                  <w:lang w:bidi="ne-NP"/>
                </w:rPr>
                <w:t>66.67</w:t>
              </w:r>
            </w:ins>
          </w:p>
        </w:tc>
        <w:tc>
          <w:tcPr>
            <w:tcW w:w="1620" w:type="dxa"/>
            <w:tcBorders>
              <w:top w:val="nil"/>
              <w:left w:val="nil"/>
              <w:bottom w:val="single" w:sz="4" w:space="0" w:color="auto"/>
              <w:right w:val="single" w:sz="4" w:space="0" w:color="auto"/>
            </w:tcBorders>
            <w:shd w:val="clear" w:color="auto" w:fill="auto"/>
          </w:tcPr>
          <w:p w:rsidR="002B6273" w:rsidRPr="00467257" w:rsidRDefault="002B6273" w:rsidP="0074335E">
            <w:pPr>
              <w:jc w:val="center"/>
              <w:rPr>
                <w:ins w:id="10866" w:author="user" w:date="2012-02-29T14:49:00Z"/>
                <w:rFonts w:ascii="Calibri" w:hAnsi="Calibri" w:cs="Calibri"/>
                <w:b/>
                <w:bCs/>
                <w:sz w:val="20"/>
                <w:szCs w:val="20"/>
                <w:lang w:bidi="ne-NP"/>
              </w:rPr>
            </w:pPr>
            <w:ins w:id="10867" w:author="user" w:date="2012-02-29T14:49:00Z">
              <w:r w:rsidRPr="00467257">
                <w:rPr>
                  <w:rFonts w:ascii="Calibri" w:hAnsi="Calibri" w:cs="Calibri"/>
                  <w:b/>
                  <w:bCs/>
                  <w:sz w:val="20"/>
                  <w:szCs w:val="20"/>
                  <w:lang w:bidi="ne-NP"/>
                </w:rPr>
                <w:t>100</w:t>
              </w:r>
            </w:ins>
          </w:p>
        </w:tc>
      </w:tr>
    </w:tbl>
    <w:p w:rsidR="002B6273" w:rsidRPr="00467257" w:rsidRDefault="002B6273" w:rsidP="002B6273">
      <w:pPr>
        <w:pStyle w:val="ReportText"/>
        <w:spacing w:line="360" w:lineRule="auto"/>
        <w:ind w:left="0"/>
        <w:rPr>
          <w:ins w:id="10868" w:author="user" w:date="2012-02-29T14:49:00Z"/>
          <w:rFonts w:ascii="Calibri" w:hAnsi="Calibri" w:cs="Calibri"/>
          <w:bCs/>
          <w:i/>
          <w:sz w:val="18"/>
          <w:szCs w:val="18"/>
        </w:rPr>
      </w:pPr>
      <w:ins w:id="10869" w:author="user" w:date="2012-02-29T14:49:00Z">
        <w:r w:rsidRPr="00467257">
          <w:rPr>
            <w:rFonts w:ascii="Calibri" w:hAnsi="Calibri" w:cs="Calibri"/>
            <w:bCs/>
            <w:i/>
            <w:sz w:val="18"/>
            <w:szCs w:val="18"/>
          </w:rPr>
          <w:t>Source: Household Survey, 2011</w:t>
        </w:r>
      </w:ins>
    </w:p>
    <w:p w:rsidR="002B6273" w:rsidRPr="00145B40" w:rsidRDefault="002B6273" w:rsidP="002B6273">
      <w:pPr>
        <w:tabs>
          <w:tab w:val="left" w:pos="3600"/>
          <w:tab w:val="left" w:pos="4320"/>
        </w:tabs>
        <w:spacing w:after="50" w:line="360" w:lineRule="auto"/>
        <w:jc w:val="both"/>
        <w:rPr>
          <w:ins w:id="10870" w:author="user" w:date="2012-02-29T14:49:00Z"/>
          <w:rFonts w:ascii="Calibri" w:hAnsi="Calibri" w:cs="Calibri"/>
          <w:sz w:val="8"/>
          <w:szCs w:val="22"/>
        </w:rPr>
      </w:pPr>
    </w:p>
    <w:p w:rsidR="002B6273" w:rsidRDefault="002B6273" w:rsidP="002B6273">
      <w:pPr>
        <w:spacing w:after="50" w:line="300" w:lineRule="auto"/>
        <w:jc w:val="both"/>
        <w:rPr>
          <w:ins w:id="10871" w:author="user" w:date="2012-02-29T14:49:00Z"/>
          <w:rFonts w:ascii="Calibri" w:hAnsi="Calibri" w:cs="Calibri"/>
          <w:bCs/>
          <w:sz w:val="22"/>
          <w:szCs w:val="22"/>
        </w:rPr>
      </w:pPr>
      <w:ins w:id="10872" w:author="user" w:date="2012-02-29T14:49:00Z">
        <w:r>
          <w:rPr>
            <w:rFonts w:ascii="Calibri" w:hAnsi="Calibri" w:cs="Calibri"/>
            <w:bCs/>
            <w:sz w:val="22"/>
            <w:szCs w:val="22"/>
          </w:rPr>
          <w:t xml:space="preserve">Of the total household who don’t like to relocate in other places </w:t>
        </w:r>
        <w:r w:rsidRPr="00145B40">
          <w:rPr>
            <w:rFonts w:ascii="Calibri" w:hAnsi="Calibri" w:cs="Calibri"/>
            <w:sz w:val="22"/>
            <w:szCs w:val="22"/>
            <w:lang w:bidi="ne-NP"/>
          </w:rPr>
          <w:t>15.31</w:t>
        </w:r>
        <w:r w:rsidRPr="00145B40">
          <w:rPr>
            <w:rFonts w:ascii="Calibri" w:hAnsi="Calibri" w:cs="Calibri"/>
            <w:bCs/>
            <w:sz w:val="22"/>
            <w:szCs w:val="22"/>
          </w:rPr>
          <w:t xml:space="preserve">% </w:t>
        </w:r>
        <w:r>
          <w:rPr>
            <w:rFonts w:ascii="Calibri" w:hAnsi="Calibri" w:cs="Calibri"/>
            <w:bCs/>
            <w:sz w:val="22"/>
            <w:szCs w:val="22"/>
          </w:rPr>
          <w:t xml:space="preserve">are due to </w:t>
        </w:r>
        <w:r w:rsidRPr="00145B40">
          <w:rPr>
            <w:rFonts w:ascii="Calibri" w:hAnsi="Calibri" w:cs="Calibri"/>
            <w:bCs/>
            <w:sz w:val="22"/>
            <w:szCs w:val="22"/>
          </w:rPr>
          <w:t>loss of current business and service</w:t>
        </w:r>
        <w:r>
          <w:rPr>
            <w:rFonts w:ascii="Calibri" w:hAnsi="Calibri" w:cs="Calibri"/>
            <w:bCs/>
            <w:sz w:val="22"/>
            <w:szCs w:val="22"/>
          </w:rPr>
          <w:t>,</w:t>
        </w:r>
        <w:r w:rsidRPr="00145B40">
          <w:rPr>
            <w:rFonts w:ascii="Calibri" w:hAnsi="Calibri" w:cs="Calibri"/>
            <w:bCs/>
            <w:sz w:val="22"/>
            <w:szCs w:val="22"/>
          </w:rPr>
          <w:t xml:space="preserve"> </w:t>
        </w:r>
        <w:r w:rsidRPr="00145B40">
          <w:rPr>
            <w:rFonts w:ascii="Calibri" w:hAnsi="Calibri" w:cs="Calibri"/>
            <w:sz w:val="22"/>
            <w:szCs w:val="22"/>
            <w:lang w:bidi="ne-NP"/>
          </w:rPr>
          <w:t>35.71</w:t>
        </w:r>
        <w:r w:rsidRPr="00145B40">
          <w:rPr>
            <w:rFonts w:ascii="Calibri" w:hAnsi="Calibri" w:cs="Calibri"/>
            <w:bCs/>
            <w:sz w:val="22"/>
            <w:szCs w:val="22"/>
          </w:rPr>
          <w:t>% due to good neighbors</w:t>
        </w:r>
        <w:r>
          <w:rPr>
            <w:rFonts w:ascii="Calibri" w:hAnsi="Calibri" w:cs="Calibri"/>
            <w:bCs/>
            <w:sz w:val="22"/>
            <w:szCs w:val="22"/>
          </w:rPr>
          <w:t xml:space="preserve">, </w:t>
        </w:r>
        <w:r w:rsidRPr="00145B40">
          <w:rPr>
            <w:rFonts w:ascii="Calibri" w:hAnsi="Calibri" w:cs="Calibri"/>
            <w:bCs/>
            <w:sz w:val="22"/>
            <w:szCs w:val="22"/>
            <w:lang w:bidi="ne-NP"/>
          </w:rPr>
          <w:t>30.61</w:t>
        </w:r>
        <w:r w:rsidRPr="00145B40">
          <w:rPr>
            <w:rFonts w:ascii="Calibri" w:hAnsi="Calibri" w:cs="Calibri"/>
            <w:bCs/>
            <w:sz w:val="22"/>
            <w:szCs w:val="22"/>
          </w:rPr>
          <w:t xml:space="preserve">% </w:t>
        </w:r>
        <w:r>
          <w:rPr>
            <w:rFonts w:ascii="Calibri" w:hAnsi="Calibri" w:cs="Calibri"/>
            <w:bCs/>
            <w:sz w:val="22"/>
            <w:szCs w:val="22"/>
          </w:rPr>
          <w:t xml:space="preserve"> feels </w:t>
        </w:r>
        <w:r w:rsidRPr="00145B40">
          <w:rPr>
            <w:rFonts w:ascii="Calibri" w:hAnsi="Calibri" w:cs="Calibri"/>
            <w:bCs/>
            <w:sz w:val="22"/>
            <w:szCs w:val="22"/>
          </w:rPr>
          <w:t xml:space="preserve"> problem of adaptation in new society</w:t>
        </w:r>
        <w:r>
          <w:rPr>
            <w:rFonts w:ascii="Calibri" w:hAnsi="Calibri" w:cs="Calibri"/>
            <w:bCs/>
            <w:sz w:val="22"/>
            <w:szCs w:val="22"/>
          </w:rPr>
          <w:t xml:space="preserve"> and</w:t>
        </w:r>
        <w:r w:rsidRPr="00145B40">
          <w:rPr>
            <w:rFonts w:ascii="Calibri" w:hAnsi="Calibri" w:cs="Calibri"/>
            <w:bCs/>
            <w:sz w:val="22"/>
            <w:szCs w:val="22"/>
          </w:rPr>
          <w:t>18.37% are unwillingness due to nearby market and service facilities in the current place</w:t>
        </w:r>
        <w:r>
          <w:rPr>
            <w:rFonts w:ascii="Calibri" w:hAnsi="Calibri" w:cs="Calibri"/>
            <w:bCs/>
            <w:sz w:val="22"/>
            <w:szCs w:val="22"/>
          </w:rPr>
          <w:t xml:space="preserve"> (Table -6.55).</w:t>
        </w:r>
      </w:ins>
    </w:p>
    <w:p w:rsidR="002B6273" w:rsidRPr="0084077E" w:rsidRDefault="002B6273" w:rsidP="002B6273">
      <w:pPr>
        <w:pStyle w:val="Tableafter"/>
        <w:rPr>
          <w:ins w:id="10873" w:author="user" w:date="2012-02-29T14:49:00Z"/>
          <w:rFonts w:ascii="Calibri" w:hAnsi="Calibri" w:cs="Calibri"/>
          <w:b/>
          <w:sz w:val="10"/>
          <w:szCs w:val="10"/>
        </w:rPr>
      </w:pPr>
    </w:p>
    <w:p w:rsidR="002B6273" w:rsidRPr="00AC2173" w:rsidRDefault="002B6273" w:rsidP="002B6273">
      <w:pPr>
        <w:pStyle w:val="Tableafter"/>
        <w:rPr>
          <w:ins w:id="10874" w:author="user" w:date="2012-02-29T14:49:00Z"/>
          <w:rFonts w:ascii="Calibri" w:hAnsi="Calibri" w:cs="Calibri"/>
          <w:b/>
          <w:sz w:val="22"/>
          <w:szCs w:val="22"/>
        </w:rPr>
      </w:pPr>
      <w:ins w:id="10875" w:author="user" w:date="2012-02-29T14:49:00Z">
        <w:r w:rsidRPr="00261758">
          <w:rPr>
            <w:rFonts w:ascii="Calibri" w:hAnsi="Calibri" w:cs="Calibri"/>
            <w:b/>
            <w:sz w:val="20"/>
            <w:szCs w:val="20"/>
          </w:rPr>
          <w:t xml:space="preserve">Table- 6.55: Reasons for Unwillingness to relocate in other place </w:t>
        </w:r>
      </w:ins>
    </w:p>
    <w:tbl>
      <w:tblPr>
        <w:tblW w:w="8806" w:type="dxa"/>
        <w:tblInd w:w="95" w:type="dxa"/>
        <w:tblLayout w:type="fixed"/>
        <w:tblLook w:val="04A0"/>
      </w:tblPr>
      <w:tblGrid>
        <w:gridCol w:w="2080"/>
        <w:gridCol w:w="1893"/>
        <w:gridCol w:w="1620"/>
        <w:gridCol w:w="1413"/>
        <w:gridCol w:w="1800"/>
      </w:tblGrid>
      <w:tr w:rsidR="002B6273" w:rsidRPr="00145B40" w:rsidTr="0074335E">
        <w:trPr>
          <w:trHeight w:val="300"/>
          <w:ins w:id="10876" w:author="user" w:date="2012-02-29T14:49:00Z"/>
        </w:trPr>
        <w:tc>
          <w:tcPr>
            <w:tcW w:w="2080" w:type="dxa"/>
            <w:vMerge w:val="restart"/>
            <w:tcBorders>
              <w:top w:val="single" w:sz="4" w:space="0" w:color="auto"/>
              <w:left w:val="single" w:sz="4" w:space="0" w:color="auto"/>
              <w:bottom w:val="single" w:sz="4" w:space="0" w:color="auto"/>
              <w:right w:val="single" w:sz="4" w:space="0" w:color="auto"/>
            </w:tcBorders>
            <w:shd w:val="clear" w:color="auto" w:fill="auto"/>
          </w:tcPr>
          <w:p w:rsidR="002B6273" w:rsidRPr="00AC2173" w:rsidRDefault="002B6273" w:rsidP="0074335E">
            <w:pPr>
              <w:jc w:val="both"/>
              <w:rPr>
                <w:ins w:id="10877" w:author="user" w:date="2012-02-29T14:49:00Z"/>
                <w:rFonts w:ascii="Calibri" w:hAnsi="Calibri" w:cs="Calibri"/>
                <w:b/>
                <w:bCs/>
                <w:sz w:val="20"/>
                <w:szCs w:val="20"/>
                <w:lang w:bidi="ne-NP"/>
              </w:rPr>
            </w:pPr>
            <w:ins w:id="10878" w:author="user" w:date="2012-02-29T14:49:00Z">
              <w:r w:rsidRPr="00AC2173">
                <w:rPr>
                  <w:rFonts w:ascii="Calibri" w:hAnsi="Calibri" w:cs="Calibri"/>
                  <w:b/>
                  <w:bCs/>
                  <w:sz w:val="20"/>
                  <w:szCs w:val="20"/>
                  <w:lang w:bidi="ne-NP"/>
                </w:rPr>
                <w:t>VDC/Municipality</w:t>
              </w:r>
            </w:ins>
          </w:p>
        </w:tc>
        <w:tc>
          <w:tcPr>
            <w:tcW w:w="6726" w:type="dxa"/>
            <w:gridSpan w:val="4"/>
            <w:tcBorders>
              <w:top w:val="single" w:sz="4" w:space="0" w:color="auto"/>
              <w:left w:val="nil"/>
              <w:bottom w:val="single" w:sz="4" w:space="0" w:color="auto"/>
              <w:right w:val="single" w:sz="4" w:space="0" w:color="auto"/>
            </w:tcBorders>
            <w:shd w:val="clear" w:color="auto" w:fill="auto"/>
          </w:tcPr>
          <w:p w:rsidR="002B6273" w:rsidRPr="00AC2173" w:rsidRDefault="002B6273" w:rsidP="0074335E">
            <w:pPr>
              <w:jc w:val="both"/>
              <w:rPr>
                <w:ins w:id="10879" w:author="user" w:date="2012-02-29T14:49:00Z"/>
                <w:rFonts w:ascii="Calibri" w:hAnsi="Calibri" w:cs="Calibri"/>
                <w:b/>
                <w:bCs/>
                <w:sz w:val="20"/>
                <w:szCs w:val="20"/>
                <w:lang w:bidi="ne-NP"/>
              </w:rPr>
            </w:pPr>
            <w:ins w:id="10880" w:author="user" w:date="2012-02-29T14:49:00Z">
              <w:r w:rsidRPr="00AC2173">
                <w:rPr>
                  <w:rFonts w:ascii="Calibri" w:hAnsi="Calibri" w:cs="Calibri"/>
                  <w:b/>
                  <w:bCs/>
                  <w:sz w:val="20"/>
                  <w:szCs w:val="20"/>
                  <w:lang w:bidi="ne-NP"/>
                </w:rPr>
                <w:t xml:space="preserve">                                                 Reason</w:t>
              </w:r>
            </w:ins>
          </w:p>
        </w:tc>
      </w:tr>
      <w:tr w:rsidR="002B6273" w:rsidRPr="00145B40" w:rsidTr="0074335E">
        <w:trPr>
          <w:trHeight w:val="585"/>
          <w:ins w:id="10881" w:author="user" w:date="2012-02-29T14:49:00Z"/>
        </w:trPr>
        <w:tc>
          <w:tcPr>
            <w:tcW w:w="2080" w:type="dxa"/>
            <w:vMerge/>
            <w:tcBorders>
              <w:top w:val="single" w:sz="4" w:space="0" w:color="auto"/>
              <w:left w:val="single" w:sz="4" w:space="0" w:color="auto"/>
              <w:bottom w:val="single" w:sz="4" w:space="0" w:color="auto"/>
              <w:right w:val="single" w:sz="4" w:space="0" w:color="auto"/>
            </w:tcBorders>
            <w:vAlign w:val="center"/>
          </w:tcPr>
          <w:p w:rsidR="002B6273" w:rsidRPr="00AC2173" w:rsidRDefault="002B6273" w:rsidP="0074335E">
            <w:pPr>
              <w:rPr>
                <w:ins w:id="10882" w:author="user" w:date="2012-02-29T14:49:00Z"/>
                <w:rFonts w:ascii="Calibri" w:hAnsi="Calibri" w:cs="Calibri"/>
                <w:b/>
                <w:bCs/>
                <w:sz w:val="20"/>
                <w:szCs w:val="20"/>
                <w:lang w:bidi="ne-NP"/>
              </w:rPr>
            </w:pPr>
          </w:p>
        </w:tc>
        <w:tc>
          <w:tcPr>
            <w:tcW w:w="1893" w:type="dxa"/>
            <w:tcBorders>
              <w:top w:val="nil"/>
              <w:left w:val="nil"/>
              <w:bottom w:val="single" w:sz="4" w:space="0" w:color="auto"/>
              <w:right w:val="single" w:sz="4" w:space="0" w:color="auto"/>
            </w:tcBorders>
            <w:shd w:val="clear" w:color="auto" w:fill="auto"/>
          </w:tcPr>
          <w:p w:rsidR="002B6273" w:rsidRPr="00AC2173" w:rsidRDefault="002B6273" w:rsidP="0074335E">
            <w:pPr>
              <w:jc w:val="both"/>
              <w:rPr>
                <w:ins w:id="10883" w:author="user" w:date="2012-02-29T14:49:00Z"/>
                <w:rFonts w:ascii="Calibri" w:hAnsi="Calibri" w:cs="Calibri"/>
                <w:b/>
                <w:bCs/>
                <w:sz w:val="20"/>
                <w:szCs w:val="20"/>
                <w:lang w:bidi="ne-NP"/>
              </w:rPr>
            </w:pPr>
            <w:ins w:id="10884" w:author="user" w:date="2012-02-29T14:49:00Z">
              <w:r w:rsidRPr="00AC2173">
                <w:rPr>
                  <w:rFonts w:ascii="Calibri" w:hAnsi="Calibri" w:cs="Calibri"/>
                  <w:b/>
                  <w:bCs/>
                  <w:sz w:val="20"/>
                  <w:szCs w:val="20"/>
                  <w:lang w:bidi="ne-NP"/>
                </w:rPr>
                <w:t>Nearby Market Service Centers facility</w:t>
              </w:r>
            </w:ins>
          </w:p>
        </w:tc>
        <w:tc>
          <w:tcPr>
            <w:tcW w:w="1620" w:type="dxa"/>
            <w:tcBorders>
              <w:top w:val="nil"/>
              <w:left w:val="nil"/>
              <w:bottom w:val="single" w:sz="4" w:space="0" w:color="auto"/>
              <w:right w:val="single" w:sz="4" w:space="0" w:color="auto"/>
            </w:tcBorders>
            <w:shd w:val="clear" w:color="auto" w:fill="auto"/>
          </w:tcPr>
          <w:p w:rsidR="002B6273" w:rsidRPr="00AC2173" w:rsidRDefault="002B6273" w:rsidP="0074335E">
            <w:pPr>
              <w:jc w:val="both"/>
              <w:rPr>
                <w:ins w:id="10885" w:author="user" w:date="2012-02-29T14:49:00Z"/>
                <w:rFonts w:ascii="Calibri" w:hAnsi="Calibri" w:cs="Calibri"/>
                <w:b/>
                <w:bCs/>
                <w:sz w:val="20"/>
                <w:szCs w:val="20"/>
                <w:lang w:bidi="ne-NP"/>
              </w:rPr>
            </w:pPr>
            <w:ins w:id="10886" w:author="user" w:date="2012-02-29T14:49:00Z">
              <w:r w:rsidRPr="00AC2173">
                <w:rPr>
                  <w:rFonts w:ascii="Calibri" w:hAnsi="Calibri" w:cs="Calibri"/>
                  <w:b/>
                  <w:bCs/>
                  <w:sz w:val="20"/>
                  <w:szCs w:val="20"/>
                  <w:lang w:bidi="ne-NP"/>
                </w:rPr>
                <w:t>Possible loss of Business and service</w:t>
              </w:r>
            </w:ins>
          </w:p>
        </w:tc>
        <w:tc>
          <w:tcPr>
            <w:tcW w:w="1413" w:type="dxa"/>
            <w:tcBorders>
              <w:top w:val="nil"/>
              <w:left w:val="nil"/>
              <w:bottom w:val="single" w:sz="4" w:space="0" w:color="auto"/>
              <w:right w:val="single" w:sz="4" w:space="0" w:color="auto"/>
            </w:tcBorders>
            <w:shd w:val="clear" w:color="auto" w:fill="auto"/>
          </w:tcPr>
          <w:p w:rsidR="002B6273" w:rsidRPr="00AC2173" w:rsidRDefault="002B6273" w:rsidP="0074335E">
            <w:pPr>
              <w:jc w:val="both"/>
              <w:rPr>
                <w:ins w:id="10887" w:author="user" w:date="2012-02-29T14:49:00Z"/>
                <w:rFonts w:ascii="Calibri" w:hAnsi="Calibri" w:cs="Calibri"/>
                <w:b/>
                <w:bCs/>
                <w:sz w:val="20"/>
                <w:szCs w:val="20"/>
                <w:lang w:bidi="ne-NP"/>
              </w:rPr>
            </w:pPr>
            <w:ins w:id="10888" w:author="user" w:date="2012-02-29T14:49:00Z">
              <w:r w:rsidRPr="00AC2173">
                <w:rPr>
                  <w:rFonts w:ascii="Calibri" w:hAnsi="Calibri" w:cs="Calibri"/>
                  <w:b/>
                  <w:bCs/>
                  <w:sz w:val="20"/>
                  <w:szCs w:val="20"/>
                  <w:lang w:bidi="ne-NP"/>
                </w:rPr>
                <w:t>Adoption problem in new Society</w:t>
              </w:r>
            </w:ins>
          </w:p>
        </w:tc>
        <w:tc>
          <w:tcPr>
            <w:tcW w:w="1800" w:type="dxa"/>
            <w:tcBorders>
              <w:top w:val="nil"/>
              <w:left w:val="nil"/>
              <w:bottom w:val="single" w:sz="4" w:space="0" w:color="auto"/>
              <w:right w:val="single" w:sz="4" w:space="0" w:color="auto"/>
            </w:tcBorders>
            <w:shd w:val="clear" w:color="auto" w:fill="auto"/>
          </w:tcPr>
          <w:p w:rsidR="002B6273" w:rsidRPr="00AC2173" w:rsidRDefault="002B6273" w:rsidP="0074335E">
            <w:pPr>
              <w:jc w:val="both"/>
              <w:rPr>
                <w:ins w:id="10889" w:author="user" w:date="2012-02-29T14:49:00Z"/>
                <w:rFonts w:ascii="Calibri" w:hAnsi="Calibri" w:cs="Calibri"/>
                <w:b/>
                <w:bCs/>
                <w:sz w:val="20"/>
                <w:szCs w:val="20"/>
                <w:lang w:bidi="ne-NP"/>
              </w:rPr>
            </w:pPr>
            <w:ins w:id="10890" w:author="user" w:date="2012-02-29T14:49:00Z">
              <w:r w:rsidRPr="00AC2173">
                <w:rPr>
                  <w:rFonts w:ascii="Calibri" w:hAnsi="Calibri" w:cs="Calibri"/>
                  <w:b/>
                  <w:bCs/>
                  <w:sz w:val="20"/>
                  <w:szCs w:val="20"/>
                  <w:lang w:bidi="ne-NP"/>
                </w:rPr>
                <w:t xml:space="preserve">Good Neighborhoods in </w:t>
              </w:r>
              <w:smartTag w:uri="urn:schemas-microsoft-com:office:smarttags" w:element="Street">
                <w:smartTag w:uri="urn:schemas-microsoft-com:office:smarttags" w:element="address">
                  <w:r w:rsidRPr="00AC2173">
                    <w:rPr>
                      <w:rFonts w:ascii="Calibri" w:hAnsi="Calibri" w:cs="Calibri"/>
                      <w:b/>
                      <w:bCs/>
                      <w:sz w:val="20"/>
                      <w:szCs w:val="20"/>
                      <w:lang w:bidi="ne-NP"/>
                    </w:rPr>
                    <w:t>Current Place</w:t>
                  </w:r>
                </w:smartTag>
              </w:smartTag>
            </w:ins>
          </w:p>
        </w:tc>
      </w:tr>
      <w:tr w:rsidR="002B6273" w:rsidRPr="00145B40" w:rsidTr="0074335E">
        <w:trPr>
          <w:trHeight w:val="300"/>
          <w:ins w:id="10891" w:author="user" w:date="2012-02-29T14:49:00Z"/>
        </w:trPr>
        <w:tc>
          <w:tcPr>
            <w:tcW w:w="2080" w:type="dxa"/>
            <w:tcBorders>
              <w:top w:val="nil"/>
              <w:left w:val="single" w:sz="4" w:space="0" w:color="auto"/>
              <w:bottom w:val="single" w:sz="4" w:space="0" w:color="auto"/>
              <w:right w:val="single" w:sz="4" w:space="0" w:color="auto"/>
            </w:tcBorders>
            <w:shd w:val="clear" w:color="auto" w:fill="auto"/>
          </w:tcPr>
          <w:p w:rsidR="002B6273" w:rsidRPr="00AC2173" w:rsidRDefault="002B6273" w:rsidP="0074335E">
            <w:pPr>
              <w:jc w:val="both"/>
              <w:rPr>
                <w:ins w:id="10892" w:author="user" w:date="2012-02-29T14:49:00Z"/>
                <w:rFonts w:ascii="Calibri" w:hAnsi="Calibri" w:cs="Calibri"/>
                <w:sz w:val="20"/>
                <w:szCs w:val="20"/>
                <w:lang w:bidi="ne-NP"/>
              </w:rPr>
            </w:pPr>
            <w:smartTag w:uri="urn:schemas-microsoft-com:office:smarttags" w:element="place">
              <w:smartTag w:uri="urn:schemas-microsoft-com:office:smarttags" w:element="PlaceName">
                <w:ins w:id="10893" w:author="user" w:date="2012-02-29T14:49:00Z">
                  <w:r w:rsidRPr="00AC2173">
                    <w:rPr>
                      <w:rFonts w:ascii="Calibri" w:hAnsi="Calibri" w:cs="Calibri"/>
                      <w:sz w:val="20"/>
                      <w:szCs w:val="20"/>
                      <w:lang w:bidi="ne-NP"/>
                    </w:rPr>
                    <w:t>Hetauda</w:t>
                  </w:r>
                </w:ins>
              </w:smartTag>
              <w:ins w:id="10894" w:author="user" w:date="2012-02-29T14:49:00Z">
                <w:r w:rsidRPr="00AC2173">
                  <w:rPr>
                    <w:rFonts w:ascii="Calibri" w:hAnsi="Calibri" w:cs="Calibri"/>
                    <w:sz w:val="20"/>
                    <w:szCs w:val="20"/>
                    <w:lang w:bidi="ne-NP"/>
                  </w:rPr>
                  <w:t xml:space="preserve"> </w:t>
                </w:r>
                <w:smartTag w:uri="urn:schemas-microsoft-com:office:smarttags" w:element="PlaceType">
                  <w:r w:rsidRPr="00AC2173">
                    <w:rPr>
                      <w:rFonts w:ascii="Calibri" w:hAnsi="Calibri" w:cs="Calibri"/>
                      <w:sz w:val="20"/>
                      <w:szCs w:val="20"/>
                      <w:lang w:bidi="ne-NP"/>
                    </w:rPr>
                    <w:t>Municipality</w:t>
                  </w:r>
                </w:smartTag>
              </w:ins>
            </w:smartTag>
            <w:ins w:id="10895" w:author="user" w:date="2012-02-29T14:49:00Z">
              <w:r w:rsidRPr="00AC2173">
                <w:rPr>
                  <w:rFonts w:ascii="Calibri" w:hAnsi="Calibri" w:cs="Calibri"/>
                  <w:sz w:val="20"/>
                  <w:szCs w:val="20"/>
                  <w:lang w:bidi="ne-NP"/>
                </w:rPr>
                <w:t xml:space="preserve"> </w:t>
              </w:r>
            </w:ins>
          </w:p>
        </w:tc>
        <w:tc>
          <w:tcPr>
            <w:tcW w:w="1893" w:type="dxa"/>
            <w:tcBorders>
              <w:top w:val="nil"/>
              <w:left w:val="nil"/>
              <w:bottom w:val="single" w:sz="4" w:space="0" w:color="auto"/>
              <w:right w:val="single" w:sz="4" w:space="0" w:color="auto"/>
            </w:tcBorders>
            <w:shd w:val="clear" w:color="auto" w:fill="auto"/>
          </w:tcPr>
          <w:p w:rsidR="002B6273" w:rsidRPr="00AC2173" w:rsidRDefault="002B6273" w:rsidP="0074335E">
            <w:pPr>
              <w:jc w:val="center"/>
              <w:rPr>
                <w:ins w:id="10896" w:author="user" w:date="2012-02-29T14:49:00Z"/>
                <w:rFonts w:ascii="Calibri" w:hAnsi="Calibri" w:cs="Calibri"/>
                <w:sz w:val="20"/>
                <w:szCs w:val="20"/>
                <w:lang w:bidi="ne-NP"/>
              </w:rPr>
            </w:pPr>
            <w:ins w:id="10897" w:author="user" w:date="2012-02-29T14:49:00Z">
              <w:r w:rsidRPr="00AC2173">
                <w:rPr>
                  <w:rFonts w:ascii="Calibri" w:hAnsi="Calibri" w:cs="Calibri"/>
                  <w:sz w:val="20"/>
                  <w:szCs w:val="20"/>
                  <w:lang w:bidi="ne-NP"/>
                </w:rPr>
                <w:t>2</w:t>
              </w:r>
            </w:ins>
          </w:p>
        </w:tc>
        <w:tc>
          <w:tcPr>
            <w:tcW w:w="1620" w:type="dxa"/>
            <w:tcBorders>
              <w:top w:val="nil"/>
              <w:left w:val="nil"/>
              <w:bottom w:val="single" w:sz="4" w:space="0" w:color="auto"/>
              <w:right w:val="single" w:sz="4" w:space="0" w:color="auto"/>
            </w:tcBorders>
            <w:shd w:val="clear" w:color="auto" w:fill="auto"/>
          </w:tcPr>
          <w:p w:rsidR="002B6273" w:rsidRPr="00AC2173" w:rsidRDefault="002B6273" w:rsidP="0074335E">
            <w:pPr>
              <w:jc w:val="center"/>
              <w:rPr>
                <w:ins w:id="10898" w:author="user" w:date="2012-02-29T14:49:00Z"/>
                <w:rFonts w:ascii="Calibri" w:hAnsi="Calibri" w:cs="Calibri"/>
                <w:sz w:val="20"/>
                <w:szCs w:val="20"/>
                <w:lang w:bidi="ne-NP"/>
              </w:rPr>
            </w:pPr>
            <w:ins w:id="10899" w:author="user" w:date="2012-02-29T14:49:00Z">
              <w:r w:rsidRPr="00AC2173">
                <w:rPr>
                  <w:rFonts w:ascii="Calibri" w:hAnsi="Calibri" w:cs="Calibri"/>
                  <w:sz w:val="20"/>
                  <w:szCs w:val="20"/>
                  <w:lang w:bidi="ne-NP"/>
                </w:rPr>
                <w:t>1</w:t>
              </w:r>
            </w:ins>
          </w:p>
        </w:tc>
        <w:tc>
          <w:tcPr>
            <w:tcW w:w="1413" w:type="dxa"/>
            <w:tcBorders>
              <w:top w:val="nil"/>
              <w:left w:val="nil"/>
              <w:bottom w:val="single" w:sz="4" w:space="0" w:color="auto"/>
              <w:right w:val="single" w:sz="4" w:space="0" w:color="auto"/>
            </w:tcBorders>
            <w:shd w:val="clear" w:color="auto" w:fill="auto"/>
          </w:tcPr>
          <w:p w:rsidR="002B6273" w:rsidRPr="00AC2173" w:rsidRDefault="002B6273" w:rsidP="0074335E">
            <w:pPr>
              <w:jc w:val="center"/>
              <w:rPr>
                <w:ins w:id="10900" w:author="user" w:date="2012-02-29T14:49:00Z"/>
                <w:rFonts w:ascii="Calibri" w:hAnsi="Calibri" w:cs="Calibri"/>
                <w:sz w:val="20"/>
                <w:szCs w:val="20"/>
                <w:lang w:bidi="ne-NP"/>
              </w:rPr>
            </w:pPr>
            <w:ins w:id="10901" w:author="user" w:date="2012-02-29T14:49:00Z">
              <w:r w:rsidRPr="00AC2173">
                <w:rPr>
                  <w:rFonts w:ascii="Calibri" w:hAnsi="Calibri" w:cs="Calibri"/>
                  <w:sz w:val="20"/>
                  <w:szCs w:val="20"/>
                  <w:lang w:bidi="ne-NP"/>
                </w:rPr>
                <w:t>-</w:t>
              </w:r>
            </w:ins>
          </w:p>
        </w:tc>
        <w:tc>
          <w:tcPr>
            <w:tcW w:w="1800" w:type="dxa"/>
            <w:tcBorders>
              <w:top w:val="nil"/>
              <w:left w:val="nil"/>
              <w:bottom w:val="single" w:sz="4" w:space="0" w:color="auto"/>
              <w:right w:val="single" w:sz="4" w:space="0" w:color="auto"/>
            </w:tcBorders>
            <w:shd w:val="clear" w:color="auto" w:fill="auto"/>
          </w:tcPr>
          <w:p w:rsidR="002B6273" w:rsidRPr="00AC2173" w:rsidRDefault="002B6273" w:rsidP="0074335E">
            <w:pPr>
              <w:jc w:val="center"/>
              <w:rPr>
                <w:ins w:id="10902" w:author="user" w:date="2012-02-29T14:49:00Z"/>
                <w:rFonts w:ascii="Calibri" w:hAnsi="Calibri" w:cs="Calibri"/>
                <w:sz w:val="20"/>
                <w:szCs w:val="20"/>
                <w:lang w:bidi="ne-NP"/>
              </w:rPr>
            </w:pPr>
            <w:ins w:id="10903" w:author="user" w:date="2012-02-29T14:49:00Z">
              <w:r w:rsidRPr="00AC2173">
                <w:rPr>
                  <w:rFonts w:ascii="Calibri" w:hAnsi="Calibri" w:cs="Calibri"/>
                  <w:sz w:val="20"/>
                  <w:szCs w:val="20"/>
                  <w:lang w:bidi="ne-NP"/>
                </w:rPr>
                <w:t>1</w:t>
              </w:r>
            </w:ins>
          </w:p>
        </w:tc>
      </w:tr>
      <w:tr w:rsidR="002B6273" w:rsidRPr="00145B40" w:rsidTr="0074335E">
        <w:trPr>
          <w:trHeight w:val="300"/>
          <w:ins w:id="10904" w:author="user" w:date="2012-02-29T14:49:00Z"/>
        </w:trPr>
        <w:tc>
          <w:tcPr>
            <w:tcW w:w="2080" w:type="dxa"/>
            <w:tcBorders>
              <w:top w:val="nil"/>
              <w:left w:val="single" w:sz="4" w:space="0" w:color="auto"/>
              <w:bottom w:val="single" w:sz="4" w:space="0" w:color="auto"/>
              <w:right w:val="single" w:sz="4" w:space="0" w:color="auto"/>
            </w:tcBorders>
            <w:shd w:val="clear" w:color="auto" w:fill="auto"/>
          </w:tcPr>
          <w:p w:rsidR="002B6273" w:rsidRPr="00AC2173" w:rsidRDefault="002B6273" w:rsidP="0074335E">
            <w:pPr>
              <w:jc w:val="both"/>
              <w:rPr>
                <w:ins w:id="10905" w:author="user" w:date="2012-02-29T14:49:00Z"/>
                <w:rFonts w:ascii="Calibri" w:hAnsi="Calibri" w:cs="Calibri"/>
                <w:sz w:val="20"/>
                <w:szCs w:val="20"/>
                <w:lang w:bidi="ne-NP"/>
              </w:rPr>
            </w:pPr>
            <w:ins w:id="10906" w:author="user" w:date="2012-02-29T14:49:00Z">
              <w:r w:rsidRPr="00AC2173">
                <w:rPr>
                  <w:rFonts w:ascii="Calibri" w:hAnsi="Calibri" w:cs="Calibri"/>
                  <w:sz w:val="20"/>
                  <w:szCs w:val="20"/>
                  <w:lang w:bidi="ne-NP"/>
                </w:rPr>
                <w:t>Basamadi</w:t>
              </w:r>
            </w:ins>
          </w:p>
        </w:tc>
        <w:tc>
          <w:tcPr>
            <w:tcW w:w="1893" w:type="dxa"/>
            <w:tcBorders>
              <w:top w:val="nil"/>
              <w:left w:val="nil"/>
              <w:bottom w:val="single" w:sz="4" w:space="0" w:color="auto"/>
              <w:right w:val="single" w:sz="4" w:space="0" w:color="auto"/>
            </w:tcBorders>
            <w:shd w:val="clear" w:color="auto" w:fill="auto"/>
          </w:tcPr>
          <w:p w:rsidR="002B6273" w:rsidRPr="00AC2173" w:rsidRDefault="002B6273" w:rsidP="0074335E">
            <w:pPr>
              <w:jc w:val="center"/>
              <w:rPr>
                <w:ins w:id="10907" w:author="user" w:date="2012-02-29T14:49:00Z"/>
                <w:rFonts w:ascii="Calibri" w:hAnsi="Calibri" w:cs="Calibri"/>
                <w:sz w:val="20"/>
                <w:szCs w:val="20"/>
                <w:lang w:bidi="ne-NP"/>
              </w:rPr>
            </w:pPr>
            <w:ins w:id="10908" w:author="user" w:date="2012-02-29T14:49:00Z">
              <w:r w:rsidRPr="00AC2173">
                <w:rPr>
                  <w:rFonts w:ascii="Calibri" w:hAnsi="Calibri" w:cs="Calibri"/>
                  <w:sz w:val="20"/>
                  <w:szCs w:val="20"/>
                  <w:lang w:bidi="ne-NP"/>
                </w:rPr>
                <w:t>5</w:t>
              </w:r>
            </w:ins>
          </w:p>
        </w:tc>
        <w:tc>
          <w:tcPr>
            <w:tcW w:w="1620" w:type="dxa"/>
            <w:tcBorders>
              <w:top w:val="nil"/>
              <w:left w:val="nil"/>
              <w:bottom w:val="single" w:sz="4" w:space="0" w:color="auto"/>
              <w:right w:val="single" w:sz="4" w:space="0" w:color="auto"/>
            </w:tcBorders>
            <w:shd w:val="clear" w:color="auto" w:fill="auto"/>
          </w:tcPr>
          <w:p w:rsidR="002B6273" w:rsidRPr="00AC2173" w:rsidRDefault="002B6273" w:rsidP="0074335E">
            <w:pPr>
              <w:jc w:val="center"/>
              <w:rPr>
                <w:ins w:id="10909" w:author="user" w:date="2012-02-29T14:49:00Z"/>
                <w:rFonts w:ascii="Calibri" w:hAnsi="Calibri" w:cs="Calibri"/>
                <w:sz w:val="20"/>
                <w:szCs w:val="20"/>
                <w:lang w:bidi="ne-NP"/>
              </w:rPr>
            </w:pPr>
            <w:ins w:id="10910" w:author="user" w:date="2012-02-29T14:49:00Z">
              <w:r w:rsidRPr="00AC2173">
                <w:rPr>
                  <w:rFonts w:ascii="Calibri" w:hAnsi="Calibri" w:cs="Calibri"/>
                  <w:sz w:val="20"/>
                  <w:szCs w:val="20"/>
                  <w:lang w:bidi="ne-NP"/>
                </w:rPr>
                <w:t>2</w:t>
              </w:r>
            </w:ins>
          </w:p>
        </w:tc>
        <w:tc>
          <w:tcPr>
            <w:tcW w:w="1413" w:type="dxa"/>
            <w:tcBorders>
              <w:top w:val="nil"/>
              <w:left w:val="nil"/>
              <w:bottom w:val="single" w:sz="4" w:space="0" w:color="auto"/>
              <w:right w:val="single" w:sz="4" w:space="0" w:color="auto"/>
            </w:tcBorders>
            <w:shd w:val="clear" w:color="auto" w:fill="auto"/>
          </w:tcPr>
          <w:p w:rsidR="002B6273" w:rsidRPr="00AC2173" w:rsidRDefault="002B6273" w:rsidP="0074335E">
            <w:pPr>
              <w:jc w:val="center"/>
              <w:rPr>
                <w:ins w:id="10911" w:author="user" w:date="2012-02-29T14:49:00Z"/>
                <w:rFonts w:ascii="Calibri" w:hAnsi="Calibri" w:cs="Calibri"/>
                <w:sz w:val="20"/>
                <w:szCs w:val="20"/>
                <w:lang w:bidi="ne-NP"/>
              </w:rPr>
            </w:pPr>
            <w:ins w:id="10912" w:author="user" w:date="2012-02-29T14:49:00Z">
              <w:r w:rsidRPr="00AC2173">
                <w:rPr>
                  <w:rFonts w:ascii="Calibri" w:hAnsi="Calibri" w:cs="Calibri"/>
                  <w:sz w:val="20"/>
                  <w:szCs w:val="20"/>
                  <w:lang w:bidi="ne-NP"/>
                </w:rPr>
                <w:t>4</w:t>
              </w:r>
            </w:ins>
          </w:p>
        </w:tc>
        <w:tc>
          <w:tcPr>
            <w:tcW w:w="1800" w:type="dxa"/>
            <w:tcBorders>
              <w:top w:val="nil"/>
              <w:left w:val="nil"/>
              <w:bottom w:val="single" w:sz="4" w:space="0" w:color="auto"/>
              <w:right w:val="single" w:sz="4" w:space="0" w:color="auto"/>
            </w:tcBorders>
            <w:shd w:val="clear" w:color="auto" w:fill="auto"/>
          </w:tcPr>
          <w:p w:rsidR="002B6273" w:rsidRPr="00AC2173" w:rsidRDefault="002B6273" w:rsidP="0074335E">
            <w:pPr>
              <w:jc w:val="center"/>
              <w:rPr>
                <w:ins w:id="10913" w:author="user" w:date="2012-02-29T14:49:00Z"/>
                <w:rFonts w:ascii="Calibri" w:hAnsi="Calibri" w:cs="Calibri"/>
                <w:sz w:val="20"/>
                <w:szCs w:val="20"/>
                <w:lang w:bidi="ne-NP"/>
              </w:rPr>
            </w:pPr>
            <w:ins w:id="10914" w:author="user" w:date="2012-02-29T14:49:00Z">
              <w:r w:rsidRPr="00AC2173">
                <w:rPr>
                  <w:rFonts w:ascii="Calibri" w:hAnsi="Calibri" w:cs="Calibri"/>
                  <w:sz w:val="20"/>
                  <w:szCs w:val="20"/>
                  <w:lang w:bidi="ne-NP"/>
                </w:rPr>
                <w:t>6</w:t>
              </w:r>
            </w:ins>
          </w:p>
        </w:tc>
      </w:tr>
      <w:tr w:rsidR="002B6273" w:rsidRPr="00145B40" w:rsidTr="0074335E">
        <w:trPr>
          <w:trHeight w:val="300"/>
          <w:ins w:id="10915" w:author="user" w:date="2012-02-29T14:49:00Z"/>
        </w:trPr>
        <w:tc>
          <w:tcPr>
            <w:tcW w:w="2080" w:type="dxa"/>
            <w:tcBorders>
              <w:top w:val="nil"/>
              <w:left w:val="single" w:sz="4" w:space="0" w:color="auto"/>
              <w:bottom w:val="single" w:sz="4" w:space="0" w:color="auto"/>
              <w:right w:val="single" w:sz="4" w:space="0" w:color="auto"/>
            </w:tcBorders>
            <w:shd w:val="clear" w:color="auto" w:fill="auto"/>
          </w:tcPr>
          <w:p w:rsidR="002B6273" w:rsidRPr="00AC2173" w:rsidRDefault="002B6273" w:rsidP="0074335E">
            <w:pPr>
              <w:jc w:val="both"/>
              <w:rPr>
                <w:ins w:id="10916" w:author="user" w:date="2012-02-29T14:49:00Z"/>
                <w:rFonts w:ascii="Calibri" w:hAnsi="Calibri" w:cs="Calibri"/>
                <w:sz w:val="20"/>
                <w:szCs w:val="20"/>
                <w:lang w:bidi="ne-NP"/>
              </w:rPr>
            </w:pPr>
            <w:ins w:id="10917" w:author="user" w:date="2012-02-29T14:49:00Z">
              <w:r w:rsidRPr="00AC2173">
                <w:rPr>
                  <w:rFonts w:ascii="Calibri" w:hAnsi="Calibri" w:cs="Calibri"/>
                  <w:sz w:val="20"/>
                  <w:szCs w:val="20"/>
                  <w:lang w:bidi="ne-NP"/>
                </w:rPr>
                <w:t>Manahari</w:t>
              </w:r>
            </w:ins>
          </w:p>
        </w:tc>
        <w:tc>
          <w:tcPr>
            <w:tcW w:w="1893" w:type="dxa"/>
            <w:tcBorders>
              <w:top w:val="nil"/>
              <w:left w:val="nil"/>
              <w:bottom w:val="single" w:sz="4" w:space="0" w:color="auto"/>
              <w:right w:val="single" w:sz="4" w:space="0" w:color="auto"/>
            </w:tcBorders>
            <w:shd w:val="clear" w:color="auto" w:fill="auto"/>
          </w:tcPr>
          <w:p w:rsidR="002B6273" w:rsidRPr="00AC2173" w:rsidRDefault="002B6273" w:rsidP="0074335E">
            <w:pPr>
              <w:jc w:val="center"/>
              <w:rPr>
                <w:ins w:id="10918" w:author="user" w:date="2012-02-29T14:49:00Z"/>
                <w:rFonts w:ascii="Calibri" w:hAnsi="Calibri" w:cs="Calibri"/>
                <w:sz w:val="20"/>
                <w:szCs w:val="20"/>
                <w:lang w:bidi="ne-NP"/>
              </w:rPr>
            </w:pPr>
            <w:ins w:id="10919" w:author="user" w:date="2012-02-29T14:49:00Z">
              <w:r w:rsidRPr="00AC2173">
                <w:rPr>
                  <w:rFonts w:ascii="Calibri" w:hAnsi="Calibri" w:cs="Calibri"/>
                  <w:sz w:val="20"/>
                  <w:szCs w:val="20"/>
                  <w:lang w:bidi="ne-NP"/>
                </w:rPr>
                <w:t>7</w:t>
              </w:r>
            </w:ins>
          </w:p>
        </w:tc>
        <w:tc>
          <w:tcPr>
            <w:tcW w:w="1620" w:type="dxa"/>
            <w:tcBorders>
              <w:top w:val="nil"/>
              <w:left w:val="nil"/>
              <w:bottom w:val="single" w:sz="4" w:space="0" w:color="auto"/>
              <w:right w:val="single" w:sz="4" w:space="0" w:color="auto"/>
            </w:tcBorders>
            <w:shd w:val="clear" w:color="auto" w:fill="auto"/>
          </w:tcPr>
          <w:p w:rsidR="002B6273" w:rsidRPr="00AC2173" w:rsidRDefault="002B6273" w:rsidP="0074335E">
            <w:pPr>
              <w:jc w:val="center"/>
              <w:rPr>
                <w:ins w:id="10920" w:author="user" w:date="2012-02-29T14:49:00Z"/>
                <w:rFonts w:ascii="Calibri" w:hAnsi="Calibri" w:cs="Calibri"/>
                <w:sz w:val="20"/>
                <w:szCs w:val="20"/>
                <w:lang w:bidi="ne-NP"/>
              </w:rPr>
            </w:pPr>
            <w:ins w:id="10921" w:author="user" w:date="2012-02-29T14:49:00Z">
              <w:r w:rsidRPr="00AC2173">
                <w:rPr>
                  <w:rFonts w:ascii="Calibri" w:hAnsi="Calibri" w:cs="Calibri"/>
                  <w:sz w:val="20"/>
                  <w:szCs w:val="20"/>
                  <w:lang w:bidi="ne-NP"/>
                </w:rPr>
                <w:t>4</w:t>
              </w:r>
            </w:ins>
          </w:p>
        </w:tc>
        <w:tc>
          <w:tcPr>
            <w:tcW w:w="1413" w:type="dxa"/>
            <w:tcBorders>
              <w:top w:val="nil"/>
              <w:left w:val="nil"/>
              <w:bottom w:val="single" w:sz="4" w:space="0" w:color="auto"/>
              <w:right w:val="single" w:sz="4" w:space="0" w:color="auto"/>
            </w:tcBorders>
            <w:shd w:val="clear" w:color="auto" w:fill="auto"/>
          </w:tcPr>
          <w:p w:rsidR="002B6273" w:rsidRPr="00AC2173" w:rsidRDefault="002B6273" w:rsidP="0074335E">
            <w:pPr>
              <w:jc w:val="center"/>
              <w:rPr>
                <w:ins w:id="10922" w:author="user" w:date="2012-02-29T14:49:00Z"/>
                <w:rFonts w:ascii="Calibri" w:hAnsi="Calibri" w:cs="Calibri"/>
                <w:sz w:val="20"/>
                <w:szCs w:val="20"/>
                <w:lang w:bidi="ne-NP"/>
              </w:rPr>
            </w:pPr>
            <w:ins w:id="10923" w:author="user" w:date="2012-02-29T14:49:00Z">
              <w:r w:rsidRPr="00AC2173">
                <w:rPr>
                  <w:rFonts w:ascii="Calibri" w:hAnsi="Calibri" w:cs="Calibri"/>
                  <w:sz w:val="20"/>
                  <w:szCs w:val="20"/>
                  <w:lang w:bidi="ne-NP"/>
                </w:rPr>
                <w:t>9</w:t>
              </w:r>
            </w:ins>
          </w:p>
        </w:tc>
        <w:tc>
          <w:tcPr>
            <w:tcW w:w="1800" w:type="dxa"/>
            <w:tcBorders>
              <w:top w:val="nil"/>
              <w:left w:val="nil"/>
              <w:bottom w:val="single" w:sz="4" w:space="0" w:color="auto"/>
              <w:right w:val="single" w:sz="4" w:space="0" w:color="auto"/>
            </w:tcBorders>
            <w:shd w:val="clear" w:color="auto" w:fill="auto"/>
          </w:tcPr>
          <w:p w:rsidR="002B6273" w:rsidRPr="00AC2173" w:rsidRDefault="002B6273" w:rsidP="0074335E">
            <w:pPr>
              <w:jc w:val="center"/>
              <w:rPr>
                <w:ins w:id="10924" w:author="user" w:date="2012-02-29T14:49:00Z"/>
                <w:rFonts w:ascii="Calibri" w:hAnsi="Calibri" w:cs="Calibri"/>
                <w:sz w:val="20"/>
                <w:szCs w:val="20"/>
                <w:lang w:bidi="ne-NP"/>
              </w:rPr>
            </w:pPr>
            <w:ins w:id="10925" w:author="user" w:date="2012-02-29T14:49:00Z">
              <w:r w:rsidRPr="00AC2173">
                <w:rPr>
                  <w:rFonts w:ascii="Calibri" w:hAnsi="Calibri" w:cs="Calibri"/>
                  <w:sz w:val="20"/>
                  <w:szCs w:val="20"/>
                  <w:lang w:bidi="ne-NP"/>
                </w:rPr>
                <w:t>9</w:t>
              </w:r>
            </w:ins>
          </w:p>
        </w:tc>
      </w:tr>
      <w:tr w:rsidR="002B6273" w:rsidRPr="00145B40" w:rsidTr="0074335E">
        <w:trPr>
          <w:trHeight w:val="300"/>
          <w:ins w:id="10926" w:author="user" w:date="2012-02-29T14:49:00Z"/>
        </w:trPr>
        <w:tc>
          <w:tcPr>
            <w:tcW w:w="2080" w:type="dxa"/>
            <w:tcBorders>
              <w:top w:val="nil"/>
              <w:left w:val="single" w:sz="4" w:space="0" w:color="auto"/>
              <w:bottom w:val="single" w:sz="4" w:space="0" w:color="auto"/>
              <w:right w:val="single" w:sz="4" w:space="0" w:color="auto"/>
            </w:tcBorders>
            <w:shd w:val="clear" w:color="auto" w:fill="auto"/>
          </w:tcPr>
          <w:p w:rsidR="002B6273" w:rsidRPr="00AC2173" w:rsidRDefault="002B6273" w:rsidP="0074335E">
            <w:pPr>
              <w:jc w:val="both"/>
              <w:rPr>
                <w:ins w:id="10927" w:author="user" w:date="2012-02-29T14:49:00Z"/>
                <w:rFonts w:ascii="Calibri" w:hAnsi="Calibri" w:cs="Calibri"/>
                <w:sz w:val="20"/>
                <w:szCs w:val="20"/>
                <w:lang w:bidi="ne-NP"/>
              </w:rPr>
            </w:pPr>
            <w:ins w:id="10928" w:author="user" w:date="2012-02-29T14:49:00Z">
              <w:r w:rsidRPr="00AC2173">
                <w:rPr>
                  <w:rFonts w:ascii="Calibri" w:hAnsi="Calibri" w:cs="Calibri"/>
                  <w:sz w:val="20"/>
                  <w:szCs w:val="20"/>
                  <w:lang w:bidi="ne-NP"/>
                </w:rPr>
                <w:t>Birendranagar</w:t>
              </w:r>
            </w:ins>
          </w:p>
        </w:tc>
        <w:tc>
          <w:tcPr>
            <w:tcW w:w="1893" w:type="dxa"/>
            <w:tcBorders>
              <w:top w:val="nil"/>
              <w:left w:val="nil"/>
              <w:bottom w:val="single" w:sz="4" w:space="0" w:color="auto"/>
              <w:right w:val="single" w:sz="4" w:space="0" w:color="auto"/>
            </w:tcBorders>
            <w:shd w:val="clear" w:color="auto" w:fill="auto"/>
          </w:tcPr>
          <w:p w:rsidR="002B6273" w:rsidRPr="00AC2173" w:rsidRDefault="002B6273" w:rsidP="0074335E">
            <w:pPr>
              <w:jc w:val="center"/>
              <w:rPr>
                <w:ins w:id="10929" w:author="user" w:date="2012-02-29T14:49:00Z"/>
                <w:rFonts w:ascii="Calibri" w:hAnsi="Calibri" w:cs="Calibri"/>
                <w:sz w:val="20"/>
                <w:szCs w:val="20"/>
                <w:lang w:bidi="ne-NP"/>
              </w:rPr>
            </w:pPr>
            <w:ins w:id="10930" w:author="user" w:date="2012-02-29T14:49:00Z">
              <w:r w:rsidRPr="00AC2173">
                <w:rPr>
                  <w:rFonts w:ascii="Calibri" w:hAnsi="Calibri" w:cs="Calibri"/>
                  <w:sz w:val="20"/>
                  <w:szCs w:val="20"/>
                  <w:lang w:bidi="ne-NP"/>
                </w:rPr>
                <w:t>2</w:t>
              </w:r>
            </w:ins>
          </w:p>
        </w:tc>
        <w:tc>
          <w:tcPr>
            <w:tcW w:w="1620" w:type="dxa"/>
            <w:tcBorders>
              <w:top w:val="nil"/>
              <w:left w:val="nil"/>
              <w:bottom w:val="single" w:sz="4" w:space="0" w:color="auto"/>
              <w:right w:val="single" w:sz="4" w:space="0" w:color="auto"/>
            </w:tcBorders>
            <w:shd w:val="clear" w:color="auto" w:fill="auto"/>
          </w:tcPr>
          <w:p w:rsidR="002B6273" w:rsidRPr="00AC2173" w:rsidRDefault="002B6273" w:rsidP="0074335E">
            <w:pPr>
              <w:jc w:val="center"/>
              <w:rPr>
                <w:ins w:id="10931" w:author="user" w:date="2012-02-29T14:49:00Z"/>
                <w:rFonts w:ascii="Calibri" w:hAnsi="Calibri" w:cs="Calibri"/>
                <w:sz w:val="20"/>
                <w:szCs w:val="20"/>
                <w:lang w:bidi="ne-NP"/>
              </w:rPr>
            </w:pPr>
            <w:ins w:id="10932" w:author="user" w:date="2012-02-29T14:49:00Z">
              <w:r w:rsidRPr="00AC2173">
                <w:rPr>
                  <w:rFonts w:ascii="Calibri" w:hAnsi="Calibri" w:cs="Calibri"/>
                  <w:sz w:val="20"/>
                  <w:szCs w:val="20"/>
                  <w:lang w:bidi="ne-NP"/>
                </w:rPr>
                <w:t>3</w:t>
              </w:r>
            </w:ins>
          </w:p>
        </w:tc>
        <w:tc>
          <w:tcPr>
            <w:tcW w:w="1413" w:type="dxa"/>
            <w:tcBorders>
              <w:top w:val="nil"/>
              <w:left w:val="nil"/>
              <w:bottom w:val="single" w:sz="4" w:space="0" w:color="auto"/>
              <w:right w:val="single" w:sz="4" w:space="0" w:color="auto"/>
            </w:tcBorders>
            <w:shd w:val="clear" w:color="auto" w:fill="auto"/>
          </w:tcPr>
          <w:p w:rsidR="002B6273" w:rsidRPr="00AC2173" w:rsidRDefault="002B6273" w:rsidP="0074335E">
            <w:pPr>
              <w:jc w:val="center"/>
              <w:rPr>
                <w:ins w:id="10933" w:author="user" w:date="2012-02-29T14:49:00Z"/>
                <w:rFonts w:ascii="Calibri" w:hAnsi="Calibri" w:cs="Calibri"/>
                <w:sz w:val="20"/>
                <w:szCs w:val="20"/>
                <w:lang w:bidi="ne-NP"/>
              </w:rPr>
            </w:pPr>
            <w:ins w:id="10934" w:author="user" w:date="2012-02-29T14:49:00Z">
              <w:r w:rsidRPr="00AC2173">
                <w:rPr>
                  <w:rFonts w:ascii="Calibri" w:hAnsi="Calibri" w:cs="Calibri"/>
                  <w:sz w:val="20"/>
                  <w:szCs w:val="20"/>
                  <w:lang w:bidi="ne-NP"/>
                </w:rPr>
                <w:t>6</w:t>
              </w:r>
            </w:ins>
          </w:p>
        </w:tc>
        <w:tc>
          <w:tcPr>
            <w:tcW w:w="1800" w:type="dxa"/>
            <w:tcBorders>
              <w:top w:val="nil"/>
              <w:left w:val="nil"/>
              <w:bottom w:val="single" w:sz="4" w:space="0" w:color="auto"/>
              <w:right w:val="single" w:sz="4" w:space="0" w:color="auto"/>
            </w:tcBorders>
            <w:shd w:val="clear" w:color="auto" w:fill="auto"/>
          </w:tcPr>
          <w:p w:rsidR="002B6273" w:rsidRPr="00AC2173" w:rsidRDefault="002B6273" w:rsidP="0074335E">
            <w:pPr>
              <w:jc w:val="center"/>
              <w:rPr>
                <w:ins w:id="10935" w:author="user" w:date="2012-02-29T14:49:00Z"/>
                <w:rFonts w:ascii="Calibri" w:hAnsi="Calibri" w:cs="Calibri"/>
                <w:sz w:val="20"/>
                <w:szCs w:val="20"/>
                <w:lang w:bidi="ne-NP"/>
              </w:rPr>
            </w:pPr>
            <w:ins w:id="10936" w:author="user" w:date="2012-02-29T14:49:00Z">
              <w:r w:rsidRPr="00AC2173">
                <w:rPr>
                  <w:rFonts w:ascii="Calibri" w:hAnsi="Calibri" w:cs="Calibri"/>
                  <w:sz w:val="20"/>
                  <w:szCs w:val="20"/>
                  <w:lang w:bidi="ne-NP"/>
                </w:rPr>
                <w:t>6</w:t>
              </w:r>
            </w:ins>
          </w:p>
        </w:tc>
      </w:tr>
      <w:tr w:rsidR="002B6273" w:rsidRPr="00145B40" w:rsidTr="0074335E">
        <w:trPr>
          <w:trHeight w:val="300"/>
          <w:ins w:id="10937" w:author="user" w:date="2012-02-29T14:49:00Z"/>
        </w:trPr>
        <w:tc>
          <w:tcPr>
            <w:tcW w:w="2080" w:type="dxa"/>
            <w:tcBorders>
              <w:top w:val="nil"/>
              <w:left w:val="single" w:sz="4" w:space="0" w:color="auto"/>
              <w:bottom w:val="single" w:sz="4" w:space="0" w:color="auto"/>
              <w:right w:val="single" w:sz="4" w:space="0" w:color="auto"/>
            </w:tcBorders>
            <w:shd w:val="clear" w:color="auto" w:fill="auto"/>
          </w:tcPr>
          <w:p w:rsidR="002B6273" w:rsidRPr="00AC2173" w:rsidRDefault="002B6273" w:rsidP="0074335E">
            <w:pPr>
              <w:jc w:val="both"/>
              <w:rPr>
                <w:ins w:id="10938" w:author="user" w:date="2012-02-29T14:49:00Z"/>
                <w:rFonts w:ascii="Calibri" w:hAnsi="Calibri" w:cs="Calibri"/>
                <w:sz w:val="20"/>
                <w:szCs w:val="20"/>
                <w:lang w:bidi="ne-NP"/>
              </w:rPr>
            </w:pPr>
            <w:ins w:id="10939" w:author="user" w:date="2012-02-29T14:49:00Z">
              <w:r w:rsidRPr="00AC2173">
                <w:rPr>
                  <w:rFonts w:ascii="Calibri" w:hAnsi="Calibri" w:cs="Calibri"/>
                  <w:sz w:val="20"/>
                  <w:szCs w:val="20"/>
                  <w:lang w:bidi="ne-NP"/>
                </w:rPr>
                <w:t>Chainpur</w:t>
              </w:r>
            </w:ins>
          </w:p>
        </w:tc>
        <w:tc>
          <w:tcPr>
            <w:tcW w:w="1893" w:type="dxa"/>
            <w:tcBorders>
              <w:top w:val="nil"/>
              <w:left w:val="nil"/>
              <w:bottom w:val="single" w:sz="4" w:space="0" w:color="auto"/>
              <w:right w:val="single" w:sz="4" w:space="0" w:color="auto"/>
            </w:tcBorders>
            <w:shd w:val="clear" w:color="auto" w:fill="auto"/>
          </w:tcPr>
          <w:p w:rsidR="002B6273" w:rsidRPr="00AC2173" w:rsidRDefault="002B6273" w:rsidP="0074335E">
            <w:pPr>
              <w:jc w:val="center"/>
              <w:rPr>
                <w:ins w:id="10940" w:author="user" w:date="2012-02-29T14:49:00Z"/>
                <w:rFonts w:ascii="Calibri" w:hAnsi="Calibri" w:cs="Calibri"/>
                <w:sz w:val="20"/>
                <w:szCs w:val="20"/>
                <w:lang w:bidi="ne-NP"/>
              </w:rPr>
            </w:pPr>
            <w:ins w:id="10941" w:author="user" w:date="2012-02-29T14:49:00Z">
              <w:r w:rsidRPr="00AC2173">
                <w:rPr>
                  <w:rFonts w:ascii="Calibri" w:hAnsi="Calibri" w:cs="Calibri"/>
                  <w:sz w:val="20"/>
                  <w:szCs w:val="20"/>
                  <w:lang w:bidi="ne-NP"/>
                </w:rPr>
                <w:t>2</w:t>
              </w:r>
            </w:ins>
          </w:p>
        </w:tc>
        <w:tc>
          <w:tcPr>
            <w:tcW w:w="1620" w:type="dxa"/>
            <w:tcBorders>
              <w:top w:val="nil"/>
              <w:left w:val="nil"/>
              <w:bottom w:val="single" w:sz="4" w:space="0" w:color="auto"/>
              <w:right w:val="single" w:sz="4" w:space="0" w:color="auto"/>
            </w:tcBorders>
            <w:shd w:val="clear" w:color="auto" w:fill="auto"/>
          </w:tcPr>
          <w:p w:rsidR="002B6273" w:rsidRPr="00AC2173" w:rsidRDefault="002B6273" w:rsidP="0074335E">
            <w:pPr>
              <w:jc w:val="center"/>
              <w:rPr>
                <w:ins w:id="10942" w:author="user" w:date="2012-02-29T14:49:00Z"/>
                <w:rFonts w:ascii="Calibri" w:hAnsi="Calibri" w:cs="Calibri"/>
                <w:sz w:val="20"/>
                <w:szCs w:val="20"/>
                <w:lang w:bidi="ne-NP"/>
              </w:rPr>
            </w:pPr>
            <w:ins w:id="10943" w:author="user" w:date="2012-02-29T14:49:00Z">
              <w:r w:rsidRPr="00AC2173">
                <w:rPr>
                  <w:rFonts w:ascii="Calibri" w:hAnsi="Calibri" w:cs="Calibri"/>
                  <w:sz w:val="20"/>
                  <w:szCs w:val="20"/>
                  <w:lang w:bidi="ne-NP"/>
                </w:rPr>
                <w:t>4</w:t>
              </w:r>
            </w:ins>
          </w:p>
        </w:tc>
        <w:tc>
          <w:tcPr>
            <w:tcW w:w="1413" w:type="dxa"/>
            <w:tcBorders>
              <w:top w:val="nil"/>
              <w:left w:val="nil"/>
              <w:bottom w:val="single" w:sz="4" w:space="0" w:color="auto"/>
              <w:right w:val="single" w:sz="4" w:space="0" w:color="auto"/>
            </w:tcBorders>
            <w:shd w:val="clear" w:color="auto" w:fill="auto"/>
          </w:tcPr>
          <w:p w:rsidR="002B6273" w:rsidRPr="00AC2173" w:rsidRDefault="002B6273" w:rsidP="0074335E">
            <w:pPr>
              <w:jc w:val="center"/>
              <w:rPr>
                <w:ins w:id="10944" w:author="user" w:date="2012-02-29T14:49:00Z"/>
                <w:rFonts w:ascii="Calibri" w:hAnsi="Calibri" w:cs="Calibri"/>
                <w:sz w:val="20"/>
                <w:szCs w:val="20"/>
                <w:lang w:bidi="ne-NP"/>
              </w:rPr>
            </w:pPr>
            <w:ins w:id="10945" w:author="user" w:date="2012-02-29T14:49:00Z">
              <w:r w:rsidRPr="00AC2173">
                <w:rPr>
                  <w:rFonts w:ascii="Calibri" w:hAnsi="Calibri" w:cs="Calibri"/>
                  <w:sz w:val="20"/>
                  <w:szCs w:val="20"/>
                  <w:lang w:bidi="ne-NP"/>
                </w:rPr>
                <w:t>4</w:t>
              </w:r>
            </w:ins>
          </w:p>
        </w:tc>
        <w:tc>
          <w:tcPr>
            <w:tcW w:w="1800" w:type="dxa"/>
            <w:tcBorders>
              <w:top w:val="nil"/>
              <w:left w:val="nil"/>
              <w:bottom w:val="single" w:sz="4" w:space="0" w:color="auto"/>
              <w:right w:val="single" w:sz="4" w:space="0" w:color="auto"/>
            </w:tcBorders>
            <w:shd w:val="clear" w:color="auto" w:fill="auto"/>
          </w:tcPr>
          <w:p w:rsidR="002B6273" w:rsidRPr="00AC2173" w:rsidRDefault="002B6273" w:rsidP="0074335E">
            <w:pPr>
              <w:jc w:val="center"/>
              <w:rPr>
                <w:ins w:id="10946" w:author="user" w:date="2012-02-29T14:49:00Z"/>
                <w:rFonts w:ascii="Calibri" w:hAnsi="Calibri" w:cs="Calibri"/>
                <w:sz w:val="20"/>
                <w:szCs w:val="20"/>
                <w:lang w:bidi="ne-NP"/>
              </w:rPr>
            </w:pPr>
            <w:ins w:id="10947" w:author="user" w:date="2012-02-29T14:49:00Z">
              <w:r w:rsidRPr="00AC2173">
                <w:rPr>
                  <w:rFonts w:ascii="Calibri" w:hAnsi="Calibri" w:cs="Calibri"/>
                  <w:sz w:val="20"/>
                  <w:szCs w:val="20"/>
                  <w:lang w:bidi="ne-NP"/>
                </w:rPr>
                <w:t>5</w:t>
              </w:r>
            </w:ins>
          </w:p>
        </w:tc>
      </w:tr>
      <w:tr w:rsidR="002B6273" w:rsidRPr="00145B40" w:rsidTr="0074335E">
        <w:trPr>
          <w:trHeight w:val="300"/>
          <w:ins w:id="10948" w:author="user" w:date="2012-02-29T14:49:00Z"/>
        </w:trPr>
        <w:tc>
          <w:tcPr>
            <w:tcW w:w="2080" w:type="dxa"/>
            <w:tcBorders>
              <w:top w:val="nil"/>
              <w:left w:val="single" w:sz="4" w:space="0" w:color="auto"/>
              <w:bottom w:val="single" w:sz="4" w:space="0" w:color="auto"/>
              <w:right w:val="single" w:sz="4" w:space="0" w:color="auto"/>
            </w:tcBorders>
            <w:shd w:val="clear" w:color="auto" w:fill="auto"/>
          </w:tcPr>
          <w:p w:rsidR="002B6273" w:rsidRPr="00AC2173" w:rsidRDefault="002B6273" w:rsidP="0074335E">
            <w:pPr>
              <w:jc w:val="both"/>
              <w:rPr>
                <w:ins w:id="10949" w:author="user" w:date="2012-02-29T14:49:00Z"/>
                <w:rFonts w:ascii="Calibri" w:hAnsi="Calibri" w:cs="Calibri"/>
                <w:sz w:val="20"/>
                <w:szCs w:val="20"/>
                <w:lang w:bidi="ne-NP"/>
              </w:rPr>
            </w:pPr>
            <w:ins w:id="10950" w:author="user" w:date="2012-02-29T14:49:00Z">
              <w:r w:rsidRPr="00AC2173">
                <w:rPr>
                  <w:rFonts w:ascii="Calibri" w:hAnsi="Calibri" w:cs="Calibri"/>
                  <w:sz w:val="20"/>
                  <w:szCs w:val="20"/>
                  <w:lang w:bidi="ne-NP"/>
                </w:rPr>
                <w:t>Jutpani</w:t>
              </w:r>
            </w:ins>
          </w:p>
        </w:tc>
        <w:tc>
          <w:tcPr>
            <w:tcW w:w="1893" w:type="dxa"/>
            <w:tcBorders>
              <w:top w:val="nil"/>
              <w:left w:val="nil"/>
              <w:bottom w:val="single" w:sz="4" w:space="0" w:color="auto"/>
              <w:right w:val="single" w:sz="4" w:space="0" w:color="auto"/>
            </w:tcBorders>
            <w:shd w:val="clear" w:color="auto" w:fill="auto"/>
          </w:tcPr>
          <w:p w:rsidR="002B6273" w:rsidRPr="00AC2173" w:rsidRDefault="002B6273" w:rsidP="0074335E">
            <w:pPr>
              <w:jc w:val="center"/>
              <w:rPr>
                <w:ins w:id="10951" w:author="user" w:date="2012-02-29T14:49:00Z"/>
                <w:rFonts w:ascii="Calibri" w:hAnsi="Calibri" w:cs="Calibri"/>
                <w:sz w:val="20"/>
                <w:szCs w:val="20"/>
                <w:lang w:bidi="ne-NP"/>
              </w:rPr>
            </w:pPr>
            <w:ins w:id="10952" w:author="user" w:date="2012-02-29T14:49:00Z">
              <w:r w:rsidRPr="00AC2173">
                <w:rPr>
                  <w:rFonts w:ascii="Calibri" w:hAnsi="Calibri" w:cs="Calibri"/>
                  <w:sz w:val="20"/>
                  <w:szCs w:val="20"/>
                  <w:lang w:bidi="ne-NP"/>
                </w:rPr>
                <w:t>-</w:t>
              </w:r>
            </w:ins>
          </w:p>
        </w:tc>
        <w:tc>
          <w:tcPr>
            <w:tcW w:w="1620" w:type="dxa"/>
            <w:tcBorders>
              <w:top w:val="nil"/>
              <w:left w:val="nil"/>
              <w:bottom w:val="single" w:sz="4" w:space="0" w:color="auto"/>
              <w:right w:val="single" w:sz="4" w:space="0" w:color="auto"/>
            </w:tcBorders>
            <w:shd w:val="clear" w:color="auto" w:fill="auto"/>
          </w:tcPr>
          <w:p w:rsidR="002B6273" w:rsidRPr="00AC2173" w:rsidRDefault="002B6273" w:rsidP="0074335E">
            <w:pPr>
              <w:jc w:val="center"/>
              <w:rPr>
                <w:ins w:id="10953" w:author="user" w:date="2012-02-29T14:49:00Z"/>
                <w:rFonts w:ascii="Calibri" w:hAnsi="Calibri" w:cs="Calibri"/>
                <w:sz w:val="20"/>
                <w:szCs w:val="20"/>
                <w:lang w:bidi="ne-NP"/>
              </w:rPr>
            </w:pPr>
            <w:ins w:id="10954" w:author="user" w:date="2012-02-29T14:49:00Z">
              <w:r w:rsidRPr="00AC2173">
                <w:rPr>
                  <w:rFonts w:ascii="Calibri" w:hAnsi="Calibri" w:cs="Calibri"/>
                  <w:sz w:val="20"/>
                  <w:szCs w:val="20"/>
                  <w:lang w:bidi="ne-NP"/>
                </w:rPr>
                <w:t>1</w:t>
              </w:r>
            </w:ins>
          </w:p>
        </w:tc>
        <w:tc>
          <w:tcPr>
            <w:tcW w:w="1413" w:type="dxa"/>
            <w:tcBorders>
              <w:top w:val="nil"/>
              <w:left w:val="nil"/>
              <w:bottom w:val="single" w:sz="4" w:space="0" w:color="auto"/>
              <w:right w:val="single" w:sz="4" w:space="0" w:color="auto"/>
            </w:tcBorders>
            <w:shd w:val="clear" w:color="auto" w:fill="auto"/>
          </w:tcPr>
          <w:p w:rsidR="002B6273" w:rsidRPr="00AC2173" w:rsidRDefault="002B6273" w:rsidP="0074335E">
            <w:pPr>
              <w:jc w:val="center"/>
              <w:rPr>
                <w:ins w:id="10955" w:author="user" w:date="2012-02-29T14:49:00Z"/>
                <w:rFonts w:ascii="Calibri" w:hAnsi="Calibri" w:cs="Calibri"/>
                <w:sz w:val="20"/>
                <w:szCs w:val="20"/>
                <w:lang w:bidi="ne-NP"/>
              </w:rPr>
            </w:pPr>
            <w:ins w:id="10956" w:author="user" w:date="2012-02-29T14:49:00Z">
              <w:r w:rsidRPr="00AC2173">
                <w:rPr>
                  <w:rFonts w:ascii="Calibri" w:hAnsi="Calibri" w:cs="Calibri"/>
                  <w:sz w:val="20"/>
                  <w:szCs w:val="20"/>
                  <w:lang w:bidi="ne-NP"/>
                </w:rPr>
                <w:t>3</w:t>
              </w:r>
            </w:ins>
          </w:p>
        </w:tc>
        <w:tc>
          <w:tcPr>
            <w:tcW w:w="1800" w:type="dxa"/>
            <w:tcBorders>
              <w:top w:val="nil"/>
              <w:left w:val="nil"/>
              <w:bottom w:val="single" w:sz="4" w:space="0" w:color="auto"/>
              <w:right w:val="single" w:sz="4" w:space="0" w:color="auto"/>
            </w:tcBorders>
            <w:shd w:val="clear" w:color="auto" w:fill="auto"/>
          </w:tcPr>
          <w:p w:rsidR="002B6273" w:rsidRPr="00AC2173" w:rsidRDefault="002B6273" w:rsidP="0074335E">
            <w:pPr>
              <w:jc w:val="center"/>
              <w:rPr>
                <w:ins w:id="10957" w:author="user" w:date="2012-02-29T14:49:00Z"/>
                <w:rFonts w:ascii="Calibri" w:hAnsi="Calibri" w:cs="Calibri"/>
                <w:sz w:val="20"/>
                <w:szCs w:val="20"/>
                <w:lang w:bidi="ne-NP"/>
              </w:rPr>
            </w:pPr>
            <w:ins w:id="10958" w:author="user" w:date="2012-02-29T14:49:00Z">
              <w:r w:rsidRPr="00AC2173">
                <w:rPr>
                  <w:rFonts w:ascii="Calibri" w:hAnsi="Calibri" w:cs="Calibri"/>
                  <w:sz w:val="20"/>
                  <w:szCs w:val="20"/>
                  <w:lang w:bidi="ne-NP"/>
                </w:rPr>
                <w:t>1</w:t>
              </w:r>
            </w:ins>
          </w:p>
        </w:tc>
      </w:tr>
      <w:tr w:rsidR="002B6273" w:rsidRPr="00145B40" w:rsidTr="0074335E">
        <w:trPr>
          <w:trHeight w:val="300"/>
          <w:ins w:id="10959" w:author="user" w:date="2012-02-29T14:49:00Z"/>
        </w:trPr>
        <w:tc>
          <w:tcPr>
            <w:tcW w:w="2080" w:type="dxa"/>
            <w:tcBorders>
              <w:top w:val="nil"/>
              <w:left w:val="single" w:sz="4" w:space="0" w:color="auto"/>
              <w:bottom w:val="single" w:sz="4" w:space="0" w:color="auto"/>
              <w:right w:val="single" w:sz="4" w:space="0" w:color="auto"/>
            </w:tcBorders>
            <w:shd w:val="clear" w:color="auto" w:fill="auto"/>
          </w:tcPr>
          <w:p w:rsidR="002B6273" w:rsidRPr="00AC2173" w:rsidRDefault="002B6273" w:rsidP="0074335E">
            <w:pPr>
              <w:jc w:val="both"/>
              <w:rPr>
                <w:ins w:id="10960" w:author="user" w:date="2012-02-29T14:49:00Z"/>
                <w:rFonts w:ascii="Calibri" w:hAnsi="Calibri" w:cs="Calibri"/>
                <w:sz w:val="20"/>
                <w:szCs w:val="20"/>
                <w:lang w:bidi="ne-NP"/>
              </w:rPr>
            </w:pPr>
            <w:ins w:id="10961" w:author="user" w:date="2012-02-29T14:49:00Z">
              <w:r w:rsidRPr="00AC2173">
                <w:rPr>
                  <w:rFonts w:ascii="Calibri" w:hAnsi="Calibri" w:cs="Calibri"/>
                  <w:sz w:val="20"/>
                  <w:szCs w:val="20"/>
                  <w:lang w:bidi="ne-NP"/>
                </w:rPr>
                <w:t>Piple</w:t>
              </w:r>
            </w:ins>
          </w:p>
        </w:tc>
        <w:tc>
          <w:tcPr>
            <w:tcW w:w="1893" w:type="dxa"/>
            <w:tcBorders>
              <w:top w:val="nil"/>
              <w:left w:val="nil"/>
              <w:bottom w:val="single" w:sz="4" w:space="0" w:color="auto"/>
              <w:right w:val="single" w:sz="4" w:space="0" w:color="auto"/>
            </w:tcBorders>
            <w:shd w:val="clear" w:color="auto" w:fill="auto"/>
          </w:tcPr>
          <w:p w:rsidR="002B6273" w:rsidRPr="00AC2173" w:rsidRDefault="002B6273" w:rsidP="0074335E">
            <w:pPr>
              <w:jc w:val="center"/>
              <w:rPr>
                <w:ins w:id="10962" w:author="user" w:date="2012-02-29T14:49:00Z"/>
                <w:rFonts w:ascii="Calibri" w:hAnsi="Calibri" w:cs="Calibri"/>
                <w:sz w:val="20"/>
                <w:szCs w:val="20"/>
                <w:lang w:bidi="ne-NP"/>
              </w:rPr>
            </w:pPr>
            <w:ins w:id="10963" w:author="user" w:date="2012-02-29T14:49:00Z">
              <w:r w:rsidRPr="00AC2173">
                <w:rPr>
                  <w:rFonts w:ascii="Calibri" w:hAnsi="Calibri" w:cs="Calibri"/>
                  <w:sz w:val="20"/>
                  <w:szCs w:val="20"/>
                  <w:lang w:bidi="ne-NP"/>
                </w:rPr>
                <w:t>-</w:t>
              </w:r>
            </w:ins>
          </w:p>
        </w:tc>
        <w:tc>
          <w:tcPr>
            <w:tcW w:w="1620" w:type="dxa"/>
            <w:tcBorders>
              <w:top w:val="nil"/>
              <w:left w:val="nil"/>
              <w:bottom w:val="single" w:sz="4" w:space="0" w:color="auto"/>
              <w:right w:val="single" w:sz="4" w:space="0" w:color="auto"/>
            </w:tcBorders>
            <w:shd w:val="clear" w:color="auto" w:fill="auto"/>
          </w:tcPr>
          <w:p w:rsidR="002B6273" w:rsidRPr="00AC2173" w:rsidRDefault="002B6273" w:rsidP="0074335E">
            <w:pPr>
              <w:jc w:val="center"/>
              <w:rPr>
                <w:ins w:id="10964" w:author="user" w:date="2012-02-29T14:49:00Z"/>
                <w:rFonts w:ascii="Calibri" w:hAnsi="Calibri" w:cs="Calibri"/>
                <w:sz w:val="20"/>
                <w:szCs w:val="20"/>
                <w:lang w:bidi="ne-NP"/>
              </w:rPr>
            </w:pPr>
            <w:ins w:id="10965" w:author="user" w:date="2012-02-29T14:49:00Z">
              <w:r w:rsidRPr="00AC2173">
                <w:rPr>
                  <w:rFonts w:ascii="Calibri" w:hAnsi="Calibri" w:cs="Calibri"/>
                  <w:sz w:val="20"/>
                  <w:szCs w:val="20"/>
                  <w:lang w:bidi="ne-NP"/>
                </w:rPr>
                <w:t>-</w:t>
              </w:r>
            </w:ins>
          </w:p>
        </w:tc>
        <w:tc>
          <w:tcPr>
            <w:tcW w:w="1413" w:type="dxa"/>
            <w:tcBorders>
              <w:top w:val="nil"/>
              <w:left w:val="nil"/>
              <w:bottom w:val="single" w:sz="4" w:space="0" w:color="auto"/>
              <w:right w:val="single" w:sz="4" w:space="0" w:color="auto"/>
            </w:tcBorders>
            <w:shd w:val="clear" w:color="auto" w:fill="auto"/>
          </w:tcPr>
          <w:p w:rsidR="002B6273" w:rsidRPr="00AC2173" w:rsidRDefault="002B6273" w:rsidP="0074335E">
            <w:pPr>
              <w:jc w:val="center"/>
              <w:rPr>
                <w:ins w:id="10966" w:author="user" w:date="2012-02-29T14:49:00Z"/>
                <w:rFonts w:ascii="Calibri" w:hAnsi="Calibri" w:cs="Calibri"/>
                <w:sz w:val="20"/>
                <w:szCs w:val="20"/>
                <w:lang w:bidi="ne-NP"/>
              </w:rPr>
            </w:pPr>
            <w:ins w:id="10967" w:author="user" w:date="2012-02-29T14:49:00Z">
              <w:r w:rsidRPr="00AC2173">
                <w:rPr>
                  <w:rFonts w:ascii="Calibri" w:hAnsi="Calibri" w:cs="Calibri"/>
                  <w:sz w:val="20"/>
                  <w:szCs w:val="20"/>
                  <w:lang w:bidi="ne-NP"/>
                </w:rPr>
                <w:t>3</w:t>
              </w:r>
            </w:ins>
          </w:p>
        </w:tc>
        <w:tc>
          <w:tcPr>
            <w:tcW w:w="1800" w:type="dxa"/>
            <w:tcBorders>
              <w:top w:val="nil"/>
              <w:left w:val="nil"/>
              <w:bottom w:val="single" w:sz="4" w:space="0" w:color="auto"/>
              <w:right w:val="single" w:sz="4" w:space="0" w:color="auto"/>
            </w:tcBorders>
            <w:shd w:val="clear" w:color="auto" w:fill="auto"/>
          </w:tcPr>
          <w:p w:rsidR="002B6273" w:rsidRPr="00AC2173" w:rsidRDefault="002B6273" w:rsidP="0074335E">
            <w:pPr>
              <w:jc w:val="center"/>
              <w:rPr>
                <w:ins w:id="10968" w:author="user" w:date="2012-02-29T14:49:00Z"/>
                <w:rFonts w:ascii="Calibri" w:hAnsi="Calibri" w:cs="Calibri"/>
                <w:sz w:val="20"/>
                <w:szCs w:val="20"/>
                <w:lang w:bidi="ne-NP"/>
              </w:rPr>
            </w:pPr>
            <w:ins w:id="10969" w:author="user" w:date="2012-02-29T14:49:00Z">
              <w:r w:rsidRPr="00AC2173">
                <w:rPr>
                  <w:rFonts w:ascii="Calibri" w:hAnsi="Calibri" w:cs="Calibri"/>
                  <w:sz w:val="20"/>
                  <w:szCs w:val="20"/>
                  <w:lang w:bidi="ne-NP"/>
                </w:rPr>
                <w:t>6</w:t>
              </w:r>
            </w:ins>
          </w:p>
        </w:tc>
      </w:tr>
      <w:tr w:rsidR="002B6273" w:rsidRPr="00145B40" w:rsidTr="0074335E">
        <w:trPr>
          <w:trHeight w:val="300"/>
          <w:ins w:id="10970" w:author="user" w:date="2012-02-29T14:49:00Z"/>
        </w:trPr>
        <w:tc>
          <w:tcPr>
            <w:tcW w:w="2080" w:type="dxa"/>
            <w:tcBorders>
              <w:top w:val="nil"/>
              <w:left w:val="single" w:sz="4" w:space="0" w:color="auto"/>
              <w:bottom w:val="single" w:sz="4" w:space="0" w:color="auto"/>
              <w:right w:val="single" w:sz="4" w:space="0" w:color="auto"/>
            </w:tcBorders>
            <w:shd w:val="clear" w:color="auto" w:fill="auto"/>
          </w:tcPr>
          <w:p w:rsidR="002B6273" w:rsidRPr="00AC2173" w:rsidRDefault="002B6273" w:rsidP="0074335E">
            <w:pPr>
              <w:jc w:val="both"/>
              <w:rPr>
                <w:ins w:id="10971" w:author="user" w:date="2012-02-29T14:49:00Z"/>
                <w:rFonts w:ascii="Calibri" w:hAnsi="Calibri" w:cs="Calibri"/>
                <w:sz w:val="20"/>
                <w:szCs w:val="20"/>
                <w:lang w:bidi="ne-NP"/>
              </w:rPr>
            </w:pPr>
            <w:ins w:id="10972" w:author="user" w:date="2012-02-29T14:49:00Z">
              <w:r w:rsidRPr="00AC2173">
                <w:rPr>
                  <w:rFonts w:ascii="Calibri" w:hAnsi="Calibri" w:cs="Calibri"/>
                  <w:sz w:val="20"/>
                  <w:szCs w:val="20"/>
                  <w:lang w:bidi="ne-NP"/>
                </w:rPr>
                <w:t>Shaktikhor</w:t>
              </w:r>
            </w:ins>
          </w:p>
        </w:tc>
        <w:tc>
          <w:tcPr>
            <w:tcW w:w="1893" w:type="dxa"/>
            <w:tcBorders>
              <w:top w:val="nil"/>
              <w:left w:val="nil"/>
              <w:bottom w:val="single" w:sz="4" w:space="0" w:color="auto"/>
              <w:right w:val="single" w:sz="4" w:space="0" w:color="auto"/>
            </w:tcBorders>
            <w:shd w:val="clear" w:color="auto" w:fill="auto"/>
          </w:tcPr>
          <w:p w:rsidR="002B6273" w:rsidRPr="00AC2173" w:rsidRDefault="002B6273" w:rsidP="0074335E">
            <w:pPr>
              <w:jc w:val="center"/>
              <w:rPr>
                <w:ins w:id="10973" w:author="user" w:date="2012-02-29T14:49:00Z"/>
                <w:rFonts w:ascii="Calibri" w:hAnsi="Calibri" w:cs="Calibri"/>
                <w:sz w:val="20"/>
                <w:szCs w:val="20"/>
                <w:lang w:bidi="ne-NP"/>
              </w:rPr>
            </w:pPr>
            <w:ins w:id="10974" w:author="user" w:date="2012-02-29T14:49:00Z">
              <w:r w:rsidRPr="00AC2173">
                <w:rPr>
                  <w:rFonts w:ascii="Calibri" w:hAnsi="Calibri" w:cs="Calibri"/>
                  <w:sz w:val="20"/>
                  <w:szCs w:val="20"/>
                  <w:lang w:bidi="ne-NP"/>
                </w:rPr>
                <w:t>-</w:t>
              </w:r>
            </w:ins>
          </w:p>
        </w:tc>
        <w:tc>
          <w:tcPr>
            <w:tcW w:w="1620" w:type="dxa"/>
            <w:tcBorders>
              <w:top w:val="nil"/>
              <w:left w:val="nil"/>
              <w:bottom w:val="single" w:sz="4" w:space="0" w:color="auto"/>
              <w:right w:val="single" w:sz="4" w:space="0" w:color="auto"/>
            </w:tcBorders>
            <w:shd w:val="clear" w:color="auto" w:fill="auto"/>
          </w:tcPr>
          <w:p w:rsidR="002B6273" w:rsidRPr="00AC2173" w:rsidRDefault="002B6273" w:rsidP="0074335E">
            <w:pPr>
              <w:jc w:val="center"/>
              <w:rPr>
                <w:ins w:id="10975" w:author="user" w:date="2012-02-29T14:49:00Z"/>
                <w:rFonts w:ascii="Calibri" w:hAnsi="Calibri" w:cs="Calibri"/>
                <w:sz w:val="20"/>
                <w:szCs w:val="20"/>
                <w:lang w:bidi="ne-NP"/>
              </w:rPr>
            </w:pPr>
            <w:ins w:id="10976" w:author="user" w:date="2012-02-29T14:49:00Z">
              <w:r w:rsidRPr="00AC2173">
                <w:rPr>
                  <w:rFonts w:ascii="Calibri" w:hAnsi="Calibri" w:cs="Calibri"/>
                  <w:sz w:val="20"/>
                  <w:szCs w:val="20"/>
                  <w:lang w:bidi="ne-NP"/>
                </w:rPr>
                <w:t>-</w:t>
              </w:r>
            </w:ins>
          </w:p>
        </w:tc>
        <w:tc>
          <w:tcPr>
            <w:tcW w:w="1413" w:type="dxa"/>
            <w:tcBorders>
              <w:top w:val="nil"/>
              <w:left w:val="nil"/>
              <w:bottom w:val="single" w:sz="4" w:space="0" w:color="auto"/>
              <w:right w:val="single" w:sz="4" w:space="0" w:color="auto"/>
            </w:tcBorders>
            <w:shd w:val="clear" w:color="auto" w:fill="auto"/>
          </w:tcPr>
          <w:p w:rsidR="002B6273" w:rsidRPr="00AC2173" w:rsidRDefault="002B6273" w:rsidP="0074335E">
            <w:pPr>
              <w:jc w:val="center"/>
              <w:rPr>
                <w:ins w:id="10977" w:author="user" w:date="2012-02-29T14:49:00Z"/>
                <w:rFonts w:ascii="Calibri" w:hAnsi="Calibri" w:cs="Calibri"/>
                <w:sz w:val="20"/>
                <w:szCs w:val="20"/>
                <w:lang w:bidi="ne-NP"/>
              </w:rPr>
            </w:pPr>
            <w:ins w:id="10978" w:author="user" w:date="2012-02-29T14:49:00Z">
              <w:r w:rsidRPr="00AC2173">
                <w:rPr>
                  <w:rFonts w:ascii="Calibri" w:hAnsi="Calibri" w:cs="Calibri"/>
                  <w:sz w:val="20"/>
                  <w:szCs w:val="20"/>
                  <w:lang w:bidi="ne-NP"/>
                </w:rPr>
                <w:t>1</w:t>
              </w:r>
            </w:ins>
          </w:p>
        </w:tc>
        <w:tc>
          <w:tcPr>
            <w:tcW w:w="1800" w:type="dxa"/>
            <w:tcBorders>
              <w:top w:val="nil"/>
              <w:left w:val="nil"/>
              <w:bottom w:val="single" w:sz="4" w:space="0" w:color="auto"/>
              <w:right w:val="single" w:sz="4" w:space="0" w:color="auto"/>
            </w:tcBorders>
            <w:shd w:val="clear" w:color="auto" w:fill="auto"/>
          </w:tcPr>
          <w:p w:rsidR="002B6273" w:rsidRPr="00AC2173" w:rsidRDefault="002B6273" w:rsidP="0074335E">
            <w:pPr>
              <w:jc w:val="center"/>
              <w:rPr>
                <w:ins w:id="10979" w:author="user" w:date="2012-02-29T14:49:00Z"/>
                <w:rFonts w:ascii="Calibri" w:hAnsi="Calibri" w:cs="Calibri"/>
                <w:sz w:val="20"/>
                <w:szCs w:val="20"/>
                <w:lang w:bidi="ne-NP"/>
              </w:rPr>
            </w:pPr>
            <w:ins w:id="10980" w:author="user" w:date="2012-02-29T14:49:00Z">
              <w:r w:rsidRPr="00AC2173">
                <w:rPr>
                  <w:rFonts w:ascii="Calibri" w:hAnsi="Calibri" w:cs="Calibri"/>
                  <w:sz w:val="20"/>
                  <w:szCs w:val="20"/>
                  <w:lang w:bidi="ne-NP"/>
                </w:rPr>
                <w:t>1</w:t>
              </w:r>
            </w:ins>
          </w:p>
        </w:tc>
      </w:tr>
      <w:tr w:rsidR="002B6273" w:rsidRPr="00145B40" w:rsidTr="0074335E">
        <w:trPr>
          <w:trHeight w:val="300"/>
          <w:ins w:id="10981" w:author="user" w:date="2012-02-29T14:49:00Z"/>
        </w:trPr>
        <w:tc>
          <w:tcPr>
            <w:tcW w:w="2080" w:type="dxa"/>
            <w:tcBorders>
              <w:top w:val="nil"/>
              <w:left w:val="single" w:sz="4" w:space="0" w:color="auto"/>
              <w:bottom w:val="single" w:sz="4" w:space="0" w:color="auto"/>
              <w:right w:val="single" w:sz="4" w:space="0" w:color="auto"/>
            </w:tcBorders>
            <w:shd w:val="clear" w:color="auto" w:fill="auto"/>
          </w:tcPr>
          <w:p w:rsidR="002B6273" w:rsidRPr="00AC2173" w:rsidRDefault="002B6273" w:rsidP="0074335E">
            <w:pPr>
              <w:jc w:val="both"/>
              <w:rPr>
                <w:ins w:id="10982" w:author="user" w:date="2012-02-29T14:49:00Z"/>
                <w:rFonts w:ascii="Calibri" w:hAnsi="Calibri" w:cs="Calibri"/>
                <w:sz w:val="20"/>
                <w:szCs w:val="20"/>
                <w:lang w:bidi="ne-NP"/>
              </w:rPr>
            </w:pPr>
            <w:ins w:id="10983" w:author="user" w:date="2012-02-29T14:49:00Z">
              <w:r w:rsidRPr="00AC2173">
                <w:rPr>
                  <w:rFonts w:ascii="Calibri" w:hAnsi="Calibri" w:cs="Calibri"/>
                  <w:sz w:val="20"/>
                  <w:szCs w:val="20"/>
                  <w:lang w:bidi="ne-NP"/>
                </w:rPr>
                <w:t>Total</w:t>
              </w:r>
            </w:ins>
          </w:p>
        </w:tc>
        <w:tc>
          <w:tcPr>
            <w:tcW w:w="1893" w:type="dxa"/>
            <w:tcBorders>
              <w:top w:val="nil"/>
              <w:left w:val="nil"/>
              <w:bottom w:val="single" w:sz="4" w:space="0" w:color="auto"/>
              <w:right w:val="single" w:sz="4" w:space="0" w:color="auto"/>
            </w:tcBorders>
            <w:shd w:val="clear" w:color="auto" w:fill="auto"/>
          </w:tcPr>
          <w:p w:rsidR="002B6273" w:rsidRPr="00AC2173" w:rsidRDefault="002B6273" w:rsidP="0074335E">
            <w:pPr>
              <w:jc w:val="center"/>
              <w:rPr>
                <w:ins w:id="10984" w:author="user" w:date="2012-02-29T14:49:00Z"/>
                <w:rFonts w:ascii="Calibri" w:hAnsi="Calibri" w:cs="Calibri"/>
                <w:sz w:val="20"/>
                <w:szCs w:val="20"/>
                <w:lang w:bidi="ne-NP"/>
              </w:rPr>
            </w:pPr>
            <w:ins w:id="10985" w:author="user" w:date="2012-02-29T14:49:00Z">
              <w:r w:rsidRPr="00AC2173">
                <w:rPr>
                  <w:rFonts w:ascii="Calibri" w:hAnsi="Calibri" w:cs="Calibri"/>
                  <w:sz w:val="20"/>
                  <w:szCs w:val="20"/>
                  <w:lang w:bidi="ne-NP"/>
                </w:rPr>
                <w:t>18</w:t>
              </w:r>
            </w:ins>
          </w:p>
        </w:tc>
        <w:tc>
          <w:tcPr>
            <w:tcW w:w="1620" w:type="dxa"/>
            <w:tcBorders>
              <w:top w:val="nil"/>
              <w:left w:val="nil"/>
              <w:bottom w:val="single" w:sz="4" w:space="0" w:color="auto"/>
              <w:right w:val="single" w:sz="4" w:space="0" w:color="auto"/>
            </w:tcBorders>
            <w:shd w:val="clear" w:color="auto" w:fill="auto"/>
          </w:tcPr>
          <w:p w:rsidR="002B6273" w:rsidRPr="00AC2173" w:rsidRDefault="002B6273" w:rsidP="0074335E">
            <w:pPr>
              <w:jc w:val="center"/>
              <w:rPr>
                <w:ins w:id="10986" w:author="user" w:date="2012-02-29T14:49:00Z"/>
                <w:rFonts w:ascii="Calibri" w:hAnsi="Calibri" w:cs="Calibri"/>
                <w:sz w:val="20"/>
                <w:szCs w:val="20"/>
                <w:lang w:bidi="ne-NP"/>
              </w:rPr>
            </w:pPr>
            <w:ins w:id="10987" w:author="user" w:date="2012-02-29T14:49:00Z">
              <w:r w:rsidRPr="00AC2173">
                <w:rPr>
                  <w:rFonts w:ascii="Calibri" w:hAnsi="Calibri" w:cs="Calibri"/>
                  <w:sz w:val="20"/>
                  <w:szCs w:val="20"/>
                  <w:lang w:bidi="ne-NP"/>
                </w:rPr>
                <w:t>15</w:t>
              </w:r>
            </w:ins>
          </w:p>
        </w:tc>
        <w:tc>
          <w:tcPr>
            <w:tcW w:w="1413" w:type="dxa"/>
            <w:tcBorders>
              <w:top w:val="nil"/>
              <w:left w:val="nil"/>
              <w:bottom w:val="single" w:sz="4" w:space="0" w:color="auto"/>
              <w:right w:val="single" w:sz="4" w:space="0" w:color="auto"/>
            </w:tcBorders>
            <w:shd w:val="clear" w:color="auto" w:fill="auto"/>
          </w:tcPr>
          <w:p w:rsidR="002B6273" w:rsidRPr="00AC2173" w:rsidRDefault="002B6273" w:rsidP="0074335E">
            <w:pPr>
              <w:jc w:val="center"/>
              <w:rPr>
                <w:ins w:id="10988" w:author="user" w:date="2012-02-29T14:49:00Z"/>
                <w:rFonts w:ascii="Calibri" w:hAnsi="Calibri" w:cs="Calibri"/>
                <w:sz w:val="20"/>
                <w:szCs w:val="20"/>
                <w:lang w:bidi="ne-NP"/>
              </w:rPr>
            </w:pPr>
            <w:ins w:id="10989" w:author="user" w:date="2012-02-29T14:49:00Z">
              <w:r w:rsidRPr="00AC2173">
                <w:rPr>
                  <w:rFonts w:ascii="Calibri" w:hAnsi="Calibri" w:cs="Calibri"/>
                  <w:sz w:val="20"/>
                  <w:szCs w:val="20"/>
                  <w:lang w:bidi="ne-NP"/>
                </w:rPr>
                <w:t>30</w:t>
              </w:r>
            </w:ins>
          </w:p>
        </w:tc>
        <w:tc>
          <w:tcPr>
            <w:tcW w:w="1800" w:type="dxa"/>
            <w:tcBorders>
              <w:top w:val="nil"/>
              <w:left w:val="nil"/>
              <w:bottom w:val="single" w:sz="4" w:space="0" w:color="auto"/>
              <w:right w:val="single" w:sz="4" w:space="0" w:color="auto"/>
            </w:tcBorders>
            <w:shd w:val="clear" w:color="auto" w:fill="auto"/>
          </w:tcPr>
          <w:p w:rsidR="002B6273" w:rsidRPr="00AC2173" w:rsidRDefault="002B6273" w:rsidP="0074335E">
            <w:pPr>
              <w:jc w:val="center"/>
              <w:rPr>
                <w:ins w:id="10990" w:author="user" w:date="2012-02-29T14:49:00Z"/>
                <w:rFonts w:ascii="Calibri" w:hAnsi="Calibri" w:cs="Calibri"/>
                <w:sz w:val="20"/>
                <w:szCs w:val="20"/>
                <w:lang w:bidi="ne-NP"/>
              </w:rPr>
            </w:pPr>
            <w:ins w:id="10991" w:author="user" w:date="2012-02-29T14:49:00Z">
              <w:r w:rsidRPr="00AC2173">
                <w:rPr>
                  <w:rFonts w:ascii="Calibri" w:hAnsi="Calibri" w:cs="Calibri"/>
                  <w:sz w:val="20"/>
                  <w:szCs w:val="20"/>
                  <w:lang w:bidi="ne-NP"/>
                </w:rPr>
                <w:t>35</w:t>
              </w:r>
            </w:ins>
          </w:p>
        </w:tc>
      </w:tr>
      <w:tr w:rsidR="002B6273" w:rsidRPr="00145B40" w:rsidTr="0074335E">
        <w:trPr>
          <w:trHeight w:val="300"/>
          <w:ins w:id="10992" w:author="user" w:date="2012-02-29T14:49:00Z"/>
        </w:trPr>
        <w:tc>
          <w:tcPr>
            <w:tcW w:w="2080" w:type="dxa"/>
            <w:tcBorders>
              <w:top w:val="nil"/>
              <w:left w:val="single" w:sz="4" w:space="0" w:color="auto"/>
              <w:bottom w:val="single" w:sz="4" w:space="0" w:color="auto"/>
              <w:right w:val="single" w:sz="4" w:space="0" w:color="auto"/>
            </w:tcBorders>
            <w:shd w:val="clear" w:color="auto" w:fill="auto"/>
          </w:tcPr>
          <w:p w:rsidR="002B6273" w:rsidRPr="00AC2173" w:rsidRDefault="002B6273" w:rsidP="0074335E">
            <w:pPr>
              <w:jc w:val="both"/>
              <w:rPr>
                <w:ins w:id="10993" w:author="user" w:date="2012-02-29T14:49:00Z"/>
                <w:rFonts w:ascii="Calibri" w:hAnsi="Calibri" w:cs="Calibri"/>
                <w:b/>
                <w:bCs/>
                <w:sz w:val="20"/>
                <w:szCs w:val="20"/>
                <w:lang w:bidi="ne-NP"/>
              </w:rPr>
            </w:pPr>
            <w:ins w:id="10994" w:author="user" w:date="2012-02-29T14:49:00Z">
              <w:r w:rsidRPr="00AC2173">
                <w:rPr>
                  <w:rFonts w:ascii="Calibri" w:hAnsi="Calibri" w:cs="Calibri"/>
                  <w:b/>
                  <w:bCs/>
                  <w:sz w:val="20"/>
                  <w:szCs w:val="20"/>
                  <w:lang w:bidi="ne-NP"/>
                </w:rPr>
                <w:t>Percentage</w:t>
              </w:r>
            </w:ins>
          </w:p>
        </w:tc>
        <w:tc>
          <w:tcPr>
            <w:tcW w:w="1893" w:type="dxa"/>
            <w:tcBorders>
              <w:top w:val="nil"/>
              <w:left w:val="nil"/>
              <w:bottom w:val="single" w:sz="4" w:space="0" w:color="auto"/>
              <w:right w:val="single" w:sz="4" w:space="0" w:color="auto"/>
            </w:tcBorders>
            <w:shd w:val="clear" w:color="auto" w:fill="auto"/>
            <w:noWrap/>
            <w:vAlign w:val="bottom"/>
          </w:tcPr>
          <w:p w:rsidR="002B6273" w:rsidRPr="00AC2173" w:rsidRDefault="002B6273" w:rsidP="0074335E">
            <w:pPr>
              <w:jc w:val="center"/>
              <w:rPr>
                <w:ins w:id="10995" w:author="user" w:date="2012-02-29T14:49:00Z"/>
                <w:rFonts w:ascii="Calibri" w:hAnsi="Calibri" w:cs="Calibri"/>
                <w:b/>
                <w:bCs/>
                <w:sz w:val="20"/>
                <w:szCs w:val="20"/>
                <w:lang w:bidi="ne-NP"/>
              </w:rPr>
            </w:pPr>
            <w:ins w:id="10996" w:author="user" w:date="2012-02-29T14:49:00Z">
              <w:r w:rsidRPr="00AC2173">
                <w:rPr>
                  <w:rFonts w:ascii="Calibri" w:hAnsi="Calibri" w:cs="Calibri"/>
                  <w:b/>
                  <w:bCs/>
                  <w:sz w:val="20"/>
                  <w:szCs w:val="20"/>
                  <w:lang w:bidi="ne-NP"/>
                </w:rPr>
                <w:t>18.37</w:t>
              </w:r>
            </w:ins>
          </w:p>
        </w:tc>
        <w:tc>
          <w:tcPr>
            <w:tcW w:w="1620" w:type="dxa"/>
            <w:tcBorders>
              <w:top w:val="nil"/>
              <w:left w:val="nil"/>
              <w:bottom w:val="single" w:sz="4" w:space="0" w:color="auto"/>
              <w:right w:val="single" w:sz="4" w:space="0" w:color="auto"/>
            </w:tcBorders>
            <w:shd w:val="clear" w:color="auto" w:fill="auto"/>
            <w:noWrap/>
            <w:vAlign w:val="bottom"/>
          </w:tcPr>
          <w:p w:rsidR="002B6273" w:rsidRPr="00AC2173" w:rsidRDefault="002B6273" w:rsidP="0074335E">
            <w:pPr>
              <w:jc w:val="center"/>
              <w:rPr>
                <w:ins w:id="10997" w:author="user" w:date="2012-02-29T14:49:00Z"/>
                <w:rFonts w:ascii="Calibri" w:hAnsi="Calibri" w:cs="Calibri"/>
                <w:b/>
                <w:bCs/>
                <w:sz w:val="20"/>
                <w:szCs w:val="20"/>
                <w:lang w:bidi="ne-NP"/>
              </w:rPr>
            </w:pPr>
            <w:ins w:id="10998" w:author="user" w:date="2012-02-29T14:49:00Z">
              <w:r w:rsidRPr="00AC2173">
                <w:rPr>
                  <w:rFonts w:ascii="Calibri" w:hAnsi="Calibri" w:cs="Calibri"/>
                  <w:b/>
                  <w:bCs/>
                  <w:sz w:val="20"/>
                  <w:szCs w:val="20"/>
                  <w:lang w:bidi="ne-NP"/>
                </w:rPr>
                <w:t>15.31</w:t>
              </w:r>
            </w:ins>
          </w:p>
        </w:tc>
        <w:tc>
          <w:tcPr>
            <w:tcW w:w="1413" w:type="dxa"/>
            <w:tcBorders>
              <w:top w:val="nil"/>
              <w:left w:val="nil"/>
              <w:bottom w:val="single" w:sz="4" w:space="0" w:color="auto"/>
              <w:right w:val="single" w:sz="4" w:space="0" w:color="auto"/>
            </w:tcBorders>
            <w:shd w:val="clear" w:color="auto" w:fill="auto"/>
            <w:noWrap/>
            <w:vAlign w:val="bottom"/>
          </w:tcPr>
          <w:p w:rsidR="002B6273" w:rsidRPr="00AC2173" w:rsidRDefault="002B6273" w:rsidP="0074335E">
            <w:pPr>
              <w:jc w:val="center"/>
              <w:rPr>
                <w:ins w:id="10999" w:author="user" w:date="2012-02-29T14:49:00Z"/>
                <w:rFonts w:ascii="Calibri" w:hAnsi="Calibri" w:cs="Calibri"/>
                <w:b/>
                <w:bCs/>
                <w:sz w:val="20"/>
                <w:szCs w:val="20"/>
                <w:lang w:bidi="ne-NP"/>
              </w:rPr>
            </w:pPr>
            <w:ins w:id="11000" w:author="user" w:date="2012-02-29T14:49:00Z">
              <w:r w:rsidRPr="00AC2173">
                <w:rPr>
                  <w:rFonts w:ascii="Calibri" w:hAnsi="Calibri" w:cs="Calibri"/>
                  <w:b/>
                  <w:bCs/>
                  <w:sz w:val="20"/>
                  <w:szCs w:val="20"/>
                  <w:lang w:bidi="ne-NP"/>
                </w:rPr>
                <w:t>30.61</w:t>
              </w:r>
            </w:ins>
          </w:p>
        </w:tc>
        <w:tc>
          <w:tcPr>
            <w:tcW w:w="1800" w:type="dxa"/>
            <w:tcBorders>
              <w:top w:val="nil"/>
              <w:left w:val="nil"/>
              <w:bottom w:val="single" w:sz="4" w:space="0" w:color="auto"/>
              <w:right w:val="single" w:sz="4" w:space="0" w:color="auto"/>
            </w:tcBorders>
            <w:shd w:val="clear" w:color="auto" w:fill="auto"/>
            <w:noWrap/>
            <w:vAlign w:val="bottom"/>
          </w:tcPr>
          <w:p w:rsidR="002B6273" w:rsidRPr="00AC2173" w:rsidRDefault="002B6273" w:rsidP="0074335E">
            <w:pPr>
              <w:jc w:val="center"/>
              <w:rPr>
                <w:ins w:id="11001" w:author="user" w:date="2012-02-29T14:49:00Z"/>
                <w:rFonts w:ascii="Calibri" w:hAnsi="Calibri" w:cs="Calibri"/>
                <w:b/>
                <w:bCs/>
                <w:sz w:val="20"/>
                <w:szCs w:val="20"/>
                <w:lang w:bidi="ne-NP"/>
              </w:rPr>
            </w:pPr>
            <w:ins w:id="11002" w:author="user" w:date="2012-02-29T14:49:00Z">
              <w:r w:rsidRPr="00AC2173">
                <w:rPr>
                  <w:rFonts w:ascii="Calibri" w:hAnsi="Calibri" w:cs="Calibri"/>
                  <w:b/>
                  <w:bCs/>
                  <w:sz w:val="20"/>
                  <w:szCs w:val="20"/>
                  <w:lang w:bidi="ne-NP"/>
                </w:rPr>
                <w:t>35.71</w:t>
              </w:r>
            </w:ins>
          </w:p>
        </w:tc>
      </w:tr>
    </w:tbl>
    <w:p w:rsidR="002B6273" w:rsidRPr="00AC2173" w:rsidRDefault="002B6273" w:rsidP="002B6273">
      <w:pPr>
        <w:pStyle w:val="ReportText"/>
        <w:spacing w:line="360" w:lineRule="auto"/>
        <w:ind w:left="0"/>
        <w:rPr>
          <w:ins w:id="11003" w:author="user" w:date="2012-02-29T14:49:00Z"/>
          <w:rFonts w:ascii="Calibri" w:hAnsi="Calibri" w:cs="Calibri"/>
          <w:bCs/>
          <w:i/>
          <w:sz w:val="18"/>
          <w:szCs w:val="18"/>
        </w:rPr>
      </w:pPr>
      <w:ins w:id="11004" w:author="user" w:date="2012-02-29T14:49:00Z">
        <w:r w:rsidRPr="00AC2173">
          <w:rPr>
            <w:rFonts w:ascii="Calibri" w:hAnsi="Calibri" w:cs="Calibri"/>
            <w:bCs/>
            <w:i/>
            <w:sz w:val="18"/>
            <w:szCs w:val="18"/>
          </w:rPr>
          <w:t>Source: Household Survey, 2011</w:t>
        </w:r>
      </w:ins>
    </w:p>
    <w:p w:rsidR="002B6273" w:rsidRPr="001765B5" w:rsidRDefault="002B6273" w:rsidP="002B6273">
      <w:pPr>
        <w:pStyle w:val="ReportText"/>
        <w:spacing w:line="360" w:lineRule="auto"/>
        <w:ind w:left="0"/>
        <w:rPr>
          <w:ins w:id="11005" w:author="user" w:date="2012-02-29T14:49:00Z"/>
          <w:rFonts w:ascii="Calibri" w:hAnsi="Calibri" w:cs="Calibri"/>
          <w:b/>
          <w:bCs/>
          <w:sz w:val="2"/>
          <w:szCs w:val="22"/>
        </w:rPr>
      </w:pPr>
    </w:p>
    <w:p w:rsidR="00160D84" w:rsidRPr="00873009" w:rsidRDefault="00160D84" w:rsidP="00160D84">
      <w:pPr>
        <w:spacing w:line="360" w:lineRule="auto"/>
        <w:jc w:val="center"/>
        <w:rPr>
          <w:ins w:id="11006" w:author="user" w:date="2012-02-29T14:50:00Z"/>
          <w:rFonts w:ascii="Calibri" w:hAnsi="Calibri" w:cs="Calibri"/>
          <w:b/>
          <w:sz w:val="28"/>
          <w:szCs w:val="28"/>
        </w:rPr>
      </w:pPr>
      <w:ins w:id="11007" w:author="user" w:date="2012-02-29T14:50:00Z">
        <w:r w:rsidRPr="00873009">
          <w:rPr>
            <w:rFonts w:ascii="Calibri" w:hAnsi="Calibri" w:cs="Calibri"/>
            <w:b/>
            <w:sz w:val="28"/>
            <w:szCs w:val="28"/>
          </w:rPr>
          <w:lastRenderedPageBreak/>
          <w:t>CHAPTER-VII</w:t>
        </w:r>
      </w:ins>
    </w:p>
    <w:p w:rsidR="00160D84" w:rsidRPr="00873009" w:rsidRDefault="00160D84" w:rsidP="00160D84">
      <w:pPr>
        <w:spacing w:line="360" w:lineRule="auto"/>
        <w:jc w:val="center"/>
        <w:rPr>
          <w:ins w:id="11008" w:author="user" w:date="2012-02-29T14:50:00Z"/>
          <w:rFonts w:ascii="Calibri" w:hAnsi="Calibri" w:cs="Calibri"/>
          <w:b/>
          <w:sz w:val="28"/>
          <w:szCs w:val="28"/>
        </w:rPr>
      </w:pPr>
      <w:ins w:id="11009" w:author="user" w:date="2012-02-29T14:50:00Z">
        <w:r w:rsidRPr="00873009">
          <w:rPr>
            <w:rFonts w:ascii="Calibri" w:hAnsi="Calibri" w:cs="Calibri"/>
            <w:b/>
            <w:sz w:val="28"/>
            <w:szCs w:val="28"/>
          </w:rPr>
          <w:t>IMPACT ASSESSMENT</w:t>
        </w:r>
      </w:ins>
    </w:p>
    <w:p w:rsidR="00160D84" w:rsidRPr="00873009" w:rsidRDefault="00160D84" w:rsidP="00160D84">
      <w:pPr>
        <w:spacing w:line="360" w:lineRule="auto"/>
        <w:jc w:val="center"/>
        <w:rPr>
          <w:ins w:id="11010" w:author="user" w:date="2012-02-29T14:50:00Z"/>
          <w:rFonts w:ascii="Calibri" w:hAnsi="Calibri" w:cs="Calibri"/>
          <w:b/>
          <w:sz w:val="10"/>
          <w:szCs w:val="10"/>
        </w:rPr>
      </w:pPr>
    </w:p>
    <w:p w:rsidR="00160D84" w:rsidRPr="00873009" w:rsidRDefault="00160D84" w:rsidP="000843A4">
      <w:pPr>
        <w:pStyle w:val="List2"/>
        <w:spacing w:line="300" w:lineRule="auto"/>
        <w:ind w:left="0" w:firstLine="0"/>
        <w:rPr>
          <w:ins w:id="11011" w:author="user" w:date="2012-02-29T14:50:00Z"/>
          <w:rFonts w:ascii="Calibri" w:hAnsi="Calibri" w:cs="Arial"/>
          <w:sz w:val="22"/>
          <w:szCs w:val="22"/>
        </w:rPr>
        <w:pPrChange w:id="11012" w:author="user" w:date="2012-03-01T11:58:00Z">
          <w:pPr>
            <w:pStyle w:val="List2"/>
            <w:spacing w:line="300" w:lineRule="auto"/>
          </w:pPr>
        </w:pPrChange>
      </w:pPr>
      <w:ins w:id="11013" w:author="user" w:date="2012-02-29T14:50:00Z">
        <w:r w:rsidRPr="00873009">
          <w:rPr>
            <w:rFonts w:ascii="Calibri" w:hAnsi="Calibri"/>
            <w:sz w:val="22"/>
            <w:szCs w:val="22"/>
          </w:rPr>
          <w:t xml:space="preserve">This chapter addresses the likely adverse and positive impacts of the construction and operation of Hetauda-Bharatpur 220 kV Transmission Line Project which will result in changes to the existing baseline conditions. </w:t>
        </w:r>
        <w:r w:rsidRPr="00873009">
          <w:rPr>
            <w:rFonts w:ascii="Calibri" w:hAnsi="Calibri" w:cs="Arial"/>
            <w:sz w:val="22"/>
            <w:szCs w:val="22"/>
          </w:rPr>
          <w:t xml:space="preserve">This section has been divided into two subsections. The beneficial impacts are described in subsection 7.1 and adverse impacts are mentioned in 7.2. </w:t>
        </w:r>
      </w:ins>
    </w:p>
    <w:p w:rsidR="00160D84" w:rsidRPr="00873009" w:rsidRDefault="00160D84" w:rsidP="000843A4">
      <w:pPr>
        <w:pStyle w:val="List2"/>
        <w:spacing w:line="300" w:lineRule="auto"/>
        <w:ind w:left="0"/>
        <w:rPr>
          <w:ins w:id="11014" w:author="user" w:date="2012-02-29T14:50:00Z"/>
          <w:rFonts w:ascii="Calibri" w:hAnsi="Calibri" w:cs="Arial"/>
          <w:sz w:val="10"/>
          <w:szCs w:val="10"/>
        </w:rPr>
      </w:pPr>
    </w:p>
    <w:p w:rsidR="00160D84" w:rsidRPr="00873009" w:rsidRDefault="00160D84" w:rsidP="000843A4">
      <w:pPr>
        <w:pStyle w:val="List2"/>
        <w:spacing w:line="300" w:lineRule="auto"/>
        <w:ind w:left="0" w:firstLine="0"/>
        <w:rPr>
          <w:ins w:id="11015" w:author="user" w:date="2012-02-29T14:50:00Z"/>
          <w:rFonts w:ascii="Calibri" w:hAnsi="Calibri" w:cs="Arial"/>
          <w:b/>
          <w:bCs/>
          <w:sz w:val="22"/>
          <w:szCs w:val="22"/>
        </w:rPr>
        <w:pPrChange w:id="11016" w:author="user" w:date="2012-03-01T11:58:00Z">
          <w:pPr>
            <w:pStyle w:val="List2"/>
            <w:spacing w:line="300" w:lineRule="auto"/>
            <w:ind w:left="0"/>
          </w:pPr>
        </w:pPrChange>
      </w:pPr>
      <w:ins w:id="11017" w:author="user" w:date="2012-02-29T14:50:00Z">
        <w:r w:rsidRPr="00873009">
          <w:rPr>
            <w:rFonts w:ascii="Calibri" w:hAnsi="Calibri" w:cs="Arial"/>
            <w:b/>
            <w:bCs/>
            <w:sz w:val="22"/>
            <w:szCs w:val="22"/>
          </w:rPr>
          <w:t>7.1 Positive Impacts</w:t>
        </w:r>
      </w:ins>
    </w:p>
    <w:p w:rsidR="00160D84" w:rsidRPr="00873009" w:rsidRDefault="00160D84" w:rsidP="000843A4">
      <w:pPr>
        <w:pStyle w:val="List2"/>
        <w:spacing w:line="300" w:lineRule="auto"/>
        <w:ind w:left="0"/>
        <w:rPr>
          <w:ins w:id="11018" w:author="user" w:date="2012-02-29T14:50:00Z"/>
          <w:rFonts w:ascii="Calibri" w:hAnsi="Calibri" w:cs="Arial"/>
          <w:b/>
          <w:sz w:val="10"/>
          <w:szCs w:val="10"/>
        </w:rPr>
      </w:pPr>
    </w:p>
    <w:p w:rsidR="00160D84" w:rsidRPr="00873009" w:rsidRDefault="00160D84" w:rsidP="000843A4">
      <w:pPr>
        <w:pStyle w:val="List2"/>
        <w:spacing w:line="300" w:lineRule="auto"/>
        <w:ind w:left="0" w:firstLine="0"/>
        <w:rPr>
          <w:ins w:id="11019" w:author="user" w:date="2012-02-29T14:50:00Z"/>
          <w:rFonts w:ascii="Calibri" w:hAnsi="Calibri" w:cs="Arial"/>
          <w:b/>
          <w:sz w:val="22"/>
          <w:szCs w:val="22"/>
        </w:rPr>
        <w:pPrChange w:id="11020" w:author="user" w:date="2012-03-01T11:58:00Z">
          <w:pPr>
            <w:pStyle w:val="List2"/>
            <w:spacing w:line="300" w:lineRule="auto"/>
            <w:ind w:left="0"/>
          </w:pPr>
        </w:pPrChange>
      </w:pPr>
      <w:ins w:id="11021" w:author="user" w:date="2012-02-29T14:50:00Z">
        <w:r w:rsidRPr="00873009">
          <w:rPr>
            <w:rFonts w:ascii="Calibri" w:hAnsi="Calibri" w:cs="Arial"/>
            <w:b/>
            <w:sz w:val="22"/>
            <w:szCs w:val="22"/>
          </w:rPr>
          <w:t>7.1.1 Construction Phase</w:t>
        </w:r>
      </w:ins>
    </w:p>
    <w:p w:rsidR="00160D84" w:rsidRPr="00873009" w:rsidRDefault="00160D84" w:rsidP="00160D84">
      <w:pPr>
        <w:spacing w:line="300" w:lineRule="auto"/>
        <w:rPr>
          <w:ins w:id="11022" w:author="user" w:date="2012-02-29T14:50:00Z"/>
          <w:rFonts w:ascii="Calibri" w:hAnsi="Calibri" w:cs="Arial"/>
          <w:b/>
          <w:sz w:val="10"/>
          <w:szCs w:val="10"/>
        </w:rPr>
      </w:pPr>
    </w:p>
    <w:p w:rsidR="00160D84" w:rsidRPr="00873009" w:rsidRDefault="00160D84" w:rsidP="00160D84">
      <w:pPr>
        <w:spacing w:line="300" w:lineRule="auto"/>
        <w:rPr>
          <w:ins w:id="11023" w:author="user" w:date="2012-02-29T14:50:00Z"/>
          <w:rFonts w:ascii="Calibri" w:hAnsi="Calibri" w:cs="Arial"/>
          <w:b/>
          <w:sz w:val="22"/>
          <w:szCs w:val="22"/>
        </w:rPr>
      </w:pPr>
      <w:ins w:id="11024" w:author="user" w:date="2012-02-29T14:50:00Z">
        <w:r w:rsidRPr="00873009">
          <w:rPr>
            <w:rFonts w:ascii="Calibri" w:hAnsi="Calibri" w:cs="Arial"/>
            <w:b/>
            <w:sz w:val="22"/>
            <w:szCs w:val="22"/>
          </w:rPr>
          <w:t>7.1.1.1 Local Employment</w:t>
        </w:r>
      </w:ins>
    </w:p>
    <w:p w:rsidR="00160D84" w:rsidRPr="00873009" w:rsidRDefault="00160D84" w:rsidP="000843A4">
      <w:pPr>
        <w:pStyle w:val="BodyTextIndent2"/>
        <w:spacing w:line="300" w:lineRule="auto"/>
        <w:ind w:left="0"/>
        <w:jc w:val="both"/>
        <w:rPr>
          <w:ins w:id="11025" w:author="user" w:date="2012-02-29T14:50:00Z"/>
          <w:rFonts w:ascii="Calibri" w:hAnsi="Calibri" w:cs="Arial"/>
          <w:sz w:val="22"/>
          <w:szCs w:val="22"/>
        </w:rPr>
        <w:pPrChange w:id="11026" w:author="user" w:date="2012-03-01T11:58:00Z">
          <w:pPr>
            <w:pStyle w:val="BodyTextIndent2"/>
            <w:spacing w:line="300" w:lineRule="auto"/>
            <w:jc w:val="both"/>
          </w:pPr>
        </w:pPrChange>
      </w:pPr>
      <w:ins w:id="11027" w:author="user" w:date="2012-02-29T14:50:00Z">
        <w:r w:rsidRPr="00873009">
          <w:rPr>
            <w:rFonts w:ascii="Calibri" w:hAnsi="Calibri" w:cs="Arial"/>
            <w:sz w:val="22"/>
            <w:szCs w:val="22"/>
          </w:rPr>
          <w:t xml:space="preserve">One of the major beneficial impacts of the project during the construction phase is generation of employment opportunity. Altogether 250 people will be deployed during the construction of the project, which includes 150 unskilled, 60 semi skilled and 40 skilled manpower. Estimated time for completion of the construction phase is 2 years. The availability of employment opportunity will increase the income level of the people and thus improve the living conditions. As there is prevalence of migration in the project area the availability of employment opportunity at local level will help to minimize it. </w:t>
        </w:r>
      </w:ins>
    </w:p>
    <w:p w:rsidR="00160D84" w:rsidRPr="00873009" w:rsidRDefault="00160D84" w:rsidP="000843A4">
      <w:pPr>
        <w:pStyle w:val="BodyTextIndent2"/>
        <w:spacing w:line="300" w:lineRule="auto"/>
        <w:ind w:left="0"/>
        <w:jc w:val="both"/>
        <w:rPr>
          <w:ins w:id="11028" w:author="user" w:date="2012-02-29T14:50:00Z"/>
          <w:rFonts w:ascii="Calibri" w:hAnsi="Calibri" w:cs="Arial"/>
          <w:sz w:val="22"/>
          <w:szCs w:val="22"/>
        </w:rPr>
        <w:pPrChange w:id="11029" w:author="user" w:date="2012-03-01T11:58:00Z">
          <w:pPr>
            <w:pStyle w:val="BodyTextIndent2"/>
            <w:spacing w:line="300" w:lineRule="auto"/>
            <w:jc w:val="both"/>
          </w:pPr>
        </w:pPrChange>
      </w:pPr>
      <w:ins w:id="11030" w:author="user" w:date="2012-02-29T14:50:00Z">
        <w:r w:rsidRPr="00873009">
          <w:rPr>
            <w:rFonts w:ascii="Calibri" w:hAnsi="Calibri" w:cs="Arial"/>
            <w:sz w:val="22"/>
            <w:szCs w:val="22"/>
          </w:rPr>
          <w:t>The vegetation of the RoW will be cleared for the construction of tower foundation and stringing of weir in forest area which will also provide short term employment opportunity to Community Forest Users Group.</w:t>
        </w:r>
      </w:ins>
    </w:p>
    <w:p w:rsidR="00160D84" w:rsidRPr="00873009" w:rsidRDefault="00160D84" w:rsidP="003C2D56">
      <w:pPr>
        <w:pStyle w:val="BodyTextIndent2"/>
        <w:spacing w:line="300" w:lineRule="auto"/>
        <w:ind w:left="0"/>
        <w:jc w:val="both"/>
        <w:rPr>
          <w:ins w:id="11031" w:author="user" w:date="2012-02-29T14:50:00Z"/>
          <w:rFonts w:ascii="Calibri" w:hAnsi="Calibri" w:cs="Arial"/>
          <w:sz w:val="22"/>
          <w:szCs w:val="22"/>
        </w:rPr>
        <w:pPrChange w:id="11032" w:author="user" w:date="2012-03-01T11:58:00Z">
          <w:pPr>
            <w:pStyle w:val="BodyTextIndent2"/>
            <w:spacing w:line="300" w:lineRule="auto"/>
            <w:jc w:val="both"/>
          </w:pPr>
        </w:pPrChange>
      </w:pPr>
      <w:ins w:id="11033" w:author="user" w:date="2012-02-29T14:50:00Z">
        <w:r w:rsidRPr="00873009">
          <w:rPr>
            <w:rFonts w:ascii="Calibri" w:hAnsi="Calibri" w:cs="Arial"/>
            <w:sz w:val="22"/>
            <w:szCs w:val="22"/>
          </w:rPr>
          <w:t>The magnitude of impact is considered to be moderate, extent is local and duration is short term.</w:t>
        </w:r>
      </w:ins>
    </w:p>
    <w:p w:rsidR="00160D84" w:rsidRPr="00873009" w:rsidRDefault="00160D84" w:rsidP="00160D84">
      <w:pPr>
        <w:spacing w:line="300" w:lineRule="auto"/>
        <w:rPr>
          <w:ins w:id="11034" w:author="user" w:date="2012-02-29T14:50:00Z"/>
          <w:rFonts w:ascii="Calibri" w:hAnsi="Calibri" w:cs="Arial"/>
          <w:b/>
          <w:sz w:val="22"/>
          <w:szCs w:val="22"/>
        </w:rPr>
      </w:pPr>
      <w:ins w:id="11035" w:author="user" w:date="2012-02-29T14:50:00Z">
        <w:r w:rsidRPr="00873009">
          <w:rPr>
            <w:rFonts w:ascii="Calibri" w:hAnsi="Calibri" w:cs="Arial"/>
            <w:b/>
            <w:sz w:val="22"/>
            <w:szCs w:val="22"/>
          </w:rPr>
          <w:t>7.1.1.2 Increase in Local Skills</w:t>
        </w:r>
      </w:ins>
    </w:p>
    <w:p w:rsidR="00160D84" w:rsidRPr="00873009" w:rsidRDefault="00160D84" w:rsidP="00160D84">
      <w:pPr>
        <w:pStyle w:val="BodyTextIndent2"/>
        <w:spacing w:line="300" w:lineRule="auto"/>
        <w:ind w:left="0"/>
        <w:jc w:val="both"/>
        <w:rPr>
          <w:ins w:id="11036" w:author="user" w:date="2012-02-29T14:50:00Z"/>
          <w:rFonts w:ascii="Calibri" w:hAnsi="Calibri" w:cs="Arial"/>
          <w:sz w:val="22"/>
          <w:szCs w:val="22"/>
        </w:rPr>
      </w:pPr>
      <w:ins w:id="11037" w:author="user" w:date="2012-02-29T14:50:00Z">
        <w:r w:rsidRPr="00873009">
          <w:rPr>
            <w:rFonts w:ascii="Calibri" w:hAnsi="Calibri" w:cs="Arial"/>
            <w:sz w:val="22"/>
            <w:szCs w:val="22"/>
          </w:rPr>
          <w:t>For construction of the project, highly skilled technical persons will be deputed in the project sites for the efficient execution of the construction works. Local people who will work with these skilled people will get opportunities to learn from them. With the skills learned during the construction of the project, local people will be able to get employment in similar projects elsewhere in Nepal. Such skills will be obtained, particularly in erection of towers, stringing of line, driving and transportation of equipment. The magnitude of impact is considered to be moderate, extent is local and duration is long term.</w:t>
        </w:r>
      </w:ins>
    </w:p>
    <w:p w:rsidR="00160D84" w:rsidRPr="00873009" w:rsidRDefault="00160D84" w:rsidP="00160D84">
      <w:pPr>
        <w:rPr>
          <w:ins w:id="11038" w:author="user" w:date="2012-02-29T14:50:00Z"/>
          <w:sz w:val="10"/>
          <w:szCs w:val="10"/>
        </w:rPr>
      </w:pPr>
    </w:p>
    <w:p w:rsidR="00160D84" w:rsidRPr="00873009" w:rsidRDefault="00160D84" w:rsidP="00160D84">
      <w:pPr>
        <w:spacing w:line="300" w:lineRule="auto"/>
        <w:rPr>
          <w:ins w:id="11039" w:author="user" w:date="2012-02-29T14:50:00Z"/>
          <w:rFonts w:ascii="Calibri" w:hAnsi="Calibri" w:cs="Arial"/>
          <w:b/>
          <w:sz w:val="22"/>
          <w:szCs w:val="22"/>
        </w:rPr>
      </w:pPr>
      <w:ins w:id="11040" w:author="user" w:date="2012-02-29T14:50:00Z">
        <w:r w:rsidRPr="00873009">
          <w:rPr>
            <w:rFonts w:ascii="Calibri" w:hAnsi="Calibri" w:cs="Arial"/>
            <w:b/>
            <w:sz w:val="22"/>
            <w:szCs w:val="22"/>
          </w:rPr>
          <w:t>7.1.1.3 Increase in Economic Opportunities</w:t>
        </w:r>
      </w:ins>
    </w:p>
    <w:p w:rsidR="00160D84" w:rsidRPr="00873009" w:rsidRDefault="00160D84" w:rsidP="00160D84">
      <w:pPr>
        <w:pStyle w:val="BodyText2"/>
        <w:spacing w:line="300" w:lineRule="auto"/>
        <w:jc w:val="both"/>
        <w:rPr>
          <w:ins w:id="11041" w:author="user" w:date="2012-02-29T14:50:00Z"/>
          <w:rFonts w:ascii="Calibri" w:hAnsi="Calibri" w:cs="Arial"/>
          <w:sz w:val="22"/>
          <w:szCs w:val="22"/>
        </w:rPr>
      </w:pPr>
      <w:ins w:id="11042" w:author="user" w:date="2012-02-29T14:50:00Z">
        <w:r w:rsidRPr="00873009">
          <w:rPr>
            <w:rFonts w:ascii="Calibri" w:hAnsi="Calibri" w:cs="Arial"/>
            <w:sz w:val="22"/>
            <w:szCs w:val="22"/>
          </w:rPr>
          <w:t>The employment opportunity, income from shops, house rental, increase demand for food grains, fresh vegetable, meat and other local consumption goods and rental/lease of land are the areas of income during construction period. Furthermore, local contractors will be deployed for different kinds of works which is considered positive impacts on the local economy. As a result of increased trade and business, significant amount of cash will be injected in to the local economy. The increase in trade and business will enhance the economic status of local people. The magnitude of impact is considered to be moderate, extent is local and duration is short term.</w:t>
        </w:r>
      </w:ins>
    </w:p>
    <w:p w:rsidR="00160D84" w:rsidRPr="00873009" w:rsidRDefault="00160D84" w:rsidP="00160D84">
      <w:pPr>
        <w:pStyle w:val="BodyText2"/>
        <w:spacing w:line="300" w:lineRule="auto"/>
        <w:jc w:val="both"/>
        <w:rPr>
          <w:ins w:id="11043" w:author="user" w:date="2012-02-29T14:50:00Z"/>
          <w:rFonts w:ascii="Calibri" w:hAnsi="Calibri" w:cs="Arial"/>
          <w:sz w:val="10"/>
          <w:szCs w:val="10"/>
        </w:rPr>
      </w:pPr>
    </w:p>
    <w:p w:rsidR="00160D84" w:rsidRPr="00873009" w:rsidRDefault="00160D84" w:rsidP="00160D84">
      <w:pPr>
        <w:spacing w:line="300" w:lineRule="auto"/>
        <w:ind w:left="748" w:hanging="748"/>
        <w:rPr>
          <w:ins w:id="11044" w:author="user" w:date="2012-02-29T14:50:00Z"/>
          <w:rFonts w:ascii="Calibri" w:hAnsi="Calibri" w:cs="Arial"/>
          <w:b/>
          <w:sz w:val="22"/>
          <w:szCs w:val="22"/>
        </w:rPr>
      </w:pPr>
      <w:ins w:id="11045" w:author="user" w:date="2012-02-29T14:50:00Z">
        <w:r w:rsidRPr="00873009">
          <w:rPr>
            <w:rFonts w:ascii="Calibri" w:hAnsi="Calibri" w:cs="Arial"/>
            <w:b/>
            <w:sz w:val="22"/>
            <w:szCs w:val="22"/>
          </w:rPr>
          <w:lastRenderedPageBreak/>
          <w:t>7.1.2</w:t>
        </w:r>
        <w:r w:rsidRPr="00873009">
          <w:rPr>
            <w:rFonts w:ascii="Calibri" w:hAnsi="Calibri" w:cs="Arial"/>
            <w:b/>
            <w:sz w:val="22"/>
            <w:szCs w:val="22"/>
          </w:rPr>
          <w:tab/>
          <w:t>Operation Phase</w:t>
        </w:r>
      </w:ins>
    </w:p>
    <w:p w:rsidR="00160D84" w:rsidRPr="00873009" w:rsidRDefault="00160D84" w:rsidP="00160D84">
      <w:pPr>
        <w:pStyle w:val="BodyText"/>
        <w:spacing w:line="300" w:lineRule="auto"/>
        <w:rPr>
          <w:ins w:id="11046" w:author="user" w:date="2012-02-29T14:50:00Z"/>
          <w:rFonts w:ascii="Calibri" w:hAnsi="Calibri" w:cs="Arial"/>
          <w:sz w:val="10"/>
          <w:szCs w:val="10"/>
        </w:rPr>
      </w:pPr>
    </w:p>
    <w:p w:rsidR="00160D84" w:rsidRPr="00873009" w:rsidRDefault="00160D84" w:rsidP="00160D84">
      <w:pPr>
        <w:spacing w:line="300" w:lineRule="auto"/>
        <w:rPr>
          <w:ins w:id="11047" w:author="user" w:date="2012-02-29T14:50:00Z"/>
          <w:rFonts w:ascii="Calibri" w:hAnsi="Calibri" w:cs="Arial"/>
          <w:b/>
          <w:sz w:val="22"/>
          <w:szCs w:val="22"/>
        </w:rPr>
      </w:pPr>
      <w:ins w:id="11048" w:author="user" w:date="2012-02-29T14:50:00Z">
        <w:r w:rsidRPr="00873009">
          <w:rPr>
            <w:rFonts w:ascii="Calibri" w:hAnsi="Calibri" w:cs="Arial"/>
            <w:b/>
            <w:sz w:val="22"/>
            <w:szCs w:val="22"/>
          </w:rPr>
          <w:t>7.1.2.1 Local Employment</w:t>
        </w:r>
      </w:ins>
    </w:p>
    <w:p w:rsidR="00160D84" w:rsidRPr="00873009" w:rsidRDefault="00160D84" w:rsidP="00160D84">
      <w:pPr>
        <w:spacing w:line="300" w:lineRule="auto"/>
        <w:jc w:val="both"/>
        <w:rPr>
          <w:ins w:id="11049" w:author="user" w:date="2012-02-29T14:50:00Z"/>
          <w:rFonts w:ascii="Calibri" w:hAnsi="Calibri" w:cs="Arial"/>
          <w:sz w:val="22"/>
          <w:szCs w:val="22"/>
        </w:rPr>
      </w:pPr>
      <w:ins w:id="11050" w:author="user" w:date="2012-02-29T14:50:00Z">
        <w:r w:rsidRPr="00873009">
          <w:rPr>
            <w:rFonts w:ascii="Calibri" w:hAnsi="Calibri" w:cs="Arial"/>
            <w:sz w:val="22"/>
            <w:szCs w:val="22"/>
          </w:rPr>
          <w:t xml:space="preserve">The project will require people for operation and maintenance of the transmission line and substation and some of them will be hired locally. This will provide long term employment opportunity to the local people. </w:t>
        </w:r>
        <w:r w:rsidRPr="00873009">
          <w:rPr>
            <w:rFonts w:ascii="Calibri" w:hAnsi="Calibri" w:cs="Calibri"/>
            <w:sz w:val="22"/>
            <w:szCs w:val="22"/>
          </w:rPr>
          <w:t>Vegetation clearance will be necessary for regular maintenance of RoW. This activity will also provide short employment opportunity for the local people, thus providing some additional income.</w:t>
        </w:r>
        <w:r w:rsidRPr="00873009">
          <w:rPr>
            <w:rFonts w:ascii="Calibri" w:hAnsi="Calibri" w:cs="Arial"/>
            <w:sz w:val="22"/>
            <w:szCs w:val="22"/>
          </w:rPr>
          <w:t xml:space="preserve"> The magnitude of impact is considered to be low, extent is local and duration is long term.</w:t>
        </w:r>
      </w:ins>
    </w:p>
    <w:p w:rsidR="00160D84" w:rsidRPr="00873009" w:rsidRDefault="00160D84" w:rsidP="00160D84">
      <w:pPr>
        <w:spacing w:line="300" w:lineRule="auto"/>
        <w:jc w:val="both"/>
        <w:rPr>
          <w:ins w:id="11051" w:author="user" w:date="2012-02-29T14:50:00Z"/>
          <w:rFonts w:ascii="Calibri" w:hAnsi="Calibri"/>
          <w:b/>
          <w:sz w:val="10"/>
          <w:szCs w:val="10"/>
        </w:rPr>
      </w:pPr>
    </w:p>
    <w:p w:rsidR="00160D84" w:rsidRPr="00873009" w:rsidRDefault="00160D84" w:rsidP="00160D84">
      <w:pPr>
        <w:spacing w:line="300" w:lineRule="auto"/>
        <w:jc w:val="both"/>
        <w:rPr>
          <w:ins w:id="11052" w:author="user" w:date="2012-02-29T14:50:00Z"/>
          <w:rFonts w:ascii="Calibri" w:hAnsi="Calibri"/>
          <w:b/>
          <w:sz w:val="22"/>
          <w:szCs w:val="22"/>
        </w:rPr>
      </w:pPr>
      <w:ins w:id="11053" w:author="user" w:date="2012-02-29T14:50:00Z">
        <w:r w:rsidRPr="00873009">
          <w:rPr>
            <w:rFonts w:ascii="Calibri" w:hAnsi="Calibri"/>
            <w:b/>
            <w:sz w:val="22"/>
            <w:szCs w:val="22"/>
          </w:rPr>
          <w:t>7.1.2.2 National/Regional Economy</w:t>
        </w:r>
      </w:ins>
    </w:p>
    <w:p w:rsidR="00160D84" w:rsidRPr="00873009" w:rsidRDefault="00160D84" w:rsidP="003C2D56">
      <w:pPr>
        <w:pStyle w:val="BodyTextIndent"/>
        <w:spacing w:line="300" w:lineRule="auto"/>
        <w:ind w:left="0"/>
        <w:jc w:val="both"/>
        <w:rPr>
          <w:ins w:id="11054" w:author="user" w:date="2012-02-29T14:50:00Z"/>
          <w:rFonts w:ascii="Calibri" w:hAnsi="Calibri"/>
          <w:sz w:val="22"/>
          <w:szCs w:val="22"/>
        </w:rPr>
        <w:pPrChange w:id="11055" w:author="user" w:date="2012-03-01T11:58:00Z">
          <w:pPr>
            <w:pStyle w:val="BodyTextIndent"/>
            <w:spacing w:line="300" w:lineRule="auto"/>
            <w:jc w:val="both"/>
          </w:pPr>
        </w:pPrChange>
      </w:pPr>
      <w:ins w:id="11056" w:author="user" w:date="2012-02-29T14:50:00Z">
        <w:r w:rsidRPr="00873009">
          <w:rPr>
            <w:rFonts w:ascii="Calibri" w:hAnsi="Calibri"/>
            <w:sz w:val="22"/>
            <w:szCs w:val="22"/>
          </w:rPr>
          <w:t xml:space="preserve">The transmission line project will evacuate the energy produced from Kali Gandaki HEP and other big hydro projects planned in the west to the east where demand is high, and provide reliable power supply in load centers in eastern region. </w:t>
        </w:r>
      </w:ins>
    </w:p>
    <w:p w:rsidR="00160D84" w:rsidRPr="00873009" w:rsidRDefault="00160D84" w:rsidP="00160D84">
      <w:pPr>
        <w:spacing w:line="300" w:lineRule="auto"/>
        <w:jc w:val="both"/>
        <w:rPr>
          <w:ins w:id="11057" w:author="user" w:date="2012-02-29T14:50:00Z"/>
          <w:rFonts w:ascii="Calibri" w:hAnsi="Calibri" w:cs="Arial"/>
          <w:sz w:val="22"/>
          <w:szCs w:val="22"/>
        </w:rPr>
      </w:pPr>
      <w:ins w:id="11058" w:author="user" w:date="2012-02-29T14:50:00Z">
        <w:r w:rsidRPr="00873009">
          <w:rPr>
            <w:rFonts w:ascii="Calibri" w:hAnsi="Calibri"/>
            <w:sz w:val="22"/>
            <w:szCs w:val="22"/>
          </w:rPr>
          <w:t>As such, the national economy will boost via productivity/opening of new businesses with the help of this electric power supply. Ahead, in future, power can also be transmitted or sold to India via this TL. In that regard, the revenue collection by exporting power someday via this TL will contribute/add to the national economy.</w:t>
        </w:r>
        <w:r w:rsidRPr="00873009">
          <w:rPr>
            <w:rFonts w:ascii="Calibri" w:hAnsi="Calibri" w:cs="Arial"/>
            <w:sz w:val="22"/>
            <w:szCs w:val="22"/>
          </w:rPr>
          <w:t xml:space="preserve"> The magnitude of impact is considered to be high, extent is local and duration is long term.</w:t>
        </w:r>
      </w:ins>
    </w:p>
    <w:p w:rsidR="00160D84" w:rsidRPr="00873009" w:rsidRDefault="00160D84" w:rsidP="00160D84">
      <w:pPr>
        <w:pStyle w:val="BodyTextIndent"/>
        <w:spacing w:line="300" w:lineRule="auto"/>
        <w:jc w:val="both"/>
        <w:rPr>
          <w:ins w:id="11059" w:author="user" w:date="2012-02-29T14:50:00Z"/>
          <w:rFonts w:ascii="Calibri" w:hAnsi="Calibri"/>
          <w:sz w:val="10"/>
          <w:szCs w:val="10"/>
        </w:rPr>
      </w:pPr>
    </w:p>
    <w:p w:rsidR="00160D84" w:rsidRPr="00873009" w:rsidRDefault="00160D84" w:rsidP="00160D84">
      <w:pPr>
        <w:numPr>
          <w:ilvl w:val="3"/>
          <w:numId w:val="21"/>
        </w:numPr>
        <w:spacing w:line="300" w:lineRule="auto"/>
        <w:rPr>
          <w:ins w:id="11060" w:author="user" w:date="2012-02-29T14:50:00Z"/>
          <w:rFonts w:ascii="Calibri" w:hAnsi="Calibri" w:cs="Arial"/>
          <w:b/>
          <w:sz w:val="22"/>
          <w:szCs w:val="22"/>
        </w:rPr>
      </w:pPr>
      <w:ins w:id="11061" w:author="user" w:date="2012-02-29T14:50:00Z">
        <w:r w:rsidRPr="00873009">
          <w:rPr>
            <w:rFonts w:ascii="Calibri" w:hAnsi="Calibri" w:cs="Arial"/>
            <w:b/>
            <w:sz w:val="22"/>
            <w:szCs w:val="22"/>
          </w:rPr>
          <w:t>Expansion in Rural Electrification</w:t>
        </w:r>
      </w:ins>
    </w:p>
    <w:p w:rsidR="00160D84" w:rsidRPr="00873009" w:rsidRDefault="00160D84" w:rsidP="00160D84">
      <w:pPr>
        <w:spacing w:line="300" w:lineRule="auto"/>
        <w:jc w:val="both"/>
        <w:rPr>
          <w:ins w:id="11062" w:author="user" w:date="2012-02-29T14:50:00Z"/>
          <w:rFonts w:ascii="Calibri" w:hAnsi="Calibri" w:cs="Arial"/>
          <w:sz w:val="22"/>
          <w:szCs w:val="22"/>
        </w:rPr>
      </w:pPr>
      <w:ins w:id="11063" w:author="user" w:date="2012-02-29T14:50:00Z">
        <w:r w:rsidRPr="00873009">
          <w:rPr>
            <w:rFonts w:ascii="Calibri" w:hAnsi="Calibri" w:cs="Arial"/>
            <w:sz w:val="22"/>
            <w:szCs w:val="22"/>
          </w:rPr>
          <w:t>The proposed transmission line will open the door for expansion of distribution networks through substations of Hetauda of Makwanpur district and at Bharatpur of Chitwan district. It will help to expand the coverage of rural electrification in Nepal and develop the rural areas by providing electricity to the consumers. The magnitude of impact is considered to be high, extent is national</w:t>
        </w:r>
        <w:r w:rsidRPr="00873009" w:rsidDel="007C2A6C">
          <w:rPr>
            <w:rFonts w:ascii="Calibri" w:hAnsi="Calibri" w:cs="Arial"/>
            <w:sz w:val="22"/>
            <w:szCs w:val="22"/>
          </w:rPr>
          <w:t xml:space="preserve"> </w:t>
        </w:r>
        <w:r w:rsidRPr="00873009">
          <w:rPr>
            <w:rFonts w:ascii="Calibri" w:hAnsi="Calibri" w:cs="Arial"/>
            <w:sz w:val="22"/>
            <w:szCs w:val="22"/>
          </w:rPr>
          <w:t>and duration is long term.</w:t>
        </w:r>
      </w:ins>
    </w:p>
    <w:p w:rsidR="00160D84" w:rsidRPr="00873009" w:rsidRDefault="00160D84" w:rsidP="00160D84">
      <w:pPr>
        <w:spacing w:line="300" w:lineRule="auto"/>
        <w:jc w:val="both"/>
        <w:rPr>
          <w:ins w:id="11064" w:author="user" w:date="2012-02-29T14:50:00Z"/>
          <w:rFonts w:ascii="Calibri" w:hAnsi="Calibri" w:cs="Arial"/>
          <w:sz w:val="10"/>
          <w:szCs w:val="10"/>
        </w:rPr>
      </w:pPr>
    </w:p>
    <w:p w:rsidR="00160D84" w:rsidRPr="00873009" w:rsidRDefault="00160D84" w:rsidP="00160D84">
      <w:pPr>
        <w:numPr>
          <w:ilvl w:val="3"/>
          <w:numId w:val="21"/>
        </w:numPr>
        <w:spacing w:line="300" w:lineRule="auto"/>
        <w:rPr>
          <w:ins w:id="11065" w:author="user" w:date="2012-02-29T14:50:00Z"/>
          <w:rFonts w:ascii="Calibri" w:hAnsi="Calibri" w:cs="Arial"/>
          <w:b/>
          <w:sz w:val="22"/>
          <w:szCs w:val="22"/>
        </w:rPr>
      </w:pPr>
      <w:ins w:id="11066" w:author="user" w:date="2012-02-29T14:50:00Z">
        <w:r w:rsidRPr="00873009">
          <w:rPr>
            <w:rFonts w:ascii="Calibri" w:hAnsi="Calibri" w:cs="Arial"/>
            <w:b/>
            <w:sz w:val="22"/>
            <w:szCs w:val="22"/>
          </w:rPr>
          <w:t>Impacts Due to Low Potential of Lightening</w:t>
        </w:r>
      </w:ins>
    </w:p>
    <w:p w:rsidR="00160D84" w:rsidRPr="00873009" w:rsidRDefault="00160D84" w:rsidP="00160D84">
      <w:pPr>
        <w:spacing w:line="300" w:lineRule="auto"/>
        <w:rPr>
          <w:ins w:id="11067" w:author="user" w:date="2012-02-29T14:50:00Z"/>
          <w:rFonts w:ascii="Calibri" w:hAnsi="Calibri" w:cs="Arial"/>
          <w:sz w:val="10"/>
          <w:szCs w:val="10"/>
        </w:rPr>
      </w:pPr>
    </w:p>
    <w:p w:rsidR="00160D84" w:rsidRPr="00873009" w:rsidRDefault="00160D84" w:rsidP="00160D84">
      <w:pPr>
        <w:spacing w:line="300" w:lineRule="auto"/>
        <w:jc w:val="both"/>
        <w:rPr>
          <w:ins w:id="11068" w:author="user" w:date="2012-02-29T14:50:00Z"/>
          <w:rFonts w:ascii="Calibri" w:hAnsi="Calibri" w:cs="Arial"/>
          <w:sz w:val="22"/>
          <w:szCs w:val="22"/>
        </w:rPr>
      </w:pPr>
      <w:ins w:id="11069" w:author="user" w:date="2012-02-29T14:50:00Z">
        <w:r w:rsidRPr="00873009">
          <w:rPr>
            <w:rFonts w:ascii="Calibri" w:hAnsi="Calibri" w:cs="Arial"/>
            <w:sz w:val="22"/>
            <w:szCs w:val="22"/>
          </w:rPr>
          <w:t>The availability of high voltage electric power and earth wire will reduce poss</w:t>
        </w:r>
        <w:r w:rsidR="003C2D56">
          <w:rPr>
            <w:rFonts w:ascii="Calibri" w:hAnsi="Calibri" w:cs="Arial"/>
            <w:sz w:val="22"/>
            <w:szCs w:val="22"/>
          </w:rPr>
          <w:t>ibilities of lightening in near</w:t>
        </w:r>
        <w:r w:rsidRPr="00873009">
          <w:rPr>
            <w:rFonts w:ascii="Calibri" w:hAnsi="Calibri" w:cs="Arial"/>
            <w:sz w:val="22"/>
            <w:szCs w:val="22"/>
          </w:rPr>
          <w:t xml:space="preserve">by areas and help to protect lives and property of people. The magnitude of impact is considered high, extent is local and of long duration. </w:t>
        </w:r>
      </w:ins>
    </w:p>
    <w:p w:rsidR="00160D84" w:rsidRPr="00873009" w:rsidRDefault="00160D84" w:rsidP="00160D84">
      <w:pPr>
        <w:spacing w:line="300" w:lineRule="auto"/>
        <w:jc w:val="both"/>
        <w:rPr>
          <w:ins w:id="11070" w:author="user" w:date="2012-02-29T14:50:00Z"/>
          <w:rFonts w:ascii="Calibri" w:hAnsi="Calibri" w:cs="Arial"/>
          <w:sz w:val="22"/>
          <w:szCs w:val="22"/>
        </w:rPr>
      </w:pPr>
    </w:p>
    <w:p w:rsidR="00160D84" w:rsidRPr="00873009" w:rsidRDefault="00160D84" w:rsidP="00160D84">
      <w:pPr>
        <w:pStyle w:val="BodyTextIndent2"/>
        <w:numPr>
          <w:ilvl w:val="3"/>
          <w:numId w:val="21"/>
        </w:numPr>
        <w:spacing w:line="300" w:lineRule="auto"/>
        <w:rPr>
          <w:ins w:id="11071" w:author="user" w:date="2012-02-29T14:50:00Z"/>
          <w:rFonts w:ascii="Calibri" w:hAnsi="Calibri" w:cs="Calibri"/>
          <w:b/>
          <w:bCs/>
          <w:sz w:val="22"/>
          <w:szCs w:val="22"/>
        </w:rPr>
      </w:pPr>
      <w:ins w:id="11072" w:author="user" w:date="2012-02-29T14:50:00Z">
        <w:r w:rsidRPr="00873009">
          <w:rPr>
            <w:rFonts w:ascii="Calibri" w:hAnsi="Calibri" w:cs="Calibri"/>
            <w:b/>
            <w:bCs/>
            <w:sz w:val="22"/>
            <w:szCs w:val="22"/>
          </w:rPr>
          <w:t>Changes in the local economic activities</w:t>
        </w:r>
      </w:ins>
    </w:p>
    <w:p w:rsidR="00160D84" w:rsidRPr="00873009" w:rsidRDefault="00160D84" w:rsidP="00160D84">
      <w:pPr>
        <w:spacing w:line="300" w:lineRule="auto"/>
        <w:jc w:val="both"/>
        <w:rPr>
          <w:ins w:id="11073" w:author="user" w:date="2012-02-29T14:50:00Z"/>
          <w:rFonts w:ascii="Calibri" w:hAnsi="Calibri" w:cs="Arial"/>
          <w:sz w:val="22"/>
          <w:szCs w:val="22"/>
        </w:rPr>
      </w:pPr>
      <w:ins w:id="11074" w:author="user" w:date="2012-02-29T14:50:00Z">
        <w:r w:rsidRPr="00873009">
          <w:rPr>
            <w:rFonts w:ascii="Calibri" w:hAnsi="Calibri" w:cs="Calibri"/>
            <w:sz w:val="22"/>
            <w:szCs w:val="22"/>
          </w:rPr>
          <w:t>The availability of the power is likely to enhance the health and sanitation situation in the project area. The availability of power will provide opportunity for the better quality of life, possibilities of health care units/health post, opening of new market and trade centers, hotel, lodge etc. Therefore, the propose transmission line project is likely to provide the basis for the changes in the local economic activities.</w:t>
        </w:r>
        <w:r w:rsidRPr="00873009">
          <w:rPr>
            <w:rFonts w:ascii="Calibri" w:hAnsi="Calibri" w:cs="Arial"/>
            <w:sz w:val="22"/>
            <w:szCs w:val="22"/>
          </w:rPr>
          <w:t xml:space="preserve"> The magnitude of impact is considered moderate, extent is local and of long duration. </w:t>
        </w:r>
      </w:ins>
    </w:p>
    <w:p w:rsidR="00160D84" w:rsidRDefault="00160D84" w:rsidP="00160D84">
      <w:pPr>
        <w:widowControl w:val="0"/>
        <w:autoSpaceDE w:val="0"/>
        <w:autoSpaceDN w:val="0"/>
        <w:adjustRightInd w:val="0"/>
        <w:spacing w:line="300" w:lineRule="auto"/>
        <w:jc w:val="both"/>
        <w:rPr>
          <w:ins w:id="11075" w:author="user" w:date="2012-03-01T11:58:00Z"/>
          <w:rFonts w:ascii="Calibri" w:hAnsi="Calibri" w:cs="Calibri"/>
          <w:sz w:val="22"/>
          <w:szCs w:val="22"/>
        </w:rPr>
      </w:pPr>
    </w:p>
    <w:p w:rsidR="003C2D56" w:rsidRDefault="003C2D56" w:rsidP="00160D84">
      <w:pPr>
        <w:widowControl w:val="0"/>
        <w:autoSpaceDE w:val="0"/>
        <w:autoSpaceDN w:val="0"/>
        <w:adjustRightInd w:val="0"/>
        <w:spacing w:line="300" w:lineRule="auto"/>
        <w:jc w:val="both"/>
        <w:rPr>
          <w:ins w:id="11076" w:author="user" w:date="2012-03-01T11:58:00Z"/>
          <w:rFonts w:ascii="Calibri" w:hAnsi="Calibri" w:cs="Calibri"/>
          <w:sz w:val="22"/>
          <w:szCs w:val="22"/>
        </w:rPr>
      </w:pPr>
    </w:p>
    <w:p w:rsidR="003C2D56" w:rsidRPr="00873009" w:rsidRDefault="003C2D56" w:rsidP="00160D84">
      <w:pPr>
        <w:widowControl w:val="0"/>
        <w:autoSpaceDE w:val="0"/>
        <w:autoSpaceDN w:val="0"/>
        <w:adjustRightInd w:val="0"/>
        <w:spacing w:line="300" w:lineRule="auto"/>
        <w:jc w:val="both"/>
        <w:rPr>
          <w:ins w:id="11077" w:author="user" w:date="2012-02-29T14:50:00Z"/>
          <w:rFonts w:ascii="Calibri" w:hAnsi="Calibri" w:cs="Calibri"/>
          <w:sz w:val="22"/>
          <w:szCs w:val="22"/>
        </w:rPr>
      </w:pPr>
    </w:p>
    <w:p w:rsidR="00160D84" w:rsidRPr="00873009" w:rsidRDefault="00160D84" w:rsidP="00160D84">
      <w:pPr>
        <w:widowControl w:val="0"/>
        <w:autoSpaceDE w:val="0"/>
        <w:autoSpaceDN w:val="0"/>
        <w:adjustRightInd w:val="0"/>
        <w:spacing w:line="300" w:lineRule="auto"/>
        <w:ind w:right="2"/>
        <w:rPr>
          <w:ins w:id="11078" w:author="user" w:date="2012-02-29T14:50:00Z"/>
          <w:rFonts w:ascii="Calibri" w:hAnsi="Calibri" w:cs="Calibri"/>
          <w:b/>
          <w:sz w:val="22"/>
          <w:szCs w:val="22"/>
        </w:rPr>
      </w:pPr>
      <w:ins w:id="11079" w:author="user" w:date="2012-02-29T14:50:00Z">
        <w:r w:rsidRPr="00873009">
          <w:rPr>
            <w:rFonts w:ascii="Calibri" w:hAnsi="Calibri" w:cs="Calibri"/>
            <w:b/>
            <w:sz w:val="22"/>
            <w:szCs w:val="22"/>
          </w:rPr>
          <w:lastRenderedPageBreak/>
          <w:t>7.1.2.6 Increase in National Revenue</w:t>
        </w:r>
      </w:ins>
    </w:p>
    <w:p w:rsidR="00160D84" w:rsidRPr="00873009" w:rsidRDefault="00160D84" w:rsidP="00160D84">
      <w:pPr>
        <w:spacing w:line="300" w:lineRule="auto"/>
        <w:jc w:val="both"/>
        <w:rPr>
          <w:ins w:id="11080" w:author="user" w:date="2012-02-29T14:50:00Z"/>
          <w:rFonts w:ascii="Calibri" w:hAnsi="Calibri" w:cs="Arial"/>
          <w:sz w:val="22"/>
          <w:szCs w:val="22"/>
        </w:rPr>
      </w:pPr>
      <w:ins w:id="11081" w:author="user" w:date="2012-02-29T14:50:00Z">
        <w:r w:rsidRPr="00873009">
          <w:rPr>
            <w:rFonts w:ascii="Calibri" w:hAnsi="Calibri" w:cs="Calibri"/>
            <w:sz w:val="22"/>
            <w:szCs w:val="22"/>
          </w:rPr>
          <w:t>Power supply and use in the project area and adjoining area will increase electricity consumption and it is likely to contribute towards better national revenue collection like opening of local small scale industries and other potential industries in the project area.</w:t>
        </w:r>
        <w:r w:rsidRPr="00873009">
          <w:rPr>
            <w:rFonts w:ascii="Calibri" w:hAnsi="Calibri" w:cs="Arial"/>
            <w:sz w:val="22"/>
            <w:szCs w:val="22"/>
          </w:rPr>
          <w:t xml:space="preserve"> The magnitude of impact is considered moderate, extent is local and of long duration. </w:t>
        </w:r>
      </w:ins>
    </w:p>
    <w:p w:rsidR="00160D84" w:rsidRPr="00873009" w:rsidRDefault="00160D84" w:rsidP="00160D84">
      <w:pPr>
        <w:spacing w:line="300" w:lineRule="auto"/>
        <w:ind w:left="748" w:hanging="748"/>
        <w:rPr>
          <w:ins w:id="11082" w:author="user" w:date="2012-02-29T14:50:00Z"/>
          <w:rFonts w:ascii="Calibri" w:hAnsi="Calibri" w:cs="Calibri"/>
          <w:sz w:val="10"/>
          <w:szCs w:val="10"/>
        </w:rPr>
      </w:pPr>
    </w:p>
    <w:p w:rsidR="00160D84" w:rsidRPr="00873009" w:rsidRDefault="00160D84" w:rsidP="00160D84">
      <w:pPr>
        <w:spacing w:line="300" w:lineRule="auto"/>
        <w:ind w:left="748" w:hanging="748"/>
        <w:rPr>
          <w:ins w:id="11083" w:author="user" w:date="2012-02-29T14:50:00Z"/>
          <w:rFonts w:ascii="Calibri" w:hAnsi="Calibri" w:cs="Arial"/>
          <w:b/>
          <w:sz w:val="22"/>
          <w:szCs w:val="22"/>
        </w:rPr>
      </w:pPr>
      <w:ins w:id="11084" w:author="user" w:date="2012-02-29T14:50:00Z">
        <w:r w:rsidRPr="00873009">
          <w:rPr>
            <w:rFonts w:ascii="Calibri" w:hAnsi="Calibri" w:cs="Arial"/>
            <w:b/>
            <w:sz w:val="22"/>
            <w:szCs w:val="22"/>
          </w:rPr>
          <w:t>7.2 Adverse Impacts</w:t>
        </w:r>
      </w:ins>
    </w:p>
    <w:p w:rsidR="00160D84" w:rsidRPr="00873009" w:rsidRDefault="00160D84" w:rsidP="00160D84">
      <w:pPr>
        <w:pStyle w:val="Heading3"/>
        <w:spacing w:line="300" w:lineRule="auto"/>
        <w:rPr>
          <w:ins w:id="11085" w:author="user" w:date="2012-02-29T14:50:00Z"/>
          <w:rFonts w:ascii="Calibri" w:hAnsi="Calibri" w:cs="Arial"/>
          <w:bCs w:val="0"/>
          <w:sz w:val="22"/>
          <w:szCs w:val="22"/>
        </w:rPr>
      </w:pPr>
      <w:ins w:id="11086" w:author="user" w:date="2012-02-29T14:50:00Z">
        <w:r w:rsidRPr="00873009">
          <w:rPr>
            <w:rFonts w:ascii="Calibri" w:hAnsi="Calibri" w:cs="Arial"/>
            <w:bCs w:val="0"/>
            <w:sz w:val="22"/>
            <w:szCs w:val="22"/>
          </w:rPr>
          <w:t xml:space="preserve">7.2.1 Construction Phase </w:t>
        </w:r>
      </w:ins>
    </w:p>
    <w:p w:rsidR="00160D84" w:rsidRPr="00873009" w:rsidRDefault="00160D84" w:rsidP="00160D84">
      <w:pPr>
        <w:spacing w:line="300" w:lineRule="auto"/>
        <w:jc w:val="both"/>
        <w:rPr>
          <w:ins w:id="11087" w:author="user" w:date="2012-02-29T14:50:00Z"/>
          <w:rFonts w:ascii="Calibri" w:hAnsi="Calibri" w:cs="Arial"/>
          <w:sz w:val="22"/>
          <w:szCs w:val="22"/>
        </w:rPr>
      </w:pPr>
      <w:ins w:id="11088" w:author="user" w:date="2012-02-29T14:50:00Z">
        <w:r w:rsidRPr="00873009">
          <w:rPr>
            <w:rFonts w:ascii="Calibri" w:hAnsi="Calibri" w:cs="Arial"/>
            <w:sz w:val="22"/>
            <w:szCs w:val="22"/>
          </w:rPr>
          <w:t>The adverse impacts during construction phase of the project are as follows:</w:t>
        </w:r>
      </w:ins>
    </w:p>
    <w:p w:rsidR="00160D84" w:rsidRPr="00873009" w:rsidRDefault="00160D84" w:rsidP="00160D84">
      <w:pPr>
        <w:spacing w:line="300" w:lineRule="auto"/>
        <w:rPr>
          <w:ins w:id="11089" w:author="user" w:date="2012-02-29T14:50:00Z"/>
          <w:rFonts w:ascii="Calibri" w:hAnsi="Calibri" w:cs="Calibri"/>
          <w:b/>
          <w:sz w:val="10"/>
          <w:szCs w:val="10"/>
        </w:rPr>
      </w:pPr>
    </w:p>
    <w:p w:rsidR="00160D84" w:rsidRPr="00873009" w:rsidRDefault="00160D84" w:rsidP="00160D84">
      <w:pPr>
        <w:spacing w:line="300" w:lineRule="auto"/>
        <w:rPr>
          <w:ins w:id="11090" w:author="user" w:date="2012-02-29T14:50:00Z"/>
          <w:rFonts w:ascii="Calibri" w:hAnsi="Calibri" w:cs="Calibri"/>
          <w:b/>
          <w:bCs/>
          <w:sz w:val="22"/>
          <w:szCs w:val="22"/>
          <w:lang w:bidi="ne-NP"/>
        </w:rPr>
      </w:pPr>
      <w:ins w:id="11091" w:author="user" w:date="2012-02-29T14:50:00Z">
        <w:r w:rsidRPr="00873009">
          <w:rPr>
            <w:rFonts w:ascii="Calibri" w:hAnsi="Calibri" w:cs="Calibri"/>
            <w:b/>
            <w:bCs/>
            <w:sz w:val="22"/>
            <w:szCs w:val="22"/>
            <w:lang w:val="en-GB"/>
          </w:rPr>
          <w:t xml:space="preserve">7.2.1.1 Acquisition of Private Land </w:t>
        </w:r>
      </w:ins>
    </w:p>
    <w:p w:rsidR="00160D84" w:rsidRPr="00873009" w:rsidRDefault="00160D84" w:rsidP="00160D84">
      <w:pPr>
        <w:spacing w:line="300" w:lineRule="auto"/>
        <w:jc w:val="both"/>
        <w:rPr>
          <w:ins w:id="11092" w:author="user" w:date="2012-02-29T14:50:00Z"/>
          <w:rFonts w:ascii="Calibri" w:hAnsi="Calibri" w:cs="Arial"/>
          <w:sz w:val="22"/>
          <w:szCs w:val="22"/>
        </w:rPr>
      </w:pPr>
      <w:ins w:id="11093" w:author="user" w:date="2012-02-29T14:50:00Z">
        <w:r w:rsidRPr="00873009">
          <w:rPr>
            <w:rFonts w:ascii="Calibri" w:hAnsi="Calibri" w:cs="Calibri"/>
            <w:sz w:val="22"/>
            <w:szCs w:val="22"/>
            <w:lang w:bidi="ne-NP"/>
          </w:rPr>
          <w:t>Due to the implementation of the project 6.90 ha private cultivated land (Table-7.1) will be acquired permanently for the construction of the angle towers and Hetauda substation.  Of the total affected private land, 0.88ha will be acquired for the construction of towers and 6.02 ha for the construction of Hetauda Substation.</w:t>
        </w:r>
        <w:r w:rsidRPr="00873009">
          <w:rPr>
            <w:rFonts w:ascii="Calibri" w:hAnsi="Calibri" w:cs="Arial"/>
            <w:sz w:val="22"/>
            <w:szCs w:val="22"/>
          </w:rPr>
          <w:t xml:space="preserve"> The magnitude of impact is considered moderate, extent is local and of long duration. </w:t>
        </w:r>
      </w:ins>
    </w:p>
    <w:p w:rsidR="00160D84" w:rsidRPr="00873009" w:rsidRDefault="00160D84" w:rsidP="00160D84">
      <w:pPr>
        <w:spacing w:line="300" w:lineRule="auto"/>
        <w:jc w:val="both"/>
        <w:rPr>
          <w:ins w:id="11094" w:author="user" w:date="2012-02-29T14:50:00Z"/>
          <w:rFonts w:ascii="Calibri" w:hAnsi="Calibri" w:cs="Calibri"/>
          <w:sz w:val="20"/>
          <w:szCs w:val="20"/>
          <w:lang w:bidi="ne-NP"/>
        </w:rPr>
      </w:pPr>
    </w:p>
    <w:p w:rsidR="00160D84" w:rsidRPr="00873009" w:rsidRDefault="00160D84" w:rsidP="00160D84">
      <w:pPr>
        <w:spacing w:line="300" w:lineRule="auto"/>
        <w:jc w:val="both"/>
        <w:rPr>
          <w:ins w:id="11095" w:author="user" w:date="2012-02-29T14:50:00Z"/>
          <w:rFonts w:ascii="Calibri" w:hAnsi="Calibri" w:cs="Calibri"/>
          <w:b/>
          <w:sz w:val="20"/>
          <w:szCs w:val="20"/>
        </w:rPr>
      </w:pPr>
      <w:ins w:id="11096" w:author="user" w:date="2012-02-29T14:50:00Z">
        <w:r w:rsidRPr="00873009">
          <w:rPr>
            <w:rFonts w:ascii="Calibri" w:hAnsi="Calibri" w:cs="Calibri"/>
            <w:b/>
            <w:sz w:val="20"/>
            <w:szCs w:val="20"/>
          </w:rPr>
          <w:t xml:space="preserve">Table - 7.1 Required Permanent Land for the Different Project Components </w:t>
        </w:r>
      </w:ins>
    </w:p>
    <w:tbl>
      <w:tblPr>
        <w:tblW w:w="9580" w:type="dxa"/>
        <w:tblInd w:w="93" w:type="dxa"/>
        <w:tblLayout w:type="fixed"/>
        <w:tblLook w:val="0000"/>
      </w:tblPr>
      <w:tblGrid>
        <w:gridCol w:w="550"/>
        <w:gridCol w:w="1170"/>
        <w:gridCol w:w="1050"/>
        <w:gridCol w:w="1835"/>
        <w:gridCol w:w="1951"/>
        <w:gridCol w:w="697"/>
        <w:gridCol w:w="2327"/>
      </w:tblGrid>
      <w:tr w:rsidR="00160D84" w:rsidRPr="00873009" w:rsidTr="0074335E">
        <w:trPr>
          <w:trHeight w:val="510"/>
          <w:ins w:id="11097" w:author="user" w:date="2012-02-29T14:50:00Z"/>
        </w:trPr>
        <w:tc>
          <w:tcPr>
            <w:tcW w:w="550" w:type="dxa"/>
            <w:tcBorders>
              <w:top w:val="single" w:sz="4" w:space="0" w:color="auto"/>
              <w:left w:val="single" w:sz="4" w:space="0" w:color="auto"/>
              <w:bottom w:val="single" w:sz="4" w:space="0" w:color="auto"/>
              <w:right w:val="single" w:sz="4" w:space="0" w:color="auto"/>
            </w:tcBorders>
            <w:shd w:val="clear" w:color="auto" w:fill="auto"/>
          </w:tcPr>
          <w:p w:rsidR="00160D84" w:rsidRPr="00873009" w:rsidRDefault="00160D84" w:rsidP="0074335E">
            <w:pPr>
              <w:rPr>
                <w:ins w:id="11098" w:author="user" w:date="2012-02-29T14:50:00Z"/>
                <w:rFonts w:ascii="Calibri" w:eastAsia="MS Mincho" w:hAnsi="Calibri" w:cs="Arial"/>
                <w:b/>
                <w:bCs/>
                <w:sz w:val="20"/>
                <w:szCs w:val="20"/>
                <w:lang w:eastAsia="ja-JP"/>
              </w:rPr>
            </w:pPr>
            <w:ins w:id="11099" w:author="user" w:date="2012-02-29T14:50:00Z">
              <w:r w:rsidRPr="00873009">
                <w:rPr>
                  <w:rFonts w:ascii="Calibri" w:eastAsia="MS Mincho" w:hAnsi="Calibri" w:cs="Arial"/>
                  <w:b/>
                  <w:bCs/>
                  <w:sz w:val="20"/>
                  <w:szCs w:val="20"/>
                  <w:lang w:val="en-GB" w:eastAsia="ja-JP"/>
                </w:rPr>
                <w:t xml:space="preserve">S.N. </w:t>
              </w:r>
            </w:ins>
          </w:p>
        </w:tc>
        <w:tc>
          <w:tcPr>
            <w:tcW w:w="1170" w:type="dxa"/>
            <w:tcBorders>
              <w:top w:val="single" w:sz="4" w:space="0" w:color="auto"/>
              <w:left w:val="nil"/>
              <w:bottom w:val="single" w:sz="4" w:space="0" w:color="auto"/>
              <w:right w:val="single" w:sz="4" w:space="0" w:color="auto"/>
            </w:tcBorders>
            <w:shd w:val="clear" w:color="auto" w:fill="auto"/>
          </w:tcPr>
          <w:p w:rsidR="00160D84" w:rsidRPr="00873009" w:rsidRDefault="00160D84" w:rsidP="0074335E">
            <w:pPr>
              <w:rPr>
                <w:ins w:id="11100" w:author="user" w:date="2012-02-29T14:50:00Z"/>
                <w:rFonts w:ascii="Calibri" w:eastAsia="MS Mincho" w:hAnsi="Calibri" w:cs="Arial"/>
                <w:b/>
                <w:bCs/>
                <w:sz w:val="20"/>
                <w:szCs w:val="20"/>
                <w:lang w:eastAsia="ja-JP"/>
              </w:rPr>
            </w:pPr>
            <w:ins w:id="11101" w:author="user" w:date="2012-02-29T14:50:00Z">
              <w:r w:rsidRPr="00873009">
                <w:rPr>
                  <w:rFonts w:ascii="Calibri" w:eastAsia="MS Mincho" w:hAnsi="Calibri" w:cs="Arial"/>
                  <w:b/>
                  <w:bCs/>
                  <w:sz w:val="20"/>
                  <w:szCs w:val="20"/>
                  <w:lang w:val="en-GB" w:eastAsia="ja-JP"/>
                </w:rPr>
                <w:t xml:space="preserve">Project component </w:t>
              </w:r>
            </w:ins>
          </w:p>
        </w:tc>
        <w:tc>
          <w:tcPr>
            <w:tcW w:w="1050" w:type="dxa"/>
            <w:tcBorders>
              <w:top w:val="single" w:sz="4" w:space="0" w:color="auto"/>
              <w:left w:val="nil"/>
              <w:bottom w:val="single" w:sz="4" w:space="0" w:color="auto"/>
              <w:right w:val="single" w:sz="4" w:space="0" w:color="auto"/>
            </w:tcBorders>
            <w:shd w:val="clear" w:color="auto" w:fill="auto"/>
          </w:tcPr>
          <w:p w:rsidR="00160D84" w:rsidRPr="00873009" w:rsidRDefault="00160D84" w:rsidP="0074335E">
            <w:pPr>
              <w:rPr>
                <w:ins w:id="11102" w:author="user" w:date="2012-02-29T14:50:00Z"/>
                <w:rFonts w:ascii="Calibri" w:eastAsia="MS Mincho" w:hAnsi="Calibri" w:cs="Arial"/>
                <w:b/>
                <w:bCs/>
                <w:sz w:val="20"/>
                <w:szCs w:val="20"/>
                <w:lang w:eastAsia="ja-JP"/>
              </w:rPr>
            </w:pPr>
            <w:ins w:id="11103" w:author="user" w:date="2012-02-29T14:50:00Z">
              <w:r w:rsidRPr="00873009">
                <w:rPr>
                  <w:rFonts w:ascii="Calibri" w:eastAsia="MS Mincho" w:hAnsi="Calibri" w:cs="Arial"/>
                  <w:b/>
                  <w:bCs/>
                  <w:sz w:val="20"/>
                  <w:szCs w:val="20"/>
                  <w:lang w:val="en-GB" w:eastAsia="ja-JP"/>
                </w:rPr>
                <w:t xml:space="preserve">Quantity </w:t>
              </w:r>
            </w:ins>
          </w:p>
        </w:tc>
        <w:tc>
          <w:tcPr>
            <w:tcW w:w="1835" w:type="dxa"/>
            <w:tcBorders>
              <w:top w:val="single" w:sz="4" w:space="0" w:color="auto"/>
              <w:left w:val="nil"/>
              <w:bottom w:val="single" w:sz="4" w:space="0" w:color="auto"/>
              <w:right w:val="single" w:sz="4" w:space="0" w:color="auto"/>
            </w:tcBorders>
            <w:shd w:val="clear" w:color="auto" w:fill="auto"/>
          </w:tcPr>
          <w:p w:rsidR="00160D84" w:rsidRPr="00873009" w:rsidRDefault="00160D84" w:rsidP="0074335E">
            <w:pPr>
              <w:rPr>
                <w:ins w:id="11104" w:author="user" w:date="2012-02-29T14:50:00Z"/>
                <w:rFonts w:ascii="Calibri" w:eastAsia="MS Mincho" w:hAnsi="Calibri" w:cs="Arial"/>
                <w:b/>
                <w:bCs/>
                <w:sz w:val="20"/>
                <w:szCs w:val="20"/>
                <w:lang w:eastAsia="ja-JP"/>
              </w:rPr>
            </w:pPr>
            <w:ins w:id="11105" w:author="user" w:date="2012-02-29T14:50:00Z">
              <w:r w:rsidRPr="00873009">
                <w:rPr>
                  <w:rFonts w:ascii="Calibri" w:eastAsia="MS Mincho" w:hAnsi="Calibri" w:cs="Arial"/>
                  <w:b/>
                  <w:bCs/>
                  <w:sz w:val="20"/>
                  <w:szCs w:val="20"/>
                  <w:lang w:val="en-GB" w:eastAsia="ja-JP"/>
                </w:rPr>
                <w:t>Required area (ha)</w:t>
              </w:r>
            </w:ins>
          </w:p>
        </w:tc>
        <w:tc>
          <w:tcPr>
            <w:tcW w:w="1951" w:type="dxa"/>
            <w:tcBorders>
              <w:top w:val="single" w:sz="4" w:space="0" w:color="auto"/>
              <w:left w:val="nil"/>
              <w:bottom w:val="single" w:sz="4" w:space="0" w:color="auto"/>
              <w:right w:val="single" w:sz="4" w:space="0" w:color="auto"/>
            </w:tcBorders>
            <w:shd w:val="clear" w:color="auto" w:fill="auto"/>
          </w:tcPr>
          <w:p w:rsidR="00160D84" w:rsidRPr="00873009" w:rsidRDefault="00160D84" w:rsidP="0074335E">
            <w:pPr>
              <w:rPr>
                <w:ins w:id="11106" w:author="user" w:date="2012-02-29T14:50:00Z"/>
                <w:rFonts w:ascii="Calibri" w:eastAsia="MS Mincho" w:hAnsi="Calibri" w:cs="Arial"/>
                <w:b/>
                <w:bCs/>
                <w:sz w:val="20"/>
                <w:szCs w:val="20"/>
                <w:lang w:eastAsia="ja-JP"/>
              </w:rPr>
            </w:pPr>
            <w:ins w:id="11107" w:author="user" w:date="2012-02-29T14:50:00Z">
              <w:r w:rsidRPr="00873009">
                <w:rPr>
                  <w:rFonts w:ascii="Calibri" w:eastAsia="MS Mincho" w:hAnsi="Calibri" w:cs="Arial"/>
                  <w:b/>
                  <w:bCs/>
                  <w:sz w:val="20"/>
                  <w:szCs w:val="20"/>
                  <w:lang w:val="en-GB" w:eastAsia="ja-JP"/>
                </w:rPr>
                <w:t>Cultivated land (ha)</w:t>
              </w:r>
            </w:ins>
          </w:p>
        </w:tc>
        <w:tc>
          <w:tcPr>
            <w:tcW w:w="697" w:type="dxa"/>
            <w:tcBorders>
              <w:top w:val="single" w:sz="4" w:space="0" w:color="auto"/>
              <w:left w:val="nil"/>
              <w:bottom w:val="single" w:sz="4" w:space="0" w:color="auto"/>
              <w:right w:val="single" w:sz="4" w:space="0" w:color="auto"/>
            </w:tcBorders>
            <w:shd w:val="clear" w:color="auto" w:fill="auto"/>
          </w:tcPr>
          <w:p w:rsidR="00160D84" w:rsidRPr="00873009" w:rsidRDefault="00160D84" w:rsidP="0074335E">
            <w:pPr>
              <w:jc w:val="center"/>
              <w:rPr>
                <w:ins w:id="11108" w:author="user" w:date="2012-02-29T14:50:00Z"/>
                <w:rFonts w:ascii="Calibri" w:eastAsia="MS Mincho" w:hAnsi="Calibri" w:cs="Arial"/>
                <w:b/>
                <w:bCs/>
                <w:sz w:val="20"/>
                <w:szCs w:val="20"/>
                <w:lang w:eastAsia="ja-JP"/>
              </w:rPr>
            </w:pPr>
            <w:ins w:id="11109" w:author="user" w:date="2012-02-29T14:50:00Z">
              <w:r w:rsidRPr="00873009">
                <w:rPr>
                  <w:rFonts w:ascii="Calibri" w:eastAsia="MS Mincho" w:hAnsi="Calibri" w:cs="Arial"/>
                  <w:b/>
                  <w:bCs/>
                  <w:sz w:val="20"/>
                  <w:szCs w:val="20"/>
                  <w:lang w:val="en-GB" w:eastAsia="ja-JP"/>
                </w:rPr>
                <w:t>%</w:t>
              </w:r>
            </w:ins>
          </w:p>
        </w:tc>
        <w:tc>
          <w:tcPr>
            <w:tcW w:w="2327" w:type="dxa"/>
            <w:tcBorders>
              <w:top w:val="single" w:sz="4" w:space="0" w:color="auto"/>
              <w:left w:val="nil"/>
              <w:bottom w:val="single" w:sz="4" w:space="0" w:color="auto"/>
              <w:right w:val="single" w:sz="4" w:space="0" w:color="auto"/>
            </w:tcBorders>
            <w:shd w:val="clear" w:color="auto" w:fill="auto"/>
          </w:tcPr>
          <w:p w:rsidR="00160D84" w:rsidRPr="00873009" w:rsidRDefault="00160D84" w:rsidP="0074335E">
            <w:pPr>
              <w:jc w:val="center"/>
              <w:rPr>
                <w:ins w:id="11110" w:author="user" w:date="2012-02-29T14:50:00Z"/>
                <w:rFonts w:ascii="Calibri" w:eastAsia="MS Mincho" w:hAnsi="Calibri" w:cs="Arial"/>
                <w:b/>
                <w:bCs/>
                <w:sz w:val="20"/>
                <w:szCs w:val="20"/>
                <w:lang w:eastAsia="ja-JP"/>
              </w:rPr>
            </w:pPr>
            <w:ins w:id="11111" w:author="user" w:date="2012-02-29T14:50:00Z">
              <w:r w:rsidRPr="00873009">
                <w:rPr>
                  <w:rFonts w:ascii="Calibri" w:eastAsia="MS Mincho" w:hAnsi="Calibri" w:cs="Arial"/>
                  <w:b/>
                  <w:bCs/>
                  <w:sz w:val="20"/>
                  <w:szCs w:val="20"/>
                  <w:lang w:val="en-GB" w:eastAsia="ja-JP"/>
                </w:rPr>
                <w:t>Remarks</w:t>
              </w:r>
            </w:ins>
          </w:p>
        </w:tc>
      </w:tr>
      <w:tr w:rsidR="00160D84" w:rsidRPr="00873009" w:rsidTr="0074335E">
        <w:trPr>
          <w:trHeight w:val="255"/>
          <w:ins w:id="11112" w:author="user" w:date="2012-02-29T14:50:00Z"/>
        </w:trPr>
        <w:tc>
          <w:tcPr>
            <w:tcW w:w="550" w:type="dxa"/>
            <w:tcBorders>
              <w:top w:val="nil"/>
              <w:left w:val="single" w:sz="4" w:space="0" w:color="auto"/>
              <w:bottom w:val="single" w:sz="4" w:space="0" w:color="auto"/>
              <w:right w:val="single" w:sz="4" w:space="0" w:color="auto"/>
            </w:tcBorders>
            <w:shd w:val="clear" w:color="auto" w:fill="auto"/>
          </w:tcPr>
          <w:p w:rsidR="00160D84" w:rsidRPr="00873009" w:rsidRDefault="00160D84" w:rsidP="0074335E">
            <w:pPr>
              <w:jc w:val="center"/>
              <w:rPr>
                <w:ins w:id="11113" w:author="user" w:date="2012-02-29T14:50:00Z"/>
                <w:rFonts w:ascii="Calibri" w:eastAsia="MS Mincho" w:hAnsi="Calibri" w:cs="Arial"/>
                <w:sz w:val="20"/>
                <w:szCs w:val="20"/>
                <w:lang w:eastAsia="ja-JP"/>
              </w:rPr>
            </w:pPr>
            <w:ins w:id="11114" w:author="user" w:date="2012-02-29T14:50:00Z">
              <w:r w:rsidRPr="00873009">
                <w:rPr>
                  <w:rFonts w:ascii="Calibri" w:eastAsia="MS Mincho" w:hAnsi="Calibri" w:cs="Arial"/>
                  <w:sz w:val="20"/>
                  <w:szCs w:val="20"/>
                  <w:lang w:val="en-GB" w:eastAsia="ja-JP"/>
                </w:rPr>
                <w:t>1</w:t>
              </w:r>
            </w:ins>
          </w:p>
        </w:tc>
        <w:tc>
          <w:tcPr>
            <w:tcW w:w="1170" w:type="dxa"/>
            <w:tcBorders>
              <w:top w:val="nil"/>
              <w:left w:val="nil"/>
              <w:bottom w:val="single" w:sz="4" w:space="0" w:color="auto"/>
              <w:right w:val="single" w:sz="4" w:space="0" w:color="auto"/>
            </w:tcBorders>
            <w:shd w:val="clear" w:color="auto" w:fill="auto"/>
          </w:tcPr>
          <w:p w:rsidR="00160D84" w:rsidRPr="00873009" w:rsidRDefault="00160D84" w:rsidP="0074335E">
            <w:pPr>
              <w:rPr>
                <w:ins w:id="11115" w:author="user" w:date="2012-02-29T14:50:00Z"/>
                <w:rFonts w:ascii="Calibri" w:eastAsia="MS Mincho" w:hAnsi="Calibri" w:cs="Arial"/>
                <w:sz w:val="20"/>
                <w:szCs w:val="20"/>
                <w:u w:val="single"/>
                <w:lang w:eastAsia="ja-JP"/>
              </w:rPr>
            </w:pPr>
            <w:ins w:id="11116" w:author="user" w:date="2012-02-29T14:50:00Z">
              <w:r w:rsidRPr="00873009">
                <w:rPr>
                  <w:rFonts w:ascii="Calibri" w:eastAsia="MS Mincho" w:hAnsi="Calibri" w:cs="Arial"/>
                  <w:sz w:val="20"/>
                  <w:szCs w:val="20"/>
                  <w:u w:val="single"/>
                  <w:lang w:val="en-GB" w:eastAsia="ja-JP"/>
                </w:rPr>
                <w:t xml:space="preserve">Substation </w:t>
              </w:r>
            </w:ins>
          </w:p>
        </w:tc>
        <w:tc>
          <w:tcPr>
            <w:tcW w:w="1050" w:type="dxa"/>
            <w:tcBorders>
              <w:top w:val="nil"/>
              <w:left w:val="nil"/>
              <w:bottom w:val="single" w:sz="4" w:space="0" w:color="auto"/>
              <w:right w:val="single" w:sz="4" w:space="0" w:color="auto"/>
            </w:tcBorders>
            <w:shd w:val="clear" w:color="auto" w:fill="auto"/>
          </w:tcPr>
          <w:p w:rsidR="00160D84" w:rsidRPr="00873009" w:rsidRDefault="00160D84" w:rsidP="0074335E">
            <w:pPr>
              <w:jc w:val="center"/>
              <w:rPr>
                <w:ins w:id="11117" w:author="user" w:date="2012-02-29T14:50:00Z"/>
                <w:rFonts w:ascii="Calibri" w:eastAsia="MS Mincho" w:hAnsi="Calibri" w:cs="Arial"/>
                <w:sz w:val="20"/>
                <w:szCs w:val="20"/>
                <w:lang w:eastAsia="ja-JP"/>
              </w:rPr>
            </w:pPr>
            <w:ins w:id="11118" w:author="user" w:date="2012-02-29T14:50:00Z">
              <w:r w:rsidRPr="00873009">
                <w:rPr>
                  <w:rFonts w:ascii="Calibri" w:eastAsia="MS Mincho" w:hAnsi="Calibri" w:cs="Arial"/>
                  <w:sz w:val="20"/>
                  <w:szCs w:val="20"/>
                  <w:lang w:val="en-GB" w:eastAsia="ja-JP"/>
                </w:rPr>
                <w:t>-</w:t>
              </w:r>
            </w:ins>
          </w:p>
        </w:tc>
        <w:tc>
          <w:tcPr>
            <w:tcW w:w="1835" w:type="dxa"/>
            <w:tcBorders>
              <w:top w:val="nil"/>
              <w:left w:val="nil"/>
              <w:bottom w:val="single" w:sz="4" w:space="0" w:color="auto"/>
              <w:right w:val="single" w:sz="4" w:space="0" w:color="auto"/>
            </w:tcBorders>
            <w:shd w:val="clear" w:color="auto" w:fill="auto"/>
          </w:tcPr>
          <w:p w:rsidR="00160D84" w:rsidRPr="00873009" w:rsidRDefault="00160D84" w:rsidP="0074335E">
            <w:pPr>
              <w:rPr>
                <w:ins w:id="11119" w:author="user" w:date="2012-02-29T14:50:00Z"/>
                <w:rFonts w:ascii="Calibri" w:eastAsia="MS Mincho" w:hAnsi="Calibri" w:cs="Arial"/>
                <w:sz w:val="20"/>
                <w:szCs w:val="20"/>
                <w:lang w:eastAsia="ja-JP"/>
              </w:rPr>
            </w:pPr>
            <w:ins w:id="11120" w:author="user" w:date="2012-02-29T14:50:00Z">
              <w:r w:rsidRPr="00873009">
                <w:rPr>
                  <w:rFonts w:ascii="Calibri" w:eastAsia="MS Mincho" w:hAnsi="Calibri" w:cs="Arial"/>
                  <w:sz w:val="20"/>
                  <w:szCs w:val="20"/>
                  <w:lang w:val="en-GB" w:eastAsia="ja-JP"/>
                </w:rPr>
                <w:t> -</w:t>
              </w:r>
            </w:ins>
          </w:p>
        </w:tc>
        <w:tc>
          <w:tcPr>
            <w:tcW w:w="1951" w:type="dxa"/>
            <w:tcBorders>
              <w:top w:val="nil"/>
              <w:left w:val="nil"/>
              <w:bottom w:val="single" w:sz="4" w:space="0" w:color="auto"/>
              <w:right w:val="single" w:sz="4" w:space="0" w:color="auto"/>
            </w:tcBorders>
            <w:shd w:val="clear" w:color="auto" w:fill="auto"/>
          </w:tcPr>
          <w:p w:rsidR="00160D84" w:rsidRPr="00873009" w:rsidRDefault="00160D84" w:rsidP="0074335E">
            <w:pPr>
              <w:rPr>
                <w:ins w:id="11121" w:author="user" w:date="2012-02-29T14:50:00Z"/>
                <w:rFonts w:ascii="Calibri" w:eastAsia="MS Mincho" w:hAnsi="Calibri" w:cs="Arial"/>
                <w:sz w:val="20"/>
                <w:szCs w:val="20"/>
                <w:lang w:eastAsia="ja-JP"/>
              </w:rPr>
            </w:pPr>
            <w:ins w:id="11122" w:author="user" w:date="2012-02-29T14:50:00Z">
              <w:r w:rsidRPr="00873009">
                <w:rPr>
                  <w:rFonts w:ascii="Calibri" w:eastAsia="MS Mincho" w:hAnsi="Calibri" w:cs="Arial"/>
                  <w:sz w:val="20"/>
                  <w:szCs w:val="20"/>
                  <w:lang w:val="en-GB" w:eastAsia="ja-JP"/>
                </w:rPr>
                <w:t> -</w:t>
              </w:r>
            </w:ins>
          </w:p>
        </w:tc>
        <w:tc>
          <w:tcPr>
            <w:tcW w:w="697" w:type="dxa"/>
            <w:tcBorders>
              <w:top w:val="nil"/>
              <w:left w:val="nil"/>
              <w:bottom w:val="single" w:sz="4" w:space="0" w:color="auto"/>
              <w:right w:val="single" w:sz="4" w:space="0" w:color="auto"/>
            </w:tcBorders>
            <w:shd w:val="clear" w:color="auto" w:fill="auto"/>
          </w:tcPr>
          <w:p w:rsidR="00160D84" w:rsidRPr="00873009" w:rsidRDefault="00160D84" w:rsidP="0074335E">
            <w:pPr>
              <w:rPr>
                <w:ins w:id="11123" w:author="user" w:date="2012-02-29T14:50:00Z"/>
                <w:rFonts w:ascii="Calibri" w:eastAsia="MS Mincho" w:hAnsi="Calibri" w:cs="Arial"/>
                <w:sz w:val="20"/>
                <w:szCs w:val="20"/>
                <w:lang w:eastAsia="ja-JP"/>
              </w:rPr>
            </w:pPr>
            <w:ins w:id="11124" w:author="user" w:date="2012-02-29T14:50:00Z">
              <w:r w:rsidRPr="00873009">
                <w:rPr>
                  <w:rFonts w:ascii="Calibri" w:eastAsia="MS Mincho" w:hAnsi="Calibri" w:cs="Arial"/>
                  <w:sz w:val="20"/>
                  <w:szCs w:val="20"/>
                  <w:lang w:val="en-GB" w:eastAsia="ja-JP"/>
                </w:rPr>
                <w:t> -</w:t>
              </w:r>
            </w:ins>
          </w:p>
        </w:tc>
        <w:tc>
          <w:tcPr>
            <w:tcW w:w="2327" w:type="dxa"/>
            <w:tcBorders>
              <w:top w:val="nil"/>
              <w:left w:val="nil"/>
              <w:bottom w:val="single" w:sz="4" w:space="0" w:color="auto"/>
              <w:right w:val="single" w:sz="4" w:space="0" w:color="auto"/>
            </w:tcBorders>
            <w:shd w:val="clear" w:color="auto" w:fill="auto"/>
          </w:tcPr>
          <w:p w:rsidR="00160D84" w:rsidRPr="00873009" w:rsidRDefault="00160D84" w:rsidP="0074335E">
            <w:pPr>
              <w:rPr>
                <w:ins w:id="11125" w:author="user" w:date="2012-02-29T14:50:00Z"/>
                <w:rFonts w:ascii="Calibri" w:eastAsia="MS Mincho" w:hAnsi="Calibri" w:cs="Arial"/>
                <w:sz w:val="20"/>
                <w:szCs w:val="20"/>
                <w:lang w:eastAsia="ja-JP"/>
              </w:rPr>
            </w:pPr>
            <w:ins w:id="11126" w:author="user" w:date="2012-02-29T14:50:00Z">
              <w:r w:rsidRPr="00873009">
                <w:rPr>
                  <w:rFonts w:ascii="Calibri" w:eastAsia="MS Mincho" w:hAnsi="Calibri" w:cs="Arial"/>
                  <w:sz w:val="20"/>
                  <w:szCs w:val="20"/>
                  <w:lang w:val="en-GB" w:eastAsia="ja-JP"/>
                </w:rPr>
                <w:t> </w:t>
              </w:r>
            </w:ins>
          </w:p>
        </w:tc>
      </w:tr>
      <w:tr w:rsidR="00160D84" w:rsidRPr="00873009" w:rsidTr="0074335E">
        <w:trPr>
          <w:trHeight w:val="525"/>
          <w:ins w:id="11127" w:author="user" w:date="2012-02-29T14:50:00Z"/>
        </w:trPr>
        <w:tc>
          <w:tcPr>
            <w:tcW w:w="550" w:type="dxa"/>
            <w:tcBorders>
              <w:top w:val="nil"/>
              <w:left w:val="single" w:sz="4" w:space="0" w:color="auto"/>
              <w:bottom w:val="single" w:sz="4" w:space="0" w:color="auto"/>
              <w:right w:val="single" w:sz="4" w:space="0" w:color="auto"/>
            </w:tcBorders>
            <w:shd w:val="clear" w:color="auto" w:fill="auto"/>
          </w:tcPr>
          <w:p w:rsidR="00160D84" w:rsidRPr="00873009" w:rsidRDefault="00160D84" w:rsidP="0074335E">
            <w:pPr>
              <w:jc w:val="center"/>
              <w:rPr>
                <w:ins w:id="11128" w:author="user" w:date="2012-02-29T14:50:00Z"/>
                <w:rFonts w:ascii="Calibri" w:eastAsia="MS Mincho" w:hAnsi="Calibri" w:cs="Arial"/>
                <w:sz w:val="20"/>
                <w:szCs w:val="20"/>
                <w:lang w:eastAsia="ja-JP"/>
              </w:rPr>
            </w:pPr>
            <w:ins w:id="11129" w:author="user" w:date="2012-02-29T14:50:00Z">
              <w:r w:rsidRPr="00873009">
                <w:rPr>
                  <w:rFonts w:ascii="Calibri" w:eastAsia="MS Mincho" w:hAnsi="Calibri" w:cs="Arial"/>
                  <w:sz w:val="20"/>
                  <w:szCs w:val="20"/>
                  <w:lang w:val="en-GB" w:eastAsia="ja-JP"/>
                </w:rPr>
                <w:t>a.</w:t>
              </w:r>
            </w:ins>
          </w:p>
        </w:tc>
        <w:tc>
          <w:tcPr>
            <w:tcW w:w="1170" w:type="dxa"/>
            <w:tcBorders>
              <w:top w:val="nil"/>
              <w:left w:val="nil"/>
              <w:bottom w:val="single" w:sz="4" w:space="0" w:color="auto"/>
              <w:right w:val="single" w:sz="4" w:space="0" w:color="auto"/>
            </w:tcBorders>
            <w:shd w:val="clear" w:color="auto" w:fill="auto"/>
          </w:tcPr>
          <w:p w:rsidR="00160D84" w:rsidRPr="00873009" w:rsidRDefault="00160D84" w:rsidP="0074335E">
            <w:pPr>
              <w:rPr>
                <w:ins w:id="11130" w:author="user" w:date="2012-02-29T14:50:00Z"/>
                <w:rFonts w:ascii="Calibri" w:eastAsia="MS Mincho" w:hAnsi="Calibri" w:cs="Arial"/>
                <w:sz w:val="20"/>
                <w:szCs w:val="20"/>
                <w:lang w:eastAsia="ja-JP"/>
              </w:rPr>
            </w:pPr>
            <w:ins w:id="11131" w:author="user" w:date="2012-02-29T14:50:00Z">
              <w:r w:rsidRPr="00873009">
                <w:rPr>
                  <w:rFonts w:ascii="Calibri" w:eastAsia="MS Mincho" w:hAnsi="Calibri" w:cs="Arial"/>
                  <w:sz w:val="20"/>
                  <w:szCs w:val="20"/>
                  <w:lang w:val="en-GB" w:eastAsia="ja-JP"/>
                </w:rPr>
                <w:t>Hetauda Substation</w:t>
              </w:r>
            </w:ins>
          </w:p>
        </w:tc>
        <w:tc>
          <w:tcPr>
            <w:tcW w:w="1050" w:type="dxa"/>
            <w:tcBorders>
              <w:top w:val="nil"/>
              <w:left w:val="nil"/>
              <w:bottom w:val="single" w:sz="4" w:space="0" w:color="auto"/>
              <w:right w:val="single" w:sz="4" w:space="0" w:color="auto"/>
            </w:tcBorders>
            <w:shd w:val="clear" w:color="auto" w:fill="auto"/>
          </w:tcPr>
          <w:p w:rsidR="00160D84" w:rsidRPr="00873009" w:rsidRDefault="00160D84" w:rsidP="0074335E">
            <w:pPr>
              <w:jc w:val="center"/>
              <w:rPr>
                <w:ins w:id="11132" w:author="user" w:date="2012-02-29T14:50:00Z"/>
                <w:rFonts w:ascii="Calibri" w:eastAsia="MS Mincho" w:hAnsi="Calibri" w:cs="Arial"/>
                <w:sz w:val="20"/>
                <w:szCs w:val="20"/>
                <w:lang w:eastAsia="ja-JP"/>
              </w:rPr>
            </w:pPr>
            <w:ins w:id="11133" w:author="user" w:date="2012-02-29T14:50:00Z">
              <w:r w:rsidRPr="00873009">
                <w:rPr>
                  <w:rFonts w:ascii="Calibri" w:eastAsia="MS Mincho" w:hAnsi="Calibri" w:cs="Arial"/>
                  <w:sz w:val="20"/>
                  <w:szCs w:val="20"/>
                  <w:lang w:val="en-GB" w:eastAsia="ja-JP"/>
                </w:rPr>
                <w:t>1</w:t>
              </w:r>
            </w:ins>
          </w:p>
        </w:tc>
        <w:tc>
          <w:tcPr>
            <w:tcW w:w="1835" w:type="dxa"/>
            <w:tcBorders>
              <w:top w:val="nil"/>
              <w:left w:val="nil"/>
              <w:bottom w:val="single" w:sz="4" w:space="0" w:color="auto"/>
              <w:right w:val="single" w:sz="4" w:space="0" w:color="auto"/>
            </w:tcBorders>
            <w:shd w:val="clear" w:color="auto" w:fill="auto"/>
          </w:tcPr>
          <w:p w:rsidR="00160D84" w:rsidRPr="00873009" w:rsidRDefault="00160D84" w:rsidP="0074335E">
            <w:pPr>
              <w:jc w:val="center"/>
              <w:rPr>
                <w:ins w:id="11134" w:author="user" w:date="2012-02-29T14:50:00Z"/>
                <w:rFonts w:ascii="Calibri" w:eastAsia="MS Mincho" w:hAnsi="Calibri" w:cs="Arial"/>
                <w:sz w:val="20"/>
                <w:szCs w:val="20"/>
                <w:lang w:eastAsia="ja-JP"/>
              </w:rPr>
            </w:pPr>
            <w:ins w:id="11135" w:author="user" w:date="2012-02-29T14:50:00Z">
              <w:r w:rsidRPr="00873009">
                <w:rPr>
                  <w:rFonts w:ascii="Calibri" w:eastAsia="MS Mincho" w:hAnsi="Calibri" w:cs="Arial"/>
                  <w:sz w:val="20"/>
                  <w:szCs w:val="20"/>
                  <w:lang w:val="en-GB" w:eastAsia="ja-JP"/>
                </w:rPr>
                <w:t>6.02</w:t>
              </w:r>
            </w:ins>
          </w:p>
        </w:tc>
        <w:tc>
          <w:tcPr>
            <w:tcW w:w="1951" w:type="dxa"/>
            <w:tcBorders>
              <w:top w:val="nil"/>
              <w:left w:val="nil"/>
              <w:bottom w:val="single" w:sz="4" w:space="0" w:color="auto"/>
              <w:right w:val="single" w:sz="4" w:space="0" w:color="auto"/>
            </w:tcBorders>
            <w:shd w:val="clear" w:color="auto" w:fill="auto"/>
          </w:tcPr>
          <w:p w:rsidR="00160D84" w:rsidRPr="00873009" w:rsidRDefault="00160D84" w:rsidP="0074335E">
            <w:pPr>
              <w:jc w:val="center"/>
              <w:rPr>
                <w:ins w:id="11136" w:author="user" w:date="2012-02-29T14:50:00Z"/>
                <w:rFonts w:ascii="Calibri" w:eastAsia="MS Mincho" w:hAnsi="Calibri" w:cs="Arial"/>
                <w:sz w:val="20"/>
                <w:szCs w:val="20"/>
                <w:lang w:eastAsia="ja-JP"/>
              </w:rPr>
            </w:pPr>
            <w:ins w:id="11137" w:author="user" w:date="2012-02-29T14:50:00Z">
              <w:r w:rsidRPr="00873009">
                <w:rPr>
                  <w:rFonts w:ascii="Calibri" w:eastAsia="MS Mincho" w:hAnsi="Calibri" w:cs="Arial"/>
                  <w:sz w:val="20"/>
                  <w:szCs w:val="20"/>
                  <w:lang w:val="en-GB" w:eastAsia="ja-JP"/>
                </w:rPr>
                <w:t>6.02</w:t>
              </w:r>
            </w:ins>
          </w:p>
        </w:tc>
        <w:tc>
          <w:tcPr>
            <w:tcW w:w="697" w:type="dxa"/>
            <w:tcBorders>
              <w:top w:val="nil"/>
              <w:left w:val="nil"/>
              <w:bottom w:val="single" w:sz="4" w:space="0" w:color="auto"/>
              <w:right w:val="single" w:sz="4" w:space="0" w:color="auto"/>
            </w:tcBorders>
            <w:shd w:val="clear" w:color="auto" w:fill="auto"/>
          </w:tcPr>
          <w:p w:rsidR="00160D84" w:rsidRPr="00873009" w:rsidRDefault="00160D84" w:rsidP="0074335E">
            <w:pPr>
              <w:jc w:val="center"/>
              <w:rPr>
                <w:ins w:id="11138" w:author="user" w:date="2012-02-29T14:50:00Z"/>
                <w:rFonts w:ascii="Calibri" w:eastAsia="MS Mincho" w:hAnsi="Calibri" w:cs="Arial"/>
                <w:sz w:val="20"/>
                <w:szCs w:val="20"/>
                <w:lang w:eastAsia="ja-JP"/>
              </w:rPr>
            </w:pPr>
            <w:ins w:id="11139" w:author="user" w:date="2012-02-29T14:50:00Z">
              <w:r w:rsidRPr="00873009">
                <w:rPr>
                  <w:rFonts w:ascii="Calibri" w:eastAsia="MS Mincho" w:hAnsi="Calibri" w:cs="Arial"/>
                  <w:sz w:val="20"/>
                  <w:szCs w:val="20"/>
                  <w:lang w:val="en-GB" w:eastAsia="ja-JP"/>
                </w:rPr>
                <w:t>100</w:t>
              </w:r>
            </w:ins>
          </w:p>
        </w:tc>
        <w:tc>
          <w:tcPr>
            <w:tcW w:w="2327" w:type="dxa"/>
            <w:tcBorders>
              <w:top w:val="nil"/>
              <w:left w:val="nil"/>
              <w:bottom w:val="single" w:sz="4" w:space="0" w:color="auto"/>
              <w:right w:val="single" w:sz="4" w:space="0" w:color="auto"/>
            </w:tcBorders>
            <w:shd w:val="clear" w:color="auto" w:fill="auto"/>
          </w:tcPr>
          <w:p w:rsidR="00160D84" w:rsidRPr="00873009" w:rsidRDefault="00160D84" w:rsidP="0074335E">
            <w:pPr>
              <w:rPr>
                <w:ins w:id="11140" w:author="user" w:date="2012-02-29T14:50:00Z"/>
                <w:rFonts w:ascii="Calibri" w:eastAsia="MS Mincho" w:hAnsi="Calibri" w:cs="Arial"/>
                <w:sz w:val="20"/>
                <w:szCs w:val="20"/>
                <w:lang w:eastAsia="ja-JP"/>
              </w:rPr>
            </w:pPr>
            <w:ins w:id="11141" w:author="user" w:date="2012-02-29T14:50:00Z">
              <w:r w:rsidRPr="00873009">
                <w:rPr>
                  <w:rFonts w:ascii="Calibri" w:eastAsia="MS Mincho" w:hAnsi="Calibri" w:cs="Arial"/>
                  <w:sz w:val="20"/>
                  <w:szCs w:val="20"/>
                  <w:lang w:val="en-GB" w:eastAsia="ja-JP"/>
                </w:rPr>
                <w:t xml:space="preserve">Cultivated land(acquired) </w:t>
              </w:r>
            </w:ins>
          </w:p>
        </w:tc>
      </w:tr>
      <w:tr w:rsidR="00160D84" w:rsidRPr="00873009" w:rsidTr="0074335E">
        <w:trPr>
          <w:trHeight w:val="825"/>
          <w:ins w:id="11142" w:author="user" w:date="2012-02-29T14:50:00Z"/>
        </w:trPr>
        <w:tc>
          <w:tcPr>
            <w:tcW w:w="550" w:type="dxa"/>
            <w:tcBorders>
              <w:top w:val="nil"/>
              <w:left w:val="single" w:sz="4" w:space="0" w:color="auto"/>
              <w:bottom w:val="single" w:sz="4" w:space="0" w:color="auto"/>
              <w:right w:val="single" w:sz="4" w:space="0" w:color="auto"/>
            </w:tcBorders>
            <w:shd w:val="clear" w:color="auto" w:fill="auto"/>
          </w:tcPr>
          <w:p w:rsidR="00160D84" w:rsidRPr="00873009" w:rsidRDefault="00160D84" w:rsidP="0074335E">
            <w:pPr>
              <w:jc w:val="center"/>
              <w:rPr>
                <w:ins w:id="11143" w:author="user" w:date="2012-02-29T14:50:00Z"/>
                <w:rFonts w:ascii="Calibri" w:eastAsia="MS Mincho" w:hAnsi="Calibri" w:cs="Arial"/>
                <w:sz w:val="20"/>
                <w:szCs w:val="20"/>
                <w:lang w:eastAsia="ja-JP"/>
              </w:rPr>
            </w:pPr>
            <w:ins w:id="11144" w:author="user" w:date="2012-02-29T14:50:00Z">
              <w:r w:rsidRPr="00873009">
                <w:rPr>
                  <w:rFonts w:ascii="Calibri" w:eastAsia="MS Mincho" w:hAnsi="Calibri" w:cs="Arial"/>
                  <w:sz w:val="20"/>
                  <w:szCs w:val="20"/>
                  <w:lang w:val="en-GB" w:eastAsia="ja-JP"/>
                </w:rPr>
                <w:t>2</w:t>
              </w:r>
            </w:ins>
          </w:p>
        </w:tc>
        <w:tc>
          <w:tcPr>
            <w:tcW w:w="1170" w:type="dxa"/>
            <w:tcBorders>
              <w:top w:val="nil"/>
              <w:left w:val="nil"/>
              <w:bottom w:val="single" w:sz="4" w:space="0" w:color="auto"/>
              <w:right w:val="single" w:sz="4" w:space="0" w:color="auto"/>
            </w:tcBorders>
            <w:shd w:val="clear" w:color="auto" w:fill="auto"/>
          </w:tcPr>
          <w:p w:rsidR="00160D84" w:rsidRPr="00873009" w:rsidRDefault="00160D84" w:rsidP="0074335E">
            <w:pPr>
              <w:rPr>
                <w:ins w:id="11145" w:author="user" w:date="2012-02-29T14:50:00Z"/>
                <w:rFonts w:ascii="Calibri" w:eastAsia="MS Mincho" w:hAnsi="Calibri" w:cs="Arial"/>
                <w:sz w:val="20"/>
                <w:szCs w:val="20"/>
                <w:lang w:eastAsia="ja-JP"/>
              </w:rPr>
            </w:pPr>
            <w:ins w:id="11146" w:author="user" w:date="2012-02-29T14:50:00Z">
              <w:r w:rsidRPr="00873009">
                <w:rPr>
                  <w:rFonts w:ascii="Calibri" w:eastAsia="MS Mincho" w:hAnsi="Calibri" w:cs="Arial"/>
                  <w:sz w:val="20"/>
                  <w:szCs w:val="20"/>
                  <w:lang w:val="en-GB" w:eastAsia="ja-JP"/>
                </w:rPr>
                <w:t xml:space="preserve">Tower pads </w:t>
              </w:r>
            </w:ins>
          </w:p>
        </w:tc>
        <w:tc>
          <w:tcPr>
            <w:tcW w:w="1050" w:type="dxa"/>
            <w:tcBorders>
              <w:top w:val="nil"/>
              <w:left w:val="nil"/>
              <w:bottom w:val="single" w:sz="4" w:space="0" w:color="auto"/>
              <w:right w:val="single" w:sz="4" w:space="0" w:color="auto"/>
            </w:tcBorders>
            <w:shd w:val="clear" w:color="auto" w:fill="auto"/>
          </w:tcPr>
          <w:p w:rsidR="00160D84" w:rsidRPr="00873009" w:rsidRDefault="00160D84" w:rsidP="0074335E">
            <w:pPr>
              <w:jc w:val="center"/>
              <w:rPr>
                <w:ins w:id="11147" w:author="user" w:date="2012-02-29T14:50:00Z"/>
                <w:rFonts w:ascii="Calibri" w:eastAsia="MS Mincho" w:hAnsi="Calibri" w:cs="Arial"/>
                <w:sz w:val="20"/>
                <w:szCs w:val="20"/>
                <w:lang w:eastAsia="ja-JP"/>
              </w:rPr>
            </w:pPr>
            <w:ins w:id="11148" w:author="user" w:date="2012-02-29T14:50:00Z">
              <w:r w:rsidRPr="00873009">
                <w:rPr>
                  <w:rFonts w:ascii="Calibri" w:eastAsia="MS Mincho" w:hAnsi="Calibri" w:cs="Arial"/>
                  <w:sz w:val="20"/>
                  <w:szCs w:val="20"/>
                  <w:lang w:val="en-GB" w:eastAsia="ja-JP"/>
                </w:rPr>
                <w:t>226</w:t>
              </w:r>
            </w:ins>
          </w:p>
        </w:tc>
        <w:tc>
          <w:tcPr>
            <w:tcW w:w="1835" w:type="dxa"/>
            <w:tcBorders>
              <w:top w:val="nil"/>
              <w:left w:val="nil"/>
              <w:bottom w:val="single" w:sz="4" w:space="0" w:color="auto"/>
              <w:right w:val="single" w:sz="4" w:space="0" w:color="auto"/>
            </w:tcBorders>
            <w:shd w:val="clear" w:color="auto" w:fill="auto"/>
          </w:tcPr>
          <w:p w:rsidR="00160D84" w:rsidRPr="00873009" w:rsidRDefault="00160D84" w:rsidP="0074335E">
            <w:pPr>
              <w:jc w:val="center"/>
              <w:rPr>
                <w:ins w:id="11149" w:author="user" w:date="2012-02-29T14:50:00Z"/>
                <w:rFonts w:ascii="Calibri" w:eastAsia="MS Mincho" w:hAnsi="Calibri" w:cs="Arial"/>
                <w:sz w:val="20"/>
                <w:szCs w:val="20"/>
                <w:lang w:eastAsia="ja-JP"/>
              </w:rPr>
            </w:pPr>
            <w:ins w:id="11150" w:author="user" w:date="2012-02-29T14:50:00Z">
              <w:r w:rsidRPr="00873009">
                <w:rPr>
                  <w:rFonts w:ascii="Calibri" w:eastAsia="MS Mincho" w:hAnsi="Calibri" w:cs="Arial"/>
                  <w:sz w:val="20"/>
                  <w:szCs w:val="20"/>
                  <w:lang w:val="en-GB" w:eastAsia="ja-JP"/>
                </w:rPr>
                <w:t>3.16</w:t>
              </w:r>
            </w:ins>
          </w:p>
        </w:tc>
        <w:tc>
          <w:tcPr>
            <w:tcW w:w="1951" w:type="dxa"/>
            <w:tcBorders>
              <w:top w:val="nil"/>
              <w:left w:val="nil"/>
              <w:bottom w:val="single" w:sz="4" w:space="0" w:color="auto"/>
              <w:right w:val="single" w:sz="4" w:space="0" w:color="auto"/>
            </w:tcBorders>
            <w:shd w:val="clear" w:color="auto" w:fill="auto"/>
          </w:tcPr>
          <w:p w:rsidR="00160D84" w:rsidRPr="00873009" w:rsidRDefault="00160D84" w:rsidP="0074335E">
            <w:pPr>
              <w:jc w:val="center"/>
              <w:rPr>
                <w:ins w:id="11151" w:author="user" w:date="2012-02-29T14:50:00Z"/>
                <w:rFonts w:ascii="Calibri" w:eastAsia="MS Mincho" w:hAnsi="Calibri" w:cs="Arial"/>
                <w:sz w:val="20"/>
                <w:szCs w:val="20"/>
                <w:lang w:eastAsia="ja-JP"/>
              </w:rPr>
            </w:pPr>
            <w:ins w:id="11152" w:author="user" w:date="2012-02-29T14:50:00Z">
              <w:r w:rsidRPr="00873009">
                <w:rPr>
                  <w:rFonts w:ascii="Calibri" w:eastAsia="MS Mincho" w:hAnsi="Calibri" w:cs="Arial"/>
                  <w:sz w:val="20"/>
                  <w:szCs w:val="20"/>
                  <w:lang w:val="en-GB" w:eastAsia="ja-JP"/>
                </w:rPr>
                <w:t>0.88</w:t>
              </w:r>
            </w:ins>
          </w:p>
        </w:tc>
        <w:tc>
          <w:tcPr>
            <w:tcW w:w="697" w:type="dxa"/>
            <w:tcBorders>
              <w:top w:val="nil"/>
              <w:left w:val="nil"/>
              <w:bottom w:val="single" w:sz="4" w:space="0" w:color="auto"/>
              <w:right w:val="single" w:sz="4" w:space="0" w:color="auto"/>
            </w:tcBorders>
            <w:shd w:val="clear" w:color="auto" w:fill="auto"/>
          </w:tcPr>
          <w:p w:rsidR="00160D84" w:rsidRPr="00873009" w:rsidRDefault="00160D84" w:rsidP="0074335E">
            <w:pPr>
              <w:jc w:val="center"/>
              <w:rPr>
                <w:ins w:id="11153" w:author="user" w:date="2012-02-29T14:50:00Z"/>
                <w:rFonts w:ascii="Calibri" w:eastAsia="MS Mincho" w:hAnsi="Calibri" w:cs="Arial"/>
                <w:sz w:val="20"/>
                <w:szCs w:val="20"/>
                <w:lang w:eastAsia="ja-JP"/>
              </w:rPr>
            </w:pPr>
            <w:ins w:id="11154" w:author="user" w:date="2012-02-29T14:50:00Z">
              <w:r w:rsidRPr="00873009">
                <w:rPr>
                  <w:rFonts w:ascii="Calibri" w:eastAsia="MS Mincho" w:hAnsi="Calibri" w:cs="Arial"/>
                  <w:sz w:val="20"/>
                  <w:szCs w:val="20"/>
                  <w:lang w:val="en-GB" w:eastAsia="ja-JP"/>
                </w:rPr>
                <w:t>27.85</w:t>
              </w:r>
            </w:ins>
          </w:p>
        </w:tc>
        <w:tc>
          <w:tcPr>
            <w:tcW w:w="2327" w:type="dxa"/>
            <w:tcBorders>
              <w:top w:val="nil"/>
              <w:left w:val="nil"/>
              <w:bottom w:val="single" w:sz="4" w:space="0" w:color="auto"/>
              <w:right w:val="single" w:sz="4" w:space="0" w:color="auto"/>
            </w:tcBorders>
            <w:shd w:val="clear" w:color="auto" w:fill="auto"/>
          </w:tcPr>
          <w:p w:rsidR="00160D84" w:rsidRPr="00873009" w:rsidRDefault="00160D84" w:rsidP="0074335E">
            <w:pPr>
              <w:rPr>
                <w:ins w:id="11155" w:author="user" w:date="2012-02-29T14:50:00Z"/>
                <w:rFonts w:ascii="Calibri" w:eastAsia="MS Mincho" w:hAnsi="Calibri" w:cs="Arial"/>
                <w:sz w:val="20"/>
                <w:szCs w:val="20"/>
                <w:lang w:eastAsia="ja-JP"/>
              </w:rPr>
            </w:pPr>
            <w:ins w:id="11156" w:author="user" w:date="2012-02-29T14:50:00Z">
              <w:r w:rsidRPr="00873009">
                <w:rPr>
                  <w:rFonts w:ascii="Calibri" w:eastAsia="MS Mincho" w:hAnsi="Calibri" w:cs="Arial"/>
                  <w:sz w:val="20"/>
                  <w:szCs w:val="20"/>
                  <w:lang w:eastAsia="ja-JP"/>
                </w:rPr>
                <w:t>Estimation of 36 towers located in the cultivated land(0.016/Tower) </w:t>
              </w:r>
            </w:ins>
          </w:p>
        </w:tc>
      </w:tr>
      <w:tr w:rsidR="00160D84" w:rsidRPr="00873009" w:rsidTr="0074335E">
        <w:trPr>
          <w:trHeight w:val="255"/>
          <w:ins w:id="11157" w:author="user" w:date="2012-02-29T14:50:00Z"/>
        </w:trPr>
        <w:tc>
          <w:tcPr>
            <w:tcW w:w="550" w:type="dxa"/>
            <w:tcBorders>
              <w:top w:val="nil"/>
              <w:left w:val="single" w:sz="4" w:space="0" w:color="auto"/>
              <w:bottom w:val="single" w:sz="4" w:space="0" w:color="auto"/>
              <w:right w:val="single" w:sz="4" w:space="0" w:color="auto"/>
            </w:tcBorders>
            <w:shd w:val="clear" w:color="auto" w:fill="auto"/>
          </w:tcPr>
          <w:p w:rsidR="00160D84" w:rsidRPr="00873009" w:rsidRDefault="00160D84" w:rsidP="0074335E">
            <w:pPr>
              <w:rPr>
                <w:ins w:id="11158" w:author="user" w:date="2012-02-29T14:50:00Z"/>
                <w:rFonts w:ascii="Calibri" w:eastAsia="MS Mincho" w:hAnsi="Calibri" w:cs="Arial"/>
                <w:sz w:val="20"/>
                <w:szCs w:val="20"/>
                <w:lang w:eastAsia="ja-JP"/>
              </w:rPr>
            </w:pPr>
            <w:ins w:id="11159" w:author="user" w:date="2012-02-29T14:50:00Z">
              <w:r w:rsidRPr="00873009">
                <w:rPr>
                  <w:rFonts w:ascii="Calibri" w:eastAsia="MS Mincho" w:hAnsi="Calibri" w:cs="Arial"/>
                  <w:sz w:val="20"/>
                  <w:szCs w:val="20"/>
                  <w:lang w:val="en-GB" w:eastAsia="ja-JP"/>
                </w:rPr>
                <w:t> </w:t>
              </w:r>
            </w:ins>
          </w:p>
        </w:tc>
        <w:tc>
          <w:tcPr>
            <w:tcW w:w="1170" w:type="dxa"/>
            <w:tcBorders>
              <w:top w:val="nil"/>
              <w:left w:val="nil"/>
              <w:bottom w:val="single" w:sz="4" w:space="0" w:color="auto"/>
              <w:right w:val="single" w:sz="4" w:space="0" w:color="auto"/>
            </w:tcBorders>
            <w:shd w:val="clear" w:color="auto" w:fill="auto"/>
          </w:tcPr>
          <w:p w:rsidR="00160D84" w:rsidRPr="00873009" w:rsidRDefault="00160D84" w:rsidP="0074335E">
            <w:pPr>
              <w:rPr>
                <w:ins w:id="11160" w:author="user" w:date="2012-02-29T14:50:00Z"/>
                <w:rFonts w:ascii="Calibri" w:eastAsia="MS Mincho" w:hAnsi="Calibri" w:cs="Arial"/>
                <w:sz w:val="20"/>
                <w:szCs w:val="20"/>
                <w:lang w:eastAsia="ja-JP"/>
              </w:rPr>
            </w:pPr>
            <w:ins w:id="11161" w:author="user" w:date="2012-02-29T14:50:00Z">
              <w:r w:rsidRPr="00873009">
                <w:rPr>
                  <w:rFonts w:ascii="Calibri" w:eastAsia="MS Mincho" w:hAnsi="Calibri" w:cs="Arial"/>
                  <w:sz w:val="20"/>
                  <w:szCs w:val="20"/>
                  <w:lang w:val="en-GB" w:eastAsia="ja-JP"/>
                </w:rPr>
                <w:t xml:space="preserve">Total </w:t>
              </w:r>
            </w:ins>
          </w:p>
        </w:tc>
        <w:tc>
          <w:tcPr>
            <w:tcW w:w="1050" w:type="dxa"/>
            <w:tcBorders>
              <w:top w:val="nil"/>
              <w:left w:val="nil"/>
              <w:bottom w:val="single" w:sz="4" w:space="0" w:color="auto"/>
              <w:right w:val="single" w:sz="4" w:space="0" w:color="auto"/>
            </w:tcBorders>
            <w:shd w:val="clear" w:color="auto" w:fill="auto"/>
          </w:tcPr>
          <w:p w:rsidR="00160D84" w:rsidRPr="00873009" w:rsidRDefault="00160D84" w:rsidP="0074335E">
            <w:pPr>
              <w:jc w:val="center"/>
              <w:rPr>
                <w:ins w:id="11162" w:author="user" w:date="2012-02-29T14:50:00Z"/>
                <w:rFonts w:ascii="Calibri" w:eastAsia="MS Mincho" w:hAnsi="Calibri" w:cs="Arial"/>
                <w:sz w:val="20"/>
                <w:szCs w:val="20"/>
                <w:lang w:eastAsia="ja-JP"/>
              </w:rPr>
            </w:pPr>
            <w:ins w:id="11163" w:author="user" w:date="2012-02-29T14:50:00Z">
              <w:r w:rsidRPr="00873009">
                <w:rPr>
                  <w:rFonts w:ascii="Calibri" w:eastAsia="MS Mincho" w:hAnsi="Calibri" w:cs="Arial"/>
                  <w:sz w:val="20"/>
                  <w:szCs w:val="20"/>
                  <w:lang w:val="en-GB" w:eastAsia="ja-JP"/>
                </w:rPr>
                <w:t> </w:t>
              </w:r>
            </w:ins>
          </w:p>
        </w:tc>
        <w:tc>
          <w:tcPr>
            <w:tcW w:w="1835" w:type="dxa"/>
            <w:tcBorders>
              <w:top w:val="nil"/>
              <w:left w:val="nil"/>
              <w:bottom w:val="single" w:sz="4" w:space="0" w:color="auto"/>
              <w:right w:val="single" w:sz="4" w:space="0" w:color="auto"/>
            </w:tcBorders>
            <w:shd w:val="clear" w:color="auto" w:fill="auto"/>
          </w:tcPr>
          <w:p w:rsidR="00160D84" w:rsidRPr="00873009" w:rsidRDefault="00160D84" w:rsidP="0074335E">
            <w:pPr>
              <w:jc w:val="center"/>
              <w:rPr>
                <w:ins w:id="11164" w:author="user" w:date="2012-02-29T14:50:00Z"/>
                <w:rFonts w:ascii="Calibri" w:eastAsia="MS Mincho" w:hAnsi="Calibri" w:cs="Arial"/>
                <w:sz w:val="20"/>
                <w:szCs w:val="20"/>
                <w:lang w:eastAsia="ja-JP"/>
              </w:rPr>
            </w:pPr>
            <w:ins w:id="11165" w:author="user" w:date="2012-02-29T14:50:00Z">
              <w:r w:rsidRPr="00873009">
                <w:rPr>
                  <w:rFonts w:ascii="Calibri" w:eastAsia="MS Mincho" w:hAnsi="Calibri" w:cs="Arial"/>
                  <w:sz w:val="20"/>
                  <w:szCs w:val="20"/>
                  <w:lang w:eastAsia="ja-JP"/>
                </w:rPr>
                <w:t>9.18</w:t>
              </w:r>
            </w:ins>
          </w:p>
        </w:tc>
        <w:tc>
          <w:tcPr>
            <w:tcW w:w="1951" w:type="dxa"/>
            <w:tcBorders>
              <w:top w:val="nil"/>
              <w:left w:val="nil"/>
              <w:bottom w:val="single" w:sz="4" w:space="0" w:color="auto"/>
              <w:right w:val="single" w:sz="4" w:space="0" w:color="auto"/>
            </w:tcBorders>
            <w:shd w:val="clear" w:color="auto" w:fill="auto"/>
          </w:tcPr>
          <w:p w:rsidR="00160D84" w:rsidRPr="00873009" w:rsidRDefault="00160D84" w:rsidP="0074335E">
            <w:pPr>
              <w:jc w:val="center"/>
              <w:rPr>
                <w:ins w:id="11166" w:author="user" w:date="2012-02-29T14:50:00Z"/>
                <w:rFonts w:ascii="Calibri" w:eastAsia="MS Mincho" w:hAnsi="Calibri" w:cs="Arial"/>
                <w:sz w:val="20"/>
                <w:szCs w:val="20"/>
                <w:lang w:eastAsia="ja-JP"/>
              </w:rPr>
            </w:pPr>
            <w:ins w:id="11167" w:author="user" w:date="2012-02-29T14:50:00Z">
              <w:r w:rsidRPr="00873009">
                <w:rPr>
                  <w:rFonts w:ascii="Calibri" w:eastAsia="MS Mincho" w:hAnsi="Calibri" w:cs="Arial"/>
                  <w:sz w:val="20"/>
                  <w:szCs w:val="20"/>
                  <w:lang w:eastAsia="ja-JP"/>
                </w:rPr>
                <w:t>6.90</w:t>
              </w:r>
            </w:ins>
          </w:p>
        </w:tc>
        <w:tc>
          <w:tcPr>
            <w:tcW w:w="697" w:type="dxa"/>
            <w:tcBorders>
              <w:top w:val="nil"/>
              <w:left w:val="nil"/>
              <w:bottom w:val="single" w:sz="4" w:space="0" w:color="auto"/>
              <w:right w:val="single" w:sz="4" w:space="0" w:color="auto"/>
            </w:tcBorders>
            <w:shd w:val="clear" w:color="auto" w:fill="auto"/>
          </w:tcPr>
          <w:p w:rsidR="00160D84" w:rsidRPr="00873009" w:rsidRDefault="00160D84" w:rsidP="0074335E">
            <w:pPr>
              <w:jc w:val="center"/>
              <w:rPr>
                <w:ins w:id="11168" w:author="user" w:date="2012-02-29T14:50:00Z"/>
                <w:rFonts w:ascii="Calibri" w:eastAsia="MS Mincho" w:hAnsi="Calibri" w:cs="Arial"/>
                <w:sz w:val="20"/>
                <w:szCs w:val="20"/>
                <w:lang w:eastAsia="ja-JP"/>
              </w:rPr>
            </w:pPr>
            <w:ins w:id="11169" w:author="user" w:date="2012-02-29T14:50:00Z">
              <w:r w:rsidRPr="00873009">
                <w:rPr>
                  <w:rFonts w:ascii="Calibri" w:eastAsia="MS Mincho" w:hAnsi="Calibri" w:cs="Arial"/>
                  <w:sz w:val="20"/>
                  <w:szCs w:val="20"/>
                  <w:lang w:eastAsia="ja-JP"/>
                </w:rPr>
                <w:t>75.16</w:t>
              </w:r>
            </w:ins>
          </w:p>
        </w:tc>
        <w:tc>
          <w:tcPr>
            <w:tcW w:w="2327" w:type="dxa"/>
            <w:tcBorders>
              <w:top w:val="nil"/>
              <w:left w:val="nil"/>
              <w:bottom w:val="single" w:sz="4" w:space="0" w:color="auto"/>
              <w:right w:val="single" w:sz="4" w:space="0" w:color="auto"/>
            </w:tcBorders>
            <w:shd w:val="clear" w:color="auto" w:fill="auto"/>
          </w:tcPr>
          <w:p w:rsidR="00160D84" w:rsidRPr="00873009" w:rsidRDefault="00160D84" w:rsidP="0074335E">
            <w:pPr>
              <w:rPr>
                <w:ins w:id="11170" w:author="user" w:date="2012-02-29T14:50:00Z"/>
                <w:rFonts w:ascii="Calibri" w:eastAsia="MS Mincho" w:hAnsi="Calibri" w:cs="Arial"/>
                <w:sz w:val="20"/>
                <w:szCs w:val="20"/>
                <w:lang w:eastAsia="ja-JP"/>
              </w:rPr>
            </w:pPr>
            <w:ins w:id="11171" w:author="user" w:date="2012-02-29T14:50:00Z">
              <w:r w:rsidRPr="00873009">
                <w:rPr>
                  <w:rFonts w:ascii="Calibri" w:eastAsia="MS Mincho" w:hAnsi="Calibri" w:cs="Arial"/>
                  <w:sz w:val="20"/>
                  <w:szCs w:val="20"/>
                  <w:lang w:eastAsia="ja-JP"/>
                </w:rPr>
                <w:t> </w:t>
              </w:r>
            </w:ins>
          </w:p>
        </w:tc>
      </w:tr>
      <w:tr w:rsidR="00160D84" w:rsidRPr="00873009" w:rsidTr="0074335E">
        <w:trPr>
          <w:trHeight w:val="360"/>
          <w:ins w:id="11172" w:author="user" w:date="2012-02-29T14:50:00Z"/>
        </w:trPr>
        <w:tc>
          <w:tcPr>
            <w:tcW w:w="550" w:type="dxa"/>
            <w:tcBorders>
              <w:top w:val="nil"/>
              <w:left w:val="single" w:sz="4" w:space="0" w:color="auto"/>
              <w:bottom w:val="single" w:sz="4" w:space="0" w:color="auto"/>
              <w:right w:val="single" w:sz="4" w:space="0" w:color="auto"/>
            </w:tcBorders>
            <w:shd w:val="clear" w:color="auto" w:fill="auto"/>
          </w:tcPr>
          <w:p w:rsidR="00160D84" w:rsidRPr="00873009" w:rsidRDefault="00160D84" w:rsidP="0074335E">
            <w:pPr>
              <w:rPr>
                <w:ins w:id="11173" w:author="user" w:date="2012-02-29T14:50:00Z"/>
                <w:rFonts w:ascii="Calibri" w:eastAsia="MS Mincho" w:hAnsi="Calibri" w:cs="Arial"/>
                <w:sz w:val="20"/>
                <w:szCs w:val="20"/>
                <w:lang w:eastAsia="ja-JP"/>
              </w:rPr>
            </w:pPr>
            <w:ins w:id="11174" w:author="user" w:date="2012-02-29T14:50:00Z">
              <w:r w:rsidRPr="00873009">
                <w:rPr>
                  <w:rFonts w:ascii="Calibri" w:eastAsia="MS Mincho" w:hAnsi="Calibri" w:cs="Arial"/>
                  <w:sz w:val="20"/>
                  <w:szCs w:val="20"/>
                  <w:lang w:val="en-GB" w:eastAsia="ja-JP"/>
                </w:rPr>
                <w:t> </w:t>
              </w:r>
            </w:ins>
          </w:p>
        </w:tc>
        <w:tc>
          <w:tcPr>
            <w:tcW w:w="9030" w:type="dxa"/>
            <w:gridSpan w:val="6"/>
            <w:tcBorders>
              <w:top w:val="single" w:sz="4" w:space="0" w:color="auto"/>
              <w:left w:val="nil"/>
              <w:bottom w:val="single" w:sz="4" w:space="0" w:color="auto"/>
              <w:right w:val="single" w:sz="4" w:space="0" w:color="auto"/>
            </w:tcBorders>
            <w:shd w:val="clear" w:color="auto" w:fill="auto"/>
          </w:tcPr>
          <w:p w:rsidR="00160D84" w:rsidRPr="00873009" w:rsidRDefault="00160D84" w:rsidP="0074335E">
            <w:pPr>
              <w:rPr>
                <w:ins w:id="11175" w:author="user" w:date="2012-02-29T14:50:00Z"/>
                <w:rFonts w:ascii="Calibri" w:eastAsia="MS Mincho" w:hAnsi="Calibri" w:cs="Arial"/>
                <w:sz w:val="20"/>
                <w:szCs w:val="20"/>
                <w:lang w:eastAsia="ja-JP"/>
              </w:rPr>
            </w:pPr>
            <w:ins w:id="11176" w:author="user" w:date="2012-02-29T14:50:00Z">
              <w:r w:rsidRPr="00873009">
                <w:rPr>
                  <w:rFonts w:ascii="Calibri" w:eastAsia="MS Mincho" w:hAnsi="Calibri" w:cs="Arial"/>
                  <w:sz w:val="20"/>
                  <w:szCs w:val="20"/>
                  <w:lang w:val="en-GB" w:eastAsia="ja-JP"/>
                </w:rPr>
                <w:t>Permanent cultivated Land  (Total) =6.90 ha(Including Tower foundation and Hetauda S/S)</w:t>
              </w:r>
            </w:ins>
          </w:p>
        </w:tc>
      </w:tr>
    </w:tbl>
    <w:p w:rsidR="00160D84" w:rsidRPr="00873009" w:rsidRDefault="00160D84" w:rsidP="00160D84">
      <w:pPr>
        <w:spacing w:line="300" w:lineRule="auto"/>
        <w:jc w:val="both"/>
        <w:rPr>
          <w:ins w:id="11177" w:author="user" w:date="2012-02-29T14:50:00Z"/>
          <w:rFonts w:ascii="Calibri" w:hAnsi="Calibri" w:cs="Calibri"/>
          <w:b/>
          <w:sz w:val="20"/>
          <w:szCs w:val="20"/>
        </w:rPr>
      </w:pPr>
    </w:p>
    <w:p w:rsidR="00160D84" w:rsidRPr="00873009" w:rsidRDefault="00160D84" w:rsidP="00160D84">
      <w:pPr>
        <w:spacing w:line="300" w:lineRule="auto"/>
        <w:rPr>
          <w:ins w:id="11178" w:author="user" w:date="2012-02-29T14:50:00Z"/>
          <w:rFonts w:ascii="Calibri" w:hAnsi="Calibri" w:cs="Calibri"/>
          <w:b/>
          <w:sz w:val="22"/>
          <w:szCs w:val="22"/>
        </w:rPr>
      </w:pPr>
      <w:ins w:id="11179" w:author="user" w:date="2012-02-29T14:50:00Z">
        <w:r w:rsidRPr="00873009">
          <w:rPr>
            <w:rFonts w:ascii="Calibri" w:hAnsi="Calibri" w:cs="Calibri"/>
            <w:b/>
            <w:sz w:val="22"/>
            <w:szCs w:val="22"/>
          </w:rPr>
          <w:t>7.2.1.2 Reduction in Agricultural Production</w:t>
        </w:r>
      </w:ins>
    </w:p>
    <w:p w:rsidR="00160D84" w:rsidRPr="00873009" w:rsidRDefault="00160D84" w:rsidP="00160D84">
      <w:pPr>
        <w:spacing w:line="300" w:lineRule="auto"/>
        <w:jc w:val="both"/>
        <w:rPr>
          <w:ins w:id="11180" w:author="user" w:date="2012-02-29T14:50:00Z"/>
          <w:rFonts w:ascii="Calibri" w:hAnsi="Calibri" w:cs="Arial"/>
          <w:sz w:val="22"/>
          <w:szCs w:val="22"/>
        </w:rPr>
      </w:pPr>
      <w:ins w:id="11181" w:author="user" w:date="2012-02-29T14:50:00Z">
        <w:r w:rsidRPr="00873009">
          <w:rPr>
            <w:rFonts w:ascii="Calibri" w:hAnsi="Calibri" w:cs="Calibri"/>
            <w:sz w:val="22"/>
            <w:szCs w:val="22"/>
          </w:rPr>
          <w:t xml:space="preserve">The acquisition of 6.90 ha of cultivated land will be permanently reduced production of 15.66 Mt food grain annually. This includes 7.82 Mt maize, 5.19 Mt paddy, 1.59 Mt wheat and 1.06 Mt other crops (Table 7.2). </w:t>
        </w:r>
        <w:r w:rsidRPr="00873009">
          <w:rPr>
            <w:rFonts w:ascii="Calibri" w:hAnsi="Calibri" w:cs="Arial"/>
            <w:sz w:val="22"/>
            <w:szCs w:val="22"/>
          </w:rPr>
          <w:t xml:space="preserve">The magnitude of impact is considered low, extent is local and of long duration. </w:t>
        </w:r>
      </w:ins>
    </w:p>
    <w:p w:rsidR="00160D84" w:rsidRPr="00873009" w:rsidRDefault="00160D84" w:rsidP="00160D84">
      <w:pPr>
        <w:spacing w:line="300" w:lineRule="auto"/>
        <w:jc w:val="both"/>
        <w:rPr>
          <w:ins w:id="11182" w:author="user" w:date="2012-02-29T14:50:00Z"/>
          <w:rFonts w:ascii="Calibri" w:hAnsi="Calibri" w:cs="Calibri"/>
          <w:b/>
          <w:sz w:val="20"/>
          <w:szCs w:val="20"/>
        </w:rPr>
      </w:pPr>
    </w:p>
    <w:p w:rsidR="00160D84" w:rsidRPr="00873009" w:rsidRDefault="00160D84" w:rsidP="00160D84">
      <w:pPr>
        <w:spacing w:line="300" w:lineRule="auto"/>
        <w:jc w:val="both"/>
        <w:rPr>
          <w:ins w:id="11183" w:author="user" w:date="2012-02-29T14:50:00Z"/>
          <w:rFonts w:ascii="Calibri" w:hAnsi="Calibri" w:cs="Calibri"/>
          <w:b/>
          <w:sz w:val="20"/>
          <w:szCs w:val="20"/>
        </w:rPr>
      </w:pPr>
      <w:ins w:id="11184" w:author="user" w:date="2012-02-29T14:50:00Z">
        <w:r w:rsidRPr="00873009">
          <w:rPr>
            <w:rFonts w:ascii="Calibri" w:hAnsi="Calibri" w:cs="Calibri"/>
            <w:b/>
            <w:sz w:val="20"/>
            <w:szCs w:val="20"/>
          </w:rPr>
          <w:t xml:space="preserve">Table-7.2: Permanent Agricultural Production Loss </w:t>
        </w:r>
      </w:ins>
    </w:p>
    <w:tbl>
      <w:tblPr>
        <w:tblW w:w="9152" w:type="dxa"/>
        <w:tblInd w:w="93" w:type="dxa"/>
        <w:tblLayout w:type="fixed"/>
        <w:tblLook w:val="0000"/>
      </w:tblPr>
      <w:tblGrid>
        <w:gridCol w:w="740"/>
        <w:gridCol w:w="1205"/>
        <w:gridCol w:w="1100"/>
        <w:gridCol w:w="1947"/>
        <w:gridCol w:w="1734"/>
        <w:gridCol w:w="1226"/>
        <w:gridCol w:w="1200"/>
      </w:tblGrid>
      <w:tr w:rsidR="00160D84" w:rsidRPr="00873009" w:rsidTr="0074335E">
        <w:trPr>
          <w:trHeight w:val="530"/>
          <w:ins w:id="11185" w:author="user" w:date="2012-02-29T14:50:00Z"/>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D84" w:rsidRPr="00873009" w:rsidRDefault="00160D84" w:rsidP="0074335E">
            <w:pPr>
              <w:jc w:val="center"/>
              <w:rPr>
                <w:ins w:id="11186" w:author="user" w:date="2012-02-29T14:50:00Z"/>
                <w:rFonts w:ascii="Calibri" w:eastAsia="MS Mincho" w:hAnsi="Calibri" w:cs="Arial"/>
                <w:b/>
                <w:bCs/>
                <w:sz w:val="20"/>
                <w:szCs w:val="20"/>
                <w:lang w:eastAsia="ja-JP"/>
              </w:rPr>
            </w:pPr>
            <w:ins w:id="11187" w:author="user" w:date="2012-02-29T14:50:00Z">
              <w:r w:rsidRPr="00873009">
                <w:rPr>
                  <w:rFonts w:ascii="Calibri" w:eastAsia="MS Mincho" w:hAnsi="Calibri" w:cs="Arial"/>
                  <w:b/>
                  <w:bCs/>
                  <w:sz w:val="20"/>
                  <w:szCs w:val="20"/>
                  <w:lang w:eastAsia="ja-JP"/>
                </w:rPr>
                <w:t>S.N.</w:t>
              </w:r>
            </w:ins>
          </w:p>
        </w:tc>
        <w:tc>
          <w:tcPr>
            <w:tcW w:w="1205" w:type="dxa"/>
            <w:tcBorders>
              <w:top w:val="single" w:sz="4" w:space="0" w:color="auto"/>
              <w:left w:val="nil"/>
              <w:bottom w:val="single" w:sz="4" w:space="0" w:color="auto"/>
              <w:right w:val="single" w:sz="4" w:space="0" w:color="auto"/>
            </w:tcBorders>
            <w:shd w:val="clear" w:color="auto" w:fill="auto"/>
            <w:noWrap/>
            <w:vAlign w:val="bottom"/>
          </w:tcPr>
          <w:p w:rsidR="00160D84" w:rsidRPr="00873009" w:rsidRDefault="00160D84" w:rsidP="0074335E">
            <w:pPr>
              <w:jc w:val="center"/>
              <w:rPr>
                <w:ins w:id="11188" w:author="user" w:date="2012-02-29T14:50:00Z"/>
                <w:rFonts w:ascii="Calibri" w:eastAsia="MS Mincho" w:hAnsi="Calibri" w:cs="Arial"/>
                <w:b/>
                <w:bCs/>
                <w:sz w:val="20"/>
                <w:szCs w:val="20"/>
                <w:lang w:eastAsia="ja-JP"/>
              </w:rPr>
            </w:pPr>
            <w:ins w:id="11189" w:author="user" w:date="2012-02-29T14:50:00Z">
              <w:r w:rsidRPr="00873009">
                <w:rPr>
                  <w:rFonts w:ascii="Calibri" w:eastAsia="MS Mincho" w:hAnsi="Calibri" w:cs="Arial"/>
                  <w:b/>
                  <w:bCs/>
                  <w:sz w:val="20"/>
                  <w:szCs w:val="20"/>
                  <w:lang w:eastAsia="ja-JP"/>
                </w:rPr>
                <w:t>Crop types</w:t>
              </w:r>
            </w:ins>
          </w:p>
        </w:tc>
        <w:tc>
          <w:tcPr>
            <w:tcW w:w="1100" w:type="dxa"/>
            <w:tcBorders>
              <w:top w:val="single" w:sz="4" w:space="0" w:color="auto"/>
              <w:left w:val="nil"/>
              <w:bottom w:val="single" w:sz="4" w:space="0" w:color="auto"/>
              <w:right w:val="single" w:sz="4" w:space="0" w:color="auto"/>
            </w:tcBorders>
            <w:shd w:val="clear" w:color="auto" w:fill="auto"/>
            <w:vAlign w:val="bottom"/>
          </w:tcPr>
          <w:p w:rsidR="00160D84" w:rsidRPr="00873009" w:rsidRDefault="00160D84" w:rsidP="0074335E">
            <w:pPr>
              <w:jc w:val="center"/>
              <w:rPr>
                <w:ins w:id="11190" w:author="user" w:date="2012-02-29T14:50:00Z"/>
                <w:rFonts w:ascii="Calibri" w:eastAsia="MS Mincho" w:hAnsi="Calibri" w:cs="Arial"/>
                <w:b/>
                <w:bCs/>
                <w:sz w:val="20"/>
                <w:szCs w:val="20"/>
                <w:lang w:eastAsia="ja-JP"/>
              </w:rPr>
            </w:pPr>
            <w:ins w:id="11191" w:author="user" w:date="2012-02-29T14:50:00Z">
              <w:r w:rsidRPr="00873009">
                <w:rPr>
                  <w:rFonts w:ascii="Calibri" w:eastAsia="MS Mincho" w:hAnsi="Calibri" w:cs="Arial"/>
                  <w:b/>
                  <w:bCs/>
                  <w:sz w:val="20"/>
                  <w:szCs w:val="20"/>
                  <w:lang w:eastAsia="ja-JP"/>
                </w:rPr>
                <w:t xml:space="preserve"> Cultivated land</w:t>
              </w:r>
            </w:ins>
          </w:p>
        </w:tc>
        <w:tc>
          <w:tcPr>
            <w:tcW w:w="1947" w:type="dxa"/>
            <w:tcBorders>
              <w:top w:val="single" w:sz="4" w:space="0" w:color="auto"/>
              <w:left w:val="nil"/>
              <w:bottom w:val="single" w:sz="4" w:space="0" w:color="auto"/>
              <w:right w:val="single" w:sz="4" w:space="0" w:color="auto"/>
            </w:tcBorders>
            <w:shd w:val="clear" w:color="auto" w:fill="auto"/>
            <w:vAlign w:val="bottom"/>
          </w:tcPr>
          <w:p w:rsidR="00160D84" w:rsidRPr="00873009" w:rsidRDefault="00160D84" w:rsidP="0074335E">
            <w:pPr>
              <w:jc w:val="center"/>
              <w:rPr>
                <w:ins w:id="11192" w:author="user" w:date="2012-02-29T14:50:00Z"/>
                <w:rFonts w:ascii="Calibri" w:eastAsia="MS Mincho" w:hAnsi="Calibri" w:cs="Arial"/>
                <w:b/>
                <w:bCs/>
                <w:sz w:val="20"/>
                <w:szCs w:val="20"/>
                <w:lang w:eastAsia="ja-JP"/>
              </w:rPr>
            </w:pPr>
            <w:ins w:id="11193" w:author="user" w:date="2012-02-29T14:50:00Z">
              <w:r w:rsidRPr="00873009">
                <w:rPr>
                  <w:rFonts w:ascii="Calibri" w:eastAsia="MS Mincho" w:hAnsi="Calibri" w:cs="Arial"/>
                  <w:b/>
                  <w:bCs/>
                  <w:sz w:val="20"/>
                  <w:szCs w:val="20"/>
                  <w:lang w:eastAsia="ja-JP"/>
                </w:rPr>
                <w:t>Percent of area loss</w:t>
              </w:r>
            </w:ins>
          </w:p>
        </w:tc>
        <w:tc>
          <w:tcPr>
            <w:tcW w:w="1734" w:type="dxa"/>
            <w:tcBorders>
              <w:top w:val="single" w:sz="4" w:space="0" w:color="auto"/>
              <w:left w:val="nil"/>
              <w:bottom w:val="single" w:sz="4" w:space="0" w:color="auto"/>
              <w:right w:val="single" w:sz="4" w:space="0" w:color="auto"/>
            </w:tcBorders>
            <w:shd w:val="clear" w:color="auto" w:fill="auto"/>
            <w:vAlign w:val="bottom"/>
          </w:tcPr>
          <w:p w:rsidR="00160D84" w:rsidRPr="00873009" w:rsidRDefault="00160D84" w:rsidP="0074335E">
            <w:pPr>
              <w:jc w:val="center"/>
              <w:rPr>
                <w:ins w:id="11194" w:author="user" w:date="2012-02-29T14:50:00Z"/>
                <w:rFonts w:ascii="Calibri" w:eastAsia="MS Mincho" w:hAnsi="Calibri" w:cs="Arial"/>
                <w:b/>
                <w:bCs/>
                <w:sz w:val="20"/>
                <w:szCs w:val="20"/>
                <w:lang w:eastAsia="ja-JP"/>
              </w:rPr>
            </w:pPr>
            <w:ins w:id="11195" w:author="user" w:date="2012-02-29T14:50:00Z">
              <w:r w:rsidRPr="00873009">
                <w:rPr>
                  <w:rFonts w:ascii="Calibri" w:eastAsia="MS Mincho" w:hAnsi="Calibri" w:cs="Arial"/>
                  <w:b/>
                  <w:bCs/>
                  <w:sz w:val="20"/>
                  <w:szCs w:val="20"/>
                  <w:lang w:eastAsia="ja-JP"/>
                </w:rPr>
                <w:t>Actual production area loss (ha)</w:t>
              </w:r>
            </w:ins>
          </w:p>
        </w:tc>
        <w:tc>
          <w:tcPr>
            <w:tcW w:w="1226" w:type="dxa"/>
            <w:tcBorders>
              <w:top w:val="single" w:sz="4" w:space="0" w:color="auto"/>
              <w:left w:val="nil"/>
              <w:bottom w:val="single" w:sz="4" w:space="0" w:color="auto"/>
              <w:right w:val="single" w:sz="4" w:space="0" w:color="auto"/>
            </w:tcBorders>
            <w:shd w:val="clear" w:color="auto" w:fill="auto"/>
            <w:vAlign w:val="bottom"/>
          </w:tcPr>
          <w:p w:rsidR="00160D84" w:rsidRPr="00873009" w:rsidRDefault="00160D84" w:rsidP="0074335E">
            <w:pPr>
              <w:jc w:val="center"/>
              <w:rPr>
                <w:ins w:id="11196" w:author="user" w:date="2012-02-29T14:50:00Z"/>
                <w:rFonts w:ascii="Calibri" w:eastAsia="MS Mincho" w:hAnsi="Calibri" w:cs="Arial"/>
                <w:b/>
                <w:bCs/>
                <w:sz w:val="20"/>
                <w:szCs w:val="20"/>
                <w:lang w:eastAsia="ja-JP"/>
              </w:rPr>
            </w:pPr>
            <w:ins w:id="11197" w:author="user" w:date="2012-02-29T14:50:00Z">
              <w:r w:rsidRPr="00873009">
                <w:rPr>
                  <w:rFonts w:ascii="Calibri" w:eastAsia="MS Mincho" w:hAnsi="Calibri" w:cs="Arial"/>
                  <w:b/>
                  <w:bCs/>
                  <w:sz w:val="20"/>
                  <w:szCs w:val="20"/>
                  <w:lang w:eastAsia="ja-JP"/>
                </w:rPr>
                <w:t>Productivity (MT/ha)</w:t>
              </w:r>
            </w:ins>
          </w:p>
        </w:tc>
        <w:tc>
          <w:tcPr>
            <w:tcW w:w="1200" w:type="dxa"/>
            <w:tcBorders>
              <w:top w:val="single" w:sz="4" w:space="0" w:color="auto"/>
              <w:left w:val="nil"/>
              <w:bottom w:val="single" w:sz="4" w:space="0" w:color="auto"/>
              <w:right w:val="single" w:sz="4" w:space="0" w:color="auto"/>
            </w:tcBorders>
            <w:shd w:val="clear" w:color="auto" w:fill="auto"/>
            <w:vAlign w:val="bottom"/>
          </w:tcPr>
          <w:p w:rsidR="00160D84" w:rsidRPr="00873009" w:rsidRDefault="00160D84" w:rsidP="0074335E">
            <w:pPr>
              <w:jc w:val="center"/>
              <w:rPr>
                <w:ins w:id="11198" w:author="user" w:date="2012-02-29T14:50:00Z"/>
                <w:rFonts w:ascii="Calibri" w:eastAsia="MS Mincho" w:hAnsi="Calibri" w:cs="Arial"/>
                <w:b/>
                <w:bCs/>
                <w:sz w:val="20"/>
                <w:szCs w:val="20"/>
                <w:lang w:eastAsia="ja-JP"/>
              </w:rPr>
            </w:pPr>
            <w:ins w:id="11199" w:author="user" w:date="2012-02-29T14:50:00Z">
              <w:r w:rsidRPr="00873009">
                <w:rPr>
                  <w:rFonts w:ascii="Calibri" w:eastAsia="MS Mincho" w:hAnsi="Calibri" w:cs="Arial"/>
                  <w:b/>
                  <w:bCs/>
                  <w:sz w:val="20"/>
                  <w:szCs w:val="20"/>
                  <w:lang w:eastAsia="ja-JP"/>
                </w:rPr>
                <w:t>Production (MT)</w:t>
              </w:r>
            </w:ins>
          </w:p>
        </w:tc>
      </w:tr>
      <w:tr w:rsidR="00160D84" w:rsidRPr="00873009" w:rsidTr="0074335E">
        <w:trPr>
          <w:trHeight w:val="255"/>
          <w:ins w:id="11200" w:author="user" w:date="2012-02-29T14:50:00Z"/>
        </w:trPr>
        <w:tc>
          <w:tcPr>
            <w:tcW w:w="740" w:type="dxa"/>
            <w:tcBorders>
              <w:top w:val="nil"/>
              <w:left w:val="single" w:sz="4" w:space="0" w:color="auto"/>
              <w:bottom w:val="single" w:sz="4" w:space="0" w:color="auto"/>
              <w:right w:val="single" w:sz="4" w:space="0" w:color="auto"/>
            </w:tcBorders>
            <w:shd w:val="clear" w:color="auto" w:fill="auto"/>
            <w:noWrap/>
            <w:vAlign w:val="bottom"/>
          </w:tcPr>
          <w:p w:rsidR="00160D84" w:rsidRPr="00873009" w:rsidRDefault="00160D84" w:rsidP="0074335E">
            <w:pPr>
              <w:jc w:val="center"/>
              <w:rPr>
                <w:ins w:id="11201" w:author="user" w:date="2012-02-29T14:50:00Z"/>
                <w:rFonts w:ascii="Calibri" w:eastAsia="MS Mincho" w:hAnsi="Calibri" w:cs="Arial"/>
                <w:sz w:val="20"/>
                <w:szCs w:val="20"/>
                <w:lang w:eastAsia="ja-JP"/>
              </w:rPr>
            </w:pPr>
            <w:ins w:id="11202" w:author="user" w:date="2012-02-29T14:50:00Z">
              <w:r w:rsidRPr="00873009">
                <w:rPr>
                  <w:rFonts w:ascii="Calibri" w:eastAsia="MS Mincho" w:hAnsi="Calibri" w:cs="Arial"/>
                  <w:sz w:val="20"/>
                  <w:szCs w:val="20"/>
                  <w:lang w:eastAsia="ja-JP"/>
                </w:rPr>
                <w:t>1</w:t>
              </w:r>
            </w:ins>
          </w:p>
        </w:tc>
        <w:tc>
          <w:tcPr>
            <w:tcW w:w="1205"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rPr>
                <w:ins w:id="11203" w:author="user" w:date="2012-02-29T14:50:00Z"/>
                <w:rFonts w:ascii="Calibri" w:eastAsia="MS Mincho" w:hAnsi="Calibri" w:cs="Arial"/>
                <w:sz w:val="20"/>
                <w:szCs w:val="20"/>
                <w:lang w:eastAsia="ja-JP"/>
              </w:rPr>
            </w:pPr>
            <w:ins w:id="11204" w:author="user" w:date="2012-02-29T14:50:00Z">
              <w:r w:rsidRPr="00873009">
                <w:rPr>
                  <w:rFonts w:ascii="Calibri" w:eastAsia="MS Mincho" w:hAnsi="Calibri" w:cs="Arial"/>
                  <w:sz w:val="20"/>
                  <w:szCs w:val="20"/>
                  <w:lang w:eastAsia="ja-JP"/>
                </w:rPr>
                <w:t>Paddy</w:t>
              </w:r>
            </w:ins>
          </w:p>
        </w:tc>
        <w:tc>
          <w:tcPr>
            <w:tcW w:w="110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jc w:val="center"/>
              <w:rPr>
                <w:ins w:id="11205" w:author="user" w:date="2012-02-29T14:50:00Z"/>
                <w:rFonts w:ascii="Calibri" w:eastAsia="MS Mincho" w:hAnsi="Calibri" w:cs="Arial"/>
                <w:sz w:val="20"/>
                <w:szCs w:val="20"/>
                <w:lang w:eastAsia="ja-JP"/>
              </w:rPr>
            </w:pPr>
            <w:ins w:id="11206" w:author="user" w:date="2012-02-29T14:50:00Z">
              <w:r w:rsidRPr="00873009">
                <w:rPr>
                  <w:rFonts w:ascii="Calibri" w:eastAsia="MS Mincho" w:hAnsi="Calibri" w:cs="Arial"/>
                  <w:sz w:val="20"/>
                  <w:szCs w:val="20"/>
                  <w:lang w:eastAsia="ja-JP"/>
                </w:rPr>
                <w:t>6.90</w:t>
              </w:r>
            </w:ins>
          </w:p>
        </w:tc>
        <w:tc>
          <w:tcPr>
            <w:tcW w:w="1947"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jc w:val="center"/>
              <w:rPr>
                <w:ins w:id="11207" w:author="user" w:date="2012-02-29T14:50:00Z"/>
                <w:rFonts w:ascii="Calibri" w:eastAsia="MS Mincho" w:hAnsi="Calibri" w:cs="Arial"/>
                <w:sz w:val="20"/>
                <w:szCs w:val="20"/>
                <w:lang w:eastAsia="ja-JP"/>
              </w:rPr>
            </w:pPr>
            <w:ins w:id="11208" w:author="user" w:date="2012-02-29T14:50:00Z">
              <w:r w:rsidRPr="00873009">
                <w:rPr>
                  <w:rFonts w:ascii="Calibri" w:eastAsia="MS Mincho" w:hAnsi="Calibri" w:cs="Arial"/>
                  <w:sz w:val="20"/>
                  <w:szCs w:val="20"/>
                  <w:lang w:eastAsia="ja-JP"/>
                </w:rPr>
                <w:t>35.81</w:t>
              </w:r>
            </w:ins>
          </w:p>
        </w:tc>
        <w:tc>
          <w:tcPr>
            <w:tcW w:w="1734"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jc w:val="center"/>
              <w:rPr>
                <w:ins w:id="11209" w:author="user" w:date="2012-02-29T14:50:00Z"/>
                <w:rFonts w:ascii="Calibri" w:eastAsia="MS Mincho" w:hAnsi="Calibri" w:cs="Arial"/>
                <w:sz w:val="20"/>
                <w:szCs w:val="20"/>
                <w:lang w:eastAsia="ja-JP"/>
              </w:rPr>
            </w:pPr>
            <w:ins w:id="11210" w:author="user" w:date="2012-02-29T14:50:00Z">
              <w:r w:rsidRPr="00873009">
                <w:rPr>
                  <w:rFonts w:ascii="Calibri" w:eastAsia="MS Mincho" w:hAnsi="Calibri" w:cs="Arial"/>
                  <w:sz w:val="20"/>
                  <w:szCs w:val="20"/>
                  <w:lang w:eastAsia="ja-JP"/>
                </w:rPr>
                <w:t>2.47</w:t>
              </w:r>
            </w:ins>
          </w:p>
        </w:tc>
        <w:tc>
          <w:tcPr>
            <w:tcW w:w="1226"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jc w:val="center"/>
              <w:rPr>
                <w:ins w:id="11211" w:author="user" w:date="2012-02-29T14:50:00Z"/>
                <w:rFonts w:ascii="Calibri" w:eastAsia="MS Mincho" w:hAnsi="Calibri" w:cs="Arial"/>
                <w:sz w:val="20"/>
                <w:szCs w:val="20"/>
                <w:lang w:eastAsia="ja-JP"/>
              </w:rPr>
            </w:pPr>
            <w:ins w:id="11212" w:author="user" w:date="2012-02-29T14:50:00Z">
              <w:r w:rsidRPr="00873009">
                <w:rPr>
                  <w:rFonts w:ascii="Calibri" w:eastAsia="MS Mincho" w:hAnsi="Calibri" w:cs="Arial"/>
                  <w:sz w:val="20"/>
                  <w:szCs w:val="20"/>
                  <w:lang w:eastAsia="ja-JP"/>
                </w:rPr>
                <w:t>2.1</w:t>
              </w:r>
            </w:ins>
          </w:p>
        </w:tc>
        <w:tc>
          <w:tcPr>
            <w:tcW w:w="120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jc w:val="center"/>
              <w:rPr>
                <w:ins w:id="11213" w:author="user" w:date="2012-02-29T14:50:00Z"/>
                <w:rFonts w:ascii="Calibri" w:eastAsia="MS Mincho" w:hAnsi="Calibri" w:cs="Arial"/>
                <w:sz w:val="20"/>
                <w:szCs w:val="20"/>
                <w:lang w:eastAsia="ja-JP"/>
              </w:rPr>
            </w:pPr>
            <w:ins w:id="11214" w:author="user" w:date="2012-02-29T14:50:00Z">
              <w:r w:rsidRPr="00873009">
                <w:rPr>
                  <w:rFonts w:ascii="Calibri" w:eastAsia="MS Mincho" w:hAnsi="Calibri" w:cs="Arial"/>
                  <w:sz w:val="20"/>
                  <w:szCs w:val="20"/>
                  <w:lang w:eastAsia="ja-JP"/>
                </w:rPr>
                <w:t>5.19</w:t>
              </w:r>
            </w:ins>
          </w:p>
        </w:tc>
      </w:tr>
      <w:tr w:rsidR="00160D84" w:rsidRPr="00873009" w:rsidTr="0074335E">
        <w:trPr>
          <w:trHeight w:val="255"/>
          <w:ins w:id="11215" w:author="user" w:date="2012-02-29T14:50:00Z"/>
        </w:trPr>
        <w:tc>
          <w:tcPr>
            <w:tcW w:w="740" w:type="dxa"/>
            <w:tcBorders>
              <w:top w:val="nil"/>
              <w:left w:val="single" w:sz="4" w:space="0" w:color="auto"/>
              <w:bottom w:val="single" w:sz="4" w:space="0" w:color="auto"/>
              <w:right w:val="single" w:sz="4" w:space="0" w:color="auto"/>
            </w:tcBorders>
            <w:shd w:val="clear" w:color="auto" w:fill="auto"/>
            <w:noWrap/>
            <w:vAlign w:val="bottom"/>
          </w:tcPr>
          <w:p w:rsidR="00160D84" w:rsidRPr="00873009" w:rsidRDefault="00160D84" w:rsidP="0074335E">
            <w:pPr>
              <w:jc w:val="center"/>
              <w:rPr>
                <w:ins w:id="11216" w:author="user" w:date="2012-02-29T14:50:00Z"/>
                <w:rFonts w:ascii="Calibri" w:eastAsia="MS Mincho" w:hAnsi="Calibri" w:cs="Arial"/>
                <w:sz w:val="20"/>
                <w:szCs w:val="20"/>
                <w:lang w:eastAsia="ja-JP"/>
              </w:rPr>
            </w:pPr>
            <w:ins w:id="11217" w:author="user" w:date="2012-02-29T14:50:00Z">
              <w:r w:rsidRPr="00873009">
                <w:rPr>
                  <w:rFonts w:ascii="Calibri" w:eastAsia="MS Mincho" w:hAnsi="Calibri" w:cs="Arial"/>
                  <w:sz w:val="20"/>
                  <w:szCs w:val="20"/>
                  <w:lang w:eastAsia="ja-JP"/>
                </w:rPr>
                <w:t>2</w:t>
              </w:r>
            </w:ins>
          </w:p>
        </w:tc>
        <w:tc>
          <w:tcPr>
            <w:tcW w:w="1205"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rPr>
                <w:ins w:id="11218" w:author="user" w:date="2012-02-29T14:50:00Z"/>
                <w:rFonts w:ascii="Calibri" w:eastAsia="MS Mincho" w:hAnsi="Calibri" w:cs="Arial"/>
                <w:sz w:val="20"/>
                <w:szCs w:val="20"/>
                <w:lang w:eastAsia="ja-JP"/>
              </w:rPr>
            </w:pPr>
            <w:ins w:id="11219" w:author="user" w:date="2012-02-29T14:50:00Z">
              <w:r w:rsidRPr="00873009">
                <w:rPr>
                  <w:rFonts w:ascii="Calibri" w:eastAsia="MS Mincho" w:hAnsi="Calibri" w:cs="Arial"/>
                  <w:sz w:val="20"/>
                  <w:szCs w:val="20"/>
                  <w:lang w:eastAsia="ja-JP"/>
                </w:rPr>
                <w:t>Wheat</w:t>
              </w:r>
            </w:ins>
          </w:p>
        </w:tc>
        <w:tc>
          <w:tcPr>
            <w:tcW w:w="110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jc w:val="center"/>
              <w:rPr>
                <w:ins w:id="11220" w:author="user" w:date="2012-02-29T14:50:00Z"/>
                <w:rFonts w:ascii="Calibri" w:eastAsia="MS Mincho" w:hAnsi="Calibri" w:cs="Arial"/>
                <w:sz w:val="20"/>
                <w:szCs w:val="20"/>
                <w:lang w:eastAsia="ja-JP"/>
              </w:rPr>
            </w:pPr>
            <w:ins w:id="11221" w:author="user" w:date="2012-02-29T14:50:00Z">
              <w:r w:rsidRPr="00873009">
                <w:rPr>
                  <w:rFonts w:ascii="Calibri" w:eastAsia="MS Mincho" w:hAnsi="Calibri" w:cs="Arial"/>
                  <w:sz w:val="20"/>
                  <w:szCs w:val="20"/>
                  <w:lang w:eastAsia="ja-JP"/>
                </w:rPr>
                <w:t>6.90</w:t>
              </w:r>
            </w:ins>
          </w:p>
        </w:tc>
        <w:tc>
          <w:tcPr>
            <w:tcW w:w="1947"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jc w:val="center"/>
              <w:rPr>
                <w:ins w:id="11222" w:author="user" w:date="2012-02-29T14:50:00Z"/>
                <w:rFonts w:ascii="Calibri" w:eastAsia="MS Mincho" w:hAnsi="Calibri" w:cs="Arial"/>
                <w:sz w:val="20"/>
                <w:szCs w:val="20"/>
                <w:lang w:eastAsia="ja-JP"/>
              </w:rPr>
            </w:pPr>
            <w:ins w:id="11223" w:author="user" w:date="2012-02-29T14:50:00Z">
              <w:r w:rsidRPr="00873009">
                <w:rPr>
                  <w:rFonts w:ascii="Calibri" w:eastAsia="MS Mincho" w:hAnsi="Calibri" w:cs="Arial"/>
                  <w:sz w:val="20"/>
                  <w:szCs w:val="20"/>
                  <w:lang w:eastAsia="ja-JP"/>
                </w:rPr>
                <w:t>8.09</w:t>
              </w:r>
            </w:ins>
          </w:p>
        </w:tc>
        <w:tc>
          <w:tcPr>
            <w:tcW w:w="1734"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jc w:val="center"/>
              <w:rPr>
                <w:ins w:id="11224" w:author="user" w:date="2012-02-29T14:50:00Z"/>
                <w:rFonts w:ascii="Calibri" w:eastAsia="MS Mincho" w:hAnsi="Calibri" w:cs="Arial"/>
                <w:sz w:val="20"/>
                <w:szCs w:val="20"/>
                <w:lang w:eastAsia="ja-JP"/>
              </w:rPr>
            </w:pPr>
            <w:ins w:id="11225" w:author="user" w:date="2012-02-29T14:50:00Z">
              <w:r w:rsidRPr="00873009">
                <w:rPr>
                  <w:rFonts w:ascii="Calibri" w:eastAsia="MS Mincho" w:hAnsi="Calibri" w:cs="Arial"/>
                  <w:sz w:val="20"/>
                  <w:szCs w:val="20"/>
                  <w:lang w:eastAsia="ja-JP"/>
                </w:rPr>
                <w:t>0.56</w:t>
              </w:r>
            </w:ins>
          </w:p>
        </w:tc>
        <w:tc>
          <w:tcPr>
            <w:tcW w:w="1226"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jc w:val="center"/>
              <w:rPr>
                <w:ins w:id="11226" w:author="user" w:date="2012-02-29T14:50:00Z"/>
                <w:rFonts w:ascii="Calibri" w:eastAsia="MS Mincho" w:hAnsi="Calibri" w:cs="Arial"/>
                <w:sz w:val="20"/>
                <w:szCs w:val="20"/>
                <w:lang w:eastAsia="ja-JP"/>
              </w:rPr>
            </w:pPr>
            <w:ins w:id="11227" w:author="user" w:date="2012-02-29T14:50:00Z">
              <w:r w:rsidRPr="00873009">
                <w:rPr>
                  <w:rFonts w:ascii="Calibri" w:eastAsia="MS Mincho" w:hAnsi="Calibri" w:cs="Arial"/>
                  <w:sz w:val="20"/>
                  <w:szCs w:val="20"/>
                  <w:lang w:eastAsia="ja-JP"/>
                </w:rPr>
                <w:t>2.84</w:t>
              </w:r>
            </w:ins>
          </w:p>
        </w:tc>
        <w:tc>
          <w:tcPr>
            <w:tcW w:w="120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jc w:val="center"/>
              <w:rPr>
                <w:ins w:id="11228" w:author="user" w:date="2012-02-29T14:50:00Z"/>
                <w:rFonts w:ascii="Calibri" w:eastAsia="MS Mincho" w:hAnsi="Calibri" w:cs="Arial"/>
                <w:sz w:val="20"/>
                <w:szCs w:val="20"/>
                <w:lang w:eastAsia="ja-JP"/>
              </w:rPr>
            </w:pPr>
            <w:ins w:id="11229" w:author="user" w:date="2012-02-29T14:50:00Z">
              <w:r w:rsidRPr="00873009">
                <w:rPr>
                  <w:rFonts w:ascii="Calibri" w:eastAsia="MS Mincho" w:hAnsi="Calibri" w:cs="Arial"/>
                  <w:sz w:val="20"/>
                  <w:szCs w:val="20"/>
                  <w:lang w:eastAsia="ja-JP"/>
                </w:rPr>
                <w:t>1.59</w:t>
              </w:r>
            </w:ins>
          </w:p>
        </w:tc>
      </w:tr>
      <w:tr w:rsidR="00160D84" w:rsidRPr="00873009" w:rsidTr="0074335E">
        <w:trPr>
          <w:trHeight w:val="255"/>
          <w:ins w:id="11230" w:author="user" w:date="2012-02-29T14:50:00Z"/>
        </w:trPr>
        <w:tc>
          <w:tcPr>
            <w:tcW w:w="740" w:type="dxa"/>
            <w:tcBorders>
              <w:top w:val="nil"/>
              <w:left w:val="single" w:sz="4" w:space="0" w:color="auto"/>
              <w:bottom w:val="single" w:sz="4" w:space="0" w:color="auto"/>
              <w:right w:val="single" w:sz="4" w:space="0" w:color="auto"/>
            </w:tcBorders>
            <w:shd w:val="clear" w:color="auto" w:fill="auto"/>
            <w:noWrap/>
            <w:vAlign w:val="bottom"/>
          </w:tcPr>
          <w:p w:rsidR="00160D84" w:rsidRPr="00873009" w:rsidRDefault="00160D84" w:rsidP="0074335E">
            <w:pPr>
              <w:jc w:val="center"/>
              <w:rPr>
                <w:ins w:id="11231" w:author="user" w:date="2012-02-29T14:50:00Z"/>
                <w:rFonts w:ascii="Calibri" w:eastAsia="MS Mincho" w:hAnsi="Calibri" w:cs="Arial"/>
                <w:sz w:val="20"/>
                <w:szCs w:val="20"/>
                <w:lang w:eastAsia="ja-JP"/>
              </w:rPr>
            </w:pPr>
            <w:ins w:id="11232" w:author="user" w:date="2012-02-29T14:50:00Z">
              <w:r w:rsidRPr="00873009">
                <w:rPr>
                  <w:rFonts w:ascii="Calibri" w:eastAsia="MS Mincho" w:hAnsi="Calibri" w:cs="Arial"/>
                  <w:sz w:val="20"/>
                  <w:szCs w:val="20"/>
                  <w:lang w:eastAsia="ja-JP"/>
                </w:rPr>
                <w:t>3</w:t>
              </w:r>
            </w:ins>
          </w:p>
        </w:tc>
        <w:tc>
          <w:tcPr>
            <w:tcW w:w="1205"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rPr>
                <w:ins w:id="11233" w:author="user" w:date="2012-02-29T14:50:00Z"/>
                <w:rFonts w:ascii="Calibri" w:eastAsia="MS Mincho" w:hAnsi="Calibri" w:cs="Arial"/>
                <w:sz w:val="20"/>
                <w:szCs w:val="20"/>
                <w:lang w:eastAsia="ja-JP"/>
              </w:rPr>
            </w:pPr>
            <w:ins w:id="11234" w:author="user" w:date="2012-02-29T14:50:00Z">
              <w:r w:rsidRPr="00873009">
                <w:rPr>
                  <w:rFonts w:ascii="Calibri" w:eastAsia="MS Mincho" w:hAnsi="Calibri" w:cs="Arial"/>
                  <w:sz w:val="20"/>
                  <w:szCs w:val="20"/>
                  <w:lang w:eastAsia="ja-JP"/>
                </w:rPr>
                <w:t>Maize</w:t>
              </w:r>
            </w:ins>
          </w:p>
        </w:tc>
        <w:tc>
          <w:tcPr>
            <w:tcW w:w="110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jc w:val="center"/>
              <w:rPr>
                <w:ins w:id="11235" w:author="user" w:date="2012-02-29T14:50:00Z"/>
                <w:rFonts w:ascii="Calibri" w:eastAsia="MS Mincho" w:hAnsi="Calibri" w:cs="Arial"/>
                <w:sz w:val="20"/>
                <w:szCs w:val="20"/>
                <w:lang w:eastAsia="ja-JP"/>
              </w:rPr>
            </w:pPr>
            <w:ins w:id="11236" w:author="user" w:date="2012-02-29T14:50:00Z">
              <w:r w:rsidRPr="00873009">
                <w:rPr>
                  <w:rFonts w:ascii="Calibri" w:eastAsia="MS Mincho" w:hAnsi="Calibri" w:cs="Arial"/>
                  <w:sz w:val="20"/>
                  <w:szCs w:val="20"/>
                  <w:lang w:eastAsia="ja-JP"/>
                </w:rPr>
                <w:t>6.90</w:t>
              </w:r>
            </w:ins>
          </w:p>
        </w:tc>
        <w:tc>
          <w:tcPr>
            <w:tcW w:w="1947"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jc w:val="center"/>
              <w:rPr>
                <w:ins w:id="11237" w:author="user" w:date="2012-02-29T14:50:00Z"/>
                <w:rFonts w:ascii="Calibri" w:eastAsia="MS Mincho" w:hAnsi="Calibri" w:cs="Arial"/>
                <w:sz w:val="20"/>
                <w:szCs w:val="20"/>
                <w:lang w:eastAsia="ja-JP"/>
              </w:rPr>
            </w:pPr>
            <w:ins w:id="11238" w:author="user" w:date="2012-02-29T14:50:00Z">
              <w:r w:rsidRPr="00873009">
                <w:rPr>
                  <w:rFonts w:ascii="Calibri" w:eastAsia="MS Mincho" w:hAnsi="Calibri" w:cs="Arial"/>
                  <w:sz w:val="20"/>
                  <w:szCs w:val="20"/>
                  <w:lang w:eastAsia="ja-JP"/>
                </w:rPr>
                <w:t>44.81</w:t>
              </w:r>
            </w:ins>
          </w:p>
        </w:tc>
        <w:tc>
          <w:tcPr>
            <w:tcW w:w="1734"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jc w:val="center"/>
              <w:rPr>
                <w:ins w:id="11239" w:author="user" w:date="2012-02-29T14:50:00Z"/>
                <w:rFonts w:ascii="Calibri" w:eastAsia="MS Mincho" w:hAnsi="Calibri" w:cs="Arial"/>
                <w:sz w:val="20"/>
                <w:szCs w:val="20"/>
                <w:lang w:eastAsia="ja-JP"/>
              </w:rPr>
            </w:pPr>
            <w:ins w:id="11240" w:author="user" w:date="2012-02-29T14:50:00Z">
              <w:r w:rsidRPr="00873009">
                <w:rPr>
                  <w:rFonts w:ascii="Calibri" w:eastAsia="MS Mincho" w:hAnsi="Calibri" w:cs="Arial"/>
                  <w:sz w:val="20"/>
                  <w:szCs w:val="20"/>
                  <w:lang w:eastAsia="ja-JP"/>
                </w:rPr>
                <w:t>3.09</w:t>
              </w:r>
            </w:ins>
          </w:p>
        </w:tc>
        <w:tc>
          <w:tcPr>
            <w:tcW w:w="1226"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jc w:val="center"/>
              <w:rPr>
                <w:ins w:id="11241" w:author="user" w:date="2012-02-29T14:50:00Z"/>
                <w:rFonts w:ascii="Calibri" w:eastAsia="MS Mincho" w:hAnsi="Calibri" w:cs="Arial"/>
                <w:sz w:val="20"/>
                <w:szCs w:val="20"/>
                <w:lang w:eastAsia="ja-JP"/>
              </w:rPr>
            </w:pPr>
            <w:ins w:id="11242" w:author="user" w:date="2012-02-29T14:50:00Z">
              <w:r w:rsidRPr="00873009">
                <w:rPr>
                  <w:rFonts w:ascii="Calibri" w:eastAsia="MS Mincho" w:hAnsi="Calibri" w:cs="Arial"/>
                  <w:sz w:val="20"/>
                  <w:szCs w:val="20"/>
                  <w:lang w:eastAsia="ja-JP"/>
                </w:rPr>
                <w:t>2.53</w:t>
              </w:r>
            </w:ins>
          </w:p>
        </w:tc>
        <w:tc>
          <w:tcPr>
            <w:tcW w:w="120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jc w:val="center"/>
              <w:rPr>
                <w:ins w:id="11243" w:author="user" w:date="2012-02-29T14:50:00Z"/>
                <w:rFonts w:ascii="Calibri" w:eastAsia="MS Mincho" w:hAnsi="Calibri" w:cs="Arial"/>
                <w:sz w:val="20"/>
                <w:szCs w:val="20"/>
                <w:lang w:eastAsia="ja-JP"/>
              </w:rPr>
            </w:pPr>
            <w:ins w:id="11244" w:author="user" w:date="2012-02-29T14:50:00Z">
              <w:r w:rsidRPr="00873009">
                <w:rPr>
                  <w:rFonts w:ascii="Calibri" w:eastAsia="MS Mincho" w:hAnsi="Calibri" w:cs="Arial"/>
                  <w:sz w:val="20"/>
                  <w:szCs w:val="20"/>
                  <w:lang w:eastAsia="ja-JP"/>
                </w:rPr>
                <w:t>7.82</w:t>
              </w:r>
            </w:ins>
          </w:p>
        </w:tc>
      </w:tr>
      <w:tr w:rsidR="00160D84" w:rsidRPr="00873009" w:rsidTr="0074335E">
        <w:trPr>
          <w:trHeight w:val="255"/>
          <w:ins w:id="11245" w:author="user" w:date="2012-02-29T14:50:00Z"/>
        </w:trPr>
        <w:tc>
          <w:tcPr>
            <w:tcW w:w="740" w:type="dxa"/>
            <w:tcBorders>
              <w:top w:val="nil"/>
              <w:left w:val="single" w:sz="4" w:space="0" w:color="auto"/>
              <w:bottom w:val="single" w:sz="4" w:space="0" w:color="auto"/>
              <w:right w:val="single" w:sz="4" w:space="0" w:color="auto"/>
            </w:tcBorders>
            <w:shd w:val="clear" w:color="auto" w:fill="auto"/>
            <w:noWrap/>
            <w:vAlign w:val="bottom"/>
          </w:tcPr>
          <w:p w:rsidR="00160D84" w:rsidRPr="00873009" w:rsidRDefault="00160D84" w:rsidP="0074335E">
            <w:pPr>
              <w:jc w:val="center"/>
              <w:rPr>
                <w:ins w:id="11246" w:author="user" w:date="2012-02-29T14:50:00Z"/>
                <w:rFonts w:ascii="Calibri" w:eastAsia="MS Mincho" w:hAnsi="Calibri" w:cs="Arial"/>
                <w:sz w:val="20"/>
                <w:szCs w:val="20"/>
                <w:lang w:eastAsia="ja-JP"/>
              </w:rPr>
            </w:pPr>
            <w:ins w:id="11247" w:author="user" w:date="2012-02-29T14:50:00Z">
              <w:r w:rsidRPr="00873009">
                <w:rPr>
                  <w:rFonts w:ascii="Calibri" w:eastAsia="MS Mincho" w:hAnsi="Calibri" w:cs="Arial"/>
                  <w:sz w:val="20"/>
                  <w:szCs w:val="20"/>
                  <w:lang w:eastAsia="ja-JP"/>
                </w:rPr>
                <w:t>4</w:t>
              </w:r>
            </w:ins>
          </w:p>
        </w:tc>
        <w:tc>
          <w:tcPr>
            <w:tcW w:w="1205"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rPr>
                <w:ins w:id="11248" w:author="user" w:date="2012-02-29T14:50:00Z"/>
                <w:rFonts w:ascii="Calibri" w:eastAsia="MS Mincho" w:hAnsi="Calibri" w:cs="Arial"/>
                <w:sz w:val="20"/>
                <w:szCs w:val="20"/>
                <w:lang w:eastAsia="ja-JP"/>
              </w:rPr>
            </w:pPr>
            <w:ins w:id="11249" w:author="user" w:date="2012-02-29T14:50:00Z">
              <w:r w:rsidRPr="00873009">
                <w:rPr>
                  <w:rFonts w:ascii="Calibri" w:eastAsia="MS Mincho" w:hAnsi="Calibri" w:cs="Arial"/>
                  <w:sz w:val="20"/>
                  <w:szCs w:val="20"/>
                  <w:lang w:eastAsia="ja-JP"/>
                </w:rPr>
                <w:t>Millet</w:t>
              </w:r>
            </w:ins>
          </w:p>
        </w:tc>
        <w:tc>
          <w:tcPr>
            <w:tcW w:w="110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jc w:val="center"/>
              <w:rPr>
                <w:ins w:id="11250" w:author="user" w:date="2012-02-29T14:50:00Z"/>
                <w:rFonts w:ascii="Calibri" w:eastAsia="MS Mincho" w:hAnsi="Calibri" w:cs="Arial"/>
                <w:sz w:val="20"/>
                <w:szCs w:val="20"/>
                <w:lang w:eastAsia="ja-JP"/>
              </w:rPr>
            </w:pPr>
            <w:ins w:id="11251" w:author="user" w:date="2012-02-29T14:50:00Z">
              <w:r w:rsidRPr="00873009">
                <w:rPr>
                  <w:rFonts w:ascii="Calibri" w:eastAsia="MS Mincho" w:hAnsi="Calibri" w:cs="Arial"/>
                  <w:sz w:val="20"/>
                  <w:szCs w:val="20"/>
                  <w:lang w:eastAsia="ja-JP"/>
                </w:rPr>
                <w:t>6.90</w:t>
              </w:r>
            </w:ins>
          </w:p>
        </w:tc>
        <w:tc>
          <w:tcPr>
            <w:tcW w:w="1947"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jc w:val="center"/>
              <w:rPr>
                <w:ins w:id="11252" w:author="user" w:date="2012-02-29T14:50:00Z"/>
                <w:rFonts w:ascii="Calibri" w:eastAsia="MS Mincho" w:hAnsi="Calibri" w:cs="Arial"/>
                <w:sz w:val="20"/>
                <w:szCs w:val="20"/>
                <w:lang w:eastAsia="ja-JP"/>
              </w:rPr>
            </w:pPr>
            <w:ins w:id="11253" w:author="user" w:date="2012-02-29T14:50:00Z">
              <w:r w:rsidRPr="00873009">
                <w:rPr>
                  <w:rFonts w:ascii="Calibri" w:eastAsia="MS Mincho" w:hAnsi="Calibri" w:cs="Arial"/>
                  <w:sz w:val="20"/>
                  <w:szCs w:val="20"/>
                  <w:lang w:eastAsia="ja-JP"/>
                </w:rPr>
                <w:t>5.7</w:t>
              </w:r>
            </w:ins>
          </w:p>
        </w:tc>
        <w:tc>
          <w:tcPr>
            <w:tcW w:w="1734"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jc w:val="center"/>
              <w:rPr>
                <w:ins w:id="11254" w:author="user" w:date="2012-02-29T14:50:00Z"/>
                <w:rFonts w:ascii="Calibri" w:eastAsia="MS Mincho" w:hAnsi="Calibri" w:cs="Arial"/>
                <w:sz w:val="20"/>
                <w:szCs w:val="20"/>
                <w:lang w:eastAsia="ja-JP"/>
              </w:rPr>
            </w:pPr>
            <w:ins w:id="11255" w:author="user" w:date="2012-02-29T14:50:00Z">
              <w:r w:rsidRPr="00873009">
                <w:rPr>
                  <w:rFonts w:ascii="Calibri" w:eastAsia="MS Mincho" w:hAnsi="Calibri" w:cs="Arial"/>
                  <w:sz w:val="20"/>
                  <w:szCs w:val="20"/>
                  <w:lang w:eastAsia="ja-JP"/>
                </w:rPr>
                <w:t>0.39</w:t>
              </w:r>
            </w:ins>
          </w:p>
        </w:tc>
        <w:tc>
          <w:tcPr>
            <w:tcW w:w="1226"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jc w:val="center"/>
              <w:rPr>
                <w:ins w:id="11256" w:author="user" w:date="2012-02-29T14:50:00Z"/>
                <w:rFonts w:ascii="Calibri" w:eastAsia="MS Mincho" w:hAnsi="Calibri" w:cs="Arial"/>
                <w:sz w:val="20"/>
                <w:szCs w:val="20"/>
                <w:lang w:eastAsia="ja-JP"/>
              </w:rPr>
            </w:pPr>
            <w:ins w:id="11257" w:author="user" w:date="2012-02-29T14:50:00Z">
              <w:r w:rsidRPr="00873009">
                <w:rPr>
                  <w:rFonts w:ascii="Calibri" w:eastAsia="MS Mincho" w:hAnsi="Calibri" w:cs="Arial"/>
                  <w:sz w:val="20"/>
                  <w:szCs w:val="20"/>
                  <w:lang w:eastAsia="ja-JP"/>
                </w:rPr>
                <w:t>0.86</w:t>
              </w:r>
            </w:ins>
          </w:p>
        </w:tc>
        <w:tc>
          <w:tcPr>
            <w:tcW w:w="120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jc w:val="center"/>
              <w:rPr>
                <w:ins w:id="11258" w:author="user" w:date="2012-02-29T14:50:00Z"/>
                <w:rFonts w:ascii="Calibri" w:eastAsia="MS Mincho" w:hAnsi="Calibri" w:cs="Arial"/>
                <w:sz w:val="20"/>
                <w:szCs w:val="20"/>
                <w:lang w:eastAsia="ja-JP"/>
              </w:rPr>
            </w:pPr>
            <w:ins w:id="11259" w:author="user" w:date="2012-02-29T14:50:00Z">
              <w:r w:rsidRPr="00873009">
                <w:rPr>
                  <w:rFonts w:ascii="Calibri" w:eastAsia="MS Mincho" w:hAnsi="Calibri" w:cs="Arial"/>
                  <w:sz w:val="20"/>
                  <w:szCs w:val="20"/>
                  <w:lang w:eastAsia="ja-JP"/>
                </w:rPr>
                <w:t>0.34</w:t>
              </w:r>
            </w:ins>
          </w:p>
        </w:tc>
      </w:tr>
      <w:tr w:rsidR="00160D84" w:rsidRPr="00873009" w:rsidTr="0074335E">
        <w:trPr>
          <w:trHeight w:val="255"/>
          <w:ins w:id="11260" w:author="user" w:date="2012-02-29T14:50:00Z"/>
        </w:trPr>
        <w:tc>
          <w:tcPr>
            <w:tcW w:w="740" w:type="dxa"/>
            <w:tcBorders>
              <w:top w:val="nil"/>
              <w:left w:val="single" w:sz="4" w:space="0" w:color="auto"/>
              <w:bottom w:val="single" w:sz="4" w:space="0" w:color="auto"/>
              <w:right w:val="single" w:sz="4" w:space="0" w:color="auto"/>
            </w:tcBorders>
            <w:shd w:val="clear" w:color="auto" w:fill="auto"/>
            <w:noWrap/>
            <w:vAlign w:val="bottom"/>
          </w:tcPr>
          <w:p w:rsidR="00160D84" w:rsidRPr="00873009" w:rsidRDefault="00160D84" w:rsidP="0074335E">
            <w:pPr>
              <w:jc w:val="center"/>
              <w:rPr>
                <w:ins w:id="11261" w:author="user" w:date="2012-02-29T14:50:00Z"/>
                <w:rFonts w:ascii="Calibri" w:eastAsia="MS Mincho" w:hAnsi="Calibri" w:cs="Arial"/>
                <w:sz w:val="20"/>
                <w:szCs w:val="20"/>
                <w:lang w:eastAsia="ja-JP"/>
              </w:rPr>
            </w:pPr>
            <w:ins w:id="11262" w:author="user" w:date="2012-02-29T14:50:00Z">
              <w:r w:rsidRPr="00873009">
                <w:rPr>
                  <w:rFonts w:ascii="Calibri" w:eastAsia="MS Mincho" w:hAnsi="Calibri" w:cs="Arial"/>
                  <w:sz w:val="20"/>
                  <w:szCs w:val="20"/>
                  <w:lang w:eastAsia="ja-JP"/>
                </w:rPr>
                <w:t>5</w:t>
              </w:r>
            </w:ins>
          </w:p>
        </w:tc>
        <w:tc>
          <w:tcPr>
            <w:tcW w:w="1205"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rPr>
                <w:ins w:id="11263" w:author="user" w:date="2012-02-29T14:50:00Z"/>
                <w:rFonts w:ascii="Calibri" w:eastAsia="MS Mincho" w:hAnsi="Calibri" w:cs="Arial"/>
                <w:sz w:val="20"/>
                <w:szCs w:val="20"/>
                <w:lang w:eastAsia="ja-JP"/>
              </w:rPr>
            </w:pPr>
            <w:ins w:id="11264" w:author="user" w:date="2012-02-29T14:50:00Z">
              <w:r w:rsidRPr="00873009">
                <w:rPr>
                  <w:rFonts w:ascii="Calibri" w:eastAsia="MS Mincho" w:hAnsi="Calibri" w:cs="Arial"/>
                  <w:sz w:val="20"/>
                  <w:szCs w:val="20"/>
                  <w:lang w:eastAsia="ja-JP"/>
                </w:rPr>
                <w:t xml:space="preserve">Pulses </w:t>
              </w:r>
            </w:ins>
          </w:p>
        </w:tc>
        <w:tc>
          <w:tcPr>
            <w:tcW w:w="110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jc w:val="center"/>
              <w:rPr>
                <w:ins w:id="11265" w:author="user" w:date="2012-02-29T14:50:00Z"/>
                <w:rFonts w:ascii="Calibri" w:eastAsia="MS Mincho" w:hAnsi="Calibri" w:cs="Arial"/>
                <w:sz w:val="20"/>
                <w:szCs w:val="20"/>
                <w:lang w:eastAsia="ja-JP"/>
              </w:rPr>
            </w:pPr>
            <w:ins w:id="11266" w:author="user" w:date="2012-02-29T14:50:00Z">
              <w:r w:rsidRPr="00873009">
                <w:rPr>
                  <w:rFonts w:ascii="Calibri" w:eastAsia="MS Mincho" w:hAnsi="Calibri" w:cs="Arial"/>
                  <w:sz w:val="20"/>
                  <w:szCs w:val="20"/>
                  <w:lang w:eastAsia="ja-JP"/>
                </w:rPr>
                <w:t>6.90</w:t>
              </w:r>
            </w:ins>
          </w:p>
        </w:tc>
        <w:tc>
          <w:tcPr>
            <w:tcW w:w="1947"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jc w:val="center"/>
              <w:rPr>
                <w:ins w:id="11267" w:author="user" w:date="2012-02-29T14:50:00Z"/>
                <w:rFonts w:ascii="Calibri" w:eastAsia="MS Mincho" w:hAnsi="Calibri" w:cs="Arial"/>
                <w:sz w:val="20"/>
                <w:szCs w:val="20"/>
                <w:lang w:eastAsia="ja-JP"/>
              </w:rPr>
            </w:pPr>
            <w:ins w:id="11268" w:author="user" w:date="2012-02-29T14:50:00Z">
              <w:r w:rsidRPr="00873009">
                <w:rPr>
                  <w:rFonts w:ascii="Calibri" w:eastAsia="MS Mincho" w:hAnsi="Calibri" w:cs="Arial"/>
                  <w:sz w:val="20"/>
                  <w:szCs w:val="20"/>
                  <w:lang w:eastAsia="ja-JP"/>
                </w:rPr>
                <w:t>5.59</w:t>
              </w:r>
            </w:ins>
          </w:p>
        </w:tc>
        <w:tc>
          <w:tcPr>
            <w:tcW w:w="1734"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jc w:val="center"/>
              <w:rPr>
                <w:ins w:id="11269" w:author="user" w:date="2012-02-29T14:50:00Z"/>
                <w:rFonts w:ascii="Calibri" w:eastAsia="MS Mincho" w:hAnsi="Calibri" w:cs="Arial"/>
                <w:sz w:val="20"/>
                <w:szCs w:val="20"/>
                <w:lang w:eastAsia="ja-JP"/>
              </w:rPr>
            </w:pPr>
            <w:ins w:id="11270" w:author="user" w:date="2012-02-29T14:50:00Z">
              <w:r w:rsidRPr="00873009">
                <w:rPr>
                  <w:rFonts w:ascii="Calibri" w:eastAsia="MS Mincho" w:hAnsi="Calibri" w:cs="Arial"/>
                  <w:sz w:val="20"/>
                  <w:szCs w:val="20"/>
                  <w:lang w:eastAsia="ja-JP"/>
                </w:rPr>
                <w:t>0.39</w:t>
              </w:r>
            </w:ins>
          </w:p>
        </w:tc>
        <w:tc>
          <w:tcPr>
            <w:tcW w:w="1226"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jc w:val="center"/>
              <w:rPr>
                <w:ins w:id="11271" w:author="user" w:date="2012-02-29T14:50:00Z"/>
                <w:rFonts w:ascii="Calibri" w:eastAsia="MS Mincho" w:hAnsi="Calibri" w:cs="Arial"/>
                <w:sz w:val="20"/>
                <w:szCs w:val="20"/>
                <w:lang w:eastAsia="ja-JP"/>
              </w:rPr>
            </w:pPr>
            <w:ins w:id="11272" w:author="user" w:date="2012-02-29T14:50:00Z">
              <w:r w:rsidRPr="00873009">
                <w:rPr>
                  <w:rFonts w:ascii="Calibri" w:eastAsia="MS Mincho" w:hAnsi="Calibri" w:cs="Arial"/>
                  <w:sz w:val="20"/>
                  <w:szCs w:val="20"/>
                  <w:lang w:eastAsia="ja-JP"/>
                </w:rPr>
                <w:t>1.87</w:t>
              </w:r>
            </w:ins>
          </w:p>
        </w:tc>
        <w:tc>
          <w:tcPr>
            <w:tcW w:w="120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jc w:val="center"/>
              <w:rPr>
                <w:ins w:id="11273" w:author="user" w:date="2012-02-29T14:50:00Z"/>
                <w:rFonts w:ascii="Calibri" w:eastAsia="MS Mincho" w:hAnsi="Calibri" w:cs="Arial"/>
                <w:sz w:val="20"/>
                <w:szCs w:val="20"/>
                <w:lang w:eastAsia="ja-JP"/>
              </w:rPr>
            </w:pPr>
            <w:ins w:id="11274" w:author="user" w:date="2012-02-29T14:50:00Z">
              <w:r w:rsidRPr="00873009">
                <w:rPr>
                  <w:rFonts w:ascii="Calibri" w:eastAsia="MS Mincho" w:hAnsi="Calibri" w:cs="Arial"/>
                  <w:sz w:val="20"/>
                  <w:szCs w:val="20"/>
                  <w:lang w:eastAsia="ja-JP"/>
                </w:rPr>
                <w:t>0.72</w:t>
              </w:r>
            </w:ins>
          </w:p>
        </w:tc>
      </w:tr>
      <w:tr w:rsidR="00160D84" w:rsidRPr="00873009" w:rsidTr="0074335E">
        <w:trPr>
          <w:trHeight w:val="255"/>
          <w:ins w:id="11275" w:author="user" w:date="2012-02-29T14:50:00Z"/>
        </w:trPr>
        <w:tc>
          <w:tcPr>
            <w:tcW w:w="194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160D84" w:rsidRPr="00873009" w:rsidRDefault="00160D84" w:rsidP="0074335E">
            <w:pPr>
              <w:rPr>
                <w:ins w:id="11276" w:author="user" w:date="2012-02-29T14:50:00Z"/>
                <w:rFonts w:ascii="Calibri" w:eastAsia="MS Mincho" w:hAnsi="Calibri" w:cs="Arial"/>
                <w:b/>
                <w:bCs/>
                <w:sz w:val="20"/>
                <w:szCs w:val="20"/>
                <w:lang w:eastAsia="ja-JP"/>
              </w:rPr>
            </w:pPr>
            <w:ins w:id="11277" w:author="user" w:date="2012-02-29T14:50:00Z">
              <w:r w:rsidRPr="00873009">
                <w:rPr>
                  <w:rFonts w:ascii="Calibri" w:eastAsia="MS Mincho" w:hAnsi="Calibri" w:cs="Arial"/>
                  <w:b/>
                  <w:bCs/>
                  <w:sz w:val="20"/>
                  <w:szCs w:val="20"/>
                  <w:lang w:eastAsia="ja-JP"/>
                </w:rPr>
                <w:t> Total/average</w:t>
              </w:r>
            </w:ins>
          </w:p>
        </w:tc>
        <w:tc>
          <w:tcPr>
            <w:tcW w:w="110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jc w:val="center"/>
              <w:rPr>
                <w:ins w:id="11278" w:author="user" w:date="2012-02-29T14:50:00Z"/>
                <w:rFonts w:ascii="Calibri" w:eastAsia="MS Mincho" w:hAnsi="Calibri" w:cs="Arial"/>
                <w:b/>
                <w:bCs/>
                <w:sz w:val="20"/>
                <w:szCs w:val="20"/>
                <w:lang w:eastAsia="ja-JP"/>
              </w:rPr>
            </w:pPr>
            <w:ins w:id="11279" w:author="user" w:date="2012-02-29T14:50:00Z">
              <w:r w:rsidRPr="00873009">
                <w:rPr>
                  <w:rFonts w:ascii="Calibri" w:eastAsia="MS Mincho" w:hAnsi="Calibri" w:cs="Arial"/>
                  <w:b/>
                  <w:bCs/>
                  <w:sz w:val="20"/>
                  <w:szCs w:val="20"/>
                  <w:lang w:eastAsia="ja-JP"/>
                </w:rPr>
                <w:t> -</w:t>
              </w:r>
            </w:ins>
          </w:p>
        </w:tc>
        <w:tc>
          <w:tcPr>
            <w:tcW w:w="1947"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jc w:val="center"/>
              <w:rPr>
                <w:ins w:id="11280" w:author="user" w:date="2012-02-29T14:50:00Z"/>
                <w:rFonts w:ascii="Calibri" w:eastAsia="MS Mincho" w:hAnsi="Calibri" w:cs="Arial"/>
                <w:b/>
                <w:bCs/>
                <w:sz w:val="20"/>
                <w:szCs w:val="20"/>
                <w:lang w:eastAsia="ja-JP"/>
              </w:rPr>
            </w:pPr>
            <w:ins w:id="11281" w:author="user" w:date="2012-02-29T14:50:00Z">
              <w:r w:rsidRPr="00873009">
                <w:rPr>
                  <w:rFonts w:ascii="Calibri" w:eastAsia="MS Mincho" w:hAnsi="Calibri" w:cs="Arial"/>
                  <w:b/>
                  <w:bCs/>
                  <w:sz w:val="20"/>
                  <w:szCs w:val="20"/>
                  <w:lang w:eastAsia="ja-JP"/>
                </w:rPr>
                <w:t> -</w:t>
              </w:r>
            </w:ins>
          </w:p>
        </w:tc>
        <w:tc>
          <w:tcPr>
            <w:tcW w:w="1734"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jc w:val="center"/>
              <w:rPr>
                <w:ins w:id="11282" w:author="user" w:date="2012-02-29T14:50:00Z"/>
                <w:rFonts w:ascii="Calibri" w:eastAsia="MS Mincho" w:hAnsi="Calibri" w:cs="Arial"/>
                <w:sz w:val="20"/>
                <w:szCs w:val="20"/>
                <w:lang w:eastAsia="ja-JP"/>
              </w:rPr>
            </w:pPr>
            <w:ins w:id="11283" w:author="user" w:date="2012-02-29T14:50:00Z">
              <w:r w:rsidRPr="00873009">
                <w:rPr>
                  <w:rFonts w:ascii="Calibri" w:eastAsia="MS Mincho" w:hAnsi="Calibri" w:cs="Arial"/>
                  <w:sz w:val="20"/>
                  <w:szCs w:val="20"/>
                  <w:lang w:eastAsia="ja-JP"/>
                </w:rPr>
                <w:t>6.90</w:t>
              </w:r>
            </w:ins>
          </w:p>
        </w:tc>
        <w:tc>
          <w:tcPr>
            <w:tcW w:w="1226"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jc w:val="center"/>
              <w:rPr>
                <w:ins w:id="11284" w:author="user" w:date="2012-02-29T14:50:00Z"/>
                <w:rFonts w:ascii="Calibri" w:eastAsia="MS Mincho" w:hAnsi="Calibri" w:cs="Arial"/>
                <w:b/>
                <w:bCs/>
                <w:sz w:val="20"/>
                <w:szCs w:val="20"/>
                <w:lang w:eastAsia="ja-JP"/>
              </w:rPr>
            </w:pPr>
            <w:ins w:id="11285" w:author="user" w:date="2012-02-29T14:50:00Z">
              <w:r w:rsidRPr="00873009">
                <w:rPr>
                  <w:rFonts w:ascii="Calibri" w:eastAsia="MS Mincho" w:hAnsi="Calibri" w:cs="Arial"/>
                  <w:b/>
                  <w:bCs/>
                  <w:sz w:val="20"/>
                  <w:szCs w:val="20"/>
                  <w:lang w:eastAsia="ja-JP"/>
                </w:rPr>
                <w:t>-</w:t>
              </w:r>
            </w:ins>
          </w:p>
        </w:tc>
        <w:tc>
          <w:tcPr>
            <w:tcW w:w="120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jc w:val="center"/>
              <w:rPr>
                <w:ins w:id="11286" w:author="user" w:date="2012-02-29T14:50:00Z"/>
                <w:rFonts w:ascii="Calibri" w:eastAsia="MS Mincho" w:hAnsi="Calibri" w:cs="Arial"/>
                <w:b/>
                <w:bCs/>
                <w:sz w:val="20"/>
                <w:szCs w:val="20"/>
                <w:lang w:eastAsia="ja-JP"/>
              </w:rPr>
            </w:pPr>
            <w:ins w:id="11287" w:author="user" w:date="2012-02-29T14:50:00Z">
              <w:r w:rsidRPr="00873009">
                <w:rPr>
                  <w:rFonts w:ascii="Calibri" w:eastAsia="MS Mincho" w:hAnsi="Calibri" w:cs="Arial"/>
                  <w:b/>
                  <w:bCs/>
                  <w:sz w:val="20"/>
                  <w:szCs w:val="20"/>
                  <w:lang w:eastAsia="ja-JP"/>
                </w:rPr>
                <w:t>15.66</w:t>
              </w:r>
            </w:ins>
          </w:p>
        </w:tc>
      </w:tr>
    </w:tbl>
    <w:p w:rsidR="00160D84" w:rsidRPr="00873009" w:rsidRDefault="00160D84" w:rsidP="00160D84">
      <w:pPr>
        <w:spacing w:line="300" w:lineRule="auto"/>
        <w:rPr>
          <w:ins w:id="11288" w:author="user" w:date="2012-02-29T14:50:00Z"/>
          <w:rFonts w:ascii="Calibri" w:hAnsi="Calibri" w:cs="Calibri"/>
          <w:i/>
          <w:iCs/>
          <w:sz w:val="18"/>
          <w:szCs w:val="18"/>
        </w:rPr>
      </w:pPr>
      <w:ins w:id="11289" w:author="user" w:date="2012-02-29T14:50:00Z">
        <w:r w:rsidRPr="00873009">
          <w:rPr>
            <w:rFonts w:ascii="Calibri" w:hAnsi="Calibri" w:cs="Calibri"/>
            <w:i/>
            <w:iCs/>
            <w:sz w:val="18"/>
            <w:szCs w:val="18"/>
          </w:rPr>
          <w:t>Source: Fields survey, 2011</w:t>
        </w:r>
      </w:ins>
    </w:p>
    <w:p w:rsidR="00160D84" w:rsidRPr="00873009" w:rsidRDefault="00160D84" w:rsidP="00160D84">
      <w:pPr>
        <w:spacing w:line="300" w:lineRule="auto"/>
        <w:rPr>
          <w:ins w:id="11290" w:author="user" w:date="2012-02-29T14:50:00Z"/>
          <w:rFonts w:ascii="Calibri" w:hAnsi="Calibri" w:cs="Calibri"/>
          <w:b/>
          <w:sz w:val="16"/>
          <w:szCs w:val="16"/>
          <w:lang w:val="en-GB"/>
        </w:rPr>
      </w:pPr>
    </w:p>
    <w:p w:rsidR="00160D84" w:rsidRPr="00873009" w:rsidRDefault="00160D84" w:rsidP="00160D84">
      <w:pPr>
        <w:spacing w:line="300" w:lineRule="auto"/>
        <w:rPr>
          <w:ins w:id="11291" w:author="user" w:date="2012-02-29T14:50:00Z"/>
          <w:rFonts w:ascii="Calibri" w:hAnsi="Calibri" w:cs="Calibri"/>
          <w:b/>
          <w:sz w:val="22"/>
          <w:szCs w:val="22"/>
          <w:lang w:val="en-GB"/>
        </w:rPr>
      </w:pPr>
      <w:ins w:id="11292" w:author="user" w:date="2012-02-29T14:50:00Z">
        <w:r w:rsidRPr="00873009">
          <w:rPr>
            <w:rFonts w:ascii="Calibri" w:hAnsi="Calibri" w:cs="Calibri"/>
            <w:b/>
            <w:sz w:val="22"/>
            <w:szCs w:val="22"/>
            <w:lang w:val="en-GB"/>
          </w:rPr>
          <w:lastRenderedPageBreak/>
          <w:t xml:space="preserve">7.2.1.3 Land Loss of surveyed households </w:t>
        </w:r>
      </w:ins>
    </w:p>
    <w:p w:rsidR="00160D84" w:rsidRPr="00873009" w:rsidRDefault="00160D84" w:rsidP="00160D84">
      <w:pPr>
        <w:spacing w:line="300" w:lineRule="auto"/>
        <w:jc w:val="both"/>
        <w:rPr>
          <w:ins w:id="11293" w:author="user" w:date="2012-02-29T14:50:00Z"/>
          <w:rFonts w:ascii="Calibri" w:hAnsi="Calibri" w:cs="Arial"/>
          <w:sz w:val="22"/>
          <w:szCs w:val="22"/>
        </w:rPr>
      </w:pPr>
      <w:ins w:id="11294" w:author="user" w:date="2012-02-29T14:50:00Z">
        <w:r w:rsidRPr="00873009">
          <w:rPr>
            <w:rFonts w:ascii="Calibri" w:hAnsi="Calibri" w:cs="Calibri"/>
            <w:sz w:val="22"/>
            <w:szCs w:val="22"/>
            <w:lang w:val="en-GB"/>
          </w:rPr>
          <w:t xml:space="preserve">Out of the 147 surveyed households, 34 households (80.95%) will loss less than 10% of their total land holding where as 8 households (19.95%) will loss 10% to less than 25% of their total land holding (Table 7.3). Further, there are no households losing more than 25% of their total land. The average landholding size of the PAFs is 0.36ha. </w:t>
        </w:r>
        <w:r w:rsidRPr="00873009">
          <w:rPr>
            <w:rFonts w:ascii="Calibri" w:hAnsi="Calibri" w:cs="Arial"/>
            <w:sz w:val="22"/>
            <w:szCs w:val="22"/>
          </w:rPr>
          <w:t>The magnitude of impact is considered moderate, extent is local and of long duration (Annex -III).</w:t>
        </w:r>
      </w:ins>
    </w:p>
    <w:p w:rsidR="00160D84" w:rsidRPr="00873009" w:rsidRDefault="00160D84" w:rsidP="00160D84">
      <w:pPr>
        <w:spacing w:line="300" w:lineRule="auto"/>
        <w:jc w:val="both"/>
        <w:rPr>
          <w:ins w:id="11295" w:author="user" w:date="2012-02-29T14:50:00Z"/>
          <w:rFonts w:ascii="Calibri" w:hAnsi="Calibri" w:cs="Calibri"/>
          <w:sz w:val="10"/>
          <w:szCs w:val="10"/>
          <w:lang w:val="en-GB"/>
        </w:rPr>
      </w:pPr>
    </w:p>
    <w:p w:rsidR="00160D84" w:rsidRPr="00873009" w:rsidRDefault="00160D84" w:rsidP="00160D84">
      <w:pPr>
        <w:pStyle w:val="Caption"/>
        <w:spacing w:line="300" w:lineRule="auto"/>
        <w:outlineLvl w:val="0"/>
        <w:rPr>
          <w:ins w:id="11296" w:author="user" w:date="2012-02-29T14:50:00Z"/>
          <w:rFonts w:ascii="Calibri" w:hAnsi="Calibri" w:cs="Calibri"/>
          <w:sz w:val="20"/>
        </w:rPr>
      </w:pPr>
      <w:ins w:id="11297" w:author="user" w:date="2012-02-29T14:50:00Z">
        <w:r w:rsidRPr="00873009">
          <w:rPr>
            <w:rFonts w:ascii="Calibri" w:hAnsi="Calibri"/>
            <w:sz w:val="20"/>
          </w:rPr>
          <w:t>Table 7.3: Affected HHs by percent of Land Loss</w:t>
        </w:r>
      </w:ins>
    </w:p>
    <w:tbl>
      <w:tblPr>
        <w:tblW w:w="5680" w:type="dxa"/>
        <w:tblInd w:w="96" w:type="dxa"/>
        <w:tblLook w:val="0000"/>
      </w:tblPr>
      <w:tblGrid>
        <w:gridCol w:w="2020"/>
        <w:gridCol w:w="1780"/>
        <w:gridCol w:w="1880"/>
      </w:tblGrid>
      <w:tr w:rsidR="00160D84" w:rsidRPr="00873009" w:rsidTr="0074335E">
        <w:trPr>
          <w:trHeight w:val="285"/>
          <w:ins w:id="11298" w:author="user" w:date="2012-02-29T14:50:00Z"/>
        </w:trPr>
        <w:tc>
          <w:tcPr>
            <w:tcW w:w="2020" w:type="dxa"/>
            <w:vMerge w:val="restart"/>
            <w:tcBorders>
              <w:top w:val="single" w:sz="4" w:space="0" w:color="auto"/>
              <w:left w:val="single" w:sz="4" w:space="0" w:color="auto"/>
              <w:bottom w:val="single" w:sz="4" w:space="0" w:color="auto"/>
              <w:right w:val="single" w:sz="4" w:space="0" w:color="auto"/>
            </w:tcBorders>
            <w:shd w:val="clear" w:color="auto" w:fill="auto"/>
          </w:tcPr>
          <w:p w:rsidR="00160D84" w:rsidRPr="00873009" w:rsidRDefault="00160D84" w:rsidP="0074335E">
            <w:pPr>
              <w:spacing w:line="300" w:lineRule="auto"/>
              <w:jc w:val="both"/>
              <w:rPr>
                <w:ins w:id="11299" w:author="user" w:date="2012-02-29T14:50:00Z"/>
                <w:rFonts w:ascii="Calibri" w:eastAsia="MS Mincho" w:hAnsi="Calibri" w:cs="Arial"/>
                <w:sz w:val="20"/>
                <w:szCs w:val="20"/>
                <w:lang w:eastAsia="ja-JP"/>
              </w:rPr>
            </w:pPr>
            <w:ins w:id="11300" w:author="user" w:date="2012-02-29T14:50:00Z">
              <w:r w:rsidRPr="00873009">
                <w:rPr>
                  <w:rFonts w:ascii="Calibri" w:eastAsia="MS Mincho" w:hAnsi="Calibri" w:cs="Arial"/>
                  <w:sz w:val="20"/>
                  <w:szCs w:val="20"/>
                  <w:lang w:eastAsia="ja-JP"/>
                </w:rPr>
                <w:t>% Loss of Land</w:t>
              </w:r>
            </w:ins>
          </w:p>
        </w:tc>
        <w:tc>
          <w:tcPr>
            <w:tcW w:w="3660" w:type="dxa"/>
            <w:gridSpan w:val="2"/>
            <w:tcBorders>
              <w:top w:val="single" w:sz="4" w:space="0" w:color="auto"/>
              <w:left w:val="nil"/>
              <w:bottom w:val="single" w:sz="4" w:space="0" w:color="auto"/>
              <w:right w:val="single" w:sz="4" w:space="0" w:color="auto"/>
            </w:tcBorders>
            <w:shd w:val="clear" w:color="auto" w:fill="auto"/>
          </w:tcPr>
          <w:p w:rsidR="00160D84" w:rsidRPr="00873009" w:rsidRDefault="00160D84" w:rsidP="0074335E">
            <w:pPr>
              <w:spacing w:line="300" w:lineRule="auto"/>
              <w:jc w:val="both"/>
              <w:rPr>
                <w:ins w:id="11301" w:author="user" w:date="2012-02-29T14:50:00Z"/>
                <w:rFonts w:ascii="Calibri" w:eastAsia="MS Mincho" w:hAnsi="Calibri" w:cs="Arial"/>
                <w:sz w:val="20"/>
                <w:szCs w:val="20"/>
                <w:lang w:eastAsia="ja-JP"/>
              </w:rPr>
            </w:pPr>
            <w:ins w:id="11302" w:author="user" w:date="2012-02-29T14:50:00Z">
              <w:r w:rsidRPr="00873009">
                <w:rPr>
                  <w:rFonts w:ascii="Calibri" w:eastAsia="MS Mincho" w:hAnsi="Calibri" w:cs="Arial"/>
                  <w:sz w:val="20"/>
                  <w:szCs w:val="20"/>
                  <w:lang w:eastAsia="ja-JP"/>
                </w:rPr>
                <w:t xml:space="preserve">                            Angle Point</w:t>
              </w:r>
            </w:ins>
          </w:p>
        </w:tc>
      </w:tr>
      <w:tr w:rsidR="00160D84" w:rsidRPr="00873009" w:rsidTr="0074335E">
        <w:trPr>
          <w:trHeight w:val="285"/>
          <w:ins w:id="11303" w:author="user" w:date="2012-02-29T14:50:00Z"/>
        </w:trPr>
        <w:tc>
          <w:tcPr>
            <w:tcW w:w="2020" w:type="dxa"/>
            <w:vMerge/>
            <w:tcBorders>
              <w:top w:val="single" w:sz="4" w:space="0" w:color="auto"/>
              <w:left w:val="single" w:sz="4" w:space="0" w:color="auto"/>
              <w:bottom w:val="single" w:sz="4" w:space="0" w:color="auto"/>
              <w:right w:val="single" w:sz="4" w:space="0" w:color="auto"/>
            </w:tcBorders>
            <w:vAlign w:val="center"/>
          </w:tcPr>
          <w:p w:rsidR="00160D84" w:rsidRPr="00873009" w:rsidRDefault="00160D84" w:rsidP="0074335E">
            <w:pPr>
              <w:spacing w:line="300" w:lineRule="auto"/>
              <w:rPr>
                <w:ins w:id="11304" w:author="user" w:date="2012-02-29T14:50:00Z"/>
                <w:rFonts w:ascii="Calibri" w:eastAsia="MS Mincho" w:hAnsi="Calibri" w:cs="Arial"/>
                <w:sz w:val="20"/>
                <w:szCs w:val="20"/>
                <w:lang w:eastAsia="ja-JP"/>
              </w:rPr>
            </w:pPr>
          </w:p>
        </w:tc>
        <w:tc>
          <w:tcPr>
            <w:tcW w:w="178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305" w:author="user" w:date="2012-02-29T14:50:00Z"/>
                <w:rFonts w:ascii="Calibri" w:eastAsia="MS Mincho" w:hAnsi="Calibri" w:cs="Arial"/>
                <w:sz w:val="20"/>
                <w:szCs w:val="20"/>
                <w:lang w:eastAsia="ja-JP"/>
              </w:rPr>
            </w:pPr>
            <w:ins w:id="11306" w:author="user" w:date="2012-02-29T14:50:00Z">
              <w:r w:rsidRPr="00873009">
                <w:rPr>
                  <w:rFonts w:ascii="Calibri" w:eastAsia="MS Mincho" w:hAnsi="Calibri" w:cs="Arial"/>
                  <w:sz w:val="20"/>
                  <w:szCs w:val="20"/>
                  <w:lang w:eastAsia="ja-JP"/>
                </w:rPr>
                <w:t>No.</w:t>
              </w:r>
            </w:ins>
          </w:p>
        </w:tc>
        <w:tc>
          <w:tcPr>
            <w:tcW w:w="188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307" w:author="user" w:date="2012-02-29T14:50:00Z"/>
                <w:rFonts w:ascii="Calibri" w:eastAsia="MS Mincho" w:hAnsi="Calibri" w:cs="Arial"/>
                <w:sz w:val="20"/>
                <w:szCs w:val="20"/>
                <w:lang w:eastAsia="ja-JP"/>
              </w:rPr>
            </w:pPr>
            <w:ins w:id="11308" w:author="user" w:date="2012-02-29T14:50:00Z">
              <w:r w:rsidRPr="00873009">
                <w:rPr>
                  <w:rFonts w:ascii="Calibri" w:eastAsia="MS Mincho" w:hAnsi="Calibri" w:cs="Arial"/>
                  <w:sz w:val="20"/>
                  <w:szCs w:val="20"/>
                  <w:lang w:eastAsia="ja-JP"/>
                </w:rPr>
                <w:t xml:space="preserve">         %</w:t>
              </w:r>
            </w:ins>
          </w:p>
        </w:tc>
      </w:tr>
      <w:tr w:rsidR="00160D84" w:rsidRPr="00873009" w:rsidTr="0074335E">
        <w:trPr>
          <w:trHeight w:val="255"/>
          <w:ins w:id="11309" w:author="user" w:date="2012-02-29T14:50:00Z"/>
        </w:trPr>
        <w:tc>
          <w:tcPr>
            <w:tcW w:w="2020" w:type="dxa"/>
            <w:tcBorders>
              <w:top w:val="nil"/>
              <w:left w:val="single" w:sz="4" w:space="0" w:color="auto"/>
              <w:bottom w:val="single" w:sz="4" w:space="0" w:color="auto"/>
              <w:right w:val="single" w:sz="4" w:space="0" w:color="auto"/>
            </w:tcBorders>
            <w:shd w:val="clear" w:color="auto" w:fill="auto"/>
          </w:tcPr>
          <w:p w:rsidR="00160D84" w:rsidRPr="00873009" w:rsidRDefault="00160D84" w:rsidP="0074335E">
            <w:pPr>
              <w:spacing w:line="300" w:lineRule="auto"/>
              <w:jc w:val="both"/>
              <w:rPr>
                <w:ins w:id="11310" w:author="user" w:date="2012-02-29T14:50:00Z"/>
                <w:rFonts w:ascii="Calibri" w:eastAsia="MS Mincho" w:hAnsi="Calibri" w:cs="Arial"/>
                <w:sz w:val="20"/>
                <w:szCs w:val="20"/>
                <w:lang w:eastAsia="ja-JP"/>
              </w:rPr>
            </w:pPr>
            <w:ins w:id="11311" w:author="user" w:date="2012-02-29T14:50:00Z">
              <w:r w:rsidRPr="00873009">
                <w:rPr>
                  <w:rFonts w:ascii="Calibri" w:eastAsia="MS Mincho" w:hAnsi="Calibri" w:cs="Arial"/>
                  <w:sz w:val="20"/>
                  <w:szCs w:val="20"/>
                  <w:lang w:eastAsia="ja-JP"/>
                </w:rPr>
                <w:t xml:space="preserve">   &lt; 10</w:t>
              </w:r>
            </w:ins>
          </w:p>
        </w:tc>
        <w:tc>
          <w:tcPr>
            <w:tcW w:w="178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312" w:author="user" w:date="2012-02-29T14:50:00Z"/>
                <w:rFonts w:ascii="Calibri" w:eastAsia="MS Mincho" w:hAnsi="Calibri" w:cs="Arial"/>
                <w:sz w:val="20"/>
                <w:szCs w:val="20"/>
                <w:lang w:eastAsia="ja-JP"/>
              </w:rPr>
            </w:pPr>
            <w:ins w:id="11313" w:author="user" w:date="2012-02-29T14:50:00Z">
              <w:r w:rsidRPr="00873009">
                <w:rPr>
                  <w:rFonts w:ascii="Calibri" w:eastAsia="MS Mincho" w:hAnsi="Calibri" w:cs="Arial"/>
                  <w:sz w:val="20"/>
                  <w:szCs w:val="20"/>
                  <w:lang w:eastAsia="ja-JP"/>
                </w:rPr>
                <w:t>34</w:t>
              </w:r>
            </w:ins>
          </w:p>
        </w:tc>
        <w:tc>
          <w:tcPr>
            <w:tcW w:w="188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314" w:author="user" w:date="2012-02-29T14:50:00Z"/>
                <w:rFonts w:ascii="Calibri" w:eastAsia="MS Mincho" w:hAnsi="Calibri" w:cs="Arial"/>
                <w:sz w:val="20"/>
                <w:szCs w:val="20"/>
                <w:lang w:eastAsia="ja-JP"/>
              </w:rPr>
            </w:pPr>
            <w:ins w:id="11315" w:author="user" w:date="2012-02-29T14:50:00Z">
              <w:r w:rsidRPr="00873009">
                <w:rPr>
                  <w:rFonts w:ascii="Calibri" w:eastAsia="MS Mincho" w:hAnsi="Calibri" w:cs="Arial"/>
                  <w:sz w:val="20"/>
                  <w:szCs w:val="20"/>
                  <w:lang w:eastAsia="ja-JP"/>
                </w:rPr>
                <w:t>80.95</w:t>
              </w:r>
            </w:ins>
          </w:p>
        </w:tc>
      </w:tr>
      <w:tr w:rsidR="00160D84" w:rsidRPr="00873009" w:rsidTr="0074335E">
        <w:trPr>
          <w:trHeight w:val="255"/>
          <w:ins w:id="11316" w:author="user" w:date="2012-02-29T14:50:00Z"/>
        </w:trPr>
        <w:tc>
          <w:tcPr>
            <w:tcW w:w="2020" w:type="dxa"/>
            <w:tcBorders>
              <w:top w:val="nil"/>
              <w:left w:val="single" w:sz="4" w:space="0" w:color="auto"/>
              <w:bottom w:val="single" w:sz="4" w:space="0" w:color="auto"/>
              <w:right w:val="single" w:sz="4" w:space="0" w:color="auto"/>
            </w:tcBorders>
            <w:shd w:val="clear" w:color="auto" w:fill="auto"/>
          </w:tcPr>
          <w:p w:rsidR="00160D84" w:rsidRPr="00873009" w:rsidRDefault="00160D84" w:rsidP="0074335E">
            <w:pPr>
              <w:spacing w:line="300" w:lineRule="auto"/>
              <w:jc w:val="both"/>
              <w:rPr>
                <w:ins w:id="11317" w:author="user" w:date="2012-02-29T14:50:00Z"/>
                <w:rFonts w:ascii="Calibri" w:eastAsia="MS Mincho" w:hAnsi="Calibri" w:cs="Arial"/>
                <w:sz w:val="20"/>
                <w:szCs w:val="20"/>
                <w:lang w:eastAsia="ja-JP"/>
              </w:rPr>
            </w:pPr>
            <w:ins w:id="11318" w:author="user" w:date="2012-02-29T14:50:00Z">
              <w:r w:rsidRPr="00873009">
                <w:rPr>
                  <w:rFonts w:ascii="Calibri" w:eastAsia="MS Mincho" w:hAnsi="Calibri" w:cs="Arial"/>
                  <w:sz w:val="20"/>
                  <w:szCs w:val="20"/>
                  <w:lang w:eastAsia="ja-JP"/>
                </w:rPr>
                <w:t xml:space="preserve">   10 - 25</w:t>
              </w:r>
            </w:ins>
          </w:p>
        </w:tc>
        <w:tc>
          <w:tcPr>
            <w:tcW w:w="178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319" w:author="user" w:date="2012-02-29T14:50:00Z"/>
                <w:rFonts w:ascii="Calibri" w:eastAsia="MS Mincho" w:hAnsi="Calibri" w:cs="Arial"/>
                <w:sz w:val="20"/>
                <w:szCs w:val="20"/>
                <w:lang w:eastAsia="ja-JP"/>
              </w:rPr>
            </w:pPr>
            <w:ins w:id="11320" w:author="user" w:date="2012-02-29T14:50:00Z">
              <w:r w:rsidRPr="00873009">
                <w:rPr>
                  <w:rFonts w:ascii="Calibri" w:eastAsia="MS Mincho" w:hAnsi="Calibri" w:cs="Arial"/>
                  <w:sz w:val="20"/>
                  <w:szCs w:val="20"/>
                  <w:lang w:eastAsia="ja-JP"/>
                </w:rPr>
                <w:t>8</w:t>
              </w:r>
            </w:ins>
          </w:p>
        </w:tc>
        <w:tc>
          <w:tcPr>
            <w:tcW w:w="188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321" w:author="user" w:date="2012-02-29T14:50:00Z"/>
                <w:rFonts w:ascii="Calibri" w:eastAsia="MS Mincho" w:hAnsi="Calibri" w:cs="Arial"/>
                <w:sz w:val="20"/>
                <w:szCs w:val="20"/>
                <w:lang w:eastAsia="ja-JP"/>
              </w:rPr>
            </w:pPr>
            <w:ins w:id="11322" w:author="user" w:date="2012-02-29T14:50:00Z">
              <w:r w:rsidRPr="00873009">
                <w:rPr>
                  <w:rFonts w:ascii="Calibri" w:eastAsia="MS Mincho" w:hAnsi="Calibri" w:cs="Arial"/>
                  <w:sz w:val="20"/>
                  <w:szCs w:val="20"/>
                  <w:lang w:eastAsia="ja-JP"/>
                </w:rPr>
                <w:t>19.05</w:t>
              </w:r>
            </w:ins>
          </w:p>
        </w:tc>
      </w:tr>
      <w:tr w:rsidR="00160D84" w:rsidRPr="00873009" w:rsidTr="0074335E">
        <w:trPr>
          <w:trHeight w:val="255"/>
          <w:ins w:id="11323" w:author="user" w:date="2012-02-29T14:50:00Z"/>
        </w:trPr>
        <w:tc>
          <w:tcPr>
            <w:tcW w:w="2020" w:type="dxa"/>
            <w:tcBorders>
              <w:top w:val="nil"/>
              <w:left w:val="single" w:sz="4" w:space="0" w:color="auto"/>
              <w:bottom w:val="single" w:sz="4" w:space="0" w:color="auto"/>
              <w:right w:val="single" w:sz="4" w:space="0" w:color="auto"/>
            </w:tcBorders>
            <w:shd w:val="clear" w:color="auto" w:fill="auto"/>
          </w:tcPr>
          <w:p w:rsidR="00160D84" w:rsidRPr="00873009" w:rsidRDefault="00160D84" w:rsidP="0074335E">
            <w:pPr>
              <w:spacing w:line="300" w:lineRule="auto"/>
              <w:rPr>
                <w:ins w:id="11324" w:author="user" w:date="2012-02-29T14:50:00Z"/>
                <w:rFonts w:ascii="Calibri" w:eastAsia="MS Mincho" w:hAnsi="Calibri" w:cs="Arial"/>
                <w:sz w:val="20"/>
                <w:szCs w:val="20"/>
                <w:lang w:eastAsia="ja-JP"/>
              </w:rPr>
            </w:pPr>
            <w:ins w:id="11325" w:author="user" w:date="2012-02-29T14:50:00Z">
              <w:r w:rsidRPr="00873009">
                <w:rPr>
                  <w:rFonts w:ascii="Calibri" w:eastAsia="MS Mincho" w:hAnsi="Calibri" w:cs="Arial"/>
                  <w:sz w:val="20"/>
                  <w:szCs w:val="20"/>
                  <w:lang w:eastAsia="ja-JP"/>
                </w:rPr>
                <w:t>Total</w:t>
              </w:r>
            </w:ins>
          </w:p>
        </w:tc>
        <w:tc>
          <w:tcPr>
            <w:tcW w:w="178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326" w:author="user" w:date="2012-02-29T14:50:00Z"/>
                <w:rFonts w:ascii="Calibri" w:eastAsia="MS Mincho" w:hAnsi="Calibri" w:cs="Arial"/>
                <w:sz w:val="20"/>
                <w:szCs w:val="20"/>
                <w:lang w:eastAsia="ja-JP"/>
              </w:rPr>
            </w:pPr>
            <w:ins w:id="11327" w:author="user" w:date="2012-02-29T14:50:00Z">
              <w:r w:rsidRPr="00873009">
                <w:rPr>
                  <w:rFonts w:ascii="Calibri" w:eastAsia="MS Mincho" w:hAnsi="Calibri" w:cs="Arial"/>
                  <w:sz w:val="20"/>
                  <w:szCs w:val="20"/>
                  <w:lang w:eastAsia="ja-JP"/>
                </w:rPr>
                <w:t>42</w:t>
              </w:r>
            </w:ins>
          </w:p>
        </w:tc>
        <w:tc>
          <w:tcPr>
            <w:tcW w:w="188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328" w:author="user" w:date="2012-02-29T14:50:00Z"/>
                <w:rFonts w:ascii="Calibri" w:eastAsia="MS Mincho" w:hAnsi="Calibri" w:cs="Arial"/>
                <w:sz w:val="20"/>
                <w:szCs w:val="20"/>
                <w:lang w:eastAsia="ja-JP"/>
              </w:rPr>
            </w:pPr>
            <w:ins w:id="11329" w:author="user" w:date="2012-02-29T14:50:00Z">
              <w:r w:rsidRPr="00873009">
                <w:rPr>
                  <w:rFonts w:ascii="Calibri" w:eastAsia="MS Mincho" w:hAnsi="Calibri" w:cs="Arial"/>
                  <w:sz w:val="20"/>
                  <w:szCs w:val="20"/>
                  <w:lang w:eastAsia="ja-JP"/>
                </w:rPr>
                <w:t>100</w:t>
              </w:r>
            </w:ins>
          </w:p>
        </w:tc>
      </w:tr>
    </w:tbl>
    <w:p w:rsidR="00160D84" w:rsidRPr="00873009" w:rsidRDefault="00160D84" w:rsidP="00160D84">
      <w:pPr>
        <w:spacing w:line="300" w:lineRule="auto"/>
        <w:rPr>
          <w:ins w:id="11330" w:author="user" w:date="2012-02-29T14:50:00Z"/>
          <w:rFonts w:ascii="Calibri" w:hAnsi="Calibri" w:cs="Calibri"/>
          <w:i/>
          <w:sz w:val="18"/>
          <w:szCs w:val="18"/>
        </w:rPr>
      </w:pPr>
      <w:ins w:id="11331" w:author="user" w:date="2012-02-29T14:50:00Z">
        <w:r w:rsidRPr="00873009">
          <w:rPr>
            <w:rFonts w:ascii="Calibri" w:hAnsi="Calibri" w:cs="Calibri"/>
            <w:i/>
            <w:sz w:val="18"/>
            <w:szCs w:val="18"/>
          </w:rPr>
          <w:t>Source: Household Survey, 2011</w:t>
        </w:r>
      </w:ins>
    </w:p>
    <w:p w:rsidR="00160D84" w:rsidRPr="00873009" w:rsidRDefault="00160D84" w:rsidP="00160D84">
      <w:pPr>
        <w:spacing w:line="300" w:lineRule="auto"/>
        <w:rPr>
          <w:ins w:id="11332" w:author="user" w:date="2012-02-29T14:50:00Z"/>
          <w:rFonts w:ascii="Calibri" w:hAnsi="Calibri" w:cs="Calibri"/>
          <w:b/>
          <w:sz w:val="16"/>
          <w:szCs w:val="16"/>
        </w:rPr>
      </w:pPr>
    </w:p>
    <w:p w:rsidR="00160D84" w:rsidRPr="00873009" w:rsidRDefault="00160D84" w:rsidP="00160D84">
      <w:pPr>
        <w:spacing w:line="300" w:lineRule="auto"/>
        <w:rPr>
          <w:ins w:id="11333" w:author="user" w:date="2012-02-29T14:50:00Z"/>
          <w:rFonts w:ascii="Calibri" w:hAnsi="Calibri" w:cs="Calibri"/>
          <w:b/>
          <w:sz w:val="22"/>
          <w:szCs w:val="22"/>
        </w:rPr>
      </w:pPr>
      <w:ins w:id="11334" w:author="user" w:date="2012-02-29T14:50:00Z">
        <w:r w:rsidRPr="00873009">
          <w:rPr>
            <w:rFonts w:ascii="Calibri" w:hAnsi="Calibri" w:cs="Calibri"/>
            <w:b/>
            <w:sz w:val="22"/>
            <w:szCs w:val="22"/>
          </w:rPr>
          <w:t>7.2. 1.4 Loss of Land and Structures by Gender Category</w:t>
        </w:r>
      </w:ins>
    </w:p>
    <w:p w:rsidR="00160D84" w:rsidRPr="00873009" w:rsidRDefault="00160D84" w:rsidP="00160D84">
      <w:pPr>
        <w:spacing w:line="300" w:lineRule="auto"/>
        <w:jc w:val="both"/>
        <w:rPr>
          <w:ins w:id="11335" w:author="user" w:date="2012-02-29T14:50:00Z"/>
          <w:rFonts w:ascii="Calibri" w:hAnsi="Calibri" w:cs="Arial"/>
          <w:sz w:val="22"/>
          <w:szCs w:val="22"/>
        </w:rPr>
      </w:pPr>
      <w:ins w:id="11336" w:author="user" w:date="2012-02-29T14:50:00Z">
        <w:r w:rsidRPr="00873009">
          <w:rPr>
            <w:rFonts w:ascii="Calibri" w:hAnsi="Calibri" w:cs="Arial"/>
            <w:sz w:val="22"/>
            <w:szCs w:val="22"/>
          </w:rPr>
          <w:t>Of the affected households, female heads 19.05% and male heads 80.95% households. The total land holding of the female headed households is 4.21 ha from which they will lose 2.14% (0.09 ha) of their total land whereas the male headed households will lose ha 4.59% (0.68 ha) of their total holding (Table 7.4). This indicates that male headed households will lose more land than the female headed households.</w:t>
        </w:r>
        <w:r w:rsidRPr="00873009">
          <w:rPr>
            <w:rFonts w:ascii="Calibri" w:hAnsi="Calibri" w:cs="Calibri"/>
            <w:sz w:val="22"/>
            <w:szCs w:val="22"/>
          </w:rPr>
          <w:t xml:space="preserve"> The average land holding size of male and female headed family is 0.44ha/hh and 0.53 ha/ hh respectively.</w:t>
        </w:r>
        <w:r w:rsidRPr="00873009">
          <w:rPr>
            <w:rFonts w:ascii="Calibri" w:hAnsi="Calibri" w:cs="Arial"/>
            <w:sz w:val="22"/>
            <w:szCs w:val="22"/>
          </w:rPr>
          <w:t xml:space="preserve"> The magnitude of impact is considered moderate, extent is local and of long duration. </w:t>
        </w:r>
      </w:ins>
    </w:p>
    <w:p w:rsidR="00160D84" w:rsidRPr="00873009" w:rsidRDefault="00160D84" w:rsidP="00160D84">
      <w:pPr>
        <w:pStyle w:val="List2"/>
        <w:spacing w:line="300" w:lineRule="auto"/>
        <w:rPr>
          <w:ins w:id="11337" w:author="user" w:date="2012-02-29T14:50:00Z"/>
          <w:rFonts w:ascii="Calibri" w:hAnsi="Calibri" w:cs="Calibri"/>
          <w:b/>
        </w:rPr>
      </w:pPr>
      <w:ins w:id="11338" w:author="user" w:date="2012-02-29T14:50:00Z">
        <w:r w:rsidRPr="00873009">
          <w:rPr>
            <w:rFonts w:ascii="Calibri" w:hAnsi="Calibri" w:cs="Calibri"/>
            <w:b/>
          </w:rPr>
          <w:t>Table- 7.4 :  Land Loss by  Gender Category</w:t>
        </w:r>
      </w:ins>
    </w:p>
    <w:tbl>
      <w:tblPr>
        <w:tblW w:w="9375" w:type="dxa"/>
        <w:tblInd w:w="93" w:type="dxa"/>
        <w:tblLook w:val="0000"/>
      </w:tblPr>
      <w:tblGrid>
        <w:gridCol w:w="538"/>
        <w:gridCol w:w="1640"/>
        <w:gridCol w:w="1169"/>
        <w:gridCol w:w="772"/>
        <w:gridCol w:w="1340"/>
        <w:gridCol w:w="1420"/>
        <w:gridCol w:w="1246"/>
        <w:gridCol w:w="1250"/>
      </w:tblGrid>
      <w:tr w:rsidR="00160D84" w:rsidRPr="00873009" w:rsidTr="0074335E">
        <w:trPr>
          <w:trHeight w:val="300"/>
          <w:ins w:id="11339" w:author="user" w:date="2012-02-29T14:50:00Z"/>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D84" w:rsidRPr="00873009" w:rsidRDefault="00160D84" w:rsidP="0074335E">
            <w:pPr>
              <w:jc w:val="both"/>
              <w:rPr>
                <w:ins w:id="11340" w:author="user" w:date="2012-02-29T14:50:00Z"/>
                <w:rFonts w:ascii="Calibri" w:eastAsia="MS Mincho" w:hAnsi="Calibri" w:cs="Arial"/>
                <w:sz w:val="20"/>
                <w:szCs w:val="20"/>
                <w:lang w:eastAsia="ja-JP"/>
              </w:rPr>
            </w:pPr>
            <w:ins w:id="11341" w:author="user" w:date="2012-02-29T14:50:00Z">
              <w:r w:rsidRPr="00873009">
                <w:rPr>
                  <w:rFonts w:ascii="Calibri" w:eastAsia="MS Mincho" w:hAnsi="Calibri" w:cs="Arial"/>
                  <w:sz w:val="20"/>
                  <w:szCs w:val="20"/>
                  <w:lang w:eastAsia="ja-JP"/>
                </w:rPr>
                <w:t>S.N.</w:t>
              </w:r>
            </w:ins>
          </w:p>
        </w:tc>
        <w:tc>
          <w:tcPr>
            <w:tcW w:w="1640" w:type="dxa"/>
            <w:tcBorders>
              <w:top w:val="single" w:sz="4" w:space="0" w:color="auto"/>
              <w:left w:val="nil"/>
              <w:bottom w:val="single" w:sz="4" w:space="0" w:color="auto"/>
              <w:right w:val="single" w:sz="4" w:space="0" w:color="auto"/>
            </w:tcBorders>
            <w:shd w:val="clear" w:color="auto" w:fill="auto"/>
            <w:noWrap/>
            <w:vAlign w:val="bottom"/>
          </w:tcPr>
          <w:p w:rsidR="00160D84" w:rsidRPr="00873009" w:rsidRDefault="00160D84" w:rsidP="0074335E">
            <w:pPr>
              <w:jc w:val="both"/>
              <w:rPr>
                <w:ins w:id="11342" w:author="user" w:date="2012-02-29T14:50:00Z"/>
                <w:rFonts w:ascii="Calibri" w:eastAsia="MS Mincho" w:hAnsi="Calibri" w:cs="Arial"/>
                <w:sz w:val="20"/>
                <w:szCs w:val="20"/>
                <w:lang w:eastAsia="ja-JP"/>
              </w:rPr>
            </w:pPr>
            <w:ins w:id="11343" w:author="user" w:date="2012-02-29T14:50:00Z">
              <w:r w:rsidRPr="00873009">
                <w:rPr>
                  <w:rFonts w:ascii="Calibri" w:eastAsia="MS Mincho" w:hAnsi="Calibri" w:cs="Arial"/>
                  <w:sz w:val="20"/>
                  <w:szCs w:val="20"/>
                  <w:lang w:eastAsia="ja-JP"/>
                </w:rPr>
                <w:t>Type of  Headed</w:t>
              </w:r>
            </w:ins>
          </w:p>
        </w:tc>
        <w:tc>
          <w:tcPr>
            <w:tcW w:w="1169" w:type="dxa"/>
            <w:tcBorders>
              <w:top w:val="single" w:sz="4" w:space="0" w:color="auto"/>
              <w:left w:val="nil"/>
              <w:bottom w:val="single" w:sz="4" w:space="0" w:color="auto"/>
              <w:right w:val="single" w:sz="4" w:space="0" w:color="auto"/>
            </w:tcBorders>
            <w:shd w:val="clear" w:color="auto" w:fill="auto"/>
            <w:noWrap/>
            <w:vAlign w:val="bottom"/>
          </w:tcPr>
          <w:p w:rsidR="00160D84" w:rsidRPr="00873009" w:rsidRDefault="00160D84" w:rsidP="0074335E">
            <w:pPr>
              <w:jc w:val="center"/>
              <w:rPr>
                <w:ins w:id="11344" w:author="user" w:date="2012-02-29T14:50:00Z"/>
                <w:rFonts w:ascii="Calibri" w:eastAsia="MS Mincho" w:hAnsi="Calibri" w:cs="Arial"/>
                <w:sz w:val="20"/>
                <w:szCs w:val="20"/>
                <w:lang w:eastAsia="ja-JP"/>
              </w:rPr>
            </w:pPr>
            <w:ins w:id="11345" w:author="user" w:date="2012-02-29T14:50:00Z">
              <w:r w:rsidRPr="00873009">
                <w:rPr>
                  <w:rFonts w:ascii="Calibri" w:eastAsia="MS Mincho" w:hAnsi="Calibri" w:cs="Arial"/>
                  <w:sz w:val="20"/>
                  <w:szCs w:val="20"/>
                  <w:lang w:eastAsia="ja-JP"/>
                </w:rPr>
                <w:t>Households</w:t>
              </w:r>
            </w:ins>
          </w:p>
        </w:tc>
        <w:tc>
          <w:tcPr>
            <w:tcW w:w="772" w:type="dxa"/>
            <w:tcBorders>
              <w:top w:val="single" w:sz="4" w:space="0" w:color="auto"/>
              <w:left w:val="nil"/>
              <w:bottom w:val="single" w:sz="4" w:space="0" w:color="auto"/>
              <w:right w:val="single" w:sz="4" w:space="0" w:color="auto"/>
            </w:tcBorders>
            <w:shd w:val="clear" w:color="auto" w:fill="auto"/>
            <w:noWrap/>
            <w:vAlign w:val="bottom"/>
          </w:tcPr>
          <w:p w:rsidR="00160D84" w:rsidRPr="00873009" w:rsidRDefault="00160D84" w:rsidP="0074335E">
            <w:pPr>
              <w:jc w:val="center"/>
              <w:rPr>
                <w:ins w:id="11346" w:author="user" w:date="2012-02-29T14:50:00Z"/>
                <w:rFonts w:ascii="Calibri" w:eastAsia="MS Mincho" w:hAnsi="Calibri" w:cs="Arial"/>
                <w:sz w:val="20"/>
                <w:szCs w:val="20"/>
                <w:lang w:eastAsia="ja-JP"/>
              </w:rPr>
            </w:pPr>
            <w:ins w:id="11347" w:author="user" w:date="2012-02-29T14:50:00Z">
              <w:r w:rsidRPr="00873009">
                <w:rPr>
                  <w:rFonts w:ascii="Calibri" w:eastAsia="MS Mincho" w:hAnsi="Calibri" w:cs="Arial"/>
                  <w:sz w:val="20"/>
                  <w:szCs w:val="20"/>
                  <w:lang w:eastAsia="ja-JP"/>
                </w:rPr>
                <w:t>%</w:t>
              </w:r>
            </w:ins>
          </w:p>
        </w:tc>
        <w:tc>
          <w:tcPr>
            <w:tcW w:w="1340" w:type="dxa"/>
            <w:tcBorders>
              <w:top w:val="single" w:sz="4" w:space="0" w:color="auto"/>
              <w:left w:val="nil"/>
              <w:bottom w:val="single" w:sz="4" w:space="0" w:color="auto"/>
              <w:right w:val="single" w:sz="4" w:space="0" w:color="auto"/>
            </w:tcBorders>
            <w:shd w:val="clear" w:color="auto" w:fill="auto"/>
            <w:noWrap/>
            <w:vAlign w:val="bottom"/>
          </w:tcPr>
          <w:p w:rsidR="00160D84" w:rsidRPr="00873009" w:rsidRDefault="00160D84" w:rsidP="0074335E">
            <w:pPr>
              <w:jc w:val="center"/>
              <w:rPr>
                <w:ins w:id="11348" w:author="user" w:date="2012-02-29T14:50:00Z"/>
                <w:rFonts w:ascii="Calibri" w:eastAsia="MS Mincho" w:hAnsi="Calibri" w:cs="Arial"/>
                <w:sz w:val="20"/>
                <w:szCs w:val="20"/>
                <w:lang w:eastAsia="ja-JP"/>
              </w:rPr>
            </w:pPr>
            <w:ins w:id="11349" w:author="user" w:date="2012-02-29T14:50:00Z">
              <w:r w:rsidRPr="00873009">
                <w:rPr>
                  <w:rFonts w:ascii="Calibri" w:eastAsia="MS Mincho" w:hAnsi="Calibri" w:cs="Arial"/>
                  <w:sz w:val="20"/>
                  <w:szCs w:val="20"/>
                  <w:lang w:eastAsia="ja-JP"/>
                </w:rPr>
                <w:t>Total Area (ha)</w:t>
              </w:r>
            </w:ins>
          </w:p>
        </w:tc>
        <w:tc>
          <w:tcPr>
            <w:tcW w:w="1420" w:type="dxa"/>
            <w:tcBorders>
              <w:top w:val="single" w:sz="4" w:space="0" w:color="auto"/>
              <w:left w:val="nil"/>
              <w:bottom w:val="single" w:sz="4" w:space="0" w:color="auto"/>
              <w:right w:val="single" w:sz="4" w:space="0" w:color="auto"/>
            </w:tcBorders>
            <w:shd w:val="clear" w:color="auto" w:fill="auto"/>
            <w:noWrap/>
            <w:vAlign w:val="bottom"/>
          </w:tcPr>
          <w:p w:rsidR="00160D84" w:rsidRPr="00873009" w:rsidRDefault="00160D84" w:rsidP="0074335E">
            <w:pPr>
              <w:jc w:val="center"/>
              <w:rPr>
                <w:ins w:id="11350" w:author="user" w:date="2012-02-29T14:50:00Z"/>
                <w:rFonts w:ascii="Calibri" w:eastAsia="MS Mincho" w:hAnsi="Calibri" w:cs="Arial"/>
                <w:sz w:val="20"/>
                <w:szCs w:val="20"/>
                <w:lang w:eastAsia="ja-JP"/>
              </w:rPr>
            </w:pPr>
            <w:ins w:id="11351" w:author="user" w:date="2012-02-29T14:50:00Z">
              <w:r w:rsidRPr="00873009">
                <w:rPr>
                  <w:rFonts w:ascii="Calibri" w:eastAsia="MS Mincho" w:hAnsi="Calibri" w:cs="Arial"/>
                  <w:sz w:val="20"/>
                  <w:szCs w:val="20"/>
                  <w:lang w:eastAsia="ja-JP"/>
                </w:rPr>
                <w:t>Land holding(ha)</w:t>
              </w:r>
            </w:ins>
          </w:p>
        </w:tc>
        <w:tc>
          <w:tcPr>
            <w:tcW w:w="1246" w:type="dxa"/>
            <w:tcBorders>
              <w:top w:val="single" w:sz="4" w:space="0" w:color="auto"/>
              <w:left w:val="nil"/>
              <w:bottom w:val="single" w:sz="4" w:space="0" w:color="auto"/>
              <w:right w:val="single" w:sz="4" w:space="0" w:color="auto"/>
            </w:tcBorders>
            <w:shd w:val="clear" w:color="auto" w:fill="auto"/>
            <w:vAlign w:val="bottom"/>
          </w:tcPr>
          <w:p w:rsidR="00160D84" w:rsidRPr="00873009" w:rsidRDefault="00160D84" w:rsidP="0074335E">
            <w:pPr>
              <w:jc w:val="center"/>
              <w:rPr>
                <w:ins w:id="11352" w:author="user" w:date="2012-02-29T14:50:00Z"/>
                <w:rFonts w:ascii="Calibri" w:eastAsia="MS Mincho" w:hAnsi="Calibri" w:cs="Arial"/>
                <w:sz w:val="20"/>
                <w:szCs w:val="20"/>
                <w:lang w:eastAsia="ja-JP"/>
              </w:rPr>
            </w:pPr>
            <w:ins w:id="11353" w:author="user" w:date="2012-02-29T14:50:00Z">
              <w:r w:rsidRPr="00873009">
                <w:rPr>
                  <w:rFonts w:ascii="Calibri" w:eastAsia="MS Mincho" w:hAnsi="Calibri" w:cs="Arial"/>
                  <w:sz w:val="20"/>
                  <w:szCs w:val="20"/>
                  <w:lang w:eastAsia="ja-JP"/>
                </w:rPr>
                <w:t>Land Loss (ha)</w:t>
              </w:r>
            </w:ins>
          </w:p>
        </w:tc>
        <w:tc>
          <w:tcPr>
            <w:tcW w:w="1250" w:type="dxa"/>
            <w:tcBorders>
              <w:top w:val="single" w:sz="4" w:space="0" w:color="auto"/>
              <w:left w:val="nil"/>
              <w:bottom w:val="single" w:sz="4" w:space="0" w:color="auto"/>
              <w:right w:val="single" w:sz="4" w:space="0" w:color="auto"/>
            </w:tcBorders>
            <w:shd w:val="clear" w:color="auto" w:fill="auto"/>
          </w:tcPr>
          <w:p w:rsidR="00160D84" w:rsidRPr="00873009" w:rsidRDefault="00160D84" w:rsidP="0074335E">
            <w:pPr>
              <w:jc w:val="center"/>
              <w:rPr>
                <w:ins w:id="11354" w:author="user" w:date="2012-02-29T14:50:00Z"/>
                <w:rFonts w:ascii="Calibri" w:eastAsia="MS Mincho" w:hAnsi="Calibri" w:cs="Arial"/>
                <w:sz w:val="20"/>
                <w:szCs w:val="20"/>
                <w:lang w:eastAsia="ja-JP"/>
              </w:rPr>
            </w:pPr>
            <w:ins w:id="11355" w:author="user" w:date="2012-02-29T14:50:00Z">
              <w:r w:rsidRPr="00873009">
                <w:rPr>
                  <w:rFonts w:ascii="Calibri" w:eastAsia="MS Mincho" w:hAnsi="Calibri" w:cs="Arial"/>
                  <w:sz w:val="20"/>
                  <w:szCs w:val="20"/>
                  <w:lang w:eastAsia="ja-JP"/>
                </w:rPr>
                <w:t>% of land loss(In total)</w:t>
              </w:r>
            </w:ins>
          </w:p>
        </w:tc>
      </w:tr>
      <w:tr w:rsidR="00160D84" w:rsidRPr="00873009" w:rsidTr="0074335E">
        <w:trPr>
          <w:trHeight w:val="300"/>
          <w:ins w:id="11356" w:author="user" w:date="2012-02-29T14:50:00Z"/>
        </w:trPr>
        <w:tc>
          <w:tcPr>
            <w:tcW w:w="538" w:type="dxa"/>
            <w:tcBorders>
              <w:top w:val="nil"/>
              <w:left w:val="single" w:sz="4" w:space="0" w:color="auto"/>
              <w:bottom w:val="single" w:sz="4" w:space="0" w:color="auto"/>
              <w:right w:val="single" w:sz="4" w:space="0" w:color="auto"/>
            </w:tcBorders>
            <w:shd w:val="clear" w:color="auto" w:fill="auto"/>
            <w:noWrap/>
            <w:vAlign w:val="bottom"/>
          </w:tcPr>
          <w:p w:rsidR="00160D84" w:rsidRPr="00873009" w:rsidRDefault="00160D84" w:rsidP="0074335E">
            <w:pPr>
              <w:jc w:val="both"/>
              <w:rPr>
                <w:ins w:id="11357" w:author="user" w:date="2012-02-29T14:50:00Z"/>
                <w:rFonts w:ascii="Calibri" w:eastAsia="MS Mincho" w:hAnsi="Calibri" w:cs="Arial"/>
                <w:sz w:val="20"/>
                <w:szCs w:val="20"/>
                <w:lang w:eastAsia="ja-JP"/>
              </w:rPr>
            </w:pPr>
            <w:ins w:id="11358" w:author="user" w:date="2012-02-29T14:50:00Z">
              <w:r w:rsidRPr="00873009">
                <w:rPr>
                  <w:rFonts w:ascii="Calibri" w:eastAsia="MS Mincho" w:hAnsi="Calibri" w:cs="Arial"/>
                  <w:sz w:val="20"/>
                  <w:szCs w:val="20"/>
                  <w:lang w:eastAsia="ja-JP"/>
                </w:rPr>
                <w:t>1</w:t>
              </w:r>
            </w:ins>
          </w:p>
        </w:tc>
        <w:tc>
          <w:tcPr>
            <w:tcW w:w="164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jc w:val="both"/>
              <w:rPr>
                <w:ins w:id="11359" w:author="user" w:date="2012-02-29T14:50:00Z"/>
                <w:rFonts w:ascii="Calibri" w:eastAsia="MS Mincho" w:hAnsi="Calibri" w:cs="Arial"/>
                <w:sz w:val="20"/>
                <w:szCs w:val="20"/>
                <w:lang w:eastAsia="ja-JP"/>
              </w:rPr>
            </w:pPr>
            <w:ins w:id="11360" w:author="user" w:date="2012-02-29T14:50:00Z">
              <w:r w:rsidRPr="00873009">
                <w:rPr>
                  <w:rFonts w:ascii="Calibri" w:eastAsia="MS Mincho" w:hAnsi="Calibri" w:cs="Arial"/>
                  <w:sz w:val="20"/>
                  <w:szCs w:val="20"/>
                  <w:lang w:eastAsia="ja-JP"/>
                </w:rPr>
                <w:t>Female Headed</w:t>
              </w:r>
            </w:ins>
          </w:p>
        </w:tc>
        <w:tc>
          <w:tcPr>
            <w:tcW w:w="1169"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jc w:val="center"/>
              <w:rPr>
                <w:ins w:id="11361" w:author="user" w:date="2012-02-29T14:50:00Z"/>
                <w:rFonts w:ascii="Calibri" w:eastAsia="MS Mincho" w:hAnsi="Calibri" w:cs="Arial"/>
                <w:sz w:val="20"/>
                <w:szCs w:val="20"/>
                <w:lang w:eastAsia="ja-JP"/>
              </w:rPr>
            </w:pPr>
            <w:ins w:id="11362" w:author="user" w:date="2012-02-29T14:50:00Z">
              <w:r w:rsidRPr="00873009">
                <w:rPr>
                  <w:rFonts w:ascii="Calibri" w:eastAsia="MS Mincho" w:hAnsi="Calibri" w:cs="Arial"/>
                  <w:sz w:val="20"/>
                  <w:szCs w:val="20"/>
                  <w:lang w:eastAsia="ja-JP"/>
                </w:rPr>
                <w:t>8</w:t>
              </w:r>
            </w:ins>
          </w:p>
        </w:tc>
        <w:tc>
          <w:tcPr>
            <w:tcW w:w="772"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jc w:val="center"/>
              <w:rPr>
                <w:ins w:id="11363" w:author="user" w:date="2012-02-29T14:50:00Z"/>
                <w:rFonts w:ascii="Calibri" w:eastAsia="MS Mincho" w:hAnsi="Calibri" w:cs="Arial"/>
                <w:sz w:val="20"/>
                <w:szCs w:val="20"/>
                <w:lang w:eastAsia="ja-JP"/>
              </w:rPr>
            </w:pPr>
            <w:ins w:id="11364" w:author="user" w:date="2012-02-29T14:50:00Z">
              <w:r w:rsidRPr="00873009">
                <w:rPr>
                  <w:rFonts w:ascii="Calibri" w:eastAsia="MS Mincho" w:hAnsi="Calibri" w:cs="Arial"/>
                  <w:sz w:val="20"/>
                  <w:szCs w:val="20"/>
                  <w:lang w:eastAsia="ja-JP"/>
                </w:rPr>
                <w:t>19.05</w:t>
              </w:r>
            </w:ins>
          </w:p>
        </w:tc>
        <w:tc>
          <w:tcPr>
            <w:tcW w:w="134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jc w:val="center"/>
              <w:rPr>
                <w:ins w:id="11365" w:author="user" w:date="2012-02-29T14:50:00Z"/>
                <w:rFonts w:ascii="Calibri" w:eastAsia="MS Mincho" w:hAnsi="Calibri" w:cs="Arial"/>
                <w:sz w:val="20"/>
                <w:szCs w:val="20"/>
                <w:lang w:eastAsia="ja-JP"/>
              </w:rPr>
            </w:pPr>
            <w:ins w:id="11366" w:author="user" w:date="2012-02-29T14:50:00Z">
              <w:r w:rsidRPr="00873009">
                <w:rPr>
                  <w:rFonts w:ascii="Calibri" w:eastAsia="MS Mincho" w:hAnsi="Calibri" w:cs="Arial"/>
                  <w:sz w:val="20"/>
                  <w:szCs w:val="20"/>
                  <w:lang w:eastAsia="ja-JP"/>
                </w:rPr>
                <w:t>4.21</w:t>
              </w:r>
            </w:ins>
          </w:p>
        </w:tc>
        <w:tc>
          <w:tcPr>
            <w:tcW w:w="142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jc w:val="center"/>
              <w:rPr>
                <w:ins w:id="11367" w:author="user" w:date="2012-02-29T14:50:00Z"/>
                <w:rFonts w:ascii="Calibri" w:eastAsia="MS Mincho" w:hAnsi="Calibri" w:cs="Arial"/>
                <w:sz w:val="20"/>
                <w:szCs w:val="20"/>
                <w:lang w:eastAsia="ja-JP"/>
              </w:rPr>
            </w:pPr>
            <w:ins w:id="11368" w:author="user" w:date="2012-02-29T14:50:00Z">
              <w:r w:rsidRPr="00873009">
                <w:rPr>
                  <w:rFonts w:ascii="Calibri" w:eastAsia="MS Mincho" w:hAnsi="Calibri" w:cs="Arial"/>
                  <w:sz w:val="20"/>
                  <w:szCs w:val="20"/>
                  <w:lang w:eastAsia="ja-JP"/>
                </w:rPr>
                <w:t>0.53</w:t>
              </w:r>
            </w:ins>
          </w:p>
        </w:tc>
        <w:tc>
          <w:tcPr>
            <w:tcW w:w="1246" w:type="dxa"/>
            <w:tcBorders>
              <w:top w:val="nil"/>
              <w:left w:val="nil"/>
              <w:bottom w:val="single" w:sz="4" w:space="0" w:color="auto"/>
              <w:right w:val="single" w:sz="4" w:space="0" w:color="auto"/>
            </w:tcBorders>
            <w:shd w:val="clear" w:color="auto" w:fill="auto"/>
            <w:vAlign w:val="bottom"/>
          </w:tcPr>
          <w:p w:rsidR="00160D84" w:rsidRPr="00873009" w:rsidRDefault="00160D84" w:rsidP="0074335E">
            <w:pPr>
              <w:jc w:val="center"/>
              <w:rPr>
                <w:ins w:id="11369" w:author="user" w:date="2012-02-29T14:50:00Z"/>
                <w:rFonts w:ascii="Calibri" w:eastAsia="MS Mincho" w:hAnsi="Calibri" w:cs="Arial"/>
                <w:sz w:val="20"/>
                <w:szCs w:val="20"/>
                <w:lang w:eastAsia="ja-JP"/>
              </w:rPr>
            </w:pPr>
            <w:ins w:id="11370" w:author="user" w:date="2012-02-29T14:50:00Z">
              <w:r w:rsidRPr="00873009">
                <w:rPr>
                  <w:rFonts w:ascii="Calibri" w:eastAsia="MS Mincho" w:hAnsi="Calibri" w:cs="Arial"/>
                  <w:sz w:val="20"/>
                  <w:szCs w:val="20"/>
                  <w:lang w:eastAsia="ja-JP"/>
                </w:rPr>
                <w:t>0.09</w:t>
              </w:r>
            </w:ins>
          </w:p>
        </w:tc>
        <w:tc>
          <w:tcPr>
            <w:tcW w:w="1250" w:type="dxa"/>
            <w:tcBorders>
              <w:top w:val="nil"/>
              <w:left w:val="nil"/>
              <w:bottom w:val="single" w:sz="4" w:space="0" w:color="auto"/>
              <w:right w:val="single" w:sz="4" w:space="0" w:color="auto"/>
            </w:tcBorders>
            <w:shd w:val="clear" w:color="auto" w:fill="auto"/>
          </w:tcPr>
          <w:p w:rsidR="00160D84" w:rsidRPr="00873009" w:rsidRDefault="00160D84" w:rsidP="0074335E">
            <w:pPr>
              <w:jc w:val="center"/>
              <w:rPr>
                <w:ins w:id="11371" w:author="user" w:date="2012-02-29T14:50:00Z"/>
                <w:rFonts w:ascii="Calibri" w:eastAsia="MS Mincho" w:hAnsi="Calibri" w:cs="Arial"/>
                <w:sz w:val="20"/>
                <w:szCs w:val="20"/>
                <w:lang w:eastAsia="ja-JP"/>
              </w:rPr>
            </w:pPr>
            <w:ins w:id="11372" w:author="user" w:date="2012-02-29T14:50:00Z">
              <w:r w:rsidRPr="00873009">
                <w:rPr>
                  <w:rFonts w:ascii="Calibri" w:hAnsi="Calibri" w:cs="Arial"/>
                  <w:sz w:val="20"/>
                  <w:szCs w:val="20"/>
                </w:rPr>
                <w:t>2.14</w:t>
              </w:r>
            </w:ins>
          </w:p>
        </w:tc>
      </w:tr>
      <w:tr w:rsidR="00160D84" w:rsidRPr="00873009" w:rsidTr="0074335E">
        <w:trPr>
          <w:trHeight w:val="225"/>
          <w:ins w:id="11373" w:author="user" w:date="2012-02-29T14:50:00Z"/>
        </w:trPr>
        <w:tc>
          <w:tcPr>
            <w:tcW w:w="538" w:type="dxa"/>
            <w:tcBorders>
              <w:top w:val="nil"/>
              <w:left w:val="single" w:sz="4" w:space="0" w:color="auto"/>
              <w:bottom w:val="single" w:sz="4" w:space="0" w:color="auto"/>
              <w:right w:val="single" w:sz="4" w:space="0" w:color="auto"/>
            </w:tcBorders>
            <w:shd w:val="clear" w:color="auto" w:fill="auto"/>
            <w:noWrap/>
            <w:vAlign w:val="bottom"/>
          </w:tcPr>
          <w:p w:rsidR="00160D84" w:rsidRPr="00873009" w:rsidRDefault="00160D84" w:rsidP="0074335E">
            <w:pPr>
              <w:jc w:val="both"/>
              <w:rPr>
                <w:ins w:id="11374" w:author="user" w:date="2012-02-29T14:50:00Z"/>
                <w:rFonts w:ascii="Calibri" w:eastAsia="MS Mincho" w:hAnsi="Calibri" w:cs="Arial"/>
                <w:sz w:val="20"/>
                <w:szCs w:val="20"/>
                <w:lang w:eastAsia="ja-JP"/>
              </w:rPr>
            </w:pPr>
            <w:ins w:id="11375" w:author="user" w:date="2012-02-29T14:50:00Z">
              <w:r w:rsidRPr="00873009">
                <w:rPr>
                  <w:rFonts w:ascii="Calibri" w:eastAsia="MS Mincho" w:hAnsi="Calibri" w:cs="Arial"/>
                  <w:sz w:val="20"/>
                  <w:szCs w:val="20"/>
                  <w:lang w:eastAsia="ja-JP"/>
                </w:rPr>
                <w:t>2</w:t>
              </w:r>
            </w:ins>
          </w:p>
        </w:tc>
        <w:tc>
          <w:tcPr>
            <w:tcW w:w="164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jc w:val="both"/>
              <w:rPr>
                <w:ins w:id="11376" w:author="user" w:date="2012-02-29T14:50:00Z"/>
                <w:rFonts w:ascii="Calibri" w:eastAsia="MS Mincho" w:hAnsi="Calibri" w:cs="Arial"/>
                <w:sz w:val="20"/>
                <w:szCs w:val="20"/>
                <w:lang w:eastAsia="ja-JP"/>
              </w:rPr>
            </w:pPr>
            <w:ins w:id="11377" w:author="user" w:date="2012-02-29T14:50:00Z">
              <w:r w:rsidRPr="00873009">
                <w:rPr>
                  <w:rFonts w:ascii="Calibri" w:eastAsia="MS Mincho" w:hAnsi="Calibri" w:cs="Arial"/>
                  <w:sz w:val="20"/>
                  <w:szCs w:val="20"/>
                  <w:lang w:eastAsia="ja-JP"/>
                </w:rPr>
                <w:t>Male Headed</w:t>
              </w:r>
            </w:ins>
          </w:p>
        </w:tc>
        <w:tc>
          <w:tcPr>
            <w:tcW w:w="1169"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jc w:val="center"/>
              <w:rPr>
                <w:ins w:id="11378" w:author="user" w:date="2012-02-29T14:50:00Z"/>
                <w:rFonts w:ascii="Calibri" w:eastAsia="MS Mincho" w:hAnsi="Calibri" w:cs="Arial"/>
                <w:sz w:val="20"/>
                <w:szCs w:val="20"/>
                <w:lang w:eastAsia="ja-JP"/>
              </w:rPr>
            </w:pPr>
            <w:ins w:id="11379" w:author="user" w:date="2012-02-29T14:50:00Z">
              <w:r w:rsidRPr="00873009">
                <w:rPr>
                  <w:rFonts w:ascii="Calibri" w:eastAsia="MS Mincho" w:hAnsi="Calibri" w:cs="Arial"/>
                  <w:sz w:val="20"/>
                  <w:szCs w:val="20"/>
                  <w:lang w:eastAsia="ja-JP"/>
                </w:rPr>
                <w:t>34</w:t>
              </w:r>
            </w:ins>
          </w:p>
        </w:tc>
        <w:tc>
          <w:tcPr>
            <w:tcW w:w="772"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jc w:val="center"/>
              <w:rPr>
                <w:ins w:id="11380" w:author="user" w:date="2012-02-29T14:50:00Z"/>
                <w:rFonts w:ascii="Calibri" w:eastAsia="MS Mincho" w:hAnsi="Calibri" w:cs="Arial"/>
                <w:sz w:val="20"/>
                <w:szCs w:val="20"/>
                <w:lang w:eastAsia="ja-JP"/>
              </w:rPr>
            </w:pPr>
            <w:ins w:id="11381" w:author="user" w:date="2012-02-29T14:50:00Z">
              <w:r w:rsidRPr="00873009">
                <w:rPr>
                  <w:rFonts w:ascii="Calibri" w:eastAsia="MS Mincho" w:hAnsi="Calibri" w:cs="Arial"/>
                  <w:sz w:val="20"/>
                  <w:szCs w:val="20"/>
                  <w:lang w:eastAsia="ja-JP"/>
                </w:rPr>
                <w:t>80.95</w:t>
              </w:r>
            </w:ins>
          </w:p>
        </w:tc>
        <w:tc>
          <w:tcPr>
            <w:tcW w:w="134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jc w:val="center"/>
              <w:rPr>
                <w:ins w:id="11382" w:author="user" w:date="2012-02-29T14:50:00Z"/>
                <w:rFonts w:ascii="Calibri" w:eastAsia="MS Mincho" w:hAnsi="Calibri" w:cs="Arial"/>
                <w:sz w:val="20"/>
                <w:szCs w:val="20"/>
                <w:lang w:eastAsia="ja-JP"/>
              </w:rPr>
            </w:pPr>
            <w:ins w:id="11383" w:author="user" w:date="2012-02-29T14:50:00Z">
              <w:r w:rsidRPr="00873009">
                <w:rPr>
                  <w:rFonts w:ascii="Calibri" w:eastAsia="MS Mincho" w:hAnsi="Calibri" w:cs="Arial"/>
                  <w:sz w:val="20"/>
                  <w:szCs w:val="20"/>
                  <w:lang w:eastAsia="ja-JP"/>
                </w:rPr>
                <w:t>14.83</w:t>
              </w:r>
            </w:ins>
          </w:p>
        </w:tc>
        <w:tc>
          <w:tcPr>
            <w:tcW w:w="142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jc w:val="center"/>
              <w:rPr>
                <w:ins w:id="11384" w:author="user" w:date="2012-02-29T14:50:00Z"/>
                <w:rFonts w:ascii="Calibri" w:eastAsia="MS Mincho" w:hAnsi="Calibri" w:cs="Arial"/>
                <w:sz w:val="20"/>
                <w:szCs w:val="20"/>
                <w:lang w:eastAsia="ja-JP"/>
              </w:rPr>
            </w:pPr>
            <w:ins w:id="11385" w:author="user" w:date="2012-02-29T14:50:00Z">
              <w:r w:rsidRPr="00873009">
                <w:rPr>
                  <w:rFonts w:ascii="Calibri" w:eastAsia="MS Mincho" w:hAnsi="Calibri" w:cs="Arial"/>
                  <w:sz w:val="20"/>
                  <w:szCs w:val="20"/>
                  <w:lang w:eastAsia="ja-JP"/>
                </w:rPr>
                <w:t>0.44</w:t>
              </w:r>
            </w:ins>
          </w:p>
        </w:tc>
        <w:tc>
          <w:tcPr>
            <w:tcW w:w="1246" w:type="dxa"/>
            <w:tcBorders>
              <w:top w:val="nil"/>
              <w:left w:val="nil"/>
              <w:bottom w:val="single" w:sz="4" w:space="0" w:color="auto"/>
              <w:right w:val="single" w:sz="4" w:space="0" w:color="auto"/>
            </w:tcBorders>
            <w:shd w:val="clear" w:color="auto" w:fill="auto"/>
            <w:vAlign w:val="bottom"/>
          </w:tcPr>
          <w:p w:rsidR="00160D84" w:rsidRPr="00873009" w:rsidRDefault="00160D84" w:rsidP="0074335E">
            <w:pPr>
              <w:jc w:val="center"/>
              <w:rPr>
                <w:ins w:id="11386" w:author="user" w:date="2012-02-29T14:50:00Z"/>
                <w:rFonts w:ascii="Calibri" w:eastAsia="MS Mincho" w:hAnsi="Calibri" w:cs="Arial"/>
                <w:sz w:val="20"/>
                <w:szCs w:val="20"/>
                <w:lang w:eastAsia="ja-JP"/>
              </w:rPr>
            </w:pPr>
            <w:ins w:id="11387" w:author="user" w:date="2012-02-29T14:50:00Z">
              <w:r w:rsidRPr="00873009">
                <w:rPr>
                  <w:rFonts w:ascii="Calibri" w:eastAsia="MS Mincho" w:hAnsi="Calibri" w:cs="Arial"/>
                  <w:sz w:val="20"/>
                  <w:szCs w:val="20"/>
                  <w:lang w:eastAsia="ja-JP"/>
                </w:rPr>
                <w:t>0.68</w:t>
              </w:r>
            </w:ins>
          </w:p>
        </w:tc>
        <w:tc>
          <w:tcPr>
            <w:tcW w:w="1250" w:type="dxa"/>
            <w:tcBorders>
              <w:top w:val="nil"/>
              <w:left w:val="nil"/>
              <w:bottom w:val="single" w:sz="4" w:space="0" w:color="auto"/>
              <w:right w:val="single" w:sz="4" w:space="0" w:color="auto"/>
            </w:tcBorders>
            <w:shd w:val="clear" w:color="auto" w:fill="auto"/>
          </w:tcPr>
          <w:p w:rsidR="00160D84" w:rsidRPr="00873009" w:rsidRDefault="00160D84" w:rsidP="0074335E">
            <w:pPr>
              <w:jc w:val="center"/>
              <w:rPr>
                <w:ins w:id="11388" w:author="user" w:date="2012-02-29T14:50:00Z"/>
                <w:rFonts w:ascii="Calibri" w:eastAsia="MS Mincho" w:hAnsi="Calibri" w:cs="Arial"/>
                <w:sz w:val="20"/>
                <w:szCs w:val="20"/>
                <w:lang w:eastAsia="ja-JP"/>
              </w:rPr>
            </w:pPr>
            <w:ins w:id="11389" w:author="user" w:date="2012-02-29T14:50:00Z">
              <w:r w:rsidRPr="00873009">
                <w:rPr>
                  <w:rFonts w:ascii="Calibri" w:hAnsi="Calibri" w:cs="Arial"/>
                  <w:sz w:val="20"/>
                  <w:szCs w:val="20"/>
                </w:rPr>
                <w:t>4.59</w:t>
              </w:r>
            </w:ins>
          </w:p>
        </w:tc>
      </w:tr>
      <w:tr w:rsidR="00160D84" w:rsidRPr="00873009" w:rsidTr="0074335E">
        <w:trPr>
          <w:trHeight w:val="225"/>
          <w:ins w:id="11390" w:author="user" w:date="2012-02-29T14:50:00Z"/>
        </w:trPr>
        <w:tc>
          <w:tcPr>
            <w:tcW w:w="538" w:type="dxa"/>
            <w:tcBorders>
              <w:top w:val="nil"/>
              <w:left w:val="single" w:sz="4" w:space="0" w:color="auto"/>
              <w:bottom w:val="single" w:sz="4" w:space="0" w:color="auto"/>
              <w:right w:val="single" w:sz="4" w:space="0" w:color="auto"/>
            </w:tcBorders>
            <w:shd w:val="clear" w:color="auto" w:fill="auto"/>
            <w:noWrap/>
            <w:vAlign w:val="bottom"/>
          </w:tcPr>
          <w:p w:rsidR="00160D84" w:rsidRPr="00873009" w:rsidRDefault="00160D84" w:rsidP="0074335E">
            <w:pPr>
              <w:jc w:val="both"/>
              <w:rPr>
                <w:ins w:id="11391" w:author="user" w:date="2012-02-29T14:50:00Z"/>
                <w:rFonts w:ascii="Calibri" w:eastAsia="MS Mincho" w:hAnsi="Calibri" w:cs="Arial"/>
                <w:sz w:val="20"/>
                <w:szCs w:val="20"/>
                <w:lang w:eastAsia="ja-JP"/>
              </w:rPr>
            </w:pPr>
            <w:ins w:id="11392" w:author="user" w:date="2012-02-29T14:50:00Z">
              <w:r w:rsidRPr="00873009">
                <w:rPr>
                  <w:rFonts w:ascii="Calibri" w:eastAsia="MS Mincho" w:hAnsi="Calibri" w:cs="Arial"/>
                  <w:sz w:val="20"/>
                  <w:szCs w:val="20"/>
                  <w:lang w:eastAsia="ja-JP"/>
                </w:rPr>
                <w:t> </w:t>
              </w:r>
            </w:ins>
          </w:p>
        </w:tc>
        <w:tc>
          <w:tcPr>
            <w:tcW w:w="164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jc w:val="both"/>
              <w:rPr>
                <w:ins w:id="11393" w:author="user" w:date="2012-02-29T14:50:00Z"/>
                <w:rFonts w:ascii="Calibri" w:eastAsia="MS Mincho" w:hAnsi="Calibri" w:cs="Arial"/>
                <w:sz w:val="20"/>
                <w:szCs w:val="20"/>
                <w:lang w:eastAsia="ja-JP"/>
              </w:rPr>
            </w:pPr>
            <w:ins w:id="11394" w:author="user" w:date="2012-02-29T14:50:00Z">
              <w:r w:rsidRPr="00873009">
                <w:rPr>
                  <w:rFonts w:ascii="Calibri" w:eastAsia="MS Mincho" w:hAnsi="Calibri" w:cs="Arial"/>
                  <w:sz w:val="20"/>
                  <w:szCs w:val="20"/>
                  <w:lang w:eastAsia="ja-JP"/>
                </w:rPr>
                <w:t>Total/Average</w:t>
              </w:r>
            </w:ins>
          </w:p>
        </w:tc>
        <w:tc>
          <w:tcPr>
            <w:tcW w:w="1169"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jc w:val="center"/>
              <w:rPr>
                <w:ins w:id="11395" w:author="user" w:date="2012-02-29T14:50:00Z"/>
                <w:rFonts w:ascii="Calibri" w:eastAsia="MS Mincho" w:hAnsi="Calibri" w:cs="Arial"/>
                <w:sz w:val="20"/>
                <w:szCs w:val="20"/>
                <w:lang w:eastAsia="ja-JP"/>
              </w:rPr>
            </w:pPr>
            <w:ins w:id="11396" w:author="user" w:date="2012-02-29T14:50:00Z">
              <w:r w:rsidRPr="00873009">
                <w:rPr>
                  <w:rFonts w:ascii="Calibri" w:eastAsia="MS Mincho" w:hAnsi="Calibri" w:cs="Arial"/>
                  <w:sz w:val="20"/>
                  <w:szCs w:val="20"/>
                  <w:lang w:eastAsia="ja-JP"/>
                </w:rPr>
                <w:t>42</w:t>
              </w:r>
            </w:ins>
          </w:p>
        </w:tc>
        <w:tc>
          <w:tcPr>
            <w:tcW w:w="772"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jc w:val="center"/>
              <w:rPr>
                <w:ins w:id="11397" w:author="user" w:date="2012-02-29T14:50:00Z"/>
                <w:rFonts w:ascii="Calibri" w:eastAsia="MS Mincho" w:hAnsi="Calibri" w:cs="Arial"/>
                <w:sz w:val="20"/>
                <w:szCs w:val="20"/>
                <w:lang w:eastAsia="ja-JP"/>
              </w:rPr>
            </w:pPr>
            <w:ins w:id="11398" w:author="user" w:date="2012-02-29T14:50:00Z">
              <w:r w:rsidRPr="00873009">
                <w:rPr>
                  <w:rFonts w:ascii="Calibri" w:eastAsia="MS Mincho" w:hAnsi="Calibri" w:cs="Arial"/>
                  <w:sz w:val="20"/>
                  <w:szCs w:val="20"/>
                  <w:lang w:eastAsia="ja-JP"/>
                </w:rPr>
                <w:t>100</w:t>
              </w:r>
            </w:ins>
          </w:p>
        </w:tc>
        <w:tc>
          <w:tcPr>
            <w:tcW w:w="134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jc w:val="center"/>
              <w:rPr>
                <w:ins w:id="11399" w:author="user" w:date="2012-02-29T14:50:00Z"/>
                <w:rFonts w:ascii="Calibri" w:eastAsia="MS Mincho" w:hAnsi="Calibri" w:cs="Arial"/>
                <w:sz w:val="20"/>
                <w:szCs w:val="20"/>
                <w:lang w:eastAsia="ja-JP"/>
              </w:rPr>
            </w:pPr>
            <w:ins w:id="11400" w:author="user" w:date="2012-02-29T14:50:00Z">
              <w:r w:rsidRPr="00873009">
                <w:rPr>
                  <w:rFonts w:ascii="Calibri" w:eastAsia="MS Mincho" w:hAnsi="Calibri" w:cs="Arial"/>
                  <w:sz w:val="20"/>
                  <w:szCs w:val="20"/>
                  <w:lang w:eastAsia="ja-JP"/>
                </w:rPr>
                <w:t>19.04</w:t>
              </w:r>
            </w:ins>
          </w:p>
        </w:tc>
        <w:tc>
          <w:tcPr>
            <w:tcW w:w="142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jc w:val="center"/>
              <w:rPr>
                <w:ins w:id="11401" w:author="user" w:date="2012-02-29T14:50:00Z"/>
                <w:rFonts w:ascii="Calibri" w:eastAsia="MS Mincho" w:hAnsi="Calibri" w:cs="Arial"/>
                <w:sz w:val="20"/>
                <w:szCs w:val="20"/>
                <w:lang w:eastAsia="ja-JP"/>
              </w:rPr>
            </w:pPr>
            <w:ins w:id="11402" w:author="user" w:date="2012-02-29T14:50:00Z">
              <w:r w:rsidRPr="00873009">
                <w:rPr>
                  <w:rFonts w:ascii="Calibri" w:eastAsia="MS Mincho" w:hAnsi="Calibri" w:cs="Arial"/>
                  <w:sz w:val="20"/>
                  <w:szCs w:val="20"/>
                  <w:lang w:eastAsia="ja-JP"/>
                </w:rPr>
                <w:t>0.45</w:t>
              </w:r>
            </w:ins>
          </w:p>
        </w:tc>
        <w:tc>
          <w:tcPr>
            <w:tcW w:w="1246" w:type="dxa"/>
            <w:tcBorders>
              <w:top w:val="nil"/>
              <w:left w:val="nil"/>
              <w:bottom w:val="single" w:sz="4" w:space="0" w:color="auto"/>
              <w:right w:val="single" w:sz="4" w:space="0" w:color="auto"/>
            </w:tcBorders>
            <w:shd w:val="clear" w:color="auto" w:fill="auto"/>
            <w:vAlign w:val="bottom"/>
          </w:tcPr>
          <w:p w:rsidR="00160D84" w:rsidRPr="00873009" w:rsidRDefault="00160D84" w:rsidP="0074335E">
            <w:pPr>
              <w:jc w:val="center"/>
              <w:rPr>
                <w:ins w:id="11403" w:author="user" w:date="2012-02-29T14:50:00Z"/>
                <w:rFonts w:ascii="Calibri" w:eastAsia="MS Mincho" w:hAnsi="Calibri" w:cs="Arial"/>
                <w:sz w:val="20"/>
                <w:szCs w:val="20"/>
                <w:lang w:eastAsia="ja-JP"/>
              </w:rPr>
            </w:pPr>
            <w:ins w:id="11404" w:author="user" w:date="2012-02-29T14:50:00Z">
              <w:r w:rsidRPr="00873009">
                <w:rPr>
                  <w:rFonts w:ascii="Calibri" w:eastAsia="MS Mincho" w:hAnsi="Calibri" w:cs="Arial"/>
                  <w:sz w:val="20"/>
                  <w:szCs w:val="20"/>
                  <w:lang w:eastAsia="ja-JP"/>
                </w:rPr>
                <w:t>0.77</w:t>
              </w:r>
            </w:ins>
          </w:p>
        </w:tc>
        <w:tc>
          <w:tcPr>
            <w:tcW w:w="1250" w:type="dxa"/>
            <w:tcBorders>
              <w:top w:val="nil"/>
              <w:left w:val="nil"/>
              <w:bottom w:val="single" w:sz="4" w:space="0" w:color="auto"/>
              <w:right w:val="single" w:sz="4" w:space="0" w:color="auto"/>
            </w:tcBorders>
            <w:shd w:val="clear" w:color="auto" w:fill="auto"/>
          </w:tcPr>
          <w:p w:rsidR="00160D84" w:rsidRPr="00873009" w:rsidRDefault="00160D84" w:rsidP="0074335E">
            <w:pPr>
              <w:jc w:val="center"/>
              <w:rPr>
                <w:ins w:id="11405" w:author="user" w:date="2012-02-29T14:50:00Z"/>
                <w:rFonts w:ascii="Calibri" w:eastAsia="MS Mincho" w:hAnsi="Calibri" w:cs="Arial"/>
                <w:sz w:val="20"/>
                <w:szCs w:val="20"/>
                <w:lang w:eastAsia="ja-JP"/>
              </w:rPr>
            </w:pPr>
            <w:ins w:id="11406" w:author="user" w:date="2012-02-29T14:50:00Z">
              <w:r w:rsidRPr="00873009">
                <w:rPr>
                  <w:rFonts w:ascii="Calibri" w:hAnsi="Calibri" w:cs="Arial"/>
                  <w:sz w:val="20"/>
                  <w:szCs w:val="20"/>
                </w:rPr>
                <w:t>4.04</w:t>
              </w:r>
            </w:ins>
          </w:p>
        </w:tc>
      </w:tr>
    </w:tbl>
    <w:p w:rsidR="00160D84" w:rsidRPr="00873009" w:rsidRDefault="00160D84" w:rsidP="00160D84">
      <w:pPr>
        <w:spacing w:line="300" w:lineRule="auto"/>
        <w:rPr>
          <w:ins w:id="11407" w:author="user" w:date="2012-02-29T14:50:00Z"/>
          <w:rFonts w:ascii="Calibri" w:hAnsi="Calibri" w:cs="Calibri"/>
          <w:i/>
          <w:iCs/>
          <w:sz w:val="18"/>
          <w:szCs w:val="18"/>
        </w:rPr>
      </w:pPr>
      <w:ins w:id="11408" w:author="user" w:date="2012-02-29T14:50:00Z">
        <w:r w:rsidRPr="00873009">
          <w:rPr>
            <w:rFonts w:ascii="Calibri" w:hAnsi="Calibri" w:cs="Calibri"/>
            <w:i/>
            <w:iCs/>
            <w:sz w:val="18"/>
            <w:szCs w:val="18"/>
          </w:rPr>
          <w:t>Source: Household Survey, 2011</w:t>
        </w:r>
      </w:ins>
    </w:p>
    <w:p w:rsidR="00160D84" w:rsidRPr="00873009" w:rsidRDefault="00160D84" w:rsidP="00160D84">
      <w:pPr>
        <w:spacing w:line="300" w:lineRule="auto"/>
        <w:rPr>
          <w:ins w:id="11409" w:author="user" w:date="2012-02-29T14:50:00Z"/>
          <w:rFonts w:ascii="Calibri" w:hAnsi="Calibri" w:cs="Calibri"/>
          <w:i/>
          <w:iCs/>
          <w:sz w:val="4"/>
          <w:szCs w:val="4"/>
        </w:rPr>
      </w:pPr>
    </w:p>
    <w:p w:rsidR="00160D84" w:rsidRPr="00873009" w:rsidRDefault="00160D84" w:rsidP="00160D84">
      <w:pPr>
        <w:spacing w:line="300" w:lineRule="auto"/>
        <w:jc w:val="both"/>
        <w:rPr>
          <w:ins w:id="11410" w:author="user" w:date="2012-02-29T14:50:00Z"/>
          <w:rFonts w:ascii="Calibri" w:hAnsi="Calibri" w:cs="Calibri"/>
          <w:i/>
          <w:iCs/>
          <w:sz w:val="18"/>
          <w:szCs w:val="18"/>
        </w:rPr>
      </w:pPr>
      <w:ins w:id="11411" w:author="user" w:date="2012-02-29T14:50:00Z">
        <w:r w:rsidRPr="00873009">
          <w:rPr>
            <w:rFonts w:ascii="Calibri" w:hAnsi="Calibri" w:cs="Arial"/>
            <w:sz w:val="22"/>
            <w:szCs w:val="22"/>
          </w:rPr>
          <w:t>Construction of the project will displace of 115 houses and 56 cowsheds owned by 114 households. This includes 97 households are male headed while 17 households are female headed. The male headed households will lose 99 houses and 48 Cowsheds while female headed households will lose 16 houses and 8 cowsheds (Table-7.5)</w:t>
        </w:r>
      </w:ins>
    </w:p>
    <w:p w:rsidR="00160D84" w:rsidRPr="00873009" w:rsidRDefault="00160D84" w:rsidP="00160D84">
      <w:pPr>
        <w:spacing w:line="300" w:lineRule="auto"/>
        <w:rPr>
          <w:ins w:id="11412" w:author="user" w:date="2012-02-29T14:50:00Z"/>
          <w:rFonts w:ascii="Calibri" w:hAnsi="Calibri" w:cs="Calibri"/>
          <w:i/>
          <w:iCs/>
          <w:sz w:val="6"/>
          <w:szCs w:val="6"/>
        </w:rPr>
      </w:pPr>
    </w:p>
    <w:p w:rsidR="00160D84" w:rsidRPr="00873009" w:rsidRDefault="00160D84" w:rsidP="00160D84">
      <w:pPr>
        <w:spacing w:line="300" w:lineRule="auto"/>
        <w:rPr>
          <w:ins w:id="11413" w:author="user" w:date="2012-02-29T14:50:00Z"/>
          <w:rFonts w:ascii="Calibri" w:hAnsi="Calibri" w:cs="Calibri"/>
          <w:b/>
          <w:sz w:val="10"/>
          <w:szCs w:val="10"/>
        </w:rPr>
      </w:pPr>
    </w:p>
    <w:p w:rsidR="00160D84" w:rsidRPr="00873009" w:rsidRDefault="00160D84" w:rsidP="00160D84">
      <w:pPr>
        <w:spacing w:line="300" w:lineRule="auto"/>
        <w:rPr>
          <w:ins w:id="11414" w:author="user" w:date="2012-02-29T14:50:00Z"/>
          <w:rFonts w:ascii="Calibri" w:hAnsi="Calibri" w:cs="Calibri"/>
          <w:b/>
          <w:sz w:val="20"/>
          <w:szCs w:val="20"/>
        </w:rPr>
      </w:pPr>
      <w:ins w:id="11415" w:author="user" w:date="2012-02-29T14:50:00Z">
        <w:r w:rsidRPr="00873009">
          <w:rPr>
            <w:rFonts w:ascii="Calibri" w:hAnsi="Calibri" w:cs="Calibri"/>
            <w:b/>
            <w:sz w:val="20"/>
            <w:szCs w:val="20"/>
          </w:rPr>
          <w:t>Table-7.5 Structures Loss by Gender Category</w:t>
        </w:r>
      </w:ins>
    </w:p>
    <w:tbl>
      <w:tblPr>
        <w:tblW w:w="7740" w:type="dxa"/>
        <w:tblInd w:w="96" w:type="dxa"/>
        <w:tblLook w:val="0000"/>
      </w:tblPr>
      <w:tblGrid>
        <w:gridCol w:w="2360"/>
        <w:gridCol w:w="1220"/>
        <w:gridCol w:w="1135"/>
        <w:gridCol w:w="1190"/>
        <w:gridCol w:w="1870"/>
      </w:tblGrid>
      <w:tr w:rsidR="00160D84" w:rsidRPr="00873009" w:rsidTr="0074335E">
        <w:trPr>
          <w:trHeight w:val="255"/>
          <w:ins w:id="11416" w:author="user" w:date="2012-02-29T14:50:00Z"/>
        </w:trPr>
        <w:tc>
          <w:tcPr>
            <w:tcW w:w="2360" w:type="dxa"/>
            <w:tcBorders>
              <w:top w:val="single" w:sz="4" w:space="0" w:color="auto"/>
              <w:left w:val="single" w:sz="4" w:space="0" w:color="auto"/>
              <w:bottom w:val="single" w:sz="4" w:space="0" w:color="auto"/>
              <w:right w:val="single" w:sz="4" w:space="0" w:color="auto"/>
            </w:tcBorders>
            <w:shd w:val="clear" w:color="auto" w:fill="auto"/>
            <w:noWrap/>
          </w:tcPr>
          <w:p w:rsidR="00160D84" w:rsidRPr="00873009" w:rsidRDefault="00160D84" w:rsidP="0074335E">
            <w:pPr>
              <w:spacing w:line="300" w:lineRule="auto"/>
              <w:rPr>
                <w:ins w:id="11417" w:author="user" w:date="2012-02-29T14:50:00Z"/>
                <w:rFonts w:ascii="Calibri" w:eastAsia="MS Mincho" w:hAnsi="Calibri" w:cs="Arial"/>
                <w:sz w:val="20"/>
                <w:szCs w:val="20"/>
                <w:lang w:eastAsia="ja-JP"/>
              </w:rPr>
            </w:pPr>
            <w:ins w:id="11418" w:author="user" w:date="2012-02-29T14:50:00Z">
              <w:r w:rsidRPr="00873009">
                <w:rPr>
                  <w:rFonts w:ascii="Calibri" w:eastAsia="MS Mincho" w:hAnsi="Calibri" w:cs="Arial"/>
                  <w:sz w:val="20"/>
                  <w:szCs w:val="20"/>
                  <w:lang w:eastAsia="ja-JP"/>
                </w:rPr>
                <w:t>Type of Headed</w:t>
              </w:r>
            </w:ins>
          </w:p>
        </w:tc>
        <w:tc>
          <w:tcPr>
            <w:tcW w:w="1220" w:type="dxa"/>
            <w:tcBorders>
              <w:top w:val="single" w:sz="4" w:space="0" w:color="auto"/>
              <w:left w:val="nil"/>
              <w:bottom w:val="single" w:sz="4" w:space="0" w:color="auto"/>
              <w:right w:val="single" w:sz="4" w:space="0" w:color="auto"/>
            </w:tcBorders>
            <w:shd w:val="clear" w:color="auto" w:fill="auto"/>
            <w:noWrap/>
          </w:tcPr>
          <w:p w:rsidR="00160D84" w:rsidRPr="00873009" w:rsidRDefault="00160D84" w:rsidP="0074335E">
            <w:pPr>
              <w:spacing w:line="300" w:lineRule="auto"/>
              <w:rPr>
                <w:ins w:id="11419" w:author="user" w:date="2012-02-29T14:50:00Z"/>
                <w:rFonts w:ascii="Calibri" w:eastAsia="MS Mincho" w:hAnsi="Calibri" w:cs="Arial"/>
                <w:sz w:val="20"/>
                <w:szCs w:val="20"/>
                <w:lang w:eastAsia="ja-JP"/>
              </w:rPr>
            </w:pPr>
            <w:ins w:id="11420" w:author="user" w:date="2012-02-29T14:50:00Z">
              <w:r w:rsidRPr="00873009">
                <w:rPr>
                  <w:rFonts w:ascii="Calibri" w:eastAsia="MS Mincho" w:hAnsi="Calibri" w:cs="Arial"/>
                  <w:sz w:val="20"/>
                  <w:szCs w:val="20"/>
                  <w:lang w:eastAsia="ja-JP"/>
                </w:rPr>
                <w:t>Households</w:t>
              </w:r>
            </w:ins>
          </w:p>
        </w:tc>
        <w:tc>
          <w:tcPr>
            <w:tcW w:w="1100" w:type="dxa"/>
            <w:tcBorders>
              <w:top w:val="single" w:sz="4" w:space="0" w:color="auto"/>
              <w:left w:val="nil"/>
              <w:bottom w:val="single" w:sz="4" w:space="0" w:color="auto"/>
              <w:right w:val="single" w:sz="4" w:space="0" w:color="auto"/>
            </w:tcBorders>
            <w:shd w:val="clear" w:color="auto" w:fill="auto"/>
            <w:noWrap/>
          </w:tcPr>
          <w:p w:rsidR="00160D84" w:rsidRPr="00873009" w:rsidRDefault="00160D84" w:rsidP="0074335E">
            <w:pPr>
              <w:spacing w:line="300" w:lineRule="auto"/>
              <w:rPr>
                <w:ins w:id="11421" w:author="user" w:date="2012-02-29T14:50:00Z"/>
                <w:rFonts w:ascii="Calibri" w:eastAsia="MS Mincho" w:hAnsi="Calibri" w:cs="Arial"/>
                <w:sz w:val="20"/>
                <w:szCs w:val="20"/>
                <w:lang w:eastAsia="ja-JP"/>
              </w:rPr>
            </w:pPr>
            <w:ins w:id="11422" w:author="user" w:date="2012-02-29T14:50:00Z">
              <w:r w:rsidRPr="00873009">
                <w:rPr>
                  <w:rFonts w:ascii="Calibri" w:eastAsia="MS Mincho" w:hAnsi="Calibri" w:cs="Arial"/>
                  <w:sz w:val="20"/>
                  <w:szCs w:val="20"/>
                  <w:lang w:eastAsia="ja-JP"/>
                </w:rPr>
                <w:t>Percentage</w:t>
              </w:r>
            </w:ins>
          </w:p>
        </w:tc>
        <w:tc>
          <w:tcPr>
            <w:tcW w:w="3060" w:type="dxa"/>
            <w:gridSpan w:val="2"/>
            <w:tcBorders>
              <w:top w:val="single" w:sz="4" w:space="0" w:color="auto"/>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1423" w:author="user" w:date="2012-02-29T14:50:00Z"/>
                <w:rFonts w:ascii="Calibri" w:eastAsia="MS Mincho" w:hAnsi="Calibri" w:cs="Arial"/>
                <w:sz w:val="20"/>
                <w:szCs w:val="20"/>
                <w:lang w:eastAsia="ja-JP"/>
              </w:rPr>
            </w:pPr>
            <w:ins w:id="11424" w:author="user" w:date="2012-02-29T14:50:00Z">
              <w:r w:rsidRPr="00873009">
                <w:rPr>
                  <w:rFonts w:ascii="Calibri" w:eastAsia="MS Mincho" w:hAnsi="Calibri" w:cs="Arial"/>
                  <w:sz w:val="20"/>
                  <w:szCs w:val="20"/>
                  <w:lang w:eastAsia="ja-JP"/>
                </w:rPr>
                <w:t>Households loosing Structures</w:t>
              </w:r>
            </w:ins>
          </w:p>
        </w:tc>
      </w:tr>
      <w:tr w:rsidR="00160D84" w:rsidRPr="00873009" w:rsidTr="0074335E">
        <w:trPr>
          <w:trHeight w:val="255"/>
          <w:ins w:id="11425" w:author="user" w:date="2012-02-29T14:50:00Z"/>
        </w:trPr>
        <w:tc>
          <w:tcPr>
            <w:tcW w:w="2360" w:type="dxa"/>
            <w:tcBorders>
              <w:top w:val="nil"/>
              <w:left w:val="single" w:sz="4" w:space="0" w:color="auto"/>
              <w:bottom w:val="single" w:sz="4" w:space="0" w:color="auto"/>
              <w:right w:val="single" w:sz="4" w:space="0" w:color="auto"/>
            </w:tcBorders>
            <w:shd w:val="clear" w:color="auto" w:fill="auto"/>
            <w:noWrap/>
            <w:vAlign w:val="bottom"/>
          </w:tcPr>
          <w:p w:rsidR="00160D84" w:rsidRPr="00873009" w:rsidRDefault="00160D84" w:rsidP="0074335E">
            <w:pPr>
              <w:spacing w:line="300" w:lineRule="auto"/>
              <w:rPr>
                <w:ins w:id="11426" w:author="user" w:date="2012-02-29T14:50:00Z"/>
                <w:rFonts w:ascii="Calibri" w:eastAsia="MS Mincho" w:hAnsi="Calibri" w:cs="Arial"/>
                <w:sz w:val="20"/>
                <w:szCs w:val="20"/>
                <w:lang w:eastAsia="ja-JP"/>
              </w:rPr>
            </w:pPr>
            <w:ins w:id="11427" w:author="user" w:date="2012-02-29T14:50:00Z">
              <w:r w:rsidRPr="00873009">
                <w:rPr>
                  <w:rFonts w:ascii="Calibri" w:eastAsia="MS Mincho" w:hAnsi="Calibri" w:cs="Arial"/>
                  <w:sz w:val="20"/>
                  <w:szCs w:val="20"/>
                  <w:lang w:eastAsia="ja-JP"/>
                </w:rPr>
                <w:t> </w:t>
              </w:r>
            </w:ins>
          </w:p>
        </w:tc>
        <w:tc>
          <w:tcPr>
            <w:tcW w:w="122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1428" w:author="user" w:date="2012-02-29T14:50:00Z"/>
                <w:rFonts w:ascii="Calibri" w:eastAsia="MS Mincho" w:hAnsi="Calibri" w:cs="Arial"/>
                <w:sz w:val="20"/>
                <w:szCs w:val="20"/>
                <w:lang w:eastAsia="ja-JP"/>
              </w:rPr>
            </w:pPr>
            <w:ins w:id="11429" w:author="user" w:date="2012-02-29T14:50:00Z">
              <w:r w:rsidRPr="00873009">
                <w:rPr>
                  <w:rFonts w:ascii="Calibri" w:eastAsia="MS Mincho" w:hAnsi="Calibri" w:cs="Arial"/>
                  <w:sz w:val="20"/>
                  <w:szCs w:val="20"/>
                  <w:lang w:eastAsia="ja-JP"/>
                </w:rPr>
                <w:t> </w:t>
              </w:r>
            </w:ins>
          </w:p>
        </w:tc>
        <w:tc>
          <w:tcPr>
            <w:tcW w:w="110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1430" w:author="user" w:date="2012-02-29T14:50:00Z"/>
                <w:rFonts w:ascii="Calibri" w:eastAsia="MS Mincho" w:hAnsi="Calibri" w:cs="Arial"/>
                <w:sz w:val="20"/>
                <w:szCs w:val="20"/>
                <w:lang w:eastAsia="ja-JP"/>
              </w:rPr>
            </w:pPr>
            <w:ins w:id="11431" w:author="user" w:date="2012-02-29T14:50:00Z">
              <w:r w:rsidRPr="00873009">
                <w:rPr>
                  <w:rFonts w:ascii="Calibri" w:eastAsia="MS Mincho" w:hAnsi="Calibri" w:cs="Arial"/>
                  <w:sz w:val="20"/>
                  <w:szCs w:val="20"/>
                  <w:lang w:eastAsia="ja-JP"/>
                </w:rPr>
                <w:t> </w:t>
              </w:r>
            </w:ins>
          </w:p>
        </w:tc>
        <w:tc>
          <w:tcPr>
            <w:tcW w:w="119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1432" w:author="user" w:date="2012-02-29T14:50:00Z"/>
                <w:rFonts w:ascii="Calibri" w:eastAsia="MS Mincho" w:hAnsi="Calibri" w:cs="Arial"/>
                <w:sz w:val="20"/>
                <w:szCs w:val="20"/>
                <w:lang w:eastAsia="ja-JP"/>
              </w:rPr>
            </w:pPr>
            <w:ins w:id="11433" w:author="user" w:date="2012-02-29T14:50:00Z">
              <w:r w:rsidRPr="00873009">
                <w:rPr>
                  <w:rFonts w:ascii="Calibri" w:eastAsia="MS Mincho" w:hAnsi="Calibri" w:cs="Arial"/>
                  <w:sz w:val="20"/>
                  <w:szCs w:val="20"/>
                  <w:lang w:eastAsia="ja-JP"/>
                </w:rPr>
                <w:t>House</w:t>
              </w:r>
            </w:ins>
          </w:p>
        </w:tc>
        <w:tc>
          <w:tcPr>
            <w:tcW w:w="187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1434" w:author="user" w:date="2012-02-29T14:50:00Z"/>
                <w:rFonts w:ascii="Calibri" w:eastAsia="MS Mincho" w:hAnsi="Calibri" w:cs="Arial"/>
                <w:sz w:val="20"/>
                <w:szCs w:val="20"/>
                <w:lang w:eastAsia="ja-JP"/>
              </w:rPr>
            </w:pPr>
            <w:ins w:id="11435" w:author="user" w:date="2012-02-29T14:50:00Z">
              <w:r w:rsidRPr="00873009">
                <w:rPr>
                  <w:rFonts w:ascii="Calibri" w:eastAsia="MS Mincho" w:hAnsi="Calibri" w:cs="Arial"/>
                  <w:sz w:val="20"/>
                  <w:szCs w:val="20"/>
                  <w:lang w:eastAsia="ja-JP"/>
                </w:rPr>
                <w:t>Cowsheds</w:t>
              </w:r>
            </w:ins>
          </w:p>
        </w:tc>
      </w:tr>
      <w:tr w:rsidR="00160D84" w:rsidRPr="00873009" w:rsidTr="0074335E">
        <w:trPr>
          <w:trHeight w:val="255"/>
          <w:ins w:id="11436" w:author="user" w:date="2012-02-29T14:50:00Z"/>
        </w:trPr>
        <w:tc>
          <w:tcPr>
            <w:tcW w:w="2360" w:type="dxa"/>
            <w:tcBorders>
              <w:top w:val="nil"/>
              <w:left w:val="single" w:sz="4" w:space="0" w:color="auto"/>
              <w:bottom w:val="single" w:sz="4" w:space="0" w:color="auto"/>
              <w:right w:val="single" w:sz="4" w:space="0" w:color="auto"/>
            </w:tcBorders>
            <w:shd w:val="clear" w:color="auto" w:fill="auto"/>
            <w:noWrap/>
            <w:vAlign w:val="bottom"/>
          </w:tcPr>
          <w:p w:rsidR="00160D84" w:rsidRPr="00873009" w:rsidRDefault="00160D84" w:rsidP="0074335E">
            <w:pPr>
              <w:spacing w:line="300" w:lineRule="auto"/>
              <w:rPr>
                <w:ins w:id="11437" w:author="user" w:date="2012-02-29T14:50:00Z"/>
                <w:rFonts w:ascii="Calibri" w:eastAsia="MS Mincho" w:hAnsi="Calibri" w:cs="Arial"/>
                <w:sz w:val="20"/>
                <w:szCs w:val="20"/>
                <w:lang w:eastAsia="ja-JP"/>
              </w:rPr>
            </w:pPr>
            <w:ins w:id="11438" w:author="user" w:date="2012-02-29T14:50:00Z">
              <w:r w:rsidRPr="00873009">
                <w:rPr>
                  <w:rFonts w:ascii="Calibri" w:eastAsia="MS Mincho" w:hAnsi="Calibri" w:cs="Arial"/>
                  <w:sz w:val="20"/>
                  <w:szCs w:val="20"/>
                  <w:lang w:eastAsia="ja-JP"/>
                </w:rPr>
                <w:t xml:space="preserve">Male Headed </w:t>
              </w:r>
            </w:ins>
          </w:p>
        </w:tc>
        <w:tc>
          <w:tcPr>
            <w:tcW w:w="122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1439" w:author="user" w:date="2012-02-29T14:50:00Z"/>
                <w:rFonts w:ascii="Calibri" w:eastAsia="MS Mincho" w:hAnsi="Calibri" w:cs="Arial"/>
                <w:sz w:val="20"/>
                <w:szCs w:val="20"/>
                <w:lang w:eastAsia="ja-JP"/>
              </w:rPr>
            </w:pPr>
            <w:ins w:id="11440" w:author="user" w:date="2012-02-29T14:50:00Z">
              <w:r w:rsidRPr="00873009">
                <w:rPr>
                  <w:rFonts w:ascii="Calibri" w:eastAsia="MS Mincho" w:hAnsi="Calibri" w:cs="Arial"/>
                  <w:sz w:val="20"/>
                  <w:szCs w:val="20"/>
                  <w:lang w:eastAsia="ja-JP"/>
                </w:rPr>
                <w:t>97</w:t>
              </w:r>
            </w:ins>
          </w:p>
        </w:tc>
        <w:tc>
          <w:tcPr>
            <w:tcW w:w="110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1441" w:author="user" w:date="2012-02-29T14:50:00Z"/>
                <w:rFonts w:ascii="Calibri" w:eastAsia="MS Mincho" w:hAnsi="Calibri" w:cs="Arial"/>
                <w:sz w:val="20"/>
                <w:szCs w:val="20"/>
                <w:lang w:eastAsia="ja-JP"/>
              </w:rPr>
            </w:pPr>
            <w:ins w:id="11442" w:author="user" w:date="2012-02-29T14:50:00Z">
              <w:r w:rsidRPr="00873009">
                <w:rPr>
                  <w:rFonts w:ascii="Calibri" w:eastAsia="MS Mincho" w:hAnsi="Calibri" w:cs="Arial"/>
                  <w:sz w:val="20"/>
                  <w:szCs w:val="20"/>
                  <w:lang w:eastAsia="ja-JP"/>
                </w:rPr>
                <w:t>85.09</w:t>
              </w:r>
            </w:ins>
          </w:p>
        </w:tc>
        <w:tc>
          <w:tcPr>
            <w:tcW w:w="119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1443" w:author="user" w:date="2012-02-29T14:50:00Z"/>
                <w:rFonts w:ascii="Calibri" w:eastAsia="MS Mincho" w:hAnsi="Calibri" w:cs="Arial"/>
                <w:sz w:val="20"/>
                <w:szCs w:val="20"/>
                <w:lang w:eastAsia="ja-JP"/>
              </w:rPr>
            </w:pPr>
            <w:ins w:id="11444" w:author="user" w:date="2012-02-29T14:50:00Z">
              <w:r w:rsidRPr="00873009">
                <w:rPr>
                  <w:rFonts w:ascii="Calibri" w:eastAsia="MS Mincho" w:hAnsi="Calibri" w:cs="Arial"/>
                  <w:sz w:val="20"/>
                  <w:szCs w:val="20"/>
                  <w:lang w:eastAsia="ja-JP"/>
                </w:rPr>
                <w:t>99</w:t>
              </w:r>
            </w:ins>
          </w:p>
        </w:tc>
        <w:tc>
          <w:tcPr>
            <w:tcW w:w="187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1445" w:author="user" w:date="2012-02-29T14:50:00Z"/>
                <w:rFonts w:ascii="Calibri" w:eastAsia="MS Mincho" w:hAnsi="Calibri" w:cs="Arial"/>
                <w:sz w:val="20"/>
                <w:szCs w:val="20"/>
                <w:lang w:eastAsia="ja-JP"/>
              </w:rPr>
            </w:pPr>
            <w:ins w:id="11446" w:author="user" w:date="2012-02-29T14:50:00Z">
              <w:r w:rsidRPr="00873009">
                <w:rPr>
                  <w:rFonts w:ascii="Calibri" w:eastAsia="MS Mincho" w:hAnsi="Calibri" w:cs="Arial"/>
                  <w:sz w:val="20"/>
                  <w:szCs w:val="20"/>
                  <w:lang w:eastAsia="ja-JP"/>
                </w:rPr>
                <w:t>48</w:t>
              </w:r>
            </w:ins>
          </w:p>
        </w:tc>
      </w:tr>
      <w:tr w:rsidR="00160D84" w:rsidRPr="00873009" w:rsidTr="0074335E">
        <w:trPr>
          <w:trHeight w:val="255"/>
          <w:ins w:id="11447" w:author="user" w:date="2012-02-29T14:50:00Z"/>
        </w:trPr>
        <w:tc>
          <w:tcPr>
            <w:tcW w:w="2360" w:type="dxa"/>
            <w:tcBorders>
              <w:top w:val="nil"/>
              <w:left w:val="single" w:sz="4" w:space="0" w:color="auto"/>
              <w:bottom w:val="single" w:sz="4" w:space="0" w:color="auto"/>
              <w:right w:val="single" w:sz="4" w:space="0" w:color="auto"/>
            </w:tcBorders>
            <w:shd w:val="clear" w:color="auto" w:fill="auto"/>
            <w:noWrap/>
            <w:vAlign w:val="bottom"/>
          </w:tcPr>
          <w:p w:rsidR="00160D84" w:rsidRPr="00873009" w:rsidRDefault="00160D84" w:rsidP="0074335E">
            <w:pPr>
              <w:spacing w:line="300" w:lineRule="auto"/>
              <w:rPr>
                <w:ins w:id="11448" w:author="user" w:date="2012-02-29T14:50:00Z"/>
                <w:rFonts w:ascii="Calibri" w:eastAsia="MS Mincho" w:hAnsi="Calibri" w:cs="Arial"/>
                <w:sz w:val="20"/>
                <w:szCs w:val="20"/>
                <w:lang w:eastAsia="ja-JP"/>
              </w:rPr>
            </w:pPr>
            <w:ins w:id="11449" w:author="user" w:date="2012-02-29T14:50:00Z">
              <w:r w:rsidRPr="00873009">
                <w:rPr>
                  <w:rFonts w:ascii="Calibri" w:eastAsia="MS Mincho" w:hAnsi="Calibri" w:cs="Arial"/>
                  <w:sz w:val="20"/>
                  <w:szCs w:val="20"/>
                  <w:lang w:eastAsia="ja-JP"/>
                </w:rPr>
                <w:t>Female Headed</w:t>
              </w:r>
            </w:ins>
          </w:p>
        </w:tc>
        <w:tc>
          <w:tcPr>
            <w:tcW w:w="122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1450" w:author="user" w:date="2012-02-29T14:50:00Z"/>
                <w:rFonts w:ascii="Calibri" w:eastAsia="MS Mincho" w:hAnsi="Calibri" w:cs="Arial"/>
                <w:sz w:val="20"/>
                <w:szCs w:val="20"/>
                <w:lang w:eastAsia="ja-JP"/>
              </w:rPr>
            </w:pPr>
            <w:ins w:id="11451" w:author="user" w:date="2012-02-29T14:50:00Z">
              <w:r w:rsidRPr="00873009">
                <w:rPr>
                  <w:rFonts w:ascii="Calibri" w:eastAsia="MS Mincho" w:hAnsi="Calibri" w:cs="Arial"/>
                  <w:sz w:val="20"/>
                  <w:szCs w:val="20"/>
                  <w:lang w:eastAsia="ja-JP"/>
                </w:rPr>
                <w:t>17</w:t>
              </w:r>
            </w:ins>
          </w:p>
        </w:tc>
        <w:tc>
          <w:tcPr>
            <w:tcW w:w="110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1452" w:author="user" w:date="2012-02-29T14:50:00Z"/>
                <w:rFonts w:ascii="Calibri" w:eastAsia="MS Mincho" w:hAnsi="Calibri" w:cs="Arial"/>
                <w:sz w:val="20"/>
                <w:szCs w:val="20"/>
                <w:lang w:eastAsia="ja-JP"/>
              </w:rPr>
            </w:pPr>
            <w:ins w:id="11453" w:author="user" w:date="2012-02-29T14:50:00Z">
              <w:r w:rsidRPr="00873009">
                <w:rPr>
                  <w:rFonts w:ascii="Calibri" w:eastAsia="MS Mincho" w:hAnsi="Calibri" w:cs="Arial"/>
                  <w:sz w:val="20"/>
                  <w:szCs w:val="20"/>
                  <w:lang w:eastAsia="ja-JP"/>
                </w:rPr>
                <w:t>14.91</w:t>
              </w:r>
            </w:ins>
          </w:p>
        </w:tc>
        <w:tc>
          <w:tcPr>
            <w:tcW w:w="119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1454" w:author="user" w:date="2012-02-29T14:50:00Z"/>
                <w:rFonts w:ascii="Calibri" w:eastAsia="MS Mincho" w:hAnsi="Calibri" w:cs="Arial"/>
                <w:sz w:val="20"/>
                <w:szCs w:val="20"/>
                <w:lang w:eastAsia="ja-JP"/>
              </w:rPr>
            </w:pPr>
            <w:ins w:id="11455" w:author="user" w:date="2012-02-29T14:50:00Z">
              <w:r w:rsidRPr="00873009">
                <w:rPr>
                  <w:rFonts w:ascii="Calibri" w:eastAsia="MS Mincho" w:hAnsi="Calibri" w:cs="Arial"/>
                  <w:sz w:val="20"/>
                  <w:szCs w:val="20"/>
                  <w:lang w:eastAsia="ja-JP"/>
                </w:rPr>
                <w:t>16</w:t>
              </w:r>
            </w:ins>
          </w:p>
        </w:tc>
        <w:tc>
          <w:tcPr>
            <w:tcW w:w="187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1456" w:author="user" w:date="2012-02-29T14:50:00Z"/>
                <w:rFonts w:ascii="Calibri" w:eastAsia="MS Mincho" w:hAnsi="Calibri" w:cs="Arial"/>
                <w:sz w:val="20"/>
                <w:szCs w:val="20"/>
                <w:lang w:eastAsia="ja-JP"/>
              </w:rPr>
            </w:pPr>
            <w:ins w:id="11457" w:author="user" w:date="2012-02-29T14:50:00Z">
              <w:r w:rsidRPr="00873009">
                <w:rPr>
                  <w:rFonts w:ascii="Calibri" w:eastAsia="MS Mincho" w:hAnsi="Calibri" w:cs="Arial"/>
                  <w:sz w:val="20"/>
                  <w:szCs w:val="20"/>
                  <w:lang w:eastAsia="ja-JP"/>
                </w:rPr>
                <w:t>8</w:t>
              </w:r>
            </w:ins>
          </w:p>
        </w:tc>
      </w:tr>
      <w:tr w:rsidR="00160D84" w:rsidRPr="00873009" w:rsidTr="0074335E">
        <w:trPr>
          <w:trHeight w:val="255"/>
          <w:ins w:id="11458" w:author="user" w:date="2012-02-29T14:50:00Z"/>
        </w:trPr>
        <w:tc>
          <w:tcPr>
            <w:tcW w:w="2360" w:type="dxa"/>
            <w:tcBorders>
              <w:top w:val="nil"/>
              <w:left w:val="single" w:sz="4" w:space="0" w:color="auto"/>
              <w:bottom w:val="single" w:sz="4" w:space="0" w:color="auto"/>
              <w:right w:val="single" w:sz="4" w:space="0" w:color="auto"/>
            </w:tcBorders>
            <w:shd w:val="clear" w:color="auto" w:fill="auto"/>
            <w:noWrap/>
            <w:vAlign w:val="bottom"/>
          </w:tcPr>
          <w:p w:rsidR="00160D84" w:rsidRPr="00873009" w:rsidRDefault="00160D84" w:rsidP="0074335E">
            <w:pPr>
              <w:spacing w:line="300" w:lineRule="auto"/>
              <w:rPr>
                <w:ins w:id="11459" w:author="user" w:date="2012-02-29T14:50:00Z"/>
                <w:rFonts w:ascii="Calibri" w:eastAsia="MS Mincho" w:hAnsi="Calibri" w:cs="Arial"/>
                <w:b/>
                <w:bCs/>
                <w:sz w:val="20"/>
                <w:szCs w:val="20"/>
                <w:lang w:eastAsia="ja-JP"/>
              </w:rPr>
            </w:pPr>
            <w:ins w:id="11460" w:author="user" w:date="2012-02-29T14:50:00Z">
              <w:r w:rsidRPr="00873009">
                <w:rPr>
                  <w:rFonts w:ascii="Calibri" w:eastAsia="MS Mincho" w:hAnsi="Calibri" w:cs="Arial"/>
                  <w:b/>
                  <w:bCs/>
                  <w:sz w:val="20"/>
                  <w:szCs w:val="20"/>
                  <w:lang w:eastAsia="ja-JP"/>
                </w:rPr>
                <w:t>Total</w:t>
              </w:r>
            </w:ins>
          </w:p>
        </w:tc>
        <w:tc>
          <w:tcPr>
            <w:tcW w:w="122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1461" w:author="user" w:date="2012-02-29T14:50:00Z"/>
                <w:rFonts w:ascii="Calibri" w:eastAsia="MS Mincho" w:hAnsi="Calibri" w:cs="Arial"/>
                <w:b/>
                <w:bCs/>
                <w:sz w:val="20"/>
                <w:szCs w:val="20"/>
                <w:lang w:eastAsia="ja-JP"/>
              </w:rPr>
            </w:pPr>
            <w:ins w:id="11462" w:author="user" w:date="2012-02-29T14:50:00Z">
              <w:r w:rsidRPr="00873009">
                <w:rPr>
                  <w:rFonts w:ascii="Calibri" w:eastAsia="MS Mincho" w:hAnsi="Calibri" w:cs="Arial"/>
                  <w:b/>
                  <w:bCs/>
                  <w:sz w:val="20"/>
                  <w:szCs w:val="20"/>
                  <w:lang w:eastAsia="ja-JP"/>
                </w:rPr>
                <w:t>114</w:t>
              </w:r>
            </w:ins>
          </w:p>
        </w:tc>
        <w:tc>
          <w:tcPr>
            <w:tcW w:w="110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1463" w:author="user" w:date="2012-02-29T14:50:00Z"/>
                <w:rFonts w:ascii="Calibri" w:eastAsia="MS Mincho" w:hAnsi="Calibri" w:cs="Arial"/>
                <w:b/>
                <w:bCs/>
                <w:sz w:val="20"/>
                <w:szCs w:val="20"/>
                <w:lang w:eastAsia="ja-JP"/>
              </w:rPr>
            </w:pPr>
            <w:ins w:id="11464" w:author="user" w:date="2012-02-29T14:50:00Z">
              <w:r w:rsidRPr="00873009">
                <w:rPr>
                  <w:rFonts w:ascii="Calibri" w:eastAsia="MS Mincho" w:hAnsi="Calibri" w:cs="Arial"/>
                  <w:b/>
                  <w:bCs/>
                  <w:sz w:val="20"/>
                  <w:szCs w:val="20"/>
                  <w:lang w:eastAsia="ja-JP"/>
                </w:rPr>
                <w:t>100</w:t>
              </w:r>
            </w:ins>
          </w:p>
        </w:tc>
        <w:tc>
          <w:tcPr>
            <w:tcW w:w="119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1465" w:author="user" w:date="2012-02-29T14:50:00Z"/>
                <w:rFonts w:ascii="Calibri" w:eastAsia="MS Mincho" w:hAnsi="Calibri" w:cs="Arial"/>
                <w:b/>
                <w:bCs/>
                <w:sz w:val="20"/>
                <w:szCs w:val="20"/>
                <w:lang w:eastAsia="ja-JP"/>
              </w:rPr>
            </w:pPr>
            <w:ins w:id="11466" w:author="user" w:date="2012-02-29T14:50:00Z">
              <w:r w:rsidRPr="00873009">
                <w:rPr>
                  <w:rFonts w:ascii="Calibri" w:eastAsia="MS Mincho" w:hAnsi="Calibri" w:cs="Arial"/>
                  <w:b/>
                  <w:bCs/>
                  <w:sz w:val="20"/>
                  <w:szCs w:val="20"/>
                  <w:lang w:eastAsia="ja-JP"/>
                </w:rPr>
                <w:t>115</w:t>
              </w:r>
            </w:ins>
          </w:p>
        </w:tc>
        <w:tc>
          <w:tcPr>
            <w:tcW w:w="187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1467" w:author="user" w:date="2012-02-29T14:50:00Z"/>
                <w:rFonts w:ascii="Calibri" w:eastAsia="MS Mincho" w:hAnsi="Calibri" w:cs="Arial"/>
                <w:b/>
                <w:bCs/>
                <w:sz w:val="20"/>
                <w:szCs w:val="20"/>
                <w:lang w:eastAsia="ja-JP"/>
              </w:rPr>
            </w:pPr>
            <w:ins w:id="11468" w:author="user" w:date="2012-02-29T14:50:00Z">
              <w:r w:rsidRPr="00873009">
                <w:rPr>
                  <w:rFonts w:ascii="Calibri" w:eastAsia="MS Mincho" w:hAnsi="Calibri" w:cs="Arial"/>
                  <w:b/>
                  <w:bCs/>
                  <w:sz w:val="20"/>
                  <w:szCs w:val="20"/>
                  <w:lang w:eastAsia="ja-JP"/>
                </w:rPr>
                <w:t>56</w:t>
              </w:r>
            </w:ins>
          </w:p>
        </w:tc>
      </w:tr>
    </w:tbl>
    <w:p w:rsidR="00160D84" w:rsidRPr="00873009" w:rsidRDefault="00160D84" w:rsidP="00160D84">
      <w:pPr>
        <w:spacing w:line="300" w:lineRule="auto"/>
        <w:rPr>
          <w:ins w:id="11469" w:author="user" w:date="2012-02-29T14:50:00Z"/>
          <w:rFonts w:ascii="Calibri" w:hAnsi="Calibri" w:cs="Calibri"/>
          <w:i/>
          <w:iCs/>
          <w:sz w:val="18"/>
          <w:szCs w:val="18"/>
        </w:rPr>
      </w:pPr>
      <w:ins w:id="11470" w:author="user" w:date="2012-02-29T14:50:00Z">
        <w:r w:rsidRPr="00873009">
          <w:rPr>
            <w:rFonts w:ascii="Calibri" w:hAnsi="Calibri" w:cs="Calibri"/>
            <w:i/>
            <w:iCs/>
            <w:sz w:val="18"/>
            <w:szCs w:val="18"/>
          </w:rPr>
          <w:t>Source: Household Survey, 2011</w:t>
        </w:r>
      </w:ins>
    </w:p>
    <w:p w:rsidR="00160D84" w:rsidRPr="00873009" w:rsidRDefault="00160D84" w:rsidP="00160D84">
      <w:pPr>
        <w:spacing w:line="300" w:lineRule="auto"/>
        <w:rPr>
          <w:ins w:id="11471" w:author="user" w:date="2012-02-29T14:50:00Z"/>
          <w:rFonts w:ascii="Calibri" w:hAnsi="Calibri" w:cs="Calibri"/>
          <w:i/>
          <w:iCs/>
          <w:sz w:val="8"/>
          <w:szCs w:val="8"/>
        </w:rPr>
      </w:pPr>
    </w:p>
    <w:p w:rsidR="003C2D56" w:rsidRDefault="003C2D56" w:rsidP="00160D84">
      <w:pPr>
        <w:spacing w:line="300" w:lineRule="auto"/>
        <w:rPr>
          <w:ins w:id="11472" w:author="user" w:date="2012-03-01T11:59:00Z"/>
          <w:rFonts w:ascii="Calibri" w:hAnsi="Calibri" w:cs="Calibri"/>
          <w:b/>
          <w:bCs/>
          <w:sz w:val="22"/>
          <w:szCs w:val="22"/>
          <w:lang w:val="en-GB"/>
        </w:rPr>
      </w:pPr>
    </w:p>
    <w:p w:rsidR="003C2D56" w:rsidRDefault="003C2D56" w:rsidP="00160D84">
      <w:pPr>
        <w:spacing w:line="300" w:lineRule="auto"/>
        <w:rPr>
          <w:ins w:id="11473" w:author="user" w:date="2012-03-01T11:59:00Z"/>
          <w:rFonts w:ascii="Calibri" w:hAnsi="Calibri" w:cs="Calibri"/>
          <w:b/>
          <w:bCs/>
          <w:sz w:val="22"/>
          <w:szCs w:val="22"/>
          <w:lang w:val="en-GB"/>
        </w:rPr>
      </w:pPr>
    </w:p>
    <w:p w:rsidR="00160D84" w:rsidRPr="00873009" w:rsidRDefault="00160D84" w:rsidP="00160D84">
      <w:pPr>
        <w:spacing w:line="300" w:lineRule="auto"/>
        <w:rPr>
          <w:ins w:id="11474" w:author="user" w:date="2012-02-29T14:50:00Z"/>
          <w:rFonts w:ascii="Calibri" w:hAnsi="Calibri" w:cs="Calibri"/>
          <w:b/>
          <w:bCs/>
          <w:sz w:val="22"/>
          <w:szCs w:val="22"/>
          <w:lang w:val="en-GB"/>
        </w:rPr>
      </w:pPr>
      <w:ins w:id="11475" w:author="user" w:date="2012-02-29T14:50:00Z">
        <w:r w:rsidRPr="00873009">
          <w:rPr>
            <w:rFonts w:ascii="Calibri" w:hAnsi="Calibri" w:cs="Calibri"/>
            <w:b/>
            <w:bCs/>
            <w:sz w:val="22"/>
            <w:szCs w:val="22"/>
            <w:lang w:val="en-GB"/>
          </w:rPr>
          <w:lastRenderedPageBreak/>
          <w:t>7.2.1.5 Acquisition of House and other Structures</w:t>
        </w:r>
      </w:ins>
    </w:p>
    <w:p w:rsidR="00160D84" w:rsidRPr="00873009" w:rsidRDefault="00160D84" w:rsidP="00160D84">
      <w:pPr>
        <w:spacing w:line="300" w:lineRule="auto"/>
        <w:jc w:val="both"/>
        <w:rPr>
          <w:ins w:id="11476" w:author="user" w:date="2012-02-29T14:50:00Z"/>
          <w:rFonts w:ascii="Calibri" w:hAnsi="Calibri" w:cs="Arial"/>
          <w:sz w:val="22"/>
          <w:szCs w:val="22"/>
        </w:rPr>
      </w:pPr>
      <w:ins w:id="11477" w:author="user" w:date="2012-02-29T14:50:00Z">
        <w:r w:rsidRPr="00873009">
          <w:rPr>
            <w:rFonts w:ascii="Calibri" w:hAnsi="Calibri" w:cs="Arial"/>
            <w:sz w:val="22"/>
            <w:szCs w:val="22"/>
          </w:rPr>
          <w:t xml:space="preserve">Construction of the project will involve removal of 115 houses and 56 cowsheds owned by 114 households (Annex - III). This includes 103 structures (Including 67 houses and 36 Cowsheds) owned by 68 households of Makwanpur district and 68 structures (Including 48 houses and 20 Cowsheds) owned by 46 household of Chitwan district. Of the affected households due to acquisition of structures 9 are highly marginalized, 53 are marginalized, 21 are disadvantage group, 4 are advanced group and   11 are Dalits (Table 7.6). The magnitude of impact is high, extent is local and of long duration. </w:t>
        </w:r>
      </w:ins>
    </w:p>
    <w:p w:rsidR="00160D84" w:rsidRPr="00873009" w:rsidRDefault="00160D84" w:rsidP="00160D84">
      <w:pPr>
        <w:spacing w:line="300" w:lineRule="auto"/>
        <w:jc w:val="both"/>
        <w:rPr>
          <w:ins w:id="11478" w:author="user" w:date="2012-02-29T14:50:00Z"/>
          <w:rFonts w:ascii="Calibri" w:hAnsi="Calibri" w:cs="Arial"/>
          <w:sz w:val="6"/>
          <w:szCs w:val="6"/>
        </w:rPr>
      </w:pPr>
    </w:p>
    <w:p w:rsidR="00160D84" w:rsidRPr="00873009" w:rsidRDefault="00160D84" w:rsidP="00160D84">
      <w:pPr>
        <w:spacing w:line="300" w:lineRule="auto"/>
        <w:rPr>
          <w:ins w:id="11479" w:author="user" w:date="2012-02-29T14:50:00Z"/>
          <w:rFonts w:ascii="Calibri" w:hAnsi="Calibri" w:cs="Calibri"/>
          <w:b/>
          <w:sz w:val="20"/>
          <w:szCs w:val="20"/>
        </w:rPr>
      </w:pPr>
      <w:ins w:id="11480" w:author="user" w:date="2012-02-29T14:50:00Z">
        <w:r w:rsidRPr="00873009">
          <w:rPr>
            <w:rFonts w:ascii="Calibri" w:hAnsi="Calibri" w:cs="Calibri"/>
            <w:b/>
            <w:sz w:val="20"/>
            <w:szCs w:val="20"/>
          </w:rPr>
          <w:t>Table - 7.6: Distribution of Households Losing Houses/Structures by Caste and Ethnicity</w:t>
        </w:r>
      </w:ins>
    </w:p>
    <w:tbl>
      <w:tblPr>
        <w:tblW w:w="8834" w:type="dxa"/>
        <w:tblInd w:w="96" w:type="dxa"/>
        <w:tblLook w:val="0000"/>
      </w:tblPr>
      <w:tblGrid>
        <w:gridCol w:w="1992"/>
        <w:gridCol w:w="1227"/>
        <w:gridCol w:w="1786"/>
        <w:gridCol w:w="1278"/>
        <w:gridCol w:w="698"/>
        <w:gridCol w:w="808"/>
        <w:gridCol w:w="1045"/>
      </w:tblGrid>
      <w:tr w:rsidR="00160D84" w:rsidRPr="00873009" w:rsidTr="0074335E">
        <w:trPr>
          <w:trHeight w:val="255"/>
          <w:ins w:id="11481" w:author="user" w:date="2012-02-29T14:50:00Z"/>
        </w:trPr>
        <w:tc>
          <w:tcPr>
            <w:tcW w:w="2000" w:type="dxa"/>
            <w:vMerge w:val="restart"/>
            <w:tcBorders>
              <w:top w:val="single" w:sz="4" w:space="0" w:color="auto"/>
              <w:left w:val="single" w:sz="4" w:space="0" w:color="auto"/>
              <w:bottom w:val="single" w:sz="4" w:space="0" w:color="000000"/>
              <w:right w:val="single" w:sz="4" w:space="0" w:color="auto"/>
            </w:tcBorders>
            <w:shd w:val="clear" w:color="auto" w:fill="auto"/>
          </w:tcPr>
          <w:p w:rsidR="00160D84" w:rsidRPr="00873009" w:rsidRDefault="00160D84" w:rsidP="0074335E">
            <w:pPr>
              <w:spacing w:line="300" w:lineRule="auto"/>
              <w:jc w:val="center"/>
              <w:rPr>
                <w:ins w:id="11482" w:author="user" w:date="2012-02-29T14:50:00Z"/>
                <w:rFonts w:ascii="Calibri" w:eastAsia="MS Mincho" w:hAnsi="Calibri" w:cs="Arial"/>
                <w:sz w:val="20"/>
                <w:szCs w:val="20"/>
                <w:lang w:eastAsia="ja-JP"/>
              </w:rPr>
            </w:pPr>
            <w:ins w:id="11483" w:author="user" w:date="2012-02-29T14:50:00Z">
              <w:r w:rsidRPr="00873009">
                <w:rPr>
                  <w:rFonts w:ascii="Calibri" w:eastAsia="MS Mincho" w:hAnsi="Calibri" w:cs="Arial"/>
                  <w:sz w:val="20"/>
                  <w:szCs w:val="20"/>
                  <w:lang w:eastAsia="ja-JP"/>
                </w:rPr>
                <w:t>Caste</w:t>
              </w:r>
            </w:ins>
          </w:p>
        </w:tc>
        <w:tc>
          <w:tcPr>
            <w:tcW w:w="5040" w:type="dxa"/>
            <w:gridSpan w:val="4"/>
            <w:tcBorders>
              <w:top w:val="single" w:sz="4" w:space="0" w:color="auto"/>
              <w:left w:val="nil"/>
              <w:bottom w:val="single" w:sz="4" w:space="0" w:color="auto"/>
              <w:right w:val="single" w:sz="4" w:space="0" w:color="000000"/>
            </w:tcBorders>
            <w:shd w:val="clear" w:color="auto" w:fill="auto"/>
          </w:tcPr>
          <w:p w:rsidR="00160D84" w:rsidRPr="00873009" w:rsidRDefault="00160D84" w:rsidP="0074335E">
            <w:pPr>
              <w:spacing w:line="300" w:lineRule="auto"/>
              <w:jc w:val="center"/>
              <w:rPr>
                <w:ins w:id="11484" w:author="user" w:date="2012-02-29T14:50:00Z"/>
                <w:rFonts w:ascii="Calibri" w:eastAsia="MS Mincho" w:hAnsi="Calibri" w:cs="Arial"/>
                <w:sz w:val="20"/>
                <w:szCs w:val="20"/>
                <w:lang w:eastAsia="ja-JP"/>
              </w:rPr>
            </w:pPr>
            <w:ins w:id="11485" w:author="user" w:date="2012-02-29T14:50:00Z">
              <w:r w:rsidRPr="00873009">
                <w:rPr>
                  <w:rFonts w:ascii="Calibri" w:eastAsia="MS Mincho" w:hAnsi="Calibri" w:cs="Arial"/>
                  <w:sz w:val="20"/>
                  <w:szCs w:val="20"/>
                  <w:lang w:eastAsia="ja-JP"/>
                </w:rPr>
                <w:t xml:space="preserve">                No. of Households</w:t>
              </w:r>
            </w:ins>
          </w:p>
        </w:tc>
        <w:tc>
          <w:tcPr>
            <w:tcW w:w="1794" w:type="dxa"/>
            <w:gridSpan w:val="2"/>
            <w:tcBorders>
              <w:top w:val="single" w:sz="4" w:space="0" w:color="auto"/>
              <w:left w:val="nil"/>
              <w:bottom w:val="single" w:sz="4" w:space="0" w:color="auto"/>
              <w:right w:val="single" w:sz="4" w:space="0" w:color="auto"/>
            </w:tcBorders>
            <w:shd w:val="clear" w:color="auto" w:fill="auto"/>
          </w:tcPr>
          <w:p w:rsidR="00160D84" w:rsidRPr="00873009" w:rsidRDefault="00160D84" w:rsidP="0074335E">
            <w:pPr>
              <w:spacing w:line="300" w:lineRule="auto"/>
              <w:jc w:val="both"/>
              <w:rPr>
                <w:ins w:id="11486" w:author="user" w:date="2012-02-29T14:50:00Z"/>
                <w:rFonts w:ascii="Calibri" w:eastAsia="MS Mincho" w:hAnsi="Calibri" w:cs="Arial"/>
                <w:sz w:val="20"/>
                <w:szCs w:val="20"/>
                <w:lang w:eastAsia="ja-JP"/>
              </w:rPr>
            </w:pPr>
            <w:ins w:id="11487" w:author="user" w:date="2012-02-29T14:50:00Z">
              <w:r w:rsidRPr="00873009">
                <w:rPr>
                  <w:rFonts w:ascii="Calibri" w:eastAsia="MS Mincho" w:hAnsi="Calibri" w:cs="Arial"/>
                  <w:sz w:val="20"/>
                  <w:szCs w:val="20"/>
                  <w:lang w:eastAsia="ja-JP"/>
                </w:rPr>
                <w:t>No. of Structures</w:t>
              </w:r>
            </w:ins>
          </w:p>
        </w:tc>
      </w:tr>
      <w:tr w:rsidR="00160D84" w:rsidRPr="00873009" w:rsidTr="0074335E">
        <w:trPr>
          <w:trHeight w:val="315"/>
          <w:ins w:id="11488" w:author="user" w:date="2012-02-29T14:50:00Z"/>
        </w:trPr>
        <w:tc>
          <w:tcPr>
            <w:tcW w:w="2000" w:type="dxa"/>
            <w:vMerge/>
            <w:tcBorders>
              <w:top w:val="single" w:sz="4" w:space="0" w:color="auto"/>
              <w:left w:val="single" w:sz="4" w:space="0" w:color="auto"/>
              <w:bottom w:val="single" w:sz="4" w:space="0" w:color="000000"/>
              <w:right w:val="single" w:sz="4" w:space="0" w:color="auto"/>
            </w:tcBorders>
            <w:vAlign w:val="center"/>
          </w:tcPr>
          <w:p w:rsidR="00160D84" w:rsidRPr="00873009" w:rsidRDefault="00160D84" w:rsidP="0074335E">
            <w:pPr>
              <w:spacing w:line="300" w:lineRule="auto"/>
              <w:rPr>
                <w:ins w:id="11489" w:author="user" w:date="2012-02-29T14:50:00Z"/>
                <w:rFonts w:ascii="Calibri" w:eastAsia="MS Mincho" w:hAnsi="Calibri" w:cs="Arial"/>
                <w:sz w:val="20"/>
                <w:szCs w:val="20"/>
                <w:lang w:eastAsia="ja-JP"/>
              </w:rPr>
            </w:pPr>
          </w:p>
        </w:tc>
        <w:tc>
          <w:tcPr>
            <w:tcW w:w="124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both"/>
              <w:rPr>
                <w:ins w:id="11490" w:author="user" w:date="2012-02-29T14:50:00Z"/>
                <w:rFonts w:ascii="Calibri" w:eastAsia="MS Mincho" w:hAnsi="Calibri" w:cs="Arial"/>
                <w:sz w:val="20"/>
                <w:szCs w:val="20"/>
                <w:lang w:eastAsia="ja-JP"/>
              </w:rPr>
            </w:pPr>
            <w:ins w:id="11491" w:author="user" w:date="2012-02-29T14:50:00Z">
              <w:r w:rsidRPr="00873009">
                <w:rPr>
                  <w:rFonts w:ascii="Calibri" w:eastAsia="MS Mincho" w:hAnsi="Calibri" w:cs="Arial"/>
                  <w:sz w:val="20"/>
                  <w:szCs w:val="20"/>
                  <w:lang w:eastAsia="ja-JP"/>
                </w:rPr>
                <w:t>Only Houses</w:t>
              </w:r>
            </w:ins>
          </w:p>
        </w:tc>
        <w:tc>
          <w:tcPr>
            <w:tcW w:w="1812"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both"/>
              <w:rPr>
                <w:ins w:id="11492" w:author="user" w:date="2012-02-29T14:50:00Z"/>
                <w:rFonts w:ascii="Calibri" w:eastAsia="MS Mincho" w:hAnsi="Calibri" w:cs="Arial"/>
                <w:sz w:val="20"/>
                <w:szCs w:val="20"/>
                <w:lang w:eastAsia="ja-JP"/>
              </w:rPr>
            </w:pPr>
            <w:ins w:id="11493" w:author="user" w:date="2012-02-29T14:50:00Z">
              <w:r w:rsidRPr="00873009">
                <w:rPr>
                  <w:rFonts w:ascii="Calibri" w:eastAsia="MS Mincho" w:hAnsi="Calibri" w:cs="Arial"/>
                  <w:sz w:val="20"/>
                  <w:szCs w:val="20"/>
                  <w:lang w:eastAsia="ja-JP"/>
                </w:rPr>
                <w:t>House and Cowshed</w:t>
              </w:r>
            </w:ins>
          </w:p>
        </w:tc>
        <w:tc>
          <w:tcPr>
            <w:tcW w:w="1288"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both"/>
              <w:rPr>
                <w:ins w:id="11494" w:author="user" w:date="2012-02-29T14:50:00Z"/>
                <w:rFonts w:ascii="Calibri" w:eastAsia="MS Mincho" w:hAnsi="Calibri" w:cs="Arial"/>
                <w:sz w:val="20"/>
                <w:szCs w:val="20"/>
                <w:lang w:eastAsia="ja-JP"/>
              </w:rPr>
            </w:pPr>
            <w:ins w:id="11495" w:author="user" w:date="2012-02-29T14:50:00Z">
              <w:r w:rsidRPr="00873009">
                <w:rPr>
                  <w:rFonts w:ascii="Calibri" w:eastAsia="MS Mincho" w:hAnsi="Calibri" w:cs="Arial"/>
                  <w:sz w:val="20"/>
                  <w:szCs w:val="20"/>
                  <w:lang w:eastAsia="ja-JP"/>
                </w:rPr>
                <w:t xml:space="preserve">Cowshed only </w:t>
              </w:r>
            </w:ins>
          </w:p>
        </w:tc>
        <w:tc>
          <w:tcPr>
            <w:tcW w:w="70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both"/>
              <w:rPr>
                <w:ins w:id="11496" w:author="user" w:date="2012-02-29T14:50:00Z"/>
                <w:rFonts w:ascii="Calibri" w:eastAsia="MS Mincho" w:hAnsi="Calibri" w:cs="Arial"/>
                <w:sz w:val="20"/>
                <w:szCs w:val="20"/>
                <w:lang w:eastAsia="ja-JP"/>
              </w:rPr>
            </w:pPr>
            <w:ins w:id="11497" w:author="user" w:date="2012-02-29T14:50:00Z">
              <w:r w:rsidRPr="00873009">
                <w:rPr>
                  <w:rFonts w:ascii="Calibri" w:eastAsia="MS Mincho" w:hAnsi="Calibri" w:cs="Arial"/>
                  <w:sz w:val="20"/>
                  <w:szCs w:val="20"/>
                  <w:lang w:eastAsia="ja-JP"/>
                </w:rPr>
                <w:t>Total</w:t>
              </w:r>
            </w:ins>
          </w:p>
        </w:tc>
        <w:tc>
          <w:tcPr>
            <w:tcW w:w="749"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both"/>
              <w:rPr>
                <w:ins w:id="11498" w:author="user" w:date="2012-02-29T14:50:00Z"/>
                <w:rFonts w:ascii="Calibri" w:eastAsia="MS Mincho" w:hAnsi="Calibri" w:cs="Arial"/>
                <w:sz w:val="20"/>
                <w:szCs w:val="20"/>
                <w:lang w:eastAsia="ja-JP"/>
              </w:rPr>
            </w:pPr>
            <w:ins w:id="11499" w:author="user" w:date="2012-02-29T14:50:00Z">
              <w:r w:rsidRPr="00873009">
                <w:rPr>
                  <w:rFonts w:ascii="Calibri" w:eastAsia="MS Mincho" w:hAnsi="Calibri" w:cs="Arial"/>
                  <w:sz w:val="20"/>
                  <w:szCs w:val="20"/>
                  <w:lang w:eastAsia="ja-JP"/>
                </w:rPr>
                <w:t>Houses</w:t>
              </w:r>
            </w:ins>
          </w:p>
        </w:tc>
        <w:tc>
          <w:tcPr>
            <w:tcW w:w="1045"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both"/>
              <w:rPr>
                <w:ins w:id="11500" w:author="user" w:date="2012-02-29T14:50:00Z"/>
                <w:rFonts w:ascii="Calibri" w:eastAsia="MS Mincho" w:hAnsi="Calibri" w:cs="Arial"/>
                <w:sz w:val="20"/>
                <w:szCs w:val="20"/>
                <w:lang w:eastAsia="ja-JP"/>
              </w:rPr>
            </w:pPr>
            <w:ins w:id="11501" w:author="user" w:date="2012-02-29T14:50:00Z">
              <w:r w:rsidRPr="00873009">
                <w:rPr>
                  <w:rFonts w:ascii="Calibri" w:eastAsia="MS Mincho" w:hAnsi="Calibri" w:cs="Arial"/>
                  <w:sz w:val="20"/>
                  <w:szCs w:val="20"/>
                  <w:lang w:eastAsia="ja-JP"/>
                </w:rPr>
                <w:t>Cowsheds</w:t>
              </w:r>
            </w:ins>
          </w:p>
        </w:tc>
      </w:tr>
      <w:tr w:rsidR="00160D84" w:rsidRPr="00873009" w:rsidTr="0074335E">
        <w:trPr>
          <w:trHeight w:val="255"/>
          <w:ins w:id="11502" w:author="user" w:date="2012-02-29T14:50:00Z"/>
        </w:trPr>
        <w:tc>
          <w:tcPr>
            <w:tcW w:w="2000" w:type="dxa"/>
            <w:tcBorders>
              <w:top w:val="nil"/>
              <w:left w:val="single" w:sz="4" w:space="0" w:color="auto"/>
              <w:bottom w:val="single" w:sz="4" w:space="0" w:color="auto"/>
              <w:right w:val="single" w:sz="4" w:space="0" w:color="auto"/>
            </w:tcBorders>
            <w:shd w:val="clear" w:color="auto" w:fill="auto"/>
          </w:tcPr>
          <w:p w:rsidR="00160D84" w:rsidRPr="00873009" w:rsidRDefault="00160D84" w:rsidP="0074335E">
            <w:pPr>
              <w:spacing w:line="300" w:lineRule="auto"/>
              <w:jc w:val="both"/>
              <w:rPr>
                <w:ins w:id="11503" w:author="user" w:date="2012-02-29T14:50:00Z"/>
                <w:rFonts w:ascii="Calibri" w:eastAsia="MS Mincho" w:hAnsi="Calibri" w:cs="Arial"/>
                <w:sz w:val="20"/>
                <w:szCs w:val="20"/>
                <w:lang w:eastAsia="ja-JP"/>
              </w:rPr>
            </w:pPr>
            <w:ins w:id="11504" w:author="user" w:date="2012-02-29T14:50:00Z">
              <w:r w:rsidRPr="00873009">
                <w:rPr>
                  <w:rFonts w:ascii="Calibri" w:eastAsia="MS Mincho" w:hAnsi="Calibri" w:cs="Arial"/>
                  <w:sz w:val="20"/>
                  <w:szCs w:val="20"/>
                  <w:lang w:eastAsia="ja-JP"/>
                </w:rPr>
                <w:t>Brahmin/Chettri</w:t>
              </w:r>
            </w:ins>
          </w:p>
        </w:tc>
        <w:tc>
          <w:tcPr>
            <w:tcW w:w="124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505" w:author="user" w:date="2012-02-29T14:50:00Z"/>
                <w:rFonts w:ascii="Calibri" w:eastAsia="MS Mincho" w:hAnsi="Calibri" w:cs="Arial"/>
                <w:sz w:val="20"/>
                <w:szCs w:val="20"/>
                <w:lang w:eastAsia="ja-JP"/>
              </w:rPr>
            </w:pPr>
            <w:ins w:id="11506" w:author="user" w:date="2012-02-29T14:50:00Z">
              <w:r w:rsidRPr="00873009">
                <w:rPr>
                  <w:rFonts w:ascii="Calibri" w:eastAsia="MS Mincho" w:hAnsi="Calibri" w:cs="Arial"/>
                  <w:sz w:val="20"/>
                  <w:szCs w:val="20"/>
                  <w:lang w:eastAsia="ja-JP"/>
                </w:rPr>
                <w:t>6</w:t>
              </w:r>
            </w:ins>
          </w:p>
        </w:tc>
        <w:tc>
          <w:tcPr>
            <w:tcW w:w="1812"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507" w:author="user" w:date="2012-02-29T14:50:00Z"/>
                <w:rFonts w:ascii="Calibri" w:eastAsia="MS Mincho" w:hAnsi="Calibri" w:cs="Arial"/>
                <w:sz w:val="20"/>
                <w:szCs w:val="20"/>
                <w:lang w:eastAsia="ja-JP"/>
              </w:rPr>
            </w:pPr>
            <w:ins w:id="11508" w:author="user" w:date="2012-02-29T14:50:00Z">
              <w:r w:rsidRPr="00873009">
                <w:rPr>
                  <w:rFonts w:ascii="Calibri" w:eastAsia="MS Mincho" w:hAnsi="Calibri" w:cs="Arial"/>
                  <w:sz w:val="20"/>
                  <w:szCs w:val="20"/>
                  <w:lang w:eastAsia="ja-JP"/>
                </w:rPr>
                <w:t>9</w:t>
              </w:r>
            </w:ins>
          </w:p>
        </w:tc>
        <w:tc>
          <w:tcPr>
            <w:tcW w:w="1288"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509" w:author="user" w:date="2012-02-29T14:50:00Z"/>
                <w:rFonts w:ascii="Calibri" w:eastAsia="MS Mincho" w:hAnsi="Calibri" w:cs="Arial"/>
                <w:sz w:val="20"/>
                <w:szCs w:val="20"/>
                <w:lang w:eastAsia="ja-JP"/>
              </w:rPr>
            </w:pPr>
            <w:ins w:id="11510" w:author="user" w:date="2012-02-29T14:50:00Z">
              <w:r w:rsidRPr="00873009">
                <w:rPr>
                  <w:rFonts w:ascii="Calibri" w:eastAsia="MS Mincho" w:hAnsi="Calibri" w:cs="Arial"/>
                  <w:sz w:val="20"/>
                  <w:szCs w:val="20"/>
                  <w:lang w:eastAsia="ja-JP"/>
                </w:rPr>
                <w:t>1</w:t>
              </w:r>
            </w:ins>
          </w:p>
        </w:tc>
        <w:tc>
          <w:tcPr>
            <w:tcW w:w="70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511" w:author="user" w:date="2012-02-29T14:50:00Z"/>
                <w:rFonts w:ascii="Calibri" w:eastAsia="MS Mincho" w:hAnsi="Calibri" w:cs="Arial"/>
                <w:sz w:val="20"/>
                <w:szCs w:val="20"/>
                <w:lang w:eastAsia="ja-JP"/>
              </w:rPr>
            </w:pPr>
            <w:ins w:id="11512" w:author="user" w:date="2012-02-29T14:50:00Z">
              <w:r w:rsidRPr="00873009">
                <w:rPr>
                  <w:rFonts w:ascii="Calibri" w:eastAsia="MS Mincho" w:hAnsi="Calibri" w:cs="Arial"/>
                  <w:sz w:val="20"/>
                  <w:szCs w:val="20"/>
                  <w:lang w:eastAsia="ja-JP"/>
                </w:rPr>
                <w:t>16</w:t>
              </w:r>
            </w:ins>
          </w:p>
        </w:tc>
        <w:tc>
          <w:tcPr>
            <w:tcW w:w="749"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513" w:author="user" w:date="2012-02-29T14:50:00Z"/>
                <w:rFonts w:ascii="Calibri" w:eastAsia="MS Mincho" w:hAnsi="Calibri" w:cs="Arial"/>
                <w:sz w:val="20"/>
                <w:szCs w:val="20"/>
                <w:lang w:eastAsia="ja-JP"/>
              </w:rPr>
            </w:pPr>
            <w:ins w:id="11514" w:author="user" w:date="2012-02-29T14:50:00Z">
              <w:r w:rsidRPr="00873009">
                <w:rPr>
                  <w:rFonts w:ascii="Calibri" w:eastAsia="MS Mincho" w:hAnsi="Calibri" w:cs="Arial"/>
                  <w:sz w:val="20"/>
                  <w:szCs w:val="20"/>
                  <w:lang w:eastAsia="ja-JP"/>
                </w:rPr>
                <w:t>15</w:t>
              </w:r>
            </w:ins>
          </w:p>
        </w:tc>
        <w:tc>
          <w:tcPr>
            <w:tcW w:w="1045"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515" w:author="user" w:date="2012-02-29T14:50:00Z"/>
                <w:rFonts w:ascii="Calibri" w:eastAsia="MS Mincho" w:hAnsi="Calibri" w:cs="Arial"/>
                <w:sz w:val="20"/>
                <w:szCs w:val="20"/>
                <w:lang w:eastAsia="ja-JP"/>
              </w:rPr>
            </w:pPr>
            <w:ins w:id="11516" w:author="user" w:date="2012-02-29T14:50:00Z">
              <w:r w:rsidRPr="00873009">
                <w:rPr>
                  <w:rFonts w:ascii="Calibri" w:eastAsia="MS Mincho" w:hAnsi="Calibri" w:cs="Arial"/>
                  <w:sz w:val="20"/>
                  <w:szCs w:val="20"/>
                  <w:lang w:eastAsia="ja-JP"/>
                </w:rPr>
                <w:t>11</w:t>
              </w:r>
            </w:ins>
          </w:p>
        </w:tc>
      </w:tr>
      <w:tr w:rsidR="00160D84" w:rsidRPr="00873009" w:rsidTr="0074335E">
        <w:trPr>
          <w:trHeight w:val="255"/>
          <w:ins w:id="11517" w:author="user" w:date="2012-02-29T14:50:00Z"/>
        </w:trPr>
        <w:tc>
          <w:tcPr>
            <w:tcW w:w="2000" w:type="dxa"/>
            <w:tcBorders>
              <w:top w:val="nil"/>
              <w:left w:val="single" w:sz="4" w:space="0" w:color="auto"/>
              <w:bottom w:val="single" w:sz="4" w:space="0" w:color="auto"/>
              <w:right w:val="single" w:sz="4" w:space="0" w:color="auto"/>
            </w:tcBorders>
            <w:shd w:val="clear" w:color="auto" w:fill="auto"/>
          </w:tcPr>
          <w:p w:rsidR="00160D84" w:rsidRPr="00873009" w:rsidRDefault="00160D84" w:rsidP="0074335E">
            <w:pPr>
              <w:spacing w:line="300" w:lineRule="auto"/>
              <w:jc w:val="both"/>
              <w:rPr>
                <w:ins w:id="11518" w:author="user" w:date="2012-02-29T14:50:00Z"/>
                <w:rFonts w:ascii="Calibri" w:eastAsia="MS Mincho" w:hAnsi="Calibri" w:cs="Arial"/>
                <w:sz w:val="20"/>
                <w:szCs w:val="20"/>
                <w:lang w:eastAsia="ja-JP"/>
              </w:rPr>
            </w:pPr>
            <w:ins w:id="11519" w:author="user" w:date="2012-02-29T14:50:00Z">
              <w:r w:rsidRPr="00873009">
                <w:rPr>
                  <w:rFonts w:ascii="Calibri" w:eastAsia="MS Mincho" w:hAnsi="Calibri" w:cs="Arial"/>
                  <w:sz w:val="20"/>
                  <w:szCs w:val="20"/>
                  <w:lang w:eastAsia="ja-JP"/>
                </w:rPr>
                <w:t>Chepang</w:t>
              </w:r>
            </w:ins>
          </w:p>
        </w:tc>
        <w:tc>
          <w:tcPr>
            <w:tcW w:w="124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520" w:author="user" w:date="2012-02-29T14:50:00Z"/>
                <w:rFonts w:ascii="Calibri" w:eastAsia="MS Mincho" w:hAnsi="Calibri" w:cs="Arial"/>
                <w:sz w:val="20"/>
                <w:szCs w:val="20"/>
                <w:lang w:eastAsia="ja-JP"/>
              </w:rPr>
            </w:pPr>
            <w:ins w:id="11521" w:author="user" w:date="2012-02-29T14:50:00Z">
              <w:r w:rsidRPr="00873009">
                <w:rPr>
                  <w:rFonts w:ascii="Calibri" w:eastAsia="MS Mincho" w:hAnsi="Calibri" w:cs="Arial"/>
                  <w:sz w:val="20"/>
                  <w:szCs w:val="20"/>
                  <w:lang w:eastAsia="ja-JP"/>
                </w:rPr>
                <w:t>8</w:t>
              </w:r>
            </w:ins>
          </w:p>
        </w:tc>
        <w:tc>
          <w:tcPr>
            <w:tcW w:w="1812"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522" w:author="user" w:date="2012-02-29T14:50:00Z"/>
                <w:rFonts w:ascii="Calibri" w:eastAsia="MS Mincho" w:hAnsi="Calibri" w:cs="Arial"/>
                <w:sz w:val="20"/>
                <w:szCs w:val="20"/>
                <w:lang w:eastAsia="ja-JP"/>
              </w:rPr>
            </w:pPr>
            <w:ins w:id="11523" w:author="user" w:date="2012-02-29T14:50:00Z">
              <w:r w:rsidRPr="00873009">
                <w:rPr>
                  <w:rFonts w:ascii="Calibri" w:eastAsia="MS Mincho" w:hAnsi="Calibri" w:cs="Arial"/>
                  <w:sz w:val="20"/>
                  <w:szCs w:val="20"/>
                  <w:lang w:eastAsia="ja-JP"/>
                </w:rPr>
                <w:t>1</w:t>
              </w:r>
            </w:ins>
          </w:p>
        </w:tc>
        <w:tc>
          <w:tcPr>
            <w:tcW w:w="1288"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524" w:author="user" w:date="2012-02-29T14:50:00Z"/>
                <w:rFonts w:ascii="Calibri" w:eastAsia="MS Mincho" w:hAnsi="Calibri" w:cs="Arial"/>
                <w:sz w:val="20"/>
                <w:szCs w:val="20"/>
                <w:lang w:eastAsia="ja-JP"/>
              </w:rPr>
            </w:pPr>
            <w:ins w:id="11525" w:author="user" w:date="2012-02-29T14:50:00Z">
              <w:r w:rsidRPr="00873009">
                <w:rPr>
                  <w:rFonts w:ascii="Calibri" w:eastAsia="MS Mincho" w:hAnsi="Calibri" w:cs="Arial"/>
                  <w:sz w:val="20"/>
                  <w:szCs w:val="20"/>
                  <w:lang w:eastAsia="ja-JP"/>
                </w:rPr>
                <w:t>-</w:t>
              </w:r>
            </w:ins>
          </w:p>
        </w:tc>
        <w:tc>
          <w:tcPr>
            <w:tcW w:w="70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526" w:author="user" w:date="2012-02-29T14:50:00Z"/>
                <w:rFonts w:ascii="Calibri" w:eastAsia="MS Mincho" w:hAnsi="Calibri" w:cs="Arial"/>
                <w:sz w:val="20"/>
                <w:szCs w:val="20"/>
                <w:lang w:eastAsia="ja-JP"/>
              </w:rPr>
            </w:pPr>
            <w:ins w:id="11527" w:author="user" w:date="2012-02-29T14:50:00Z">
              <w:r w:rsidRPr="00873009">
                <w:rPr>
                  <w:rFonts w:ascii="Calibri" w:eastAsia="MS Mincho" w:hAnsi="Calibri" w:cs="Arial"/>
                  <w:sz w:val="20"/>
                  <w:szCs w:val="20"/>
                  <w:lang w:eastAsia="ja-JP"/>
                </w:rPr>
                <w:t>9</w:t>
              </w:r>
            </w:ins>
          </w:p>
        </w:tc>
        <w:tc>
          <w:tcPr>
            <w:tcW w:w="749"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528" w:author="user" w:date="2012-02-29T14:50:00Z"/>
                <w:rFonts w:ascii="Calibri" w:eastAsia="MS Mincho" w:hAnsi="Calibri" w:cs="Arial"/>
                <w:sz w:val="20"/>
                <w:szCs w:val="20"/>
                <w:lang w:eastAsia="ja-JP"/>
              </w:rPr>
            </w:pPr>
            <w:ins w:id="11529" w:author="user" w:date="2012-02-29T14:50:00Z">
              <w:r w:rsidRPr="00873009">
                <w:rPr>
                  <w:rFonts w:ascii="Calibri" w:eastAsia="MS Mincho" w:hAnsi="Calibri" w:cs="Arial"/>
                  <w:sz w:val="20"/>
                  <w:szCs w:val="20"/>
                  <w:lang w:eastAsia="ja-JP"/>
                </w:rPr>
                <w:t>12</w:t>
              </w:r>
            </w:ins>
          </w:p>
        </w:tc>
        <w:tc>
          <w:tcPr>
            <w:tcW w:w="1045"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530" w:author="user" w:date="2012-02-29T14:50:00Z"/>
                <w:rFonts w:ascii="Calibri" w:eastAsia="MS Mincho" w:hAnsi="Calibri" w:cs="Arial"/>
                <w:sz w:val="20"/>
                <w:szCs w:val="20"/>
                <w:lang w:eastAsia="ja-JP"/>
              </w:rPr>
            </w:pPr>
            <w:ins w:id="11531" w:author="user" w:date="2012-02-29T14:50:00Z">
              <w:r w:rsidRPr="00873009">
                <w:rPr>
                  <w:rFonts w:ascii="Calibri" w:eastAsia="MS Mincho" w:hAnsi="Calibri" w:cs="Arial"/>
                  <w:sz w:val="20"/>
                  <w:szCs w:val="20"/>
                  <w:lang w:eastAsia="ja-JP"/>
                </w:rPr>
                <w:t>5</w:t>
              </w:r>
            </w:ins>
          </w:p>
        </w:tc>
      </w:tr>
      <w:tr w:rsidR="00160D84" w:rsidRPr="00873009" w:rsidTr="0074335E">
        <w:trPr>
          <w:trHeight w:val="345"/>
          <w:ins w:id="11532" w:author="user" w:date="2012-02-29T14:50:00Z"/>
        </w:trPr>
        <w:tc>
          <w:tcPr>
            <w:tcW w:w="2000" w:type="dxa"/>
            <w:tcBorders>
              <w:top w:val="nil"/>
              <w:left w:val="single" w:sz="4" w:space="0" w:color="auto"/>
              <w:bottom w:val="single" w:sz="4" w:space="0" w:color="auto"/>
              <w:right w:val="single" w:sz="4" w:space="0" w:color="auto"/>
            </w:tcBorders>
            <w:shd w:val="clear" w:color="auto" w:fill="auto"/>
          </w:tcPr>
          <w:p w:rsidR="00160D84" w:rsidRPr="00873009" w:rsidRDefault="00160D84" w:rsidP="0074335E">
            <w:pPr>
              <w:spacing w:line="300" w:lineRule="auto"/>
              <w:jc w:val="both"/>
              <w:rPr>
                <w:ins w:id="11533" w:author="user" w:date="2012-02-29T14:50:00Z"/>
                <w:rFonts w:ascii="Calibri" w:eastAsia="MS Mincho" w:hAnsi="Calibri" w:cs="Arial"/>
                <w:sz w:val="20"/>
                <w:szCs w:val="20"/>
                <w:lang w:eastAsia="ja-JP"/>
              </w:rPr>
            </w:pPr>
            <w:ins w:id="11534" w:author="user" w:date="2012-02-29T14:50:00Z">
              <w:r w:rsidRPr="00873009">
                <w:rPr>
                  <w:rFonts w:ascii="Calibri" w:eastAsia="MS Mincho" w:hAnsi="Calibri" w:cs="Arial"/>
                  <w:sz w:val="20"/>
                  <w:szCs w:val="20"/>
                  <w:lang w:eastAsia="ja-JP"/>
                </w:rPr>
                <w:t>Gurung/Magar/Rai</w:t>
              </w:r>
            </w:ins>
          </w:p>
        </w:tc>
        <w:tc>
          <w:tcPr>
            <w:tcW w:w="124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535" w:author="user" w:date="2012-02-29T14:50:00Z"/>
                <w:rFonts w:ascii="Calibri" w:eastAsia="MS Mincho" w:hAnsi="Calibri" w:cs="Arial"/>
                <w:sz w:val="20"/>
                <w:szCs w:val="20"/>
                <w:lang w:eastAsia="ja-JP"/>
              </w:rPr>
            </w:pPr>
            <w:ins w:id="11536" w:author="user" w:date="2012-02-29T14:50:00Z">
              <w:r w:rsidRPr="00873009">
                <w:rPr>
                  <w:rFonts w:ascii="Calibri" w:eastAsia="MS Mincho" w:hAnsi="Calibri" w:cs="Arial"/>
                  <w:sz w:val="20"/>
                  <w:szCs w:val="20"/>
                  <w:lang w:eastAsia="ja-JP"/>
                </w:rPr>
                <w:t>10</w:t>
              </w:r>
            </w:ins>
          </w:p>
        </w:tc>
        <w:tc>
          <w:tcPr>
            <w:tcW w:w="1812"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537" w:author="user" w:date="2012-02-29T14:50:00Z"/>
                <w:rFonts w:ascii="Calibri" w:eastAsia="MS Mincho" w:hAnsi="Calibri" w:cs="Arial"/>
                <w:sz w:val="20"/>
                <w:szCs w:val="20"/>
                <w:lang w:eastAsia="ja-JP"/>
              </w:rPr>
            </w:pPr>
            <w:ins w:id="11538" w:author="user" w:date="2012-02-29T14:50:00Z">
              <w:r w:rsidRPr="00873009">
                <w:rPr>
                  <w:rFonts w:ascii="Calibri" w:eastAsia="MS Mincho" w:hAnsi="Calibri" w:cs="Arial"/>
                  <w:sz w:val="20"/>
                  <w:szCs w:val="20"/>
                  <w:lang w:eastAsia="ja-JP"/>
                </w:rPr>
                <w:t>11</w:t>
              </w:r>
            </w:ins>
          </w:p>
        </w:tc>
        <w:tc>
          <w:tcPr>
            <w:tcW w:w="1288"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539" w:author="user" w:date="2012-02-29T14:50:00Z"/>
                <w:rFonts w:ascii="Calibri" w:eastAsia="MS Mincho" w:hAnsi="Calibri" w:cs="Arial"/>
                <w:sz w:val="20"/>
                <w:szCs w:val="20"/>
                <w:lang w:eastAsia="ja-JP"/>
              </w:rPr>
            </w:pPr>
            <w:ins w:id="11540" w:author="user" w:date="2012-02-29T14:50:00Z">
              <w:r w:rsidRPr="00873009">
                <w:rPr>
                  <w:rFonts w:ascii="Calibri" w:eastAsia="MS Mincho" w:hAnsi="Calibri" w:cs="Arial"/>
                  <w:sz w:val="20"/>
                  <w:szCs w:val="20"/>
                  <w:lang w:eastAsia="ja-JP"/>
                </w:rPr>
                <w:t>-</w:t>
              </w:r>
            </w:ins>
          </w:p>
        </w:tc>
        <w:tc>
          <w:tcPr>
            <w:tcW w:w="70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541" w:author="user" w:date="2012-02-29T14:50:00Z"/>
                <w:rFonts w:ascii="Calibri" w:eastAsia="MS Mincho" w:hAnsi="Calibri" w:cs="Arial"/>
                <w:sz w:val="20"/>
                <w:szCs w:val="20"/>
                <w:lang w:eastAsia="ja-JP"/>
              </w:rPr>
            </w:pPr>
            <w:ins w:id="11542" w:author="user" w:date="2012-02-29T14:50:00Z">
              <w:r w:rsidRPr="00873009">
                <w:rPr>
                  <w:rFonts w:ascii="Calibri" w:eastAsia="MS Mincho" w:hAnsi="Calibri" w:cs="Arial"/>
                  <w:sz w:val="20"/>
                  <w:szCs w:val="20"/>
                  <w:lang w:eastAsia="ja-JP"/>
                </w:rPr>
                <w:t>21</w:t>
              </w:r>
            </w:ins>
          </w:p>
        </w:tc>
        <w:tc>
          <w:tcPr>
            <w:tcW w:w="749"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543" w:author="user" w:date="2012-02-29T14:50:00Z"/>
                <w:rFonts w:ascii="Calibri" w:eastAsia="MS Mincho" w:hAnsi="Calibri" w:cs="Arial"/>
                <w:sz w:val="20"/>
                <w:szCs w:val="20"/>
                <w:lang w:eastAsia="ja-JP"/>
              </w:rPr>
            </w:pPr>
            <w:ins w:id="11544" w:author="user" w:date="2012-02-29T14:50:00Z">
              <w:r w:rsidRPr="00873009">
                <w:rPr>
                  <w:rFonts w:ascii="Calibri" w:eastAsia="MS Mincho" w:hAnsi="Calibri" w:cs="Arial"/>
                  <w:sz w:val="20"/>
                  <w:szCs w:val="20"/>
                  <w:lang w:eastAsia="ja-JP"/>
                </w:rPr>
                <w:t>10</w:t>
              </w:r>
            </w:ins>
          </w:p>
        </w:tc>
        <w:tc>
          <w:tcPr>
            <w:tcW w:w="1045"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545" w:author="user" w:date="2012-02-29T14:50:00Z"/>
                <w:rFonts w:ascii="Calibri" w:eastAsia="MS Mincho" w:hAnsi="Calibri" w:cs="Arial"/>
                <w:sz w:val="20"/>
                <w:szCs w:val="20"/>
                <w:lang w:eastAsia="ja-JP"/>
              </w:rPr>
            </w:pPr>
            <w:ins w:id="11546" w:author="user" w:date="2012-02-29T14:50:00Z">
              <w:r w:rsidRPr="00873009">
                <w:rPr>
                  <w:rFonts w:ascii="Calibri" w:eastAsia="MS Mincho" w:hAnsi="Calibri" w:cs="Arial"/>
                  <w:sz w:val="20"/>
                  <w:szCs w:val="20"/>
                  <w:lang w:eastAsia="ja-JP"/>
                </w:rPr>
                <w:t>1</w:t>
              </w:r>
            </w:ins>
          </w:p>
        </w:tc>
      </w:tr>
      <w:tr w:rsidR="00160D84" w:rsidRPr="00873009" w:rsidTr="0074335E">
        <w:trPr>
          <w:trHeight w:val="255"/>
          <w:ins w:id="11547" w:author="user" w:date="2012-02-29T14:50:00Z"/>
        </w:trPr>
        <w:tc>
          <w:tcPr>
            <w:tcW w:w="2000" w:type="dxa"/>
            <w:tcBorders>
              <w:top w:val="nil"/>
              <w:left w:val="single" w:sz="4" w:space="0" w:color="auto"/>
              <w:bottom w:val="single" w:sz="4" w:space="0" w:color="auto"/>
              <w:right w:val="single" w:sz="4" w:space="0" w:color="auto"/>
            </w:tcBorders>
            <w:shd w:val="clear" w:color="auto" w:fill="auto"/>
          </w:tcPr>
          <w:p w:rsidR="00160D84" w:rsidRPr="00873009" w:rsidRDefault="00160D84" w:rsidP="0074335E">
            <w:pPr>
              <w:spacing w:line="300" w:lineRule="auto"/>
              <w:jc w:val="both"/>
              <w:rPr>
                <w:ins w:id="11548" w:author="user" w:date="2012-02-29T14:50:00Z"/>
                <w:rFonts w:ascii="Calibri" w:eastAsia="MS Mincho" w:hAnsi="Calibri" w:cs="Arial"/>
                <w:sz w:val="20"/>
                <w:szCs w:val="20"/>
                <w:lang w:eastAsia="ja-JP"/>
              </w:rPr>
            </w:pPr>
            <w:ins w:id="11549" w:author="user" w:date="2012-02-29T14:50:00Z">
              <w:r w:rsidRPr="00873009">
                <w:rPr>
                  <w:rFonts w:ascii="Calibri" w:eastAsia="MS Mincho" w:hAnsi="Calibri" w:cs="Arial"/>
                  <w:sz w:val="20"/>
                  <w:szCs w:val="20"/>
                  <w:lang w:eastAsia="ja-JP"/>
                </w:rPr>
                <w:t>Tamang</w:t>
              </w:r>
            </w:ins>
          </w:p>
        </w:tc>
        <w:tc>
          <w:tcPr>
            <w:tcW w:w="124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550" w:author="user" w:date="2012-02-29T14:50:00Z"/>
                <w:rFonts w:ascii="Calibri" w:eastAsia="MS Mincho" w:hAnsi="Calibri" w:cs="Arial"/>
                <w:sz w:val="20"/>
                <w:szCs w:val="20"/>
                <w:lang w:eastAsia="ja-JP"/>
              </w:rPr>
            </w:pPr>
            <w:ins w:id="11551" w:author="user" w:date="2012-02-29T14:50:00Z">
              <w:r w:rsidRPr="00873009">
                <w:rPr>
                  <w:rFonts w:ascii="Calibri" w:eastAsia="MS Mincho" w:hAnsi="Calibri" w:cs="Arial"/>
                  <w:sz w:val="20"/>
                  <w:szCs w:val="20"/>
                  <w:lang w:eastAsia="ja-JP"/>
                </w:rPr>
                <w:t>27</w:t>
              </w:r>
            </w:ins>
          </w:p>
        </w:tc>
        <w:tc>
          <w:tcPr>
            <w:tcW w:w="1812"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552" w:author="user" w:date="2012-02-29T14:50:00Z"/>
                <w:rFonts w:ascii="Calibri" w:eastAsia="MS Mincho" w:hAnsi="Calibri" w:cs="Arial"/>
                <w:sz w:val="20"/>
                <w:szCs w:val="20"/>
                <w:lang w:eastAsia="ja-JP"/>
              </w:rPr>
            </w:pPr>
            <w:ins w:id="11553" w:author="user" w:date="2012-02-29T14:50:00Z">
              <w:r w:rsidRPr="00873009">
                <w:rPr>
                  <w:rFonts w:ascii="Calibri" w:eastAsia="MS Mincho" w:hAnsi="Calibri" w:cs="Arial"/>
                  <w:sz w:val="20"/>
                  <w:szCs w:val="20"/>
                  <w:lang w:eastAsia="ja-JP"/>
                </w:rPr>
                <w:t>20</w:t>
              </w:r>
            </w:ins>
          </w:p>
        </w:tc>
        <w:tc>
          <w:tcPr>
            <w:tcW w:w="1288"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554" w:author="user" w:date="2012-02-29T14:50:00Z"/>
                <w:rFonts w:ascii="Calibri" w:eastAsia="MS Mincho" w:hAnsi="Calibri" w:cs="Arial"/>
                <w:sz w:val="20"/>
                <w:szCs w:val="20"/>
                <w:lang w:eastAsia="ja-JP"/>
              </w:rPr>
            </w:pPr>
            <w:ins w:id="11555" w:author="user" w:date="2012-02-29T14:50:00Z">
              <w:r w:rsidRPr="00873009">
                <w:rPr>
                  <w:rFonts w:ascii="Calibri" w:eastAsia="MS Mincho" w:hAnsi="Calibri" w:cs="Arial"/>
                  <w:sz w:val="20"/>
                  <w:szCs w:val="20"/>
                  <w:lang w:eastAsia="ja-JP"/>
                </w:rPr>
                <w:t>6</w:t>
              </w:r>
            </w:ins>
          </w:p>
        </w:tc>
        <w:tc>
          <w:tcPr>
            <w:tcW w:w="70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556" w:author="user" w:date="2012-02-29T14:50:00Z"/>
                <w:rFonts w:ascii="Calibri" w:eastAsia="MS Mincho" w:hAnsi="Calibri" w:cs="Arial"/>
                <w:sz w:val="20"/>
                <w:szCs w:val="20"/>
                <w:lang w:eastAsia="ja-JP"/>
              </w:rPr>
            </w:pPr>
            <w:ins w:id="11557" w:author="user" w:date="2012-02-29T14:50:00Z">
              <w:r w:rsidRPr="00873009">
                <w:rPr>
                  <w:rFonts w:ascii="Calibri" w:eastAsia="MS Mincho" w:hAnsi="Calibri" w:cs="Arial"/>
                  <w:sz w:val="20"/>
                  <w:szCs w:val="20"/>
                  <w:lang w:eastAsia="ja-JP"/>
                </w:rPr>
                <w:t>53</w:t>
              </w:r>
            </w:ins>
          </w:p>
        </w:tc>
        <w:tc>
          <w:tcPr>
            <w:tcW w:w="749"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558" w:author="user" w:date="2012-02-29T14:50:00Z"/>
                <w:rFonts w:ascii="Calibri" w:eastAsia="MS Mincho" w:hAnsi="Calibri" w:cs="Arial"/>
                <w:sz w:val="20"/>
                <w:szCs w:val="20"/>
                <w:lang w:eastAsia="ja-JP"/>
              </w:rPr>
            </w:pPr>
            <w:ins w:id="11559" w:author="user" w:date="2012-02-29T14:50:00Z">
              <w:r w:rsidRPr="00873009">
                <w:rPr>
                  <w:rFonts w:ascii="Calibri" w:eastAsia="MS Mincho" w:hAnsi="Calibri" w:cs="Arial"/>
                  <w:sz w:val="20"/>
                  <w:szCs w:val="20"/>
                  <w:lang w:eastAsia="ja-JP"/>
                </w:rPr>
                <w:t>22</w:t>
              </w:r>
            </w:ins>
          </w:p>
        </w:tc>
        <w:tc>
          <w:tcPr>
            <w:tcW w:w="1045"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560" w:author="user" w:date="2012-02-29T14:50:00Z"/>
                <w:rFonts w:ascii="Calibri" w:eastAsia="MS Mincho" w:hAnsi="Calibri" w:cs="Arial"/>
                <w:sz w:val="20"/>
                <w:szCs w:val="20"/>
                <w:lang w:eastAsia="ja-JP"/>
              </w:rPr>
            </w:pPr>
            <w:ins w:id="11561" w:author="user" w:date="2012-02-29T14:50:00Z">
              <w:r w:rsidRPr="00873009">
                <w:rPr>
                  <w:rFonts w:ascii="Calibri" w:eastAsia="MS Mincho" w:hAnsi="Calibri" w:cs="Arial"/>
                  <w:sz w:val="20"/>
                  <w:szCs w:val="20"/>
                  <w:lang w:eastAsia="ja-JP"/>
                </w:rPr>
                <w:t>11</w:t>
              </w:r>
            </w:ins>
          </w:p>
        </w:tc>
      </w:tr>
      <w:tr w:rsidR="00160D84" w:rsidRPr="00873009" w:rsidTr="0074335E">
        <w:trPr>
          <w:trHeight w:val="255"/>
          <w:ins w:id="11562" w:author="user" w:date="2012-02-29T14:50:00Z"/>
        </w:trPr>
        <w:tc>
          <w:tcPr>
            <w:tcW w:w="2000" w:type="dxa"/>
            <w:tcBorders>
              <w:top w:val="nil"/>
              <w:left w:val="single" w:sz="4" w:space="0" w:color="auto"/>
              <w:bottom w:val="single" w:sz="4" w:space="0" w:color="auto"/>
              <w:right w:val="single" w:sz="4" w:space="0" w:color="auto"/>
            </w:tcBorders>
            <w:shd w:val="clear" w:color="auto" w:fill="auto"/>
          </w:tcPr>
          <w:p w:rsidR="00160D84" w:rsidRPr="00873009" w:rsidRDefault="00160D84" w:rsidP="0074335E">
            <w:pPr>
              <w:spacing w:line="300" w:lineRule="auto"/>
              <w:jc w:val="both"/>
              <w:rPr>
                <w:ins w:id="11563" w:author="user" w:date="2012-02-29T14:50:00Z"/>
                <w:rFonts w:ascii="Calibri" w:eastAsia="MS Mincho" w:hAnsi="Calibri" w:cs="Arial"/>
                <w:sz w:val="20"/>
                <w:szCs w:val="20"/>
                <w:lang w:eastAsia="ja-JP"/>
              </w:rPr>
            </w:pPr>
            <w:ins w:id="11564" w:author="user" w:date="2012-02-29T14:50:00Z">
              <w:r w:rsidRPr="00873009">
                <w:rPr>
                  <w:rFonts w:ascii="Calibri" w:eastAsia="MS Mincho" w:hAnsi="Calibri" w:cs="Arial"/>
                  <w:sz w:val="20"/>
                  <w:szCs w:val="20"/>
                  <w:lang w:eastAsia="ja-JP"/>
                </w:rPr>
                <w:t>Newar</w:t>
              </w:r>
            </w:ins>
          </w:p>
        </w:tc>
        <w:tc>
          <w:tcPr>
            <w:tcW w:w="124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565" w:author="user" w:date="2012-02-29T14:50:00Z"/>
                <w:rFonts w:ascii="Calibri" w:eastAsia="MS Mincho" w:hAnsi="Calibri" w:cs="Arial"/>
                <w:sz w:val="20"/>
                <w:szCs w:val="20"/>
                <w:lang w:eastAsia="ja-JP"/>
              </w:rPr>
            </w:pPr>
            <w:ins w:id="11566" w:author="user" w:date="2012-02-29T14:50:00Z">
              <w:r w:rsidRPr="00873009">
                <w:rPr>
                  <w:rFonts w:ascii="Calibri" w:eastAsia="MS Mincho" w:hAnsi="Calibri" w:cs="Arial"/>
                  <w:sz w:val="20"/>
                  <w:szCs w:val="20"/>
                  <w:lang w:eastAsia="ja-JP"/>
                </w:rPr>
                <w:t>2</w:t>
              </w:r>
            </w:ins>
          </w:p>
        </w:tc>
        <w:tc>
          <w:tcPr>
            <w:tcW w:w="1812"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567" w:author="user" w:date="2012-02-29T14:50:00Z"/>
                <w:rFonts w:ascii="Calibri" w:eastAsia="MS Mincho" w:hAnsi="Calibri" w:cs="Arial"/>
                <w:sz w:val="20"/>
                <w:szCs w:val="20"/>
                <w:lang w:eastAsia="ja-JP"/>
              </w:rPr>
            </w:pPr>
            <w:ins w:id="11568" w:author="user" w:date="2012-02-29T14:50:00Z">
              <w:r w:rsidRPr="00873009">
                <w:rPr>
                  <w:rFonts w:ascii="Calibri" w:eastAsia="MS Mincho" w:hAnsi="Calibri" w:cs="Arial"/>
                  <w:sz w:val="20"/>
                  <w:szCs w:val="20"/>
                  <w:lang w:eastAsia="ja-JP"/>
                </w:rPr>
                <w:t>2</w:t>
              </w:r>
            </w:ins>
          </w:p>
        </w:tc>
        <w:tc>
          <w:tcPr>
            <w:tcW w:w="1288"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569" w:author="user" w:date="2012-02-29T14:50:00Z"/>
                <w:rFonts w:ascii="Calibri" w:eastAsia="MS Mincho" w:hAnsi="Calibri" w:cs="Arial"/>
                <w:sz w:val="20"/>
                <w:szCs w:val="20"/>
                <w:lang w:eastAsia="ja-JP"/>
              </w:rPr>
            </w:pPr>
            <w:ins w:id="11570" w:author="user" w:date="2012-02-29T14:50:00Z">
              <w:r w:rsidRPr="00873009">
                <w:rPr>
                  <w:rFonts w:ascii="Calibri" w:eastAsia="MS Mincho" w:hAnsi="Calibri" w:cs="Arial"/>
                  <w:sz w:val="20"/>
                  <w:szCs w:val="20"/>
                  <w:lang w:eastAsia="ja-JP"/>
                </w:rPr>
                <w:t>-</w:t>
              </w:r>
            </w:ins>
          </w:p>
        </w:tc>
        <w:tc>
          <w:tcPr>
            <w:tcW w:w="70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571" w:author="user" w:date="2012-02-29T14:50:00Z"/>
                <w:rFonts w:ascii="Calibri" w:eastAsia="MS Mincho" w:hAnsi="Calibri" w:cs="Arial"/>
                <w:sz w:val="20"/>
                <w:szCs w:val="20"/>
                <w:lang w:eastAsia="ja-JP"/>
              </w:rPr>
            </w:pPr>
            <w:ins w:id="11572" w:author="user" w:date="2012-02-29T14:50:00Z">
              <w:r w:rsidRPr="00873009">
                <w:rPr>
                  <w:rFonts w:ascii="Calibri" w:eastAsia="MS Mincho" w:hAnsi="Calibri" w:cs="Arial"/>
                  <w:sz w:val="20"/>
                  <w:szCs w:val="20"/>
                  <w:lang w:eastAsia="ja-JP"/>
                </w:rPr>
                <w:t>4</w:t>
              </w:r>
            </w:ins>
          </w:p>
        </w:tc>
        <w:tc>
          <w:tcPr>
            <w:tcW w:w="749"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573" w:author="user" w:date="2012-02-29T14:50:00Z"/>
                <w:rFonts w:ascii="Calibri" w:eastAsia="MS Mincho" w:hAnsi="Calibri" w:cs="Arial"/>
                <w:sz w:val="20"/>
                <w:szCs w:val="20"/>
                <w:lang w:eastAsia="ja-JP"/>
              </w:rPr>
            </w:pPr>
            <w:ins w:id="11574" w:author="user" w:date="2012-02-29T14:50:00Z">
              <w:r w:rsidRPr="00873009">
                <w:rPr>
                  <w:rFonts w:ascii="Calibri" w:eastAsia="MS Mincho" w:hAnsi="Calibri" w:cs="Arial"/>
                  <w:sz w:val="20"/>
                  <w:szCs w:val="20"/>
                  <w:lang w:eastAsia="ja-JP"/>
                </w:rPr>
                <w:t>52</w:t>
              </w:r>
            </w:ins>
          </w:p>
        </w:tc>
        <w:tc>
          <w:tcPr>
            <w:tcW w:w="1045"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575" w:author="user" w:date="2012-02-29T14:50:00Z"/>
                <w:rFonts w:ascii="Calibri" w:eastAsia="MS Mincho" w:hAnsi="Calibri" w:cs="Arial"/>
                <w:sz w:val="20"/>
                <w:szCs w:val="20"/>
                <w:lang w:eastAsia="ja-JP"/>
              </w:rPr>
            </w:pPr>
            <w:ins w:id="11576" w:author="user" w:date="2012-02-29T14:50:00Z">
              <w:r w:rsidRPr="00873009">
                <w:rPr>
                  <w:rFonts w:ascii="Calibri" w:eastAsia="MS Mincho" w:hAnsi="Calibri" w:cs="Arial"/>
                  <w:sz w:val="20"/>
                  <w:szCs w:val="20"/>
                  <w:lang w:eastAsia="ja-JP"/>
                </w:rPr>
                <w:t>25</w:t>
              </w:r>
            </w:ins>
          </w:p>
        </w:tc>
      </w:tr>
      <w:tr w:rsidR="00160D84" w:rsidRPr="00873009" w:rsidTr="0074335E">
        <w:trPr>
          <w:trHeight w:val="255"/>
          <w:ins w:id="11577" w:author="user" w:date="2012-02-29T14:50:00Z"/>
        </w:trPr>
        <w:tc>
          <w:tcPr>
            <w:tcW w:w="2000" w:type="dxa"/>
            <w:tcBorders>
              <w:top w:val="nil"/>
              <w:left w:val="single" w:sz="4" w:space="0" w:color="auto"/>
              <w:bottom w:val="single" w:sz="4" w:space="0" w:color="auto"/>
              <w:right w:val="single" w:sz="4" w:space="0" w:color="auto"/>
            </w:tcBorders>
            <w:shd w:val="clear" w:color="auto" w:fill="auto"/>
          </w:tcPr>
          <w:p w:rsidR="00160D84" w:rsidRPr="00873009" w:rsidRDefault="00160D84" w:rsidP="0074335E">
            <w:pPr>
              <w:spacing w:line="300" w:lineRule="auto"/>
              <w:jc w:val="both"/>
              <w:rPr>
                <w:ins w:id="11578" w:author="user" w:date="2012-02-29T14:50:00Z"/>
                <w:rFonts w:ascii="Calibri" w:eastAsia="MS Mincho" w:hAnsi="Calibri" w:cs="Arial"/>
                <w:sz w:val="20"/>
                <w:szCs w:val="20"/>
                <w:lang w:eastAsia="ja-JP"/>
              </w:rPr>
            </w:pPr>
            <w:ins w:id="11579" w:author="user" w:date="2012-02-29T14:50:00Z">
              <w:r w:rsidRPr="00873009">
                <w:rPr>
                  <w:rFonts w:ascii="Calibri" w:eastAsia="MS Mincho" w:hAnsi="Calibri" w:cs="Arial"/>
                  <w:sz w:val="20"/>
                  <w:szCs w:val="20"/>
                  <w:lang w:eastAsia="ja-JP"/>
                </w:rPr>
                <w:t>Dalit</w:t>
              </w:r>
            </w:ins>
          </w:p>
        </w:tc>
        <w:tc>
          <w:tcPr>
            <w:tcW w:w="124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580" w:author="user" w:date="2012-02-29T14:50:00Z"/>
                <w:rFonts w:ascii="Calibri" w:eastAsia="MS Mincho" w:hAnsi="Calibri" w:cs="Arial"/>
                <w:sz w:val="20"/>
                <w:szCs w:val="20"/>
                <w:lang w:eastAsia="ja-JP"/>
              </w:rPr>
            </w:pPr>
            <w:ins w:id="11581" w:author="user" w:date="2012-02-29T14:50:00Z">
              <w:r w:rsidRPr="00873009">
                <w:rPr>
                  <w:rFonts w:ascii="Calibri" w:eastAsia="MS Mincho" w:hAnsi="Calibri" w:cs="Arial"/>
                  <w:sz w:val="20"/>
                  <w:szCs w:val="20"/>
                  <w:lang w:eastAsia="ja-JP"/>
                </w:rPr>
                <w:t>6</w:t>
              </w:r>
            </w:ins>
          </w:p>
        </w:tc>
        <w:tc>
          <w:tcPr>
            <w:tcW w:w="1812"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582" w:author="user" w:date="2012-02-29T14:50:00Z"/>
                <w:rFonts w:ascii="Calibri" w:eastAsia="MS Mincho" w:hAnsi="Calibri" w:cs="Arial"/>
                <w:sz w:val="20"/>
                <w:szCs w:val="20"/>
                <w:lang w:eastAsia="ja-JP"/>
              </w:rPr>
            </w:pPr>
            <w:ins w:id="11583" w:author="user" w:date="2012-02-29T14:50:00Z">
              <w:r w:rsidRPr="00873009">
                <w:rPr>
                  <w:rFonts w:ascii="Calibri" w:eastAsia="MS Mincho" w:hAnsi="Calibri" w:cs="Arial"/>
                  <w:sz w:val="20"/>
                  <w:szCs w:val="20"/>
                  <w:lang w:eastAsia="ja-JP"/>
                </w:rPr>
                <w:t>5</w:t>
              </w:r>
            </w:ins>
          </w:p>
        </w:tc>
        <w:tc>
          <w:tcPr>
            <w:tcW w:w="1288"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584" w:author="user" w:date="2012-02-29T14:50:00Z"/>
                <w:rFonts w:ascii="Calibri" w:eastAsia="MS Mincho" w:hAnsi="Calibri" w:cs="Arial"/>
                <w:sz w:val="20"/>
                <w:szCs w:val="20"/>
                <w:lang w:eastAsia="ja-JP"/>
              </w:rPr>
            </w:pPr>
            <w:ins w:id="11585" w:author="user" w:date="2012-02-29T14:50:00Z">
              <w:r w:rsidRPr="00873009">
                <w:rPr>
                  <w:rFonts w:ascii="Calibri" w:eastAsia="MS Mincho" w:hAnsi="Calibri" w:cs="Arial"/>
                  <w:sz w:val="20"/>
                  <w:szCs w:val="20"/>
                  <w:lang w:eastAsia="ja-JP"/>
                </w:rPr>
                <w:t>-</w:t>
              </w:r>
            </w:ins>
          </w:p>
        </w:tc>
        <w:tc>
          <w:tcPr>
            <w:tcW w:w="70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586" w:author="user" w:date="2012-02-29T14:50:00Z"/>
                <w:rFonts w:ascii="Calibri" w:eastAsia="MS Mincho" w:hAnsi="Calibri" w:cs="Arial"/>
                <w:sz w:val="20"/>
                <w:szCs w:val="20"/>
                <w:lang w:eastAsia="ja-JP"/>
              </w:rPr>
            </w:pPr>
            <w:ins w:id="11587" w:author="user" w:date="2012-02-29T14:50:00Z">
              <w:r w:rsidRPr="00873009">
                <w:rPr>
                  <w:rFonts w:ascii="Calibri" w:eastAsia="MS Mincho" w:hAnsi="Calibri" w:cs="Arial"/>
                  <w:sz w:val="20"/>
                  <w:szCs w:val="20"/>
                  <w:lang w:eastAsia="ja-JP"/>
                </w:rPr>
                <w:t>11</w:t>
              </w:r>
            </w:ins>
          </w:p>
        </w:tc>
        <w:tc>
          <w:tcPr>
            <w:tcW w:w="749"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588" w:author="user" w:date="2012-02-29T14:50:00Z"/>
                <w:rFonts w:ascii="Calibri" w:eastAsia="MS Mincho" w:hAnsi="Calibri" w:cs="Arial"/>
                <w:sz w:val="20"/>
                <w:szCs w:val="20"/>
                <w:lang w:eastAsia="ja-JP"/>
              </w:rPr>
            </w:pPr>
            <w:ins w:id="11589" w:author="user" w:date="2012-02-29T14:50:00Z">
              <w:r w:rsidRPr="00873009">
                <w:rPr>
                  <w:rFonts w:ascii="Calibri" w:eastAsia="MS Mincho" w:hAnsi="Calibri" w:cs="Arial"/>
                  <w:sz w:val="20"/>
                  <w:szCs w:val="20"/>
                  <w:lang w:eastAsia="ja-JP"/>
                </w:rPr>
                <w:t>4</w:t>
              </w:r>
            </w:ins>
          </w:p>
        </w:tc>
        <w:tc>
          <w:tcPr>
            <w:tcW w:w="1045"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590" w:author="user" w:date="2012-02-29T14:50:00Z"/>
                <w:rFonts w:ascii="Calibri" w:eastAsia="MS Mincho" w:hAnsi="Calibri" w:cs="Arial"/>
                <w:sz w:val="20"/>
                <w:szCs w:val="20"/>
                <w:lang w:eastAsia="ja-JP"/>
              </w:rPr>
            </w:pPr>
            <w:ins w:id="11591" w:author="user" w:date="2012-02-29T14:50:00Z">
              <w:r w:rsidRPr="00873009">
                <w:rPr>
                  <w:rFonts w:ascii="Calibri" w:eastAsia="MS Mincho" w:hAnsi="Calibri" w:cs="Arial"/>
                  <w:sz w:val="20"/>
                  <w:szCs w:val="20"/>
                  <w:lang w:eastAsia="ja-JP"/>
                </w:rPr>
                <w:t>3</w:t>
              </w:r>
            </w:ins>
          </w:p>
        </w:tc>
      </w:tr>
      <w:tr w:rsidR="00160D84" w:rsidRPr="00873009" w:rsidTr="0074335E">
        <w:trPr>
          <w:trHeight w:val="255"/>
          <w:ins w:id="11592" w:author="user" w:date="2012-02-29T14:50:00Z"/>
        </w:trPr>
        <w:tc>
          <w:tcPr>
            <w:tcW w:w="2000" w:type="dxa"/>
            <w:tcBorders>
              <w:top w:val="nil"/>
              <w:left w:val="single" w:sz="4" w:space="0" w:color="auto"/>
              <w:bottom w:val="single" w:sz="4" w:space="0" w:color="auto"/>
              <w:right w:val="single" w:sz="4" w:space="0" w:color="auto"/>
            </w:tcBorders>
            <w:shd w:val="clear" w:color="auto" w:fill="auto"/>
          </w:tcPr>
          <w:p w:rsidR="00160D84" w:rsidRPr="00873009" w:rsidRDefault="00160D84" w:rsidP="0074335E">
            <w:pPr>
              <w:spacing w:line="300" w:lineRule="auto"/>
              <w:jc w:val="both"/>
              <w:rPr>
                <w:ins w:id="11593" w:author="user" w:date="2012-02-29T14:50:00Z"/>
                <w:rFonts w:ascii="Calibri" w:eastAsia="MS Mincho" w:hAnsi="Calibri" w:cs="Arial"/>
                <w:sz w:val="20"/>
                <w:szCs w:val="20"/>
                <w:lang w:eastAsia="ja-JP"/>
              </w:rPr>
            </w:pPr>
            <w:ins w:id="11594" w:author="user" w:date="2012-02-29T14:50:00Z">
              <w:r w:rsidRPr="00873009">
                <w:rPr>
                  <w:rFonts w:ascii="Calibri" w:eastAsia="MS Mincho" w:hAnsi="Calibri" w:cs="Arial"/>
                  <w:sz w:val="20"/>
                  <w:szCs w:val="20"/>
                  <w:lang w:eastAsia="ja-JP"/>
                </w:rPr>
                <w:t>Total</w:t>
              </w:r>
            </w:ins>
          </w:p>
        </w:tc>
        <w:tc>
          <w:tcPr>
            <w:tcW w:w="124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595" w:author="user" w:date="2012-02-29T14:50:00Z"/>
                <w:rFonts w:ascii="Calibri" w:eastAsia="MS Mincho" w:hAnsi="Calibri" w:cs="Arial"/>
                <w:sz w:val="20"/>
                <w:szCs w:val="20"/>
                <w:lang w:eastAsia="ja-JP"/>
              </w:rPr>
            </w:pPr>
            <w:ins w:id="11596" w:author="user" w:date="2012-02-29T14:50:00Z">
              <w:r w:rsidRPr="00873009">
                <w:rPr>
                  <w:rFonts w:ascii="Calibri" w:eastAsia="MS Mincho" w:hAnsi="Calibri" w:cs="Arial"/>
                  <w:sz w:val="20"/>
                  <w:szCs w:val="20"/>
                  <w:lang w:eastAsia="ja-JP"/>
                </w:rPr>
                <w:t>59</w:t>
              </w:r>
            </w:ins>
          </w:p>
        </w:tc>
        <w:tc>
          <w:tcPr>
            <w:tcW w:w="1812"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597" w:author="user" w:date="2012-02-29T14:50:00Z"/>
                <w:rFonts w:ascii="Calibri" w:eastAsia="MS Mincho" w:hAnsi="Calibri" w:cs="Arial"/>
                <w:sz w:val="20"/>
                <w:szCs w:val="20"/>
                <w:lang w:eastAsia="ja-JP"/>
              </w:rPr>
            </w:pPr>
            <w:ins w:id="11598" w:author="user" w:date="2012-02-29T14:50:00Z">
              <w:r w:rsidRPr="00873009">
                <w:rPr>
                  <w:rFonts w:ascii="Calibri" w:eastAsia="MS Mincho" w:hAnsi="Calibri" w:cs="Arial"/>
                  <w:sz w:val="20"/>
                  <w:szCs w:val="20"/>
                  <w:lang w:eastAsia="ja-JP"/>
                </w:rPr>
                <w:t>48</w:t>
              </w:r>
            </w:ins>
          </w:p>
        </w:tc>
        <w:tc>
          <w:tcPr>
            <w:tcW w:w="1288"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599" w:author="user" w:date="2012-02-29T14:50:00Z"/>
                <w:rFonts w:ascii="Calibri" w:eastAsia="MS Mincho" w:hAnsi="Calibri" w:cs="Arial"/>
                <w:sz w:val="20"/>
                <w:szCs w:val="20"/>
                <w:lang w:eastAsia="ja-JP"/>
              </w:rPr>
            </w:pPr>
            <w:ins w:id="11600" w:author="user" w:date="2012-02-29T14:50:00Z">
              <w:r w:rsidRPr="00873009">
                <w:rPr>
                  <w:rFonts w:ascii="Calibri" w:eastAsia="MS Mincho" w:hAnsi="Calibri" w:cs="Arial"/>
                  <w:sz w:val="20"/>
                  <w:szCs w:val="20"/>
                  <w:lang w:eastAsia="ja-JP"/>
                </w:rPr>
                <w:t>7</w:t>
              </w:r>
            </w:ins>
          </w:p>
        </w:tc>
        <w:tc>
          <w:tcPr>
            <w:tcW w:w="70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601" w:author="user" w:date="2012-02-29T14:50:00Z"/>
                <w:rFonts w:ascii="Calibri" w:eastAsia="MS Mincho" w:hAnsi="Calibri" w:cs="Arial"/>
                <w:sz w:val="20"/>
                <w:szCs w:val="20"/>
                <w:lang w:eastAsia="ja-JP"/>
              </w:rPr>
            </w:pPr>
            <w:ins w:id="11602" w:author="user" w:date="2012-02-29T14:50:00Z">
              <w:r w:rsidRPr="00873009">
                <w:rPr>
                  <w:rFonts w:ascii="Calibri" w:eastAsia="MS Mincho" w:hAnsi="Calibri" w:cs="Arial"/>
                  <w:sz w:val="20"/>
                  <w:szCs w:val="20"/>
                  <w:lang w:eastAsia="ja-JP"/>
                </w:rPr>
                <w:t>114</w:t>
              </w:r>
            </w:ins>
          </w:p>
        </w:tc>
        <w:tc>
          <w:tcPr>
            <w:tcW w:w="749"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603" w:author="user" w:date="2012-02-29T14:50:00Z"/>
                <w:rFonts w:ascii="Calibri" w:eastAsia="MS Mincho" w:hAnsi="Calibri" w:cs="Arial"/>
                <w:sz w:val="20"/>
                <w:szCs w:val="20"/>
                <w:lang w:eastAsia="ja-JP"/>
              </w:rPr>
            </w:pPr>
            <w:ins w:id="11604" w:author="user" w:date="2012-02-29T14:50:00Z">
              <w:r w:rsidRPr="00873009">
                <w:rPr>
                  <w:rFonts w:ascii="Calibri" w:eastAsia="MS Mincho" w:hAnsi="Calibri" w:cs="Arial"/>
                  <w:sz w:val="20"/>
                  <w:szCs w:val="20"/>
                  <w:lang w:eastAsia="ja-JP"/>
                </w:rPr>
                <w:t>115</w:t>
              </w:r>
            </w:ins>
          </w:p>
        </w:tc>
        <w:tc>
          <w:tcPr>
            <w:tcW w:w="1045"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605" w:author="user" w:date="2012-02-29T14:50:00Z"/>
                <w:rFonts w:ascii="Calibri" w:eastAsia="MS Mincho" w:hAnsi="Calibri" w:cs="Arial"/>
                <w:sz w:val="20"/>
                <w:szCs w:val="20"/>
                <w:lang w:eastAsia="ja-JP"/>
              </w:rPr>
            </w:pPr>
            <w:ins w:id="11606" w:author="user" w:date="2012-02-29T14:50:00Z">
              <w:r w:rsidRPr="00873009">
                <w:rPr>
                  <w:rFonts w:ascii="Calibri" w:eastAsia="MS Mincho" w:hAnsi="Calibri" w:cs="Arial"/>
                  <w:sz w:val="20"/>
                  <w:szCs w:val="20"/>
                  <w:lang w:eastAsia="ja-JP"/>
                </w:rPr>
                <w:t>56</w:t>
              </w:r>
            </w:ins>
          </w:p>
        </w:tc>
      </w:tr>
    </w:tbl>
    <w:p w:rsidR="00160D84" w:rsidRPr="00873009" w:rsidRDefault="00160D84" w:rsidP="00160D84">
      <w:pPr>
        <w:spacing w:line="300" w:lineRule="auto"/>
        <w:rPr>
          <w:ins w:id="11607" w:author="user" w:date="2012-02-29T14:50:00Z"/>
          <w:rFonts w:ascii="Calibri" w:hAnsi="Calibri" w:cs="Calibri"/>
          <w:i/>
          <w:iCs/>
          <w:sz w:val="18"/>
          <w:szCs w:val="18"/>
        </w:rPr>
      </w:pPr>
      <w:ins w:id="11608" w:author="user" w:date="2012-02-29T14:50:00Z">
        <w:r w:rsidRPr="00873009">
          <w:rPr>
            <w:rFonts w:ascii="Calibri" w:hAnsi="Calibri" w:cs="Calibri"/>
            <w:i/>
            <w:iCs/>
            <w:sz w:val="18"/>
            <w:szCs w:val="18"/>
          </w:rPr>
          <w:t>Source: Household Survey, 2011</w:t>
        </w:r>
      </w:ins>
    </w:p>
    <w:p w:rsidR="00160D84" w:rsidRPr="00873009" w:rsidRDefault="00160D84" w:rsidP="00160D84">
      <w:pPr>
        <w:spacing w:line="300" w:lineRule="auto"/>
        <w:rPr>
          <w:ins w:id="11609" w:author="user" w:date="2012-02-29T14:50:00Z"/>
          <w:rFonts w:ascii="Calibri" w:hAnsi="Calibri" w:cs="Calibri"/>
          <w:i/>
          <w:sz w:val="18"/>
          <w:szCs w:val="18"/>
        </w:rPr>
      </w:pPr>
      <w:ins w:id="11610" w:author="user" w:date="2012-02-29T14:50:00Z">
        <w:r w:rsidRPr="00873009">
          <w:rPr>
            <w:rFonts w:ascii="Calibri" w:hAnsi="Calibri" w:cs="Calibri"/>
            <w:b/>
            <w:bCs/>
            <w:i/>
            <w:sz w:val="22"/>
            <w:szCs w:val="22"/>
          </w:rPr>
          <w:t>Household Affected by Acquisition of Structures and Land</w:t>
        </w:r>
      </w:ins>
    </w:p>
    <w:p w:rsidR="00160D84" w:rsidRPr="00873009" w:rsidRDefault="00160D84" w:rsidP="00160D84">
      <w:pPr>
        <w:spacing w:line="300" w:lineRule="auto"/>
        <w:jc w:val="both"/>
        <w:rPr>
          <w:ins w:id="11611" w:author="user" w:date="2012-02-29T14:50:00Z"/>
          <w:rFonts w:ascii="Calibri" w:hAnsi="Calibri" w:cs="Calibri"/>
          <w:sz w:val="22"/>
          <w:szCs w:val="22"/>
        </w:rPr>
      </w:pPr>
      <w:ins w:id="11612" w:author="user" w:date="2012-02-29T14:50:00Z">
        <w:r w:rsidRPr="00873009">
          <w:rPr>
            <w:rFonts w:ascii="Calibri" w:hAnsi="Calibri" w:cs="Calibri"/>
            <w:sz w:val="22"/>
            <w:szCs w:val="22"/>
          </w:rPr>
          <w:t>Of the 147 affected households, 114 will be affected due to acquisition of structures and 33 by acquisition of land and 9 household will be affected by land and structures.  Of the 114 households affected by structures, 48 will loose house and cowshed whereas 59 household will loose house only and 7 household will loose cowshed only (Table 7.7).</w:t>
        </w:r>
      </w:ins>
    </w:p>
    <w:p w:rsidR="00160D84" w:rsidRPr="00873009" w:rsidRDefault="00160D84" w:rsidP="00160D84">
      <w:pPr>
        <w:spacing w:line="300" w:lineRule="auto"/>
        <w:jc w:val="both"/>
        <w:rPr>
          <w:ins w:id="11613" w:author="user" w:date="2012-02-29T14:50:00Z"/>
          <w:rFonts w:ascii="Calibri" w:hAnsi="Calibri" w:cs="Calibri"/>
          <w:sz w:val="10"/>
          <w:szCs w:val="10"/>
        </w:rPr>
      </w:pPr>
    </w:p>
    <w:p w:rsidR="00160D84" w:rsidRPr="00873009" w:rsidRDefault="00160D84" w:rsidP="00160D84">
      <w:pPr>
        <w:spacing w:line="300" w:lineRule="auto"/>
        <w:rPr>
          <w:ins w:id="11614" w:author="user" w:date="2012-02-29T14:50:00Z"/>
          <w:rFonts w:ascii="Calibri" w:hAnsi="Calibri" w:cs="Calibri"/>
          <w:b/>
          <w:bCs/>
          <w:sz w:val="20"/>
          <w:szCs w:val="20"/>
        </w:rPr>
      </w:pPr>
      <w:ins w:id="11615" w:author="user" w:date="2012-02-29T14:50:00Z">
        <w:r w:rsidRPr="00873009">
          <w:rPr>
            <w:rFonts w:ascii="Calibri" w:hAnsi="Calibri" w:cs="Calibri"/>
            <w:b/>
            <w:bCs/>
            <w:sz w:val="20"/>
            <w:szCs w:val="20"/>
          </w:rPr>
          <w:t xml:space="preserve">Table -7.7 Household Affected by Acquisition of Structures and Land </w:t>
        </w:r>
      </w:ins>
    </w:p>
    <w:tbl>
      <w:tblPr>
        <w:tblW w:w="8653" w:type="dxa"/>
        <w:tblInd w:w="95" w:type="dxa"/>
        <w:tblLook w:val="04A0"/>
      </w:tblPr>
      <w:tblGrid>
        <w:gridCol w:w="640"/>
        <w:gridCol w:w="2343"/>
        <w:gridCol w:w="3870"/>
        <w:gridCol w:w="1800"/>
      </w:tblGrid>
      <w:tr w:rsidR="00160D84" w:rsidRPr="00873009" w:rsidTr="0074335E">
        <w:trPr>
          <w:trHeight w:val="300"/>
          <w:ins w:id="11616" w:author="user" w:date="2012-02-29T14:50:00Z"/>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1617" w:author="user" w:date="2012-02-29T14:50:00Z"/>
                <w:rFonts w:ascii="Calibri" w:hAnsi="Calibri" w:cs="Calibri"/>
                <w:b/>
                <w:bCs/>
                <w:sz w:val="20"/>
                <w:szCs w:val="20"/>
                <w:lang w:bidi="ne-NP"/>
              </w:rPr>
            </w:pPr>
            <w:ins w:id="11618" w:author="user" w:date="2012-02-29T14:50:00Z">
              <w:r w:rsidRPr="00873009">
                <w:rPr>
                  <w:rFonts w:ascii="Calibri" w:hAnsi="Calibri" w:cs="Calibri"/>
                  <w:b/>
                  <w:bCs/>
                  <w:sz w:val="20"/>
                  <w:szCs w:val="20"/>
                  <w:lang w:bidi="ne-NP"/>
                </w:rPr>
                <w:t>S.N.</w:t>
              </w:r>
            </w:ins>
          </w:p>
        </w:tc>
        <w:tc>
          <w:tcPr>
            <w:tcW w:w="2343" w:type="dxa"/>
            <w:tcBorders>
              <w:top w:val="single" w:sz="4" w:space="0" w:color="auto"/>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rPr>
                <w:ins w:id="11619" w:author="user" w:date="2012-02-29T14:50:00Z"/>
                <w:rFonts w:ascii="Calibri" w:hAnsi="Calibri" w:cs="Calibri"/>
                <w:b/>
                <w:bCs/>
                <w:sz w:val="20"/>
                <w:szCs w:val="20"/>
                <w:lang w:bidi="ne-NP"/>
              </w:rPr>
            </w:pPr>
            <w:ins w:id="11620" w:author="user" w:date="2012-02-29T14:50:00Z">
              <w:r w:rsidRPr="00873009">
                <w:rPr>
                  <w:rFonts w:ascii="Calibri" w:hAnsi="Calibri" w:cs="Calibri"/>
                  <w:b/>
                  <w:bCs/>
                  <w:sz w:val="20"/>
                  <w:szCs w:val="20"/>
                  <w:lang w:bidi="ne-NP"/>
                </w:rPr>
                <w:t>Project Components</w:t>
              </w:r>
            </w:ins>
          </w:p>
        </w:tc>
        <w:tc>
          <w:tcPr>
            <w:tcW w:w="3870" w:type="dxa"/>
            <w:tcBorders>
              <w:top w:val="single" w:sz="4" w:space="0" w:color="auto"/>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rPr>
                <w:ins w:id="11621" w:author="user" w:date="2012-02-29T14:50:00Z"/>
                <w:rFonts w:ascii="Calibri" w:hAnsi="Calibri" w:cs="Calibri"/>
                <w:b/>
                <w:bCs/>
                <w:sz w:val="20"/>
                <w:szCs w:val="20"/>
                <w:lang w:bidi="ne-NP"/>
              </w:rPr>
            </w:pPr>
            <w:ins w:id="11622" w:author="user" w:date="2012-02-29T14:50:00Z">
              <w:r w:rsidRPr="00873009">
                <w:rPr>
                  <w:rFonts w:ascii="Calibri" w:hAnsi="Calibri" w:cs="Calibri"/>
                  <w:b/>
                  <w:bCs/>
                  <w:sz w:val="20"/>
                  <w:szCs w:val="20"/>
                  <w:lang w:bidi="ne-NP"/>
                </w:rPr>
                <w:t>Type of losing Structure</w:t>
              </w:r>
            </w:ins>
          </w:p>
        </w:tc>
        <w:tc>
          <w:tcPr>
            <w:tcW w:w="1800" w:type="dxa"/>
            <w:tcBorders>
              <w:top w:val="single" w:sz="4" w:space="0" w:color="auto"/>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rPr>
                <w:ins w:id="11623" w:author="user" w:date="2012-02-29T14:50:00Z"/>
                <w:rFonts w:ascii="Calibri" w:hAnsi="Calibri" w:cs="Calibri"/>
                <w:b/>
                <w:bCs/>
                <w:sz w:val="20"/>
                <w:szCs w:val="20"/>
                <w:lang w:bidi="ne-NP"/>
              </w:rPr>
            </w:pPr>
            <w:ins w:id="11624" w:author="user" w:date="2012-02-29T14:50:00Z">
              <w:r w:rsidRPr="00873009">
                <w:rPr>
                  <w:rFonts w:ascii="Calibri" w:hAnsi="Calibri" w:cs="Calibri"/>
                  <w:b/>
                  <w:bCs/>
                  <w:sz w:val="20"/>
                  <w:szCs w:val="20"/>
                  <w:lang w:bidi="ne-NP"/>
                </w:rPr>
                <w:t>Households</w:t>
              </w:r>
            </w:ins>
          </w:p>
        </w:tc>
      </w:tr>
      <w:tr w:rsidR="00160D84" w:rsidRPr="00873009" w:rsidTr="0074335E">
        <w:trPr>
          <w:trHeight w:val="300"/>
          <w:ins w:id="11625" w:author="user" w:date="2012-02-29T14:50:00Z"/>
        </w:trPr>
        <w:tc>
          <w:tcPr>
            <w:tcW w:w="640" w:type="dxa"/>
            <w:tcBorders>
              <w:top w:val="nil"/>
              <w:left w:val="single" w:sz="4" w:space="0" w:color="auto"/>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1626" w:author="user" w:date="2012-02-29T14:50:00Z"/>
                <w:rFonts w:ascii="Calibri" w:hAnsi="Calibri" w:cs="Calibri"/>
                <w:sz w:val="20"/>
                <w:szCs w:val="20"/>
                <w:lang w:bidi="ne-NP"/>
              </w:rPr>
            </w:pPr>
            <w:ins w:id="11627" w:author="user" w:date="2012-02-29T14:50:00Z">
              <w:r w:rsidRPr="00873009">
                <w:rPr>
                  <w:rFonts w:ascii="Calibri" w:hAnsi="Calibri" w:cs="Calibri"/>
                  <w:sz w:val="20"/>
                  <w:szCs w:val="20"/>
                  <w:lang w:bidi="ne-NP"/>
                </w:rPr>
                <w:t>1</w:t>
              </w:r>
            </w:ins>
          </w:p>
        </w:tc>
        <w:tc>
          <w:tcPr>
            <w:tcW w:w="2343"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rPr>
                <w:ins w:id="11628" w:author="user" w:date="2012-02-29T14:50:00Z"/>
                <w:rFonts w:ascii="Calibri" w:hAnsi="Calibri" w:cs="Calibri"/>
                <w:b/>
                <w:bCs/>
                <w:sz w:val="20"/>
                <w:szCs w:val="20"/>
                <w:lang w:bidi="ne-NP"/>
              </w:rPr>
            </w:pPr>
            <w:ins w:id="11629" w:author="user" w:date="2012-02-29T14:50:00Z">
              <w:r w:rsidRPr="00873009">
                <w:rPr>
                  <w:rFonts w:ascii="Calibri" w:hAnsi="Calibri" w:cs="Calibri"/>
                  <w:b/>
                  <w:bCs/>
                  <w:sz w:val="20"/>
                  <w:szCs w:val="20"/>
                  <w:lang w:bidi="ne-NP"/>
                </w:rPr>
                <w:t>RoW</w:t>
              </w:r>
            </w:ins>
          </w:p>
        </w:tc>
        <w:tc>
          <w:tcPr>
            <w:tcW w:w="387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rPr>
                <w:ins w:id="11630" w:author="user" w:date="2012-02-29T14:50:00Z"/>
                <w:rFonts w:ascii="Calibri" w:hAnsi="Calibri" w:cs="Calibri"/>
                <w:sz w:val="20"/>
                <w:szCs w:val="20"/>
                <w:lang w:bidi="ne-NP"/>
              </w:rPr>
            </w:pPr>
            <w:ins w:id="11631" w:author="user" w:date="2012-02-29T14:50:00Z">
              <w:r w:rsidRPr="00873009">
                <w:rPr>
                  <w:rFonts w:ascii="Calibri" w:hAnsi="Calibri" w:cs="Calibri"/>
                  <w:sz w:val="20"/>
                  <w:szCs w:val="20"/>
                  <w:lang w:bidi="ne-NP"/>
                </w:rPr>
                <w:t>House and Cowsheds</w:t>
              </w:r>
            </w:ins>
          </w:p>
        </w:tc>
        <w:tc>
          <w:tcPr>
            <w:tcW w:w="180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1632" w:author="user" w:date="2012-02-29T14:50:00Z"/>
                <w:rFonts w:ascii="Calibri" w:hAnsi="Calibri" w:cs="Calibri"/>
                <w:sz w:val="20"/>
                <w:szCs w:val="20"/>
                <w:lang w:bidi="ne-NP"/>
              </w:rPr>
            </w:pPr>
            <w:ins w:id="11633" w:author="user" w:date="2012-02-29T14:50:00Z">
              <w:r w:rsidRPr="00873009">
                <w:rPr>
                  <w:rFonts w:ascii="Calibri" w:hAnsi="Calibri" w:cs="Calibri"/>
                  <w:sz w:val="20"/>
                  <w:szCs w:val="20"/>
                  <w:lang w:bidi="ne-NP"/>
                </w:rPr>
                <w:t>41</w:t>
              </w:r>
            </w:ins>
          </w:p>
        </w:tc>
      </w:tr>
      <w:tr w:rsidR="00160D84" w:rsidRPr="00873009" w:rsidTr="0074335E">
        <w:trPr>
          <w:trHeight w:val="300"/>
          <w:ins w:id="11634" w:author="user" w:date="2012-02-29T14:50:00Z"/>
        </w:trPr>
        <w:tc>
          <w:tcPr>
            <w:tcW w:w="640" w:type="dxa"/>
            <w:tcBorders>
              <w:top w:val="nil"/>
              <w:left w:val="single" w:sz="4" w:space="0" w:color="auto"/>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1635" w:author="user" w:date="2012-02-29T14:50:00Z"/>
                <w:rFonts w:ascii="Calibri" w:hAnsi="Calibri" w:cs="Calibri"/>
                <w:sz w:val="20"/>
                <w:szCs w:val="20"/>
                <w:lang w:bidi="ne-NP"/>
              </w:rPr>
            </w:pPr>
            <w:ins w:id="11636" w:author="user" w:date="2012-02-29T14:50:00Z">
              <w:r w:rsidRPr="00873009">
                <w:rPr>
                  <w:rFonts w:ascii="Calibri" w:hAnsi="Calibri" w:cs="Calibri"/>
                  <w:sz w:val="20"/>
                  <w:szCs w:val="20"/>
                  <w:lang w:bidi="ne-NP"/>
                </w:rPr>
                <w:t> </w:t>
              </w:r>
            </w:ins>
          </w:p>
        </w:tc>
        <w:tc>
          <w:tcPr>
            <w:tcW w:w="2343"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rPr>
                <w:ins w:id="11637" w:author="user" w:date="2012-02-29T14:50:00Z"/>
                <w:rFonts w:ascii="Calibri" w:hAnsi="Calibri" w:cs="Calibri"/>
                <w:sz w:val="20"/>
                <w:szCs w:val="20"/>
                <w:lang w:bidi="ne-NP"/>
              </w:rPr>
            </w:pPr>
            <w:ins w:id="11638" w:author="user" w:date="2012-02-29T14:50:00Z">
              <w:r w:rsidRPr="00873009">
                <w:rPr>
                  <w:rFonts w:ascii="Calibri" w:hAnsi="Calibri" w:cs="Calibri"/>
                  <w:sz w:val="20"/>
                  <w:szCs w:val="20"/>
                  <w:lang w:bidi="ne-NP"/>
                </w:rPr>
                <w:t> -</w:t>
              </w:r>
            </w:ins>
          </w:p>
        </w:tc>
        <w:tc>
          <w:tcPr>
            <w:tcW w:w="387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rPr>
                <w:ins w:id="11639" w:author="user" w:date="2012-02-29T14:50:00Z"/>
                <w:rFonts w:ascii="Calibri" w:hAnsi="Calibri" w:cs="Calibri"/>
                <w:sz w:val="20"/>
                <w:szCs w:val="20"/>
                <w:lang w:bidi="ne-NP"/>
              </w:rPr>
            </w:pPr>
            <w:ins w:id="11640" w:author="user" w:date="2012-02-29T14:50:00Z">
              <w:r w:rsidRPr="00873009">
                <w:rPr>
                  <w:rFonts w:ascii="Calibri" w:hAnsi="Calibri" w:cs="Calibri"/>
                  <w:sz w:val="20"/>
                  <w:szCs w:val="20"/>
                  <w:lang w:bidi="ne-NP"/>
                </w:rPr>
                <w:t>House only</w:t>
              </w:r>
            </w:ins>
          </w:p>
        </w:tc>
        <w:tc>
          <w:tcPr>
            <w:tcW w:w="180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1641" w:author="user" w:date="2012-02-29T14:50:00Z"/>
                <w:rFonts w:ascii="Calibri" w:hAnsi="Calibri" w:cs="Calibri"/>
                <w:sz w:val="20"/>
                <w:szCs w:val="20"/>
                <w:lang w:bidi="ne-NP"/>
              </w:rPr>
            </w:pPr>
            <w:ins w:id="11642" w:author="user" w:date="2012-02-29T14:50:00Z">
              <w:r w:rsidRPr="00873009">
                <w:rPr>
                  <w:rFonts w:ascii="Calibri" w:hAnsi="Calibri" w:cs="Calibri"/>
                  <w:sz w:val="20"/>
                  <w:szCs w:val="20"/>
                  <w:lang w:bidi="ne-NP"/>
                </w:rPr>
                <w:t>49</w:t>
              </w:r>
            </w:ins>
          </w:p>
        </w:tc>
      </w:tr>
      <w:tr w:rsidR="00160D84" w:rsidRPr="00873009" w:rsidTr="0074335E">
        <w:trPr>
          <w:trHeight w:val="300"/>
          <w:ins w:id="11643" w:author="user" w:date="2012-02-29T14:50:00Z"/>
        </w:trPr>
        <w:tc>
          <w:tcPr>
            <w:tcW w:w="640" w:type="dxa"/>
            <w:tcBorders>
              <w:top w:val="nil"/>
              <w:left w:val="single" w:sz="4" w:space="0" w:color="auto"/>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1644" w:author="user" w:date="2012-02-29T14:50:00Z"/>
                <w:rFonts w:ascii="Calibri" w:hAnsi="Calibri" w:cs="Calibri"/>
                <w:sz w:val="20"/>
                <w:szCs w:val="20"/>
                <w:lang w:bidi="ne-NP"/>
              </w:rPr>
            </w:pPr>
            <w:ins w:id="11645" w:author="user" w:date="2012-02-29T14:50:00Z">
              <w:r w:rsidRPr="00873009">
                <w:rPr>
                  <w:rFonts w:ascii="Calibri" w:hAnsi="Calibri" w:cs="Calibri"/>
                  <w:sz w:val="20"/>
                  <w:szCs w:val="20"/>
                  <w:lang w:bidi="ne-NP"/>
                </w:rPr>
                <w:t> </w:t>
              </w:r>
            </w:ins>
          </w:p>
        </w:tc>
        <w:tc>
          <w:tcPr>
            <w:tcW w:w="2343"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rPr>
                <w:ins w:id="11646" w:author="user" w:date="2012-02-29T14:50:00Z"/>
                <w:rFonts w:ascii="Calibri" w:hAnsi="Calibri" w:cs="Calibri"/>
                <w:sz w:val="20"/>
                <w:szCs w:val="20"/>
                <w:lang w:bidi="ne-NP"/>
              </w:rPr>
            </w:pPr>
            <w:ins w:id="11647" w:author="user" w:date="2012-02-29T14:50:00Z">
              <w:r w:rsidRPr="00873009">
                <w:rPr>
                  <w:rFonts w:ascii="Calibri" w:hAnsi="Calibri" w:cs="Calibri"/>
                  <w:sz w:val="20"/>
                  <w:szCs w:val="20"/>
                  <w:lang w:bidi="ne-NP"/>
                </w:rPr>
                <w:t> -</w:t>
              </w:r>
            </w:ins>
          </w:p>
        </w:tc>
        <w:tc>
          <w:tcPr>
            <w:tcW w:w="387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rPr>
                <w:ins w:id="11648" w:author="user" w:date="2012-02-29T14:50:00Z"/>
                <w:rFonts w:ascii="Calibri" w:hAnsi="Calibri" w:cs="Calibri"/>
                <w:sz w:val="20"/>
                <w:szCs w:val="20"/>
                <w:lang w:bidi="ne-NP"/>
              </w:rPr>
            </w:pPr>
            <w:ins w:id="11649" w:author="user" w:date="2012-02-29T14:50:00Z">
              <w:r w:rsidRPr="00873009">
                <w:rPr>
                  <w:rFonts w:ascii="Calibri" w:hAnsi="Calibri" w:cs="Calibri"/>
                  <w:sz w:val="20"/>
                  <w:szCs w:val="20"/>
                  <w:lang w:bidi="ne-NP"/>
                </w:rPr>
                <w:t>Cowsheds only</w:t>
              </w:r>
            </w:ins>
          </w:p>
        </w:tc>
        <w:tc>
          <w:tcPr>
            <w:tcW w:w="180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1650" w:author="user" w:date="2012-02-29T14:50:00Z"/>
                <w:rFonts w:ascii="Calibri" w:hAnsi="Calibri" w:cs="Calibri"/>
                <w:sz w:val="20"/>
                <w:szCs w:val="20"/>
                <w:lang w:bidi="ne-NP"/>
              </w:rPr>
            </w:pPr>
            <w:ins w:id="11651" w:author="user" w:date="2012-02-29T14:50:00Z">
              <w:r w:rsidRPr="00873009">
                <w:rPr>
                  <w:rFonts w:ascii="Calibri" w:hAnsi="Calibri" w:cs="Calibri"/>
                  <w:sz w:val="20"/>
                  <w:szCs w:val="20"/>
                  <w:lang w:bidi="ne-NP"/>
                </w:rPr>
                <w:t>6</w:t>
              </w:r>
            </w:ins>
          </w:p>
        </w:tc>
      </w:tr>
      <w:tr w:rsidR="00160D84" w:rsidRPr="00873009" w:rsidTr="0074335E">
        <w:trPr>
          <w:trHeight w:val="368"/>
          <w:ins w:id="11652" w:author="user" w:date="2012-02-29T14:50:00Z"/>
        </w:trPr>
        <w:tc>
          <w:tcPr>
            <w:tcW w:w="640" w:type="dxa"/>
            <w:tcBorders>
              <w:top w:val="nil"/>
              <w:left w:val="single" w:sz="4" w:space="0" w:color="auto"/>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1653" w:author="user" w:date="2012-02-29T14:50:00Z"/>
                <w:rFonts w:ascii="Calibri" w:hAnsi="Calibri" w:cs="Calibri"/>
                <w:sz w:val="20"/>
                <w:szCs w:val="20"/>
                <w:lang w:bidi="ne-NP"/>
              </w:rPr>
            </w:pPr>
            <w:ins w:id="11654" w:author="user" w:date="2012-02-29T14:50:00Z">
              <w:r w:rsidRPr="00873009">
                <w:rPr>
                  <w:rFonts w:ascii="Calibri" w:hAnsi="Calibri" w:cs="Calibri"/>
                  <w:sz w:val="20"/>
                  <w:szCs w:val="20"/>
                  <w:lang w:bidi="ne-NP"/>
                </w:rPr>
                <w:t>2</w:t>
              </w:r>
            </w:ins>
          </w:p>
        </w:tc>
        <w:tc>
          <w:tcPr>
            <w:tcW w:w="2343"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rPr>
                <w:ins w:id="11655" w:author="user" w:date="2012-02-29T14:50:00Z"/>
                <w:rFonts w:ascii="Calibri" w:hAnsi="Calibri" w:cs="Calibri"/>
                <w:b/>
                <w:bCs/>
                <w:sz w:val="20"/>
                <w:szCs w:val="20"/>
                <w:lang w:bidi="ne-NP"/>
              </w:rPr>
            </w:pPr>
            <w:ins w:id="11656" w:author="user" w:date="2012-02-29T14:50:00Z">
              <w:r w:rsidRPr="00873009">
                <w:rPr>
                  <w:rFonts w:ascii="Calibri" w:hAnsi="Calibri" w:cs="Calibri"/>
                  <w:b/>
                  <w:bCs/>
                  <w:sz w:val="20"/>
                  <w:szCs w:val="20"/>
                  <w:lang w:bidi="ne-NP"/>
                </w:rPr>
                <w:t>Tower Foundation</w:t>
              </w:r>
            </w:ins>
          </w:p>
        </w:tc>
        <w:tc>
          <w:tcPr>
            <w:tcW w:w="387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rPr>
                <w:ins w:id="11657" w:author="user" w:date="2012-02-29T14:50:00Z"/>
                <w:rFonts w:ascii="Calibri" w:hAnsi="Calibri" w:cs="Calibri"/>
                <w:sz w:val="20"/>
                <w:szCs w:val="20"/>
                <w:lang w:bidi="ne-NP"/>
              </w:rPr>
            </w:pPr>
            <w:ins w:id="11658" w:author="user" w:date="2012-02-29T14:50:00Z">
              <w:r w:rsidRPr="00873009">
                <w:rPr>
                  <w:rFonts w:ascii="Calibri" w:hAnsi="Calibri" w:cs="Calibri"/>
                  <w:sz w:val="20"/>
                  <w:szCs w:val="20"/>
                  <w:lang w:bidi="ne-NP"/>
                </w:rPr>
                <w:t>Land loss only</w:t>
              </w:r>
            </w:ins>
          </w:p>
        </w:tc>
        <w:tc>
          <w:tcPr>
            <w:tcW w:w="180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1659" w:author="user" w:date="2012-02-29T14:50:00Z"/>
                <w:rFonts w:ascii="Calibri" w:hAnsi="Calibri" w:cs="Calibri"/>
                <w:sz w:val="20"/>
                <w:szCs w:val="20"/>
                <w:lang w:bidi="ne-NP"/>
              </w:rPr>
            </w:pPr>
            <w:ins w:id="11660" w:author="user" w:date="2012-02-29T14:50:00Z">
              <w:r w:rsidRPr="00873009">
                <w:rPr>
                  <w:rFonts w:ascii="Calibri" w:hAnsi="Calibri" w:cs="Calibri"/>
                  <w:sz w:val="20"/>
                  <w:szCs w:val="20"/>
                  <w:lang w:bidi="ne-NP"/>
                </w:rPr>
                <w:t>33</w:t>
              </w:r>
            </w:ins>
          </w:p>
        </w:tc>
      </w:tr>
      <w:tr w:rsidR="00160D84" w:rsidRPr="00873009" w:rsidTr="0074335E">
        <w:trPr>
          <w:trHeight w:val="332"/>
          <w:ins w:id="11661" w:author="user" w:date="2012-02-29T14:50:00Z"/>
        </w:trPr>
        <w:tc>
          <w:tcPr>
            <w:tcW w:w="640" w:type="dxa"/>
            <w:tcBorders>
              <w:top w:val="nil"/>
              <w:left w:val="single" w:sz="4" w:space="0" w:color="auto"/>
              <w:bottom w:val="single" w:sz="4" w:space="0" w:color="auto"/>
              <w:right w:val="single" w:sz="4" w:space="0" w:color="auto"/>
            </w:tcBorders>
            <w:shd w:val="clear" w:color="auto" w:fill="auto"/>
            <w:noWrap/>
            <w:vAlign w:val="bottom"/>
          </w:tcPr>
          <w:p w:rsidR="00160D84" w:rsidRPr="00873009" w:rsidRDefault="00160D84" w:rsidP="0074335E">
            <w:pPr>
              <w:spacing w:line="300" w:lineRule="auto"/>
              <w:rPr>
                <w:ins w:id="11662" w:author="user" w:date="2012-02-29T14:50:00Z"/>
                <w:rFonts w:ascii="Calibri" w:hAnsi="Calibri" w:cs="Calibri"/>
                <w:sz w:val="20"/>
                <w:szCs w:val="20"/>
                <w:lang w:bidi="ne-NP"/>
              </w:rPr>
            </w:pPr>
          </w:p>
        </w:tc>
        <w:tc>
          <w:tcPr>
            <w:tcW w:w="2343"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rPr>
                <w:ins w:id="11663" w:author="user" w:date="2012-02-29T14:50:00Z"/>
                <w:rFonts w:ascii="Calibri" w:hAnsi="Calibri" w:cs="Calibri"/>
                <w:sz w:val="20"/>
                <w:szCs w:val="20"/>
                <w:lang w:bidi="ne-NP"/>
              </w:rPr>
            </w:pPr>
            <w:ins w:id="11664" w:author="user" w:date="2012-02-29T14:50:00Z">
              <w:r w:rsidRPr="00873009">
                <w:rPr>
                  <w:rFonts w:ascii="Calibri" w:hAnsi="Calibri" w:cs="Calibri"/>
                  <w:sz w:val="20"/>
                  <w:szCs w:val="20"/>
                  <w:lang w:bidi="ne-NP"/>
                </w:rPr>
                <w:t> -</w:t>
              </w:r>
            </w:ins>
          </w:p>
        </w:tc>
        <w:tc>
          <w:tcPr>
            <w:tcW w:w="387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rPr>
                <w:ins w:id="11665" w:author="user" w:date="2012-02-29T14:50:00Z"/>
                <w:rFonts w:ascii="Calibri" w:hAnsi="Calibri" w:cs="Calibri"/>
                <w:sz w:val="20"/>
                <w:szCs w:val="20"/>
                <w:lang w:bidi="ne-NP"/>
              </w:rPr>
            </w:pPr>
            <w:ins w:id="11666" w:author="user" w:date="2012-02-29T14:50:00Z">
              <w:r w:rsidRPr="00873009">
                <w:rPr>
                  <w:rFonts w:ascii="Calibri" w:hAnsi="Calibri" w:cs="Calibri"/>
                  <w:sz w:val="20"/>
                  <w:szCs w:val="20"/>
                  <w:lang w:bidi="ne-NP"/>
                </w:rPr>
                <w:t xml:space="preserve">                                                                                                                                                                                                                                                                                                                                                                                                                                                                                                                                                                                                                                                                                                                                   Both House and Land loss</w:t>
              </w:r>
            </w:ins>
          </w:p>
        </w:tc>
        <w:tc>
          <w:tcPr>
            <w:tcW w:w="180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1667" w:author="user" w:date="2012-02-29T14:50:00Z"/>
                <w:rFonts w:ascii="Calibri" w:hAnsi="Calibri" w:cs="Calibri"/>
                <w:sz w:val="20"/>
                <w:szCs w:val="20"/>
                <w:lang w:bidi="ne-NP"/>
              </w:rPr>
            </w:pPr>
            <w:ins w:id="11668" w:author="user" w:date="2012-02-29T14:50:00Z">
              <w:r w:rsidRPr="00873009">
                <w:rPr>
                  <w:rFonts w:ascii="Calibri" w:hAnsi="Calibri" w:cs="Calibri"/>
                  <w:sz w:val="20"/>
                  <w:szCs w:val="20"/>
                  <w:lang w:bidi="ne-NP"/>
                </w:rPr>
                <w:t>5</w:t>
              </w:r>
            </w:ins>
          </w:p>
        </w:tc>
      </w:tr>
      <w:tr w:rsidR="00160D84" w:rsidRPr="00873009" w:rsidTr="0074335E">
        <w:trPr>
          <w:trHeight w:val="300"/>
          <w:ins w:id="11669" w:author="user" w:date="2012-02-29T14:50:00Z"/>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1670" w:author="user" w:date="2012-02-29T14:50:00Z"/>
                <w:rFonts w:ascii="Calibri" w:hAnsi="Calibri" w:cs="Calibri"/>
                <w:sz w:val="20"/>
                <w:szCs w:val="20"/>
                <w:lang w:bidi="ne-NP"/>
              </w:rPr>
            </w:pPr>
            <w:ins w:id="11671" w:author="user" w:date="2012-02-29T14:50:00Z">
              <w:r w:rsidRPr="00873009">
                <w:rPr>
                  <w:rFonts w:ascii="Calibri" w:hAnsi="Calibri" w:cs="Calibri"/>
                  <w:sz w:val="20"/>
                  <w:szCs w:val="20"/>
                  <w:lang w:bidi="ne-NP"/>
                </w:rPr>
                <w:t> </w:t>
              </w:r>
            </w:ins>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D84" w:rsidRPr="00873009" w:rsidRDefault="00160D84" w:rsidP="0074335E">
            <w:pPr>
              <w:spacing w:line="300" w:lineRule="auto"/>
              <w:rPr>
                <w:ins w:id="11672" w:author="user" w:date="2012-02-29T14:50:00Z"/>
                <w:rFonts w:ascii="Calibri" w:hAnsi="Calibri" w:cs="Calibri"/>
                <w:sz w:val="20"/>
                <w:szCs w:val="20"/>
                <w:lang w:bidi="ne-NP"/>
              </w:rPr>
            </w:pPr>
            <w:ins w:id="11673" w:author="user" w:date="2012-02-29T14:50:00Z">
              <w:r w:rsidRPr="00873009">
                <w:rPr>
                  <w:rFonts w:ascii="Calibri" w:hAnsi="Calibri" w:cs="Calibri"/>
                  <w:sz w:val="20"/>
                  <w:szCs w:val="20"/>
                  <w:lang w:bidi="ne-NP"/>
                </w:rPr>
                <w:t> -</w:t>
              </w:r>
            </w:ins>
          </w:p>
        </w:tc>
        <w:tc>
          <w:tcPr>
            <w:tcW w:w="38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D84" w:rsidRPr="00873009" w:rsidRDefault="00160D84" w:rsidP="0074335E">
            <w:pPr>
              <w:spacing w:line="300" w:lineRule="auto"/>
              <w:rPr>
                <w:ins w:id="11674" w:author="user" w:date="2012-02-29T14:50:00Z"/>
                <w:rFonts w:ascii="Calibri" w:hAnsi="Calibri" w:cs="Calibri"/>
                <w:sz w:val="20"/>
                <w:szCs w:val="20"/>
                <w:lang w:bidi="ne-NP"/>
              </w:rPr>
            </w:pPr>
            <w:ins w:id="11675" w:author="user" w:date="2012-02-29T14:50:00Z">
              <w:r w:rsidRPr="00873009">
                <w:rPr>
                  <w:rFonts w:ascii="Calibri" w:hAnsi="Calibri" w:cs="Calibri"/>
                  <w:sz w:val="20"/>
                  <w:szCs w:val="20"/>
                  <w:lang w:bidi="ne-NP"/>
                </w:rPr>
                <w:t>Only House</w:t>
              </w:r>
            </w:ins>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1676" w:author="user" w:date="2012-02-29T14:50:00Z"/>
                <w:rFonts w:ascii="Calibri" w:hAnsi="Calibri" w:cs="Calibri"/>
                <w:sz w:val="20"/>
                <w:szCs w:val="20"/>
                <w:lang w:bidi="ne-NP"/>
              </w:rPr>
            </w:pPr>
            <w:ins w:id="11677" w:author="user" w:date="2012-02-29T14:50:00Z">
              <w:r w:rsidRPr="00873009">
                <w:rPr>
                  <w:rFonts w:ascii="Calibri" w:hAnsi="Calibri" w:cs="Calibri"/>
                  <w:sz w:val="20"/>
                  <w:szCs w:val="20"/>
                  <w:lang w:bidi="ne-NP"/>
                </w:rPr>
                <w:t>5</w:t>
              </w:r>
            </w:ins>
          </w:p>
        </w:tc>
      </w:tr>
      <w:tr w:rsidR="00160D84" w:rsidRPr="00873009" w:rsidTr="0074335E">
        <w:trPr>
          <w:trHeight w:val="300"/>
          <w:ins w:id="11678" w:author="user" w:date="2012-02-29T14:50:00Z"/>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1679" w:author="user" w:date="2012-02-29T14:50:00Z"/>
                <w:rFonts w:ascii="Calibri" w:hAnsi="Calibri" w:cs="Calibri"/>
                <w:sz w:val="20"/>
                <w:szCs w:val="20"/>
                <w:lang w:bidi="ne-NP"/>
              </w:rPr>
            </w:pPr>
            <w:ins w:id="11680" w:author="user" w:date="2012-02-29T14:50:00Z">
              <w:r w:rsidRPr="00873009">
                <w:rPr>
                  <w:rFonts w:ascii="Calibri" w:hAnsi="Calibri" w:cs="Calibri"/>
                  <w:sz w:val="20"/>
                  <w:szCs w:val="20"/>
                  <w:lang w:bidi="ne-NP"/>
                </w:rPr>
                <w:t> </w:t>
              </w:r>
            </w:ins>
          </w:p>
        </w:tc>
        <w:tc>
          <w:tcPr>
            <w:tcW w:w="2343" w:type="dxa"/>
            <w:tcBorders>
              <w:top w:val="single" w:sz="4" w:space="0" w:color="auto"/>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rPr>
                <w:ins w:id="11681" w:author="user" w:date="2012-02-29T14:50:00Z"/>
                <w:rFonts w:ascii="Calibri" w:hAnsi="Calibri" w:cs="Calibri"/>
                <w:sz w:val="20"/>
                <w:szCs w:val="20"/>
                <w:lang w:bidi="ne-NP"/>
              </w:rPr>
            </w:pPr>
            <w:ins w:id="11682" w:author="user" w:date="2012-02-29T14:50:00Z">
              <w:r w:rsidRPr="00873009">
                <w:rPr>
                  <w:rFonts w:ascii="Calibri" w:hAnsi="Calibri" w:cs="Calibri"/>
                  <w:sz w:val="20"/>
                  <w:szCs w:val="20"/>
                  <w:lang w:bidi="ne-NP"/>
                </w:rPr>
                <w:t> -</w:t>
              </w:r>
            </w:ins>
          </w:p>
        </w:tc>
        <w:tc>
          <w:tcPr>
            <w:tcW w:w="3870" w:type="dxa"/>
            <w:tcBorders>
              <w:top w:val="single" w:sz="4" w:space="0" w:color="auto"/>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rPr>
                <w:ins w:id="11683" w:author="user" w:date="2012-02-29T14:50:00Z"/>
                <w:rFonts w:ascii="Calibri" w:hAnsi="Calibri" w:cs="Calibri"/>
                <w:sz w:val="20"/>
                <w:szCs w:val="20"/>
                <w:lang w:bidi="ne-NP"/>
              </w:rPr>
            </w:pPr>
            <w:ins w:id="11684" w:author="user" w:date="2012-02-29T14:50:00Z">
              <w:r w:rsidRPr="00873009">
                <w:rPr>
                  <w:rFonts w:ascii="Calibri" w:hAnsi="Calibri" w:cs="Calibri"/>
                  <w:sz w:val="20"/>
                  <w:szCs w:val="20"/>
                  <w:lang w:bidi="ne-NP"/>
                </w:rPr>
                <w:t>House, Cowshed and land(All)</w:t>
              </w:r>
            </w:ins>
          </w:p>
        </w:tc>
        <w:tc>
          <w:tcPr>
            <w:tcW w:w="1800" w:type="dxa"/>
            <w:tcBorders>
              <w:top w:val="single" w:sz="4" w:space="0" w:color="auto"/>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1685" w:author="user" w:date="2012-02-29T14:50:00Z"/>
                <w:rFonts w:ascii="Calibri" w:hAnsi="Calibri" w:cs="Calibri"/>
                <w:sz w:val="20"/>
                <w:szCs w:val="20"/>
                <w:lang w:bidi="ne-NP"/>
              </w:rPr>
            </w:pPr>
            <w:ins w:id="11686" w:author="user" w:date="2012-02-29T14:50:00Z">
              <w:r w:rsidRPr="00873009">
                <w:rPr>
                  <w:rFonts w:ascii="Calibri" w:hAnsi="Calibri" w:cs="Calibri"/>
                  <w:sz w:val="20"/>
                  <w:szCs w:val="20"/>
                  <w:lang w:bidi="ne-NP"/>
                </w:rPr>
                <w:t>4</w:t>
              </w:r>
            </w:ins>
          </w:p>
        </w:tc>
      </w:tr>
      <w:tr w:rsidR="00160D84" w:rsidRPr="00873009" w:rsidTr="0074335E">
        <w:trPr>
          <w:trHeight w:val="300"/>
          <w:ins w:id="11687" w:author="user" w:date="2012-02-29T14:50:00Z"/>
        </w:trPr>
        <w:tc>
          <w:tcPr>
            <w:tcW w:w="640" w:type="dxa"/>
            <w:tcBorders>
              <w:top w:val="nil"/>
              <w:left w:val="single" w:sz="4" w:space="0" w:color="auto"/>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1688" w:author="user" w:date="2012-02-29T14:50:00Z"/>
                <w:rFonts w:ascii="Calibri" w:hAnsi="Calibri" w:cs="Calibri"/>
                <w:sz w:val="20"/>
                <w:szCs w:val="20"/>
                <w:lang w:bidi="ne-NP"/>
              </w:rPr>
            </w:pPr>
          </w:p>
        </w:tc>
        <w:tc>
          <w:tcPr>
            <w:tcW w:w="2343"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rPr>
                <w:ins w:id="11689" w:author="user" w:date="2012-02-29T14:50:00Z"/>
                <w:rFonts w:ascii="Calibri" w:hAnsi="Calibri" w:cs="Calibri"/>
                <w:sz w:val="20"/>
                <w:szCs w:val="20"/>
                <w:lang w:bidi="ne-NP"/>
              </w:rPr>
            </w:pPr>
          </w:p>
        </w:tc>
        <w:tc>
          <w:tcPr>
            <w:tcW w:w="387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rPr>
                <w:ins w:id="11690" w:author="user" w:date="2012-02-29T14:50:00Z"/>
                <w:rFonts w:ascii="Calibri" w:hAnsi="Calibri" w:cs="Calibri"/>
                <w:sz w:val="20"/>
                <w:szCs w:val="20"/>
                <w:lang w:bidi="ne-NP"/>
              </w:rPr>
            </w:pPr>
            <w:ins w:id="11691" w:author="user" w:date="2012-02-29T14:50:00Z">
              <w:r w:rsidRPr="00873009">
                <w:rPr>
                  <w:rFonts w:ascii="Calibri" w:hAnsi="Calibri" w:cs="Calibri"/>
                  <w:sz w:val="20"/>
                  <w:szCs w:val="20"/>
                  <w:lang w:bidi="ne-NP"/>
                </w:rPr>
                <w:t>House and Cowshed only</w:t>
              </w:r>
            </w:ins>
          </w:p>
        </w:tc>
        <w:tc>
          <w:tcPr>
            <w:tcW w:w="180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1692" w:author="user" w:date="2012-02-29T14:50:00Z"/>
                <w:rFonts w:ascii="Calibri" w:hAnsi="Calibri" w:cs="Calibri"/>
                <w:sz w:val="20"/>
                <w:szCs w:val="20"/>
                <w:lang w:bidi="ne-NP"/>
              </w:rPr>
            </w:pPr>
            <w:ins w:id="11693" w:author="user" w:date="2012-02-29T14:50:00Z">
              <w:r w:rsidRPr="00873009">
                <w:rPr>
                  <w:rFonts w:ascii="Calibri" w:hAnsi="Calibri" w:cs="Calibri"/>
                  <w:sz w:val="20"/>
                  <w:szCs w:val="20"/>
                  <w:lang w:bidi="ne-NP"/>
                </w:rPr>
                <w:t>3</w:t>
              </w:r>
            </w:ins>
          </w:p>
        </w:tc>
      </w:tr>
      <w:tr w:rsidR="00160D84" w:rsidRPr="00873009" w:rsidTr="0074335E">
        <w:trPr>
          <w:trHeight w:val="300"/>
          <w:ins w:id="11694" w:author="user" w:date="2012-02-29T14:50:00Z"/>
        </w:trPr>
        <w:tc>
          <w:tcPr>
            <w:tcW w:w="640" w:type="dxa"/>
            <w:tcBorders>
              <w:top w:val="nil"/>
              <w:left w:val="single" w:sz="4" w:space="0" w:color="auto"/>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1695" w:author="user" w:date="2012-02-29T14:50:00Z"/>
                <w:rFonts w:ascii="Calibri" w:hAnsi="Calibri" w:cs="Calibri"/>
                <w:sz w:val="20"/>
                <w:szCs w:val="20"/>
                <w:lang w:bidi="ne-NP"/>
              </w:rPr>
            </w:pPr>
          </w:p>
        </w:tc>
        <w:tc>
          <w:tcPr>
            <w:tcW w:w="2343"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rPr>
                <w:ins w:id="11696" w:author="user" w:date="2012-02-29T14:50:00Z"/>
                <w:rFonts w:ascii="Calibri" w:hAnsi="Calibri" w:cs="Calibri"/>
                <w:sz w:val="20"/>
                <w:szCs w:val="20"/>
                <w:lang w:bidi="ne-NP"/>
              </w:rPr>
            </w:pPr>
          </w:p>
        </w:tc>
        <w:tc>
          <w:tcPr>
            <w:tcW w:w="387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rPr>
                <w:ins w:id="11697" w:author="user" w:date="2012-02-29T14:50:00Z"/>
                <w:rFonts w:ascii="Calibri" w:hAnsi="Calibri" w:cs="Calibri"/>
                <w:sz w:val="20"/>
                <w:szCs w:val="20"/>
                <w:lang w:bidi="ne-NP"/>
              </w:rPr>
            </w:pPr>
            <w:ins w:id="11698" w:author="user" w:date="2012-02-29T14:50:00Z">
              <w:r w:rsidRPr="00873009">
                <w:rPr>
                  <w:rFonts w:ascii="Calibri" w:hAnsi="Calibri" w:cs="Calibri"/>
                  <w:sz w:val="20"/>
                  <w:szCs w:val="20"/>
                  <w:lang w:bidi="ne-NP"/>
                </w:rPr>
                <w:t>Cowshed only</w:t>
              </w:r>
            </w:ins>
          </w:p>
        </w:tc>
        <w:tc>
          <w:tcPr>
            <w:tcW w:w="180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1699" w:author="user" w:date="2012-02-29T14:50:00Z"/>
                <w:rFonts w:ascii="Calibri" w:hAnsi="Calibri" w:cs="Calibri"/>
                <w:sz w:val="20"/>
                <w:szCs w:val="20"/>
                <w:lang w:bidi="ne-NP"/>
              </w:rPr>
            </w:pPr>
            <w:ins w:id="11700" w:author="user" w:date="2012-02-29T14:50:00Z">
              <w:r w:rsidRPr="00873009">
                <w:rPr>
                  <w:rFonts w:ascii="Calibri" w:hAnsi="Calibri" w:cs="Calibri"/>
                  <w:sz w:val="20"/>
                  <w:szCs w:val="20"/>
                  <w:lang w:bidi="ne-NP"/>
                </w:rPr>
                <w:t>1</w:t>
              </w:r>
            </w:ins>
          </w:p>
        </w:tc>
      </w:tr>
      <w:tr w:rsidR="00160D84" w:rsidRPr="00873009" w:rsidTr="0074335E">
        <w:trPr>
          <w:trHeight w:val="300"/>
          <w:ins w:id="11701" w:author="user" w:date="2012-02-29T14:50:00Z"/>
        </w:trPr>
        <w:tc>
          <w:tcPr>
            <w:tcW w:w="640" w:type="dxa"/>
            <w:tcBorders>
              <w:top w:val="nil"/>
              <w:left w:val="single" w:sz="4" w:space="0" w:color="auto"/>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1702" w:author="user" w:date="2012-02-29T14:50:00Z"/>
                <w:rFonts w:ascii="Calibri" w:hAnsi="Calibri" w:cs="Calibri"/>
                <w:b/>
                <w:bCs/>
                <w:sz w:val="20"/>
                <w:szCs w:val="20"/>
                <w:lang w:bidi="ne-NP"/>
              </w:rPr>
            </w:pPr>
            <w:ins w:id="11703" w:author="user" w:date="2012-02-29T14:50:00Z">
              <w:r w:rsidRPr="00873009">
                <w:rPr>
                  <w:rFonts w:ascii="Calibri" w:hAnsi="Calibri" w:cs="Calibri"/>
                  <w:b/>
                  <w:bCs/>
                  <w:sz w:val="20"/>
                  <w:szCs w:val="20"/>
                  <w:lang w:bidi="ne-NP"/>
                </w:rPr>
                <w:t>3</w:t>
              </w:r>
            </w:ins>
          </w:p>
        </w:tc>
        <w:tc>
          <w:tcPr>
            <w:tcW w:w="2343"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rPr>
                <w:ins w:id="11704" w:author="user" w:date="2012-02-29T14:50:00Z"/>
                <w:rFonts w:ascii="Calibri" w:hAnsi="Calibri" w:cs="Calibri"/>
                <w:b/>
                <w:bCs/>
                <w:sz w:val="20"/>
                <w:szCs w:val="20"/>
                <w:lang w:bidi="ne-NP"/>
              </w:rPr>
            </w:pPr>
            <w:ins w:id="11705" w:author="user" w:date="2012-02-29T14:50:00Z">
              <w:r w:rsidRPr="00873009">
                <w:rPr>
                  <w:rFonts w:ascii="Calibri" w:hAnsi="Calibri" w:cs="Calibri"/>
                  <w:b/>
                  <w:bCs/>
                  <w:sz w:val="20"/>
                  <w:szCs w:val="20"/>
                  <w:lang w:bidi="ne-NP"/>
                </w:rPr>
                <w:t>Total</w:t>
              </w:r>
            </w:ins>
          </w:p>
        </w:tc>
        <w:tc>
          <w:tcPr>
            <w:tcW w:w="387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1706" w:author="user" w:date="2012-02-29T14:50:00Z"/>
                <w:rFonts w:ascii="Calibri" w:hAnsi="Calibri" w:cs="Calibri"/>
                <w:b/>
                <w:bCs/>
                <w:sz w:val="20"/>
                <w:szCs w:val="20"/>
                <w:lang w:bidi="ne-NP"/>
              </w:rPr>
            </w:pPr>
            <w:ins w:id="11707" w:author="user" w:date="2012-02-29T14:50:00Z">
              <w:r w:rsidRPr="00873009">
                <w:rPr>
                  <w:rFonts w:ascii="Calibri" w:hAnsi="Calibri" w:cs="Calibri"/>
                  <w:b/>
                  <w:bCs/>
                  <w:sz w:val="20"/>
                  <w:szCs w:val="20"/>
                  <w:lang w:bidi="ne-NP"/>
                </w:rPr>
                <w:t>-</w:t>
              </w:r>
            </w:ins>
          </w:p>
        </w:tc>
        <w:tc>
          <w:tcPr>
            <w:tcW w:w="180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1708" w:author="user" w:date="2012-02-29T14:50:00Z"/>
                <w:rFonts w:ascii="Calibri" w:hAnsi="Calibri" w:cs="Calibri"/>
                <w:b/>
                <w:bCs/>
                <w:sz w:val="20"/>
                <w:szCs w:val="20"/>
                <w:lang w:bidi="ne-NP"/>
              </w:rPr>
            </w:pPr>
            <w:ins w:id="11709" w:author="user" w:date="2012-02-29T14:50:00Z">
              <w:r w:rsidRPr="00873009">
                <w:rPr>
                  <w:rFonts w:ascii="Calibri" w:hAnsi="Calibri" w:cs="Calibri"/>
                  <w:b/>
                  <w:bCs/>
                  <w:sz w:val="20"/>
                  <w:szCs w:val="20"/>
                  <w:lang w:bidi="ne-NP"/>
                </w:rPr>
                <w:t>147</w:t>
              </w:r>
            </w:ins>
          </w:p>
        </w:tc>
      </w:tr>
    </w:tbl>
    <w:p w:rsidR="00160D84" w:rsidRPr="00873009" w:rsidRDefault="00160D84" w:rsidP="00160D84">
      <w:pPr>
        <w:spacing w:line="300" w:lineRule="auto"/>
        <w:rPr>
          <w:ins w:id="11710" w:author="user" w:date="2012-02-29T14:50:00Z"/>
          <w:rFonts w:ascii="Calibri" w:hAnsi="Calibri" w:cs="Calibri"/>
          <w:i/>
          <w:iCs/>
          <w:sz w:val="18"/>
          <w:szCs w:val="18"/>
        </w:rPr>
      </w:pPr>
      <w:ins w:id="11711" w:author="user" w:date="2012-02-29T14:50:00Z">
        <w:r w:rsidRPr="00873009">
          <w:rPr>
            <w:rFonts w:ascii="Calibri" w:hAnsi="Calibri" w:cs="Calibri"/>
            <w:i/>
            <w:iCs/>
            <w:sz w:val="18"/>
            <w:szCs w:val="18"/>
          </w:rPr>
          <w:t>Source: Household Survey, 2011</w:t>
        </w:r>
      </w:ins>
    </w:p>
    <w:p w:rsidR="00160D84" w:rsidRPr="00873009" w:rsidRDefault="00160D84" w:rsidP="00160D84">
      <w:pPr>
        <w:spacing w:line="300" w:lineRule="auto"/>
        <w:rPr>
          <w:ins w:id="11712" w:author="user" w:date="2012-02-29T14:50:00Z"/>
          <w:rFonts w:ascii="Calibri" w:hAnsi="Calibri" w:cs="Calibri"/>
          <w:b/>
          <w:i/>
          <w:sz w:val="10"/>
          <w:szCs w:val="10"/>
        </w:rPr>
      </w:pPr>
    </w:p>
    <w:p w:rsidR="00160D84" w:rsidRPr="00873009" w:rsidRDefault="00160D84" w:rsidP="00160D84">
      <w:pPr>
        <w:spacing w:line="300" w:lineRule="auto"/>
        <w:rPr>
          <w:ins w:id="11713" w:author="user" w:date="2012-02-29T14:50:00Z"/>
          <w:rFonts w:ascii="Calibri" w:hAnsi="Calibri" w:cs="Calibri"/>
          <w:b/>
          <w:bCs/>
          <w:i/>
          <w:sz w:val="22"/>
          <w:szCs w:val="22"/>
        </w:rPr>
      </w:pPr>
      <w:ins w:id="11714" w:author="user" w:date="2012-02-29T14:50:00Z">
        <w:r w:rsidRPr="00873009">
          <w:rPr>
            <w:rFonts w:ascii="Calibri" w:hAnsi="Calibri" w:cs="Calibri"/>
            <w:b/>
            <w:bCs/>
            <w:i/>
            <w:sz w:val="22"/>
            <w:szCs w:val="22"/>
          </w:rPr>
          <w:t>Types of the affected structures</w:t>
        </w:r>
      </w:ins>
    </w:p>
    <w:p w:rsidR="00160D84" w:rsidRPr="00873009" w:rsidRDefault="00160D84" w:rsidP="00160D84">
      <w:pPr>
        <w:spacing w:line="300" w:lineRule="auto"/>
        <w:jc w:val="both"/>
        <w:rPr>
          <w:ins w:id="11715" w:author="user" w:date="2012-02-29T14:50:00Z"/>
          <w:rFonts w:ascii="Calibri" w:hAnsi="Calibri" w:cs="Calibri"/>
          <w:sz w:val="22"/>
          <w:szCs w:val="22"/>
        </w:rPr>
      </w:pPr>
      <w:ins w:id="11716" w:author="user" w:date="2012-02-29T14:50:00Z">
        <w:r w:rsidRPr="00873009">
          <w:rPr>
            <w:rFonts w:ascii="Calibri" w:hAnsi="Calibri" w:cs="Calibri"/>
            <w:sz w:val="22"/>
            <w:szCs w:val="22"/>
          </w:rPr>
          <w:t>Of the total affected houses, 37 (32.17%) are Kachchi (Temporarily residential structures), 74 (64.91%) are semi-pakki and 4 (3.48%) houses are pakki (Permanent residential structures)</w:t>
        </w:r>
        <w:r w:rsidRPr="00873009">
          <w:rPr>
            <w:rFonts w:ascii="Calibri" w:hAnsi="Calibri" w:cs="Calibri"/>
            <w:b/>
            <w:sz w:val="22"/>
            <w:szCs w:val="22"/>
          </w:rPr>
          <w:t xml:space="preserve">. </w:t>
        </w:r>
        <w:r w:rsidRPr="00873009">
          <w:rPr>
            <w:rFonts w:ascii="Calibri" w:hAnsi="Calibri" w:cs="Calibri"/>
            <w:sz w:val="22"/>
            <w:szCs w:val="22"/>
          </w:rPr>
          <w:t xml:space="preserve">The </w:t>
        </w:r>
        <w:r w:rsidRPr="00873009">
          <w:rPr>
            <w:rFonts w:ascii="Calibri" w:hAnsi="Calibri" w:cs="Calibri"/>
            <w:sz w:val="22"/>
            <w:szCs w:val="22"/>
          </w:rPr>
          <w:lastRenderedPageBreak/>
          <w:t>Kachchi houses are made of Mud/Wood/Bamboo Wall with Thatch or Tiles Roof, Semi- pakki houses are made of Cement/Brick/Wooden Wall with Zinc Plate Roof and Pakki houses are made of Cement/Brick Wall with RCC</w:t>
        </w:r>
        <w:r w:rsidRPr="00873009">
          <w:rPr>
            <w:rFonts w:ascii="Calibri" w:hAnsi="Calibri" w:cs="Calibri"/>
            <w:b/>
            <w:sz w:val="22"/>
            <w:szCs w:val="22"/>
          </w:rPr>
          <w:t xml:space="preserve"> </w:t>
        </w:r>
        <w:r w:rsidRPr="00873009">
          <w:rPr>
            <w:rFonts w:ascii="Calibri" w:hAnsi="Calibri" w:cs="Calibri"/>
            <w:sz w:val="22"/>
            <w:szCs w:val="22"/>
          </w:rPr>
          <w:t>Roof (Table- 7.8). Similarly, all the associated structures (Cow sheds) are kachchi type.</w:t>
        </w:r>
      </w:ins>
    </w:p>
    <w:p w:rsidR="00160D84" w:rsidRPr="00873009" w:rsidRDefault="00160D84" w:rsidP="00160D84">
      <w:pPr>
        <w:spacing w:line="300" w:lineRule="auto"/>
        <w:rPr>
          <w:ins w:id="11717" w:author="user" w:date="2012-02-29T14:50:00Z"/>
          <w:rFonts w:ascii="Calibri" w:hAnsi="Calibri" w:cs="Calibri"/>
          <w:b/>
          <w:sz w:val="20"/>
          <w:szCs w:val="20"/>
        </w:rPr>
      </w:pPr>
      <w:ins w:id="11718" w:author="user" w:date="2012-02-29T14:50:00Z">
        <w:r w:rsidRPr="00873009">
          <w:rPr>
            <w:rFonts w:ascii="Calibri" w:hAnsi="Calibri" w:cs="Calibri"/>
            <w:b/>
            <w:sz w:val="20"/>
            <w:szCs w:val="20"/>
          </w:rPr>
          <w:t>Table - 7.8: Affected Houses/Structures by Type</w:t>
        </w:r>
      </w:ins>
    </w:p>
    <w:tbl>
      <w:tblPr>
        <w:tblW w:w="7663" w:type="dxa"/>
        <w:tblInd w:w="95" w:type="dxa"/>
        <w:tblLook w:val="04A0"/>
      </w:tblPr>
      <w:tblGrid>
        <w:gridCol w:w="1980"/>
        <w:gridCol w:w="1140"/>
        <w:gridCol w:w="1573"/>
        <w:gridCol w:w="1260"/>
        <w:gridCol w:w="1710"/>
      </w:tblGrid>
      <w:tr w:rsidR="00160D84" w:rsidRPr="00873009" w:rsidTr="0074335E">
        <w:trPr>
          <w:trHeight w:val="300"/>
          <w:ins w:id="11719" w:author="user" w:date="2012-02-29T14:50:00Z"/>
        </w:trPr>
        <w:tc>
          <w:tcPr>
            <w:tcW w:w="1980" w:type="dxa"/>
            <w:vMerge w:val="restart"/>
            <w:tcBorders>
              <w:top w:val="single" w:sz="4" w:space="0" w:color="auto"/>
              <w:left w:val="single" w:sz="4" w:space="0" w:color="auto"/>
              <w:bottom w:val="single" w:sz="4" w:space="0" w:color="auto"/>
              <w:right w:val="single" w:sz="4" w:space="0" w:color="auto"/>
            </w:tcBorders>
            <w:shd w:val="clear" w:color="auto" w:fill="auto"/>
          </w:tcPr>
          <w:p w:rsidR="00160D84" w:rsidRPr="00873009" w:rsidRDefault="00160D84" w:rsidP="0074335E">
            <w:pPr>
              <w:spacing w:line="300" w:lineRule="auto"/>
              <w:rPr>
                <w:ins w:id="11720" w:author="user" w:date="2012-02-29T14:50:00Z"/>
                <w:rFonts w:ascii="Calibri" w:hAnsi="Calibri" w:cs="Calibri"/>
                <w:b/>
                <w:bCs/>
                <w:sz w:val="20"/>
                <w:szCs w:val="20"/>
                <w:lang w:bidi="ne-NP"/>
              </w:rPr>
            </w:pPr>
            <w:ins w:id="11721" w:author="user" w:date="2012-02-29T14:50:00Z">
              <w:r w:rsidRPr="00873009">
                <w:rPr>
                  <w:rFonts w:ascii="Calibri" w:hAnsi="Calibri" w:cs="Calibri"/>
                  <w:b/>
                  <w:bCs/>
                  <w:sz w:val="20"/>
                  <w:szCs w:val="20"/>
                  <w:lang w:bidi="ne-NP"/>
                </w:rPr>
                <w:t>Caste/Ethnic Group</w:t>
              </w:r>
            </w:ins>
          </w:p>
        </w:tc>
        <w:tc>
          <w:tcPr>
            <w:tcW w:w="5683" w:type="dxa"/>
            <w:gridSpan w:val="4"/>
            <w:tcBorders>
              <w:top w:val="single" w:sz="4" w:space="0" w:color="auto"/>
              <w:left w:val="nil"/>
              <w:bottom w:val="single" w:sz="4" w:space="0" w:color="auto"/>
              <w:right w:val="single" w:sz="4" w:space="0" w:color="auto"/>
            </w:tcBorders>
            <w:shd w:val="clear" w:color="auto" w:fill="auto"/>
          </w:tcPr>
          <w:p w:rsidR="00160D84" w:rsidRPr="00873009" w:rsidRDefault="00160D84" w:rsidP="0074335E">
            <w:pPr>
              <w:spacing w:line="300" w:lineRule="auto"/>
              <w:rPr>
                <w:ins w:id="11722" w:author="user" w:date="2012-02-29T14:50:00Z"/>
                <w:rFonts w:ascii="Calibri" w:hAnsi="Calibri" w:cs="Calibri"/>
                <w:b/>
                <w:bCs/>
                <w:sz w:val="20"/>
                <w:szCs w:val="20"/>
                <w:lang w:bidi="ne-NP"/>
              </w:rPr>
            </w:pPr>
            <w:ins w:id="11723" w:author="user" w:date="2012-02-29T14:50:00Z">
              <w:r w:rsidRPr="00873009">
                <w:rPr>
                  <w:rFonts w:ascii="Calibri" w:hAnsi="Calibri" w:cs="Calibri"/>
                  <w:b/>
                  <w:bCs/>
                  <w:sz w:val="20"/>
                  <w:szCs w:val="20"/>
                  <w:lang w:bidi="ne-NP"/>
                </w:rPr>
                <w:t xml:space="preserve">                                   Affected Houses by Type</w:t>
              </w:r>
            </w:ins>
          </w:p>
        </w:tc>
      </w:tr>
      <w:tr w:rsidR="00160D84" w:rsidRPr="00873009" w:rsidTr="0074335E">
        <w:trPr>
          <w:trHeight w:val="300"/>
          <w:ins w:id="11724" w:author="user" w:date="2012-02-29T14:50:00Z"/>
        </w:trPr>
        <w:tc>
          <w:tcPr>
            <w:tcW w:w="1980" w:type="dxa"/>
            <w:vMerge/>
            <w:tcBorders>
              <w:top w:val="single" w:sz="4" w:space="0" w:color="auto"/>
              <w:left w:val="single" w:sz="4" w:space="0" w:color="auto"/>
              <w:bottom w:val="single" w:sz="4" w:space="0" w:color="auto"/>
              <w:right w:val="single" w:sz="4" w:space="0" w:color="auto"/>
            </w:tcBorders>
            <w:vAlign w:val="center"/>
          </w:tcPr>
          <w:p w:rsidR="00160D84" w:rsidRPr="00873009" w:rsidRDefault="00160D84" w:rsidP="0074335E">
            <w:pPr>
              <w:spacing w:line="300" w:lineRule="auto"/>
              <w:rPr>
                <w:ins w:id="11725" w:author="user" w:date="2012-02-29T14:50:00Z"/>
                <w:rFonts w:ascii="Calibri" w:hAnsi="Calibri" w:cs="Calibri"/>
                <w:b/>
                <w:bCs/>
                <w:sz w:val="20"/>
                <w:szCs w:val="20"/>
                <w:lang w:bidi="ne-NP"/>
              </w:rPr>
            </w:pPr>
          </w:p>
        </w:tc>
        <w:tc>
          <w:tcPr>
            <w:tcW w:w="114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726" w:author="user" w:date="2012-02-29T14:50:00Z"/>
                <w:rFonts w:ascii="Calibri" w:hAnsi="Calibri" w:cs="Calibri"/>
                <w:b/>
                <w:bCs/>
                <w:sz w:val="20"/>
                <w:szCs w:val="20"/>
                <w:lang w:bidi="ne-NP"/>
              </w:rPr>
            </w:pPr>
            <w:ins w:id="11727" w:author="user" w:date="2012-02-29T14:50:00Z">
              <w:r w:rsidRPr="00873009">
                <w:rPr>
                  <w:rFonts w:ascii="Calibri" w:hAnsi="Calibri" w:cs="Calibri"/>
                  <w:b/>
                  <w:bCs/>
                  <w:sz w:val="20"/>
                  <w:szCs w:val="20"/>
                  <w:lang w:bidi="ne-NP"/>
                </w:rPr>
                <w:t>Kachchi</w:t>
              </w:r>
            </w:ins>
          </w:p>
        </w:tc>
        <w:tc>
          <w:tcPr>
            <w:tcW w:w="1573"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728" w:author="user" w:date="2012-02-29T14:50:00Z"/>
                <w:rFonts w:ascii="Calibri" w:hAnsi="Calibri" w:cs="Calibri"/>
                <w:b/>
                <w:bCs/>
                <w:sz w:val="20"/>
                <w:szCs w:val="20"/>
                <w:lang w:bidi="ne-NP"/>
              </w:rPr>
            </w:pPr>
            <w:ins w:id="11729" w:author="user" w:date="2012-02-29T14:50:00Z">
              <w:r w:rsidRPr="00873009">
                <w:rPr>
                  <w:rFonts w:ascii="Calibri" w:hAnsi="Calibri" w:cs="Calibri"/>
                  <w:b/>
                  <w:bCs/>
                  <w:sz w:val="20"/>
                  <w:szCs w:val="20"/>
                  <w:lang w:bidi="ne-NP"/>
                </w:rPr>
                <w:t>Semi Pakki</w:t>
              </w:r>
            </w:ins>
          </w:p>
        </w:tc>
        <w:tc>
          <w:tcPr>
            <w:tcW w:w="126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730" w:author="user" w:date="2012-02-29T14:50:00Z"/>
                <w:rFonts w:ascii="Calibri" w:hAnsi="Calibri" w:cs="Calibri"/>
                <w:b/>
                <w:bCs/>
                <w:sz w:val="20"/>
                <w:szCs w:val="20"/>
                <w:lang w:bidi="ne-NP"/>
              </w:rPr>
            </w:pPr>
            <w:ins w:id="11731" w:author="user" w:date="2012-02-29T14:50:00Z">
              <w:r w:rsidRPr="00873009">
                <w:rPr>
                  <w:rFonts w:ascii="Calibri" w:hAnsi="Calibri" w:cs="Calibri"/>
                  <w:b/>
                  <w:bCs/>
                  <w:sz w:val="20"/>
                  <w:szCs w:val="20"/>
                  <w:lang w:bidi="ne-NP"/>
                </w:rPr>
                <w:t>Pakki</w:t>
              </w:r>
            </w:ins>
          </w:p>
        </w:tc>
        <w:tc>
          <w:tcPr>
            <w:tcW w:w="171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732" w:author="user" w:date="2012-02-29T14:50:00Z"/>
                <w:rFonts w:ascii="Calibri" w:hAnsi="Calibri" w:cs="Calibri"/>
                <w:b/>
                <w:bCs/>
                <w:sz w:val="20"/>
                <w:szCs w:val="20"/>
                <w:lang w:bidi="ne-NP"/>
              </w:rPr>
            </w:pPr>
            <w:ins w:id="11733" w:author="user" w:date="2012-02-29T14:50:00Z">
              <w:r w:rsidRPr="00873009">
                <w:rPr>
                  <w:rFonts w:ascii="Calibri" w:hAnsi="Calibri" w:cs="Calibri"/>
                  <w:b/>
                  <w:bCs/>
                  <w:sz w:val="20"/>
                  <w:szCs w:val="20"/>
                  <w:lang w:bidi="ne-NP"/>
                </w:rPr>
                <w:t>Total</w:t>
              </w:r>
            </w:ins>
          </w:p>
        </w:tc>
      </w:tr>
      <w:tr w:rsidR="00160D84" w:rsidRPr="00873009" w:rsidTr="0074335E">
        <w:trPr>
          <w:trHeight w:val="300"/>
          <w:ins w:id="11734" w:author="user" w:date="2012-02-29T14:50:00Z"/>
        </w:trPr>
        <w:tc>
          <w:tcPr>
            <w:tcW w:w="1980" w:type="dxa"/>
            <w:tcBorders>
              <w:top w:val="nil"/>
              <w:left w:val="single" w:sz="4" w:space="0" w:color="auto"/>
              <w:bottom w:val="single" w:sz="4" w:space="0" w:color="auto"/>
              <w:right w:val="single" w:sz="4" w:space="0" w:color="auto"/>
            </w:tcBorders>
            <w:shd w:val="clear" w:color="auto" w:fill="auto"/>
          </w:tcPr>
          <w:p w:rsidR="00160D84" w:rsidRPr="00873009" w:rsidRDefault="00160D84" w:rsidP="0074335E">
            <w:pPr>
              <w:spacing w:line="300" w:lineRule="auto"/>
              <w:rPr>
                <w:ins w:id="11735" w:author="user" w:date="2012-02-29T14:50:00Z"/>
                <w:rFonts w:ascii="Calibri" w:hAnsi="Calibri" w:cs="Calibri"/>
                <w:sz w:val="20"/>
                <w:szCs w:val="20"/>
                <w:lang w:bidi="ne-NP"/>
              </w:rPr>
            </w:pPr>
            <w:ins w:id="11736" w:author="user" w:date="2012-02-29T14:50:00Z">
              <w:r w:rsidRPr="00873009">
                <w:rPr>
                  <w:rFonts w:ascii="Calibri" w:hAnsi="Calibri" w:cs="Calibri"/>
                  <w:sz w:val="20"/>
                  <w:szCs w:val="20"/>
                  <w:lang w:bidi="ne-NP"/>
                </w:rPr>
                <w:t>Chepang</w:t>
              </w:r>
            </w:ins>
          </w:p>
        </w:tc>
        <w:tc>
          <w:tcPr>
            <w:tcW w:w="114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737" w:author="user" w:date="2012-02-29T14:50:00Z"/>
                <w:rFonts w:ascii="Calibri" w:hAnsi="Calibri" w:cs="Calibri"/>
                <w:sz w:val="20"/>
                <w:szCs w:val="20"/>
                <w:lang w:bidi="ne-NP"/>
              </w:rPr>
            </w:pPr>
            <w:ins w:id="11738" w:author="user" w:date="2012-02-29T14:50:00Z">
              <w:r w:rsidRPr="00873009">
                <w:rPr>
                  <w:rFonts w:ascii="Calibri" w:hAnsi="Calibri" w:cs="Calibri"/>
                  <w:sz w:val="20"/>
                  <w:szCs w:val="20"/>
                  <w:lang w:bidi="ne-NP"/>
                </w:rPr>
                <w:t>4</w:t>
              </w:r>
            </w:ins>
          </w:p>
        </w:tc>
        <w:tc>
          <w:tcPr>
            <w:tcW w:w="1573"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739" w:author="user" w:date="2012-02-29T14:50:00Z"/>
                <w:rFonts w:ascii="Calibri" w:hAnsi="Calibri" w:cs="Calibri"/>
                <w:sz w:val="20"/>
                <w:szCs w:val="20"/>
                <w:lang w:bidi="ne-NP"/>
              </w:rPr>
            </w:pPr>
            <w:ins w:id="11740" w:author="user" w:date="2012-02-29T14:50:00Z">
              <w:r w:rsidRPr="00873009">
                <w:rPr>
                  <w:rFonts w:ascii="Calibri" w:hAnsi="Calibri" w:cs="Calibri"/>
                  <w:sz w:val="20"/>
                  <w:szCs w:val="20"/>
                  <w:lang w:bidi="ne-NP"/>
                </w:rPr>
                <w:t>6</w:t>
              </w:r>
            </w:ins>
          </w:p>
        </w:tc>
        <w:tc>
          <w:tcPr>
            <w:tcW w:w="126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741" w:author="user" w:date="2012-02-29T14:50:00Z"/>
                <w:rFonts w:ascii="Calibri" w:hAnsi="Calibri" w:cs="Calibri"/>
                <w:sz w:val="20"/>
                <w:szCs w:val="20"/>
                <w:lang w:bidi="ne-NP"/>
              </w:rPr>
            </w:pPr>
            <w:ins w:id="11742" w:author="user" w:date="2012-02-29T14:50:00Z">
              <w:r w:rsidRPr="00873009">
                <w:rPr>
                  <w:rFonts w:ascii="Calibri" w:hAnsi="Calibri" w:cs="Calibri"/>
                  <w:sz w:val="20"/>
                  <w:szCs w:val="20"/>
                  <w:lang w:bidi="ne-NP"/>
                </w:rPr>
                <w:t>-</w:t>
              </w:r>
            </w:ins>
          </w:p>
        </w:tc>
        <w:tc>
          <w:tcPr>
            <w:tcW w:w="171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743" w:author="user" w:date="2012-02-29T14:50:00Z"/>
                <w:rFonts w:ascii="Calibri" w:hAnsi="Calibri" w:cs="Calibri"/>
                <w:sz w:val="20"/>
                <w:szCs w:val="20"/>
                <w:lang w:bidi="ne-NP"/>
              </w:rPr>
            </w:pPr>
            <w:ins w:id="11744" w:author="user" w:date="2012-02-29T14:50:00Z">
              <w:r w:rsidRPr="00873009">
                <w:rPr>
                  <w:rFonts w:ascii="Calibri" w:hAnsi="Calibri" w:cs="Calibri"/>
                  <w:sz w:val="20"/>
                  <w:szCs w:val="20"/>
                  <w:lang w:bidi="ne-NP"/>
                </w:rPr>
                <w:t>10</w:t>
              </w:r>
            </w:ins>
          </w:p>
        </w:tc>
      </w:tr>
      <w:tr w:rsidR="00160D84" w:rsidRPr="00873009" w:rsidTr="0074335E">
        <w:trPr>
          <w:trHeight w:val="300"/>
          <w:ins w:id="11745" w:author="user" w:date="2012-02-29T14:50:00Z"/>
        </w:trPr>
        <w:tc>
          <w:tcPr>
            <w:tcW w:w="1980" w:type="dxa"/>
            <w:tcBorders>
              <w:top w:val="nil"/>
              <w:left w:val="single" w:sz="4" w:space="0" w:color="auto"/>
              <w:bottom w:val="single" w:sz="4" w:space="0" w:color="auto"/>
              <w:right w:val="single" w:sz="4" w:space="0" w:color="auto"/>
            </w:tcBorders>
            <w:shd w:val="clear" w:color="auto" w:fill="auto"/>
          </w:tcPr>
          <w:p w:rsidR="00160D84" w:rsidRPr="00873009" w:rsidRDefault="00160D84" w:rsidP="0074335E">
            <w:pPr>
              <w:spacing w:line="300" w:lineRule="auto"/>
              <w:rPr>
                <w:ins w:id="11746" w:author="user" w:date="2012-02-29T14:50:00Z"/>
                <w:rFonts w:ascii="Calibri" w:hAnsi="Calibri" w:cs="Calibri"/>
                <w:sz w:val="20"/>
                <w:szCs w:val="20"/>
                <w:lang w:bidi="ne-NP"/>
              </w:rPr>
            </w:pPr>
            <w:ins w:id="11747" w:author="user" w:date="2012-02-29T14:50:00Z">
              <w:r w:rsidRPr="00873009">
                <w:rPr>
                  <w:rFonts w:ascii="Calibri" w:hAnsi="Calibri" w:cs="Calibri"/>
                  <w:sz w:val="20"/>
                  <w:szCs w:val="20"/>
                  <w:lang w:bidi="ne-NP"/>
                </w:rPr>
                <w:t>Tamang</w:t>
              </w:r>
            </w:ins>
          </w:p>
        </w:tc>
        <w:tc>
          <w:tcPr>
            <w:tcW w:w="114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748" w:author="user" w:date="2012-02-29T14:50:00Z"/>
                <w:rFonts w:ascii="Calibri" w:hAnsi="Calibri" w:cs="Calibri"/>
                <w:sz w:val="20"/>
                <w:szCs w:val="20"/>
                <w:lang w:bidi="ne-NP"/>
              </w:rPr>
            </w:pPr>
            <w:ins w:id="11749" w:author="user" w:date="2012-02-29T14:50:00Z">
              <w:r w:rsidRPr="00873009">
                <w:rPr>
                  <w:rFonts w:ascii="Calibri" w:hAnsi="Calibri" w:cs="Calibri"/>
                  <w:sz w:val="20"/>
                  <w:szCs w:val="20"/>
                  <w:lang w:bidi="ne-NP"/>
                </w:rPr>
                <w:t>8</w:t>
              </w:r>
            </w:ins>
          </w:p>
        </w:tc>
        <w:tc>
          <w:tcPr>
            <w:tcW w:w="1573"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750" w:author="user" w:date="2012-02-29T14:50:00Z"/>
                <w:rFonts w:ascii="Calibri" w:hAnsi="Calibri" w:cs="Calibri"/>
                <w:sz w:val="20"/>
                <w:szCs w:val="20"/>
                <w:lang w:bidi="ne-NP"/>
              </w:rPr>
            </w:pPr>
            <w:ins w:id="11751" w:author="user" w:date="2012-02-29T14:50:00Z">
              <w:r w:rsidRPr="00873009">
                <w:rPr>
                  <w:rFonts w:ascii="Calibri" w:hAnsi="Calibri" w:cs="Calibri"/>
                  <w:sz w:val="20"/>
                  <w:szCs w:val="20"/>
                  <w:lang w:bidi="ne-NP"/>
                </w:rPr>
                <w:t>40</w:t>
              </w:r>
            </w:ins>
          </w:p>
        </w:tc>
        <w:tc>
          <w:tcPr>
            <w:tcW w:w="126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752" w:author="user" w:date="2012-02-29T14:50:00Z"/>
                <w:rFonts w:ascii="Calibri" w:hAnsi="Calibri" w:cs="Calibri"/>
                <w:sz w:val="20"/>
                <w:szCs w:val="20"/>
                <w:lang w:bidi="ne-NP"/>
              </w:rPr>
            </w:pPr>
            <w:ins w:id="11753" w:author="user" w:date="2012-02-29T14:50:00Z">
              <w:r w:rsidRPr="00873009">
                <w:rPr>
                  <w:rFonts w:ascii="Calibri" w:hAnsi="Calibri" w:cs="Calibri"/>
                  <w:sz w:val="20"/>
                  <w:szCs w:val="20"/>
                  <w:lang w:bidi="ne-NP"/>
                </w:rPr>
                <w:t>4</w:t>
              </w:r>
            </w:ins>
          </w:p>
        </w:tc>
        <w:tc>
          <w:tcPr>
            <w:tcW w:w="171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754" w:author="user" w:date="2012-02-29T14:50:00Z"/>
                <w:rFonts w:ascii="Calibri" w:hAnsi="Calibri" w:cs="Calibri"/>
                <w:sz w:val="20"/>
                <w:szCs w:val="20"/>
                <w:lang w:bidi="ne-NP"/>
              </w:rPr>
            </w:pPr>
            <w:ins w:id="11755" w:author="user" w:date="2012-02-29T14:50:00Z">
              <w:r w:rsidRPr="00873009">
                <w:rPr>
                  <w:rFonts w:ascii="Calibri" w:hAnsi="Calibri" w:cs="Calibri"/>
                  <w:sz w:val="20"/>
                  <w:szCs w:val="20"/>
                  <w:lang w:bidi="ne-NP"/>
                </w:rPr>
                <w:t>52</w:t>
              </w:r>
            </w:ins>
          </w:p>
        </w:tc>
      </w:tr>
      <w:tr w:rsidR="00160D84" w:rsidRPr="00873009" w:rsidTr="0074335E">
        <w:trPr>
          <w:trHeight w:val="300"/>
          <w:ins w:id="11756" w:author="user" w:date="2012-02-29T14:50:00Z"/>
        </w:trPr>
        <w:tc>
          <w:tcPr>
            <w:tcW w:w="1980" w:type="dxa"/>
            <w:tcBorders>
              <w:top w:val="nil"/>
              <w:left w:val="single" w:sz="4" w:space="0" w:color="auto"/>
              <w:bottom w:val="single" w:sz="4" w:space="0" w:color="auto"/>
              <w:right w:val="single" w:sz="4" w:space="0" w:color="auto"/>
            </w:tcBorders>
            <w:shd w:val="clear" w:color="auto" w:fill="auto"/>
          </w:tcPr>
          <w:p w:rsidR="00160D84" w:rsidRPr="00873009" w:rsidRDefault="00160D84" w:rsidP="0074335E">
            <w:pPr>
              <w:spacing w:line="300" w:lineRule="auto"/>
              <w:rPr>
                <w:ins w:id="11757" w:author="user" w:date="2012-02-29T14:50:00Z"/>
                <w:rFonts w:ascii="Calibri" w:hAnsi="Calibri" w:cs="Calibri"/>
                <w:sz w:val="20"/>
                <w:szCs w:val="20"/>
                <w:lang w:bidi="ne-NP"/>
              </w:rPr>
            </w:pPr>
            <w:ins w:id="11758" w:author="user" w:date="2012-02-29T14:50:00Z">
              <w:r w:rsidRPr="00873009">
                <w:rPr>
                  <w:rFonts w:ascii="Calibri" w:hAnsi="Calibri" w:cs="Calibri"/>
                  <w:sz w:val="20"/>
                  <w:szCs w:val="20"/>
                  <w:lang w:bidi="ne-NP"/>
                </w:rPr>
                <w:t>Gurung,Magar,Rai</w:t>
              </w:r>
            </w:ins>
          </w:p>
        </w:tc>
        <w:tc>
          <w:tcPr>
            <w:tcW w:w="114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759" w:author="user" w:date="2012-02-29T14:50:00Z"/>
                <w:rFonts w:ascii="Calibri" w:hAnsi="Calibri" w:cs="Calibri"/>
                <w:sz w:val="20"/>
                <w:szCs w:val="20"/>
                <w:lang w:bidi="ne-NP"/>
              </w:rPr>
            </w:pPr>
            <w:ins w:id="11760" w:author="user" w:date="2012-02-29T14:50:00Z">
              <w:r w:rsidRPr="00873009">
                <w:rPr>
                  <w:rFonts w:ascii="Calibri" w:hAnsi="Calibri" w:cs="Calibri"/>
                  <w:sz w:val="20"/>
                  <w:szCs w:val="20"/>
                  <w:lang w:bidi="ne-NP"/>
                </w:rPr>
                <w:t>9</w:t>
              </w:r>
            </w:ins>
          </w:p>
        </w:tc>
        <w:tc>
          <w:tcPr>
            <w:tcW w:w="1573"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761" w:author="user" w:date="2012-02-29T14:50:00Z"/>
                <w:rFonts w:ascii="Calibri" w:hAnsi="Calibri" w:cs="Calibri"/>
                <w:sz w:val="20"/>
                <w:szCs w:val="20"/>
                <w:lang w:bidi="ne-NP"/>
              </w:rPr>
            </w:pPr>
            <w:ins w:id="11762" w:author="user" w:date="2012-02-29T14:50:00Z">
              <w:r w:rsidRPr="00873009">
                <w:rPr>
                  <w:rFonts w:ascii="Calibri" w:hAnsi="Calibri" w:cs="Calibri"/>
                  <w:sz w:val="20"/>
                  <w:szCs w:val="20"/>
                  <w:lang w:bidi="ne-NP"/>
                </w:rPr>
                <w:t>13</w:t>
              </w:r>
            </w:ins>
          </w:p>
        </w:tc>
        <w:tc>
          <w:tcPr>
            <w:tcW w:w="126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763" w:author="user" w:date="2012-02-29T14:50:00Z"/>
                <w:rFonts w:ascii="Calibri" w:hAnsi="Calibri" w:cs="Calibri"/>
                <w:sz w:val="20"/>
                <w:szCs w:val="20"/>
                <w:lang w:bidi="ne-NP"/>
              </w:rPr>
            </w:pPr>
            <w:ins w:id="11764" w:author="user" w:date="2012-02-29T14:50:00Z">
              <w:r w:rsidRPr="00873009">
                <w:rPr>
                  <w:rFonts w:ascii="Calibri" w:hAnsi="Calibri" w:cs="Calibri"/>
                  <w:sz w:val="20"/>
                  <w:szCs w:val="20"/>
                  <w:lang w:bidi="ne-NP"/>
                </w:rPr>
                <w:t>-</w:t>
              </w:r>
            </w:ins>
          </w:p>
        </w:tc>
        <w:tc>
          <w:tcPr>
            <w:tcW w:w="171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765" w:author="user" w:date="2012-02-29T14:50:00Z"/>
                <w:rFonts w:ascii="Calibri" w:hAnsi="Calibri" w:cs="Calibri"/>
                <w:sz w:val="20"/>
                <w:szCs w:val="20"/>
                <w:lang w:bidi="ne-NP"/>
              </w:rPr>
            </w:pPr>
            <w:ins w:id="11766" w:author="user" w:date="2012-02-29T14:50:00Z">
              <w:r w:rsidRPr="00873009">
                <w:rPr>
                  <w:rFonts w:ascii="Calibri" w:hAnsi="Calibri" w:cs="Calibri"/>
                  <w:sz w:val="20"/>
                  <w:szCs w:val="20"/>
                  <w:lang w:bidi="ne-NP"/>
                </w:rPr>
                <w:t>22</w:t>
              </w:r>
            </w:ins>
          </w:p>
        </w:tc>
      </w:tr>
      <w:tr w:rsidR="00160D84" w:rsidRPr="00873009" w:rsidTr="0074335E">
        <w:trPr>
          <w:trHeight w:val="300"/>
          <w:ins w:id="11767" w:author="user" w:date="2012-02-29T14:50:00Z"/>
        </w:trPr>
        <w:tc>
          <w:tcPr>
            <w:tcW w:w="1980" w:type="dxa"/>
            <w:tcBorders>
              <w:top w:val="nil"/>
              <w:left w:val="single" w:sz="4" w:space="0" w:color="auto"/>
              <w:bottom w:val="single" w:sz="4" w:space="0" w:color="auto"/>
              <w:right w:val="single" w:sz="4" w:space="0" w:color="auto"/>
            </w:tcBorders>
            <w:shd w:val="clear" w:color="auto" w:fill="auto"/>
          </w:tcPr>
          <w:p w:rsidR="00160D84" w:rsidRPr="00873009" w:rsidRDefault="00160D84" w:rsidP="0074335E">
            <w:pPr>
              <w:spacing w:line="300" w:lineRule="auto"/>
              <w:rPr>
                <w:ins w:id="11768" w:author="user" w:date="2012-02-29T14:50:00Z"/>
                <w:rFonts w:ascii="Calibri" w:hAnsi="Calibri" w:cs="Calibri"/>
                <w:sz w:val="20"/>
                <w:szCs w:val="20"/>
                <w:lang w:bidi="ne-NP"/>
              </w:rPr>
            </w:pPr>
            <w:ins w:id="11769" w:author="user" w:date="2012-02-29T14:50:00Z">
              <w:r w:rsidRPr="00873009">
                <w:rPr>
                  <w:rFonts w:ascii="Calibri" w:hAnsi="Calibri" w:cs="Calibri"/>
                  <w:sz w:val="20"/>
                  <w:szCs w:val="20"/>
                  <w:lang w:bidi="ne-NP"/>
                </w:rPr>
                <w:t>Newar</w:t>
              </w:r>
            </w:ins>
          </w:p>
        </w:tc>
        <w:tc>
          <w:tcPr>
            <w:tcW w:w="114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770" w:author="user" w:date="2012-02-29T14:50:00Z"/>
                <w:rFonts w:ascii="Calibri" w:hAnsi="Calibri" w:cs="Calibri"/>
                <w:sz w:val="20"/>
                <w:szCs w:val="20"/>
                <w:lang w:bidi="ne-NP"/>
              </w:rPr>
            </w:pPr>
            <w:ins w:id="11771" w:author="user" w:date="2012-02-29T14:50:00Z">
              <w:r w:rsidRPr="00873009">
                <w:rPr>
                  <w:rFonts w:ascii="Calibri" w:hAnsi="Calibri" w:cs="Calibri"/>
                  <w:sz w:val="20"/>
                  <w:szCs w:val="20"/>
                  <w:lang w:bidi="ne-NP"/>
                </w:rPr>
                <w:t>2</w:t>
              </w:r>
            </w:ins>
          </w:p>
        </w:tc>
        <w:tc>
          <w:tcPr>
            <w:tcW w:w="1573"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772" w:author="user" w:date="2012-02-29T14:50:00Z"/>
                <w:rFonts w:ascii="Calibri" w:hAnsi="Calibri" w:cs="Calibri"/>
                <w:sz w:val="20"/>
                <w:szCs w:val="20"/>
                <w:lang w:bidi="ne-NP"/>
              </w:rPr>
            </w:pPr>
            <w:ins w:id="11773" w:author="user" w:date="2012-02-29T14:50:00Z">
              <w:r w:rsidRPr="00873009">
                <w:rPr>
                  <w:rFonts w:ascii="Calibri" w:hAnsi="Calibri" w:cs="Calibri"/>
                  <w:sz w:val="20"/>
                  <w:szCs w:val="20"/>
                  <w:lang w:bidi="ne-NP"/>
                </w:rPr>
                <w:t>2</w:t>
              </w:r>
            </w:ins>
          </w:p>
        </w:tc>
        <w:tc>
          <w:tcPr>
            <w:tcW w:w="126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774" w:author="user" w:date="2012-02-29T14:50:00Z"/>
                <w:rFonts w:ascii="Calibri" w:hAnsi="Calibri" w:cs="Calibri"/>
                <w:sz w:val="20"/>
                <w:szCs w:val="20"/>
                <w:lang w:bidi="ne-NP"/>
              </w:rPr>
            </w:pPr>
            <w:ins w:id="11775" w:author="user" w:date="2012-02-29T14:50:00Z">
              <w:r w:rsidRPr="00873009">
                <w:rPr>
                  <w:rFonts w:ascii="Calibri" w:hAnsi="Calibri" w:cs="Calibri"/>
                  <w:sz w:val="20"/>
                  <w:szCs w:val="20"/>
                  <w:lang w:bidi="ne-NP"/>
                </w:rPr>
                <w:t>-</w:t>
              </w:r>
            </w:ins>
          </w:p>
        </w:tc>
        <w:tc>
          <w:tcPr>
            <w:tcW w:w="171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776" w:author="user" w:date="2012-02-29T14:50:00Z"/>
                <w:rFonts w:ascii="Calibri" w:hAnsi="Calibri" w:cs="Calibri"/>
                <w:sz w:val="20"/>
                <w:szCs w:val="20"/>
                <w:lang w:bidi="ne-NP"/>
              </w:rPr>
            </w:pPr>
            <w:ins w:id="11777" w:author="user" w:date="2012-02-29T14:50:00Z">
              <w:r w:rsidRPr="00873009">
                <w:rPr>
                  <w:rFonts w:ascii="Calibri" w:hAnsi="Calibri" w:cs="Calibri"/>
                  <w:sz w:val="20"/>
                  <w:szCs w:val="20"/>
                  <w:lang w:bidi="ne-NP"/>
                </w:rPr>
                <w:t>4</w:t>
              </w:r>
            </w:ins>
          </w:p>
        </w:tc>
      </w:tr>
      <w:tr w:rsidR="00160D84" w:rsidRPr="00873009" w:rsidTr="0074335E">
        <w:trPr>
          <w:trHeight w:val="300"/>
          <w:ins w:id="11778" w:author="user" w:date="2012-02-29T14:50:00Z"/>
        </w:trPr>
        <w:tc>
          <w:tcPr>
            <w:tcW w:w="1980" w:type="dxa"/>
            <w:tcBorders>
              <w:top w:val="nil"/>
              <w:left w:val="single" w:sz="4" w:space="0" w:color="auto"/>
              <w:bottom w:val="single" w:sz="4" w:space="0" w:color="auto"/>
              <w:right w:val="single" w:sz="4" w:space="0" w:color="auto"/>
            </w:tcBorders>
            <w:shd w:val="clear" w:color="auto" w:fill="auto"/>
          </w:tcPr>
          <w:p w:rsidR="00160D84" w:rsidRPr="00873009" w:rsidRDefault="00160D84" w:rsidP="0074335E">
            <w:pPr>
              <w:spacing w:line="300" w:lineRule="auto"/>
              <w:rPr>
                <w:ins w:id="11779" w:author="user" w:date="2012-02-29T14:50:00Z"/>
                <w:rFonts w:ascii="Calibri" w:hAnsi="Calibri" w:cs="Calibri"/>
                <w:sz w:val="20"/>
                <w:szCs w:val="20"/>
                <w:lang w:bidi="ne-NP"/>
              </w:rPr>
            </w:pPr>
            <w:ins w:id="11780" w:author="user" w:date="2012-02-29T14:50:00Z">
              <w:r w:rsidRPr="00873009">
                <w:rPr>
                  <w:rFonts w:ascii="Calibri" w:hAnsi="Calibri" w:cs="Calibri"/>
                  <w:sz w:val="20"/>
                  <w:szCs w:val="20"/>
                  <w:lang w:bidi="ne-NP"/>
                </w:rPr>
                <w:t>Brahmin,Chhetri</w:t>
              </w:r>
            </w:ins>
          </w:p>
        </w:tc>
        <w:tc>
          <w:tcPr>
            <w:tcW w:w="114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781" w:author="user" w:date="2012-02-29T14:50:00Z"/>
                <w:rFonts w:ascii="Calibri" w:hAnsi="Calibri" w:cs="Calibri"/>
                <w:sz w:val="20"/>
                <w:szCs w:val="20"/>
                <w:lang w:bidi="ne-NP"/>
              </w:rPr>
            </w:pPr>
            <w:ins w:id="11782" w:author="user" w:date="2012-02-29T14:50:00Z">
              <w:r w:rsidRPr="00873009">
                <w:rPr>
                  <w:rFonts w:ascii="Calibri" w:hAnsi="Calibri" w:cs="Calibri"/>
                  <w:sz w:val="20"/>
                  <w:szCs w:val="20"/>
                  <w:lang w:bidi="ne-NP"/>
                </w:rPr>
                <w:t>6</w:t>
              </w:r>
            </w:ins>
          </w:p>
        </w:tc>
        <w:tc>
          <w:tcPr>
            <w:tcW w:w="1573"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783" w:author="user" w:date="2012-02-29T14:50:00Z"/>
                <w:rFonts w:ascii="Calibri" w:hAnsi="Calibri" w:cs="Calibri"/>
                <w:sz w:val="20"/>
                <w:szCs w:val="20"/>
                <w:lang w:bidi="ne-NP"/>
              </w:rPr>
            </w:pPr>
            <w:ins w:id="11784" w:author="user" w:date="2012-02-29T14:50:00Z">
              <w:r w:rsidRPr="00873009">
                <w:rPr>
                  <w:rFonts w:ascii="Calibri" w:hAnsi="Calibri" w:cs="Calibri"/>
                  <w:sz w:val="20"/>
                  <w:szCs w:val="20"/>
                  <w:lang w:bidi="ne-NP"/>
                </w:rPr>
                <w:t>9</w:t>
              </w:r>
            </w:ins>
          </w:p>
        </w:tc>
        <w:tc>
          <w:tcPr>
            <w:tcW w:w="126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785" w:author="user" w:date="2012-02-29T14:50:00Z"/>
                <w:rFonts w:ascii="Calibri" w:hAnsi="Calibri" w:cs="Calibri"/>
                <w:sz w:val="20"/>
                <w:szCs w:val="20"/>
                <w:lang w:bidi="ne-NP"/>
              </w:rPr>
            </w:pPr>
            <w:ins w:id="11786" w:author="user" w:date="2012-02-29T14:50:00Z">
              <w:r w:rsidRPr="00873009">
                <w:rPr>
                  <w:rFonts w:ascii="Calibri" w:hAnsi="Calibri" w:cs="Calibri"/>
                  <w:sz w:val="20"/>
                  <w:szCs w:val="20"/>
                  <w:lang w:bidi="ne-NP"/>
                </w:rPr>
                <w:t>-</w:t>
              </w:r>
            </w:ins>
          </w:p>
        </w:tc>
        <w:tc>
          <w:tcPr>
            <w:tcW w:w="171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787" w:author="user" w:date="2012-02-29T14:50:00Z"/>
                <w:rFonts w:ascii="Calibri" w:hAnsi="Calibri" w:cs="Calibri"/>
                <w:sz w:val="20"/>
                <w:szCs w:val="20"/>
                <w:lang w:bidi="ne-NP"/>
              </w:rPr>
            </w:pPr>
            <w:ins w:id="11788" w:author="user" w:date="2012-02-29T14:50:00Z">
              <w:r w:rsidRPr="00873009">
                <w:rPr>
                  <w:rFonts w:ascii="Calibri" w:hAnsi="Calibri" w:cs="Calibri"/>
                  <w:sz w:val="20"/>
                  <w:szCs w:val="20"/>
                  <w:lang w:bidi="ne-NP"/>
                </w:rPr>
                <w:t>15</w:t>
              </w:r>
            </w:ins>
          </w:p>
        </w:tc>
      </w:tr>
      <w:tr w:rsidR="00160D84" w:rsidRPr="00873009" w:rsidTr="0074335E">
        <w:trPr>
          <w:trHeight w:val="300"/>
          <w:ins w:id="11789" w:author="user" w:date="2012-02-29T14:50:00Z"/>
        </w:trPr>
        <w:tc>
          <w:tcPr>
            <w:tcW w:w="1980" w:type="dxa"/>
            <w:tcBorders>
              <w:top w:val="nil"/>
              <w:left w:val="single" w:sz="4" w:space="0" w:color="auto"/>
              <w:bottom w:val="single" w:sz="4" w:space="0" w:color="auto"/>
              <w:right w:val="single" w:sz="4" w:space="0" w:color="auto"/>
            </w:tcBorders>
            <w:shd w:val="clear" w:color="auto" w:fill="auto"/>
          </w:tcPr>
          <w:p w:rsidR="00160D84" w:rsidRPr="00873009" w:rsidRDefault="00160D84" w:rsidP="0074335E">
            <w:pPr>
              <w:spacing w:line="300" w:lineRule="auto"/>
              <w:rPr>
                <w:ins w:id="11790" w:author="user" w:date="2012-02-29T14:50:00Z"/>
                <w:rFonts w:ascii="Calibri" w:hAnsi="Calibri" w:cs="Calibri"/>
                <w:sz w:val="20"/>
                <w:szCs w:val="20"/>
                <w:lang w:bidi="ne-NP"/>
              </w:rPr>
            </w:pPr>
            <w:ins w:id="11791" w:author="user" w:date="2012-02-29T14:50:00Z">
              <w:r w:rsidRPr="00873009">
                <w:rPr>
                  <w:rFonts w:ascii="Calibri" w:hAnsi="Calibri" w:cs="Calibri"/>
                  <w:sz w:val="20"/>
                  <w:szCs w:val="20"/>
                  <w:lang w:bidi="ne-NP"/>
                </w:rPr>
                <w:t>Dalits</w:t>
              </w:r>
            </w:ins>
          </w:p>
        </w:tc>
        <w:tc>
          <w:tcPr>
            <w:tcW w:w="114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792" w:author="user" w:date="2012-02-29T14:50:00Z"/>
                <w:rFonts w:ascii="Calibri" w:hAnsi="Calibri" w:cs="Calibri"/>
                <w:sz w:val="20"/>
                <w:szCs w:val="20"/>
                <w:lang w:bidi="ne-NP"/>
              </w:rPr>
            </w:pPr>
            <w:ins w:id="11793" w:author="user" w:date="2012-02-29T14:50:00Z">
              <w:r w:rsidRPr="00873009">
                <w:rPr>
                  <w:rFonts w:ascii="Calibri" w:hAnsi="Calibri" w:cs="Calibri"/>
                  <w:sz w:val="20"/>
                  <w:szCs w:val="20"/>
                  <w:lang w:bidi="ne-NP"/>
                </w:rPr>
                <w:t>8</w:t>
              </w:r>
            </w:ins>
          </w:p>
        </w:tc>
        <w:tc>
          <w:tcPr>
            <w:tcW w:w="1573"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794" w:author="user" w:date="2012-02-29T14:50:00Z"/>
                <w:rFonts w:ascii="Calibri" w:hAnsi="Calibri" w:cs="Calibri"/>
                <w:sz w:val="20"/>
                <w:szCs w:val="20"/>
                <w:lang w:bidi="ne-NP"/>
              </w:rPr>
            </w:pPr>
            <w:ins w:id="11795" w:author="user" w:date="2012-02-29T14:50:00Z">
              <w:r w:rsidRPr="00873009">
                <w:rPr>
                  <w:rFonts w:ascii="Calibri" w:hAnsi="Calibri" w:cs="Calibri"/>
                  <w:sz w:val="20"/>
                  <w:szCs w:val="20"/>
                  <w:lang w:bidi="ne-NP"/>
                </w:rPr>
                <w:t>4</w:t>
              </w:r>
            </w:ins>
          </w:p>
        </w:tc>
        <w:tc>
          <w:tcPr>
            <w:tcW w:w="126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796" w:author="user" w:date="2012-02-29T14:50:00Z"/>
                <w:rFonts w:ascii="Calibri" w:hAnsi="Calibri" w:cs="Calibri"/>
                <w:sz w:val="20"/>
                <w:szCs w:val="20"/>
                <w:lang w:bidi="ne-NP"/>
              </w:rPr>
            </w:pPr>
            <w:ins w:id="11797" w:author="user" w:date="2012-02-29T14:50:00Z">
              <w:r w:rsidRPr="00873009">
                <w:rPr>
                  <w:rFonts w:ascii="Calibri" w:hAnsi="Calibri" w:cs="Calibri"/>
                  <w:sz w:val="20"/>
                  <w:szCs w:val="20"/>
                  <w:lang w:bidi="ne-NP"/>
                </w:rPr>
                <w:t>-</w:t>
              </w:r>
            </w:ins>
          </w:p>
        </w:tc>
        <w:tc>
          <w:tcPr>
            <w:tcW w:w="171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798" w:author="user" w:date="2012-02-29T14:50:00Z"/>
                <w:rFonts w:ascii="Calibri" w:hAnsi="Calibri" w:cs="Calibri"/>
                <w:sz w:val="20"/>
                <w:szCs w:val="20"/>
                <w:lang w:bidi="ne-NP"/>
              </w:rPr>
            </w:pPr>
            <w:ins w:id="11799" w:author="user" w:date="2012-02-29T14:50:00Z">
              <w:r w:rsidRPr="00873009">
                <w:rPr>
                  <w:rFonts w:ascii="Calibri" w:hAnsi="Calibri" w:cs="Calibri"/>
                  <w:sz w:val="20"/>
                  <w:szCs w:val="20"/>
                  <w:lang w:bidi="ne-NP"/>
                </w:rPr>
                <w:t>12</w:t>
              </w:r>
            </w:ins>
          </w:p>
        </w:tc>
      </w:tr>
      <w:tr w:rsidR="00160D84" w:rsidRPr="00873009" w:rsidTr="0074335E">
        <w:trPr>
          <w:trHeight w:val="300"/>
          <w:ins w:id="11800" w:author="user" w:date="2012-02-29T14:50:00Z"/>
        </w:trPr>
        <w:tc>
          <w:tcPr>
            <w:tcW w:w="1980" w:type="dxa"/>
            <w:tcBorders>
              <w:top w:val="nil"/>
              <w:left w:val="single" w:sz="4" w:space="0" w:color="auto"/>
              <w:bottom w:val="single" w:sz="4" w:space="0" w:color="auto"/>
              <w:right w:val="single" w:sz="4" w:space="0" w:color="auto"/>
            </w:tcBorders>
            <w:shd w:val="clear" w:color="auto" w:fill="auto"/>
          </w:tcPr>
          <w:p w:rsidR="00160D84" w:rsidRPr="00873009" w:rsidRDefault="00160D84" w:rsidP="0074335E">
            <w:pPr>
              <w:spacing w:line="300" w:lineRule="auto"/>
              <w:rPr>
                <w:ins w:id="11801" w:author="user" w:date="2012-02-29T14:50:00Z"/>
                <w:rFonts w:ascii="Calibri" w:hAnsi="Calibri" w:cs="Calibri"/>
                <w:sz w:val="20"/>
                <w:szCs w:val="20"/>
                <w:lang w:bidi="ne-NP"/>
              </w:rPr>
            </w:pPr>
            <w:ins w:id="11802" w:author="user" w:date="2012-02-29T14:50:00Z">
              <w:r w:rsidRPr="00873009">
                <w:rPr>
                  <w:rFonts w:ascii="Calibri" w:hAnsi="Calibri" w:cs="Calibri"/>
                  <w:sz w:val="20"/>
                  <w:szCs w:val="20"/>
                  <w:lang w:bidi="ne-NP"/>
                </w:rPr>
                <w:t>Total</w:t>
              </w:r>
            </w:ins>
          </w:p>
        </w:tc>
        <w:tc>
          <w:tcPr>
            <w:tcW w:w="114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803" w:author="user" w:date="2012-02-29T14:50:00Z"/>
                <w:rFonts w:ascii="Calibri" w:hAnsi="Calibri" w:cs="Calibri"/>
                <w:sz w:val="20"/>
                <w:szCs w:val="20"/>
                <w:lang w:bidi="ne-NP"/>
              </w:rPr>
            </w:pPr>
            <w:ins w:id="11804" w:author="user" w:date="2012-02-29T14:50:00Z">
              <w:r w:rsidRPr="00873009">
                <w:rPr>
                  <w:rFonts w:ascii="Calibri" w:hAnsi="Calibri" w:cs="Calibri"/>
                  <w:sz w:val="20"/>
                  <w:szCs w:val="20"/>
                  <w:lang w:bidi="ne-NP"/>
                </w:rPr>
                <w:t>37</w:t>
              </w:r>
            </w:ins>
          </w:p>
        </w:tc>
        <w:tc>
          <w:tcPr>
            <w:tcW w:w="1573"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805" w:author="user" w:date="2012-02-29T14:50:00Z"/>
                <w:rFonts w:ascii="Calibri" w:hAnsi="Calibri" w:cs="Calibri"/>
                <w:sz w:val="20"/>
                <w:szCs w:val="20"/>
                <w:lang w:bidi="ne-NP"/>
              </w:rPr>
            </w:pPr>
            <w:ins w:id="11806" w:author="user" w:date="2012-02-29T14:50:00Z">
              <w:r w:rsidRPr="00873009">
                <w:rPr>
                  <w:rFonts w:ascii="Calibri" w:hAnsi="Calibri" w:cs="Calibri"/>
                  <w:sz w:val="20"/>
                  <w:szCs w:val="20"/>
                  <w:lang w:bidi="ne-NP"/>
                </w:rPr>
                <w:t>74</w:t>
              </w:r>
            </w:ins>
          </w:p>
        </w:tc>
        <w:tc>
          <w:tcPr>
            <w:tcW w:w="126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807" w:author="user" w:date="2012-02-29T14:50:00Z"/>
                <w:rFonts w:ascii="Calibri" w:hAnsi="Calibri" w:cs="Calibri"/>
                <w:sz w:val="20"/>
                <w:szCs w:val="20"/>
                <w:lang w:bidi="ne-NP"/>
              </w:rPr>
            </w:pPr>
            <w:ins w:id="11808" w:author="user" w:date="2012-02-29T14:50:00Z">
              <w:r w:rsidRPr="00873009">
                <w:rPr>
                  <w:rFonts w:ascii="Calibri" w:hAnsi="Calibri" w:cs="Calibri"/>
                  <w:sz w:val="20"/>
                  <w:szCs w:val="20"/>
                  <w:lang w:bidi="ne-NP"/>
                </w:rPr>
                <w:t>4</w:t>
              </w:r>
            </w:ins>
          </w:p>
        </w:tc>
        <w:tc>
          <w:tcPr>
            <w:tcW w:w="171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809" w:author="user" w:date="2012-02-29T14:50:00Z"/>
                <w:rFonts w:ascii="Calibri" w:hAnsi="Calibri" w:cs="Calibri"/>
                <w:sz w:val="20"/>
                <w:szCs w:val="20"/>
                <w:lang w:bidi="ne-NP"/>
              </w:rPr>
            </w:pPr>
            <w:ins w:id="11810" w:author="user" w:date="2012-02-29T14:50:00Z">
              <w:r w:rsidRPr="00873009">
                <w:rPr>
                  <w:rFonts w:ascii="Calibri" w:hAnsi="Calibri" w:cs="Calibri"/>
                  <w:sz w:val="20"/>
                  <w:szCs w:val="20"/>
                  <w:lang w:bidi="ne-NP"/>
                </w:rPr>
                <w:t>115</w:t>
              </w:r>
            </w:ins>
          </w:p>
        </w:tc>
      </w:tr>
      <w:tr w:rsidR="00160D84" w:rsidRPr="00873009" w:rsidTr="0074335E">
        <w:trPr>
          <w:trHeight w:val="300"/>
          <w:ins w:id="11811" w:author="user" w:date="2012-02-29T14:50:00Z"/>
        </w:trPr>
        <w:tc>
          <w:tcPr>
            <w:tcW w:w="1980" w:type="dxa"/>
            <w:tcBorders>
              <w:top w:val="nil"/>
              <w:left w:val="single" w:sz="4" w:space="0" w:color="auto"/>
              <w:bottom w:val="single" w:sz="4" w:space="0" w:color="auto"/>
              <w:right w:val="single" w:sz="4" w:space="0" w:color="auto"/>
            </w:tcBorders>
            <w:shd w:val="clear" w:color="auto" w:fill="auto"/>
          </w:tcPr>
          <w:p w:rsidR="00160D84" w:rsidRPr="00873009" w:rsidRDefault="00160D84" w:rsidP="0074335E">
            <w:pPr>
              <w:spacing w:line="300" w:lineRule="auto"/>
              <w:rPr>
                <w:ins w:id="11812" w:author="user" w:date="2012-02-29T14:50:00Z"/>
                <w:rFonts w:ascii="Calibri" w:hAnsi="Calibri" w:cs="Calibri"/>
                <w:bCs/>
                <w:sz w:val="20"/>
                <w:szCs w:val="20"/>
                <w:lang w:bidi="ne-NP"/>
              </w:rPr>
            </w:pPr>
            <w:ins w:id="11813" w:author="user" w:date="2012-02-29T14:50:00Z">
              <w:r w:rsidRPr="00873009">
                <w:rPr>
                  <w:rFonts w:ascii="Calibri" w:hAnsi="Calibri" w:cs="Calibri"/>
                  <w:bCs/>
                  <w:sz w:val="20"/>
                  <w:szCs w:val="20"/>
                  <w:lang w:bidi="ne-NP"/>
                </w:rPr>
                <w:t>Percentage</w:t>
              </w:r>
            </w:ins>
          </w:p>
        </w:tc>
        <w:tc>
          <w:tcPr>
            <w:tcW w:w="114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1814" w:author="user" w:date="2012-02-29T14:50:00Z"/>
                <w:rFonts w:ascii="Calibri" w:hAnsi="Calibri" w:cs="Calibri"/>
                <w:bCs/>
                <w:sz w:val="20"/>
                <w:szCs w:val="20"/>
                <w:lang w:bidi="ne-NP"/>
              </w:rPr>
            </w:pPr>
            <w:ins w:id="11815" w:author="user" w:date="2012-02-29T14:50:00Z">
              <w:r w:rsidRPr="00873009">
                <w:rPr>
                  <w:rFonts w:ascii="Calibri" w:hAnsi="Calibri" w:cs="Calibri"/>
                  <w:bCs/>
                  <w:sz w:val="20"/>
                  <w:szCs w:val="20"/>
                  <w:lang w:bidi="ne-NP"/>
                </w:rPr>
                <w:t>32.17</w:t>
              </w:r>
            </w:ins>
          </w:p>
        </w:tc>
        <w:tc>
          <w:tcPr>
            <w:tcW w:w="1573"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1816" w:author="user" w:date="2012-02-29T14:50:00Z"/>
                <w:rFonts w:ascii="Calibri" w:hAnsi="Calibri" w:cs="Calibri"/>
                <w:bCs/>
                <w:sz w:val="20"/>
                <w:szCs w:val="20"/>
                <w:lang w:bidi="ne-NP"/>
              </w:rPr>
            </w:pPr>
            <w:ins w:id="11817" w:author="user" w:date="2012-02-29T14:50:00Z">
              <w:r w:rsidRPr="00873009">
                <w:rPr>
                  <w:rFonts w:ascii="Calibri" w:hAnsi="Calibri" w:cs="Calibri"/>
                  <w:bCs/>
                  <w:sz w:val="20"/>
                  <w:szCs w:val="20"/>
                  <w:lang w:bidi="ne-NP"/>
                </w:rPr>
                <w:t>64.35</w:t>
              </w:r>
            </w:ins>
          </w:p>
        </w:tc>
        <w:tc>
          <w:tcPr>
            <w:tcW w:w="126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1818" w:author="user" w:date="2012-02-29T14:50:00Z"/>
                <w:rFonts w:ascii="Calibri" w:hAnsi="Calibri" w:cs="Calibri"/>
                <w:bCs/>
                <w:sz w:val="20"/>
                <w:szCs w:val="20"/>
                <w:lang w:bidi="ne-NP"/>
              </w:rPr>
            </w:pPr>
            <w:ins w:id="11819" w:author="user" w:date="2012-02-29T14:50:00Z">
              <w:r w:rsidRPr="00873009">
                <w:rPr>
                  <w:rFonts w:ascii="Calibri" w:hAnsi="Calibri" w:cs="Calibri"/>
                  <w:bCs/>
                  <w:sz w:val="20"/>
                  <w:szCs w:val="20"/>
                  <w:lang w:bidi="ne-NP"/>
                </w:rPr>
                <w:t>3.48</w:t>
              </w:r>
            </w:ins>
          </w:p>
        </w:tc>
        <w:tc>
          <w:tcPr>
            <w:tcW w:w="171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1820" w:author="user" w:date="2012-02-29T14:50:00Z"/>
                <w:rFonts w:ascii="Calibri" w:hAnsi="Calibri" w:cs="Calibri"/>
                <w:bCs/>
                <w:sz w:val="20"/>
                <w:szCs w:val="20"/>
                <w:lang w:bidi="ne-NP"/>
              </w:rPr>
            </w:pPr>
            <w:ins w:id="11821" w:author="user" w:date="2012-02-29T14:50:00Z">
              <w:r w:rsidRPr="00873009">
                <w:rPr>
                  <w:rFonts w:ascii="Calibri" w:hAnsi="Calibri" w:cs="Calibri"/>
                  <w:bCs/>
                  <w:sz w:val="20"/>
                  <w:szCs w:val="20"/>
                  <w:lang w:bidi="ne-NP"/>
                </w:rPr>
                <w:t>100</w:t>
              </w:r>
            </w:ins>
          </w:p>
        </w:tc>
      </w:tr>
    </w:tbl>
    <w:p w:rsidR="00160D84" w:rsidRPr="00873009" w:rsidRDefault="00160D84" w:rsidP="00160D84">
      <w:pPr>
        <w:spacing w:line="300" w:lineRule="auto"/>
        <w:rPr>
          <w:ins w:id="11822" w:author="user" w:date="2012-02-29T14:50:00Z"/>
          <w:rFonts w:ascii="Calibri" w:hAnsi="Calibri" w:cs="Calibri"/>
          <w:i/>
          <w:sz w:val="18"/>
          <w:szCs w:val="18"/>
        </w:rPr>
      </w:pPr>
      <w:ins w:id="11823" w:author="user" w:date="2012-02-29T14:50:00Z">
        <w:r w:rsidRPr="00873009">
          <w:rPr>
            <w:rFonts w:ascii="Calibri" w:hAnsi="Calibri" w:cs="Calibri"/>
            <w:i/>
            <w:sz w:val="18"/>
            <w:szCs w:val="18"/>
          </w:rPr>
          <w:t>Source: Fields survey, 2011</w:t>
        </w:r>
      </w:ins>
    </w:p>
    <w:p w:rsidR="00160D84" w:rsidRPr="00873009" w:rsidRDefault="00160D84" w:rsidP="00160D84">
      <w:pPr>
        <w:spacing w:line="300" w:lineRule="auto"/>
        <w:jc w:val="both"/>
        <w:rPr>
          <w:ins w:id="11824" w:author="user" w:date="2012-02-29T14:50:00Z"/>
          <w:rFonts w:ascii="Calibri" w:hAnsi="Calibri" w:cs="Calibri"/>
          <w:i/>
          <w:sz w:val="20"/>
          <w:szCs w:val="20"/>
        </w:rPr>
      </w:pPr>
      <w:ins w:id="11825" w:author="user" w:date="2012-02-29T14:50:00Z">
        <w:r w:rsidRPr="00873009">
          <w:rPr>
            <w:rFonts w:ascii="Calibri" w:hAnsi="Calibri" w:cs="Calibri"/>
            <w:b/>
            <w:i/>
            <w:sz w:val="18"/>
            <w:szCs w:val="18"/>
          </w:rPr>
          <w:t xml:space="preserve">Note: </w:t>
        </w:r>
        <w:r w:rsidRPr="00873009">
          <w:rPr>
            <w:rFonts w:ascii="Calibri" w:hAnsi="Calibri" w:cs="Calibri"/>
            <w:i/>
            <w:sz w:val="18"/>
            <w:szCs w:val="18"/>
          </w:rPr>
          <w:t>Kachchi = Mud/Wood/Bamboo Wall with Thatch or Tiles Roof, Semi Pakki=Cement/Brick/Wooden Wall with Zinc Plate Roof, Pakki=Cement/Brick Wall with RCC Roof</w:t>
        </w:r>
        <w:r w:rsidRPr="00873009">
          <w:rPr>
            <w:rFonts w:ascii="Calibri" w:hAnsi="Calibri" w:cs="Calibri"/>
            <w:i/>
            <w:sz w:val="20"/>
            <w:szCs w:val="20"/>
          </w:rPr>
          <w:t>.</w:t>
        </w:r>
      </w:ins>
    </w:p>
    <w:p w:rsidR="00160D84" w:rsidRPr="00873009" w:rsidRDefault="00160D84" w:rsidP="00160D84">
      <w:pPr>
        <w:spacing w:line="300" w:lineRule="auto"/>
        <w:rPr>
          <w:ins w:id="11826" w:author="user" w:date="2012-02-29T14:50:00Z"/>
          <w:rFonts w:ascii="Calibri" w:hAnsi="Calibri" w:cs="Calibri"/>
          <w:b/>
          <w:i/>
          <w:sz w:val="22"/>
          <w:szCs w:val="22"/>
        </w:rPr>
      </w:pPr>
      <w:ins w:id="11827" w:author="user" w:date="2012-02-29T14:50:00Z">
        <w:r w:rsidRPr="00873009">
          <w:rPr>
            <w:rFonts w:ascii="Calibri" w:hAnsi="Calibri" w:cs="Calibri"/>
            <w:b/>
            <w:i/>
            <w:sz w:val="22"/>
            <w:szCs w:val="22"/>
          </w:rPr>
          <w:t>Area of Affected Structures</w:t>
        </w:r>
      </w:ins>
    </w:p>
    <w:p w:rsidR="00160D84" w:rsidRPr="00873009" w:rsidRDefault="00160D84" w:rsidP="00160D84">
      <w:pPr>
        <w:spacing w:line="300" w:lineRule="auto"/>
        <w:rPr>
          <w:ins w:id="11828" w:author="user" w:date="2012-02-29T14:50:00Z"/>
          <w:rFonts w:ascii="Calibri" w:hAnsi="Calibri" w:cs="Calibri"/>
          <w:b/>
          <w:i/>
          <w:sz w:val="10"/>
          <w:szCs w:val="10"/>
        </w:rPr>
      </w:pPr>
    </w:p>
    <w:p w:rsidR="00160D84" w:rsidRPr="00873009" w:rsidRDefault="00160D84" w:rsidP="00160D84">
      <w:pPr>
        <w:spacing w:line="300" w:lineRule="auto"/>
        <w:jc w:val="both"/>
        <w:rPr>
          <w:ins w:id="11829" w:author="user" w:date="2012-02-29T14:50:00Z"/>
          <w:rFonts w:ascii="Calibri" w:hAnsi="Calibri" w:cs="Calibri"/>
          <w:sz w:val="22"/>
          <w:szCs w:val="22"/>
        </w:rPr>
      </w:pPr>
      <w:ins w:id="11830" w:author="user" w:date="2012-02-29T14:50:00Z">
        <w:r w:rsidRPr="00873009">
          <w:rPr>
            <w:rFonts w:ascii="Calibri" w:hAnsi="Calibri" w:cs="Calibri"/>
            <w:sz w:val="22"/>
            <w:szCs w:val="22"/>
          </w:rPr>
          <w:t xml:space="preserve">Of the affected houses, 82 houses are single floored, 32 houses are of double floored and one house is three floored. </w:t>
        </w:r>
        <w:r w:rsidRPr="00873009">
          <w:rPr>
            <w:rFonts w:ascii="Calibri" w:hAnsi="Calibri" w:cs="Arial"/>
            <w:sz w:val="22"/>
            <w:szCs w:val="22"/>
          </w:rPr>
          <w:t xml:space="preserve">The total area of the affected houses and cowsheds are 28932 sq feet and 5432 sq feet for respectively. </w:t>
        </w:r>
        <w:r w:rsidRPr="00873009">
          <w:rPr>
            <w:rFonts w:ascii="Calibri" w:hAnsi="Calibri" w:cs="Calibri"/>
            <w:sz w:val="22"/>
            <w:szCs w:val="22"/>
          </w:rPr>
          <w:t>The average area covered by houses and cow sheds are 251.58 sq. ft and 96 sq. ft. respectively.</w:t>
        </w:r>
      </w:ins>
    </w:p>
    <w:p w:rsidR="00160D84" w:rsidRPr="00873009" w:rsidRDefault="00160D84" w:rsidP="00160D84">
      <w:pPr>
        <w:spacing w:line="300" w:lineRule="auto"/>
        <w:jc w:val="both"/>
        <w:rPr>
          <w:ins w:id="11831" w:author="user" w:date="2012-02-29T14:50:00Z"/>
          <w:rFonts w:ascii="Calibri" w:hAnsi="Calibri" w:cs="Calibri"/>
          <w:sz w:val="22"/>
          <w:szCs w:val="22"/>
        </w:rPr>
      </w:pPr>
      <w:ins w:id="11832" w:author="user" w:date="2012-02-29T14:50:00Z">
        <w:r w:rsidRPr="00873009">
          <w:rPr>
            <w:rFonts w:ascii="Calibri" w:hAnsi="Calibri" w:cs="Calibri"/>
            <w:sz w:val="22"/>
            <w:szCs w:val="22"/>
          </w:rPr>
          <w:t xml:space="preserve">The average area covered by the single floored houses ranges from 74.61 sq.feet to 276.78 sq.feet. Similarly, the average area covered by double and three floors house are 382.38 sq. ft. and 930 sq. ft. respectively.  Moreover, all the affected cow sheds are of single floored type having an average area ranges from 53.54 sq. ft. to 264.13 sq. ft. (Table-7.9). </w:t>
        </w:r>
      </w:ins>
    </w:p>
    <w:p w:rsidR="00160D84" w:rsidRPr="00873009" w:rsidRDefault="00160D84" w:rsidP="00160D84">
      <w:pPr>
        <w:spacing w:line="300" w:lineRule="auto"/>
        <w:rPr>
          <w:ins w:id="11833" w:author="user" w:date="2012-02-29T14:50:00Z"/>
          <w:rFonts w:ascii="Calibri" w:hAnsi="Calibri" w:cs="Calibri"/>
          <w:b/>
          <w:sz w:val="10"/>
          <w:szCs w:val="10"/>
        </w:rPr>
      </w:pPr>
    </w:p>
    <w:p w:rsidR="00160D84" w:rsidRPr="00873009" w:rsidRDefault="00160D84" w:rsidP="00160D84">
      <w:pPr>
        <w:spacing w:line="300" w:lineRule="auto"/>
        <w:rPr>
          <w:ins w:id="11834" w:author="user" w:date="2012-02-29T14:50:00Z"/>
          <w:rFonts w:ascii="Calibri" w:hAnsi="Calibri" w:cs="Calibri"/>
          <w:b/>
          <w:sz w:val="20"/>
          <w:szCs w:val="20"/>
        </w:rPr>
      </w:pPr>
      <w:ins w:id="11835" w:author="user" w:date="2012-02-29T14:50:00Z">
        <w:r w:rsidRPr="00873009">
          <w:rPr>
            <w:rFonts w:ascii="Calibri" w:hAnsi="Calibri" w:cs="Calibri"/>
            <w:b/>
            <w:sz w:val="20"/>
            <w:szCs w:val="20"/>
          </w:rPr>
          <w:t>Table- 7.9: Area of Affected Structures</w:t>
        </w:r>
      </w:ins>
    </w:p>
    <w:tbl>
      <w:tblPr>
        <w:tblW w:w="9463" w:type="dxa"/>
        <w:tblInd w:w="95" w:type="dxa"/>
        <w:tblLayout w:type="fixed"/>
        <w:tblLook w:val="04A0"/>
      </w:tblPr>
      <w:tblGrid>
        <w:gridCol w:w="1363"/>
        <w:gridCol w:w="1530"/>
        <w:gridCol w:w="1260"/>
        <w:gridCol w:w="1080"/>
        <w:gridCol w:w="900"/>
        <w:gridCol w:w="810"/>
        <w:gridCol w:w="630"/>
        <w:gridCol w:w="720"/>
        <w:gridCol w:w="1170"/>
      </w:tblGrid>
      <w:tr w:rsidR="00160D84" w:rsidRPr="00873009" w:rsidTr="0074335E">
        <w:trPr>
          <w:trHeight w:val="300"/>
          <w:ins w:id="11836" w:author="user" w:date="2012-02-29T14:50:00Z"/>
        </w:trPr>
        <w:tc>
          <w:tcPr>
            <w:tcW w:w="1363" w:type="dxa"/>
            <w:vMerge w:val="restart"/>
            <w:tcBorders>
              <w:top w:val="single" w:sz="4" w:space="0" w:color="auto"/>
              <w:left w:val="single" w:sz="4" w:space="0" w:color="auto"/>
              <w:bottom w:val="single" w:sz="4" w:space="0" w:color="auto"/>
              <w:right w:val="single" w:sz="4" w:space="0" w:color="auto"/>
            </w:tcBorders>
            <w:shd w:val="clear" w:color="auto" w:fill="auto"/>
          </w:tcPr>
          <w:p w:rsidR="00160D84" w:rsidRPr="00873009" w:rsidRDefault="00160D84" w:rsidP="0074335E">
            <w:pPr>
              <w:spacing w:line="300" w:lineRule="auto"/>
              <w:rPr>
                <w:ins w:id="11837" w:author="user" w:date="2012-02-29T14:50:00Z"/>
                <w:rFonts w:ascii="Calibri" w:hAnsi="Calibri" w:cs="Calibri"/>
                <w:b/>
                <w:bCs/>
                <w:sz w:val="20"/>
                <w:szCs w:val="20"/>
                <w:lang w:bidi="ne-NP"/>
              </w:rPr>
            </w:pPr>
            <w:ins w:id="11838" w:author="user" w:date="2012-02-29T14:50:00Z">
              <w:r w:rsidRPr="00873009">
                <w:rPr>
                  <w:rFonts w:ascii="Calibri" w:hAnsi="Calibri" w:cs="Calibri"/>
                  <w:b/>
                  <w:bCs/>
                  <w:sz w:val="20"/>
                  <w:szCs w:val="20"/>
                  <w:lang w:bidi="ne-NP"/>
                </w:rPr>
                <w:t>Area</w:t>
              </w:r>
            </w:ins>
          </w:p>
        </w:tc>
        <w:tc>
          <w:tcPr>
            <w:tcW w:w="1530" w:type="dxa"/>
            <w:vMerge w:val="restart"/>
            <w:tcBorders>
              <w:top w:val="single" w:sz="4" w:space="0" w:color="auto"/>
              <w:left w:val="single" w:sz="4" w:space="0" w:color="auto"/>
              <w:bottom w:val="single" w:sz="4" w:space="0" w:color="auto"/>
              <w:right w:val="single" w:sz="4" w:space="0" w:color="auto"/>
            </w:tcBorders>
            <w:shd w:val="clear" w:color="auto" w:fill="auto"/>
          </w:tcPr>
          <w:p w:rsidR="00160D84" w:rsidRPr="00873009" w:rsidRDefault="00160D84" w:rsidP="0074335E">
            <w:pPr>
              <w:spacing w:line="300" w:lineRule="auto"/>
              <w:rPr>
                <w:ins w:id="11839" w:author="user" w:date="2012-02-29T14:50:00Z"/>
                <w:rFonts w:ascii="Calibri" w:hAnsi="Calibri" w:cs="Calibri"/>
                <w:b/>
                <w:bCs/>
                <w:sz w:val="20"/>
                <w:szCs w:val="20"/>
                <w:lang w:bidi="ne-NP"/>
              </w:rPr>
            </w:pPr>
            <w:ins w:id="11840" w:author="user" w:date="2012-02-29T14:50:00Z">
              <w:r w:rsidRPr="00873009">
                <w:rPr>
                  <w:rFonts w:ascii="Calibri" w:hAnsi="Calibri" w:cs="Calibri"/>
                  <w:b/>
                  <w:bCs/>
                  <w:sz w:val="20"/>
                  <w:szCs w:val="20"/>
                  <w:lang w:bidi="ne-NP"/>
                </w:rPr>
                <w:t>Affected Houses</w:t>
              </w:r>
            </w:ins>
          </w:p>
        </w:tc>
        <w:tc>
          <w:tcPr>
            <w:tcW w:w="6570" w:type="dxa"/>
            <w:gridSpan w:val="7"/>
            <w:tcBorders>
              <w:top w:val="single" w:sz="4" w:space="0" w:color="auto"/>
              <w:left w:val="nil"/>
              <w:bottom w:val="single" w:sz="4" w:space="0" w:color="auto"/>
              <w:right w:val="single" w:sz="4" w:space="0" w:color="auto"/>
            </w:tcBorders>
            <w:shd w:val="clear" w:color="auto" w:fill="auto"/>
          </w:tcPr>
          <w:p w:rsidR="00160D84" w:rsidRPr="00873009" w:rsidRDefault="00160D84" w:rsidP="0074335E">
            <w:pPr>
              <w:spacing w:line="300" w:lineRule="auto"/>
              <w:rPr>
                <w:ins w:id="11841" w:author="user" w:date="2012-02-29T14:50:00Z"/>
                <w:rFonts w:ascii="Calibri" w:hAnsi="Calibri" w:cs="Calibri"/>
                <w:b/>
                <w:bCs/>
                <w:sz w:val="20"/>
                <w:szCs w:val="20"/>
                <w:lang w:bidi="ne-NP"/>
              </w:rPr>
            </w:pPr>
            <w:ins w:id="11842" w:author="user" w:date="2012-02-29T14:50:00Z">
              <w:r w:rsidRPr="00873009">
                <w:rPr>
                  <w:rFonts w:ascii="Calibri" w:hAnsi="Calibri" w:cs="Calibri"/>
                  <w:b/>
                  <w:bCs/>
                  <w:sz w:val="20"/>
                  <w:szCs w:val="20"/>
                  <w:lang w:bidi="ne-NP"/>
                </w:rPr>
                <w:t xml:space="preserve">                                Affected Area(sq.ft)</w:t>
              </w:r>
            </w:ins>
          </w:p>
        </w:tc>
      </w:tr>
      <w:tr w:rsidR="00160D84" w:rsidRPr="00873009" w:rsidTr="0074335E">
        <w:trPr>
          <w:trHeight w:val="300"/>
          <w:ins w:id="11843" w:author="user" w:date="2012-02-29T14:50:00Z"/>
        </w:trPr>
        <w:tc>
          <w:tcPr>
            <w:tcW w:w="1363" w:type="dxa"/>
            <w:vMerge/>
            <w:tcBorders>
              <w:top w:val="single" w:sz="4" w:space="0" w:color="auto"/>
              <w:left w:val="single" w:sz="4" w:space="0" w:color="auto"/>
              <w:bottom w:val="single" w:sz="4" w:space="0" w:color="auto"/>
              <w:right w:val="single" w:sz="4" w:space="0" w:color="auto"/>
            </w:tcBorders>
            <w:vAlign w:val="center"/>
          </w:tcPr>
          <w:p w:rsidR="00160D84" w:rsidRPr="00873009" w:rsidRDefault="00160D84" w:rsidP="0074335E">
            <w:pPr>
              <w:spacing w:line="300" w:lineRule="auto"/>
              <w:rPr>
                <w:ins w:id="11844" w:author="user" w:date="2012-02-29T14:50:00Z"/>
                <w:rFonts w:ascii="Calibri" w:hAnsi="Calibri" w:cs="Calibri"/>
                <w:b/>
                <w:bCs/>
                <w:sz w:val="20"/>
                <w:szCs w:val="20"/>
                <w:lang w:bidi="ne-NP"/>
              </w:rPr>
            </w:pPr>
          </w:p>
        </w:tc>
        <w:tc>
          <w:tcPr>
            <w:tcW w:w="1530" w:type="dxa"/>
            <w:vMerge/>
            <w:tcBorders>
              <w:top w:val="single" w:sz="4" w:space="0" w:color="auto"/>
              <w:left w:val="single" w:sz="4" w:space="0" w:color="auto"/>
              <w:bottom w:val="single" w:sz="4" w:space="0" w:color="auto"/>
              <w:right w:val="single" w:sz="4" w:space="0" w:color="auto"/>
            </w:tcBorders>
            <w:vAlign w:val="center"/>
          </w:tcPr>
          <w:p w:rsidR="00160D84" w:rsidRPr="00873009" w:rsidRDefault="00160D84" w:rsidP="0074335E">
            <w:pPr>
              <w:spacing w:line="300" w:lineRule="auto"/>
              <w:rPr>
                <w:ins w:id="11845" w:author="user" w:date="2012-02-29T14:50:00Z"/>
                <w:rFonts w:ascii="Calibri" w:hAnsi="Calibri" w:cs="Calibri"/>
                <w:b/>
                <w:bCs/>
                <w:sz w:val="20"/>
                <w:szCs w:val="20"/>
                <w:lang w:bidi="ne-NP"/>
              </w:rPr>
            </w:pPr>
          </w:p>
        </w:tc>
        <w:tc>
          <w:tcPr>
            <w:tcW w:w="4050" w:type="dxa"/>
            <w:gridSpan w:val="4"/>
            <w:tcBorders>
              <w:top w:val="single" w:sz="4" w:space="0" w:color="auto"/>
              <w:left w:val="nil"/>
              <w:bottom w:val="single" w:sz="4" w:space="0" w:color="auto"/>
              <w:right w:val="single" w:sz="4" w:space="0" w:color="auto"/>
            </w:tcBorders>
            <w:shd w:val="clear" w:color="auto" w:fill="auto"/>
          </w:tcPr>
          <w:p w:rsidR="00160D84" w:rsidRPr="00873009" w:rsidRDefault="00160D84" w:rsidP="0074335E">
            <w:pPr>
              <w:spacing w:line="300" w:lineRule="auto"/>
              <w:rPr>
                <w:ins w:id="11846" w:author="user" w:date="2012-02-29T14:50:00Z"/>
                <w:rFonts w:ascii="Calibri" w:hAnsi="Calibri" w:cs="Calibri"/>
                <w:b/>
                <w:bCs/>
                <w:sz w:val="20"/>
                <w:szCs w:val="20"/>
                <w:lang w:bidi="ne-NP"/>
              </w:rPr>
            </w:pPr>
            <w:ins w:id="11847" w:author="user" w:date="2012-02-29T14:50:00Z">
              <w:r w:rsidRPr="00873009">
                <w:rPr>
                  <w:rFonts w:ascii="Calibri" w:hAnsi="Calibri" w:cs="Calibri"/>
                  <w:b/>
                  <w:bCs/>
                  <w:sz w:val="20"/>
                  <w:szCs w:val="20"/>
                  <w:lang w:bidi="ne-NP"/>
                </w:rPr>
                <w:t xml:space="preserve">                            Houses</w:t>
              </w:r>
            </w:ins>
          </w:p>
        </w:tc>
        <w:tc>
          <w:tcPr>
            <w:tcW w:w="2520" w:type="dxa"/>
            <w:gridSpan w:val="3"/>
            <w:tcBorders>
              <w:top w:val="single" w:sz="4" w:space="0" w:color="auto"/>
              <w:left w:val="nil"/>
              <w:bottom w:val="single" w:sz="4" w:space="0" w:color="auto"/>
              <w:right w:val="single" w:sz="4" w:space="0" w:color="000000"/>
            </w:tcBorders>
            <w:shd w:val="clear" w:color="auto" w:fill="auto"/>
          </w:tcPr>
          <w:p w:rsidR="00160D84" w:rsidRPr="00873009" w:rsidRDefault="00160D84" w:rsidP="0074335E">
            <w:pPr>
              <w:spacing w:line="300" w:lineRule="auto"/>
              <w:jc w:val="center"/>
              <w:rPr>
                <w:ins w:id="11848" w:author="user" w:date="2012-02-29T14:50:00Z"/>
                <w:rFonts w:ascii="Calibri" w:hAnsi="Calibri" w:cs="Calibri"/>
                <w:b/>
                <w:bCs/>
                <w:sz w:val="20"/>
                <w:szCs w:val="20"/>
                <w:lang w:bidi="ne-NP"/>
              </w:rPr>
            </w:pPr>
            <w:ins w:id="11849" w:author="user" w:date="2012-02-29T14:50:00Z">
              <w:r w:rsidRPr="00873009">
                <w:rPr>
                  <w:rFonts w:ascii="Calibri" w:hAnsi="Calibri" w:cs="Calibri"/>
                  <w:b/>
                  <w:bCs/>
                  <w:sz w:val="20"/>
                  <w:szCs w:val="20"/>
                  <w:lang w:bidi="ne-NP"/>
                </w:rPr>
                <w:t>Cowsheds</w:t>
              </w:r>
            </w:ins>
          </w:p>
        </w:tc>
      </w:tr>
      <w:tr w:rsidR="00160D84" w:rsidRPr="00873009" w:rsidTr="0074335E">
        <w:trPr>
          <w:trHeight w:val="330"/>
          <w:ins w:id="11850" w:author="user" w:date="2012-02-29T14:50:00Z"/>
        </w:trPr>
        <w:tc>
          <w:tcPr>
            <w:tcW w:w="1363" w:type="dxa"/>
            <w:vMerge/>
            <w:tcBorders>
              <w:top w:val="single" w:sz="4" w:space="0" w:color="auto"/>
              <w:left w:val="single" w:sz="4" w:space="0" w:color="auto"/>
              <w:bottom w:val="single" w:sz="4" w:space="0" w:color="auto"/>
              <w:right w:val="single" w:sz="4" w:space="0" w:color="auto"/>
            </w:tcBorders>
            <w:vAlign w:val="center"/>
          </w:tcPr>
          <w:p w:rsidR="00160D84" w:rsidRPr="00873009" w:rsidRDefault="00160D84" w:rsidP="0074335E">
            <w:pPr>
              <w:spacing w:line="300" w:lineRule="auto"/>
              <w:rPr>
                <w:ins w:id="11851" w:author="user" w:date="2012-02-29T14:50:00Z"/>
                <w:rFonts w:ascii="Calibri" w:hAnsi="Calibri" w:cs="Calibri"/>
                <w:b/>
                <w:bCs/>
                <w:sz w:val="20"/>
                <w:szCs w:val="20"/>
                <w:lang w:bidi="ne-NP"/>
              </w:rPr>
            </w:pPr>
          </w:p>
        </w:tc>
        <w:tc>
          <w:tcPr>
            <w:tcW w:w="1530" w:type="dxa"/>
            <w:vMerge/>
            <w:tcBorders>
              <w:top w:val="single" w:sz="4" w:space="0" w:color="auto"/>
              <w:left w:val="single" w:sz="4" w:space="0" w:color="auto"/>
              <w:bottom w:val="single" w:sz="4" w:space="0" w:color="auto"/>
              <w:right w:val="single" w:sz="4" w:space="0" w:color="auto"/>
            </w:tcBorders>
            <w:vAlign w:val="center"/>
          </w:tcPr>
          <w:p w:rsidR="00160D84" w:rsidRPr="00873009" w:rsidRDefault="00160D84" w:rsidP="0074335E">
            <w:pPr>
              <w:spacing w:line="300" w:lineRule="auto"/>
              <w:rPr>
                <w:ins w:id="11852" w:author="user" w:date="2012-02-29T14:50:00Z"/>
                <w:rFonts w:ascii="Calibri" w:hAnsi="Calibri" w:cs="Calibri"/>
                <w:b/>
                <w:bCs/>
                <w:sz w:val="20"/>
                <w:szCs w:val="20"/>
                <w:lang w:bidi="ne-NP"/>
              </w:rPr>
            </w:pPr>
          </w:p>
        </w:tc>
        <w:tc>
          <w:tcPr>
            <w:tcW w:w="126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853" w:author="user" w:date="2012-02-29T14:50:00Z"/>
                <w:rFonts w:ascii="Calibri" w:hAnsi="Calibri" w:cs="Calibri"/>
                <w:b/>
                <w:bCs/>
                <w:sz w:val="20"/>
                <w:szCs w:val="20"/>
                <w:lang w:bidi="ne-NP"/>
              </w:rPr>
            </w:pPr>
            <w:ins w:id="11854" w:author="user" w:date="2012-02-29T14:50:00Z">
              <w:r w:rsidRPr="00873009">
                <w:rPr>
                  <w:rFonts w:ascii="Calibri" w:hAnsi="Calibri" w:cs="Calibri"/>
                  <w:b/>
                  <w:bCs/>
                  <w:sz w:val="20"/>
                  <w:szCs w:val="20"/>
                  <w:lang w:bidi="ne-NP"/>
                </w:rPr>
                <w:t>Kachchi</w:t>
              </w:r>
            </w:ins>
          </w:p>
        </w:tc>
        <w:tc>
          <w:tcPr>
            <w:tcW w:w="108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855" w:author="user" w:date="2012-02-29T14:50:00Z"/>
                <w:rFonts w:ascii="Calibri" w:hAnsi="Calibri" w:cs="Calibri"/>
                <w:b/>
                <w:bCs/>
                <w:sz w:val="20"/>
                <w:szCs w:val="20"/>
                <w:lang w:bidi="ne-NP"/>
              </w:rPr>
            </w:pPr>
            <w:ins w:id="11856" w:author="user" w:date="2012-02-29T14:50:00Z">
              <w:r w:rsidRPr="00873009">
                <w:rPr>
                  <w:rFonts w:ascii="Calibri" w:hAnsi="Calibri" w:cs="Calibri"/>
                  <w:b/>
                  <w:bCs/>
                  <w:sz w:val="20"/>
                  <w:szCs w:val="20"/>
                  <w:lang w:bidi="ne-NP"/>
                </w:rPr>
                <w:t>Semi Paki</w:t>
              </w:r>
            </w:ins>
          </w:p>
        </w:tc>
        <w:tc>
          <w:tcPr>
            <w:tcW w:w="90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857" w:author="user" w:date="2012-02-29T14:50:00Z"/>
                <w:rFonts w:ascii="Calibri" w:hAnsi="Calibri" w:cs="Calibri"/>
                <w:b/>
                <w:bCs/>
                <w:sz w:val="20"/>
                <w:szCs w:val="20"/>
                <w:lang w:bidi="ne-NP"/>
              </w:rPr>
            </w:pPr>
            <w:ins w:id="11858" w:author="user" w:date="2012-02-29T14:50:00Z">
              <w:r w:rsidRPr="00873009">
                <w:rPr>
                  <w:rFonts w:ascii="Calibri" w:hAnsi="Calibri" w:cs="Calibri"/>
                  <w:b/>
                  <w:bCs/>
                  <w:sz w:val="20"/>
                  <w:szCs w:val="20"/>
                  <w:lang w:bidi="ne-NP"/>
                </w:rPr>
                <w:t>Pakki</w:t>
              </w:r>
            </w:ins>
          </w:p>
        </w:tc>
        <w:tc>
          <w:tcPr>
            <w:tcW w:w="81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859" w:author="user" w:date="2012-02-29T14:50:00Z"/>
                <w:rFonts w:ascii="Calibri" w:hAnsi="Calibri" w:cs="Calibri"/>
                <w:b/>
                <w:bCs/>
                <w:sz w:val="20"/>
                <w:szCs w:val="20"/>
                <w:lang w:bidi="ne-NP"/>
              </w:rPr>
            </w:pPr>
            <w:ins w:id="11860" w:author="user" w:date="2012-02-29T14:50:00Z">
              <w:r w:rsidRPr="00873009">
                <w:rPr>
                  <w:rFonts w:ascii="Calibri" w:hAnsi="Calibri" w:cs="Calibri"/>
                  <w:b/>
                  <w:bCs/>
                  <w:sz w:val="20"/>
                  <w:szCs w:val="20"/>
                  <w:lang w:bidi="ne-NP"/>
                </w:rPr>
                <w:t>Avg.</w:t>
              </w:r>
            </w:ins>
          </w:p>
        </w:tc>
        <w:tc>
          <w:tcPr>
            <w:tcW w:w="63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861" w:author="user" w:date="2012-02-29T14:50:00Z"/>
                <w:rFonts w:ascii="Calibri" w:hAnsi="Calibri" w:cs="Calibri"/>
                <w:b/>
                <w:bCs/>
                <w:sz w:val="20"/>
                <w:szCs w:val="20"/>
                <w:lang w:bidi="ne-NP"/>
              </w:rPr>
            </w:pPr>
            <w:ins w:id="11862" w:author="user" w:date="2012-02-29T14:50:00Z">
              <w:r w:rsidRPr="00873009">
                <w:rPr>
                  <w:rFonts w:ascii="Calibri" w:hAnsi="Calibri" w:cs="Calibri"/>
                  <w:b/>
                  <w:bCs/>
                  <w:sz w:val="20"/>
                  <w:szCs w:val="20"/>
                  <w:lang w:bidi="ne-NP"/>
                </w:rPr>
                <w:t>No.</w:t>
              </w:r>
            </w:ins>
          </w:p>
        </w:tc>
        <w:tc>
          <w:tcPr>
            <w:tcW w:w="72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863" w:author="user" w:date="2012-02-29T14:50:00Z"/>
                <w:rFonts w:ascii="Calibri" w:hAnsi="Calibri" w:cs="Calibri"/>
                <w:b/>
                <w:bCs/>
                <w:sz w:val="20"/>
                <w:szCs w:val="20"/>
                <w:lang w:bidi="ne-NP"/>
              </w:rPr>
            </w:pPr>
            <w:ins w:id="11864" w:author="user" w:date="2012-02-29T14:50:00Z">
              <w:r w:rsidRPr="00873009">
                <w:rPr>
                  <w:rFonts w:ascii="Calibri" w:hAnsi="Calibri" w:cs="Calibri"/>
                  <w:b/>
                  <w:bCs/>
                  <w:sz w:val="20"/>
                  <w:szCs w:val="20"/>
                  <w:lang w:bidi="ne-NP"/>
                </w:rPr>
                <w:t>Area</w:t>
              </w:r>
            </w:ins>
          </w:p>
        </w:tc>
        <w:tc>
          <w:tcPr>
            <w:tcW w:w="117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865" w:author="user" w:date="2012-02-29T14:50:00Z"/>
                <w:rFonts w:ascii="Calibri" w:hAnsi="Calibri" w:cs="Calibri"/>
                <w:b/>
                <w:bCs/>
                <w:sz w:val="20"/>
                <w:szCs w:val="20"/>
                <w:lang w:bidi="ne-NP"/>
              </w:rPr>
            </w:pPr>
            <w:ins w:id="11866" w:author="user" w:date="2012-02-29T14:50:00Z">
              <w:r w:rsidRPr="00873009">
                <w:rPr>
                  <w:rFonts w:ascii="Calibri" w:hAnsi="Calibri" w:cs="Calibri"/>
                  <w:b/>
                  <w:bCs/>
                  <w:sz w:val="20"/>
                  <w:szCs w:val="20"/>
                  <w:lang w:bidi="ne-NP"/>
                </w:rPr>
                <w:t>Avg.</w:t>
              </w:r>
            </w:ins>
          </w:p>
        </w:tc>
      </w:tr>
      <w:tr w:rsidR="00160D84" w:rsidRPr="00873009" w:rsidTr="0074335E">
        <w:trPr>
          <w:trHeight w:val="300"/>
          <w:ins w:id="11867" w:author="user" w:date="2012-02-29T14:50:00Z"/>
        </w:trPr>
        <w:tc>
          <w:tcPr>
            <w:tcW w:w="1363" w:type="dxa"/>
            <w:tcBorders>
              <w:top w:val="nil"/>
              <w:left w:val="single" w:sz="4" w:space="0" w:color="auto"/>
              <w:bottom w:val="single" w:sz="4" w:space="0" w:color="auto"/>
              <w:right w:val="single" w:sz="4" w:space="0" w:color="auto"/>
            </w:tcBorders>
            <w:shd w:val="clear" w:color="auto" w:fill="auto"/>
          </w:tcPr>
          <w:p w:rsidR="00160D84" w:rsidRPr="00873009" w:rsidRDefault="00160D84" w:rsidP="0074335E">
            <w:pPr>
              <w:spacing w:line="300" w:lineRule="auto"/>
              <w:rPr>
                <w:ins w:id="11868" w:author="user" w:date="2012-02-29T14:50:00Z"/>
                <w:rFonts w:ascii="Calibri" w:hAnsi="Calibri" w:cs="Calibri"/>
                <w:b/>
                <w:bCs/>
                <w:sz w:val="20"/>
                <w:szCs w:val="20"/>
                <w:lang w:bidi="ne-NP"/>
              </w:rPr>
            </w:pPr>
            <w:ins w:id="11869" w:author="user" w:date="2012-02-29T14:50:00Z">
              <w:r w:rsidRPr="00873009">
                <w:rPr>
                  <w:rFonts w:ascii="Calibri" w:hAnsi="Calibri" w:cs="Calibri"/>
                  <w:b/>
                  <w:bCs/>
                  <w:sz w:val="20"/>
                  <w:szCs w:val="20"/>
                  <w:lang w:bidi="ne-NP"/>
                </w:rPr>
                <w:t>Single Floor</w:t>
              </w:r>
            </w:ins>
          </w:p>
        </w:tc>
        <w:tc>
          <w:tcPr>
            <w:tcW w:w="153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870" w:author="user" w:date="2012-02-29T14:50:00Z"/>
                <w:rFonts w:ascii="Calibri" w:hAnsi="Calibri" w:cs="Calibri"/>
                <w:sz w:val="20"/>
                <w:szCs w:val="20"/>
                <w:lang w:bidi="ne-NP"/>
              </w:rPr>
            </w:pPr>
            <w:ins w:id="11871" w:author="user" w:date="2012-02-29T14:50:00Z">
              <w:r w:rsidRPr="00873009">
                <w:rPr>
                  <w:rFonts w:ascii="Calibri" w:hAnsi="Calibri" w:cs="Calibri"/>
                  <w:sz w:val="20"/>
                  <w:szCs w:val="20"/>
                  <w:lang w:bidi="ne-NP"/>
                </w:rPr>
                <w:t>-</w:t>
              </w:r>
            </w:ins>
          </w:p>
        </w:tc>
        <w:tc>
          <w:tcPr>
            <w:tcW w:w="126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872" w:author="user" w:date="2012-02-29T14:50:00Z"/>
                <w:rFonts w:ascii="Calibri" w:hAnsi="Calibri" w:cs="Calibri"/>
                <w:sz w:val="20"/>
                <w:szCs w:val="20"/>
                <w:lang w:bidi="ne-NP"/>
              </w:rPr>
            </w:pPr>
            <w:ins w:id="11873" w:author="user" w:date="2012-02-29T14:50:00Z">
              <w:r w:rsidRPr="00873009">
                <w:rPr>
                  <w:rFonts w:ascii="Calibri" w:hAnsi="Calibri" w:cs="Calibri"/>
                  <w:sz w:val="20"/>
                  <w:szCs w:val="20"/>
                  <w:lang w:bidi="ne-NP"/>
                </w:rPr>
                <w:t> -</w:t>
              </w:r>
            </w:ins>
          </w:p>
        </w:tc>
        <w:tc>
          <w:tcPr>
            <w:tcW w:w="108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874" w:author="user" w:date="2012-02-29T14:50:00Z"/>
                <w:rFonts w:ascii="Calibri" w:hAnsi="Calibri" w:cs="Calibri"/>
                <w:sz w:val="20"/>
                <w:szCs w:val="20"/>
                <w:lang w:bidi="ne-NP"/>
              </w:rPr>
            </w:pPr>
            <w:ins w:id="11875" w:author="user" w:date="2012-02-29T14:50:00Z">
              <w:r w:rsidRPr="00873009">
                <w:rPr>
                  <w:rFonts w:ascii="Calibri" w:hAnsi="Calibri" w:cs="Calibri"/>
                  <w:sz w:val="20"/>
                  <w:szCs w:val="20"/>
                  <w:lang w:bidi="ne-NP"/>
                </w:rPr>
                <w:t> -</w:t>
              </w:r>
            </w:ins>
          </w:p>
        </w:tc>
        <w:tc>
          <w:tcPr>
            <w:tcW w:w="90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876" w:author="user" w:date="2012-02-29T14:50:00Z"/>
                <w:rFonts w:ascii="Calibri" w:hAnsi="Calibri" w:cs="Calibri"/>
                <w:sz w:val="20"/>
                <w:szCs w:val="20"/>
                <w:lang w:bidi="ne-NP"/>
              </w:rPr>
            </w:pPr>
            <w:ins w:id="11877" w:author="user" w:date="2012-02-29T14:50:00Z">
              <w:r w:rsidRPr="00873009">
                <w:rPr>
                  <w:rFonts w:ascii="Calibri" w:hAnsi="Calibri" w:cs="Calibri"/>
                  <w:sz w:val="20"/>
                  <w:szCs w:val="20"/>
                  <w:lang w:bidi="ne-NP"/>
                </w:rPr>
                <w:t> -</w:t>
              </w:r>
            </w:ins>
          </w:p>
        </w:tc>
        <w:tc>
          <w:tcPr>
            <w:tcW w:w="81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878" w:author="user" w:date="2012-02-29T14:50:00Z"/>
                <w:rFonts w:ascii="Calibri" w:hAnsi="Calibri" w:cs="Calibri"/>
                <w:sz w:val="20"/>
                <w:szCs w:val="20"/>
                <w:lang w:bidi="ne-NP"/>
              </w:rPr>
            </w:pPr>
            <w:ins w:id="11879" w:author="user" w:date="2012-02-29T14:50:00Z">
              <w:r w:rsidRPr="00873009">
                <w:rPr>
                  <w:rFonts w:ascii="Calibri" w:hAnsi="Calibri" w:cs="Calibri"/>
                  <w:sz w:val="20"/>
                  <w:szCs w:val="20"/>
                  <w:lang w:bidi="ne-NP"/>
                </w:rPr>
                <w:t> -</w:t>
              </w:r>
            </w:ins>
          </w:p>
        </w:tc>
        <w:tc>
          <w:tcPr>
            <w:tcW w:w="63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880" w:author="user" w:date="2012-02-29T14:50:00Z"/>
                <w:rFonts w:ascii="Calibri" w:hAnsi="Calibri" w:cs="Calibri"/>
                <w:sz w:val="20"/>
                <w:szCs w:val="20"/>
                <w:lang w:bidi="ne-NP"/>
              </w:rPr>
            </w:pPr>
            <w:ins w:id="11881" w:author="user" w:date="2012-02-29T14:50:00Z">
              <w:r w:rsidRPr="00873009">
                <w:rPr>
                  <w:rFonts w:ascii="Calibri" w:hAnsi="Calibri" w:cs="Calibri"/>
                  <w:sz w:val="20"/>
                  <w:szCs w:val="20"/>
                  <w:lang w:bidi="ne-NP"/>
                </w:rPr>
                <w:t> -</w:t>
              </w:r>
            </w:ins>
          </w:p>
        </w:tc>
        <w:tc>
          <w:tcPr>
            <w:tcW w:w="72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882" w:author="user" w:date="2012-02-29T14:50:00Z"/>
                <w:rFonts w:ascii="Calibri" w:hAnsi="Calibri" w:cs="Calibri"/>
                <w:sz w:val="20"/>
                <w:szCs w:val="20"/>
                <w:lang w:bidi="ne-NP"/>
              </w:rPr>
            </w:pPr>
            <w:ins w:id="11883" w:author="user" w:date="2012-02-29T14:50:00Z">
              <w:r w:rsidRPr="00873009">
                <w:rPr>
                  <w:rFonts w:ascii="Calibri" w:hAnsi="Calibri" w:cs="Calibri"/>
                  <w:sz w:val="20"/>
                  <w:szCs w:val="20"/>
                  <w:lang w:bidi="ne-NP"/>
                </w:rPr>
                <w:t> -</w:t>
              </w:r>
            </w:ins>
          </w:p>
        </w:tc>
        <w:tc>
          <w:tcPr>
            <w:tcW w:w="117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884" w:author="user" w:date="2012-02-29T14:50:00Z"/>
                <w:rFonts w:ascii="Calibri" w:hAnsi="Calibri" w:cs="Calibri"/>
                <w:sz w:val="20"/>
                <w:szCs w:val="20"/>
                <w:lang w:bidi="ne-NP"/>
              </w:rPr>
            </w:pPr>
            <w:ins w:id="11885" w:author="user" w:date="2012-02-29T14:50:00Z">
              <w:r w:rsidRPr="00873009">
                <w:rPr>
                  <w:rFonts w:ascii="Calibri" w:hAnsi="Calibri" w:cs="Calibri"/>
                  <w:sz w:val="20"/>
                  <w:szCs w:val="20"/>
                  <w:lang w:bidi="ne-NP"/>
                </w:rPr>
                <w:t>- </w:t>
              </w:r>
            </w:ins>
          </w:p>
        </w:tc>
      </w:tr>
      <w:tr w:rsidR="00160D84" w:rsidRPr="00873009" w:rsidTr="0074335E">
        <w:trPr>
          <w:trHeight w:val="300"/>
          <w:ins w:id="11886" w:author="user" w:date="2012-02-29T14:50:00Z"/>
        </w:trPr>
        <w:tc>
          <w:tcPr>
            <w:tcW w:w="1363" w:type="dxa"/>
            <w:tcBorders>
              <w:top w:val="nil"/>
              <w:left w:val="single" w:sz="4" w:space="0" w:color="auto"/>
              <w:bottom w:val="single" w:sz="4" w:space="0" w:color="auto"/>
              <w:right w:val="single" w:sz="4" w:space="0" w:color="auto"/>
            </w:tcBorders>
            <w:shd w:val="clear" w:color="auto" w:fill="auto"/>
          </w:tcPr>
          <w:p w:rsidR="00160D84" w:rsidRPr="00873009" w:rsidRDefault="00160D84" w:rsidP="0074335E">
            <w:pPr>
              <w:spacing w:line="300" w:lineRule="auto"/>
              <w:rPr>
                <w:ins w:id="11887" w:author="user" w:date="2012-02-29T14:50:00Z"/>
                <w:rFonts w:ascii="Calibri" w:hAnsi="Calibri" w:cs="Calibri"/>
                <w:sz w:val="20"/>
                <w:szCs w:val="20"/>
                <w:lang w:bidi="ne-NP"/>
              </w:rPr>
            </w:pPr>
            <w:ins w:id="11888" w:author="user" w:date="2012-02-29T14:50:00Z">
              <w:r w:rsidRPr="00873009">
                <w:rPr>
                  <w:rFonts w:ascii="Calibri" w:hAnsi="Calibri" w:cs="Calibri"/>
                  <w:sz w:val="20"/>
                  <w:szCs w:val="20"/>
                  <w:lang w:bidi="ne-NP"/>
                </w:rPr>
                <w:t>&lt; 100 Sq ft</w:t>
              </w:r>
            </w:ins>
          </w:p>
        </w:tc>
        <w:tc>
          <w:tcPr>
            <w:tcW w:w="153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889" w:author="user" w:date="2012-02-29T14:50:00Z"/>
                <w:rFonts w:ascii="Calibri" w:hAnsi="Calibri" w:cs="Calibri"/>
                <w:sz w:val="20"/>
                <w:szCs w:val="20"/>
                <w:lang w:bidi="ne-NP"/>
              </w:rPr>
            </w:pPr>
            <w:ins w:id="11890" w:author="user" w:date="2012-02-29T14:50:00Z">
              <w:r w:rsidRPr="00873009">
                <w:rPr>
                  <w:rFonts w:ascii="Calibri" w:hAnsi="Calibri" w:cs="Calibri"/>
                  <w:sz w:val="20"/>
                  <w:szCs w:val="20"/>
                  <w:lang w:bidi="ne-NP"/>
                </w:rPr>
                <w:t>18</w:t>
              </w:r>
            </w:ins>
          </w:p>
        </w:tc>
        <w:tc>
          <w:tcPr>
            <w:tcW w:w="126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891" w:author="user" w:date="2012-02-29T14:50:00Z"/>
                <w:rFonts w:ascii="Calibri" w:hAnsi="Calibri" w:cs="Calibri"/>
                <w:sz w:val="20"/>
                <w:szCs w:val="20"/>
                <w:lang w:bidi="ne-NP"/>
              </w:rPr>
            </w:pPr>
            <w:ins w:id="11892" w:author="user" w:date="2012-02-29T14:50:00Z">
              <w:r w:rsidRPr="00873009">
                <w:rPr>
                  <w:rFonts w:ascii="Calibri" w:hAnsi="Calibri" w:cs="Calibri"/>
                  <w:sz w:val="20"/>
                  <w:szCs w:val="20"/>
                  <w:lang w:bidi="ne-NP"/>
                </w:rPr>
                <w:t>647</w:t>
              </w:r>
            </w:ins>
          </w:p>
        </w:tc>
        <w:tc>
          <w:tcPr>
            <w:tcW w:w="108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893" w:author="user" w:date="2012-02-29T14:50:00Z"/>
                <w:rFonts w:ascii="Calibri" w:hAnsi="Calibri" w:cs="Calibri"/>
                <w:sz w:val="20"/>
                <w:szCs w:val="20"/>
                <w:lang w:bidi="ne-NP"/>
              </w:rPr>
            </w:pPr>
            <w:ins w:id="11894" w:author="user" w:date="2012-02-29T14:50:00Z">
              <w:r w:rsidRPr="00873009">
                <w:rPr>
                  <w:rFonts w:ascii="Calibri" w:hAnsi="Calibri" w:cs="Calibri"/>
                  <w:sz w:val="20"/>
                  <w:szCs w:val="20"/>
                  <w:lang w:bidi="ne-NP"/>
                </w:rPr>
                <w:t>696</w:t>
              </w:r>
            </w:ins>
          </w:p>
        </w:tc>
        <w:tc>
          <w:tcPr>
            <w:tcW w:w="90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895" w:author="user" w:date="2012-02-29T14:50:00Z"/>
                <w:rFonts w:ascii="Calibri" w:hAnsi="Calibri" w:cs="Calibri"/>
                <w:sz w:val="20"/>
                <w:szCs w:val="20"/>
                <w:lang w:bidi="ne-NP"/>
              </w:rPr>
            </w:pPr>
            <w:ins w:id="11896" w:author="user" w:date="2012-02-29T14:50:00Z">
              <w:r w:rsidRPr="00873009">
                <w:rPr>
                  <w:rFonts w:ascii="Calibri" w:hAnsi="Calibri" w:cs="Calibri"/>
                  <w:sz w:val="20"/>
                  <w:szCs w:val="20"/>
                  <w:lang w:bidi="ne-NP"/>
                </w:rPr>
                <w:t>-</w:t>
              </w:r>
            </w:ins>
          </w:p>
        </w:tc>
        <w:tc>
          <w:tcPr>
            <w:tcW w:w="81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897" w:author="user" w:date="2012-02-29T14:50:00Z"/>
                <w:rFonts w:ascii="Calibri" w:hAnsi="Calibri" w:cs="Calibri"/>
                <w:sz w:val="20"/>
                <w:szCs w:val="20"/>
                <w:lang w:bidi="ne-NP"/>
              </w:rPr>
            </w:pPr>
            <w:ins w:id="11898" w:author="user" w:date="2012-02-29T14:50:00Z">
              <w:r w:rsidRPr="00873009">
                <w:rPr>
                  <w:rFonts w:ascii="Calibri" w:hAnsi="Calibri" w:cs="Calibri"/>
                  <w:sz w:val="20"/>
                  <w:szCs w:val="20"/>
                  <w:lang w:bidi="ne-NP"/>
                </w:rPr>
                <w:t>74.61</w:t>
              </w:r>
            </w:ins>
          </w:p>
        </w:tc>
        <w:tc>
          <w:tcPr>
            <w:tcW w:w="63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899" w:author="user" w:date="2012-02-29T14:50:00Z"/>
                <w:rFonts w:ascii="Calibri" w:hAnsi="Calibri" w:cs="Calibri"/>
                <w:sz w:val="20"/>
                <w:szCs w:val="20"/>
                <w:lang w:bidi="ne-NP"/>
              </w:rPr>
            </w:pPr>
            <w:ins w:id="11900" w:author="user" w:date="2012-02-29T14:50:00Z">
              <w:r w:rsidRPr="00873009">
                <w:rPr>
                  <w:rFonts w:ascii="Calibri" w:hAnsi="Calibri" w:cs="Calibri"/>
                  <w:sz w:val="20"/>
                  <w:szCs w:val="20"/>
                  <w:lang w:bidi="ne-NP"/>
                </w:rPr>
                <w:t>39</w:t>
              </w:r>
            </w:ins>
          </w:p>
        </w:tc>
        <w:tc>
          <w:tcPr>
            <w:tcW w:w="72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901" w:author="user" w:date="2012-02-29T14:50:00Z"/>
                <w:rFonts w:ascii="Calibri" w:hAnsi="Calibri" w:cs="Calibri"/>
                <w:sz w:val="20"/>
                <w:szCs w:val="20"/>
                <w:lang w:bidi="ne-NP"/>
              </w:rPr>
            </w:pPr>
            <w:ins w:id="11902" w:author="user" w:date="2012-02-29T14:50:00Z">
              <w:r w:rsidRPr="00873009">
                <w:rPr>
                  <w:rFonts w:ascii="Calibri" w:hAnsi="Calibri" w:cs="Calibri"/>
                  <w:sz w:val="20"/>
                  <w:szCs w:val="20"/>
                  <w:lang w:bidi="ne-NP"/>
                </w:rPr>
                <w:t>2088</w:t>
              </w:r>
            </w:ins>
          </w:p>
        </w:tc>
        <w:tc>
          <w:tcPr>
            <w:tcW w:w="117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903" w:author="user" w:date="2012-02-29T14:50:00Z"/>
                <w:rFonts w:ascii="Calibri" w:hAnsi="Calibri" w:cs="Calibri"/>
                <w:sz w:val="20"/>
                <w:szCs w:val="20"/>
                <w:lang w:bidi="ne-NP"/>
              </w:rPr>
            </w:pPr>
            <w:ins w:id="11904" w:author="user" w:date="2012-02-29T14:50:00Z">
              <w:r w:rsidRPr="00873009">
                <w:rPr>
                  <w:rFonts w:ascii="Calibri" w:hAnsi="Calibri" w:cs="Calibri"/>
                  <w:sz w:val="20"/>
                  <w:szCs w:val="20"/>
                  <w:lang w:bidi="ne-NP"/>
                </w:rPr>
                <w:t>53.54</w:t>
              </w:r>
            </w:ins>
          </w:p>
        </w:tc>
      </w:tr>
      <w:tr w:rsidR="00160D84" w:rsidRPr="00873009" w:rsidTr="0074335E">
        <w:trPr>
          <w:trHeight w:val="300"/>
          <w:ins w:id="11905" w:author="user" w:date="2012-02-29T14:50:00Z"/>
        </w:trPr>
        <w:tc>
          <w:tcPr>
            <w:tcW w:w="1363" w:type="dxa"/>
            <w:tcBorders>
              <w:top w:val="nil"/>
              <w:left w:val="single" w:sz="4" w:space="0" w:color="auto"/>
              <w:bottom w:val="single" w:sz="4" w:space="0" w:color="auto"/>
              <w:right w:val="single" w:sz="4" w:space="0" w:color="auto"/>
            </w:tcBorders>
            <w:shd w:val="clear" w:color="auto" w:fill="auto"/>
          </w:tcPr>
          <w:p w:rsidR="00160D84" w:rsidRPr="00873009" w:rsidRDefault="00160D84" w:rsidP="0074335E">
            <w:pPr>
              <w:spacing w:line="300" w:lineRule="auto"/>
              <w:rPr>
                <w:ins w:id="11906" w:author="user" w:date="2012-02-29T14:50:00Z"/>
                <w:rFonts w:ascii="Calibri" w:hAnsi="Calibri" w:cs="Calibri"/>
                <w:sz w:val="20"/>
                <w:szCs w:val="20"/>
                <w:lang w:bidi="ne-NP"/>
              </w:rPr>
            </w:pPr>
            <w:ins w:id="11907" w:author="user" w:date="2012-02-29T14:50:00Z">
              <w:r w:rsidRPr="00873009">
                <w:rPr>
                  <w:rFonts w:ascii="Calibri" w:hAnsi="Calibri" w:cs="Calibri"/>
                  <w:sz w:val="20"/>
                  <w:szCs w:val="20"/>
                  <w:lang w:bidi="ne-NP"/>
                </w:rPr>
                <w:t>100-150</w:t>
              </w:r>
            </w:ins>
          </w:p>
        </w:tc>
        <w:tc>
          <w:tcPr>
            <w:tcW w:w="153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908" w:author="user" w:date="2012-02-29T14:50:00Z"/>
                <w:rFonts w:ascii="Calibri" w:hAnsi="Calibri" w:cs="Calibri"/>
                <w:sz w:val="20"/>
                <w:szCs w:val="20"/>
                <w:lang w:bidi="ne-NP"/>
              </w:rPr>
            </w:pPr>
            <w:ins w:id="11909" w:author="user" w:date="2012-02-29T14:50:00Z">
              <w:r w:rsidRPr="00873009">
                <w:rPr>
                  <w:rFonts w:ascii="Calibri" w:hAnsi="Calibri" w:cs="Calibri"/>
                  <w:sz w:val="20"/>
                  <w:szCs w:val="20"/>
                  <w:lang w:bidi="ne-NP"/>
                </w:rPr>
                <w:t>9</w:t>
              </w:r>
            </w:ins>
          </w:p>
        </w:tc>
        <w:tc>
          <w:tcPr>
            <w:tcW w:w="126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910" w:author="user" w:date="2012-02-29T14:50:00Z"/>
                <w:rFonts w:ascii="Calibri" w:hAnsi="Calibri" w:cs="Calibri"/>
                <w:sz w:val="20"/>
                <w:szCs w:val="20"/>
                <w:lang w:bidi="ne-NP"/>
              </w:rPr>
            </w:pPr>
            <w:ins w:id="11911" w:author="user" w:date="2012-02-29T14:50:00Z">
              <w:r w:rsidRPr="00873009">
                <w:rPr>
                  <w:rFonts w:ascii="Calibri" w:hAnsi="Calibri" w:cs="Calibri"/>
                  <w:sz w:val="20"/>
                  <w:szCs w:val="20"/>
                  <w:lang w:bidi="ne-NP"/>
                </w:rPr>
                <w:t>144</w:t>
              </w:r>
            </w:ins>
          </w:p>
        </w:tc>
        <w:tc>
          <w:tcPr>
            <w:tcW w:w="108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912" w:author="user" w:date="2012-02-29T14:50:00Z"/>
                <w:rFonts w:ascii="Calibri" w:hAnsi="Calibri" w:cs="Calibri"/>
                <w:sz w:val="20"/>
                <w:szCs w:val="20"/>
                <w:lang w:bidi="ne-NP"/>
              </w:rPr>
            </w:pPr>
            <w:ins w:id="11913" w:author="user" w:date="2012-02-29T14:50:00Z">
              <w:r w:rsidRPr="00873009">
                <w:rPr>
                  <w:rFonts w:ascii="Calibri" w:hAnsi="Calibri" w:cs="Calibri"/>
                  <w:sz w:val="20"/>
                  <w:szCs w:val="20"/>
                  <w:lang w:bidi="ne-NP"/>
                </w:rPr>
                <w:t>890</w:t>
              </w:r>
            </w:ins>
          </w:p>
        </w:tc>
        <w:tc>
          <w:tcPr>
            <w:tcW w:w="90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914" w:author="user" w:date="2012-02-29T14:50:00Z"/>
                <w:rFonts w:ascii="Calibri" w:hAnsi="Calibri" w:cs="Calibri"/>
                <w:sz w:val="20"/>
                <w:szCs w:val="20"/>
                <w:lang w:bidi="ne-NP"/>
              </w:rPr>
            </w:pPr>
            <w:ins w:id="11915" w:author="user" w:date="2012-02-29T14:50:00Z">
              <w:r w:rsidRPr="00873009">
                <w:rPr>
                  <w:rFonts w:ascii="Calibri" w:hAnsi="Calibri" w:cs="Calibri"/>
                  <w:sz w:val="20"/>
                  <w:szCs w:val="20"/>
                  <w:lang w:bidi="ne-NP"/>
                </w:rPr>
                <w:t>-</w:t>
              </w:r>
            </w:ins>
          </w:p>
        </w:tc>
        <w:tc>
          <w:tcPr>
            <w:tcW w:w="81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916" w:author="user" w:date="2012-02-29T14:50:00Z"/>
                <w:rFonts w:ascii="Calibri" w:hAnsi="Calibri" w:cs="Calibri"/>
                <w:sz w:val="20"/>
                <w:szCs w:val="20"/>
                <w:lang w:bidi="ne-NP"/>
              </w:rPr>
            </w:pPr>
            <w:ins w:id="11917" w:author="user" w:date="2012-02-29T14:50:00Z">
              <w:r w:rsidRPr="00873009">
                <w:rPr>
                  <w:rFonts w:ascii="Calibri" w:hAnsi="Calibri" w:cs="Calibri"/>
                  <w:sz w:val="20"/>
                  <w:szCs w:val="20"/>
                  <w:lang w:bidi="ne-NP"/>
                </w:rPr>
                <w:t>114.89</w:t>
              </w:r>
            </w:ins>
          </w:p>
        </w:tc>
        <w:tc>
          <w:tcPr>
            <w:tcW w:w="63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918" w:author="user" w:date="2012-02-29T14:50:00Z"/>
                <w:rFonts w:ascii="Calibri" w:hAnsi="Calibri" w:cs="Calibri"/>
                <w:sz w:val="20"/>
                <w:szCs w:val="20"/>
                <w:lang w:bidi="ne-NP"/>
              </w:rPr>
            </w:pPr>
            <w:ins w:id="11919" w:author="user" w:date="2012-02-29T14:50:00Z">
              <w:r w:rsidRPr="00873009">
                <w:rPr>
                  <w:rFonts w:ascii="Calibri" w:hAnsi="Calibri" w:cs="Calibri"/>
                  <w:sz w:val="20"/>
                  <w:szCs w:val="20"/>
                  <w:lang w:bidi="ne-NP"/>
                </w:rPr>
                <w:t>8</w:t>
              </w:r>
            </w:ins>
          </w:p>
        </w:tc>
        <w:tc>
          <w:tcPr>
            <w:tcW w:w="72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920" w:author="user" w:date="2012-02-29T14:50:00Z"/>
                <w:rFonts w:ascii="Calibri" w:hAnsi="Calibri" w:cs="Calibri"/>
                <w:sz w:val="20"/>
                <w:szCs w:val="20"/>
                <w:lang w:bidi="ne-NP"/>
              </w:rPr>
            </w:pPr>
            <w:ins w:id="11921" w:author="user" w:date="2012-02-29T14:50:00Z">
              <w:r w:rsidRPr="00873009">
                <w:rPr>
                  <w:rFonts w:ascii="Calibri" w:hAnsi="Calibri" w:cs="Calibri"/>
                  <w:sz w:val="20"/>
                  <w:szCs w:val="20"/>
                  <w:lang w:bidi="ne-NP"/>
                </w:rPr>
                <w:t>983</w:t>
              </w:r>
            </w:ins>
          </w:p>
        </w:tc>
        <w:tc>
          <w:tcPr>
            <w:tcW w:w="117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922" w:author="user" w:date="2012-02-29T14:50:00Z"/>
                <w:rFonts w:ascii="Calibri" w:hAnsi="Calibri" w:cs="Calibri"/>
                <w:sz w:val="20"/>
                <w:szCs w:val="20"/>
                <w:lang w:bidi="ne-NP"/>
              </w:rPr>
            </w:pPr>
            <w:ins w:id="11923" w:author="user" w:date="2012-02-29T14:50:00Z">
              <w:r w:rsidRPr="00873009">
                <w:rPr>
                  <w:rFonts w:ascii="Calibri" w:hAnsi="Calibri" w:cs="Calibri"/>
                  <w:sz w:val="20"/>
                  <w:szCs w:val="20"/>
                  <w:lang w:bidi="ne-NP"/>
                </w:rPr>
                <w:t>122.88</w:t>
              </w:r>
            </w:ins>
          </w:p>
        </w:tc>
      </w:tr>
      <w:tr w:rsidR="00160D84" w:rsidRPr="00873009" w:rsidTr="0074335E">
        <w:trPr>
          <w:trHeight w:val="300"/>
          <w:ins w:id="11924" w:author="user" w:date="2012-02-29T14:50:00Z"/>
        </w:trPr>
        <w:tc>
          <w:tcPr>
            <w:tcW w:w="1363" w:type="dxa"/>
            <w:tcBorders>
              <w:top w:val="nil"/>
              <w:left w:val="single" w:sz="4" w:space="0" w:color="auto"/>
              <w:bottom w:val="single" w:sz="4" w:space="0" w:color="auto"/>
              <w:right w:val="single" w:sz="4" w:space="0" w:color="auto"/>
            </w:tcBorders>
            <w:shd w:val="clear" w:color="auto" w:fill="auto"/>
          </w:tcPr>
          <w:p w:rsidR="00160D84" w:rsidRPr="00873009" w:rsidRDefault="00160D84" w:rsidP="0074335E">
            <w:pPr>
              <w:spacing w:line="300" w:lineRule="auto"/>
              <w:rPr>
                <w:ins w:id="11925" w:author="user" w:date="2012-02-29T14:50:00Z"/>
                <w:rFonts w:ascii="Calibri" w:hAnsi="Calibri" w:cs="Calibri"/>
                <w:sz w:val="20"/>
                <w:szCs w:val="20"/>
                <w:lang w:bidi="ne-NP"/>
              </w:rPr>
            </w:pPr>
            <w:ins w:id="11926" w:author="user" w:date="2012-02-29T14:50:00Z">
              <w:r w:rsidRPr="00873009">
                <w:rPr>
                  <w:rFonts w:ascii="Calibri" w:hAnsi="Calibri" w:cs="Calibri"/>
                  <w:sz w:val="20"/>
                  <w:szCs w:val="20"/>
                  <w:lang w:bidi="ne-NP"/>
                </w:rPr>
                <w:t>150-200</w:t>
              </w:r>
            </w:ins>
          </w:p>
        </w:tc>
        <w:tc>
          <w:tcPr>
            <w:tcW w:w="153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927" w:author="user" w:date="2012-02-29T14:50:00Z"/>
                <w:rFonts w:ascii="Calibri" w:hAnsi="Calibri" w:cs="Calibri"/>
                <w:sz w:val="20"/>
                <w:szCs w:val="20"/>
                <w:lang w:bidi="ne-NP"/>
              </w:rPr>
            </w:pPr>
            <w:ins w:id="11928" w:author="user" w:date="2012-02-29T14:50:00Z">
              <w:r w:rsidRPr="00873009">
                <w:rPr>
                  <w:rFonts w:ascii="Calibri" w:hAnsi="Calibri" w:cs="Calibri"/>
                  <w:sz w:val="20"/>
                  <w:szCs w:val="20"/>
                  <w:lang w:bidi="ne-NP"/>
                </w:rPr>
                <w:t>19</w:t>
              </w:r>
            </w:ins>
          </w:p>
        </w:tc>
        <w:tc>
          <w:tcPr>
            <w:tcW w:w="126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929" w:author="user" w:date="2012-02-29T14:50:00Z"/>
                <w:rFonts w:ascii="Calibri" w:hAnsi="Calibri" w:cs="Calibri"/>
                <w:sz w:val="20"/>
                <w:szCs w:val="20"/>
                <w:lang w:bidi="ne-NP"/>
              </w:rPr>
            </w:pPr>
            <w:ins w:id="11930" w:author="user" w:date="2012-02-29T14:50:00Z">
              <w:r w:rsidRPr="00873009">
                <w:rPr>
                  <w:rFonts w:ascii="Calibri" w:hAnsi="Calibri" w:cs="Calibri"/>
                  <w:sz w:val="20"/>
                  <w:szCs w:val="20"/>
                  <w:lang w:bidi="ne-NP"/>
                </w:rPr>
                <w:t>1629</w:t>
              </w:r>
            </w:ins>
          </w:p>
        </w:tc>
        <w:tc>
          <w:tcPr>
            <w:tcW w:w="108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931" w:author="user" w:date="2012-02-29T14:50:00Z"/>
                <w:rFonts w:ascii="Calibri" w:hAnsi="Calibri" w:cs="Calibri"/>
                <w:sz w:val="20"/>
                <w:szCs w:val="20"/>
                <w:lang w:bidi="ne-NP"/>
              </w:rPr>
            </w:pPr>
            <w:ins w:id="11932" w:author="user" w:date="2012-02-29T14:50:00Z">
              <w:r w:rsidRPr="00873009">
                <w:rPr>
                  <w:rFonts w:ascii="Calibri" w:hAnsi="Calibri" w:cs="Calibri"/>
                  <w:sz w:val="20"/>
                  <w:szCs w:val="20"/>
                  <w:lang w:bidi="ne-NP"/>
                </w:rPr>
                <w:t>1796</w:t>
              </w:r>
            </w:ins>
          </w:p>
        </w:tc>
        <w:tc>
          <w:tcPr>
            <w:tcW w:w="90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933" w:author="user" w:date="2012-02-29T14:50:00Z"/>
                <w:rFonts w:ascii="Calibri" w:hAnsi="Calibri" w:cs="Calibri"/>
                <w:sz w:val="20"/>
                <w:szCs w:val="20"/>
                <w:lang w:bidi="ne-NP"/>
              </w:rPr>
            </w:pPr>
            <w:ins w:id="11934" w:author="user" w:date="2012-02-29T14:50:00Z">
              <w:r w:rsidRPr="00873009">
                <w:rPr>
                  <w:rFonts w:ascii="Calibri" w:hAnsi="Calibri" w:cs="Calibri"/>
                  <w:sz w:val="20"/>
                  <w:szCs w:val="20"/>
                  <w:lang w:bidi="ne-NP"/>
                </w:rPr>
                <w:t>-</w:t>
              </w:r>
            </w:ins>
          </w:p>
        </w:tc>
        <w:tc>
          <w:tcPr>
            <w:tcW w:w="81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935" w:author="user" w:date="2012-02-29T14:50:00Z"/>
                <w:rFonts w:ascii="Calibri" w:hAnsi="Calibri" w:cs="Calibri"/>
                <w:sz w:val="20"/>
                <w:szCs w:val="20"/>
                <w:lang w:bidi="ne-NP"/>
              </w:rPr>
            </w:pPr>
            <w:ins w:id="11936" w:author="user" w:date="2012-02-29T14:50:00Z">
              <w:r w:rsidRPr="00873009">
                <w:rPr>
                  <w:rFonts w:ascii="Calibri" w:hAnsi="Calibri" w:cs="Calibri"/>
                  <w:sz w:val="20"/>
                  <w:szCs w:val="20"/>
                  <w:lang w:bidi="ne-NP"/>
                </w:rPr>
                <w:t>180.26</w:t>
              </w:r>
            </w:ins>
          </w:p>
        </w:tc>
        <w:tc>
          <w:tcPr>
            <w:tcW w:w="63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937" w:author="user" w:date="2012-02-29T14:50:00Z"/>
                <w:rFonts w:ascii="Calibri" w:hAnsi="Calibri" w:cs="Calibri"/>
                <w:sz w:val="20"/>
                <w:szCs w:val="20"/>
                <w:lang w:bidi="ne-NP"/>
              </w:rPr>
            </w:pPr>
            <w:ins w:id="11938" w:author="user" w:date="2012-02-29T14:50:00Z">
              <w:r w:rsidRPr="00873009">
                <w:rPr>
                  <w:rFonts w:ascii="Calibri" w:hAnsi="Calibri" w:cs="Calibri"/>
                  <w:sz w:val="20"/>
                  <w:szCs w:val="20"/>
                  <w:lang w:bidi="ne-NP"/>
                </w:rPr>
                <w:t>1</w:t>
              </w:r>
            </w:ins>
          </w:p>
        </w:tc>
        <w:tc>
          <w:tcPr>
            <w:tcW w:w="72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939" w:author="user" w:date="2012-02-29T14:50:00Z"/>
                <w:rFonts w:ascii="Calibri" w:hAnsi="Calibri" w:cs="Calibri"/>
                <w:sz w:val="20"/>
                <w:szCs w:val="20"/>
                <w:lang w:bidi="ne-NP"/>
              </w:rPr>
            </w:pPr>
            <w:ins w:id="11940" w:author="user" w:date="2012-02-29T14:50:00Z">
              <w:r w:rsidRPr="00873009">
                <w:rPr>
                  <w:rFonts w:ascii="Calibri" w:hAnsi="Calibri" w:cs="Calibri"/>
                  <w:sz w:val="20"/>
                  <w:szCs w:val="20"/>
                  <w:lang w:bidi="ne-NP"/>
                </w:rPr>
                <w:t>192</w:t>
              </w:r>
            </w:ins>
          </w:p>
        </w:tc>
        <w:tc>
          <w:tcPr>
            <w:tcW w:w="117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941" w:author="user" w:date="2012-02-29T14:50:00Z"/>
                <w:rFonts w:ascii="Calibri" w:hAnsi="Calibri" w:cs="Calibri"/>
                <w:sz w:val="20"/>
                <w:szCs w:val="20"/>
                <w:lang w:bidi="ne-NP"/>
              </w:rPr>
            </w:pPr>
            <w:ins w:id="11942" w:author="user" w:date="2012-02-29T14:50:00Z">
              <w:r w:rsidRPr="00873009">
                <w:rPr>
                  <w:rFonts w:ascii="Calibri" w:hAnsi="Calibri" w:cs="Calibri"/>
                  <w:sz w:val="20"/>
                  <w:szCs w:val="20"/>
                  <w:lang w:bidi="ne-NP"/>
                </w:rPr>
                <w:t>192</w:t>
              </w:r>
            </w:ins>
          </w:p>
        </w:tc>
      </w:tr>
      <w:tr w:rsidR="00160D84" w:rsidRPr="00873009" w:rsidTr="0074335E">
        <w:trPr>
          <w:trHeight w:val="300"/>
          <w:ins w:id="11943" w:author="user" w:date="2012-02-29T14:50:00Z"/>
        </w:trPr>
        <w:tc>
          <w:tcPr>
            <w:tcW w:w="1363" w:type="dxa"/>
            <w:tcBorders>
              <w:top w:val="nil"/>
              <w:left w:val="single" w:sz="4" w:space="0" w:color="auto"/>
              <w:bottom w:val="single" w:sz="4" w:space="0" w:color="auto"/>
              <w:right w:val="single" w:sz="4" w:space="0" w:color="auto"/>
            </w:tcBorders>
            <w:shd w:val="clear" w:color="auto" w:fill="auto"/>
          </w:tcPr>
          <w:p w:rsidR="00160D84" w:rsidRPr="00873009" w:rsidRDefault="00160D84" w:rsidP="0074335E">
            <w:pPr>
              <w:spacing w:line="300" w:lineRule="auto"/>
              <w:rPr>
                <w:ins w:id="11944" w:author="user" w:date="2012-02-29T14:50:00Z"/>
                <w:rFonts w:ascii="Calibri" w:hAnsi="Calibri" w:cs="Calibri"/>
                <w:sz w:val="20"/>
                <w:szCs w:val="20"/>
                <w:lang w:bidi="ne-NP"/>
              </w:rPr>
            </w:pPr>
            <w:ins w:id="11945" w:author="user" w:date="2012-02-29T14:50:00Z">
              <w:r w:rsidRPr="00873009">
                <w:rPr>
                  <w:rFonts w:ascii="Calibri" w:hAnsi="Calibri" w:cs="Calibri"/>
                  <w:sz w:val="20"/>
                  <w:szCs w:val="20"/>
                  <w:lang w:bidi="ne-NP"/>
                </w:rPr>
                <w:t>&gt;200</w:t>
              </w:r>
            </w:ins>
          </w:p>
        </w:tc>
        <w:tc>
          <w:tcPr>
            <w:tcW w:w="153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946" w:author="user" w:date="2012-02-29T14:50:00Z"/>
                <w:rFonts w:ascii="Calibri" w:hAnsi="Calibri" w:cs="Calibri"/>
                <w:sz w:val="20"/>
                <w:szCs w:val="20"/>
                <w:lang w:bidi="ne-NP"/>
              </w:rPr>
            </w:pPr>
            <w:ins w:id="11947" w:author="user" w:date="2012-02-29T14:50:00Z">
              <w:r w:rsidRPr="00873009">
                <w:rPr>
                  <w:rFonts w:ascii="Calibri" w:hAnsi="Calibri" w:cs="Calibri"/>
                  <w:sz w:val="20"/>
                  <w:szCs w:val="20"/>
                  <w:lang w:bidi="ne-NP"/>
                </w:rPr>
                <w:t>36</w:t>
              </w:r>
            </w:ins>
          </w:p>
        </w:tc>
        <w:tc>
          <w:tcPr>
            <w:tcW w:w="126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948" w:author="user" w:date="2012-02-29T14:50:00Z"/>
                <w:rFonts w:ascii="Calibri" w:hAnsi="Calibri" w:cs="Calibri"/>
                <w:sz w:val="20"/>
                <w:szCs w:val="20"/>
                <w:lang w:bidi="ne-NP"/>
              </w:rPr>
            </w:pPr>
            <w:ins w:id="11949" w:author="user" w:date="2012-02-29T14:50:00Z">
              <w:r w:rsidRPr="00873009">
                <w:rPr>
                  <w:rFonts w:ascii="Calibri" w:hAnsi="Calibri" w:cs="Calibri"/>
                  <w:sz w:val="20"/>
                  <w:szCs w:val="20"/>
                  <w:lang w:bidi="ne-NP"/>
                </w:rPr>
                <w:t>2773</w:t>
              </w:r>
            </w:ins>
          </w:p>
        </w:tc>
        <w:tc>
          <w:tcPr>
            <w:tcW w:w="108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950" w:author="user" w:date="2012-02-29T14:50:00Z"/>
                <w:rFonts w:ascii="Calibri" w:hAnsi="Calibri" w:cs="Calibri"/>
                <w:sz w:val="20"/>
                <w:szCs w:val="20"/>
                <w:lang w:bidi="ne-NP"/>
              </w:rPr>
            </w:pPr>
            <w:ins w:id="11951" w:author="user" w:date="2012-02-29T14:50:00Z">
              <w:r w:rsidRPr="00873009">
                <w:rPr>
                  <w:rFonts w:ascii="Calibri" w:hAnsi="Calibri" w:cs="Calibri"/>
                  <w:sz w:val="20"/>
                  <w:szCs w:val="20"/>
                  <w:lang w:bidi="ne-NP"/>
                </w:rPr>
                <w:t>6731</w:t>
              </w:r>
            </w:ins>
          </w:p>
        </w:tc>
        <w:tc>
          <w:tcPr>
            <w:tcW w:w="90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952" w:author="user" w:date="2012-02-29T14:50:00Z"/>
                <w:rFonts w:ascii="Calibri" w:hAnsi="Calibri" w:cs="Calibri"/>
                <w:sz w:val="20"/>
                <w:szCs w:val="20"/>
                <w:lang w:bidi="ne-NP"/>
              </w:rPr>
            </w:pPr>
            <w:ins w:id="11953" w:author="user" w:date="2012-02-29T14:50:00Z">
              <w:r w:rsidRPr="00873009">
                <w:rPr>
                  <w:rFonts w:ascii="Calibri" w:hAnsi="Calibri" w:cs="Calibri"/>
                  <w:sz w:val="20"/>
                  <w:szCs w:val="20"/>
                  <w:lang w:bidi="ne-NP"/>
                </w:rPr>
                <w:t>460</w:t>
              </w:r>
            </w:ins>
          </w:p>
        </w:tc>
        <w:tc>
          <w:tcPr>
            <w:tcW w:w="81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954" w:author="user" w:date="2012-02-29T14:50:00Z"/>
                <w:rFonts w:ascii="Calibri" w:hAnsi="Calibri" w:cs="Calibri"/>
                <w:sz w:val="20"/>
                <w:szCs w:val="20"/>
                <w:lang w:bidi="ne-NP"/>
              </w:rPr>
            </w:pPr>
            <w:ins w:id="11955" w:author="user" w:date="2012-02-29T14:50:00Z">
              <w:r w:rsidRPr="00873009">
                <w:rPr>
                  <w:rFonts w:ascii="Calibri" w:hAnsi="Calibri" w:cs="Calibri"/>
                  <w:sz w:val="20"/>
                  <w:szCs w:val="20"/>
                  <w:lang w:bidi="ne-NP"/>
                </w:rPr>
                <w:t>276.78</w:t>
              </w:r>
            </w:ins>
          </w:p>
        </w:tc>
        <w:tc>
          <w:tcPr>
            <w:tcW w:w="63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956" w:author="user" w:date="2012-02-29T14:50:00Z"/>
                <w:rFonts w:ascii="Calibri" w:hAnsi="Calibri" w:cs="Calibri"/>
                <w:sz w:val="20"/>
                <w:szCs w:val="20"/>
                <w:lang w:bidi="ne-NP"/>
              </w:rPr>
            </w:pPr>
            <w:ins w:id="11957" w:author="user" w:date="2012-02-29T14:50:00Z">
              <w:r w:rsidRPr="00873009">
                <w:rPr>
                  <w:rFonts w:ascii="Calibri" w:hAnsi="Calibri" w:cs="Calibri"/>
                  <w:sz w:val="20"/>
                  <w:szCs w:val="20"/>
                  <w:lang w:bidi="ne-NP"/>
                </w:rPr>
                <w:t>8</w:t>
              </w:r>
            </w:ins>
          </w:p>
        </w:tc>
        <w:tc>
          <w:tcPr>
            <w:tcW w:w="72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958" w:author="user" w:date="2012-02-29T14:50:00Z"/>
                <w:rFonts w:ascii="Calibri" w:hAnsi="Calibri" w:cs="Calibri"/>
                <w:sz w:val="20"/>
                <w:szCs w:val="20"/>
                <w:lang w:bidi="ne-NP"/>
              </w:rPr>
            </w:pPr>
            <w:ins w:id="11959" w:author="user" w:date="2012-02-29T14:50:00Z">
              <w:r w:rsidRPr="00873009">
                <w:rPr>
                  <w:rFonts w:ascii="Calibri" w:hAnsi="Calibri" w:cs="Calibri"/>
                  <w:sz w:val="20"/>
                  <w:szCs w:val="20"/>
                  <w:lang w:bidi="ne-NP"/>
                </w:rPr>
                <w:t>2113</w:t>
              </w:r>
            </w:ins>
          </w:p>
        </w:tc>
        <w:tc>
          <w:tcPr>
            <w:tcW w:w="117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960" w:author="user" w:date="2012-02-29T14:50:00Z"/>
                <w:rFonts w:ascii="Calibri" w:hAnsi="Calibri" w:cs="Calibri"/>
                <w:sz w:val="20"/>
                <w:szCs w:val="20"/>
                <w:lang w:bidi="ne-NP"/>
              </w:rPr>
            </w:pPr>
            <w:ins w:id="11961" w:author="user" w:date="2012-02-29T14:50:00Z">
              <w:r w:rsidRPr="00873009">
                <w:rPr>
                  <w:rFonts w:ascii="Calibri" w:hAnsi="Calibri" w:cs="Calibri"/>
                  <w:sz w:val="20"/>
                  <w:szCs w:val="20"/>
                  <w:lang w:bidi="ne-NP"/>
                </w:rPr>
                <w:t>264.13</w:t>
              </w:r>
            </w:ins>
          </w:p>
        </w:tc>
      </w:tr>
      <w:tr w:rsidR="00160D84" w:rsidRPr="00873009" w:rsidTr="0074335E">
        <w:trPr>
          <w:trHeight w:val="300"/>
          <w:ins w:id="11962" w:author="user" w:date="2012-02-29T14:50:00Z"/>
        </w:trPr>
        <w:tc>
          <w:tcPr>
            <w:tcW w:w="1363" w:type="dxa"/>
            <w:tcBorders>
              <w:top w:val="nil"/>
              <w:left w:val="single" w:sz="4" w:space="0" w:color="auto"/>
              <w:bottom w:val="single" w:sz="4" w:space="0" w:color="auto"/>
              <w:right w:val="single" w:sz="4" w:space="0" w:color="auto"/>
            </w:tcBorders>
            <w:shd w:val="clear" w:color="auto" w:fill="auto"/>
          </w:tcPr>
          <w:p w:rsidR="00160D84" w:rsidRPr="00873009" w:rsidRDefault="00160D84" w:rsidP="0074335E">
            <w:pPr>
              <w:spacing w:line="300" w:lineRule="auto"/>
              <w:rPr>
                <w:ins w:id="11963" w:author="user" w:date="2012-02-29T14:50:00Z"/>
                <w:rFonts w:ascii="Calibri" w:hAnsi="Calibri" w:cs="Calibri"/>
                <w:b/>
                <w:bCs/>
                <w:sz w:val="20"/>
                <w:szCs w:val="20"/>
                <w:lang w:bidi="ne-NP"/>
              </w:rPr>
            </w:pPr>
            <w:ins w:id="11964" w:author="user" w:date="2012-02-29T14:50:00Z">
              <w:r w:rsidRPr="00873009">
                <w:rPr>
                  <w:rFonts w:ascii="Calibri" w:hAnsi="Calibri" w:cs="Calibri"/>
                  <w:b/>
                  <w:bCs/>
                  <w:sz w:val="20"/>
                  <w:szCs w:val="20"/>
                  <w:lang w:bidi="ne-NP"/>
                </w:rPr>
                <w:t>Double Floor</w:t>
              </w:r>
            </w:ins>
          </w:p>
        </w:tc>
        <w:tc>
          <w:tcPr>
            <w:tcW w:w="153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965" w:author="user" w:date="2012-02-29T14:50:00Z"/>
                <w:rFonts w:ascii="Calibri" w:hAnsi="Calibri" w:cs="Calibri"/>
                <w:sz w:val="20"/>
                <w:szCs w:val="20"/>
                <w:lang w:bidi="ne-NP"/>
              </w:rPr>
            </w:pPr>
            <w:ins w:id="11966" w:author="user" w:date="2012-02-29T14:50:00Z">
              <w:r w:rsidRPr="00873009">
                <w:rPr>
                  <w:rFonts w:ascii="Calibri" w:hAnsi="Calibri" w:cs="Calibri"/>
                  <w:sz w:val="20"/>
                  <w:szCs w:val="20"/>
                  <w:lang w:bidi="ne-NP"/>
                </w:rPr>
                <w:t>32</w:t>
              </w:r>
            </w:ins>
          </w:p>
        </w:tc>
        <w:tc>
          <w:tcPr>
            <w:tcW w:w="126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967" w:author="user" w:date="2012-02-29T14:50:00Z"/>
                <w:rFonts w:ascii="Calibri" w:hAnsi="Calibri" w:cs="Calibri"/>
                <w:sz w:val="20"/>
                <w:szCs w:val="20"/>
                <w:lang w:bidi="ne-NP"/>
              </w:rPr>
            </w:pPr>
            <w:ins w:id="11968" w:author="user" w:date="2012-02-29T14:50:00Z">
              <w:r w:rsidRPr="00873009">
                <w:rPr>
                  <w:rFonts w:ascii="Calibri" w:hAnsi="Calibri" w:cs="Calibri"/>
                  <w:sz w:val="20"/>
                  <w:szCs w:val="20"/>
                  <w:lang w:bidi="ne-NP"/>
                </w:rPr>
                <w:t>2750</w:t>
              </w:r>
            </w:ins>
          </w:p>
        </w:tc>
        <w:tc>
          <w:tcPr>
            <w:tcW w:w="108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969" w:author="user" w:date="2012-02-29T14:50:00Z"/>
                <w:rFonts w:ascii="Calibri" w:hAnsi="Calibri" w:cs="Calibri"/>
                <w:sz w:val="20"/>
                <w:szCs w:val="20"/>
                <w:lang w:bidi="ne-NP"/>
              </w:rPr>
            </w:pPr>
            <w:ins w:id="11970" w:author="user" w:date="2012-02-29T14:50:00Z">
              <w:r w:rsidRPr="00873009">
                <w:rPr>
                  <w:rFonts w:ascii="Calibri" w:hAnsi="Calibri" w:cs="Calibri"/>
                  <w:sz w:val="20"/>
                  <w:szCs w:val="20"/>
                  <w:lang w:bidi="ne-NP"/>
                </w:rPr>
                <w:t>8656</w:t>
              </w:r>
            </w:ins>
          </w:p>
        </w:tc>
        <w:tc>
          <w:tcPr>
            <w:tcW w:w="90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971" w:author="user" w:date="2012-02-29T14:50:00Z"/>
                <w:rFonts w:ascii="Calibri" w:hAnsi="Calibri" w:cs="Calibri"/>
                <w:sz w:val="20"/>
                <w:szCs w:val="20"/>
                <w:lang w:bidi="ne-NP"/>
              </w:rPr>
            </w:pPr>
            <w:ins w:id="11972" w:author="user" w:date="2012-02-29T14:50:00Z">
              <w:r w:rsidRPr="00873009">
                <w:rPr>
                  <w:rFonts w:ascii="Calibri" w:hAnsi="Calibri" w:cs="Calibri"/>
                  <w:sz w:val="20"/>
                  <w:szCs w:val="20"/>
                  <w:lang w:bidi="ne-NP"/>
                </w:rPr>
                <w:t>830</w:t>
              </w:r>
            </w:ins>
          </w:p>
        </w:tc>
        <w:tc>
          <w:tcPr>
            <w:tcW w:w="81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973" w:author="user" w:date="2012-02-29T14:50:00Z"/>
                <w:rFonts w:ascii="Calibri" w:hAnsi="Calibri" w:cs="Calibri"/>
                <w:sz w:val="20"/>
                <w:szCs w:val="20"/>
                <w:lang w:bidi="ne-NP"/>
              </w:rPr>
            </w:pPr>
            <w:ins w:id="11974" w:author="user" w:date="2012-02-29T14:50:00Z">
              <w:r w:rsidRPr="00873009">
                <w:rPr>
                  <w:rFonts w:ascii="Calibri" w:hAnsi="Calibri" w:cs="Calibri"/>
                  <w:sz w:val="20"/>
                  <w:szCs w:val="20"/>
                  <w:lang w:bidi="ne-NP"/>
                </w:rPr>
                <w:t>382.38</w:t>
              </w:r>
            </w:ins>
          </w:p>
        </w:tc>
        <w:tc>
          <w:tcPr>
            <w:tcW w:w="63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975" w:author="user" w:date="2012-02-29T14:50:00Z"/>
                <w:rFonts w:ascii="Calibri" w:hAnsi="Calibri" w:cs="Calibri"/>
                <w:sz w:val="20"/>
                <w:szCs w:val="20"/>
                <w:lang w:bidi="ne-NP"/>
              </w:rPr>
            </w:pPr>
            <w:ins w:id="11976" w:author="user" w:date="2012-02-29T14:50:00Z">
              <w:r w:rsidRPr="00873009">
                <w:rPr>
                  <w:rFonts w:ascii="Calibri" w:hAnsi="Calibri" w:cs="Calibri"/>
                  <w:sz w:val="20"/>
                  <w:szCs w:val="20"/>
                  <w:lang w:bidi="ne-NP"/>
                </w:rPr>
                <w:t>-</w:t>
              </w:r>
            </w:ins>
          </w:p>
        </w:tc>
        <w:tc>
          <w:tcPr>
            <w:tcW w:w="72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977" w:author="user" w:date="2012-02-29T14:50:00Z"/>
                <w:rFonts w:ascii="Calibri" w:hAnsi="Calibri" w:cs="Calibri"/>
                <w:sz w:val="20"/>
                <w:szCs w:val="20"/>
                <w:lang w:bidi="ne-NP"/>
              </w:rPr>
            </w:pPr>
            <w:ins w:id="11978" w:author="user" w:date="2012-02-29T14:50:00Z">
              <w:r w:rsidRPr="00873009">
                <w:rPr>
                  <w:rFonts w:ascii="Calibri" w:hAnsi="Calibri" w:cs="Calibri"/>
                  <w:sz w:val="20"/>
                  <w:szCs w:val="20"/>
                  <w:lang w:bidi="ne-NP"/>
                </w:rPr>
                <w:t>-</w:t>
              </w:r>
            </w:ins>
          </w:p>
        </w:tc>
        <w:tc>
          <w:tcPr>
            <w:tcW w:w="117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979" w:author="user" w:date="2012-02-29T14:50:00Z"/>
                <w:rFonts w:ascii="Calibri" w:hAnsi="Calibri" w:cs="Calibri"/>
                <w:sz w:val="20"/>
                <w:szCs w:val="20"/>
                <w:lang w:bidi="ne-NP"/>
              </w:rPr>
            </w:pPr>
            <w:ins w:id="11980" w:author="user" w:date="2012-02-29T14:50:00Z">
              <w:r w:rsidRPr="00873009">
                <w:rPr>
                  <w:rFonts w:ascii="Calibri" w:hAnsi="Calibri" w:cs="Calibri"/>
                  <w:sz w:val="20"/>
                  <w:szCs w:val="20"/>
                  <w:lang w:bidi="ne-NP"/>
                </w:rPr>
                <w:t>-</w:t>
              </w:r>
            </w:ins>
          </w:p>
        </w:tc>
      </w:tr>
      <w:tr w:rsidR="00160D84" w:rsidRPr="00873009" w:rsidTr="0074335E">
        <w:trPr>
          <w:trHeight w:val="300"/>
          <w:ins w:id="11981" w:author="user" w:date="2012-02-29T14:50:00Z"/>
        </w:trPr>
        <w:tc>
          <w:tcPr>
            <w:tcW w:w="1363" w:type="dxa"/>
            <w:tcBorders>
              <w:top w:val="nil"/>
              <w:left w:val="single" w:sz="4" w:space="0" w:color="auto"/>
              <w:bottom w:val="single" w:sz="4" w:space="0" w:color="auto"/>
              <w:right w:val="single" w:sz="4" w:space="0" w:color="auto"/>
            </w:tcBorders>
            <w:shd w:val="clear" w:color="auto" w:fill="auto"/>
          </w:tcPr>
          <w:p w:rsidR="00160D84" w:rsidRPr="00873009" w:rsidRDefault="00160D84" w:rsidP="0074335E">
            <w:pPr>
              <w:spacing w:line="300" w:lineRule="auto"/>
              <w:rPr>
                <w:ins w:id="11982" w:author="user" w:date="2012-02-29T14:50:00Z"/>
                <w:rFonts w:ascii="Calibri" w:hAnsi="Calibri" w:cs="Calibri"/>
                <w:b/>
                <w:bCs/>
                <w:sz w:val="20"/>
                <w:szCs w:val="20"/>
                <w:lang w:bidi="ne-NP"/>
              </w:rPr>
            </w:pPr>
            <w:ins w:id="11983" w:author="user" w:date="2012-02-29T14:50:00Z">
              <w:r w:rsidRPr="00873009">
                <w:rPr>
                  <w:rFonts w:ascii="Calibri" w:hAnsi="Calibri" w:cs="Calibri"/>
                  <w:b/>
                  <w:bCs/>
                  <w:sz w:val="20"/>
                  <w:szCs w:val="20"/>
                  <w:lang w:bidi="ne-NP"/>
                </w:rPr>
                <w:t>Three Floor</w:t>
              </w:r>
            </w:ins>
          </w:p>
        </w:tc>
        <w:tc>
          <w:tcPr>
            <w:tcW w:w="153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984" w:author="user" w:date="2012-02-29T14:50:00Z"/>
                <w:rFonts w:ascii="Calibri" w:hAnsi="Calibri" w:cs="Calibri"/>
                <w:sz w:val="20"/>
                <w:szCs w:val="20"/>
                <w:lang w:bidi="ne-NP"/>
              </w:rPr>
            </w:pPr>
            <w:ins w:id="11985" w:author="user" w:date="2012-02-29T14:50:00Z">
              <w:r w:rsidRPr="00873009">
                <w:rPr>
                  <w:rFonts w:ascii="Calibri" w:hAnsi="Calibri" w:cs="Calibri"/>
                  <w:sz w:val="20"/>
                  <w:szCs w:val="20"/>
                  <w:lang w:bidi="ne-NP"/>
                </w:rPr>
                <w:t>1</w:t>
              </w:r>
            </w:ins>
          </w:p>
        </w:tc>
        <w:tc>
          <w:tcPr>
            <w:tcW w:w="126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986" w:author="user" w:date="2012-02-29T14:50:00Z"/>
                <w:rFonts w:ascii="Calibri" w:hAnsi="Calibri" w:cs="Calibri"/>
                <w:sz w:val="20"/>
                <w:szCs w:val="20"/>
                <w:lang w:bidi="ne-NP"/>
              </w:rPr>
            </w:pPr>
            <w:ins w:id="11987" w:author="user" w:date="2012-02-29T14:50:00Z">
              <w:r w:rsidRPr="00873009">
                <w:rPr>
                  <w:rFonts w:ascii="Calibri" w:hAnsi="Calibri" w:cs="Calibri"/>
                  <w:sz w:val="20"/>
                  <w:szCs w:val="20"/>
                  <w:lang w:bidi="ne-NP"/>
                </w:rPr>
                <w:t>- </w:t>
              </w:r>
            </w:ins>
          </w:p>
        </w:tc>
        <w:tc>
          <w:tcPr>
            <w:tcW w:w="108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988" w:author="user" w:date="2012-02-29T14:50:00Z"/>
                <w:rFonts w:ascii="Calibri" w:hAnsi="Calibri" w:cs="Calibri"/>
                <w:sz w:val="20"/>
                <w:szCs w:val="20"/>
                <w:lang w:bidi="ne-NP"/>
              </w:rPr>
            </w:pPr>
            <w:ins w:id="11989" w:author="user" w:date="2012-02-29T14:50:00Z">
              <w:r w:rsidRPr="00873009">
                <w:rPr>
                  <w:rFonts w:ascii="Calibri" w:hAnsi="Calibri" w:cs="Calibri"/>
                  <w:sz w:val="20"/>
                  <w:szCs w:val="20"/>
                  <w:lang w:bidi="ne-NP"/>
                </w:rPr>
                <w:t> -</w:t>
              </w:r>
            </w:ins>
          </w:p>
        </w:tc>
        <w:tc>
          <w:tcPr>
            <w:tcW w:w="90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990" w:author="user" w:date="2012-02-29T14:50:00Z"/>
                <w:rFonts w:ascii="Calibri" w:hAnsi="Calibri" w:cs="Calibri"/>
                <w:sz w:val="20"/>
                <w:szCs w:val="20"/>
                <w:lang w:bidi="ne-NP"/>
              </w:rPr>
            </w:pPr>
            <w:ins w:id="11991" w:author="user" w:date="2012-02-29T14:50:00Z">
              <w:r w:rsidRPr="00873009">
                <w:rPr>
                  <w:rFonts w:ascii="Calibri" w:hAnsi="Calibri" w:cs="Calibri"/>
                  <w:sz w:val="20"/>
                  <w:szCs w:val="20"/>
                  <w:lang w:bidi="ne-NP"/>
                </w:rPr>
                <w:t>930</w:t>
              </w:r>
            </w:ins>
          </w:p>
        </w:tc>
        <w:tc>
          <w:tcPr>
            <w:tcW w:w="81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992" w:author="user" w:date="2012-02-29T14:50:00Z"/>
                <w:rFonts w:ascii="Calibri" w:hAnsi="Calibri" w:cs="Calibri"/>
                <w:sz w:val="20"/>
                <w:szCs w:val="20"/>
                <w:lang w:bidi="ne-NP"/>
              </w:rPr>
            </w:pPr>
            <w:ins w:id="11993" w:author="user" w:date="2012-02-29T14:50:00Z">
              <w:r w:rsidRPr="00873009">
                <w:rPr>
                  <w:rFonts w:ascii="Calibri" w:hAnsi="Calibri" w:cs="Calibri"/>
                  <w:sz w:val="20"/>
                  <w:szCs w:val="20"/>
                  <w:lang w:bidi="ne-NP"/>
                </w:rPr>
                <w:t>930</w:t>
              </w:r>
            </w:ins>
          </w:p>
        </w:tc>
        <w:tc>
          <w:tcPr>
            <w:tcW w:w="63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994" w:author="user" w:date="2012-02-29T14:50:00Z"/>
                <w:rFonts w:ascii="Calibri" w:hAnsi="Calibri" w:cs="Calibri"/>
                <w:sz w:val="20"/>
                <w:szCs w:val="20"/>
                <w:lang w:bidi="ne-NP"/>
              </w:rPr>
            </w:pPr>
            <w:ins w:id="11995" w:author="user" w:date="2012-02-29T14:50:00Z">
              <w:r w:rsidRPr="00873009">
                <w:rPr>
                  <w:rFonts w:ascii="Calibri" w:hAnsi="Calibri" w:cs="Calibri"/>
                  <w:sz w:val="20"/>
                  <w:szCs w:val="20"/>
                  <w:lang w:bidi="ne-NP"/>
                </w:rPr>
                <w:t>-</w:t>
              </w:r>
            </w:ins>
          </w:p>
        </w:tc>
        <w:tc>
          <w:tcPr>
            <w:tcW w:w="72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996" w:author="user" w:date="2012-02-29T14:50:00Z"/>
                <w:rFonts w:ascii="Calibri" w:hAnsi="Calibri" w:cs="Calibri"/>
                <w:sz w:val="20"/>
                <w:szCs w:val="20"/>
                <w:lang w:bidi="ne-NP"/>
              </w:rPr>
            </w:pPr>
            <w:ins w:id="11997" w:author="user" w:date="2012-02-29T14:50:00Z">
              <w:r w:rsidRPr="00873009">
                <w:rPr>
                  <w:rFonts w:ascii="Calibri" w:hAnsi="Calibri" w:cs="Calibri"/>
                  <w:sz w:val="20"/>
                  <w:szCs w:val="20"/>
                  <w:lang w:bidi="ne-NP"/>
                </w:rPr>
                <w:t>-</w:t>
              </w:r>
            </w:ins>
          </w:p>
        </w:tc>
        <w:tc>
          <w:tcPr>
            <w:tcW w:w="117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1998" w:author="user" w:date="2012-02-29T14:50:00Z"/>
                <w:rFonts w:ascii="Calibri" w:hAnsi="Calibri" w:cs="Calibri"/>
                <w:sz w:val="20"/>
                <w:szCs w:val="20"/>
                <w:lang w:bidi="ne-NP"/>
              </w:rPr>
            </w:pPr>
            <w:ins w:id="11999" w:author="user" w:date="2012-02-29T14:50:00Z">
              <w:r w:rsidRPr="00873009">
                <w:rPr>
                  <w:rFonts w:ascii="Calibri" w:hAnsi="Calibri" w:cs="Calibri"/>
                  <w:sz w:val="20"/>
                  <w:szCs w:val="20"/>
                  <w:lang w:bidi="ne-NP"/>
                </w:rPr>
                <w:t>-</w:t>
              </w:r>
            </w:ins>
          </w:p>
        </w:tc>
      </w:tr>
      <w:tr w:rsidR="00160D84" w:rsidRPr="00873009" w:rsidTr="0074335E">
        <w:trPr>
          <w:trHeight w:val="300"/>
          <w:ins w:id="12000" w:author="user" w:date="2012-02-29T14:50:00Z"/>
        </w:trPr>
        <w:tc>
          <w:tcPr>
            <w:tcW w:w="1363" w:type="dxa"/>
            <w:tcBorders>
              <w:top w:val="nil"/>
              <w:left w:val="single" w:sz="4" w:space="0" w:color="auto"/>
              <w:bottom w:val="single" w:sz="4" w:space="0" w:color="auto"/>
              <w:right w:val="single" w:sz="4" w:space="0" w:color="auto"/>
            </w:tcBorders>
            <w:shd w:val="clear" w:color="auto" w:fill="auto"/>
          </w:tcPr>
          <w:p w:rsidR="00160D84" w:rsidRPr="00873009" w:rsidRDefault="00160D84" w:rsidP="0074335E">
            <w:pPr>
              <w:spacing w:line="300" w:lineRule="auto"/>
              <w:rPr>
                <w:ins w:id="12001" w:author="user" w:date="2012-02-29T14:50:00Z"/>
                <w:rFonts w:ascii="Calibri" w:hAnsi="Calibri" w:cs="Calibri"/>
                <w:b/>
                <w:bCs/>
                <w:sz w:val="20"/>
                <w:szCs w:val="20"/>
                <w:lang w:bidi="ne-NP"/>
              </w:rPr>
            </w:pPr>
            <w:ins w:id="12002" w:author="user" w:date="2012-02-29T14:50:00Z">
              <w:r w:rsidRPr="00873009">
                <w:rPr>
                  <w:rFonts w:ascii="Calibri" w:hAnsi="Calibri" w:cs="Calibri"/>
                  <w:b/>
                  <w:bCs/>
                  <w:sz w:val="20"/>
                  <w:szCs w:val="20"/>
                  <w:lang w:bidi="ne-NP"/>
                </w:rPr>
                <w:t>Total</w:t>
              </w:r>
            </w:ins>
          </w:p>
        </w:tc>
        <w:tc>
          <w:tcPr>
            <w:tcW w:w="153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2003" w:author="user" w:date="2012-02-29T14:50:00Z"/>
                <w:rFonts w:ascii="Calibri" w:hAnsi="Calibri" w:cs="Calibri"/>
                <w:b/>
                <w:bCs/>
                <w:sz w:val="20"/>
                <w:szCs w:val="20"/>
                <w:lang w:bidi="ne-NP"/>
              </w:rPr>
            </w:pPr>
            <w:ins w:id="12004" w:author="user" w:date="2012-02-29T14:50:00Z">
              <w:r w:rsidRPr="00873009">
                <w:rPr>
                  <w:rFonts w:ascii="Calibri" w:hAnsi="Calibri" w:cs="Calibri"/>
                  <w:b/>
                  <w:bCs/>
                  <w:sz w:val="20"/>
                  <w:szCs w:val="20"/>
                  <w:lang w:bidi="ne-NP"/>
                </w:rPr>
                <w:t>115</w:t>
              </w:r>
            </w:ins>
          </w:p>
        </w:tc>
        <w:tc>
          <w:tcPr>
            <w:tcW w:w="126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2005" w:author="user" w:date="2012-02-29T14:50:00Z"/>
                <w:rFonts w:ascii="Calibri" w:hAnsi="Calibri" w:cs="Calibri"/>
                <w:b/>
                <w:bCs/>
                <w:sz w:val="20"/>
                <w:szCs w:val="20"/>
                <w:lang w:bidi="ne-NP"/>
              </w:rPr>
            </w:pPr>
            <w:ins w:id="12006" w:author="user" w:date="2012-02-29T14:50:00Z">
              <w:r w:rsidRPr="00873009">
                <w:rPr>
                  <w:rFonts w:ascii="Calibri" w:hAnsi="Calibri" w:cs="Calibri"/>
                  <w:b/>
                  <w:bCs/>
                  <w:sz w:val="20"/>
                  <w:szCs w:val="20"/>
                  <w:lang w:bidi="ne-NP"/>
                </w:rPr>
                <w:t>7943</w:t>
              </w:r>
            </w:ins>
          </w:p>
        </w:tc>
        <w:tc>
          <w:tcPr>
            <w:tcW w:w="108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2007" w:author="user" w:date="2012-02-29T14:50:00Z"/>
                <w:rFonts w:ascii="Calibri" w:hAnsi="Calibri" w:cs="Calibri"/>
                <w:b/>
                <w:bCs/>
                <w:sz w:val="20"/>
                <w:szCs w:val="20"/>
                <w:lang w:bidi="ne-NP"/>
              </w:rPr>
            </w:pPr>
            <w:ins w:id="12008" w:author="user" w:date="2012-02-29T14:50:00Z">
              <w:r w:rsidRPr="00873009">
                <w:rPr>
                  <w:rFonts w:ascii="Calibri" w:hAnsi="Calibri" w:cs="Calibri"/>
                  <w:b/>
                  <w:bCs/>
                  <w:sz w:val="20"/>
                  <w:szCs w:val="20"/>
                  <w:lang w:bidi="ne-NP"/>
                </w:rPr>
                <w:t>18769</w:t>
              </w:r>
            </w:ins>
          </w:p>
        </w:tc>
        <w:tc>
          <w:tcPr>
            <w:tcW w:w="90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2009" w:author="user" w:date="2012-02-29T14:50:00Z"/>
                <w:rFonts w:ascii="Calibri" w:hAnsi="Calibri" w:cs="Calibri"/>
                <w:b/>
                <w:bCs/>
                <w:sz w:val="20"/>
                <w:szCs w:val="20"/>
                <w:lang w:bidi="ne-NP"/>
              </w:rPr>
            </w:pPr>
            <w:ins w:id="12010" w:author="user" w:date="2012-02-29T14:50:00Z">
              <w:r w:rsidRPr="00873009">
                <w:rPr>
                  <w:rFonts w:ascii="Calibri" w:hAnsi="Calibri" w:cs="Calibri"/>
                  <w:b/>
                  <w:bCs/>
                  <w:sz w:val="20"/>
                  <w:szCs w:val="20"/>
                  <w:lang w:bidi="ne-NP"/>
                </w:rPr>
                <w:t>2220</w:t>
              </w:r>
            </w:ins>
          </w:p>
        </w:tc>
        <w:tc>
          <w:tcPr>
            <w:tcW w:w="81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2011" w:author="user" w:date="2012-02-29T14:50:00Z"/>
                <w:rFonts w:ascii="Calibri" w:hAnsi="Calibri" w:cs="Calibri"/>
                <w:b/>
                <w:bCs/>
                <w:sz w:val="20"/>
                <w:szCs w:val="20"/>
                <w:lang w:bidi="ne-NP"/>
              </w:rPr>
            </w:pPr>
            <w:ins w:id="12012" w:author="user" w:date="2012-02-29T14:50:00Z">
              <w:r w:rsidRPr="00873009">
                <w:rPr>
                  <w:rFonts w:ascii="Calibri" w:hAnsi="Calibri" w:cs="Calibri"/>
                  <w:b/>
                  <w:bCs/>
                  <w:sz w:val="20"/>
                  <w:szCs w:val="20"/>
                  <w:lang w:bidi="ne-NP"/>
                </w:rPr>
                <w:t>251.58</w:t>
              </w:r>
            </w:ins>
          </w:p>
        </w:tc>
        <w:tc>
          <w:tcPr>
            <w:tcW w:w="63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2013" w:author="user" w:date="2012-02-29T14:50:00Z"/>
                <w:rFonts w:ascii="Calibri" w:hAnsi="Calibri" w:cs="Calibri"/>
                <w:b/>
                <w:bCs/>
                <w:sz w:val="20"/>
                <w:szCs w:val="20"/>
                <w:lang w:bidi="ne-NP"/>
              </w:rPr>
            </w:pPr>
            <w:ins w:id="12014" w:author="user" w:date="2012-02-29T14:50:00Z">
              <w:r w:rsidRPr="00873009">
                <w:rPr>
                  <w:rFonts w:ascii="Calibri" w:hAnsi="Calibri" w:cs="Calibri"/>
                  <w:b/>
                  <w:bCs/>
                  <w:sz w:val="20"/>
                  <w:szCs w:val="20"/>
                  <w:lang w:bidi="ne-NP"/>
                </w:rPr>
                <w:t>56</w:t>
              </w:r>
            </w:ins>
          </w:p>
        </w:tc>
        <w:tc>
          <w:tcPr>
            <w:tcW w:w="72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2015" w:author="user" w:date="2012-02-29T14:50:00Z"/>
                <w:rFonts w:ascii="Calibri" w:hAnsi="Calibri" w:cs="Calibri"/>
                <w:b/>
                <w:bCs/>
                <w:sz w:val="20"/>
                <w:szCs w:val="20"/>
                <w:lang w:bidi="ne-NP"/>
              </w:rPr>
            </w:pPr>
            <w:ins w:id="12016" w:author="user" w:date="2012-02-29T14:50:00Z">
              <w:r w:rsidRPr="00873009">
                <w:rPr>
                  <w:rFonts w:ascii="Calibri" w:hAnsi="Calibri" w:cs="Calibri"/>
                  <w:b/>
                  <w:bCs/>
                  <w:sz w:val="20"/>
                  <w:szCs w:val="20"/>
                  <w:lang w:bidi="ne-NP"/>
                </w:rPr>
                <w:t>5376</w:t>
              </w:r>
            </w:ins>
          </w:p>
        </w:tc>
        <w:tc>
          <w:tcPr>
            <w:tcW w:w="117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2017" w:author="user" w:date="2012-02-29T14:50:00Z"/>
                <w:rFonts w:ascii="Calibri" w:hAnsi="Calibri" w:cs="Calibri"/>
                <w:b/>
                <w:bCs/>
                <w:sz w:val="20"/>
                <w:szCs w:val="20"/>
                <w:lang w:bidi="ne-NP"/>
              </w:rPr>
            </w:pPr>
            <w:ins w:id="12018" w:author="user" w:date="2012-02-29T14:50:00Z">
              <w:r w:rsidRPr="00873009">
                <w:rPr>
                  <w:rFonts w:ascii="Calibri" w:hAnsi="Calibri" w:cs="Calibri"/>
                  <w:b/>
                  <w:bCs/>
                  <w:sz w:val="20"/>
                  <w:szCs w:val="20"/>
                  <w:lang w:bidi="ne-NP"/>
                </w:rPr>
                <w:t>96</w:t>
              </w:r>
            </w:ins>
          </w:p>
        </w:tc>
      </w:tr>
    </w:tbl>
    <w:p w:rsidR="00160D84" w:rsidRPr="00873009" w:rsidRDefault="00160D84" w:rsidP="00160D84">
      <w:pPr>
        <w:spacing w:line="300" w:lineRule="auto"/>
        <w:rPr>
          <w:ins w:id="12019" w:author="user" w:date="2012-02-29T14:50:00Z"/>
          <w:rFonts w:ascii="Calibri" w:hAnsi="Calibri" w:cs="Calibri"/>
          <w:i/>
          <w:iCs/>
          <w:sz w:val="18"/>
          <w:szCs w:val="18"/>
        </w:rPr>
      </w:pPr>
      <w:ins w:id="12020" w:author="user" w:date="2012-02-29T14:50:00Z">
        <w:r w:rsidRPr="00873009">
          <w:rPr>
            <w:rFonts w:ascii="Calibri" w:hAnsi="Calibri" w:cs="Calibri"/>
            <w:i/>
            <w:iCs/>
            <w:sz w:val="18"/>
            <w:szCs w:val="18"/>
          </w:rPr>
          <w:t>Source: Fields survey, 2011</w:t>
        </w:r>
      </w:ins>
    </w:p>
    <w:p w:rsidR="003C2D56" w:rsidRDefault="003C2D56" w:rsidP="00160D84">
      <w:pPr>
        <w:spacing w:line="300" w:lineRule="auto"/>
        <w:rPr>
          <w:ins w:id="12021" w:author="user" w:date="2012-03-01T11:59:00Z"/>
          <w:rFonts w:ascii="Calibri" w:hAnsi="Calibri" w:cs="Calibri"/>
          <w:b/>
          <w:sz w:val="22"/>
          <w:szCs w:val="22"/>
        </w:rPr>
      </w:pPr>
    </w:p>
    <w:p w:rsidR="003C2D56" w:rsidRDefault="003C2D56" w:rsidP="00160D84">
      <w:pPr>
        <w:spacing w:line="300" w:lineRule="auto"/>
        <w:rPr>
          <w:ins w:id="12022" w:author="user" w:date="2012-03-01T11:59:00Z"/>
          <w:rFonts w:ascii="Calibri" w:hAnsi="Calibri" w:cs="Calibri"/>
          <w:b/>
          <w:sz w:val="22"/>
          <w:szCs w:val="22"/>
        </w:rPr>
      </w:pPr>
    </w:p>
    <w:p w:rsidR="00160D84" w:rsidRPr="00873009" w:rsidRDefault="00160D84" w:rsidP="00160D84">
      <w:pPr>
        <w:spacing w:line="300" w:lineRule="auto"/>
        <w:rPr>
          <w:ins w:id="12023" w:author="user" w:date="2012-02-29T14:50:00Z"/>
          <w:rFonts w:ascii="Calibri" w:hAnsi="Calibri" w:cs="Calibri"/>
          <w:b/>
          <w:sz w:val="22"/>
          <w:szCs w:val="22"/>
        </w:rPr>
      </w:pPr>
      <w:ins w:id="12024" w:author="user" w:date="2012-02-29T14:50:00Z">
        <w:r w:rsidRPr="00873009">
          <w:rPr>
            <w:rFonts w:ascii="Calibri" w:hAnsi="Calibri" w:cs="Calibri"/>
            <w:b/>
            <w:sz w:val="22"/>
            <w:szCs w:val="22"/>
          </w:rPr>
          <w:lastRenderedPageBreak/>
          <w:t>7.2.1.6 Loss of Private Trees</w:t>
        </w:r>
      </w:ins>
    </w:p>
    <w:p w:rsidR="00160D84" w:rsidRPr="00873009" w:rsidRDefault="00160D84" w:rsidP="00160D84">
      <w:pPr>
        <w:spacing w:line="300" w:lineRule="auto"/>
        <w:jc w:val="both"/>
        <w:rPr>
          <w:ins w:id="12025" w:author="user" w:date="2012-02-29T14:50:00Z"/>
          <w:rFonts w:ascii="Calibri" w:hAnsi="Calibri" w:cs="Arial"/>
          <w:sz w:val="22"/>
          <w:szCs w:val="22"/>
        </w:rPr>
      </w:pPr>
      <w:ins w:id="12026" w:author="user" w:date="2012-02-29T14:50:00Z">
        <w:r w:rsidRPr="00873009">
          <w:rPr>
            <w:rFonts w:ascii="Calibri" w:hAnsi="Calibri" w:cs="Calibri"/>
            <w:sz w:val="22"/>
            <w:szCs w:val="22"/>
          </w:rPr>
          <w:t>Altogether, 230 trees (including 74 fruit trees, 38 fodder trees, and 44 timber size trees) owned by 87 households will be lost due to the implementation of the project.  Of the total lost trees 53.04% are less than five years and 46.96% are more than five years of age. Of the affected trees, about 54.32% are fruit trees, 20.99% are fodder trees and 24.69% are timber size trees (Table- 7.10).</w:t>
        </w:r>
        <w:r w:rsidRPr="00873009">
          <w:rPr>
            <w:rFonts w:ascii="Calibri" w:hAnsi="Calibri" w:cs="Arial"/>
            <w:sz w:val="22"/>
            <w:szCs w:val="22"/>
          </w:rPr>
          <w:t xml:space="preserve"> The magnitude of impact is considered low, extent is site specific and of long duration. </w:t>
        </w:r>
      </w:ins>
    </w:p>
    <w:p w:rsidR="00160D84" w:rsidRPr="00873009" w:rsidRDefault="00160D84" w:rsidP="00160D84">
      <w:pPr>
        <w:spacing w:line="300" w:lineRule="auto"/>
        <w:jc w:val="both"/>
        <w:rPr>
          <w:ins w:id="12027" w:author="user" w:date="2012-02-29T14:50:00Z"/>
          <w:rFonts w:ascii="Calibri" w:hAnsi="Calibri" w:cs="Calibri"/>
          <w:b/>
          <w:sz w:val="20"/>
          <w:szCs w:val="20"/>
        </w:rPr>
      </w:pPr>
      <w:ins w:id="12028" w:author="user" w:date="2012-02-29T14:50:00Z">
        <w:r w:rsidRPr="00873009">
          <w:rPr>
            <w:rFonts w:ascii="Calibri" w:hAnsi="Calibri" w:cs="Calibri"/>
            <w:b/>
            <w:sz w:val="20"/>
            <w:szCs w:val="20"/>
          </w:rPr>
          <w:t>Table -7.10:  Loss of Private Trees</w:t>
        </w:r>
      </w:ins>
    </w:p>
    <w:tbl>
      <w:tblPr>
        <w:tblW w:w="8380" w:type="dxa"/>
        <w:tblInd w:w="95" w:type="dxa"/>
        <w:tblLook w:val="04A0"/>
      </w:tblPr>
      <w:tblGrid>
        <w:gridCol w:w="1420"/>
        <w:gridCol w:w="1760"/>
        <w:gridCol w:w="1540"/>
        <w:gridCol w:w="1640"/>
        <w:gridCol w:w="780"/>
        <w:gridCol w:w="1240"/>
      </w:tblGrid>
      <w:tr w:rsidR="00160D84" w:rsidRPr="00873009" w:rsidTr="0074335E">
        <w:trPr>
          <w:trHeight w:val="300"/>
          <w:ins w:id="12029" w:author="user" w:date="2012-02-29T14:50:00Z"/>
        </w:trPr>
        <w:tc>
          <w:tcPr>
            <w:tcW w:w="1420" w:type="dxa"/>
            <w:tcBorders>
              <w:top w:val="single" w:sz="4" w:space="0" w:color="auto"/>
              <w:left w:val="single" w:sz="4" w:space="0" w:color="auto"/>
              <w:bottom w:val="single" w:sz="4" w:space="0" w:color="auto"/>
              <w:right w:val="single" w:sz="4" w:space="0" w:color="auto"/>
            </w:tcBorders>
            <w:shd w:val="clear" w:color="auto" w:fill="auto"/>
          </w:tcPr>
          <w:p w:rsidR="00160D84" w:rsidRPr="00873009" w:rsidRDefault="00160D84" w:rsidP="0074335E">
            <w:pPr>
              <w:spacing w:line="300" w:lineRule="auto"/>
              <w:rPr>
                <w:ins w:id="12030" w:author="user" w:date="2012-02-29T14:50:00Z"/>
                <w:rFonts w:ascii="Calibri" w:hAnsi="Calibri" w:cs="Calibri"/>
                <w:b/>
                <w:bCs/>
                <w:sz w:val="20"/>
                <w:szCs w:val="20"/>
                <w:lang w:bidi="ne-NP"/>
              </w:rPr>
            </w:pPr>
            <w:ins w:id="12031" w:author="user" w:date="2012-02-29T14:50:00Z">
              <w:r w:rsidRPr="00873009">
                <w:rPr>
                  <w:rFonts w:ascii="Calibri" w:hAnsi="Calibri" w:cs="Calibri"/>
                  <w:b/>
                  <w:bCs/>
                  <w:sz w:val="20"/>
                  <w:szCs w:val="20"/>
                  <w:lang w:bidi="ne-NP"/>
                </w:rPr>
                <w:t>Tree Type</w:t>
              </w:r>
            </w:ins>
          </w:p>
        </w:tc>
        <w:tc>
          <w:tcPr>
            <w:tcW w:w="4940" w:type="dxa"/>
            <w:gridSpan w:val="3"/>
            <w:tcBorders>
              <w:top w:val="single" w:sz="4" w:space="0" w:color="auto"/>
              <w:left w:val="nil"/>
              <w:bottom w:val="single" w:sz="4" w:space="0" w:color="auto"/>
              <w:right w:val="single" w:sz="4" w:space="0" w:color="auto"/>
            </w:tcBorders>
            <w:shd w:val="clear" w:color="auto" w:fill="auto"/>
          </w:tcPr>
          <w:p w:rsidR="00160D84" w:rsidRPr="00873009" w:rsidRDefault="00160D84" w:rsidP="0074335E">
            <w:pPr>
              <w:spacing w:line="300" w:lineRule="auto"/>
              <w:rPr>
                <w:ins w:id="12032" w:author="user" w:date="2012-02-29T14:50:00Z"/>
                <w:rFonts w:ascii="Calibri" w:hAnsi="Calibri" w:cs="Calibri"/>
                <w:b/>
                <w:bCs/>
                <w:sz w:val="20"/>
                <w:szCs w:val="20"/>
                <w:lang w:bidi="ne-NP"/>
              </w:rPr>
            </w:pPr>
            <w:ins w:id="12033" w:author="user" w:date="2012-02-29T14:50:00Z">
              <w:r w:rsidRPr="00873009">
                <w:rPr>
                  <w:rFonts w:ascii="Calibri" w:hAnsi="Calibri" w:cs="Calibri"/>
                  <w:b/>
                  <w:bCs/>
                  <w:sz w:val="20"/>
                  <w:szCs w:val="20"/>
                  <w:lang w:bidi="ne-NP"/>
                </w:rPr>
                <w:t>No. of Affected Trees by Ownership and Age of Trees</w:t>
              </w:r>
            </w:ins>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2034" w:author="user" w:date="2012-02-29T14:50:00Z"/>
                <w:rFonts w:ascii="Calibri" w:hAnsi="Calibri" w:cs="Calibri"/>
                <w:b/>
                <w:bCs/>
                <w:sz w:val="20"/>
                <w:szCs w:val="20"/>
                <w:lang w:bidi="ne-NP"/>
              </w:rPr>
            </w:pPr>
            <w:ins w:id="12035" w:author="user" w:date="2012-02-29T14:50:00Z">
              <w:r w:rsidRPr="00873009">
                <w:rPr>
                  <w:rFonts w:ascii="Calibri" w:hAnsi="Calibri" w:cs="Calibri"/>
                  <w:b/>
                  <w:bCs/>
                  <w:sz w:val="20"/>
                  <w:szCs w:val="20"/>
                  <w:lang w:bidi="ne-NP"/>
                </w:rPr>
                <w:t>Total</w:t>
              </w:r>
            </w:ins>
          </w:p>
        </w:tc>
        <w:tc>
          <w:tcPr>
            <w:tcW w:w="1240" w:type="dxa"/>
            <w:tcBorders>
              <w:top w:val="single" w:sz="4" w:space="0" w:color="auto"/>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2036" w:author="user" w:date="2012-02-29T14:50:00Z"/>
                <w:rFonts w:ascii="Calibri" w:hAnsi="Calibri" w:cs="Calibri"/>
                <w:b/>
                <w:bCs/>
                <w:sz w:val="20"/>
                <w:szCs w:val="20"/>
                <w:lang w:bidi="ne-NP"/>
              </w:rPr>
            </w:pPr>
            <w:ins w:id="12037" w:author="user" w:date="2012-02-29T14:50:00Z">
              <w:r w:rsidRPr="00873009">
                <w:rPr>
                  <w:rFonts w:ascii="Calibri" w:hAnsi="Calibri" w:cs="Calibri"/>
                  <w:b/>
                  <w:bCs/>
                  <w:sz w:val="20"/>
                  <w:szCs w:val="20"/>
                  <w:lang w:bidi="ne-NP"/>
                </w:rPr>
                <w:t>percentage</w:t>
              </w:r>
            </w:ins>
          </w:p>
        </w:tc>
      </w:tr>
      <w:tr w:rsidR="00160D84" w:rsidRPr="00873009" w:rsidTr="0074335E">
        <w:trPr>
          <w:trHeight w:val="300"/>
          <w:ins w:id="12038" w:author="user" w:date="2012-02-29T14:50:00Z"/>
        </w:trPr>
        <w:tc>
          <w:tcPr>
            <w:tcW w:w="1420" w:type="dxa"/>
            <w:tcBorders>
              <w:top w:val="nil"/>
              <w:left w:val="single" w:sz="4" w:space="0" w:color="auto"/>
              <w:bottom w:val="single" w:sz="4" w:space="0" w:color="auto"/>
              <w:right w:val="single" w:sz="4" w:space="0" w:color="auto"/>
            </w:tcBorders>
            <w:shd w:val="clear" w:color="auto" w:fill="auto"/>
          </w:tcPr>
          <w:p w:rsidR="00160D84" w:rsidRPr="00873009" w:rsidRDefault="00160D84" w:rsidP="0074335E">
            <w:pPr>
              <w:spacing w:line="300" w:lineRule="auto"/>
              <w:rPr>
                <w:ins w:id="12039" w:author="user" w:date="2012-02-29T14:50:00Z"/>
                <w:rFonts w:ascii="Calibri" w:hAnsi="Calibri" w:cs="Calibri"/>
                <w:b/>
                <w:bCs/>
                <w:sz w:val="20"/>
                <w:szCs w:val="20"/>
                <w:lang w:bidi="ne-NP"/>
              </w:rPr>
            </w:pPr>
            <w:ins w:id="12040" w:author="user" w:date="2012-02-29T14:50:00Z">
              <w:r w:rsidRPr="00873009">
                <w:rPr>
                  <w:rFonts w:ascii="Calibri" w:hAnsi="Calibri" w:cs="Calibri"/>
                  <w:b/>
                  <w:bCs/>
                  <w:sz w:val="20"/>
                  <w:szCs w:val="20"/>
                  <w:lang w:bidi="ne-NP"/>
                </w:rPr>
                <w:t>Fruit Trees</w:t>
              </w:r>
            </w:ins>
          </w:p>
        </w:tc>
        <w:tc>
          <w:tcPr>
            <w:tcW w:w="176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2041" w:author="user" w:date="2012-02-29T14:50:00Z"/>
                <w:rFonts w:ascii="Calibri" w:hAnsi="Calibri" w:cs="Calibri"/>
                <w:b/>
                <w:bCs/>
                <w:sz w:val="20"/>
                <w:szCs w:val="20"/>
                <w:lang w:bidi="ne-NP"/>
              </w:rPr>
            </w:pPr>
            <w:ins w:id="12042" w:author="user" w:date="2012-02-29T14:50:00Z">
              <w:r w:rsidRPr="00873009">
                <w:rPr>
                  <w:rFonts w:ascii="Calibri" w:hAnsi="Calibri" w:cs="Calibri"/>
                  <w:b/>
                  <w:bCs/>
                  <w:sz w:val="20"/>
                  <w:szCs w:val="20"/>
                  <w:lang w:bidi="ne-NP"/>
                </w:rPr>
                <w:t>HHs</w:t>
              </w:r>
            </w:ins>
          </w:p>
        </w:tc>
        <w:tc>
          <w:tcPr>
            <w:tcW w:w="154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2043" w:author="user" w:date="2012-02-29T14:50:00Z"/>
                <w:rFonts w:ascii="Calibri" w:hAnsi="Calibri" w:cs="Calibri"/>
                <w:b/>
                <w:bCs/>
                <w:sz w:val="20"/>
                <w:szCs w:val="20"/>
                <w:lang w:bidi="ne-NP"/>
              </w:rPr>
            </w:pPr>
            <w:ins w:id="12044" w:author="user" w:date="2012-02-29T14:50:00Z">
              <w:r w:rsidRPr="00873009">
                <w:rPr>
                  <w:rFonts w:ascii="Calibri" w:hAnsi="Calibri" w:cs="Calibri"/>
                  <w:b/>
                  <w:bCs/>
                  <w:sz w:val="20"/>
                  <w:szCs w:val="20"/>
                  <w:lang w:bidi="ne-NP"/>
                </w:rPr>
                <w:t>&lt; 5</w:t>
              </w:r>
            </w:ins>
          </w:p>
        </w:tc>
        <w:tc>
          <w:tcPr>
            <w:tcW w:w="164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2045" w:author="user" w:date="2012-02-29T14:50:00Z"/>
                <w:rFonts w:ascii="Calibri" w:hAnsi="Calibri" w:cs="Calibri"/>
                <w:b/>
                <w:bCs/>
                <w:sz w:val="20"/>
                <w:szCs w:val="20"/>
                <w:lang w:bidi="ne-NP"/>
              </w:rPr>
            </w:pPr>
            <w:ins w:id="12046" w:author="user" w:date="2012-02-29T14:50:00Z">
              <w:r w:rsidRPr="00873009">
                <w:rPr>
                  <w:rFonts w:ascii="Calibri" w:hAnsi="Calibri" w:cs="Calibri"/>
                  <w:b/>
                  <w:bCs/>
                  <w:sz w:val="20"/>
                  <w:szCs w:val="20"/>
                  <w:lang w:bidi="ne-NP"/>
                </w:rPr>
                <w:t>&gt;5</w:t>
              </w:r>
            </w:ins>
          </w:p>
        </w:tc>
        <w:tc>
          <w:tcPr>
            <w:tcW w:w="78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rPr>
                <w:ins w:id="12047" w:author="user" w:date="2012-02-29T14:50:00Z"/>
                <w:rFonts w:ascii="Calibri" w:hAnsi="Calibri" w:cs="Calibri"/>
                <w:sz w:val="20"/>
                <w:szCs w:val="20"/>
                <w:lang w:bidi="ne-NP"/>
              </w:rPr>
            </w:pPr>
            <w:ins w:id="12048" w:author="user" w:date="2012-02-29T14:50:00Z">
              <w:r w:rsidRPr="00873009">
                <w:rPr>
                  <w:rFonts w:ascii="Calibri" w:hAnsi="Calibri" w:cs="Calibri"/>
                  <w:sz w:val="20"/>
                  <w:szCs w:val="20"/>
                  <w:lang w:bidi="ne-NP"/>
                </w:rPr>
                <w:t> </w:t>
              </w:r>
            </w:ins>
          </w:p>
        </w:tc>
        <w:tc>
          <w:tcPr>
            <w:tcW w:w="124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rPr>
                <w:ins w:id="12049" w:author="user" w:date="2012-02-29T14:50:00Z"/>
                <w:rFonts w:ascii="Calibri" w:hAnsi="Calibri" w:cs="Calibri"/>
                <w:sz w:val="20"/>
                <w:szCs w:val="20"/>
                <w:lang w:bidi="ne-NP"/>
              </w:rPr>
            </w:pPr>
            <w:ins w:id="12050" w:author="user" w:date="2012-02-29T14:50:00Z">
              <w:r w:rsidRPr="00873009">
                <w:rPr>
                  <w:rFonts w:ascii="Calibri" w:hAnsi="Calibri" w:cs="Calibri"/>
                  <w:sz w:val="20"/>
                  <w:szCs w:val="20"/>
                  <w:lang w:bidi="ne-NP"/>
                </w:rPr>
                <w:t> </w:t>
              </w:r>
            </w:ins>
          </w:p>
        </w:tc>
      </w:tr>
      <w:tr w:rsidR="00160D84" w:rsidRPr="00873009" w:rsidTr="0074335E">
        <w:trPr>
          <w:trHeight w:val="300"/>
          <w:ins w:id="12051" w:author="user" w:date="2012-02-29T14:50:00Z"/>
        </w:trPr>
        <w:tc>
          <w:tcPr>
            <w:tcW w:w="1420" w:type="dxa"/>
            <w:tcBorders>
              <w:top w:val="nil"/>
              <w:left w:val="single" w:sz="4" w:space="0" w:color="auto"/>
              <w:bottom w:val="single" w:sz="4" w:space="0" w:color="auto"/>
              <w:right w:val="single" w:sz="4" w:space="0" w:color="auto"/>
            </w:tcBorders>
            <w:shd w:val="clear" w:color="auto" w:fill="auto"/>
          </w:tcPr>
          <w:p w:rsidR="00160D84" w:rsidRPr="00873009" w:rsidRDefault="00160D84" w:rsidP="0074335E">
            <w:pPr>
              <w:spacing w:line="300" w:lineRule="auto"/>
              <w:rPr>
                <w:ins w:id="12052" w:author="user" w:date="2012-02-29T14:50:00Z"/>
                <w:rFonts w:ascii="Calibri" w:hAnsi="Calibri" w:cs="Calibri"/>
                <w:sz w:val="20"/>
                <w:szCs w:val="20"/>
                <w:lang w:bidi="ne-NP"/>
              </w:rPr>
            </w:pPr>
            <w:ins w:id="12053" w:author="user" w:date="2012-02-29T14:50:00Z">
              <w:r w:rsidRPr="00873009">
                <w:rPr>
                  <w:rFonts w:ascii="Calibri" w:hAnsi="Calibri" w:cs="Calibri"/>
                  <w:sz w:val="20"/>
                  <w:szCs w:val="20"/>
                  <w:lang w:bidi="ne-NP"/>
                </w:rPr>
                <w:t>Bhogate</w:t>
              </w:r>
            </w:ins>
          </w:p>
        </w:tc>
        <w:tc>
          <w:tcPr>
            <w:tcW w:w="176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2054" w:author="user" w:date="2012-02-29T14:50:00Z"/>
                <w:rFonts w:ascii="Calibri" w:hAnsi="Calibri" w:cs="Calibri"/>
                <w:sz w:val="20"/>
                <w:szCs w:val="20"/>
                <w:lang w:bidi="ne-NP"/>
              </w:rPr>
            </w:pPr>
            <w:ins w:id="12055" w:author="user" w:date="2012-02-29T14:50:00Z">
              <w:r w:rsidRPr="00873009">
                <w:rPr>
                  <w:rFonts w:ascii="Calibri" w:hAnsi="Calibri" w:cs="Calibri"/>
                  <w:sz w:val="20"/>
                  <w:szCs w:val="20"/>
                  <w:lang w:bidi="ne-NP"/>
                </w:rPr>
                <w:t>1</w:t>
              </w:r>
            </w:ins>
          </w:p>
        </w:tc>
        <w:tc>
          <w:tcPr>
            <w:tcW w:w="154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2056" w:author="user" w:date="2012-02-29T14:50:00Z"/>
                <w:rFonts w:ascii="Calibri" w:hAnsi="Calibri" w:cs="Calibri"/>
                <w:sz w:val="20"/>
                <w:szCs w:val="20"/>
                <w:lang w:bidi="ne-NP"/>
              </w:rPr>
            </w:pPr>
            <w:ins w:id="12057" w:author="user" w:date="2012-02-29T14:50:00Z">
              <w:r w:rsidRPr="00873009">
                <w:rPr>
                  <w:rFonts w:ascii="Calibri" w:hAnsi="Calibri" w:cs="Calibri"/>
                  <w:sz w:val="20"/>
                  <w:szCs w:val="20"/>
                  <w:lang w:bidi="ne-NP"/>
                </w:rPr>
                <w:t>1</w:t>
              </w:r>
            </w:ins>
          </w:p>
        </w:tc>
        <w:tc>
          <w:tcPr>
            <w:tcW w:w="164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2058" w:author="user" w:date="2012-02-29T14:50:00Z"/>
                <w:rFonts w:ascii="Calibri" w:hAnsi="Calibri" w:cs="Calibri"/>
                <w:sz w:val="20"/>
                <w:szCs w:val="20"/>
                <w:lang w:bidi="ne-NP"/>
              </w:rPr>
            </w:pPr>
            <w:ins w:id="12059" w:author="user" w:date="2012-02-29T14:50:00Z">
              <w:r w:rsidRPr="00873009">
                <w:rPr>
                  <w:rFonts w:ascii="Calibri" w:hAnsi="Calibri" w:cs="Calibri"/>
                  <w:sz w:val="20"/>
                  <w:szCs w:val="20"/>
                  <w:lang w:bidi="ne-NP"/>
                </w:rPr>
                <w:t>-</w:t>
              </w:r>
            </w:ins>
          </w:p>
        </w:tc>
        <w:tc>
          <w:tcPr>
            <w:tcW w:w="78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2060" w:author="user" w:date="2012-02-29T14:50:00Z"/>
                <w:rFonts w:ascii="Calibri" w:hAnsi="Calibri" w:cs="Calibri"/>
                <w:sz w:val="20"/>
                <w:szCs w:val="20"/>
                <w:lang w:bidi="ne-NP"/>
              </w:rPr>
            </w:pPr>
            <w:ins w:id="12061" w:author="user" w:date="2012-02-29T14:50:00Z">
              <w:r w:rsidRPr="00873009">
                <w:rPr>
                  <w:rFonts w:ascii="Calibri" w:hAnsi="Calibri" w:cs="Calibri"/>
                  <w:sz w:val="20"/>
                  <w:szCs w:val="20"/>
                  <w:lang w:bidi="ne-NP"/>
                </w:rPr>
                <w:t>1</w:t>
              </w:r>
            </w:ins>
          </w:p>
        </w:tc>
        <w:tc>
          <w:tcPr>
            <w:tcW w:w="124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2062" w:author="user" w:date="2012-02-29T14:50:00Z"/>
                <w:rFonts w:ascii="Calibri" w:hAnsi="Calibri" w:cs="Calibri"/>
                <w:sz w:val="20"/>
                <w:szCs w:val="20"/>
                <w:lang w:bidi="ne-NP"/>
              </w:rPr>
            </w:pPr>
            <w:ins w:id="12063" w:author="user" w:date="2012-02-29T14:50:00Z">
              <w:r w:rsidRPr="00873009">
                <w:rPr>
                  <w:rFonts w:ascii="Calibri" w:hAnsi="Calibri" w:cs="Calibri"/>
                  <w:sz w:val="20"/>
                  <w:szCs w:val="20"/>
                  <w:lang w:bidi="ne-NP"/>
                </w:rPr>
                <w:t>0.82</w:t>
              </w:r>
            </w:ins>
          </w:p>
        </w:tc>
      </w:tr>
      <w:tr w:rsidR="00160D84" w:rsidRPr="00873009" w:rsidTr="0074335E">
        <w:trPr>
          <w:trHeight w:val="300"/>
          <w:ins w:id="12064" w:author="user" w:date="2012-02-29T14:50:00Z"/>
        </w:trPr>
        <w:tc>
          <w:tcPr>
            <w:tcW w:w="1420" w:type="dxa"/>
            <w:tcBorders>
              <w:top w:val="nil"/>
              <w:left w:val="single" w:sz="4" w:space="0" w:color="auto"/>
              <w:bottom w:val="single" w:sz="4" w:space="0" w:color="auto"/>
              <w:right w:val="single" w:sz="4" w:space="0" w:color="auto"/>
            </w:tcBorders>
            <w:shd w:val="clear" w:color="auto" w:fill="auto"/>
          </w:tcPr>
          <w:p w:rsidR="00160D84" w:rsidRPr="00873009" w:rsidRDefault="00160D84" w:rsidP="0074335E">
            <w:pPr>
              <w:spacing w:line="300" w:lineRule="auto"/>
              <w:rPr>
                <w:ins w:id="12065" w:author="user" w:date="2012-02-29T14:50:00Z"/>
                <w:rFonts w:ascii="Calibri" w:hAnsi="Calibri" w:cs="Calibri"/>
                <w:sz w:val="20"/>
                <w:szCs w:val="20"/>
                <w:lang w:bidi="ne-NP"/>
              </w:rPr>
            </w:pPr>
            <w:ins w:id="12066" w:author="user" w:date="2012-02-29T14:50:00Z">
              <w:r w:rsidRPr="00873009">
                <w:rPr>
                  <w:rFonts w:ascii="Calibri" w:hAnsi="Calibri" w:cs="Calibri"/>
                  <w:sz w:val="20"/>
                  <w:szCs w:val="20"/>
                  <w:lang w:bidi="ne-NP"/>
                </w:rPr>
                <w:t>Guava</w:t>
              </w:r>
            </w:ins>
          </w:p>
        </w:tc>
        <w:tc>
          <w:tcPr>
            <w:tcW w:w="176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2067" w:author="user" w:date="2012-02-29T14:50:00Z"/>
                <w:rFonts w:ascii="Calibri" w:hAnsi="Calibri" w:cs="Calibri"/>
                <w:sz w:val="20"/>
                <w:szCs w:val="20"/>
                <w:lang w:bidi="ne-NP"/>
              </w:rPr>
            </w:pPr>
            <w:ins w:id="12068" w:author="user" w:date="2012-02-29T14:50:00Z">
              <w:r w:rsidRPr="00873009">
                <w:rPr>
                  <w:rFonts w:ascii="Calibri" w:hAnsi="Calibri" w:cs="Calibri"/>
                  <w:sz w:val="20"/>
                  <w:szCs w:val="20"/>
                  <w:lang w:bidi="ne-NP"/>
                </w:rPr>
                <w:t>7</w:t>
              </w:r>
            </w:ins>
          </w:p>
        </w:tc>
        <w:tc>
          <w:tcPr>
            <w:tcW w:w="154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2069" w:author="user" w:date="2012-02-29T14:50:00Z"/>
                <w:rFonts w:ascii="Calibri" w:hAnsi="Calibri" w:cs="Calibri"/>
                <w:sz w:val="20"/>
                <w:szCs w:val="20"/>
                <w:lang w:bidi="ne-NP"/>
              </w:rPr>
            </w:pPr>
            <w:ins w:id="12070" w:author="user" w:date="2012-02-29T14:50:00Z">
              <w:r w:rsidRPr="00873009">
                <w:rPr>
                  <w:rFonts w:ascii="Calibri" w:hAnsi="Calibri" w:cs="Calibri"/>
                  <w:sz w:val="20"/>
                  <w:szCs w:val="20"/>
                  <w:lang w:bidi="ne-NP"/>
                </w:rPr>
                <w:t>3</w:t>
              </w:r>
            </w:ins>
          </w:p>
        </w:tc>
        <w:tc>
          <w:tcPr>
            <w:tcW w:w="164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2071" w:author="user" w:date="2012-02-29T14:50:00Z"/>
                <w:rFonts w:ascii="Calibri" w:hAnsi="Calibri" w:cs="Calibri"/>
                <w:sz w:val="20"/>
                <w:szCs w:val="20"/>
                <w:lang w:bidi="ne-NP"/>
              </w:rPr>
            </w:pPr>
            <w:ins w:id="12072" w:author="user" w:date="2012-02-29T14:50:00Z">
              <w:r w:rsidRPr="00873009">
                <w:rPr>
                  <w:rFonts w:ascii="Calibri" w:hAnsi="Calibri" w:cs="Calibri"/>
                  <w:sz w:val="20"/>
                  <w:szCs w:val="20"/>
                  <w:lang w:bidi="ne-NP"/>
                </w:rPr>
                <w:t>5</w:t>
              </w:r>
            </w:ins>
          </w:p>
        </w:tc>
        <w:tc>
          <w:tcPr>
            <w:tcW w:w="78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2073" w:author="user" w:date="2012-02-29T14:50:00Z"/>
                <w:rFonts w:ascii="Calibri" w:hAnsi="Calibri" w:cs="Calibri"/>
                <w:sz w:val="20"/>
                <w:szCs w:val="20"/>
                <w:lang w:bidi="ne-NP"/>
              </w:rPr>
            </w:pPr>
            <w:ins w:id="12074" w:author="user" w:date="2012-02-29T14:50:00Z">
              <w:r w:rsidRPr="00873009">
                <w:rPr>
                  <w:rFonts w:ascii="Calibri" w:hAnsi="Calibri" w:cs="Calibri"/>
                  <w:sz w:val="20"/>
                  <w:szCs w:val="20"/>
                  <w:lang w:bidi="ne-NP"/>
                </w:rPr>
                <w:t>8</w:t>
              </w:r>
            </w:ins>
          </w:p>
        </w:tc>
        <w:tc>
          <w:tcPr>
            <w:tcW w:w="124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2075" w:author="user" w:date="2012-02-29T14:50:00Z"/>
                <w:rFonts w:ascii="Calibri" w:hAnsi="Calibri" w:cs="Calibri"/>
                <w:sz w:val="20"/>
                <w:szCs w:val="20"/>
                <w:lang w:bidi="ne-NP"/>
              </w:rPr>
            </w:pPr>
            <w:ins w:id="12076" w:author="user" w:date="2012-02-29T14:50:00Z">
              <w:r w:rsidRPr="00873009">
                <w:rPr>
                  <w:rFonts w:ascii="Calibri" w:hAnsi="Calibri" w:cs="Calibri"/>
                  <w:sz w:val="20"/>
                  <w:szCs w:val="20"/>
                  <w:lang w:bidi="ne-NP"/>
                </w:rPr>
                <w:t>6.17</w:t>
              </w:r>
            </w:ins>
          </w:p>
        </w:tc>
      </w:tr>
      <w:tr w:rsidR="00160D84" w:rsidRPr="00873009" w:rsidTr="0074335E">
        <w:trPr>
          <w:trHeight w:val="300"/>
          <w:ins w:id="12077" w:author="user" w:date="2012-02-29T14:50:00Z"/>
        </w:trPr>
        <w:tc>
          <w:tcPr>
            <w:tcW w:w="1420" w:type="dxa"/>
            <w:tcBorders>
              <w:top w:val="nil"/>
              <w:left w:val="single" w:sz="4" w:space="0" w:color="auto"/>
              <w:bottom w:val="single" w:sz="4" w:space="0" w:color="auto"/>
              <w:right w:val="single" w:sz="4" w:space="0" w:color="auto"/>
            </w:tcBorders>
            <w:shd w:val="clear" w:color="auto" w:fill="auto"/>
          </w:tcPr>
          <w:p w:rsidR="00160D84" w:rsidRPr="00873009" w:rsidRDefault="00160D84" w:rsidP="0074335E">
            <w:pPr>
              <w:spacing w:line="300" w:lineRule="auto"/>
              <w:rPr>
                <w:ins w:id="12078" w:author="user" w:date="2012-02-29T14:50:00Z"/>
                <w:rFonts w:ascii="Calibri" w:hAnsi="Calibri" w:cs="Calibri"/>
                <w:sz w:val="20"/>
                <w:szCs w:val="20"/>
                <w:lang w:bidi="ne-NP"/>
              </w:rPr>
            </w:pPr>
            <w:ins w:id="12079" w:author="user" w:date="2012-02-29T14:50:00Z">
              <w:r w:rsidRPr="00873009">
                <w:rPr>
                  <w:rFonts w:ascii="Calibri" w:hAnsi="Calibri" w:cs="Calibri"/>
                  <w:sz w:val="20"/>
                  <w:szCs w:val="20"/>
                  <w:lang w:bidi="ne-NP"/>
                </w:rPr>
                <w:t>Katahar</w:t>
              </w:r>
            </w:ins>
          </w:p>
        </w:tc>
        <w:tc>
          <w:tcPr>
            <w:tcW w:w="176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2080" w:author="user" w:date="2012-02-29T14:50:00Z"/>
                <w:rFonts w:ascii="Calibri" w:hAnsi="Calibri" w:cs="Calibri"/>
                <w:sz w:val="20"/>
                <w:szCs w:val="20"/>
                <w:lang w:bidi="ne-NP"/>
              </w:rPr>
            </w:pPr>
            <w:ins w:id="12081" w:author="user" w:date="2012-02-29T14:50:00Z">
              <w:r w:rsidRPr="00873009">
                <w:rPr>
                  <w:rFonts w:ascii="Calibri" w:hAnsi="Calibri" w:cs="Calibri"/>
                  <w:sz w:val="20"/>
                  <w:szCs w:val="20"/>
                  <w:lang w:bidi="ne-NP"/>
                </w:rPr>
                <w:t>10</w:t>
              </w:r>
            </w:ins>
          </w:p>
        </w:tc>
        <w:tc>
          <w:tcPr>
            <w:tcW w:w="154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2082" w:author="user" w:date="2012-02-29T14:50:00Z"/>
                <w:rFonts w:ascii="Calibri" w:hAnsi="Calibri" w:cs="Calibri"/>
                <w:sz w:val="20"/>
                <w:szCs w:val="20"/>
                <w:lang w:bidi="ne-NP"/>
              </w:rPr>
            </w:pPr>
            <w:ins w:id="12083" w:author="user" w:date="2012-02-29T14:50:00Z">
              <w:r w:rsidRPr="00873009">
                <w:rPr>
                  <w:rFonts w:ascii="Calibri" w:hAnsi="Calibri" w:cs="Calibri"/>
                  <w:sz w:val="20"/>
                  <w:szCs w:val="20"/>
                  <w:lang w:bidi="ne-NP"/>
                </w:rPr>
                <w:t>3</w:t>
              </w:r>
            </w:ins>
          </w:p>
        </w:tc>
        <w:tc>
          <w:tcPr>
            <w:tcW w:w="164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2084" w:author="user" w:date="2012-02-29T14:50:00Z"/>
                <w:rFonts w:ascii="Calibri" w:hAnsi="Calibri" w:cs="Calibri"/>
                <w:sz w:val="20"/>
                <w:szCs w:val="20"/>
                <w:lang w:bidi="ne-NP"/>
              </w:rPr>
            </w:pPr>
            <w:ins w:id="12085" w:author="user" w:date="2012-02-29T14:50:00Z">
              <w:r w:rsidRPr="00873009">
                <w:rPr>
                  <w:rFonts w:ascii="Calibri" w:hAnsi="Calibri" w:cs="Calibri"/>
                  <w:sz w:val="20"/>
                  <w:szCs w:val="20"/>
                  <w:lang w:bidi="ne-NP"/>
                </w:rPr>
                <w:t>5</w:t>
              </w:r>
            </w:ins>
          </w:p>
        </w:tc>
        <w:tc>
          <w:tcPr>
            <w:tcW w:w="78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2086" w:author="user" w:date="2012-02-29T14:50:00Z"/>
                <w:rFonts w:ascii="Calibri" w:hAnsi="Calibri" w:cs="Calibri"/>
                <w:sz w:val="20"/>
                <w:szCs w:val="20"/>
                <w:lang w:bidi="ne-NP"/>
              </w:rPr>
            </w:pPr>
            <w:ins w:id="12087" w:author="user" w:date="2012-02-29T14:50:00Z">
              <w:r w:rsidRPr="00873009">
                <w:rPr>
                  <w:rFonts w:ascii="Calibri" w:hAnsi="Calibri" w:cs="Calibri"/>
                  <w:sz w:val="20"/>
                  <w:szCs w:val="20"/>
                  <w:lang w:bidi="ne-NP"/>
                </w:rPr>
                <w:t>8</w:t>
              </w:r>
            </w:ins>
          </w:p>
        </w:tc>
        <w:tc>
          <w:tcPr>
            <w:tcW w:w="124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2088" w:author="user" w:date="2012-02-29T14:50:00Z"/>
                <w:rFonts w:ascii="Calibri" w:hAnsi="Calibri" w:cs="Calibri"/>
                <w:sz w:val="20"/>
                <w:szCs w:val="20"/>
                <w:lang w:bidi="ne-NP"/>
              </w:rPr>
            </w:pPr>
            <w:ins w:id="12089" w:author="user" w:date="2012-02-29T14:50:00Z">
              <w:r w:rsidRPr="00873009">
                <w:rPr>
                  <w:rFonts w:ascii="Calibri" w:hAnsi="Calibri" w:cs="Calibri"/>
                  <w:sz w:val="20"/>
                  <w:szCs w:val="20"/>
                  <w:lang w:bidi="ne-NP"/>
                </w:rPr>
                <w:t>7.41</w:t>
              </w:r>
            </w:ins>
          </w:p>
        </w:tc>
      </w:tr>
      <w:tr w:rsidR="00160D84" w:rsidRPr="00873009" w:rsidTr="0074335E">
        <w:trPr>
          <w:trHeight w:val="300"/>
          <w:ins w:id="12090" w:author="user" w:date="2012-02-29T14:50:00Z"/>
        </w:trPr>
        <w:tc>
          <w:tcPr>
            <w:tcW w:w="1420" w:type="dxa"/>
            <w:tcBorders>
              <w:top w:val="nil"/>
              <w:left w:val="single" w:sz="4" w:space="0" w:color="auto"/>
              <w:bottom w:val="single" w:sz="4" w:space="0" w:color="auto"/>
              <w:right w:val="single" w:sz="4" w:space="0" w:color="auto"/>
            </w:tcBorders>
            <w:shd w:val="clear" w:color="auto" w:fill="auto"/>
          </w:tcPr>
          <w:p w:rsidR="00160D84" w:rsidRPr="00873009" w:rsidRDefault="00160D84" w:rsidP="0074335E">
            <w:pPr>
              <w:spacing w:line="300" w:lineRule="auto"/>
              <w:rPr>
                <w:ins w:id="12091" w:author="user" w:date="2012-02-29T14:50:00Z"/>
                <w:rFonts w:ascii="Calibri" w:hAnsi="Calibri" w:cs="Calibri"/>
                <w:sz w:val="20"/>
                <w:szCs w:val="20"/>
                <w:lang w:bidi="ne-NP"/>
              </w:rPr>
            </w:pPr>
            <w:ins w:id="12092" w:author="user" w:date="2012-02-29T14:50:00Z">
              <w:r w:rsidRPr="00873009">
                <w:rPr>
                  <w:rFonts w:ascii="Calibri" w:hAnsi="Calibri" w:cs="Calibri"/>
                  <w:sz w:val="20"/>
                  <w:szCs w:val="20"/>
                  <w:lang w:bidi="ne-NP"/>
                </w:rPr>
                <w:t>Lemon</w:t>
              </w:r>
            </w:ins>
          </w:p>
        </w:tc>
        <w:tc>
          <w:tcPr>
            <w:tcW w:w="176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2093" w:author="user" w:date="2012-02-29T14:50:00Z"/>
                <w:rFonts w:ascii="Calibri" w:hAnsi="Calibri" w:cs="Calibri"/>
                <w:sz w:val="20"/>
                <w:szCs w:val="20"/>
                <w:lang w:bidi="ne-NP"/>
              </w:rPr>
            </w:pPr>
            <w:ins w:id="12094" w:author="user" w:date="2012-02-29T14:50:00Z">
              <w:r w:rsidRPr="00873009">
                <w:rPr>
                  <w:rFonts w:ascii="Calibri" w:hAnsi="Calibri" w:cs="Calibri"/>
                  <w:sz w:val="20"/>
                  <w:szCs w:val="20"/>
                  <w:lang w:bidi="ne-NP"/>
                </w:rPr>
                <w:t>5</w:t>
              </w:r>
            </w:ins>
          </w:p>
        </w:tc>
        <w:tc>
          <w:tcPr>
            <w:tcW w:w="154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2095" w:author="user" w:date="2012-02-29T14:50:00Z"/>
                <w:rFonts w:ascii="Calibri" w:hAnsi="Calibri" w:cs="Calibri"/>
                <w:sz w:val="20"/>
                <w:szCs w:val="20"/>
                <w:lang w:bidi="ne-NP"/>
              </w:rPr>
            </w:pPr>
            <w:ins w:id="12096" w:author="user" w:date="2012-02-29T14:50:00Z">
              <w:r w:rsidRPr="00873009">
                <w:rPr>
                  <w:rFonts w:ascii="Calibri" w:hAnsi="Calibri" w:cs="Calibri"/>
                  <w:sz w:val="20"/>
                  <w:szCs w:val="20"/>
                  <w:lang w:bidi="ne-NP"/>
                </w:rPr>
                <w:t>5</w:t>
              </w:r>
            </w:ins>
          </w:p>
        </w:tc>
        <w:tc>
          <w:tcPr>
            <w:tcW w:w="164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2097" w:author="user" w:date="2012-02-29T14:50:00Z"/>
                <w:rFonts w:ascii="Calibri" w:hAnsi="Calibri" w:cs="Calibri"/>
                <w:sz w:val="20"/>
                <w:szCs w:val="20"/>
                <w:lang w:bidi="ne-NP"/>
              </w:rPr>
            </w:pPr>
            <w:ins w:id="12098" w:author="user" w:date="2012-02-29T14:50:00Z">
              <w:r w:rsidRPr="00873009">
                <w:rPr>
                  <w:rFonts w:ascii="Calibri" w:hAnsi="Calibri" w:cs="Calibri"/>
                  <w:sz w:val="20"/>
                  <w:szCs w:val="20"/>
                  <w:lang w:bidi="ne-NP"/>
                </w:rPr>
                <w:t>2</w:t>
              </w:r>
            </w:ins>
          </w:p>
        </w:tc>
        <w:tc>
          <w:tcPr>
            <w:tcW w:w="78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2099" w:author="user" w:date="2012-02-29T14:50:00Z"/>
                <w:rFonts w:ascii="Calibri" w:hAnsi="Calibri" w:cs="Calibri"/>
                <w:sz w:val="20"/>
                <w:szCs w:val="20"/>
                <w:lang w:bidi="ne-NP"/>
              </w:rPr>
            </w:pPr>
            <w:ins w:id="12100" w:author="user" w:date="2012-02-29T14:50:00Z">
              <w:r w:rsidRPr="00873009">
                <w:rPr>
                  <w:rFonts w:ascii="Calibri" w:hAnsi="Calibri" w:cs="Calibri"/>
                  <w:sz w:val="20"/>
                  <w:szCs w:val="20"/>
                  <w:lang w:bidi="ne-NP"/>
                </w:rPr>
                <w:t>7</w:t>
              </w:r>
            </w:ins>
          </w:p>
        </w:tc>
        <w:tc>
          <w:tcPr>
            <w:tcW w:w="124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2101" w:author="user" w:date="2012-02-29T14:50:00Z"/>
                <w:rFonts w:ascii="Calibri" w:hAnsi="Calibri" w:cs="Calibri"/>
                <w:sz w:val="20"/>
                <w:szCs w:val="20"/>
                <w:lang w:bidi="ne-NP"/>
              </w:rPr>
            </w:pPr>
            <w:ins w:id="12102" w:author="user" w:date="2012-02-29T14:50:00Z">
              <w:r w:rsidRPr="00873009">
                <w:rPr>
                  <w:rFonts w:ascii="Calibri" w:hAnsi="Calibri" w:cs="Calibri"/>
                  <w:sz w:val="20"/>
                  <w:szCs w:val="20"/>
                  <w:lang w:bidi="ne-NP"/>
                </w:rPr>
                <w:t>4.94</w:t>
              </w:r>
            </w:ins>
          </w:p>
        </w:tc>
      </w:tr>
      <w:tr w:rsidR="00160D84" w:rsidRPr="00873009" w:rsidTr="0074335E">
        <w:trPr>
          <w:trHeight w:val="300"/>
          <w:ins w:id="12103" w:author="user" w:date="2012-02-29T14:50:00Z"/>
        </w:trPr>
        <w:tc>
          <w:tcPr>
            <w:tcW w:w="1420" w:type="dxa"/>
            <w:tcBorders>
              <w:top w:val="nil"/>
              <w:left w:val="single" w:sz="4" w:space="0" w:color="auto"/>
              <w:bottom w:val="single" w:sz="4" w:space="0" w:color="auto"/>
              <w:right w:val="single" w:sz="4" w:space="0" w:color="auto"/>
            </w:tcBorders>
            <w:shd w:val="clear" w:color="auto" w:fill="auto"/>
          </w:tcPr>
          <w:p w:rsidR="00160D84" w:rsidRPr="00873009" w:rsidRDefault="00160D84" w:rsidP="0074335E">
            <w:pPr>
              <w:spacing w:line="300" w:lineRule="auto"/>
              <w:rPr>
                <w:ins w:id="12104" w:author="user" w:date="2012-02-29T14:50:00Z"/>
                <w:rFonts w:ascii="Calibri" w:hAnsi="Calibri" w:cs="Calibri"/>
                <w:sz w:val="20"/>
                <w:szCs w:val="20"/>
                <w:lang w:bidi="ne-NP"/>
              </w:rPr>
            </w:pPr>
            <w:ins w:id="12105" w:author="user" w:date="2012-02-29T14:50:00Z">
              <w:r w:rsidRPr="00873009">
                <w:rPr>
                  <w:rFonts w:ascii="Calibri" w:hAnsi="Calibri" w:cs="Calibri"/>
                  <w:sz w:val="20"/>
                  <w:szCs w:val="20"/>
                  <w:lang w:bidi="ne-NP"/>
                </w:rPr>
                <w:t>Lichi</w:t>
              </w:r>
            </w:ins>
          </w:p>
        </w:tc>
        <w:tc>
          <w:tcPr>
            <w:tcW w:w="176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2106" w:author="user" w:date="2012-02-29T14:50:00Z"/>
                <w:rFonts w:ascii="Calibri" w:hAnsi="Calibri" w:cs="Calibri"/>
                <w:sz w:val="20"/>
                <w:szCs w:val="20"/>
                <w:lang w:bidi="ne-NP"/>
              </w:rPr>
            </w:pPr>
            <w:ins w:id="12107" w:author="user" w:date="2012-02-29T14:50:00Z">
              <w:r w:rsidRPr="00873009">
                <w:rPr>
                  <w:rFonts w:ascii="Calibri" w:hAnsi="Calibri" w:cs="Calibri"/>
                  <w:sz w:val="20"/>
                  <w:szCs w:val="20"/>
                  <w:lang w:bidi="ne-NP"/>
                </w:rPr>
                <w:t>3</w:t>
              </w:r>
            </w:ins>
          </w:p>
        </w:tc>
        <w:tc>
          <w:tcPr>
            <w:tcW w:w="154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2108" w:author="user" w:date="2012-02-29T14:50:00Z"/>
                <w:rFonts w:ascii="Calibri" w:hAnsi="Calibri" w:cs="Calibri"/>
                <w:sz w:val="20"/>
                <w:szCs w:val="20"/>
                <w:lang w:bidi="ne-NP"/>
              </w:rPr>
            </w:pPr>
            <w:ins w:id="12109" w:author="user" w:date="2012-02-29T14:50:00Z">
              <w:r w:rsidRPr="00873009">
                <w:rPr>
                  <w:rFonts w:ascii="Calibri" w:hAnsi="Calibri" w:cs="Calibri"/>
                  <w:sz w:val="20"/>
                  <w:szCs w:val="20"/>
                  <w:lang w:bidi="ne-NP"/>
                </w:rPr>
                <w:t>1</w:t>
              </w:r>
            </w:ins>
          </w:p>
        </w:tc>
        <w:tc>
          <w:tcPr>
            <w:tcW w:w="164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2110" w:author="user" w:date="2012-02-29T14:50:00Z"/>
                <w:rFonts w:ascii="Calibri" w:hAnsi="Calibri" w:cs="Calibri"/>
                <w:sz w:val="20"/>
                <w:szCs w:val="20"/>
                <w:lang w:bidi="ne-NP"/>
              </w:rPr>
            </w:pPr>
            <w:ins w:id="12111" w:author="user" w:date="2012-02-29T14:50:00Z">
              <w:r w:rsidRPr="00873009">
                <w:rPr>
                  <w:rFonts w:ascii="Calibri" w:hAnsi="Calibri" w:cs="Calibri"/>
                  <w:sz w:val="20"/>
                  <w:szCs w:val="20"/>
                  <w:lang w:bidi="ne-NP"/>
                </w:rPr>
                <w:t>2</w:t>
              </w:r>
            </w:ins>
          </w:p>
        </w:tc>
        <w:tc>
          <w:tcPr>
            <w:tcW w:w="78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2112" w:author="user" w:date="2012-02-29T14:50:00Z"/>
                <w:rFonts w:ascii="Calibri" w:hAnsi="Calibri" w:cs="Calibri"/>
                <w:sz w:val="20"/>
                <w:szCs w:val="20"/>
                <w:lang w:bidi="ne-NP"/>
              </w:rPr>
            </w:pPr>
            <w:ins w:id="12113" w:author="user" w:date="2012-02-29T14:50:00Z">
              <w:r w:rsidRPr="00873009">
                <w:rPr>
                  <w:rFonts w:ascii="Calibri" w:hAnsi="Calibri" w:cs="Calibri"/>
                  <w:sz w:val="20"/>
                  <w:szCs w:val="20"/>
                  <w:lang w:bidi="ne-NP"/>
                </w:rPr>
                <w:t>3</w:t>
              </w:r>
            </w:ins>
          </w:p>
        </w:tc>
        <w:tc>
          <w:tcPr>
            <w:tcW w:w="124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2114" w:author="user" w:date="2012-02-29T14:50:00Z"/>
                <w:rFonts w:ascii="Calibri" w:hAnsi="Calibri" w:cs="Calibri"/>
                <w:sz w:val="20"/>
                <w:szCs w:val="20"/>
                <w:lang w:bidi="ne-NP"/>
              </w:rPr>
            </w:pPr>
            <w:ins w:id="12115" w:author="user" w:date="2012-02-29T14:50:00Z">
              <w:r w:rsidRPr="00873009">
                <w:rPr>
                  <w:rFonts w:ascii="Calibri" w:hAnsi="Calibri" w:cs="Calibri"/>
                  <w:sz w:val="20"/>
                  <w:szCs w:val="20"/>
                  <w:lang w:bidi="ne-NP"/>
                </w:rPr>
                <w:t>2.47</w:t>
              </w:r>
            </w:ins>
          </w:p>
        </w:tc>
      </w:tr>
      <w:tr w:rsidR="00160D84" w:rsidRPr="00873009" w:rsidTr="0074335E">
        <w:trPr>
          <w:trHeight w:val="300"/>
          <w:ins w:id="12116" w:author="user" w:date="2012-02-29T14:50:00Z"/>
        </w:trPr>
        <w:tc>
          <w:tcPr>
            <w:tcW w:w="1420" w:type="dxa"/>
            <w:tcBorders>
              <w:top w:val="nil"/>
              <w:left w:val="single" w:sz="4" w:space="0" w:color="auto"/>
              <w:bottom w:val="single" w:sz="4" w:space="0" w:color="auto"/>
              <w:right w:val="single" w:sz="4" w:space="0" w:color="auto"/>
            </w:tcBorders>
            <w:shd w:val="clear" w:color="auto" w:fill="auto"/>
          </w:tcPr>
          <w:p w:rsidR="00160D84" w:rsidRPr="00873009" w:rsidRDefault="00160D84" w:rsidP="0074335E">
            <w:pPr>
              <w:spacing w:line="300" w:lineRule="auto"/>
              <w:rPr>
                <w:ins w:id="12117" w:author="user" w:date="2012-02-29T14:50:00Z"/>
                <w:rFonts w:ascii="Calibri" w:hAnsi="Calibri" w:cs="Calibri"/>
                <w:sz w:val="20"/>
                <w:szCs w:val="20"/>
                <w:lang w:bidi="ne-NP"/>
              </w:rPr>
            </w:pPr>
            <w:ins w:id="12118" w:author="user" w:date="2012-02-29T14:50:00Z">
              <w:r w:rsidRPr="00873009">
                <w:rPr>
                  <w:rFonts w:ascii="Calibri" w:hAnsi="Calibri" w:cs="Calibri"/>
                  <w:sz w:val="20"/>
                  <w:szCs w:val="20"/>
                  <w:lang w:bidi="ne-NP"/>
                </w:rPr>
                <w:t>Mango</w:t>
              </w:r>
            </w:ins>
          </w:p>
        </w:tc>
        <w:tc>
          <w:tcPr>
            <w:tcW w:w="176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2119" w:author="user" w:date="2012-02-29T14:50:00Z"/>
                <w:rFonts w:ascii="Calibri" w:hAnsi="Calibri" w:cs="Calibri"/>
                <w:sz w:val="20"/>
                <w:szCs w:val="20"/>
                <w:lang w:bidi="ne-NP"/>
              </w:rPr>
            </w:pPr>
            <w:ins w:id="12120" w:author="user" w:date="2012-02-29T14:50:00Z">
              <w:r w:rsidRPr="00873009">
                <w:rPr>
                  <w:rFonts w:ascii="Calibri" w:hAnsi="Calibri" w:cs="Calibri"/>
                  <w:sz w:val="20"/>
                  <w:szCs w:val="20"/>
                  <w:lang w:bidi="ne-NP"/>
                </w:rPr>
                <w:t>21</w:t>
              </w:r>
            </w:ins>
          </w:p>
        </w:tc>
        <w:tc>
          <w:tcPr>
            <w:tcW w:w="154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2121" w:author="user" w:date="2012-02-29T14:50:00Z"/>
                <w:rFonts w:ascii="Calibri" w:hAnsi="Calibri" w:cs="Calibri"/>
                <w:sz w:val="20"/>
                <w:szCs w:val="20"/>
                <w:lang w:bidi="ne-NP"/>
              </w:rPr>
            </w:pPr>
            <w:ins w:id="12122" w:author="user" w:date="2012-02-29T14:50:00Z">
              <w:r w:rsidRPr="00873009">
                <w:rPr>
                  <w:rFonts w:ascii="Calibri" w:hAnsi="Calibri" w:cs="Calibri"/>
                  <w:sz w:val="20"/>
                  <w:szCs w:val="20"/>
                  <w:lang w:bidi="ne-NP"/>
                </w:rPr>
                <w:t>16</w:t>
              </w:r>
            </w:ins>
          </w:p>
        </w:tc>
        <w:tc>
          <w:tcPr>
            <w:tcW w:w="164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2123" w:author="user" w:date="2012-02-29T14:50:00Z"/>
                <w:rFonts w:ascii="Calibri" w:hAnsi="Calibri" w:cs="Calibri"/>
                <w:sz w:val="20"/>
                <w:szCs w:val="20"/>
                <w:lang w:bidi="ne-NP"/>
              </w:rPr>
            </w:pPr>
            <w:ins w:id="12124" w:author="user" w:date="2012-02-29T14:50:00Z">
              <w:r w:rsidRPr="00873009">
                <w:rPr>
                  <w:rFonts w:ascii="Calibri" w:hAnsi="Calibri" w:cs="Calibri"/>
                  <w:sz w:val="20"/>
                  <w:szCs w:val="20"/>
                  <w:lang w:bidi="ne-NP"/>
                </w:rPr>
                <w:t>15</w:t>
              </w:r>
            </w:ins>
          </w:p>
        </w:tc>
        <w:tc>
          <w:tcPr>
            <w:tcW w:w="78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2125" w:author="user" w:date="2012-02-29T14:50:00Z"/>
                <w:rFonts w:ascii="Calibri" w:hAnsi="Calibri" w:cs="Calibri"/>
                <w:sz w:val="20"/>
                <w:szCs w:val="20"/>
                <w:lang w:bidi="ne-NP"/>
              </w:rPr>
            </w:pPr>
            <w:ins w:id="12126" w:author="user" w:date="2012-02-29T14:50:00Z">
              <w:r w:rsidRPr="00873009">
                <w:rPr>
                  <w:rFonts w:ascii="Calibri" w:hAnsi="Calibri" w:cs="Calibri"/>
                  <w:sz w:val="20"/>
                  <w:szCs w:val="20"/>
                  <w:lang w:bidi="ne-NP"/>
                </w:rPr>
                <w:t>31</w:t>
              </w:r>
            </w:ins>
          </w:p>
        </w:tc>
        <w:tc>
          <w:tcPr>
            <w:tcW w:w="124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2127" w:author="user" w:date="2012-02-29T14:50:00Z"/>
                <w:rFonts w:ascii="Calibri" w:hAnsi="Calibri" w:cs="Calibri"/>
                <w:sz w:val="20"/>
                <w:szCs w:val="20"/>
                <w:lang w:bidi="ne-NP"/>
              </w:rPr>
            </w:pPr>
            <w:ins w:id="12128" w:author="user" w:date="2012-02-29T14:50:00Z">
              <w:r w:rsidRPr="00873009">
                <w:rPr>
                  <w:rFonts w:ascii="Calibri" w:hAnsi="Calibri" w:cs="Calibri"/>
                  <w:sz w:val="20"/>
                  <w:szCs w:val="20"/>
                  <w:lang w:bidi="ne-NP"/>
                </w:rPr>
                <w:t>21.4</w:t>
              </w:r>
            </w:ins>
          </w:p>
        </w:tc>
      </w:tr>
      <w:tr w:rsidR="00160D84" w:rsidRPr="00873009" w:rsidTr="0074335E">
        <w:trPr>
          <w:trHeight w:val="300"/>
          <w:ins w:id="12129" w:author="user" w:date="2012-02-29T14:50:00Z"/>
        </w:trPr>
        <w:tc>
          <w:tcPr>
            <w:tcW w:w="1420" w:type="dxa"/>
            <w:tcBorders>
              <w:top w:val="nil"/>
              <w:left w:val="single" w:sz="4" w:space="0" w:color="auto"/>
              <w:bottom w:val="single" w:sz="4" w:space="0" w:color="auto"/>
              <w:right w:val="single" w:sz="4" w:space="0" w:color="auto"/>
            </w:tcBorders>
            <w:shd w:val="clear" w:color="auto" w:fill="auto"/>
          </w:tcPr>
          <w:p w:rsidR="00160D84" w:rsidRPr="00873009" w:rsidRDefault="00160D84" w:rsidP="0074335E">
            <w:pPr>
              <w:spacing w:line="300" w:lineRule="auto"/>
              <w:rPr>
                <w:ins w:id="12130" w:author="user" w:date="2012-02-29T14:50:00Z"/>
                <w:rFonts w:ascii="Calibri" w:hAnsi="Calibri" w:cs="Calibri"/>
                <w:sz w:val="20"/>
                <w:szCs w:val="20"/>
                <w:lang w:bidi="ne-NP"/>
              </w:rPr>
            </w:pPr>
            <w:ins w:id="12131" w:author="user" w:date="2012-02-29T14:50:00Z">
              <w:r w:rsidRPr="00873009">
                <w:rPr>
                  <w:rFonts w:ascii="Calibri" w:hAnsi="Calibri" w:cs="Calibri"/>
                  <w:sz w:val="20"/>
                  <w:szCs w:val="20"/>
                  <w:lang w:bidi="ne-NP"/>
                </w:rPr>
                <w:t>Peach</w:t>
              </w:r>
            </w:ins>
          </w:p>
        </w:tc>
        <w:tc>
          <w:tcPr>
            <w:tcW w:w="176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2132" w:author="user" w:date="2012-02-29T14:50:00Z"/>
                <w:rFonts w:ascii="Calibri" w:hAnsi="Calibri" w:cs="Calibri"/>
                <w:sz w:val="20"/>
                <w:szCs w:val="20"/>
                <w:lang w:bidi="ne-NP"/>
              </w:rPr>
            </w:pPr>
            <w:ins w:id="12133" w:author="user" w:date="2012-02-29T14:50:00Z">
              <w:r w:rsidRPr="00873009">
                <w:rPr>
                  <w:rFonts w:ascii="Calibri" w:hAnsi="Calibri" w:cs="Calibri"/>
                  <w:sz w:val="20"/>
                  <w:szCs w:val="20"/>
                  <w:lang w:bidi="ne-NP"/>
                </w:rPr>
                <w:t>3</w:t>
              </w:r>
            </w:ins>
          </w:p>
        </w:tc>
        <w:tc>
          <w:tcPr>
            <w:tcW w:w="154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2134" w:author="user" w:date="2012-02-29T14:50:00Z"/>
                <w:rFonts w:ascii="Calibri" w:hAnsi="Calibri" w:cs="Calibri"/>
                <w:sz w:val="20"/>
                <w:szCs w:val="20"/>
                <w:lang w:bidi="ne-NP"/>
              </w:rPr>
            </w:pPr>
            <w:ins w:id="12135" w:author="user" w:date="2012-02-29T14:50:00Z">
              <w:r w:rsidRPr="00873009">
                <w:rPr>
                  <w:rFonts w:ascii="Calibri" w:hAnsi="Calibri" w:cs="Calibri"/>
                  <w:sz w:val="20"/>
                  <w:szCs w:val="20"/>
                  <w:lang w:bidi="ne-NP"/>
                </w:rPr>
                <w:t>1</w:t>
              </w:r>
            </w:ins>
          </w:p>
        </w:tc>
        <w:tc>
          <w:tcPr>
            <w:tcW w:w="164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2136" w:author="user" w:date="2012-02-29T14:50:00Z"/>
                <w:rFonts w:ascii="Calibri" w:hAnsi="Calibri" w:cs="Calibri"/>
                <w:sz w:val="20"/>
                <w:szCs w:val="20"/>
                <w:lang w:bidi="ne-NP"/>
              </w:rPr>
            </w:pPr>
            <w:ins w:id="12137" w:author="user" w:date="2012-02-29T14:50:00Z">
              <w:r w:rsidRPr="00873009">
                <w:rPr>
                  <w:rFonts w:ascii="Calibri" w:hAnsi="Calibri" w:cs="Calibri"/>
                  <w:sz w:val="20"/>
                  <w:szCs w:val="20"/>
                  <w:lang w:bidi="ne-NP"/>
                </w:rPr>
                <w:t>2</w:t>
              </w:r>
            </w:ins>
          </w:p>
        </w:tc>
        <w:tc>
          <w:tcPr>
            <w:tcW w:w="78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2138" w:author="user" w:date="2012-02-29T14:50:00Z"/>
                <w:rFonts w:ascii="Calibri" w:hAnsi="Calibri" w:cs="Calibri"/>
                <w:sz w:val="20"/>
                <w:szCs w:val="20"/>
                <w:lang w:bidi="ne-NP"/>
              </w:rPr>
            </w:pPr>
            <w:ins w:id="12139" w:author="user" w:date="2012-02-29T14:50:00Z">
              <w:r w:rsidRPr="00873009">
                <w:rPr>
                  <w:rFonts w:ascii="Calibri" w:hAnsi="Calibri" w:cs="Calibri"/>
                  <w:sz w:val="20"/>
                  <w:szCs w:val="20"/>
                  <w:lang w:bidi="ne-NP"/>
                </w:rPr>
                <w:t>3</w:t>
              </w:r>
            </w:ins>
          </w:p>
        </w:tc>
        <w:tc>
          <w:tcPr>
            <w:tcW w:w="124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2140" w:author="user" w:date="2012-02-29T14:50:00Z"/>
                <w:rFonts w:ascii="Calibri" w:hAnsi="Calibri" w:cs="Calibri"/>
                <w:sz w:val="20"/>
                <w:szCs w:val="20"/>
                <w:lang w:bidi="ne-NP"/>
              </w:rPr>
            </w:pPr>
            <w:ins w:id="12141" w:author="user" w:date="2012-02-29T14:50:00Z">
              <w:r w:rsidRPr="00873009">
                <w:rPr>
                  <w:rFonts w:ascii="Calibri" w:hAnsi="Calibri" w:cs="Calibri"/>
                  <w:sz w:val="20"/>
                  <w:szCs w:val="20"/>
                  <w:lang w:bidi="ne-NP"/>
                </w:rPr>
                <w:t>2.47</w:t>
              </w:r>
            </w:ins>
          </w:p>
        </w:tc>
      </w:tr>
      <w:tr w:rsidR="00160D84" w:rsidRPr="00873009" w:rsidTr="0074335E">
        <w:trPr>
          <w:trHeight w:val="300"/>
          <w:ins w:id="12142" w:author="user" w:date="2012-02-29T14:50:00Z"/>
        </w:trPr>
        <w:tc>
          <w:tcPr>
            <w:tcW w:w="1420" w:type="dxa"/>
            <w:tcBorders>
              <w:top w:val="nil"/>
              <w:left w:val="single" w:sz="4" w:space="0" w:color="auto"/>
              <w:bottom w:val="single" w:sz="4" w:space="0" w:color="auto"/>
              <w:right w:val="single" w:sz="4" w:space="0" w:color="auto"/>
            </w:tcBorders>
            <w:shd w:val="clear" w:color="auto" w:fill="auto"/>
          </w:tcPr>
          <w:p w:rsidR="00160D84" w:rsidRPr="00873009" w:rsidRDefault="00160D84" w:rsidP="0074335E">
            <w:pPr>
              <w:spacing w:line="300" w:lineRule="auto"/>
              <w:rPr>
                <w:ins w:id="12143" w:author="user" w:date="2012-02-29T14:50:00Z"/>
                <w:rFonts w:ascii="Calibri" w:hAnsi="Calibri" w:cs="Calibri"/>
                <w:sz w:val="20"/>
                <w:szCs w:val="20"/>
                <w:lang w:bidi="ne-NP"/>
              </w:rPr>
            </w:pPr>
            <w:ins w:id="12144" w:author="user" w:date="2012-02-29T14:50:00Z">
              <w:r w:rsidRPr="00873009">
                <w:rPr>
                  <w:rFonts w:ascii="Calibri" w:hAnsi="Calibri" w:cs="Calibri"/>
                  <w:sz w:val="20"/>
                  <w:szCs w:val="20"/>
                  <w:lang w:bidi="ne-NP"/>
                </w:rPr>
                <w:t>Papaya</w:t>
              </w:r>
            </w:ins>
          </w:p>
        </w:tc>
        <w:tc>
          <w:tcPr>
            <w:tcW w:w="176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2145" w:author="user" w:date="2012-02-29T14:50:00Z"/>
                <w:rFonts w:ascii="Calibri" w:hAnsi="Calibri" w:cs="Calibri"/>
                <w:sz w:val="20"/>
                <w:szCs w:val="20"/>
                <w:lang w:bidi="ne-NP"/>
              </w:rPr>
            </w:pPr>
            <w:ins w:id="12146" w:author="user" w:date="2012-02-29T14:50:00Z">
              <w:r w:rsidRPr="00873009">
                <w:rPr>
                  <w:rFonts w:ascii="Calibri" w:hAnsi="Calibri" w:cs="Calibri"/>
                  <w:sz w:val="20"/>
                  <w:szCs w:val="20"/>
                  <w:lang w:bidi="ne-NP"/>
                </w:rPr>
                <w:t>7</w:t>
              </w:r>
            </w:ins>
          </w:p>
        </w:tc>
        <w:tc>
          <w:tcPr>
            <w:tcW w:w="154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2147" w:author="user" w:date="2012-02-29T14:50:00Z"/>
                <w:rFonts w:ascii="Calibri" w:hAnsi="Calibri" w:cs="Calibri"/>
                <w:sz w:val="20"/>
                <w:szCs w:val="20"/>
                <w:lang w:bidi="ne-NP"/>
              </w:rPr>
            </w:pPr>
            <w:ins w:id="12148" w:author="user" w:date="2012-02-29T14:50:00Z">
              <w:r w:rsidRPr="00873009">
                <w:rPr>
                  <w:rFonts w:ascii="Calibri" w:hAnsi="Calibri" w:cs="Calibri"/>
                  <w:sz w:val="20"/>
                  <w:szCs w:val="20"/>
                  <w:lang w:bidi="ne-NP"/>
                </w:rPr>
                <w:t>12</w:t>
              </w:r>
            </w:ins>
          </w:p>
        </w:tc>
        <w:tc>
          <w:tcPr>
            <w:tcW w:w="164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2149" w:author="user" w:date="2012-02-29T14:50:00Z"/>
                <w:rFonts w:ascii="Calibri" w:hAnsi="Calibri" w:cs="Calibri"/>
                <w:sz w:val="20"/>
                <w:szCs w:val="20"/>
                <w:lang w:bidi="ne-NP"/>
              </w:rPr>
            </w:pPr>
            <w:ins w:id="12150" w:author="user" w:date="2012-02-29T14:50:00Z">
              <w:r w:rsidRPr="00873009">
                <w:rPr>
                  <w:rFonts w:ascii="Calibri" w:hAnsi="Calibri" w:cs="Calibri"/>
                  <w:sz w:val="20"/>
                  <w:szCs w:val="20"/>
                  <w:lang w:bidi="ne-NP"/>
                </w:rPr>
                <w:t>-</w:t>
              </w:r>
            </w:ins>
          </w:p>
        </w:tc>
        <w:tc>
          <w:tcPr>
            <w:tcW w:w="78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2151" w:author="user" w:date="2012-02-29T14:50:00Z"/>
                <w:rFonts w:ascii="Calibri" w:hAnsi="Calibri" w:cs="Calibri"/>
                <w:sz w:val="20"/>
                <w:szCs w:val="20"/>
                <w:lang w:bidi="ne-NP"/>
              </w:rPr>
            </w:pPr>
            <w:ins w:id="12152" w:author="user" w:date="2012-02-29T14:50:00Z">
              <w:r w:rsidRPr="00873009">
                <w:rPr>
                  <w:rFonts w:ascii="Calibri" w:hAnsi="Calibri" w:cs="Calibri"/>
                  <w:sz w:val="20"/>
                  <w:szCs w:val="20"/>
                  <w:lang w:bidi="ne-NP"/>
                </w:rPr>
                <w:t>12</w:t>
              </w:r>
            </w:ins>
          </w:p>
        </w:tc>
        <w:tc>
          <w:tcPr>
            <w:tcW w:w="124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2153" w:author="user" w:date="2012-02-29T14:50:00Z"/>
                <w:rFonts w:ascii="Calibri" w:hAnsi="Calibri" w:cs="Calibri"/>
                <w:sz w:val="20"/>
                <w:szCs w:val="20"/>
                <w:lang w:bidi="ne-NP"/>
              </w:rPr>
            </w:pPr>
            <w:ins w:id="12154" w:author="user" w:date="2012-02-29T14:50:00Z">
              <w:r w:rsidRPr="00873009">
                <w:rPr>
                  <w:rFonts w:ascii="Calibri" w:hAnsi="Calibri" w:cs="Calibri"/>
                  <w:sz w:val="20"/>
                  <w:szCs w:val="20"/>
                  <w:lang w:bidi="ne-NP"/>
                </w:rPr>
                <w:t>7.82</w:t>
              </w:r>
            </w:ins>
          </w:p>
        </w:tc>
      </w:tr>
      <w:tr w:rsidR="00160D84" w:rsidRPr="00873009" w:rsidTr="0074335E">
        <w:trPr>
          <w:trHeight w:val="300"/>
          <w:ins w:id="12155" w:author="user" w:date="2012-02-29T14:50:00Z"/>
        </w:trPr>
        <w:tc>
          <w:tcPr>
            <w:tcW w:w="1420" w:type="dxa"/>
            <w:tcBorders>
              <w:top w:val="nil"/>
              <w:left w:val="single" w:sz="4" w:space="0" w:color="auto"/>
              <w:bottom w:val="single" w:sz="4" w:space="0" w:color="auto"/>
              <w:right w:val="single" w:sz="4" w:space="0" w:color="auto"/>
            </w:tcBorders>
            <w:shd w:val="clear" w:color="auto" w:fill="auto"/>
          </w:tcPr>
          <w:p w:rsidR="00160D84" w:rsidRPr="00873009" w:rsidRDefault="00160D84" w:rsidP="0074335E">
            <w:pPr>
              <w:spacing w:line="300" w:lineRule="auto"/>
              <w:rPr>
                <w:ins w:id="12156" w:author="user" w:date="2012-02-29T14:50:00Z"/>
                <w:rFonts w:ascii="Calibri" w:hAnsi="Calibri" w:cs="Calibri"/>
                <w:sz w:val="20"/>
                <w:szCs w:val="20"/>
                <w:lang w:bidi="ne-NP"/>
              </w:rPr>
            </w:pPr>
            <w:ins w:id="12157" w:author="user" w:date="2012-02-29T14:50:00Z">
              <w:r w:rsidRPr="00873009">
                <w:rPr>
                  <w:rFonts w:ascii="Calibri" w:hAnsi="Calibri" w:cs="Calibri"/>
                  <w:sz w:val="20"/>
                  <w:szCs w:val="20"/>
                  <w:lang w:bidi="ne-NP"/>
                </w:rPr>
                <w:t>Nibuwa</w:t>
              </w:r>
            </w:ins>
          </w:p>
        </w:tc>
        <w:tc>
          <w:tcPr>
            <w:tcW w:w="176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2158" w:author="user" w:date="2012-02-29T14:50:00Z"/>
                <w:rFonts w:ascii="Calibri" w:hAnsi="Calibri" w:cs="Calibri"/>
                <w:sz w:val="20"/>
                <w:szCs w:val="20"/>
                <w:lang w:bidi="ne-NP"/>
              </w:rPr>
            </w:pPr>
            <w:ins w:id="12159" w:author="user" w:date="2012-02-29T14:50:00Z">
              <w:r w:rsidRPr="00873009">
                <w:rPr>
                  <w:rFonts w:ascii="Calibri" w:hAnsi="Calibri" w:cs="Calibri"/>
                  <w:sz w:val="20"/>
                  <w:szCs w:val="20"/>
                  <w:lang w:bidi="ne-NP"/>
                </w:rPr>
                <w:t>1</w:t>
              </w:r>
            </w:ins>
          </w:p>
        </w:tc>
        <w:tc>
          <w:tcPr>
            <w:tcW w:w="154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2160" w:author="user" w:date="2012-02-29T14:50:00Z"/>
                <w:rFonts w:ascii="Calibri" w:hAnsi="Calibri" w:cs="Calibri"/>
                <w:sz w:val="20"/>
                <w:szCs w:val="20"/>
                <w:lang w:bidi="ne-NP"/>
              </w:rPr>
            </w:pPr>
            <w:ins w:id="12161" w:author="user" w:date="2012-02-29T14:50:00Z">
              <w:r w:rsidRPr="00873009">
                <w:rPr>
                  <w:rFonts w:ascii="Calibri" w:hAnsi="Calibri" w:cs="Calibri"/>
                  <w:sz w:val="20"/>
                  <w:szCs w:val="20"/>
                  <w:lang w:bidi="ne-NP"/>
                </w:rPr>
                <w:t>1</w:t>
              </w:r>
            </w:ins>
          </w:p>
        </w:tc>
        <w:tc>
          <w:tcPr>
            <w:tcW w:w="164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2162" w:author="user" w:date="2012-02-29T14:50:00Z"/>
                <w:rFonts w:ascii="Calibri" w:hAnsi="Calibri" w:cs="Calibri"/>
                <w:sz w:val="20"/>
                <w:szCs w:val="20"/>
                <w:lang w:bidi="ne-NP"/>
              </w:rPr>
            </w:pPr>
            <w:ins w:id="12163" w:author="user" w:date="2012-02-29T14:50:00Z">
              <w:r w:rsidRPr="00873009">
                <w:rPr>
                  <w:rFonts w:ascii="Calibri" w:hAnsi="Calibri" w:cs="Calibri"/>
                  <w:sz w:val="20"/>
                  <w:szCs w:val="20"/>
                  <w:lang w:bidi="ne-NP"/>
                </w:rPr>
                <w:t>-</w:t>
              </w:r>
            </w:ins>
          </w:p>
        </w:tc>
        <w:tc>
          <w:tcPr>
            <w:tcW w:w="78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2164" w:author="user" w:date="2012-02-29T14:50:00Z"/>
                <w:rFonts w:ascii="Calibri" w:hAnsi="Calibri" w:cs="Calibri"/>
                <w:sz w:val="20"/>
                <w:szCs w:val="20"/>
                <w:lang w:bidi="ne-NP"/>
              </w:rPr>
            </w:pPr>
            <w:ins w:id="12165" w:author="user" w:date="2012-02-29T14:50:00Z">
              <w:r w:rsidRPr="00873009">
                <w:rPr>
                  <w:rFonts w:ascii="Calibri" w:hAnsi="Calibri" w:cs="Calibri"/>
                  <w:sz w:val="20"/>
                  <w:szCs w:val="20"/>
                  <w:lang w:bidi="ne-NP"/>
                </w:rPr>
                <w:t>1</w:t>
              </w:r>
            </w:ins>
          </w:p>
        </w:tc>
        <w:tc>
          <w:tcPr>
            <w:tcW w:w="124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2166" w:author="user" w:date="2012-02-29T14:50:00Z"/>
                <w:rFonts w:ascii="Calibri" w:hAnsi="Calibri" w:cs="Calibri"/>
                <w:sz w:val="20"/>
                <w:szCs w:val="20"/>
                <w:lang w:bidi="ne-NP"/>
              </w:rPr>
            </w:pPr>
            <w:ins w:id="12167" w:author="user" w:date="2012-02-29T14:50:00Z">
              <w:r w:rsidRPr="00873009">
                <w:rPr>
                  <w:rFonts w:ascii="Calibri" w:hAnsi="Calibri" w:cs="Calibri"/>
                  <w:sz w:val="20"/>
                  <w:szCs w:val="20"/>
                  <w:lang w:bidi="ne-NP"/>
                </w:rPr>
                <w:t>0.82</w:t>
              </w:r>
            </w:ins>
          </w:p>
        </w:tc>
      </w:tr>
      <w:tr w:rsidR="00160D84" w:rsidRPr="00873009" w:rsidTr="0074335E">
        <w:trPr>
          <w:trHeight w:val="300"/>
          <w:ins w:id="12168" w:author="user" w:date="2012-02-29T14:50:00Z"/>
        </w:trPr>
        <w:tc>
          <w:tcPr>
            <w:tcW w:w="1420" w:type="dxa"/>
            <w:tcBorders>
              <w:top w:val="nil"/>
              <w:left w:val="single" w:sz="4" w:space="0" w:color="auto"/>
              <w:bottom w:val="single" w:sz="4" w:space="0" w:color="auto"/>
              <w:right w:val="single" w:sz="4" w:space="0" w:color="auto"/>
            </w:tcBorders>
            <w:shd w:val="clear" w:color="auto" w:fill="auto"/>
          </w:tcPr>
          <w:p w:rsidR="00160D84" w:rsidRPr="00873009" w:rsidRDefault="00160D84" w:rsidP="0074335E">
            <w:pPr>
              <w:spacing w:line="300" w:lineRule="auto"/>
              <w:rPr>
                <w:ins w:id="12169" w:author="user" w:date="2012-02-29T14:50:00Z"/>
                <w:rFonts w:ascii="Calibri" w:hAnsi="Calibri" w:cs="Calibri"/>
                <w:b/>
                <w:bCs/>
                <w:sz w:val="20"/>
                <w:szCs w:val="20"/>
                <w:lang w:bidi="ne-NP"/>
              </w:rPr>
            </w:pPr>
            <w:ins w:id="12170" w:author="user" w:date="2012-02-29T14:50:00Z">
              <w:r w:rsidRPr="00873009">
                <w:rPr>
                  <w:rFonts w:ascii="Calibri" w:hAnsi="Calibri" w:cs="Calibri"/>
                  <w:b/>
                  <w:bCs/>
                  <w:sz w:val="20"/>
                  <w:szCs w:val="20"/>
                  <w:lang w:bidi="ne-NP"/>
                </w:rPr>
                <w:t>Total</w:t>
              </w:r>
            </w:ins>
          </w:p>
        </w:tc>
        <w:tc>
          <w:tcPr>
            <w:tcW w:w="176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2171" w:author="user" w:date="2012-02-29T14:50:00Z"/>
                <w:rFonts w:ascii="Calibri" w:hAnsi="Calibri" w:cs="Calibri"/>
                <w:b/>
                <w:bCs/>
                <w:sz w:val="20"/>
                <w:szCs w:val="20"/>
                <w:lang w:bidi="ne-NP"/>
              </w:rPr>
            </w:pPr>
            <w:ins w:id="12172" w:author="user" w:date="2012-02-29T14:50:00Z">
              <w:r w:rsidRPr="00873009">
                <w:rPr>
                  <w:rFonts w:ascii="Calibri" w:hAnsi="Calibri" w:cs="Calibri"/>
                  <w:b/>
                  <w:bCs/>
                  <w:sz w:val="20"/>
                  <w:szCs w:val="20"/>
                  <w:lang w:bidi="ne-NP"/>
                </w:rPr>
                <w:t>58</w:t>
              </w:r>
            </w:ins>
          </w:p>
        </w:tc>
        <w:tc>
          <w:tcPr>
            <w:tcW w:w="154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2173" w:author="user" w:date="2012-02-29T14:50:00Z"/>
                <w:rFonts w:ascii="Calibri" w:hAnsi="Calibri" w:cs="Calibri"/>
                <w:b/>
                <w:bCs/>
                <w:sz w:val="20"/>
                <w:szCs w:val="20"/>
                <w:lang w:bidi="ne-NP"/>
              </w:rPr>
            </w:pPr>
            <w:ins w:id="12174" w:author="user" w:date="2012-02-29T14:50:00Z">
              <w:r w:rsidRPr="00873009">
                <w:rPr>
                  <w:rFonts w:ascii="Calibri" w:hAnsi="Calibri" w:cs="Calibri"/>
                  <w:b/>
                  <w:bCs/>
                  <w:sz w:val="20"/>
                  <w:szCs w:val="20"/>
                  <w:lang w:bidi="ne-NP"/>
                </w:rPr>
                <w:t>43</w:t>
              </w:r>
            </w:ins>
          </w:p>
        </w:tc>
        <w:tc>
          <w:tcPr>
            <w:tcW w:w="164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2175" w:author="user" w:date="2012-02-29T14:50:00Z"/>
                <w:rFonts w:ascii="Calibri" w:hAnsi="Calibri" w:cs="Calibri"/>
                <w:b/>
                <w:bCs/>
                <w:sz w:val="20"/>
                <w:szCs w:val="20"/>
                <w:lang w:bidi="ne-NP"/>
              </w:rPr>
            </w:pPr>
            <w:ins w:id="12176" w:author="user" w:date="2012-02-29T14:50:00Z">
              <w:r w:rsidRPr="00873009">
                <w:rPr>
                  <w:rFonts w:ascii="Calibri" w:hAnsi="Calibri" w:cs="Calibri"/>
                  <w:b/>
                  <w:bCs/>
                  <w:sz w:val="20"/>
                  <w:szCs w:val="20"/>
                  <w:lang w:bidi="ne-NP"/>
                </w:rPr>
                <w:t>31</w:t>
              </w:r>
            </w:ins>
          </w:p>
        </w:tc>
        <w:tc>
          <w:tcPr>
            <w:tcW w:w="78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2177" w:author="user" w:date="2012-02-29T14:50:00Z"/>
                <w:rFonts w:ascii="Calibri" w:hAnsi="Calibri" w:cs="Calibri"/>
                <w:b/>
                <w:bCs/>
                <w:sz w:val="20"/>
                <w:szCs w:val="20"/>
                <w:lang w:bidi="ne-NP"/>
              </w:rPr>
            </w:pPr>
            <w:ins w:id="12178" w:author="user" w:date="2012-02-29T14:50:00Z">
              <w:r w:rsidRPr="00873009">
                <w:rPr>
                  <w:rFonts w:ascii="Calibri" w:hAnsi="Calibri" w:cs="Calibri"/>
                  <w:b/>
                  <w:bCs/>
                  <w:sz w:val="20"/>
                  <w:szCs w:val="20"/>
                  <w:lang w:bidi="ne-NP"/>
                </w:rPr>
                <w:t>74</w:t>
              </w:r>
            </w:ins>
          </w:p>
        </w:tc>
        <w:tc>
          <w:tcPr>
            <w:tcW w:w="124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2179" w:author="user" w:date="2012-02-29T14:50:00Z"/>
                <w:rFonts w:ascii="Calibri" w:hAnsi="Calibri" w:cs="Calibri"/>
                <w:b/>
                <w:bCs/>
                <w:sz w:val="20"/>
                <w:szCs w:val="20"/>
                <w:lang w:bidi="ne-NP"/>
              </w:rPr>
            </w:pPr>
            <w:ins w:id="12180" w:author="user" w:date="2012-02-29T14:50:00Z">
              <w:r w:rsidRPr="00873009">
                <w:rPr>
                  <w:rFonts w:ascii="Calibri" w:hAnsi="Calibri" w:cs="Calibri"/>
                  <w:b/>
                  <w:bCs/>
                  <w:sz w:val="20"/>
                  <w:szCs w:val="20"/>
                  <w:lang w:bidi="ne-NP"/>
                </w:rPr>
                <w:t>54.32</w:t>
              </w:r>
            </w:ins>
          </w:p>
        </w:tc>
      </w:tr>
      <w:tr w:rsidR="00160D84" w:rsidRPr="00873009" w:rsidTr="0074335E">
        <w:trPr>
          <w:trHeight w:val="300"/>
          <w:ins w:id="12181" w:author="user" w:date="2012-02-29T14:50:00Z"/>
        </w:trPr>
        <w:tc>
          <w:tcPr>
            <w:tcW w:w="1420" w:type="dxa"/>
            <w:tcBorders>
              <w:top w:val="nil"/>
              <w:left w:val="single" w:sz="4" w:space="0" w:color="auto"/>
              <w:bottom w:val="single" w:sz="4" w:space="0" w:color="auto"/>
              <w:right w:val="single" w:sz="4" w:space="0" w:color="auto"/>
            </w:tcBorders>
            <w:shd w:val="clear" w:color="auto" w:fill="auto"/>
          </w:tcPr>
          <w:p w:rsidR="00160D84" w:rsidRPr="00873009" w:rsidRDefault="00160D84" w:rsidP="0074335E">
            <w:pPr>
              <w:spacing w:line="300" w:lineRule="auto"/>
              <w:rPr>
                <w:ins w:id="12182" w:author="user" w:date="2012-02-29T14:50:00Z"/>
                <w:rFonts w:ascii="Calibri" w:hAnsi="Calibri" w:cs="Calibri"/>
                <w:sz w:val="20"/>
                <w:szCs w:val="20"/>
                <w:lang w:bidi="ne-NP"/>
              </w:rPr>
            </w:pPr>
            <w:ins w:id="12183" w:author="user" w:date="2012-02-29T14:50:00Z">
              <w:r w:rsidRPr="00873009">
                <w:rPr>
                  <w:rFonts w:ascii="Calibri" w:hAnsi="Calibri" w:cs="Calibri"/>
                  <w:sz w:val="20"/>
                  <w:szCs w:val="20"/>
                  <w:lang w:bidi="ne-NP"/>
                </w:rPr>
                <w:t>Fodder Trees</w:t>
              </w:r>
            </w:ins>
          </w:p>
        </w:tc>
        <w:tc>
          <w:tcPr>
            <w:tcW w:w="176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2184" w:author="user" w:date="2012-02-29T14:50:00Z"/>
                <w:rFonts w:ascii="Calibri" w:hAnsi="Calibri" w:cs="Calibri"/>
                <w:sz w:val="20"/>
                <w:szCs w:val="20"/>
                <w:lang w:bidi="ne-NP"/>
              </w:rPr>
            </w:pPr>
            <w:ins w:id="12185" w:author="user" w:date="2012-02-29T14:50:00Z">
              <w:r w:rsidRPr="00873009">
                <w:rPr>
                  <w:rFonts w:ascii="Calibri" w:hAnsi="Calibri" w:cs="Calibri"/>
                  <w:sz w:val="20"/>
                  <w:szCs w:val="20"/>
                  <w:lang w:bidi="ne-NP"/>
                </w:rPr>
                <w:t>13</w:t>
              </w:r>
            </w:ins>
          </w:p>
        </w:tc>
        <w:tc>
          <w:tcPr>
            <w:tcW w:w="154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2186" w:author="user" w:date="2012-02-29T14:50:00Z"/>
                <w:rFonts w:ascii="Calibri" w:hAnsi="Calibri" w:cs="Calibri"/>
                <w:sz w:val="20"/>
                <w:szCs w:val="20"/>
                <w:lang w:bidi="ne-NP"/>
              </w:rPr>
            </w:pPr>
            <w:ins w:id="12187" w:author="user" w:date="2012-02-29T14:50:00Z">
              <w:r w:rsidRPr="00873009">
                <w:rPr>
                  <w:rFonts w:ascii="Calibri" w:hAnsi="Calibri" w:cs="Calibri"/>
                  <w:sz w:val="20"/>
                  <w:szCs w:val="20"/>
                  <w:lang w:bidi="ne-NP"/>
                </w:rPr>
                <w:t>10</w:t>
              </w:r>
            </w:ins>
          </w:p>
        </w:tc>
        <w:tc>
          <w:tcPr>
            <w:tcW w:w="164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2188" w:author="user" w:date="2012-02-29T14:50:00Z"/>
                <w:rFonts w:ascii="Calibri" w:hAnsi="Calibri" w:cs="Calibri"/>
                <w:sz w:val="20"/>
                <w:szCs w:val="20"/>
                <w:lang w:bidi="ne-NP"/>
              </w:rPr>
            </w:pPr>
            <w:ins w:id="12189" w:author="user" w:date="2012-02-29T14:50:00Z">
              <w:r w:rsidRPr="00873009">
                <w:rPr>
                  <w:rFonts w:ascii="Calibri" w:hAnsi="Calibri" w:cs="Calibri"/>
                  <w:sz w:val="20"/>
                  <w:szCs w:val="20"/>
                  <w:lang w:bidi="ne-NP"/>
                </w:rPr>
                <w:t>28</w:t>
              </w:r>
            </w:ins>
          </w:p>
        </w:tc>
        <w:tc>
          <w:tcPr>
            <w:tcW w:w="78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2190" w:author="user" w:date="2012-02-29T14:50:00Z"/>
                <w:rFonts w:ascii="Calibri" w:hAnsi="Calibri" w:cs="Calibri"/>
                <w:sz w:val="20"/>
                <w:szCs w:val="20"/>
                <w:lang w:bidi="ne-NP"/>
              </w:rPr>
            </w:pPr>
            <w:ins w:id="12191" w:author="user" w:date="2012-02-29T14:50:00Z">
              <w:r w:rsidRPr="00873009">
                <w:rPr>
                  <w:rFonts w:ascii="Calibri" w:hAnsi="Calibri" w:cs="Calibri"/>
                  <w:sz w:val="20"/>
                  <w:szCs w:val="20"/>
                  <w:lang w:bidi="ne-NP"/>
                </w:rPr>
                <w:t>38</w:t>
              </w:r>
            </w:ins>
          </w:p>
        </w:tc>
        <w:tc>
          <w:tcPr>
            <w:tcW w:w="124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2192" w:author="user" w:date="2012-02-29T14:50:00Z"/>
                <w:rFonts w:ascii="Calibri" w:hAnsi="Calibri" w:cs="Calibri"/>
                <w:sz w:val="20"/>
                <w:szCs w:val="20"/>
                <w:lang w:bidi="ne-NP"/>
              </w:rPr>
            </w:pPr>
            <w:ins w:id="12193" w:author="user" w:date="2012-02-29T14:50:00Z">
              <w:r w:rsidRPr="00873009">
                <w:rPr>
                  <w:rFonts w:ascii="Calibri" w:hAnsi="Calibri" w:cs="Calibri"/>
                  <w:sz w:val="20"/>
                  <w:szCs w:val="20"/>
                  <w:lang w:bidi="ne-NP"/>
                </w:rPr>
                <w:t>20.99</w:t>
              </w:r>
            </w:ins>
          </w:p>
        </w:tc>
      </w:tr>
      <w:tr w:rsidR="00160D84" w:rsidRPr="00873009" w:rsidTr="0074335E">
        <w:trPr>
          <w:trHeight w:val="300"/>
          <w:ins w:id="12194" w:author="user" w:date="2012-02-29T14:50:00Z"/>
        </w:trPr>
        <w:tc>
          <w:tcPr>
            <w:tcW w:w="1420" w:type="dxa"/>
            <w:tcBorders>
              <w:top w:val="nil"/>
              <w:left w:val="single" w:sz="4" w:space="0" w:color="auto"/>
              <w:bottom w:val="single" w:sz="4" w:space="0" w:color="auto"/>
              <w:right w:val="single" w:sz="4" w:space="0" w:color="auto"/>
            </w:tcBorders>
            <w:shd w:val="clear" w:color="auto" w:fill="auto"/>
          </w:tcPr>
          <w:p w:rsidR="00160D84" w:rsidRPr="00873009" w:rsidRDefault="00160D84" w:rsidP="0074335E">
            <w:pPr>
              <w:spacing w:line="300" w:lineRule="auto"/>
              <w:rPr>
                <w:ins w:id="12195" w:author="user" w:date="2012-02-29T14:50:00Z"/>
                <w:rFonts w:ascii="Calibri" w:hAnsi="Calibri" w:cs="Calibri"/>
                <w:sz w:val="20"/>
                <w:szCs w:val="20"/>
                <w:lang w:bidi="ne-NP"/>
              </w:rPr>
            </w:pPr>
            <w:ins w:id="12196" w:author="user" w:date="2012-02-29T14:50:00Z">
              <w:r w:rsidRPr="00873009">
                <w:rPr>
                  <w:rFonts w:ascii="Calibri" w:hAnsi="Calibri" w:cs="Calibri"/>
                  <w:sz w:val="20"/>
                  <w:szCs w:val="20"/>
                  <w:lang w:bidi="ne-NP"/>
                </w:rPr>
                <w:t>Timber</w:t>
              </w:r>
            </w:ins>
          </w:p>
        </w:tc>
        <w:tc>
          <w:tcPr>
            <w:tcW w:w="176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2197" w:author="user" w:date="2012-02-29T14:50:00Z"/>
                <w:rFonts w:ascii="Calibri" w:hAnsi="Calibri" w:cs="Calibri"/>
                <w:sz w:val="20"/>
                <w:szCs w:val="20"/>
                <w:lang w:bidi="ne-NP"/>
              </w:rPr>
            </w:pPr>
            <w:ins w:id="12198" w:author="user" w:date="2012-02-29T14:50:00Z">
              <w:r w:rsidRPr="00873009">
                <w:rPr>
                  <w:rFonts w:ascii="Calibri" w:hAnsi="Calibri" w:cs="Calibri"/>
                  <w:sz w:val="20"/>
                  <w:szCs w:val="20"/>
                  <w:lang w:bidi="ne-NP"/>
                </w:rPr>
                <w:t>16</w:t>
              </w:r>
            </w:ins>
          </w:p>
        </w:tc>
        <w:tc>
          <w:tcPr>
            <w:tcW w:w="154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2199" w:author="user" w:date="2012-02-29T14:50:00Z"/>
                <w:rFonts w:ascii="Calibri" w:hAnsi="Calibri" w:cs="Calibri"/>
                <w:sz w:val="20"/>
                <w:szCs w:val="20"/>
                <w:lang w:bidi="ne-NP"/>
              </w:rPr>
            </w:pPr>
            <w:ins w:id="12200" w:author="user" w:date="2012-02-29T14:50:00Z">
              <w:r w:rsidRPr="00873009">
                <w:rPr>
                  <w:rFonts w:ascii="Calibri" w:hAnsi="Calibri" w:cs="Calibri"/>
                  <w:sz w:val="20"/>
                  <w:szCs w:val="20"/>
                  <w:lang w:bidi="ne-NP"/>
                </w:rPr>
                <w:t>26</w:t>
              </w:r>
            </w:ins>
          </w:p>
        </w:tc>
        <w:tc>
          <w:tcPr>
            <w:tcW w:w="164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2201" w:author="user" w:date="2012-02-29T14:50:00Z"/>
                <w:rFonts w:ascii="Calibri" w:hAnsi="Calibri" w:cs="Calibri"/>
                <w:sz w:val="20"/>
                <w:szCs w:val="20"/>
                <w:lang w:bidi="ne-NP"/>
              </w:rPr>
            </w:pPr>
            <w:ins w:id="12202" w:author="user" w:date="2012-02-29T14:50:00Z">
              <w:r w:rsidRPr="00873009">
                <w:rPr>
                  <w:rFonts w:ascii="Calibri" w:hAnsi="Calibri" w:cs="Calibri"/>
                  <w:sz w:val="20"/>
                  <w:szCs w:val="20"/>
                  <w:lang w:bidi="ne-NP"/>
                </w:rPr>
                <w:t>18</w:t>
              </w:r>
            </w:ins>
          </w:p>
        </w:tc>
        <w:tc>
          <w:tcPr>
            <w:tcW w:w="78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2203" w:author="user" w:date="2012-02-29T14:50:00Z"/>
                <w:rFonts w:ascii="Calibri" w:hAnsi="Calibri" w:cs="Calibri"/>
                <w:sz w:val="20"/>
                <w:szCs w:val="20"/>
                <w:lang w:bidi="ne-NP"/>
              </w:rPr>
            </w:pPr>
            <w:ins w:id="12204" w:author="user" w:date="2012-02-29T14:50:00Z">
              <w:r w:rsidRPr="00873009">
                <w:rPr>
                  <w:rFonts w:ascii="Calibri" w:hAnsi="Calibri" w:cs="Calibri"/>
                  <w:sz w:val="20"/>
                  <w:szCs w:val="20"/>
                  <w:lang w:bidi="ne-NP"/>
                </w:rPr>
                <w:t>44</w:t>
              </w:r>
            </w:ins>
          </w:p>
        </w:tc>
        <w:tc>
          <w:tcPr>
            <w:tcW w:w="124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2205" w:author="user" w:date="2012-02-29T14:50:00Z"/>
                <w:rFonts w:ascii="Calibri" w:hAnsi="Calibri" w:cs="Calibri"/>
                <w:sz w:val="20"/>
                <w:szCs w:val="20"/>
                <w:lang w:bidi="ne-NP"/>
              </w:rPr>
            </w:pPr>
            <w:ins w:id="12206" w:author="user" w:date="2012-02-29T14:50:00Z">
              <w:r w:rsidRPr="00873009">
                <w:rPr>
                  <w:rFonts w:ascii="Calibri" w:hAnsi="Calibri" w:cs="Calibri"/>
                  <w:sz w:val="20"/>
                  <w:szCs w:val="20"/>
                  <w:lang w:bidi="ne-NP"/>
                </w:rPr>
                <w:t>24.69</w:t>
              </w:r>
            </w:ins>
          </w:p>
        </w:tc>
      </w:tr>
      <w:tr w:rsidR="00160D84" w:rsidRPr="00873009" w:rsidTr="0074335E">
        <w:trPr>
          <w:trHeight w:val="300"/>
          <w:ins w:id="12207" w:author="user" w:date="2012-02-29T14:50:00Z"/>
        </w:trPr>
        <w:tc>
          <w:tcPr>
            <w:tcW w:w="1420" w:type="dxa"/>
            <w:tcBorders>
              <w:top w:val="nil"/>
              <w:left w:val="single" w:sz="4" w:space="0" w:color="auto"/>
              <w:bottom w:val="single" w:sz="4" w:space="0" w:color="auto"/>
              <w:right w:val="single" w:sz="4" w:space="0" w:color="auto"/>
            </w:tcBorders>
            <w:shd w:val="clear" w:color="auto" w:fill="auto"/>
          </w:tcPr>
          <w:p w:rsidR="00160D84" w:rsidRPr="00873009" w:rsidRDefault="00160D84" w:rsidP="0074335E">
            <w:pPr>
              <w:spacing w:line="300" w:lineRule="auto"/>
              <w:rPr>
                <w:ins w:id="12208" w:author="user" w:date="2012-02-29T14:50:00Z"/>
                <w:rFonts w:ascii="Calibri" w:hAnsi="Calibri" w:cs="Calibri"/>
                <w:b/>
                <w:bCs/>
                <w:sz w:val="20"/>
                <w:szCs w:val="20"/>
                <w:lang w:bidi="ne-NP"/>
              </w:rPr>
            </w:pPr>
            <w:ins w:id="12209" w:author="user" w:date="2012-02-29T14:50:00Z">
              <w:r w:rsidRPr="00873009">
                <w:rPr>
                  <w:rFonts w:ascii="Calibri" w:hAnsi="Calibri" w:cs="Calibri"/>
                  <w:b/>
                  <w:bCs/>
                  <w:sz w:val="20"/>
                  <w:szCs w:val="20"/>
                  <w:lang w:bidi="ne-NP"/>
                </w:rPr>
                <w:t>Total</w:t>
              </w:r>
            </w:ins>
          </w:p>
        </w:tc>
        <w:tc>
          <w:tcPr>
            <w:tcW w:w="176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2210" w:author="user" w:date="2012-02-29T14:50:00Z"/>
                <w:rFonts w:ascii="Calibri" w:hAnsi="Calibri" w:cs="Calibri"/>
                <w:b/>
                <w:bCs/>
                <w:sz w:val="20"/>
                <w:szCs w:val="20"/>
                <w:lang w:bidi="ne-NP"/>
              </w:rPr>
            </w:pPr>
            <w:ins w:id="12211" w:author="user" w:date="2012-02-29T14:50:00Z">
              <w:r w:rsidRPr="00873009">
                <w:rPr>
                  <w:rFonts w:ascii="Calibri" w:hAnsi="Calibri" w:cs="Calibri"/>
                  <w:b/>
                  <w:bCs/>
                  <w:sz w:val="20"/>
                  <w:szCs w:val="20"/>
                  <w:lang w:bidi="ne-NP"/>
                </w:rPr>
                <w:t>87</w:t>
              </w:r>
            </w:ins>
          </w:p>
        </w:tc>
        <w:tc>
          <w:tcPr>
            <w:tcW w:w="154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2212" w:author="user" w:date="2012-02-29T14:50:00Z"/>
                <w:rFonts w:ascii="Calibri" w:hAnsi="Calibri" w:cs="Calibri"/>
                <w:b/>
                <w:bCs/>
                <w:sz w:val="20"/>
                <w:szCs w:val="20"/>
                <w:lang w:bidi="ne-NP"/>
              </w:rPr>
            </w:pPr>
            <w:ins w:id="12213" w:author="user" w:date="2012-02-29T14:50:00Z">
              <w:r w:rsidRPr="00873009">
                <w:rPr>
                  <w:rFonts w:ascii="Calibri" w:hAnsi="Calibri" w:cs="Calibri"/>
                  <w:b/>
                  <w:bCs/>
                  <w:sz w:val="20"/>
                  <w:szCs w:val="20"/>
                  <w:lang w:bidi="ne-NP"/>
                </w:rPr>
                <w:t>122</w:t>
              </w:r>
            </w:ins>
          </w:p>
        </w:tc>
        <w:tc>
          <w:tcPr>
            <w:tcW w:w="1640" w:type="dxa"/>
            <w:tcBorders>
              <w:top w:val="nil"/>
              <w:left w:val="nil"/>
              <w:bottom w:val="single" w:sz="4" w:space="0" w:color="auto"/>
              <w:right w:val="single" w:sz="4" w:space="0" w:color="auto"/>
            </w:tcBorders>
            <w:shd w:val="clear" w:color="auto" w:fill="auto"/>
          </w:tcPr>
          <w:p w:rsidR="00160D84" w:rsidRPr="00873009" w:rsidRDefault="00160D84" w:rsidP="0074335E">
            <w:pPr>
              <w:spacing w:line="300" w:lineRule="auto"/>
              <w:jc w:val="center"/>
              <w:rPr>
                <w:ins w:id="12214" w:author="user" w:date="2012-02-29T14:50:00Z"/>
                <w:rFonts w:ascii="Calibri" w:hAnsi="Calibri" w:cs="Calibri"/>
                <w:b/>
                <w:bCs/>
                <w:sz w:val="20"/>
                <w:szCs w:val="20"/>
                <w:lang w:bidi="ne-NP"/>
              </w:rPr>
            </w:pPr>
            <w:ins w:id="12215" w:author="user" w:date="2012-02-29T14:50:00Z">
              <w:r w:rsidRPr="00873009">
                <w:rPr>
                  <w:rFonts w:ascii="Calibri" w:hAnsi="Calibri" w:cs="Calibri"/>
                  <w:b/>
                  <w:bCs/>
                  <w:sz w:val="20"/>
                  <w:szCs w:val="20"/>
                  <w:lang w:bidi="ne-NP"/>
                </w:rPr>
                <w:t>108</w:t>
              </w:r>
            </w:ins>
          </w:p>
        </w:tc>
        <w:tc>
          <w:tcPr>
            <w:tcW w:w="78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2216" w:author="user" w:date="2012-02-29T14:50:00Z"/>
                <w:rFonts w:ascii="Calibri" w:hAnsi="Calibri" w:cs="Calibri"/>
                <w:b/>
                <w:bCs/>
                <w:sz w:val="20"/>
                <w:szCs w:val="20"/>
                <w:lang w:bidi="ne-NP"/>
              </w:rPr>
            </w:pPr>
            <w:ins w:id="12217" w:author="user" w:date="2012-02-29T14:50:00Z">
              <w:r w:rsidRPr="00873009">
                <w:rPr>
                  <w:rFonts w:ascii="Calibri" w:hAnsi="Calibri" w:cs="Calibri"/>
                  <w:b/>
                  <w:bCs/>
                  <w:sz w:val="20"/>
                  <w:szCs w:val="20"/>
                  <w:lang w:bidi="ne-NP"/>
                </w:rPr>
                <w:t>230</w:t>
              </w:r>
            </w:ins>
          </w:p>
        </w:tc>
        <w:tc>
          <w:tcPr>
            <w:tcW w:w="124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2218" w:author="user" w:date="2012-02-29T14:50:00Z"/>
                <w:rFonts w:ascii="Calibri" w:hAnsi="Calibri" w:cs="Calibri"/>
                <w:sz w:val="20"/>
                <w:szCs w:val="20"/>
                <w:lang w:bidi="ne-NP"/>
              </w:rPr>
            </w:pPr>
            <w:ins w:id="12219" w:author="user" w:date="2012-02-29T14:50:00Z">
              <w:r w:rsidRPr="00873009">
                <w:rPr>
                  <w:rFonts w:ascii="Calibri" w:hAnsi="Calibri" w:cs="Calibri"/>
                  <w:sz w:val="20"/>
                  <w:szCs w:val="20"/>
                  <w:lang w:bidi="ne-NP"/>
                </w:rPr>
                <w:t>100</w:t>
              </w:r>
            </w:ins>
          </w:p>
        </w:tc>
      </w:tr>
      <w:tr w:rsidR="00160D84" w:rsidRPr="00873009" w:rsidTr="0074335E">
        <w:trPr>
          <w:trHeight w:val="300"/>
          <w:ins w:id="12220" w:author="user" w:date="2012-02-29T14:50:00Z"/>
        </w:trPr>
        <w:tc>
          <w:tcPr>
            <w:tcW w:w="1420" w:type="dxa"/>
            <w:tcBorders>
              <w:top w:val="nil"/>
              <w:left w:val="single" w:sz="4" w:space="0" w:color="auto"/>
              <w:bottom w:val="single" w:sz="4" w:space="0" w:color="auto"/>
              <w:right w:val="single" w:sz="4" w:space="0" w:color="auto"/>
            </w:tcBorders>
            <w:shd w:val="clear" w:color="auto" w:fill="auto"/>
          </w:tcPr>
          <w:p w:rsidR="00160D84" w:rsidRPr="00873009" w:rsidRDefault="00160D84" w:rsidP="0074335E">
            <w:pPr>
              <w:spacing w:line="300" w:lineRule="auto"/>
              <w:rPr>
                <w:ins w:id="12221" w:author="user" w:date="2012-02-29T14:50:00Z"/>
                <w:rFonts w:ascii="Calibri" w:hAnsi="Calibri" w:cs="Calibri"/>
                <w:sz w:val="20"/>
                <w:szCs w:val="20"/>
                <w:lang w:bidi="ne-NP"/>
              </w:rPr>
            </w:pPr>
            <w:ins w:id="12222" w:author="user" w:date="2012-02-29T14:50:00Z">
              <w:r w:rsidRPr="00873009">
                <w:rPr>
                  <w:rFonts w:ascii="Calibri" w:hAnsi="Calibri" w:cs="Calibri"/>
                  <w:sz w:val="20"/>
                  <w:szCs w:val="20"/>
                  <w:lang w:bidi="ne-NP"/>
                </w:rPr>
                <w:t>P</w:t>
              </w:r>
              <w:r w:rsidRPr="00873009">
                <w:rPr>
                  <w:rFonts w:ascii="Calibri" w:hAnsi="Calibri" w:cs="Calibri"/>
                  <w:b/>
                  <w:bCs/>
                  <w:sz w:val="20"/>
                  <w:szCs w:val="20"/>
                  <w:lang w:bidi="ne-NP"/>
                </w:rPr>
                <w:t>ercentage</w:t>
              </w:r>
            </w:ins>
          </w:p>
        </w:tc>
        <w:tc>
          <w:tcPr>
            <w:tcW w:w="176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2223" w:author="user" w:date="2012-02-29T14:50:00Z"/>
                <w:rFonts w:ascii="Calibri" w:hAnsi="Calibri" w:cs="Calibri"/>
                <w:sz w:val="20"/>
                <w:szCs w:val="20"/>
                <w:lang w:bidi="ne-NP"/>
              </w:rPr>
            </w:pPr>
            <w:ins w:id="12224" w:author="user" w:date="2012-02-29T14:50:00Z">
              <w:r w:rsidRPr="00873009">
                <w:rPr>
                  <w:rFonts w:ascii="Calibri" w:hAnsi="Calibri" w:cs="Calibri"/>
                  <w:sz w:val="20"/>
                  <w:szCs w:val="20"/>
                  <w:lang w:bidi="ne-NP"/>
                </w:rPr>
                <w:t>-</w:t>
              </w:r>
            </w:ins>
          </w:p>
        </w:tc>
        <w:tc>
          <w:tcPr>
            <w:tcW w:w="154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2225" w:author="user" w:date="2012-02-29T14:50:00Z"/>
                <w:rFonts w:ascii="Calibri" w:hAnsi="Calibri" w:cs="Calibri"/>
                <w:b/>
                <w:bCs/>
                <w:sz w:val="20"/>
                <w:szCs w:val="20"/>
                <w:lang w:bidi="ne-NP"/>
              </w:rPr>
            </w:pPr>
            <w:ins w:id="12226" w:author="user" w:date="2012-02-29T14:50:00Z">
              <w:r w:rsidRPr="00873009">
                <w:rPr>
                  <w:rFonts w:ascii="Calibri" w:hAnsi="Calibri" w:cs="Calibri"/>
                  <w:b/>
                  <w:bCs/>
                  <w:sz w:val="20"/>
                  <w:szCs w:val="20"/>
                  <w:lang w:bidi="ne-NP"/>
                </w:rPr>
                <w:t>53.04</w:t>
              </w:r>
            </w:ins>
          </w:p>
        </w:tc>
        <w:tc>
          <w:tcPr>
            <w:tcW w:w="164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2227" w:author="user" w:date="2012-02-29T14:50:00Z"/>
                <w:rFonts w:ascii="Calibri" w:hAnsi="Calibri" w:cs="Calibri"/>
                <w:b/>
                <w:bCs/>
                <w:sz w:val="20"/>
                <w:szCs w:val="20"/>
                <w:lang w:bidi="ne-NP"/>
              </w:rPr>
            </w:pPr>
            <w:ins w:id="12228" w:author="user" w:date="2012-02-29T14:50:00Z">
              <w:r w:rsidRPr="00873009">
                <w:rPr>
                  <w:rFonts w:ascii="Calibri" w:hAnsi="Calibri" w:cs="Calibri"/>
                  <w:b/>
                  <w:bCs/>
                  <w:sz w:val="20"/>
                  <w:szCs w:val="20"/>
                  <w:lang w:bidi="ne-NP"/>
                </w:rPr>
                <w:t>46.96</w:t>
              </w:r>
            </w:ins>
          </w:p>
        </w:tc>
        <w:tc>
          <w:tcPr>
            <w:tcW w:w="78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2229" w:author="user" w:date="2012-02-29T14:50:00Z"/>
                <w:rFonts w:ascii="Calibri" w:hAnsi="Calibri" w:cs="Calibri"/>
                <w:b/>
                <w:bCs/>
                <w:sz w:val="20"/>
                <w:szCs w:val="20"/>
                <w:lang w:bidi="ne-NP"/>
              </w:rPr>
            </w:pPr>
            <w:ins w:id="12230" w:author="user" w:date="2012-02-29T14:50:00Z">
              <w:r w:rsidRPr="00873009">
                <w:rPr>
                  <w:rFonts w:ascii="Calibri" w:hAnsi="Calibri" w:cs="Calibri"/>
                  <w:b/>
                  <w:bCs/>
                  <w:sz w:val="20"/>
                  <w:szCs w:val="20"/>
                  <w:lang w:bidi="ne-NP"/>
                </w:rPr>
                <w:t>100</w:t>
              </w:r>
            </w:ins>
          </w:p>
        </w:tc>
        <w:tc>
          <w:tcPr>
            <w:tcW w:w="1240" w:type="dxa"/>
            <w:tcBorders>
              <w:top w:val="nil"/>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jc w:val="center"/>
              <w:rPr>
                <w:ins w:id="12231" w:author="user" w:date="2012-02-29T14:50:00Z"/>
                <w:rFonts w:ascii="Calibri" w:hAnsi="Calibri" w:cs="Calibri"/>
                <w:sz w:val="20"/>
                <w:szCs w:val="20"/>
                <w:lang w:bidi="ne-NP"/>
              </w:rPr>
            </w:pPr>
            <w:ins w:id="12232" w:author="user" w:date="2012-02-29T14:50:00Z">
              <w:r w:rsidRPr="00873009">
                <w:rPr>
                  <w:rFonts w:ascii="Calibri" w:hAnsi="Calibri" w:cs="Calibri"/>
                  <w:sz w:val="20"/>
                  <w:szCs w:val="20"/>
                  <w:lang w:bidi="ne-NP"/>
                </w:rPr>
                <w:t>-</w:t>
              </w:r>
            </w:ins>
          </w:p>
        </w:tc>
      </w:tr>
    </w:tbl>
    <w:p w:rsidR="00160D84" w:rsidRPr="00873009" w:rsidRDefault="00160D84" w:rsidP="00160D84">
      <w:pPr>
        <w:spacing w:line="300" w:lineRule="auto"/>
        <w:rPr>
          <w:ins w:id="12233" w:author="user" w:date="2012-02-29T14:50:00Z"/>
          <w:rFonts w:ascii="Calibri" w:hAnsi="Calibri" w:cs="Calibri"/>
          <w:i/>
          <w:iCs/>
          <w:sz w:val="18"/>
          <w:szCs w:val="18"/>
        </w:rPr>
      </w:pPr>
      <w:ins w:id="12234" w:author="user" w:date="2012-02-29T14:50:00Z">
        <w:r w:rsidRPr="00873009">
          <w:rPr>
            <w:rFonts w:ascii="Calibri" w:hAnsi="Calibri" w:cs="Calibri"/>
            <w:i/>
            <w:iCs/>
            <w:sz w:val="18"/>
            <w:szCs w:val="18"/>
          </w:rPr>
          <w:t>Source: Fields survey, 2011</w:t>
        </w:r>
      </w:ins>
    </w:p>
    <w:p w:rsidR="00160D84" w:rsidRPr="00873009" w:rsidRDefault="00160D84" w:rsidP="00160D84">
      <w:pPr>
        <w:pStyle w:val="Heading2"/>
        <w:spacing w:line="300" w:lineRule="auto"/>
        <w:rPr>
          <w:ins w:id="12235" w:author="user" w:date="2012-02-29T14:50:00Z"/>
          <w:rFonts w:ascii="Calibri" w:hAnsi="Calibri" w:cs="Calibri"/>
          <w:sz w:val="22"/>
          <w:szCs w:val="22"/>
        </w:rPr>
      </w:pPr>
      <w:bookmarkStart w:id="12236" w:name="_Toc283484575"/>
      <w:ins w:id="12237" w:author="user" w:date="2012-02-29T14:50:00Z">
        <w:r w:rsidRPr="00873009">
          <w:rPr>
            <w:rFonts w:ascii="Calibri" w:hAnsi="Calibri" w:cs="Calibri"/>
            <w:sz w:val="22"/>
            <w:szCs w:val="22"/>
          </w:rPr>
          <w:t>7. 2.1.7 Affected Community Structures</w:t>
        </w:r>
        <w:bookmarkEnd w:id="12236"/>
      </w:ins>
    </w:p>
    <w:p w:rsidR="00160D84" w:rsidRPr="00873009" w:rsidRDefault="00160D84" w:rsidP="00160D84">
      <w:pPr>
        <w:spacing w:line="300" w:lineRule="auto"/>
        <w:jc w:val="both"/>
        <w:rPr>
          <w:ins w:id="12238" w:author="user" w:date="2012-02-29T14:50:00Z"/>
          <w:rFonts w:ascii="Calibri" w:hAnsi="Calibri" w:cs="Calibri"/>
          <w:b/>
          <w:i/>
          <w:sz w:val="22"/>
          <w:szCs w:val="22"/>
        </w:rPr>
      </w:pPr>
      <w:ins w:id="12239" w:author="user" w:date="2012-02-29T14:50:00Z">
        <w:r w:rsidRPr="00873009">
          <w:rPr>
            <w:rFonts w:ascii="Calibri" w:hAnsi="Calibri" w:cs="Calibri"/>
            <w:b/>
            <w:i/>
            <w:sz w:val="22"/>
            <w:szCs w:val="22"/>
          </w:rPr>
          <w:t xml:space="preserve"> School </w:t>
        </w:r>
      </w:ins>
    </w:p>
    <w:p w:rsidR="00160D84" w:rsidRPr="00873009" w:rsidRDefault="00160D84" w:rsidP="00160D84">
      <w:pPr>
        <w:spacing w:line="300" w:lineRule="auto"/>
        <w:jc w:val="both"/>
        <w:rPr>
          <w:ins w:id="12240" w:author="user" w:date="2012-02-29T14:50:00Z"/>
          <w:rFonts w:ascii="Calibri" w:hAnsi="Calibri" w:cs="Arial"/>
          <w:sz w:val="22"/>
          <w:szCs w:val="22"/>
        </w:rPr>
      </w:pPr>
      <w:ins w:id="12241" w:author="user" w:date="2012-02-29T14:50:00Z">
        <w:r w:rsidRPr="00873009">
          <w:rPr>
            <w:rFonts w:ascii="Calibri" w:hAnsi="Calibri" w:cs="Calibri"/>
            <w:sz w:val="22"/>
            <w:szCs w:val="22"/>
          </w:rPr>
          <w:t xml:space="preserve">The school compound of Shree Lower Secondary School located at Juitpani VDC ward no 3 of Chitwan district falls under the transmission line RoW between tower no </w:t>
        </w:r>
        <w:r w:rsidRPr="00873009">
          <w:rPr>
            <w:rFonts w:ascii="Calibri" w:hAnsi="Calibri" w:cs="Arial"/>
            <w:sz w:val="22"/>
            <w:szCs w:val="22"/>
          </w:rPr>
          <w:t>18D/0 to 18/E</w:t>
        </w:r>
        <w:r w:rsidRPr="00873009">
          <w:rPr>
            <w:rFonts w:ascii="Calibri" w:hAnsi="Calibri" w:cs="Calibri"/>
            <w:sz w:val="22"/>
            <w:szCs w:val="22"/>
          </w:rPr>
          <w:t xml:space="preserve">.  This is government school and 500 students are currently studying in the school. The school building is made up with RCC. </w:t>
        </w:r>
        <w:r w:rsidRPr="00873009">
          <w:rPr>
            <w:rFonts w:ascii="Calibri" w:hAnsi="Calibri" w:cs="Arial"/>
            <w:sz w:val="22"/>
            <w:szCs w:val="22"/>
          </w:rPr>
          <w:t xml:space="preserve">The magnitude of impact is considered high, extent is local and of long duration. </w:t>
        </w:r>
      </w:ins>
    </w:p>
    <w:p w:rsidR="00160D84" w:rsidRPr="00873009" w:rsidRDefault="00160D84" w:rsidP="00160D84">
      <w:pPr>
        <w:spacing w:line="300" w:lineRule="auto"/>
        <w:jc w:val="both"/>
        <w:rPr>
          <w:ins w:id="12242" w:author="user" w:date="2012-02-29T14:50:00Z"/>
          <w:rFonts w:ascii="Calibri" w:hAnsi="Calibri" w:cs="Calibri"/>
          <w:sz w:val="22"/>
          <w:szCs w:val="22"/>
        </w:rPr>
      </w:pPr>
    </w:p>
    <w:p w:rsidR="00160D84" w:rsidRPr="00873009" w:rsidRDefault="00160D84" w:rsidP="00160D84">
      <w:pPr>
        <w:spacing w:line="300" w:lineRule="auto"/>
        <w:rPr>
          <w:ins w:id="12243" w:author="user" w:date="2012-02-29T14:50:00Z"/>
          <w:rFonts w:ascii="Calibri" w:hAnsi="Calibri" w:cs="Calibri"/>
          <w:b/>
          <w:iCs/>
          <w:sz w:val="22"/>
          <w:szCs w:val="22"/>
        </w:rPr>
      </w:pPr>
      <w:ins w:id="12244" w:author="user" w:date="2012-02-29T14:50:00Z">
        <w:r w:rsidRPr="00873009">
          <w:rPr>
            <w:rFonts w:ascii="Calibri" w:hAnsi="Calibri" w:cs="Calibri"/>
            <w:b/>
            <w:iCs/>
            <w:sz w:val="22"/>
            <w:szCs w:val="22"/>
          </w:rPr>
          <w:t>7.2.1.8 Cultural and Religious Sites</w:t>
        </w:r>
      </w:ins>
    </w:p>
    <w:p w:rsidR="00160D84" w:rsidRPr="00873009" w:rsidRDefault="00160D84" w:rsidP="00160D84">
      <w:pPr>
        <w:spacing w:line="300" w:lineRule="auto"/>
        <w:jc w:val="both"/>
        <w:rPr>
          <w:ins w:id="12245" w:author="user" w:date="2012-02-29T14:50:00Z"/>
          <w:rFonts w:ascii="Calibri" w:hAnsi="Calibri" w:cs="Arial"/>
          <w:sz w:val="22"/>
          <w:szCs w:val="22"/>
        </w:rPr>
      </w:pPr>
      <w:ins w:id="12246" w:author="user" w:date="2012-02-29T14:50:00Z">
        <w:r w:rsidRPr="00873009">
          <w:rPr>
            <w:rFonts w:ascii="Calibri" w:hAnsi="Calibri" w:cs="Calibri"/>
            <w:sz w:val="22"/>
            <w:szCs w:val="22"/>
          </w:rPr>
          <w:t xml:space="preserve">Altogether, 5 religious structures (2 temples, 2 Gumbas and 1 church) will be affected due to implementation of the project (Table 7.11). These temples are of low height and of local significance. Of the total affected religious structures, 1 temple is located in community forest area. </w:t>
        </w:r>
        <w:r w:rsidRPr="00873009">
          <w:rPr>
            <w:rFonts w:ascii="Calibri" w:hAnsi="Calibri" w:cs="Arial"/>
            <w:sz w:val="22"/>
            <w:szCs w:val="22"/>
          </w:rPr>
          <w:t xml:space="preserve">The magnitude of impact is considered moderate, extent is local and of long duration. </w:t>
        </w:r>
      </w:ins>
    </w:p>
    <w:p w:rsidR="00160D84" w:rsidRPr="00873009" w:rsidRDefault="00160D84" w:rsidP="00160D84">
      <w:pPr>
        <w:spacing w:line="300" w:lineRule="auto"/>
        <w:jc w:val="both"/>
        <w:rPr>
          <w:ins w:id="12247" w:author="user" w:date="2012-02-29T14:50:00Z"/>
          <w:rFonts w:ascii="Calibri" w:hAnsi="Calibri" w:cs="Calibri"/>
          <w:sz w:val="22"/>
          <w:szCs w:val="22"/>
        </w:rPr>
      </w:pPr>
    </w:p>
    <w:p w:rsidR="00160D84" w:rsidRPr="00873009" w:rsidRDefault="00160D84" w:rsidP="00160D84">
      <w:pPr>
        <w:spacing w:line="300" w:lineRule="auto"/>
        <w:jc w:val="both"/>
        <w:rPr>
          <w:ins w:id="12248" w:author="user" w:date="2012-02-29T14:50:00Z"/>
          <w:rFonts w:ascii="Calibri" w:hAnsi="Calibri" w:cs="Calibri"/>
          <w:b/>
          <w:sz w:val="20"/>
          <w:szCs w:val="20"/>
        </w:rPr>
      </w:pPr>
      <w:ins w:id="12249" w:author="user" w:date="2012-02-29T14:50:00Z">
        <w:r w:rsidRPr="00873009">
          <w:rPr>
            <w:rFonts w:ascii="Calibri" w:hAnsi="Calibri" w:cs="Calibri"/>
            <w:b/>
            <w:sz w:val="20"/>
            <w:szCs w:val="20"/>
          </w:rPr>
          <w:br w:type="page"/>
        </w:r>
        <w:r w:rsidRPr="00873009">
          <w:rPr>
            <w:rFonts w:ascii="Calibri" w:hAnsi="Calibri" w:cs="Calibri"/>
            <w:b/>
            <w:sz w:val="20"/>
            <w:szCs w:val="20"/>
          </w:rPr>
          <w:lastRenderedPageBreak/>
          <w:t>Table -7.11: Type of religious structures by location</w:t>
        </w:r>
      </w:ins>
    </w:p>
    <w:tbl>
      <w:tblPr>
        <w:tblW w:w="9557" w:type="dxa"/>
        <w:tblInd w:w="91" w:type="dxa"/>
        <w:tblLayout w:type="fixed"/>
        <w:tblLook w:val="0000"/>
      </w:tblPr>
      <w:tblGrid>
        <w:gridCol w:w="557"/>
        <w:gridCol w:w="3240"/>
        <w:gridCol w:w="2070"/>
        <w:gridCol w:w="2070"/>
        <w:gridCol w:w="1620"/>
      </w:tblGrid>
      <w:tr w:rsidR="00160D84" w:rsidRPr="00873009" w:rsidTr="0074335E">
        <w:trPr>
          <w:trHeight w:val="255"/>
          <w:ins w:id="12250" w:author="user" w:date="2012-02-29T14:50:00Z"/>
        </w:trPr>
        <w:tc>
          <w:tcPr>
            <w:tcW w:w="557" w:type="dxa"/>
            <w:tcBorders>
              <w:top w:val="single" w:sz="4" w:space="0" w:color="auto"/>
              <w:left w:val="single" w:sz="4" w:space="0" w:color="auto"/>
              <w:bottom w:val="single" w:sz="4" w:space="0" w:color="auto"/>
              <w:right w:val="single" w:sz="4" w:space="0" w:color="auto"/>
            </w:tcBorders>
          </w:tcPr>
          <w:p w:rsidR="00160D84" w:rsidRPr="00873009" w:rsidRDefault="00160D84" w:rsidP="0074335E">
            <w:pPr>
              <w:spacing w:line="300" w:lineRule="auto"/>
              <w:rPr>
                <w:ins w:id="12251" w:author="user" w:date="2012-02-29T14:50:00Z"/>
                <w:rFonts w:ascii="Calibri" w:hAnsi="Calibri" w:cs="Calibri"/>
                <w:b/>
                <w:bCs/>
                <w:sz w:val="18"/>
                <w:szCs w:val="18"/>
              </w:rPr>
            </w:pPr>
            <w:ins w:id="12252" w:author="user" w:date="2012-02-29T14:50:00Z">
              <w:r w:rsidRPr="00873009">
                <w:rPr>
                  <w:rFonts w:ascii="Calibri" w:hAnsi="Calibri" w:cs="Calibri"/>
                  <w:b/>
                  <w:bCs/>
                  <w:sz w:val="18"/>
                  <w:szCs w:val="18"/>
                </w:rPr>
                <w:t>S.N</w:t>
              </w:r>
            </w:ins>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D84" w:rsidRPr="00873009" w:rsidRDefault="00160D84" w:rsidP="0074335E">
            <w:pPr>
              <w:spacing w:line="300" w:lineRule="auto"/>
              <w:rPr>
                <w:ins w:id="12253" w:author="user" w:date="2012-02-29T14:50:00Z"/>
                <w:rFonts w:ascii="Calibri" w:hAnsi="Calibri" w:cs="Calibri"/>
                <w:b/>
                <w:bCs/>
                <w:sz w:val="18"/>
                <w:szCs w:val="18"/>
              </w:rPr>
            </w:pPr>
            <w:ins w:id="12254" w:author="user" w:date="2012-02-29T14:50:00Z">
              <w:r w:rsidRPr="00873009">
                <w:rPr>
                  <w:rFonts w:ascii="Calibri" w:hAnsi="Calibri" w:cs="Calibri"/>
                  <w:b/>
                  <w:bCs/>
                  <w:sz w:val="18"/>
                  <w:szCs w:val="18"/>
                </w:rPr>
                <w:t>Name of VDCs/Municipalities</w:t>
              </w:r>
            </w:ins>
          </w:p>
        </w:tc>
        <w:tc>
          <w:tcPr>
            <w:tcW w:w="2070" w:type="dxa"/>
            <w:tcBorders>
              <w:top w:val="single" w:sz="4" w:space="0" w:color="auto"/>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rPr>
                <w:ins w:id="12255" w:author="user" w:date="2012-02-29T14:50:00Z"/>
                <w:rFonts w:ascii="Calibri" w:hAnsi="Calibri" w:cs="Calibri"/>
                <w:b/>
                <w:bCs/>
                <w:sz w:val="18"/>
                <w:szCs w:val="18"/>
              </w:rPr>
            </w:pPr>
            <w:ins w:id="12256" w:author="user" w:date="2012-02-29T14:50:00Z">
              <w:r w:rsidRPr="00873009">
                <w:rPr>
                  <w:rFonts w:ascii="Calibri" w:hAnsi="Calibri" w:cs="Calibri"/>
                  <w:b/>
                  <w:bCs/>
                  <w:sz w:val="18"/>
                  <w:szCs w:val="18"/>
                </w:rPr>
                <w:t>Religious sites</w:t>
              </w:r>
            </w:ins>
          </w:p>
        </w:tc>
        <w:tc>
          <w:tcPr>
            <w:tcW w:w="2070" w:type="dxa"/>
            <w:tcBorders>
              <w:top w:val="single" w:sz="4" w:space="0" w:color="auto"/>
              <w:left w:val="nil"/>
              <w:bottom w:val="single" w:sz="4" w:space="0" w:color="auto"/>
              <w:right w:val="single" w:sz="4" w:space="0" w:color="auto"/>
            </w:tcBorders>
          </w:tcPr>
          <w:p w:rsidR="00160D84" w:rsidRPr="00873009" w:rsidRDefault="00160D84" w:rsidP="0074335E">
            <w:pPr>
              <w:spacing w:line="300" w:lineRule="auto"/>
              <w:rPr>
                <w:ins w:id="12257" w:author="user" w:date="2012-02-29T14:50:00Z"/>
                <w:rFonts w:ascii="Calibri" w:hAnsi="Calibri" w:cs="Calibri"/>
                <w:b/>
                <w:bCs/>
                <w:sz w:val="18"/>
                <w:szCs w:val="18"/>
              </w:rPr>
            </w:pPr>
            <w:ins w:id="12258" w:author="user" w:date="2012-02-29T14:50:00Z">
              <w:r w:rsidRPr="00873009">
                <w:rPr>
                  <w:rFonts w:ascii="Calibri" w:hAnsi="Calibri" w:cs="Calibri"/>
                  <w:b/>
                  <w:bCs/>
                  <w:sz w:val="18"/>
                  <w:szCs w:val="18"/>
                </w:rPr>
                <w:t>Significance</w:t>
              </w:r>
            </w:ins>
          </w:p>
        </w:tc>
        <w:tc>
          <w:tcPr>
            <w:tcW w:w="1620" w:type="dxa"/>
            <w:tcBorders>
              <w:top w:val="single" w:sz="4" w:space="0" w:color="auto"/>
              <w:left w:val="nil"/>
              <w:bottom w:val="single" w:sz="4" w:space="0" w:color="auto"/>
              <w:right w:val="single" w:sz="4" w:space="0" w:color="auto"/>
            </w:tcBorders>
          </w:tcPr>
          <w:p w:rsidR="00160D84" w:rsidRPr="00873009" w:rsidRDefault="00160D84" w:rsidP="0074335E">
            <w:pPr>
              <w:spacing w:line="300" w:lineRule="auto"/>
              <w:rPr>
                <w:ins w:id="12259" w:author="user" w:date="2012-02-29T14:50:00Z"/>
                <w:rFonts w:ascii="Calibri" w:hAnsi="Calibri" w:cs="Calibri"/>
                <w:b/>
                <w:bCs/>
                <w:sz w:val="18"/>
                <w:szCs w:val="18"/>
              </w:rPr>
            </w:pPr>
            <w:ins w:id="12260" w:author="user" w:date="2012-02-29T14:50:00Z">
              <w:r w:rsidRPr="00873009">
                <w:rPr>
                  <w:rFonts w:ascii="Calibri" w:hAnsi="Calibri" w:cs="Calibri"/>
                  <w:b/>
                  <w:bCs/>
                  <w:sz w:val="18"/>
                  <w:szCs w:val="18"/>
                </w:rPr>
                <w:t>Location</w:t>
              </w:r>
            </w:ins>
          </w:p>
          <w:p w:rsidR="00160D84" w:rsidRPr="00873009" w:rsidRDefault="00160D84" w:rsidP="0074335E">
            <w:pPr>
              <w:spacing w:line="300" w:lineRule="auto"/>
              <w:rPr>
                <w:ins w:id="12261" w:author="user" w:date="2012-02-29T14:50:00Z"/>
                <w:rFonts w:ascii="Calibri" w:hAnsi="Calibri" w:cs="Calibri"/>
                <w:b/>
                <w:bCs/>
                <w:sz w:val="18"/>
                <w:szCs w:val="18"/>
              </w:rPr>
            </w:pPr>
          </w:p>
        </w:tc>
      </w:tr>
      <w:tr w:rsidR="00160D84" w:rsidRPr="00873009" w:rsidTr="0074335E">
        <w:trPr>
          <w:trHeight w:val="255"/>
          <w:ins w:id="12262" w:author="user" w:date="2012-02-29T14:50:00Z"/>
        </w:trPr>
        <w:tc>
          <w:tcPr>
            <w:tcW w:w="557" w:type="dxa"/>
            <w:tcBorders>
              <w:top w:val="single" w:sz="4" w:space="0" w:color="auto"/>
              <w:left w:val="single" w:sz="4" w:space="0" w:color="auto"/>
              <w:bottom w:val="single" w:sz="4" w:space="0" w:color="auto"/>
              <w:right w:val="single" w:sz="4" w:space="0" w:color="auto"/>
            </w:tcBorders>
          </w:tcPr>
          <w:p w:rsidR="00160D84" w:rsidRPr="00873009" w:rsidRDefault="00160D84" w:rsidP="0074335E">
            <w:pPr>
              <w:spacing w:line="300" w:lineRule="auto"/>
              <w:jc w:val="center"/>
              <w:rPr>
                <w:ins w:id="12263" w:author="user" w:date="2012-02-29T14:50:00Z"/>
                <w:rFonts w:ascii="Calibri" w:hAnsi="Calibri" w:cs="Calibri"/>
                <w:sz w:val="18"/>
                <w:szCs w:val="18"/>
              </w:rPr>
            </w:pPr>
            <w:ins w:id="12264" w:author="user" w:date="2012-02-29T14:50:00Z">
              <w:r w:rsidRPr="00873009">
                <w:rPr>
                  <w:rFonts w:ascii="Calibri" w:hAnsi="Calibri" w:cs="Calibri"/>
                  <w:sz w:val="18"/>
                  <w:szCs w:val="18"/>
                </w:rPr>
                <w:t>1</w:t>
              </w:r>
            </w:ins>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D84" w:rsidRPr="00873009" w:rsidRDefault="00160D84" w:rsidP="0074335E">
            <w:pPr>
              <w:spacing w:line="300" w:lineRule="auto"/>
              <w:rPr>
                <w:ins w:id="12265" w:author="user" w:date="2012-02-29T14:50:00Z"/>
                <w:rFonts w:ascii="Calibri" w:hAnsi="Calibri" w:cs="Calibri"/>
                <w:sz w:val="18"/>
                <w:szCs w:val="18"/>
              </w:rPr>
            </w:pPr>
            <w:ins w:id="12266" w:author="user" w:date="2012-02-29T14:50:00Z">
              <w:r w:rsidRPr="00873009">
                <w:rPr>
                  <w:rFonts w:ascii="Calibri" w:hAnsi="Calibri" w:cs="Calibri"/>
                  <w:sz w:val="18"/>
                  <w:szCs w:val="18"/>
                </w:rPr>
                <w:t>Birendranagar VDC-1, Six Group</w:t>
              </w:r>
            </w:ins>
          </w:p>
        </w:tc>
        <w:tc>
          <w:tcPr>
            <w:tcW w:w="2070" w:type="dxa"/>
            <w:tcBorders>
              <w:top w:val="single" w:sz="4" w:space="0" w:color="auto"/>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rPr>
                <w:ins w:id="12267" w:author="user" w:date="2012-02-29T14:50:00Z"/>
                <w:rFonts w:ascii="Calibri" w:hAnsi="Calibri" w:cs="Calibri"/>
                <w:sz w:val="18"/>
                <w:szCs w:val="18"/>
              </w:rPr>
            </w:pPr>
            <w:ins w:id="12268" w:author="user" w:date="2012-02-29T14:50:00Z">
              <w:r w:rsidRPr="00873009">
                <w:rPr>
                  <w:rFonts w:ascii="Calibri" w:hAnsi="Calibri" w:cs="Calibri"/>
                  <w:sz w:val="18"/>
                  <w:szCs w:val="18"/>
                </w:rPr>
                <w:t>Bagdevi Mandir</w:t>
              </w:r>
            </w:ins>
          </w:p>
        </w:tc>
        <w:tc>
          <w:tcPr>
            <w:tcW w:w="2070" w:type="dxa"/>
            <w:tcBorders>
              <w:top w:val="single" w:sz="4" w:space="0" w:color="auto"/>
              <w:left w:val="nil"/>
              <w:bottom w:val="single" w:sz="4" w:space="0" w:color="auto"/>
              <w:right w:val="single" w:sz="4" w:space="0" w:color="auto"/>
            </w:tcBorders>
          </w:tcPr>
          <w:p w:rsidR="00160D84" w:rsidRPr="00873009" w:rsidRDefault="00160D84" w:rsidP="0074335E">
            <w:pPr>
              <w:spacing w:line="300" w:lineRule="auto"/>
              <w:rPr>
                <w:ins w:id="12269" w:author="user" w:date="2012-02-29T14:50:00Z"/>
                <w:rFonts w:ascii="Calibri" w:hAnsi="Calibri" w:cs="Calibri"/>
                <w:sz w:val="18"/>
                <w:szCs w:val="18"/>
              </w:rPr>
            </w:pPr>
            <w:ins w:id="12270" w:author="user" w:date="2012-02-29T14:50:00Z">
              <w:r w:rsidRPr="00873009">
                <w:rPr>
                  <w:rFonts w:ascii="Calibri" w:hAnsi="Calibri" w:cs="Calibri"/>
                  <w:sz w:val="18"/>
                  <w:szCs w:val="18"/>
                </w:rPr>
                <w:t>Local significance within settlement</w:t>
              </w:r>
            </w:ins>
          </w:p>
        </w:tc>
        <w:tc>
          <w:tcPr>
            <w:tcW w:w="1620" w:type="dxa"/>
            <w:tcBorders>
              <w:top w:val="single" w:sz="4" w:space="0" w:color="auto"/>
              <w:left w:val="nil"/>
              <w:bottom w:val="single" w:sz="4" w:space="0" w:color="auto"/>
              <w:right w:val="single" w:sz="4" w:space="0" w:color="auto"/>
            </w:tcBorders>
          </w:tcPr>
          <w:p w:rsidR="00160D84" w:rsidRPr="00873009" w:rsidRDefault="00160D84" w:rsidP="0074335E">
            <w:pPr>
              <w:spacing w:line="300" w:lineRule="auto"/>
              <w:rPr>
                <w:ins w:id="12271" w:author="user" w:date="2012-02-29T14:50:00Z"/>
                <w:rFonts w:ascii="Calibri" w:hAnsi="Calibri" w:cs="Calibri"/>
                <w:sz w:val="18"/>
                <w:szCs w:val="18"/>
              </w:rPr>
            </w:pPr>
            <w:ins w:id="12272" w:author="user" w:date="2012-02-29T14:50:00Z">
              <w:r w:rsidRPr="00873009">
                <w:rPr>
                  <w:rFonts w:ascii="Calibri" w:hAnsi="Calibri" w:cs="Calibri"/>
                  <w:sz w:val="18"/>
                  <w:szCs w:val="18"/>
                </w:rPr>
                <w:t>Tower 15/2 to 15/3</w:t>
              </w:r>
            </w:ins>
          </w:p>
        </w:tc>
      </w:tr>
      <w:tr w:rsidR="00160D84" w:rsidRPr="00873009" w:rsidTr="0074335E">
        <w:trPr>
          <w:trHeight w:val="255"/>
          <w:ins w:id="12273" w:author="user" w:date="2012-02-29T14:50:00Z"/>
        </w:trPr>
        <w:tc>
          <w:tcPr>
            <w:tcW w:w="557" w:type="dxa"/>
            <w:tcBorders>
              <w:top w:val="single" w:sz="4" w:space="0" w:color="auto"/>
              <w:left w:val="single" w:sz="4" w:space="0" w:color="auto"/>
              <w:bottom w:val="single" w:sz="4" w:space="0" w:color="auto"/>
              <w:right w:val="single" w:sz="4" w:space="0" w:color="auto"/>
            </w:tcBorders>
          </w:tcPr>
          <w:p w:rsidR="00160D84" w:rsidRPr="00873009" w:rsidRDefault="00160D84" w:rsidP="0074335E">
            <w:pPr>
              <w:spacing w:line="300" w:lineRule="auto"/>
              <w:jc w:val="center"/>
              <w:rPr>
                <w:ins w:id="12274" w:author="user" w:date="2012-02-29T14:50:00Z"/>
                <w:rFonts w:ascii="Calibri" w:hAnsi="Calibri" w:cs="Calibri"/>
                <w:sz w:val="18"/>
                <w:szCs w:val="18"/>
              </w:rPr>
            </w:pPr>
            <w:ins w:id="12275" w:author="user" w:date="2012-02-29T14:50:00Z">
              <w:r w:rsidRPr="00873009">
                <w:rPr>
                  <w:rFonts w:ascii="Calibri" w:hAnsi="Calibri" w:cs="Calibri"/>
                  <w:sz w:val="18"/>
                  <w:szCs w:val="18"/>
                </w:rPr>
                <w:t>2</w:t>
              </w:r>
            </w:ins>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D84" w:rsidRPr="00873009" w:rsidRDefault="00160D84" w:rsidP="0074335E">
            <w:pPr>
              <w:spacing w:line="300" w:lineRule="auto"/>
              <w:rPr>
                <w:ins w:id="12276" w:author="user" w:date="2012-02-29T14:50:00Z"/>
                <w:rFonts w:ascii="Calibri" w:hAnsi="Calibri" w:cs="Calibri"/>
                <w:sz w:val="18"/>
                <w:szCs w:val="18"/>
              </w:rPr>
            </w:pPr>
            <w:ins w:id="12277" w:author="user" w:date="2012-02-29T14:50:00Z">
              <w:r w:rsidRPr="00873009">
                <w:rPr>
                  <w:rFonts w:ascii="Calibri" w:hAnsi="Calibri" w:cs="Calibri"/>
                  <w:sz w:val="18"/>
                  <w:szCs w:val="18"/>
                </w:rPr>
                <w:t>Manahari VDC-3, Manahari</w:t>
              </w:r>
            </w:ins>
          </w:p>
        </w:tc>
        <w:tc>
          <w:tcPr>
            <w:tcW w:w="2070" w:type="dxa"/>
            <w:tcBorders>
              <w:top w:val="single" w:sz="4" w:space="0" w:color="auto"/>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rPr>
                <w:ins w:id="12278" w:author="user" w:date="2012-02-29T14:50:00Z"/>
                <w:rFonts w:ascii="Calibri" w:hAnsi="Calibri" w:cs="Calibri"/>
                <w:sz w:val="18"/>
                <w:szCs w:val="18"/>
              </w:rPr>
            </w:pPr>
            <w:ins w:id="12279" w:author="user" w:date="2012-02-29T14:50:00Z">
              <w:r w:rsidRPr="00873009">
                <w:rPr>
                  <w:rFonts w:ascii="Calibri" w:hAnsi="Calibri" w:cs="Calibri"/>
                  <w:sz w:val="18"/>
                  <w:szCs w:val="18"/>
                </w:rPr>
                <w:t>Church</w:t>
              </w:r>
            </w:ins>
          </w:p>
        </w:tc>
        <w:tc>
          <w:tcPr>
            <w:tcW w:w="2070" w:type="dxa"/>
            <w:tcBorders>
              <w:top w:val="single" w:sz="4" w:space="0" w:color="auto"/>
              <w:left w:val="nil"/>
              <w:bottom w:val="single" w:sz="4" w:space="0" w:color="auto"/>
              <w:right w:val="single" w:sz="4" w:space="0" w:color="auto"/>
            </w:tcBorders>
          </w:tcPr>
          <w:p w:rsidR="00160D84" w:rsidRPr="00873009" w:rsidRDefault="00160D84" w:rsidP="0074335E">
            <w:pPr>
              <w:spacing w:line="300" w:lineRule="auto"/>
              <w:rPr>
                <w:ins w:id="12280" w:author="user" w:date="2012-02-29T14:50:00Z"/>
                <w:rFonts w:ascii="Calibri" w:hAnsi="Calibri" w:cs="Calibri"/>
                <w:sz w:val="18"/>
                <w:szCs w:val="18"/>
              </w:rPr>
            </w:pPr>
            <w:ins w:id="12281" w:author="user" w:date="2012-02-29T14:50:00Z">
              <w:r w:rsidRPr="00873009">
                <w:rPr>
                  <w:rFonts w:ascii="Calibri" w:hAnsi="Calibri" w:cs="Calibri"/>
                  <w:sz w:val="18"/>
                  <w:szCs w:val="18"/>
                </w:rPr>
                <w:t>Local significance within settlement</w:t>
              </w:r>
            </w:ins>
          </w:p>
        </w:tc>
        <w:tc>
          <w:tcPr>
            <w:tcW w:w="1620" w:type="dxa"/>
            <w:tcBorders>
              <w:top w:val="single" w:sz="4" w:space="0" w:color="auto"/>
              <w:left w:val="nil"/>
              <w:bottom w:val="single" w:sz="4" w:space="0" w:color="auto"/>
              <w:right w:val="single" w:sz="4" w:space="0" w:color="auto"/>
            </w:tcBorders>
          </w:tcPr>
          <w:p w:rsidR="00160D84" w:rsidRPr="00873009" w:rsidRDefault="00160D84" w:rsidP="0074335E">
            <w:pPr>
              <w:spacing w:line="300" w:lineRule="auto"/>
              <w:rPr>
                <w:ins w:id="12282" w:author="user" w:date="2012-02-29T14:50:00Z"/>
                <w:rFonts w:ascii="Calibri" w:hAnsi="Calibri" w:cs="Calibri"/>
                <w:sz w:val="18"/>
                <w:szCs w:val="18"/>
              </w:rPr>
            </w:pPr>
            <w:ins w:id="12283" w:author="user" w:date="2012-02-29T14:50:00Z">
              <w:r w:rsidRPr="00873009">
                <w:rPr>
                  <w:rFonts w:ascii="Calibri" w:hAnsi="Calibri" w:cs="Calibri"/>
                  <w:sz w:val="18"/>
                  <w:szCs w:val="18"/>
                </w:rPr>
                <w:t>Tower 9/2 to 10/0</w:t>
              </w:r>
            </w:ins>
          </w:p>
        </w:tc>
      </w:tr>
      <w:tr w:rsidR="00160D84" w:rsidRPr="00873009" w:rsidTr="0074335E">
        <w:trPr>
          <w:trHeight w:val="255"/>
          <w:ins w:id="12284" w:author="user" w:date="2012-02-29T14:50:00Z"/>
        </w:trPr>
        <w:tc>
          <w:tcPr>
            <w:tcW w:w="557" w:type="dxa"/>
            <w:tcBorders>
              <w:top w:val="single" w:sz="4" w:space="0" w:color="auto"/>
              <w:left w:val="single" w:sz="4" w:space="0" w:color="auto"/>
              <w:bottom w:val="single" w:sz="4" w:space="0" w:color="auto"/>
              <w:right w:val="single" w:sz="4" w:space="0" w:color="auto"/>
            </w:tcBorders>
          </w:tcPr>
          <w:p w:rsidR="00160D84" w:rsidRPr="00873009" w:rsidRDefault="00160D84" w:rsidP="0074335E">
            <w:pPr>
              <w:spacing w:line="300" w:lineRule="auto"/>
              <w:jc w:val="center"/>
              <w:rPr>
                <w:ins w:id="12285" w:author="user" w:date="2012-02-29T14:50:00Z"/>
                <w:rFonts w:ascii="Calibri" w:hAnsi="Calibri" w:cs="Calibri"/>
                <w:sz w:val="18"/>
                <w:szCs w:val="18"/>
              </w:rPr>
            </w:pPr>
            <w:ins w:id="12286" w:author="user" w:date="2012-02-29T14:50:00Z">
              <w:r w:rsidRPr="00873009">
                <w:rPr>
                  <w:rFonts w:ascii="Calibri" w:hAnsi="Calibri" w:cs="Calibri"/>
                  <w:sz w:val="18"/>
                  <w:szCs w:val="18"/>
                </w:rPr>
                <w:t>3</w:t>
              </w:r>
            </w:ins>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D84" w:rsidRPr="00873009" w:rsidRDefault="00160D84" w:rsidP="0074335E">
            <w:pPr>
              <w:spacing w:line="300" w:lineRule="auto"/>
              <w:rPr>
                <w:ins w:id="12287" w:author="user" w:date="2012-02-29T14:50:00Z"/>
                <w:rFonts w:ascii="Calibri" w:hAnsi="Calibri" w:cs="Calibri"/>
                <w:sz w:val="18"/>
                <w:szCs w:val="18"/>
              </w:rPr>
            </w:pPr>
            <w:ins w:id="12288" w:author="user" w:date="2012-02-29T14:50:00Z">
              <w:r w:rsidRPr="00873009">
                <w:rPr>
                  <w:rFonts w:ascii="Calibri" w:hAnsi="Calibri" w:cs="Calibri"/>
                  <w:sz w:val="18"/>
                  <w:szCs w:val="18"/>
                </w:rPr>
                <w:t>Manahari  VDC-1 (Mahadev Tar), Lothar</w:t>
              </w:r>
            </w:ins>
          </w:p>
        </w:tc>
        <w:tc>
          <w:tcPr>
            <w:tcW w:w="2070" w:type="dxa"/>
            <w:tcBorders>
              <w:top w:val="single" w:sz="4" w:space="0" w:color="auto"/>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rPr>
                <w:ins w:id="12289" w:author="user" w:date="2012-02-29T14:50:00Z"/>
                <w:rFonts w:ascii="Calibri" w:hAnsi="Calibri" w:cs="Calibri"/>
                <w:sz w:val="18"/>
                <w:szCs w:val="18"/>
              </w:rPr>
            </w:pPr>
            <w:ins w:id="12290" w:author="user" w:date="2012-02-29T14:50:00Z">
              <w:r w:rsidRPr="00873009">
                <w:rPr>
                  <w:rFonts w:ascii="Calibri" w:hAnsi="Calibri" w:cs="Calibri"/>
                  <w:sz w:val="18"/>
                  <w:szCs w:val="18"/>
                </w:rPr>
                <w:t>Gumba</w:t>
              </w:r>
            </w:ins>
          </w:p>
        </w:tc>
        <w:tc>
          <w:tcPr>
            <w:tcW w:w="2070" w:type="dxa"/>
            <w:tcBorders>
              <w:top w:val="single" w:sz="4" w:space="0" w:color="auto"/>
              <w:left w:val="nil"/>
              <w:bottom w:val="single" w:sz="4" w:space="0" w:color="auto"/>
              <w:right w:val="single" w:sz="4" w:space="0" w:color="auto"/>
            </w:tcBorders>
          </w:tcPr>
          <w:p w:rsidR="00160D84" w:rsidRPr="00873009" w:rsidRDefault="00160D84" w:rsidP="0074335E">
            <w:pPr>
              <w:spacing w:line="300" w:lineRule="auto"/>
              <w:rPr>
                <w:ins w:id="12291" w:author="user" w:date="2012-02-29T14:50:00Z"/>
                <w:rFonts w:ascii="Calibri" w:hAnsi="Calibri" w:cs="Calibri"/>
                <w:sz w:val="18"/>
                <w:szCs w:val="18"/>
              </w:rPr>
            </w:pPr>
            <w:ins w:id="12292" w:author="user" w:date="2012-02-29T14:50:00Z">
              <w:r w:rsidRPr="00873009">
                <w:rPr>
                  <w:rFonts w:ascii="Calibri" w:hAnsi="Calibri" w:cs="Calibri"/>
                  <w:sz w:val="18"/>
                  <w:szCs w:val="18"/>
                </w:rPr>
                <w:t>Local significance within settlement</w:t>
              </w:r>
            </w:ins>
          </w:p>
        </w:tc>
        <w:tc>
          <w:tcPr>
            <w:tcW w:w="1620" w:type="dxa"/>
            <w:tcBorders>
              <w:top w:val="single" w:sz="4" w:space="0" w:color="auto"/>
              <w:left w:val="nil"/>
              <w:bottom w:val="single" w:sz="4" w:space="0" w:color="auto"/>
              <w:right w:val="single" w:sz="4" w:space="0" w:color="auto"/>
            </w:tcBorders>
          </w:tcPr>
          <w:p w:rsidR="00160D84" w:rsidRPr="00873009" w:rsidRDefault="00160D84" w:rsidP="0074335E">
            <w:pPr>
              <w:spacing w:line="300" w:lineRule="auto"/>
              <w:rPr>
                <w:ins w:id="12293" w:author="user" w:date="2012-02-29T14:50:00Z"/>
                <w:rFonts w:ascii="Calibri" w:hAnsi="Calibri" w:cs="Calibri"/>
                <w:sz w:val="18"/>
                <w:szCs w:val="18"/>
              </w:rPr>
            </w:pPr>
            <w:ins w:id="12294" w:author="user" w:date="2012-02-29T14:50:00Z">
              <w:r w:rsidRPr="00873009">
                <w:rPr>
                  <w:rFonts w:ascii="Calibri" w:hAnsi="Calibri" w:cs="Calibri"/>
                  <w:sz w:val="18"/>
                  <w:szCs w:val="18"/>
                </w:rPr>
                <w:t>Tower 11/7</w:t>
              </w:r>
            </w:ins>
          </w:p>
        </w:tc>
      </w:tr>
      <w:tr w:rsidR="00160D84" w:rsidRPr="00873009" w:rsidTr="0074335E">
        <w:trPr>
          <w:trHeight w:val="255"/>
          <w:ins w:id="12295" w:author="user" w:date="2012-02-29T14:50:00Z"/>
        </w:trPr>
        <w:tc>
          <w:tcPr>
            <w:tcW w:w="557" w:type="dxa"/>
            <w:tcBorders>
              <w:top w:val="single" w:sz="4" w:space="0" w:color="auto"/>
              <w:left w:val="single" w:sz="4" w:space="0" w:color="auto"/>
              <w:bottom w:val="single" w:sz="4" w:space="0" w:color="auto"/>
              <w:right w:val="single" w:sz="4" w:space="0" w:color="auto"/>
            </w:tcBorders>
          </w:tcPr>
          <w:p w:rsidR="00160D84" w:rsidRPr="00873009" w:rsidRDefault="00160D84" w:rsidP="0074335E">
            <w:pPr>
              <w:spacing w:line="300" w:lineRule="auto"/>
              <w:jc w:val="center"/>
              <w:rPr>
                <w:ins w:id="12296" w:author="user" w:date="2012-02-29T14:50:00Z"/>
                <w:rFonts w:ascii="Calibri" w:hAnsi="Calibri" w:cs="Calibri"/>
                <w:sz w:val="18"/>
                <w:szCs w:val="18"/>
              </w:rPr>
            </w:pPr>
            <w:ins w:id="12297" w:author="user" w:date="2012-02-29T14:50:00Z">
              <w:r w:rsidRPr="00873009">
                <w:rPr>
                  <w:rFonts w:ascii="Calibri" w:hAnsi="Calibri" w:cs="Calibri"/>
                  <w:sz w:val="18"/>
                  <w:szCs w:val="18"/>
                </w:rPr>
                <w:t>4</w:t>
              </w:r>
            </w:ins>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D84" w:rsidRPr="00873009" w:rsidRDefault="00160D84" w:rsidP="0074335E">
            <w:pPr>
              <w:spacing w:line="300" w:lineRule="auto"/>
              <w:rPr>
                <w:ins w:id="12298" w:author="user" w:date="2012-02-29T14:50:00Z"/>
                <w:rFonts w:ascii="Calibri" w:hAnsi="Calibri" w:cs="Calibri"/>
                <w:sz w:val="18"/>
                <w:szCs w:val="18"/>
              </w:rPr>
            </w:pPr>
            <w:ins w:id="12299" w:author="user" w:date="2012-02-29T14:50:00Z">
              <w:r w:rsidRPr="00873009">
                <w:rPr>
                  <w:rFonts w:ascii="Calibri" w:hAnsi="Calibri" w:cs="Calibri"/>
                  <w:sz w:val="18"/>
                  <w:szCs w:val="18"/>
                </w:rPr>
                <w:t>Piple VDC-7</w:t>
              </w:r>
            </w:ins>
          </w:p>
        </w:tc>
        <w:tc>
          <w:tcPr>
            <w:tcW w:w="2070" w:type="dxa"/>
            <w:tcBorders>
              <w:top w:val="single" w:sz="4" w:space="0" w:color="auto"/>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rPr>
                <w:ins w:id="12300" w:author="user" w:date="2012-02-29T14:50:00Z"/>
                <w:rFonts w:ascii="Calibri" w:hAnsi="Calibri" w:cs="Calibri"/>
                <w:sz w:val="18"/>
                <w:szCs w:val="18"/>
              </w:rPr>
            </w:pPr>
            <w:ins w:id="12301" w:author="user" w:date="2012-02-29T14:50:00Z">
              <w:r w:rsidRPr="00873009">
                <w:rPr>
                  <w:rFonts w:ascii="Calibri" w:hAnsi="Calibri" w:cs="Calibri"/>
                  <w:sz w:val="18"/>
                  <w:szCs w:val="18"/>
                </w:rPr>
                <w:t>Gumba</w:t>
              </w:r>
            </w:ins>
          </w:p>
        </w:tc>
        <w:tc>
          <w:tcPr>
            <w:tcW w:w="2070" w:type="dxa"/>
            <w:tcBorders>
              <w:top w:val="single" w:sz="4" w:space="0" w:color="auto"/>
              <w:left w:val="nil"/>
              <w:bottom w:val="single" w:sz="4" w:space="0" w:color="auto"/>
              <w:right w:val="single" w:sz="4" w:space="0" w:color="auto"/>
            </w:tcBorders>
          </w:tcPr>
          <w:p w:rsidR="00160D84" w:rsidRPr="00873009" w:rsidRDefault="00160D84" w:rsidP="0074335E">
            <w:pPr>
              <w:spacing w:line="300" w:lineRule="auto"/>
              <w:rPr>
                <w:ins w:id="12302" w:author="user" w:date="2012-02-29T14:50:00Z"/>
                <w:rFonts w:ascii="Calibri" w:hAnsi="Calibri" w:cs="Calibri"/>
                <w:sz w:val="18"/>
                <w:szCs w:val="18"/>
              </w:rPr>
            </w:pPr>
            <w:ins w:id="12303" w:author="user" w:date="2012-02-29T14:50:00Z">
              <w:r w:rsidRPr="00873009">
                <w:rPr>
                  <w:rFonts w:ascii="Calibri" w:hAnsi="Calibri" w:cs="Calibri"/>
                  <w:sz w:val="18"/>
                  <w:szCs w:val="18"/>
                </w:rPr>
                <w:t>Local significance within settlement</w:t>
              </w:r>
            </w:ins>
          </w:p>
        </w:tc>
        <w:tc>
          <w:tcPr>
            <w:tcW w:w="1620" w:type="dxa"/>
            <w:tcBorders>
              <w:top w:val="single" w:sz="4" w:space="0" w:color="auto"/>
              <w:left w:val="nil"/>
              <w:bottom w:val="single" w:sz="4" w:space="0" w:color="auto"/>
              <w:right w:val="single" w:sz="4" w:space="0" w:color="auto"/>
            </w:tcBorders>
          </w:tcPr>
          <w:p w:rsidR="00160D84" w:rsidRPr="00873009" w:rsidRDefault="00160D84" w:rsidP="0074335E">
            <w:pPr>
              <w:spacing w:line="300" w:lineRule="auto"/>
              <w:rPr>
                <w:ins w:id="12304" w:author="user" w:date="2012-02-29T14:50:00Z"/>
                <w:rFonts w:ascii="Calibri" w:hAnsi="Calibri" w:cs="Calibri"/>
                <w:sz w:val="18"/>
                <w:szCs w:val="18"/>
              </w:rPr>
            </w:pPr>
            <w:ins w:id="12305" w:author="user" w:date="2012-02-29T14:50:00Z">
              <w:r w:rsidRPr="00873009">
                <w:rPr>
                  <w:rFonts w:ascii="Calibri" w:hAnsi="Calibri" w:cs="Calibri"/>
                  <w:sz w:val="18"/>
                  <w:szCs w:val="18"/>
                </w:rPr>
                <w:t>Tower 12/1 to 12/2</w:t>
              </w:r>
            </w:ins>
          </w:p>
        </w:tc>
      </w:tr>
      <w:tr w:rsidR="00160D84" w:rsidRPr="00873009" w:rsidTr="0074335E">
        <w:trPr>
          <w:trHeight w:val="255"/>
          <w:ins w:id="12306" w:author="user" w:date="2012-02-29T14:50:00Z"/>
        </w:trPr>
        <w:tc>
          <w:tcPr>
            <w:tcW w:w="557" w:type="dxa"/>
            <w:tcBorders>
              <w:top w:val="single" w:sz="4" w:space="0" w:color="auto"/>
              <w:left w:val="single" w:sz="4" w:space="0" w:color="auto"/>
              <w:bottom w:val="single" w:sz="4" w:space="0" w:color="auto"/>
              <w:right w:val="single" w:sz="4" w:space="0" w:color="auto"/>
            </w:tcBorders>
          </w:tcPr>
          <w:p w:rsidR="00160D84" w:rsidRPr="00873009" w:rsidRDefault="00160D84" w:rsidP="0074335E">
            <w:pPr>
              <w:spacing w:line="300" w:lineRule="auto"/>
              <w:jc w:val="center"/>
              <w:rPr>
                <w:ins w:id="12307" w:author="user" w:date="2012-02-29T14:50:00Z"/>
                <w:rFonts w:ascii="Calibri" w:hAnsi="Calibri" w:cs="Calibri"/>
                <w:sz w:val="18"/>
                <w:szCs w:val="18"/>
              </w:rPr>
            </w:pPr>
            <w:ins w:id="12308" w:author="user" w:date="2012-02-29T14:50:00Z">
              <w:r w:rsidRPr="00873009">
                <w:rPr>
                  <w:rFonts w:ascii="Calibri" w:hAnsi="Calibri" w:cs="Calibri"/>
                  <w:sz w:val="18"/>
                  <w:szCs w:val="18"/>
                </w:rPr>
                <w:t>5</w:t>
              </w:r>
            </w:ins>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D84" w:rsidRPr="00873009" w:rsidRDefault="00160D84" w:rsidP="0074335E">
            <w:pPr>
              <w:spacing w:line="300" w:lineRule="auto"/>
              <w:rPr>
                <w:ins w:id="12309" w:author="user" w:date="2012-02-29T14:50:00Z"/>
                <w:rFonts w:ascii="Calibri" w:hAnsi="Calibri" w:cs="Calibri"/>
                <w:sz w:val="18"/>
                <w:szCs w:val="18"/>
              </w:rPr>
            </w:pPr>
            <w:ins w:id="12310" w:author="user" w:date="2012-02-29T14:50:00Z">
              <w:r w:rsidRPr="00873009">
                <w:rPr>
                  <w:rFonts w:ascii="Calibri" w:hAnsi="Calibri" w:cs="Calibri"/>
                  <w:sz w:val="18"/>
                  <w:szCs w:val="18"/>
                </w:rPr>
                <w:t>Birendranagar VDC-2</w:t>
              </w:r>
            </w:ins>
          </w:p>
        </w:tc>
        <w:tc>
          <w:tcPr>
            <w:tcW w:w="2070" w:type="dxa"/>
            <w:tcBorders>
              <w:top w:val="single" w:sz="4" w:space="0" w:color="auto"/>
              <w:left w:val="nil"/>
              <w:bottom w:val="single" w:sz="4" w:space="0" w:color="auto"/>
              <w:right w:val="single" w:sz="4" w:space="0" w:color="auto"/>
            </w:tcBorders>
            <w:shd w:val="clear" w:color="auto" w:fill="auto"/>
            <w:noWrap/>
            <w:vAlign w:val="bottom"/>
          </w:tcPr>
          <w:p w:rsidR="00160D84" w:rsidRPr="00873009" w:rsidRDefault="00160D84" w:rsidP="0074335E">
            <w:pPr>
              <w:spacing w:line="300" w:lineRule="auto"/>
              <w:rPr>
                <w:ins w:id="12311" w:author="user" w:date="2012-02-29T14:50:00Z"/>
                <w:rFonts w:ascii="Calibri" w:hAnsi="Calibri" w:cs="Calibri"/>
                <w:sz w:val="18"/>
                <w:szCs w:val="18"/>
              </w:rPr>
            </w:pPr>
            <w:ins w:id="12312" w:author="user" w:date="2012-02-29T14:50:00Z">
              <w:r w:rsidRPr="00873009">
                <w:rPr>
                  <w:rFonts w:ascii="Calibri" w:hAnsi="Calibri" w:cs="Calibri"/>
                  <w:sz w:val="18"/>
                  <w:szCs w:val="18"/>
                </w:rPr>
                <w:t>Baglung Kalika Mandir (Memorial temple)</w:t>
              </w:r>
            </w:ins>
          </w:p>
        </w:tc>
        <w:tc>
          <w:tcPr>
            <w:tcW w:w="2070" w:type="dxa"/>
            <w:tcBorders>
              <w:top w:val="single" w:sz="4" w:space="0" w:color="auto"/>
              <w:left w:val="nil"/>
              <w:bottom w:val="single" w:sz="4" w:space="0" w:color="auto"/>
              <w:right w:val="single" w:sz="4" w:space="0" w:color="auto"/>
            </w:tcBorders>
          </w:tcPr>
          <w:p w:rsidR="00160D84" w:rsidRPr="00873009" w:rsidRDefault="00160D84" w:rsidP="0074335E">
            <w:pPr>
              <w:spacing w:line="300" w:lineRule="auto"/>
              <w:rPr>
                <w:ins w:id="12313" w:author="user" w:date="2012-02-29T14:50:00Z"/>
                <w:rFonts w:ascii="Calibri" w:hAnsi="Calibri" w:cs="Calibri"/>
                <w:sz w:val="18"/>
                <w:szCs w:val="18"/>
              </w:rPr>
            </w:pPr>
            <w:ins w:id="12314" w:author="user" w:date="2012-02-29T14:50:00Z">
              <w:r w:rsidRPr="00873009">
                <w:rPr>
                  <w:rFonts w:ascii="Calibri" w:hAnsi="Calibri" w:cs="Calibri"/>
                  <w:sz w:val="18"/>
                  <w:szCs w:val="18"/>
                </w:rPr>
                <w:t xml:space="preserve">Worship not found, structure is fractured </w:t>
              </w:r>
            </w:ins>
          </w:p>
        </w:tc>
        <w:tc>
          <w:tcPr>
            <w:tcW w:w="1620" w:type="dxa"/>
            <w:tcBorders>
              <w:top w:val="single" w:sz="4" w:space="0" w:color="auto"/>
              <w:left w:val="nil"/>
              <w:bottom w:val="single" w:sz="4" w:space="0" w:color="auto"/>
              <w:right w:val="single" w:sz="4" w:space="0" w:color="auto"/>
            </w:tcBorders>
          </w:tcPr>
          <w:p w:rsidR="00160D84" w:rsidRPr="00873009" w:rsidRDefault="00160D84" w:rsidP="0074335E">
            <w:pPr>
              <w:spacing w:line="300" w:lineRule="auto"/>
              <w:rPr>
                <w:ins w:id="12315" w:author="user" w:date="2012-02-29T14:50:00Z"/>
                <w:rFonts w:ascii="Calibri" w:hAnsi="Calibri" w:cs="Calibri"/>
                <w:sz w:val="18"/>
                <w:szCs w:val="18"/>
              </w:rPr>
            </w:pPr>
            <w:ins w:id="12316" w:author="user" w:date="2012-02-29T14:50:00Z">
              <w:r w:rsidRPr="00873009">
                <w:rPr>
                  <w:rFonts w:ascii="Calibri" w:hAnsi="Calibri" w:cs="Calibri"/>
                  <w:sz w:val="18"/>
                  <w:szCs w:val="18"/>
                </w:rPr>
                <w:t>Tower 16/6 to 16/7</w:t>
              </w:r>
            </w:ins>
          </w:p>
        </w:tc>
      </w:tr>
    </w:tbl>
    <w:p w:rsidR="00160D84" w:rsidRPr="00873009" w:rsidRDefault="00160D84" w:rsidP="00160D84">
      <w:pPr>
        <w:spacing w:line="300" w:lineRule="auto"/>
        <w:jc w:val="both"/>
        <w:rPr>
          <w:ins w:id="12317" w:author="user" w:date="2012-02-29T14:50:00Z"/>
          <w:rFonts w:ascii="Calibri" w:hAnsi="Calibri" w:cs="Calibri"/>
          <w:i/>
          <w:iCs/>
          <w:sz w:val="18"/>
          <w:szCs w:val="18"/>
        </w:rPr>
      </w:pPr>
      <w:ins w:id="12318" w:author="user" w:date="2012-02-29T14:50:00Z">
        <w:r w:rsidRPr="00873009">
          <w:rPr>
            <w:rFonts w:ascii="Calibri" w:hAnsi="Calibri" w:cs="Calibri"/>
            <w:i/>
            <w:iCs/>
            <w:sz w:val="18"/>
            <w:szCs w:val="18"/>
          </w:rPr>
          <w:t>Source: Field survey, 2011</w:t>
        </w:r>
      </w:ins>
    </w:p>
    <w:p w:rsidR="00160D84" w:rsidRPr="00873009" w:rsidRDefault="00160D84" w:rsidP="00160D84">
      <w:pPr>
        <w:pStyle w:val="Heading2"/>
        <w:spacing w:line="300" w:lineRule="auto"/>
        <w:rPr>
          <w:ins w:id="12319" w:author="user" w:date="2012-02-29T14:50:00Z"/>
          <w:rFonts w:ascii="Calibri" w:hAnsi="Calibri" w:cs="Calibri"/>
          <w:sz w:val="22"/>
          <w:szCs w:val="22"/>
        </w:rPr>
      </w:pPr>
      <w:bookmarkStart w:id="12320" w:name="_Toc283484574"/>
      <w:ins w:id="12321" w:author="user" w:date="2012-02-29T14:50:00Z">
        <w:r w:rsidRPr="00873009">
          <w:rPr>
            <w:rFonts w:ascii="Calibri" w:hAnsi="Calibri" w:cs="Calibri"/>
            <w:sz w:val="22"/>
            <w:szCs w:val="22"/>
          </w:rPr>
          <w:t>7.2.1.9 Impact on Community Facility, Services and Resources</w:t>
        </w:r>
        <w:bookmarkEnd w:id="12320"/>
      </w:ins>
    </w:p>
    <w:p w:rsidR="00160D84" w:rsidRPr="00873009" w:rsidRDefault="00160D84" w:rsidP="00160D84">
      <w:pPr>
        <w:spacing w:line="300" w:lineRule="auto"/>
        <w:jc w:val="both"/>
        <w:rPr>
          <w:ins w:id="12322" w:author="user" w:date="2012-02-29T14:50:00Z"/>
          <w:rFonts w:ascii="Calibri" w:hAnsi="Calibri" w:cs="Arial"/>
          <w:sz w:val="22"/>
          <w:szCs w:val="22"/>
        </w:rPr>
      </w:pPr>
      <w:ins w:id="12323" w:author="user" w:date="2012-02-29T14:50:00Z">
        <w:r w:rsidRPr="00873009">
          <w:rPr>
            <w:rFonts w:ascii="Calibri" w:hAnsi="Calibri" w:cs="Arial"/>
            <w:sz w:val="22"/>
            <w:szCs w:val="22"/>
          </w:rPr>
          <w:t xml:space="preserve">Community infrastructures, facilities and services (e.g. health, education, communication and drinking water, community forest etc.) are important social resources that will be used by the construction workforce. However, as the size of construction workforce is 250, of them most are local and work nature is short term and site specific, the pressure on community infrastructures/facility and services is likely to be limited. </w:t>
        </w:r>
      </w:ins>
    </w:p>
    <w:p w:rsidR="00160D84" w:rsidRPr="00873009" w:rsidRDefault="00160D84" w:rsidP="00160D84">
      <w:pPr>
        <w:spacing w:line="300" w:lineRule="auto"/>
        <w:jc w:val="both"/>
        <w:rPr>
          <w:ins w:id="12324" w:author="user" w:date="2012-02-29T14:50:00Z"/>
          <w:rFonts w:ascii="Calibri" w:hAnsi="Calibri" w:cs="Arial"/>
          <w:sz w:val="22"/>
          <w:szCs w:val="22"/>
        </w:rPr>
      </w:pPr>
      <w:ins w:id="12325" w:author="user" w:date="2012-02-29T14:50:00Z">
        <w:r w:rsidRPr="00873009">
          <w:rPr>
            <w:rFonts w:ascii="Calibri" w:hAnsi="Calibri" w:cs="Arial"/>
            <w:sz w:val="22"/>
            <w:szCs w:val="22"/>
          </w:rPr>
          <w:t>The implementation of the proposed project will affect 168 ha forest mostly community forest from two project districts. Furthermore, due to use of forest resource by workforce pressure on forest resource will also increase. Considering nature of the project loss of forest area with respect to total available forested area and availability of local labor the likely impact on community resources is considered to be low, site specific and of short term.</w:t>
        </w:r>
      </w:ins>
    </w:p>
    <w:p w:rsidR="00160D84" w:rsidRPr="00873009" w:rsidRDefault="00160D84" w:rsidP="00160D84">
      <w:pPr>
        <w:spacing w:line="300" w:lineRule="auto"/>
        <w:jc w:val="both"/>
        <w:rPr>
          <w:ins w:id="12326" w:author="user" w:date="2012-02-29T14:50:00Z"/>
          <w:rFonts w:ascii="Calibri" w:hAnsi="Calibri" w:cs="Calibri"/>
          <w:b/>
          <w:bCs/>
          <w:sz w:val="22"/>
          <w:szCs w:val="22"/>
          <w:lang w:val="en-GB"/>
        </w:rPr>
      </w:pPr>
    </w:p>
    <w:p w:rsidR="00160D84" w:rsidRPr="00873009" w:rsidRDefault="00160D84" w:rsidP="00160D84">
      <w:pPr>
        <w:spacing w:line="300" w:lineRule="auto"/>
        <w:jc w:val="both"/>
        <w:rPr>
          <w:ins w:id="12327" w:author="user" w:date="2012-02-29T14:50:00Z"/>
          <w:rFonts w:ascii="Calibri" w:hAnsi="Calibri" w:cs="Calibri"/>
          <w:b/>
          <w:sz w:val="22"/>
          <w:szCs w:val="22"/>
        </w:rPr>
      </w:pPr>
      <w:ins w:id="12328" w:author="user" w:date="2012-02-29T14:50:00Z">
        <w:r w:rsidRPr="00873009">
          <w:rPr>
            <w:rFonts w:ascii="Calibri" w:hAnsi="Calibri" w:cs="Calibri"/>
            <w:b/>
            <w:bCs/>
            <w:sz w:val="22"/>
            <w:szCs w:val="22"/>
            <w:lang w:val="en-GB"/>
          </w:rPr>
          <w:t>7.2.1.10</w:t>
        </w:r>
        <w:r w:rsidRPr="00873009">
          <w:rPr>
            <w:rFonts w:ascii="Calibri" w:hAnsi="Calibri" w:cs="Calibri"/>
            <w:b/>
            <w:sz w:val="22"/>
            <w:szCs w:val="22"/>
          </w:rPr>
          <w:t xml:space="preserve"> Occupational health and safety </w:t>
        </w:r>
      </w:ins>
    </w:p>
    <w:p w:rsidR="00160D84" w:rsidRPr="00873009" w:rsidRDefault="00160D84" w:rsidP="00160D84">
      <w:pPr>
        <w:pStyle w:val="BodyTextIndent"/>
        <w:spacing w:line="300" w:lineRule="auto"/>
        <w:ind w:left="0"/>
        <w:jc w:val="both"/>
        <w:rPr>
          <w:ins w:id="12329" w:author="user" w:date="2012-02-29T14:50:00Z"/>
          <w:rFonts w:ascii="Calibri" w:hAnsi="Calibri" w:cs="Arial"/>
          <w:sz w:val="22"/>
          <w:szCs w:val="22"/>
        </w:rPr>
      </w:pPr>
      <w:ins w:id="12330" w:author="user" w:date="2012-02-29T14:50:00Z">
        <w:r w:rsidRPr="00873009">
          <w:rPr>
            <w:rFonts w:ascii="Calibri" w:hAnsi="Calibri" w:cs="Arial"/>
            <w:sz w:val="22"/>
            <w:szCs w:val="22"/>
          </w:rPr>
          <w:t>Construction related accidents are common in Nepal, primarily because of unsafe construction practices. Construction activities such as working in the hilly areas, river sides, cliff areas, erection of towers and stringing of line may cause accidents and injuries. Work related injuries and vehicle accidents are the likely impact expected due to implementation of the proposed project.  The magnitude of impact is moderate, extent is site specific and duration is short term.</w:t>
        </w:r>
      </w:ins>
    </w:p>
    <w:p w:rsidR="00160D84" w:rsidRPr="00873009" w:rsidRDefault="00160D84" w:rsidP="00160D84">
      <w:pPr>
        <w:spacing w:line="300" w:lineRule="auto"/>
        <w:jc w:val="both"/>
        <w:rPr>
          <w:ins w:id="12331" w:author="user" w:date="2012-02-29T14:50:00Z"/>
          <w:rFonts w:ascii="Calibri" w:hAnsi="Calibri" w:cs="Calibri"/>
          <w:b/>
          <w:bCs/>
          <w:sz w:val="10"/>
          <w:szCs w:val="10"/>
          <w:lang w:val="en-GB"/>
        </w:rPr>
      </w:pPr>
    </w:p>
    <w:p w:rsidR="00160D84" w:rsidRPr="00873009" w:rsidRDefault="00160D84" w:rsidP="00160D84">
      <w:pPr>
        <w:spacing w:line="300" w:lineRule="auto"/>
        <w:jc w:val="both"/>
        <w:rPr>
          <w:ins w:id="12332" w:author="user" w:date="2012-02-29T14:50:00Z"/>
          <w:rFonts w:ascii="Calibri" w:hAnsi="Calibri" w:cs="Calibri"/>
          <w:b/>
          <w:sz w:val="22"/>
          <w:szCs w:val="22"/>
        </w:rPr>
      </w:pPr>
      <w:ins w:id="12333" w:author="user" w:date="2012-02-29T14:50:00Z">
        <w:r w:rsidRPr="00873009">
          <w:rPr>
            <w:rFonts w:ascii="Calibri" w:hAnsi="Calibri" w:cs="Calibri"/>
            <w:b/>
            <w:bCs/>
            <w:sz w:val="22"/>
            <w:szCs w:val="22"/>
            <w:lang w:val="en-GB"/>
          </w:rPr>
          <w:t>7.2.1.11</w:t>
        </w:r>
        <w:r w:rsidRPr="00873009">
          <w:rPr>
            <w:rFonts w:ascii="Calibri" w:hAnsi="Calibri" w:cs="Calibri"/>
            <w:b/>
            <w:sz w:val="22"/>
            <w:szCs w:val="22"/>
          </w:rPr>
          <w:t xml:space="preserve"> Impact</w:t>
        </w:r>
        <w:r w:rsidRPr="00873009">
          <w:rPr>
            <w:rFonts w:ascii="Calibri" w:hAnsi="Calibri" w:cs="Calibri"/>
            <w:b/>
            <w:bCs/>
            <w:sz w:val="22"/>
            <w:szCs w:val="22"/>
          </w:rPr>
          <w:t xml:space="preserve"> on Lifestyle</w:t>
        </w:r>
        <w:r w:rsidRPr="00873009">
          <w:rPr>
            <w:rFonts w:ascii="Calibri" w:hAnsi="Calibri" w:cs="Calibri"/>
            <w:b/>
            <w:sz w:val="22"/>
            <w:szCs w:val="22"/>
          </w:rPr>
          <w:t xml:space="preserve"> and Socio-cultural Practices</w:t>
        </w:r>
      </w:ins>
    </w:p>
    <w:p w:rsidR="00160D84" w:rsidRPr="00873009" w:rsidRDefault="00160D84" w:rsidP="00160D84">
      <w:pPr>
        <w:spacing w:line="300" w:lineRule="auto"/>
        <w:jc w:val="both"/>
        <w:rPr>
          <w:ins w:id="12334" w:author="user" w:date="2012-02-29T14:50:00Z"/>
          <w:rFonts w:ascii="Calibri" w:hAnsi="Calibri" w:cs="Arial"/>
          <w:sz w:val="22"/>
          <w:szCs w:val="22"/>
        </w:rPr>
      </w:pPr>
      <w:ins w:id="12335" w:author="user" w:date="2012-02-29T14:50:00Z">
        <w:r w:rsidRPr="00873009">
          <w:rPr>
            <w:rFonts w:ascii="Calibri" w:hAnsi="Calibri" w:cs="Arial"/>
            <w:sz w:val="22"/>
            <w:szCs w:val="22"/>
          </w:rPr>
          <w:t>The implementation of the project may affect the lifestyle and socio-cultural practices and norms of the local communities. During construction of the project, local people will be exposed to the outside world to a greater degree through interaction with people of various lifestyles. An increased cash flow and the cash earning of workers could encourage spending on unproductive items. The availability of cash and alcohol may attract workers towards gambling and greater alcohol consumption and prostitution. There may be cause of absconding women from the area, which is not acceptable in the society. The Terai community is more traditional and conservative regarding such activities.</w:t>
        </w:r>
      </w:ins>
    </w:p>
    <w:p w:rsidR="00160D84" w:rsidRPr="00873009" w:rsidRDefault="00160D84" w:rsidP="00160D84">
      <w:pPr>
        <w:spacing w:line="300" w:lineRule="auto"/>
        <w:jc w:val="both"/>
        <w:rPr>
          <w:ins w:id="12336" w:author="user" w:date="2012-02-29T14:50:00Z"/>
          <w:rFonts w:ascii="Calibri" w:hAnsi="Calibri" w:cs="Arial"/>
          <w:sz w:val="22"/>
          <w:szCs w:val="22"/>
        </w:rPr>
      </w:pPr>
    </w:p>
    <w:p w:rsidR="00160D84" w:rsidRPr="00873009" w:rsidRDefault="00160D84" w:rsidP="00160D84">
      <w:pPr>
        <w:spacing w:line="300" w:lineRule="auto"/>
        <w:jc w:val="both"/>
        <w:rPr>
          <w:ins w:id="12337" w:author="user" w:date="2012-02-29T14:50:00Z"/>
          <w:rFonts w:ascii="Calibri" w:hAnsi="Calibri" w:cs="Arial"/>
          <w:sz w:val="22"/>
          <w:szCs w:val="22"/>
        </w:rPr>
      </w:pPr>
      <w:ins w:id="12338" w:author="user" w:date="2012-02-29T14:50:00Z">
        <w:r w:rsidRPr="00873009">
          <w:rPr>
            <w:rFonts w:ascii="Calibri" w:hAnsi="Calibri" w:cs="Arial"/>
            <w:sz w:val="22"/>
            <w:szCs w:val="22"/>
          </w:rPr>
          <w:lastRenderedPageBreak/>
          <w:t>Considering the required labor force, nature of work and limited duration of construction activities at each work site, the magnitude of this impact is expected to be low, extent local and duration short term.</w:t>
        </w:r>
      </w:ins>
    </w:p>
    <w:p w:rsidR="00160D84" w:rsidRPr="00873009" w:rsidRDefault="00160D84" w:rsidP="00160D84">
      <w:pPr>
        <w:pStyle w:val="Heading7"/>
        <w:spacing w:line="300" w:lineRule="auto"/>
        <w:rPr>
          <w:ins w:id="12339" w:author="user" w:date="2012-02-29T14:50:00Z"/>
          <w:rFonts w:ascii="Calibri" w:hAnsi="Calibri" w:cs="Calibri"/>
          <w:b/>
          <w:sz w:val="22"/>
          <w:szCs w:val="22"/>
        </w:rPr>
      </w:pPr>
      <w:ins w:id="12340" w:author="user" w:date="2012-02-29T14:50:00Z">
        <w:r w:rsidRPr="00873009">
          <w:rPr>
            <w:rFonts w:ascii="Calibri" w:hAnsi="Calibri" w:cs="Calibri"/>
            <w:b/>
            <w:bCs/>
            <w:sz w:val="22"/>
            <w:szCs w:val="22"/>
            <w:lang w:val="en-GB"/>
          </w:rPr>
          <w:t xml:space="preserve">7.2.1.12 </w:t>
        </w:r>
        <w:r w:rsidRPr="00873009">
          <w:rPr>
            <w:rFonts w:ascii="Calibri" w:hAnsi="Calibri" w:cs="Calibri"/>
            <w:b/>
            <w:sz w:val="22"/>
            <w:szCs w:val="22"/>
          </w:rPr>
          <w:t>Health and Sanitation</w:t>
        </w:r>
      </w:ins>
    </w:p>
    <w:p w:rsidR="00160D84" w:rsidRPr="00873009" w:rsidRDefault="00160D84" w:rsidP="00160D84">
      <w:pPr>
        <w:spacing w:line="300" w:lineRule="auto"/>
        <w:jc w:val="both"/>
        <w:rPr>
          <w:ins w:id="12341" w:author="user" w:date="2012-02-29T14:50:00Z"/>
          <w:rFonts w:ascii="Calibri" w:hAnsi="Calibri" w:cs="Arial"/>
          <w:sz w:val="22"/>
          <w:szCs w:val="22"/>
        </w:rPr>
      </w:pPr>
      <w:ins w:id="12342" w:author="user" w:date="2012-02-29T14:50:00Z">
        <w:r w:rsidRPr="00873009">
          <w:rPr>
            <w:rFonts w:ascii="Calibri" w:hAnsi="Calibri" w:cs="Arial"/>
            <w:sz w:val="22"/>
            <w:szCs w:val="22"/>
          </w:rPr>
          <w:t xml:space="preserve">Manpower will be deployed for concreting of tower foundation, excavation, stringing of line and construction of substation. The excavation and concreting work for particular site will be carried out at 7-10 days interval. Hence maximum number of people for particular area at a time will be 40 -50 for 5 to 7 days.  The lack of proper sanitary measures in temporary camps will affects the health condition of the workers. The lack of proper sanitary measures and increase in waste and water pollution can lead to an outbreak of epidemics and diseases such as Jaundice, Typhoid, etc. Considering the manpower involved at duration of stay the magnitude of impact is considered to be low, extent is site specific and duration is short term. Furthermore recruitment of local people will also minimize this impact.  </w:t>
        </w:r>
      </w:ins>
    </w:p>
    <w:p w:rsidR="00160D84" w:rsidRPr="00873009" w:rsidRDefault="00160D84" w:rsidP="00160D84">
      <w:pPr>
        <w:spacing w:line="300" w:lineRule="auto"/>
        <w:jc w:val="both"/>
        <w:rPr>
          <w:ins w:id="12343" w:author="user" w:date="2012-02-29T14:50:00Z"/>
          <w:rFonts w:ascii="Calibri" w:hAnsi="Calibri" w:cs="Calibri"/>
          <w:sz w:val="10"/>
          <w:szCs w:val="10"/>
        </w:rPr>
      </w:pPr>
    </w:p>
    <w:p w:rsidR="00160D84" w:rsidRPr="00873009" w:rsidRDefault="00160D84" w:rsidP="00160D84">
      <w:pPr>
        <w:spacing w:line="300" w:lineRule="auto"/>
        <w:rPr>
          <w:ins w:id="12344" w:author="user" w:date="2012-02-29T14:50:00Z"/>
          <w:rFonts w:ascii="Calibri" w:hAnsi="Calibri" w:cs="Calibri"/>
          <w:b/>
          <w:sz w:val="22"/>
          <w:szCs w:val="22"/>
        </w:rPr>
      </w:pPr>
      <w:ins w:id="12345" w:author="user" w:date="2012-02-29T14:50:00Z">
        <w:r w:rsidRPr="00873009">
          <w:rPr>
            <w:rFonts w:ascii="Calibri" w:hAnsi="Calibri" w:cs="Calibri"/>
            <w:b/>
            <w:bCs/>
            <w:sz w:val="22"/>
            <w:szCs w:val="22"/>
            <w:lang w:val="en-GB"/>
          </w:rPr>
          <w:t xml:space="preserve">7.2.1. 13 </w:t>
        </w:r>
        <w:r w:rsidRPr="00873009">
          <w:rPr>
            <w:rFonts w:ascii="Calibri" w:hAnsi="Calibri" w:cs="Calibri"/>
            <w:b/>
            <w:sz w:val="22"/>
            <w:szCs w:val="22"/>
          </w:rPr>
          <w:t>Loss of firewood, fodder and Timber from community forests</w:t>
        </w:r>
      </w:ins>
    </w:p>
    <w:p w:rsidR="00160D84" w:rsidRPr="00873009" w:rsidRDefault="00160D84" w:rsidP="00160D84">
      <w:pPr>
        <w:spacing w:line="300" w:lineRule="auto"/>
        <w:jc w:val="both"/>
        <w:rPr>
          <w:ins w:id="12346" w:author="user" w:date="2012-02-29T14:50:00Z"/>
          <w:rFonts w:ascii="Calibri" w:hAnsi="Calibri" w:cs="Arial"/>
          <w:sz w:val="22"/>
          <w:szCs w:val="22"/>
        </w:rPr>
      </w:pPr>
      <w:ins w:id="12347" w:author="user" w:date="2012-02-29T14:50:00Z">
        <w:r w:rsidRPr="00873009">
          <w:rPr>
            <w:rFonts w:ascii="Calibri" w:hAnsi="Calibri" w:cs="Arial"/>
            <w:sz w:val="22"/>
            <w:szCs w:val="22"/>
          </w:rPr>
          <w:t xml:space="preserve">The implementation of the proposed project will affect 168 ha forest area of 2 project districts. </w:t>
        </w:r>
        <w:r w:rsidRPr="00873009">
          <w:rPr>
            <w:rFonts w:ascii="Calibri" w:hAnsi="Calibri"/>
            <w:sz w:val="22"/>
            <w:szCs w:val="22"/>
          </w:rPr>
          <w:t>Altogether 52000 standing trees of various species and sizes will be felled by the project.  Furthermore, the construction workers will also add pressure on local forest resources to fulfill their fuel wood and timber requirement.</w:t>
        </w:r>
      </w:ins>
    </w:p>
    <w:p w:rsidR="00160D84" w:rsidRPr="00873009" w:rsidRDefault="00160D84" w:rsidP="00160D84">
      <w:pPr>
        <w:spacing w:line="300" w:lineRule="auto"/>
        <w:jc w:val="both"/>
        <w:rPr>
          <w:ins w:id="12348" w:author="user" w:date="2012-02-29T14:50:00Z"/>
          <w:rFonts w:ascii="Calibri" w:hAnsi="Calibri" w:cs="Arial"/>
          <w:sz w:val="22"/>
          <w:szCs w:val="22"/>
        </w:rPr>
      </w:pPr>
      <w:ins w:id="12349" w:author="user" w:date="2012-02-29T14:50:00Z">
        <w:r w:rsidRPr="00873009">
          <w:rPr>
            <w:rFonts w:ascii="Calibri" w:hAnsi="Calibri" w:cs="Arial"/>
            <w:sz w:val="22"/>
            <w:szCs w:val="22"/>
          </w:rPr>
          <w:t>As a result, there will be shortage of forest resources and most of the households of the area, particularly the indigenous caste/ethnic groups, Dalit, landless and marginal who largely depend on the forest resources for their subsistence will be affected. However the loss of forest cover in respect to total forest area is minimum the magnitude of impact due to reduction in forest resources is low, extent is site specific and duration is long term.</w:t>
        </w:r>
      </w:ins>
    </w:p>
    <w:p w:rsidR="00160D84" w:rsidRPr="00873009" w:rsidRDefault="00160D84" w:rsidP="00160D84">
      <w:pPr>
        <w:spacing w:line="300" w:lineRule="auto"/>
        <w:jc w:val="both"/>
        <w:rPr>
          <w:ins w:id="12350" w:author="user" w:date="2012-02-29T14:50:00Z"/>
          <w:rFonts w:ascii="Calibri" w:hAnsi="Calibri" w:cs="Calibri"/>
          <w:sz w:val="22"/>
          <w:szCs w:val="22"/>
        </w:rPr>
      </w:pPr>
    </w:p>
    <w:p w:rsidR="00160D84" w:rsidRPr="00873009" w:rsidRDefault="00160D84" w:rsidP="00160D84">
      <w:pPr>
        <w:spacing w:line="300" w:lineRule="auto"/>
        <w:jc w:val="both"/>
        <w:rPr>
          <w:ins w:id="12351" w:author="user" w:date="2012-02-29T14:50:00Z"/>
          <w:rFonts w:ascii="Calibri" w:hAnsi="Calibri" w:cs="Calibri"/>
          <w:b/>
          <w:bCs/>
          <w:sz w:val="22"/>
          <w:szCs w:val="22"/>
        </w:rPr>
      </w:pPr>
      <w:ins w:id="12352" w:author="user" w:date="2012-02-29T14:50:00Z">
        <w:r w:rsidRPr="00873009">
          <w:rPr>
            <w:rFonts w:ascii="Calibri" w:hAnsi="Calibri" w:cs="Calibri"/>
            <w:b/>
            <w:bCs/>
            <w:sz w:val="22"/>
            <w:szCs w:val="22"/>
            <w:lang w:val="en-GB"/>
          </w:rPr>
          <w:t xml:space="preserve">7.2.1.14 </w:t>
        </w:r>
        <w:r w:rsidRPr="00873009">
          <w:rPr>
            <w:rFonts w:ascii="Calibri" w:hAnsi="Calibri" w:cs="Calibri"/>
            <w:b/>
            <w:bCs/>
            <w:sz w:val="22"/>
            <w:szCs w:val="22"/>
          </w:rPr>
          <w:t>Conflict of interest &amp; law and order situation</w:t>
        </w:r>
      </w:ins>
    </w:p>
    <w:p w:rsidR="00160D84" w:rsidRPr="00873009" w:rsidRDefault="00160D84" w:rsidP="00160D84">
      <w:pPr>
        <w:spacing w:line="300" w:lineRule="auto"/>
        <w:jc w:val="both"/>
        <w:rPr>
          <w:ins w:id="12353" w:author="user" w:date="2012-02-29T14:50:00Z"/>
          <w:rFonts w:ascii="Calibri" w:hAnsi="Calibri" w:cs="Arial"/>
          <w:sz w:val="22"/>
          <w:szCs w:val="22"/>
        </w:rPr>
      </w:pPr>
      <w:ins w:id="12354" w:author="user" w:date="2012-02-29T14:50:00Z">
        <w:r w:rsidRPr="00873009">
          <w:rPr>
            <w:rFonts w:ascii="Calibri" w:hAnsi="Calibri" w:cs="Arial"/>
            <w:sz w:val="22"/>
            <w:szCs w:val="22"/>
          </w:rPr>
          <w:t>Due to the influx of workforce from different places and different ethnic group there will be possibilities of conflict of interest between the workers and project management and among the workers and local community. Local employment, information disclosure wages rate, working hours are the few areas of conflicts. The employment in project varies based on the need of construction and some people may terminate once their services are not required for the project. The termination of any employed staff may create conflict of interest and affect law and order situation of the area. Like wise misbehave by the project workers with local people may create conflicts with local community and affect law and order situation.  Conflicts are also seen in some of the project for the compensation and acquisition of RoW land and similar situation is also expected in this project. The magnitude of impact is considered to be low, extent is site specific and duration is short term.</w:t>
        </w:r>
      </w:ins>
    </w:p>
    <w:p w:rsidR="00160D84" w:rsidRPr="00873009" w:rsidRDefault="00160D84" w:rsidP="00160D84">
      <w:pPr>
        <w:spacing w:line="300" w:lineRule="auto"/>
        <w:rPr>
          <w:ins w:id="12355" w:author="user" w:date="2012-02-29T14:50:00Z"/>
          <w:rFonts w:ascii="Calibri" w:hAnsi="Calibri" w:cs="Calibri"/>
          <w:b/>
          <w:sz w:val="22"/>
          <w:szCs w:val="22"/>
        </w:rPr>
      </w:pPr>
      <w:ins w:id="12356" w:author="user" w:date="2012-02-29T14:50:00Z">
        <w:r w:rsidRPr="00873009">
          <w:rPr>
            <w:rFonts w:ascii="Calibri" w:hAnsi="Calibri" w:cs="Calibri"/>
            <w:b/>
            <w:sz w:val="22"/>
            <w:szCs w:val="22"/>
          </w:rPr>
          <w:t>7.2.1.15 Impact on Livelihood</w:t>
        </w:r>
      </w:ins>
    </w:p>
    <w:p w:rsidR="00160D84" w:rsidRPr="00873009" w:rsidRDefault="00160D84" w:rsidP="00160D84">
      <w:pPr>
        <w:spacing w:line="300" w:lineRule="auto"/>
        <w:jc w:val="both"/>
        <w:rPr>
          <w:ins w:id="12357" w:author="user" w:date="2012-02-29T14:50:00Z"/>
          <w:rFonts w:ascii="Calibri" w:hAnsi="Calibri" w:cs="Arial"/>
          <w:sz w:val="22"/>
          <w:szCs w:val="22"/>
        </w:rPr>
      </w:pPr>
      <w:ins w:id="12358" w:author="user" w:date="2012-02-29T14:50:00Z">
        <w:r w:rsidRPr="00873009">
          <w:rPr>
            <w:rFonts w:ascii="Calibri" w:hAnsi="Calibri" w:cs="Arial"/>
            <w:sz w:val="22"/>
            <w:szCs w:val="22"/>
          </w:rPr>
          <w:t xml:space="preserve">About 78 % of the proposed alignment passes through the forest. The existing forest covered in the project area is large enough to support the demand of forest resources such as firewood and timber </w:t>
        </w:r>
        <w:r w:rsidRPr="00873009">
          <w:rPr>
            <w:rFonts w:ascii="Calibri" w:hAnsi="Calibri" w:cs="Arial"/>
            <w:sz w:val="22"/>
            <w:szCs w:val="22"/>
          </w:rPr>
          <w:lastRenderedPageBreak/>
          <w:t>to the dependent households. Therefore, even cutting down a large number of standing trees is of little significance to the livelihood of the local people.</w:t>
        </w:r>
        <w:r w:rsidRPr="00873009">
          <w:rPr>
            <w:rFonts w:ascii="Calibri" w:hAnsi="Calibri"/>
            <w:sz w:val="22"/>
            <w:szCs w:val="22"/>
          </w:rPr>
          <w:t xml:space="preserve"> </w:t>
        </w:r>
      </w:ins>
    </w:p>
    <w:p w:rsidR="00160D84" w:rsidRPr="00873009" w:rsidRDefault="00160D84" w:rsidP="00160D84">
      <w:pPr>
        <w:spacing w:line="300" w:lineRule="auto"/>
        <w:rPr>
          <w:ins w:id="12359" w:author="user" w:date="2012-02-29T14:50:00Z"/>
          <w:rFonts w:ascii="Calibri" w:hAnsi="Calibri" w:cs="Arial"/>
          <w:b/>
          <w:sz w:val="22"/>
          <w:szCs w:val="22"/>
        </w:rPr>
      </w:pPr>
    </w:p>
    <w:p w:rsidR="00160D84" w:rsidRPr="00873009" w:rsidRDefault="00160D84" w:rsidP="00160D84">
      <w:pPr>
        <w:spacing w:line="300" w:lineRule="auto"/>
        <w:jc w:val="both"/>
        <w:rPr>
          <w:ins w:id="12360" w:author="user" w:date="2012-02-29T14:50:00Z"/>
          <w:rFonts w:ascii="Calibri" w:hAnsi="Calibri" w:cs="Arial"/>
          <w:sz w:val="22"/>
          <w:szCs w:val="22"/>
        </w:rPr>
      </w:pPr>
      <w:ins w:id="12361" w:author="user" w:date="2012-02-29T14:50:00Z">
        <w:r w:rsidRPr="00873009">
          <w:rPr>
            <w:rFonts w:ascii="Calibri" w:hAnsi="Calibri" w:cs="Arial"/>
            <w:sz w:val="22"/>
            <w:szCs w:val="22"/>
          </w:rPr>
          <w:t xml:space="preserve">Most of the affected households are poor and marginal farmers. Agriculture, wage employment and remittance are the main sources of livelihood of the affected households. </w:t>
        </w:r>
        <w:r w:rsidRPr="00873009">
          <w:rPr>
            <w:rFonts w:ascii="Calibri" w:hAnsi="Calibri" w:cs="Calibri"/>
            <w:sz w:val="22"/>
            <w:szCs w:val="22"/>
          </w:rPr>
          <w:t xml:space="preserve">Due to the implementation of the project the total permanent land loss will be 6.90 ha resulting to loss of </w:t>
        </w:r>
        <w:r w:rsidRPr="00873009">
          <w:rPr>
            <w:rFonts w:ascii="Calibri" w:hAnsi="Calibri" w:cs="Calibri"/>
            <w:sz w:val="22"/>
            <w:szCs w:val="22"/>
            <w:lang w:bidi="ne-NP"/>
          </w:rPr>
          <w:t>15.66</w:t>
        </w:r>
        <w:r w:rsidRPr="00873009">
          <w:rPr>
            <w:rFonts w:ascii="Calibri" w:hAnsi="Calibri" w:cs="Calibri"/>
            <w:sz w:val="22"/>
            <w:szCs w:val="22"/>
          </w:rPr>
          <w:t xml:space="preserve">MT of cereal crop. Similarly, due to the temporary utilization of land (46. 20 ha), there will be loss of </w:t>
        </w:r>
        <w:r w:rsidRPr="00873009">
          <w:rPr>
            <w:rFonts w:ascii="Calibri" w:hAnsi="Calibri" w:cs="Calibri"/>
            <w:sz w:val="22"/>
            <w:szCs w:val="22"/>
            <w:lang w:bidi="ne-NP"/>
          </w:rPr>
          <w:t xml:space="preserve">104.42 </w:t>
        </w:r>
        <w:r w:rsidRPr="00873009">
          <w:rPr>
            <w:rFonts w:ascii="Calibri" w:hAnsi="Calibri" w:cs="Calibri"/>
            <w:sz w:val="22"/>
            <w:szCs w:val="22"/>
          </w:rPr>
          <w:t>MT of cereal crop.</w:t>
        </w:r>
        <w:r w:rsidRPr="00873009">
          <w:rPr>
            <w:rFonts w:ascii="Calibri" w:hAnsi="Calibri" w:cs="Arial"/>
            <w:sz w:val="22"/>
            <w:szCs w:val="22"/>
          </w:rPr>
          <w:t xml:space="preserve"> This will add further pressure on the majority of the PAFs household have already faced  food deficit problem. Considering percentage loss of land and contribution of acquired land to the total agriculture income this impact is expected to be moderate, extent is site specific and duration is long term.</w:t>
        </w:r>
      </w:ins>
    </w:p>
    <w:p w:rsidR="00160D84" w:rsidRPr="00873009" w:rsidRDefault="00160D84" w:rsidP="00160D84">
      <w:pPr>
        <w:spacing w:line="300" w:lineRule="auto"/>
        <w:jc w:val="both"/>
        <w:rPr>
          <w:ins w:id="12362" w:author="user" w:date="2012-02-29T14:50:00Z"/>
          <w:rFonts w:ascii="Calibri" w:hAnsi="Calibri" w:cs="Calibri"/>
          <w:sz w:val="10"/>
          <w:szCs w:val="10"/>
        </w:rPr>
      </w:pPr>
    </w:p>
    <w:p w:rsidR="00160D84" w:rsidRPr="00873009" w:rsidRDefault="00160D84" w:rsidP="00160D84">
      <w:pPr>
        <w:spacing w:line="300" w:lineRule="auto"/>
        <w:rPr>
          <w:ins w:id="12363" w:author="user" w:date="2012-02-29T14:50:00Z"/>
          <w:rFonts w:ascii="Calibri" w:hAnsi="Calibri" w:cs="Calibri"/>
          <w:b/>
          <w:sz w:val="22"/>
          <w:szCs w:val="22"/>
        </w:rPr>
      </w:pPr>
      <w:ins w:id="12364" w:author="user" w:date="2012-02-29T14:50:00Z">
        <w:r w:rsidRPr="00873009">
          <w:rPr>
            <w:rFonts w:ascii="Calibri" w:hAnsi="Calibri" w:cs="Calibri"/>
            <w:b/>
            <w:sz w:val="22"/>
            <w:szCs w:val="22"/>
          </w:rPr>
          <w:t>7.2.1.16 Impact on Market/Growth Centers and Urbanization</w:t>
        </w:r>
      </w:ins>
    </w:p>
    <w:p w:rsidR="00160D84" w:rsidRPr="00873009" w:rsidRDefault="00160D84" w:rsidP="00160D84">
      <w:pPr>
        <w:spacing w:line="300" w:lineRule="auto"/>
        <w:jc w:val="both"/>
        <w:rPr>
          <w:ins w:id="12365" w:author="user" w:date="2012-02-29T14:50:00Z"/>
          <w:rFonts w:ascii="Calibri" w:hAnsi="Calibri" w:cs="Calibri"/>
          <w:sz w:val="22"/>
          <w:szCs w:val="22"/>
        </w:rPr>
      </w:pPr>
      <w:ins w:id="12366" w:author="user" w:date="2012-02-29T14:50:00Z">
        <w:r w:rsidRPr="00873009">
          <w:rPr>
            <w:rFonts w:ascii="Calibri" w:hAnsi="Calibri" w:cs="Calibri"/>
            <w:sz w:val="22"/>
            <w:szCs w:val="22"/>
          </w:rPr>
          <w:t xml:space="preserve">The transmission line is aligned more or less close to East-West Highway. People prefer to settle along the road side due to accessibility, physical facilities, security, and income generating opportunities. Therefore, urbanization is gradually increasing in the area. The changing pattern of agricultural land into residential plots is common in the project area. Business/trade, employment opportunity, flow of remittances and increase of households income activities are the major pull factors of urbanization in the project area. </w:t>
        </w:r>
      </w:ins>
    </w:p>
    <w:p w:rsidR="00160D84" w:rsidRPr="00873009" w:rsidRDefault="00160D84" w:rsidP="00160D84">
      <w:pPr>
        <w:spacing w:line="300" w:lineRule="auto"/>
        <w:jc w:val="both"/>
        <w:rPr>
          <w:ins w:id="12367" w:author="user" w:date="2012-02-29T14:50:00Z"/>
          <w:rFonts w:ascii="Calibri" w:hAnsi="Calibri" w:cs="Calibri"/>
          <w:sz w:val="10"/>
          <w:szCs w:val="10"/>
        </w:rPr>
      </w:pPr>
    </w:p>
    <w:p w:rsidR="00160D84" w:rsidRPr="00873009" w:rsidRDefault="00160D84" w:rsidP="00160D84">
      <w:pPr>
        <w:spacing w:line="300" w:lineRule="auto"/>
        <w:jc w:val="both"/>
        <w:rPr>
          <w:ins w:id="12368" w:author="user" w:date="2012-02-29T14:50:00Z"/>
          <w:rFonts w:ascii="Calibri" w:hAnsi="Calibri" w:cs="Calibri"/>
          <w:b/>
          <w:bCs/>
          <w:sz w:val="22"/>
          <w:szCs w:val="22"/>
        </w:rPr>
      </w:pPr>
      <w:ins w:id="12369" w:author="user" w:date="2012-02-29T14:50:00Z">
        <w:r w:rsidRPr="00873009">
          <w:rPr>
            <w:rFonts w:ascii="Calibri" w:hAnsi="Calibri" w:cs="Calibri"/>
            <w:sz w:val="22"/>
            <w:szCs w:val="22"/>
          </w:rPr>
          <w:t>The settlements  like Bhairavdanda (Hetauda Municipality), Kuna Tole, Lewat, Rai Tole, Magar Tole (Basamadi VDC), Jaising, Kharan, Manahari Bazar, Lother, Danda Gaun (Manahari VDC), Jhurjhure (Piple VDC), Dhaduwa Basti (Bhandara VDC), Six Group, Three Group, Parbat Basti, Gahate, Seetal Basti, Gairabari Tole (Birendranagar VDC), Siddhipur, Gaida Aahal, Bangabar(Chainpur VDC), Majuwa Tole (Shaktikhor VDC), and Jutpani Bazar(Jutpani VDC)  are the major centers that have high potentiality of developing as urban area. The transmission line could constrain the urbanization process because the land under RoW is not applicable for the construction of house and other structures however the RoW land can be used as cultivation only. The magnitude of impact is considered to be high, extent is site specific and duration is long term.</w:t>
        </w:r>
      </w:ins>
    </w:p>
    <w:p w:rsidR="00160D84" w:rsidRPr="00873009" w:rsidRDefault="00160D84" w:rsidP="00160D84">
      <w:pPr>
        <w:tabs>
          <w:tab w:val="left" w:pos="900"/>
        </w:tabs>
        <w:spacing w:line="300" w:lineRule="auto"/>
        <w:jc w:val="both"/>
        <w:rPr>
          <w:ins w:id="12370" w:author="user" w:date="2012-02-29T14:50:00Z"/>
          <w:rFonts w:ascii="Calibri" w:hAnsi="Calibri" w:cs="Calibri"/>
          <w:b/>
          <w:bCs/>
          <w:sz w:val="22"/>
          <w:szCs w:val="22"/>
        </w:rPr>
      </w:pPr>
      <w:ins w:id="12371" w:author="user" w:date="2012-02-29T14:50:00Z">
        <w:r w:rsidRPr="00873009">
          <w:rPr>
            <w:rFonts w:ascii="Calibri" w:hAnsi="Calibri" w:cs="Calibri"/>
            <w:b/>
            <w:bCs/>
            <w:sz w:val="22"/>
            <w:szCs w:val="22"/>
          </w:rPr>
          <w:t>7.2.1.17 Impact on Gender and Vulnerable groups</w:t>
        </w:r>
      </w:ins>
    </w:p>
    <w:p w:rsidR="00160D84" w:rsidRPr="00873009" w:rsidRDefault="00160D84" w:rsidP="00160D84">
      <w:pPr>
        <w:spacing w:line="300" w:lineRule="auto"/>
        <w:jc w:val="both"/>
        <w:rPr>
          <w:ins w:id="12372" w:author="user" w:date="2012-02-29T14:50:00Z"/>
          <w:rFonts w:ascii="Calibri" w:hAnsi="Calibri" w:cs="Arial"/>
          <w:sz w:val="22"/>
          <w:szCs w:val="22"/>
        </w:rPr>
      </w:pPr>
      <w:ins w:id="12373" w:author="user" w:date="2012-02-29T14:50:00Z">
        <w:r w:rsidRPr="00873009">
          <w:rPr>
            <w:rFonts w:ascii="Calibri" w:hAnsi="Calibri" w:cs="Arial"/>
            <w:sz w:val="22"/>
            <w:szCs w:val="22"/>
          </w:rPr>
          <w:t xml:space="preserve">Wage labors will be required for different construction activities of the project. The contractor especially the sub contractors may hire non-local people due to cheap wage. They could also discriminate the local men, women and vulnerable group while hiring the wage labors. In general, the employment opportunity will be more to men in comparison to women as usual in other development projects of Nepal and this trend may continue in this project also. </w:t>
        </w:r>
      </w:ins>
    </w:p>
    <w:p w:rsidR="00160D84" w:rsidRPr="00873009" w:rsidRDefault="00160D84" w:rsidP="00160D84">
      <w:pPr>
        <w:spacing w:line="300" w:lineRule="auto"/>
        <w:jc w:val="both"/>
        <w:rPr>
          <w:ins w:id="12374" w:author="user" w:date="2012-02-29T14:50:00Z"/>
          <w:rFonts w:ascii="Calibri" w:hAnsi="Calibri" w:cs="Arial"/>
          <w:sz w:val="10"/>
          <w:szCs w:val="10"/>
        </w:rPr>
      </w:pPr>
    </w:p>
    <w:p w:rsidR="00160D84" w:rsidRPr="00873009" w:rsidRDefault="00160D84" w:rsidP="00160D84">
      <w:pPr>
        <w:spacing w:line="300" w:lineRule="auto"/>
        <w:jc w:val="both"/>
        <w:rPr>
          <w:ins w:id="12375" w:author="user" w:date="2012-02-29T14:50:00Z"/>
          <w:rFonts w:ascii="Calibri" w:hAnsi="Calibri" w:cs="Arial"/>
          <w:sz w:val="22"/>
          <w:szCs w:val="22"/>
        </w:rPr>
      </w:pPr>
      <w:ins w:id="12376" w:author="user" w:date="2012-02-29T14:50:00Z">
        <w:r w:rsidRPr="00873009">
          <w:rPr>
            <w:rFonts w:ascii="Calibri" w:hAnsi="Calibri" w:cs="Arial"/>
            <w:sz w:val="22"/>
            <w:szCs w:val="22"/>
          </w:rPr>
          <w:t>The impact of the project construction is also expected on the poor, indigenous and disadvantage people who might be directly not affected by the project but affected in other ways such as price hike, shortage of consumable goods, social inferiority and less opportunity of project related benefits. The magnitude of impact is considered to be low, extent is site specific and duration is short term.</w:t>
        </w:r>
      </w:ins>
    </w:p>
    <w:p w:rsidR="00160D84" w:rsidRDefault="00160D84" w:rsidP="00160D84">
      <w:pPr>
        <w:spacing w:line="300" w:lineRule="auto"/>
        <w:jc w:val="both"/>
        <w:rPr>
          <w:ins w:id="12377" w:author="user" w:date="2012-03-01T11:59:00Z"/>
          <w:rFonts w:ascii="Calibri" w:hAnsi="Calibri" w:cs="Calibri"/>
          <w:b/>
          <w:bCs/>
          <w:sz w:val="22"/>
          <w:szCs w:val="22"/>
          <w:lang w:val="en-GB"/>
        </w:rPr>
      </w:pPr>
    </w:p>
    <w:p w:rsidR="003C2D56" w:rsidRPr="00873009" w:rsidRDefault="003C2D56" w:rsidP="00160D84">
      <w:pPr>
        <w:spacing w:line="300" w:lineRule="auto"/>
        <w:jc w:val="both"/>
        <w:rPr>
          <w:ins w:id="12378" w:author="user" w:date="2012-02-29T14:50:00Z"/>
          <w:rFonts w:ascii="Calibri" w:hAnsi="Calibri" w:cs="Calibri"/>
          <w:b/>
          <w:bCs/>
          <w:sz w:val="22"/>
          <w:szCs w:val="22"/>
          <w:lang w:val="en-GB"/>
        </w:rPr>
      </w:pPr>
    </w:p>
    <w:p w:rsidR="00160D84" w:rsidRPr="00873009" w:rsidRDefault="00160D84" w:rsidP="00160D84">
      <w:pPr>
        <w:spacing w:line="300" w:lineRule="auto"/>
        <w:jc w:val="both"/>
        <w:rPr>
          <w:ins w:id="12379" w:author="user" w:date="2012-02-29T14:50:00Z"/>
          <w:rFonts w:ascii="Calibri" w:hAnsi="Calibri" w:cs="Calibri"/>
          <w:b/>
          <w:sz w:val="22"/>
          <w:szCs w:val="22"/>
        </w:rPr>
      </w:pPr>
      <w:ins w:id="12380" w:author="user" w:date="2012-02-29T14:50:00Z">
        <w:r w:rsidRPr="00873009">
          <w:rPr>
            <w:rFonts w:ascii="Calibri" w:hAnsi="Calibri" w:cs="Calibri"/>
            <w:b/>
            <w:bCs/>
            <w:sz w:val="22"/>
            <w:szCs w:val="22"/>
            <w:lang w:val="en-GB"/>
          </w:rPr>
          <w:lastRenderedPageBreak/>
          <w:t xml:space="preserve">7.2.2 </w:t>
        </w:r>
        <w:r w:rsidRPr="00873009">
          <w:rPr>
            <w:rFonts w:ascii="Calibri" w:hAnsi="Calibri" w:cs="Calibri"/>
            <w:b/>
            <w:sz w:val="22"/>
            <w:szCs w:val="22"/>
          </w:rPr>
          <w:t>Operation Phase</w:t>
        </w:r>
      </w:ins>
    </w:p>
    <w:p w:rsidR="00160D84" w:rsidRPr="00873009" w:rsidRDefault="00160D84" w:rsidP="00160D84">
      <w:pPr>
        <w:spacing w:line="300" w:lineRule="auto"/>
        <w:rPr>
          <w:ins w:id="12381" w:author="user" w:date="2012-02-29T14:50:00Z"/>
          <w:rFonts w:ascii="Calibri" w:hAnsi="Calibri" w:cs="Calibri"/>
          <w:b/>
          <w:sz w:val="22"/>
          <w:szCs w:val="22"/>
        </w:rPr>
      </w:pPr>
      <w:ins w:id="12382" w:author="user" w:date="2012-02-29T14:50:00Z">
        <w:r w:rsidRPr="00873009">
          <w:rPr>
            <w:rFonts w:ascii="Calibri" w:hAnsi="Calibri" w:cs="Calibri"/>
            <w:b/>
            <w:sz w:val="22"/>
            <w:szCs w:val="22"/>
          </w:rPr>
          <w:t>7.2.2.1 Land Fragmentation and Farming Hindrance</w:t>
        </w:r>
      </w:ins>
    </w:p>
    <w:p w:rsidR="00160D84" w:rsidRPr="00873009" w:rsidRDefault="00160D84" w:rsidP="00160D84">
      <w:pPr>
        <w:spacing w:line="300" w:lineRule="auto"/>
        <w:rPr>
          <w:ins w:id="12383" w:author="user" w:date="2012-02-29T14:50:00Z"/>
          <w:rFonts w:ascii="Calibri" w:hAnsi="Calibri" w:cs="Calibri"/>
          <w:b/>
          <w:sz w:val="22"/>
          <w:szCs w:val="22"/>
        </w:rPr>
      </w:pPr>
    </w:p>
    <w:p w:rsidR="00160D84" w:rsidRPr="00873009" w:rsidRDefault="00160D84" w:rsidP="00160D84">
      <w:pPr>
        <w:spacing w:line="300" w:lineRule="auto"/>
        <w:jc w:val="both"/>
        <w:rPr>
          <w:ins w:id="12384" w:author="user" w:date="2012-02-29T14:50:00Z"/>
          <w:rFonts w:ascii="Calibri" w:hAnsi="Calibri" w:cs="Arial"/>
          <w:sz w:val="22"/>
          <w:szCs w:val="22"/>
        </w:rPr>
      </w:pPr>
      <w:ins w:id="12385" w:author="user" w:date="2012-02-29T14:50:00Z">
        <w:r w:rsidRPr="00873009">
          <w:rPr>
            <w:rFonts w:ascii="Calibri" w:hAnsi="Calibri" w:cs="Arial"/>
            <w:sz w:val="22"/>
            <w:szCs w:val="22"/>
          </w:rPr>
          <w:t xml:space="preserve">The placement of one tower will occupy 0.016 ha (12.5mx12.5m) of land. The towers constructed in cultivated area, especially those erected in the middle of land parcels pose hindrance while ploughing the agriculture field. The field may be cultivated by using human labor that will increase the cost of agriculture production. The placement of tower fragments the land which will reduce the land value, minimize the land uses and increase the cost of cultivation. </w:t>
        </w:r>
        <w:r w:rsidRPr="00873009">
          <w:rPr>
            <w:rFonts w:ascii="Calibri" w:hAnsi="Calibri"/>
            <w:sz w:val="22"/>
            <w:szCs w:val="22"/>
          </w:rPr>
          <w:t xml:space="preserve">This impact is expected in 36 towers located in cultivated land. </w:t>
        </w:r>
        <w:r w:rsidRPr="00873009">
          <w:rPr>
            <w:rFonts w:ascii="Calibri" w:hAnsi="Calibri" w:cs="Arial"/>
            <w:sz w:val="22"/>
            <w:szCs w:val="22"/>
          </w:rPr>
          <w:t>The overall magnitude of impact is considered to be low, extent is site specific and duration is long term.</w:t>
        </w:r>
      </w:ins>
    </w:p>
    <w:p w:rsidR="00160D84" w:rsidRPr="00873009" w:rsidRDefault="00160D84" w:rsidP="00160D84">
      <w:pPr>
        <w:spacing w:line="300" w:lineRule="auto"/>
        <w:rPr>
          <w:ins w:id="12386" w:author="user" w:date="2012-02-29T14:50:00Z"/>
          <w:rFonts w:ascii="Calibri" w:hAnsi="Calibri" w:cs="Calibri"/>
          <w:b/>
          <w:sz w:val="10"/>
          <w:szCs w:val="10"/>
        </w:rPr>
      </w:pPr>
    </w:p>
    <w:p w:rsidR="00160D84" w:rsidRPr="00873009" w:rsidRDefault="00160D84" w:rsidP="00160D84">
      <w:pPr>
        <w:spacing w:line="300" w:lineRule="auto"/>
        <w:rPr>
          <w:ins w:id="12387" w:author="user" w:date="2012-02-29T14:50:00Z"/>
          <w:rFonts w:ascii="Calibri" w:hAnsi="Calibri" w:cs="Calibri"/>
          <w:b/>
          <w:sz w:val="22"/>
          <w:szCs w:val="22"/>
        </w:rPr>
      </w:pPr>
      <w:ins w:id="12388" w:author="user" w:date="2012-02-29T14:50:00Z">
        <w:r w:rsidRPr="00873009">
          <w:rPr>
            <w:rFonts w:ascii="Calibri" w:hAnsi="Calibri" w:cs="Calibri"/>
            <w:b/>
            <w:sz w:val="22"/>
            <w:szCs w:val="22"/>
          </w:rPr>
          <w:t>7.2.2.2 Land Use Restrictions</w:t>
        </w:r>
      </w:ins>
    </w:p>
    <w:p w:rsidR="00160D84" w:rsidRPr="00873009" w:rsidRDefault="00160D84" w:rsidP="00160D84">
      <w:pPr>
        <w:autoSpaceDE w:val="0"/>
        <w:autoSpaceDN w:val="0"/>
        <w:adjustRightInd w:val="0"/>
        <w:spacing w:line="300" w:lineRule="auto"/>
        <w:jc w:val="both"/>
        <w:rPr>
          <w:ins w:id="12389" w:author="user" w:date="2012-02-29T14:50:00Z"/>
          <w:rFonts w:ascii="Calibri" w:hAnsi="Calibri" w:cs="Arial"/>
          <w:sz w:val="22"/>
          <w:szCs w:val="22"/>
        </w:rPr>
      </w:pPr>
      <w:ins w:id="12390" w:author="user" w:date="2012-02-29T14:50:00Z">
        <w:r w:rsidRPr="00873009">
          <w:rPr>
            <w:rFonts w:ascii="Calibri" w:hAnsi="Calibri" w:cs="Arial"/>
            <w:sz w:val="22"/>
            <w:szCs w:val="22"/>
          </w:rPr>
          <w:t>Based on current survey, a total 46.20 ha agricultural land falls within the RoW. Due to the safety reason, houses and other permanent structures are not allowed to construct within the ROW as per the prevailing Regulations of GON/NEA.</w:t>
        </w:r>
      </w:ins>
    </w:p>
    <w:p w:rsidR="00160D84" w:rsidRPr="00873009" w:rsidRDefault="00160D84" w:rsidP="00160D84">
      <w:pPr>
        <w:autoSpaceDE w:val="0"/>
        <w:autoSpaceDN w:val="0"/>
        <w:adjustRightInd w:val="0"/>
        <w:spacing w:line="300" w:lineRule="auto"/>
        <w:jc w:val="both"/>
        <w:rPr>
          <w:ins w:id="12391" w:author="user" w:date="2012-02-29T14:50:00Z"/>
          <w:rFonts w:ascii="Calibri" w:hAnsi="Calibri" w:cs="Arial"/>
          <w:sz w:val="10"/>
          <w:szCs w:val="10"/>
        </w:rPr>
      </w:pPr>
    </w:p>
    <w:p w:rsidR="00160D84" w:rsidRPr="00873009" w:rsidRDefault="00160D84" w:rsidP="00160D84">
      <w:pPr>
        <w:spacing w:line="300" w:lineRule="auto"/>
        <w:jc w:val="both"/>
        <w:rPr>
          <w:ins w:id="12392" w:author="user" w:date="2012-02-29T14:50:00Z"/>
          <w:rFonts w:ascii="Calibri" w:hAnsi="Calibri" w:cs="Arial"/>
          <w:sz w:val="22"/>
          <w:szCs w:val="22"/>
        </w:rPr>
      </w:pPr>
      <w:ins w:id="12393" w:author="user" w:date="2012-02-29T14:50:00Z">
        <w:r w:rsidRPr="00873009">
          <w:rPr>
            <w:rFonts w:ascii="Calibri" w:hAnsi="Calibri"/>
            <w:sz w:val="22"/>
            <w:szCs w:val="22"/>
          </w:rPr>
          <w:t xml:space="preserve">As the land will not be applicable for construction of house, the value of land especially in urban and semi urban area will be highly affected. According to local people, the commercial bank denied for collateral to the land under the ROW and the affected household will be unable to get loan against their land. </w:t>
        </w:r>
        <w:r w:rsidRPr="00873009">
          <w:rPr>
            <w:rFonts w:ascii="Calibri" w:hAnsi="Calibri" w:cs="Arial"/>
            <w:sz w:val="22"/>
            <w:szCs w:val="22"/>
          </w:rPr>
          <w:t xml:space="preserve"> It is difficult to quantify the level of impact on the pricing of the land because there are other factors too that would play the significant role. Thus, the overall magnitude of impact is moderate, extent is site specific and duration is long term.</w:t>
        </w:r>
      </w:ins>
    </w:p>
    <w:p w:rsidR="00160D84" w:rsidRPr="00873009" w:rsidRDefault="00160D84" w:rsidP="00160D84">
      <w:pPr>
        <w:spacing w:line="300" w:lineRule="auto"/>
        <w:rPr>
          <w:ins w:id="12394" w:author="user" w:date="2012-02-29T14:50:00Z"/>
          <w:rFonts w:ascii="Calibri" w:hAnsi="Calibri" w:cs="Calibri"/>
          <w:b/>
          <w:sz w:val="10"/>
          <w:szCs w:val="10"/>
        </w:rPr>
      </w:pPr>
    </w:p>
    <w:p w:rsidR="00160D84" w:rsidRPr="00873009" w:rsidRDefault="00160D84" w:rsidP="00160D84">
      <w:pPr>
        <w:spacing w:line="300" w:lineRule="auto"/>
        <w:rPr>
          <w:ins w:id="12395" w:author="user" w:date="2012-02-29T14:50:00Z"/>
          <w:rFonts w:ascii="Calibri" w:hAnsi="Calibri" w:cs="Calibri"/>
          <w:b/>
          <w:sz w:val="22"/>
          <w:szCs w:val="22"/>
        </w:rPr>
      </w:pPr>
      <w:ins w:id="12396" w:author="user" w:date="2012-02-29T14:50:00Z">
        <w:r w:rsidRPr="00873009">
          <w:rPr>
            <w:rFonts w:ascii="Calibri" w:hAnsi="Calibri" w:cs="Calibri"/>
            <w:b/>
            <w:sz w:val="22"/>
            <w:szCs w:val="22"/>
          </w:rPr>
          <w:t>7.2.2.3 Withdrawal or Decrease in Economic Activities</w:t>
        </w:r>
      </w:ins>
    </w:p>
    <w:p w:rsidR="00160D84" w:rsidRPr="00873009" w:rsidRDefault="00160D84" w:rsidP="00160D84">
      <w:pPr>
        <w:spacing w:line="300" w:lineRule="auto"/>
        <w:jc w:val="both"/>
        <w:rPr>
          <w:ins w:id="12397" w:author="user" w:date="2012-02-29T14:50:00Z"/>
          <w:rFonts w:ascii="Calibri" w:hAnsi="Calibri"/>
          <w:sz w:val="22"/>
          <w:szCs w:val="22"/>
        </w:rPr>
      </w:pPr>
      <w:ins w:id="12398" w:author="user" w:date="2012-02-29T14:50:00Z">
        <w:r w:rsidRPr="00873009">
          <w:rPr>
            <w:rFonts w:ascii="Calibri" w:hAnsi="Calibri"/>
            <w:sz w:val="22"/>
            <w:szCs w:val="22"/>
          </w:rPr>
          <w:t xml:space="preserve">Construction of the project induced economic opportunities, which will benefit the local peoples, economy and the project area as a whole. At the end of project construction, these opportunities will be closed. Worker will lose the job and salary. Demand for local agricultural production by construction workers will be minimized. Community and local commodity transactions will be reduced. </w:t>
        </w:r>
      </w:ins>
    </w:p>
    <w:p w:rsidR="00160D84" w:rsidRPr="00873009" w:rsidRDefault="00160D84" w:rsidP="00160D84">
      <w:pPr>
        <w:spacing w:line="300" w:lineRule="auto"/>
        <w:rPr>
          <w:ins w:id="12399" w:author="user" w:date="2012-02-29T14:50:00Z"/>
          <w:rFonts w:ascii="Calibri" w:hAnsi="Calibri"/>
          <w:sz w:val="10"/>
          <w:szCs w:val="10"/>
        </w:rPr>
      </w:pPr>
    </w:p>
    <w:p w:rsidR="00160D84" w:rsidRPr="00873009" w:rsidRDefault="00160D84" w:rsidP="00160D84">
      <w:pPr>
        <w:spacing w:line="300" w:lineRule="auto"/>
        <w:jc w:val="both"/>
        <w:rPr>
          <w:ins w:id="12400" w:author="user" w:date="2012-02-29T14:50:00Z"/>
          <w:rFonts w:ascii="Calibri" w:hAnsi="Calibri"/>
          <w:sz w:val="22"/>
          <w:szCs w:val="22"/>
        </w:rPr>
      </w:pPr>
      <w:ins w:id="12401" w:author="user" w:date="2012-02-29T14:50:00Z">
        <w:r w:rsidRPr="00873009">
          <w:rPr>
            <w:rFonts w:ascii="Calibri" w:hAnsi="Calibri"/>
            <w:sz w:val="22"/>
            <w:szCs w:val="22"/>
          </w:rPr>
          <w:t>The withdrawal or decrease in economic activity during operation and maintenance may affect the life style of the local people. Local people are habitual for more expenses due to the increased earnings of construction phase. They will face difficult to manage the lifestyle once the economic activities will reduce and earning will drastically decline. However, due to the linear nature of the project, the local labors will be hired at the different locations only for the short duration of time. Thus, the magnitude of impact is considered low because the economic activities are limited and are spread throughout the settlements of the alignment. The extent is site specific and duration is of long term.</w:t>
        </w:r>
      </w:ins>
    </w:p>
    <w:p w:rsidR="00160D84" w:rsidRPr="00873009" w:rsidRDefault="00160D84" w:rsidP="00160D84">
      <w:pPr>
        <w:spacing w:line="300" w:lineRule="auto"/>
        <w:rPr>
          <w:ins w:id="12402" w:author="user" w:date="2012-02-29T14:50:00Z"/>
          <w:rFonts w:ascii="Calibri" w:hAnsi="Calibri" w:cs="Calibri"/>
          <w:b/>
          <w:sz w:val="10"/>
          <w:szCs w:val="10"/>
        </w:rPr>
      </w:pPr>
    </w:p>
    <w:p w:rsidR="00160D84" w:rsidRPr="00873009" w:rsidRDefault="00160D84" w:rsidP="00160D84">
      <w:pPr>
        <w:spacing w:line="300" w:lineRule="auto"/>
        <w:rPr>
          <w:ins w:id="12403" w:author="user" w:date="2012-02-29T14:50:00Z"/>
          <w:rFonts w:ascii="Calibri" w:hAnsi="Calibri" w:cs="Calibri"/>
          <w:b/>
          <w:sz w:val="22"/>
          <w:szCs w:val="22"/>
        </w:rPr>
      </w:pPr>
      <w:ins w:id="12404" w:author="user" w:date="2012-02-29T14:50:00Z">
        <w:r w:rsidRPr="00873009">
          <w:rPr>
            <w:rFonts w:ascii="Calibri" w:hAnsi="Calibri" w:cs="Calibri"/>
            <w:b/>
            <w:bCs/>
            <w:sz w:val="22"/>
            <w:szCs w:val="22"/>
          </w:rPr>
          <w:t>7</w:t>
        </w:r>
        <w:r w:rsidRPr="00873009">
          <w:rPr>
            <w:rFonts w:ascii="Calibri" w:hAnsi="Calibri" w:cs="Calibri"/>
            <w:b/>
            <w:sz w:val="22"/>
            <w:szCs w:val="22"/>
          </w:rPr>
          <w:t>.2.2.4 Reduction in Agricultural Production</w:t>
        </w:r>
      </w:ins>
    </w:p>
    <w:p w:rsidR="00160D84" w:rsidRPr="00873009" w:rsidRDefault="00160D84" w:rsidP="00160D84">
      <w:pPr>
        <w:spacing w:line="300" w:lineRule="auto"/>
        <w:jc w:val="both"/>
        <w:rPr>
          <w:ins w:id="12405" w:author="user" w:date="2012-02-29T14:50:00Z"/>
          <w:rFonts w:ascii="Calibri" w:hAnsi="Calibri" w:cs="Arial"/>
          <w:sz w:val="22"/>
          <w:szCs w:val="22"/>
        </w:rPr>
      </w:pPr>
      <w:ins w:id="12406" w:author="user" w:date="2012-02-29T14:50:00Z">
        <w:r w:rsidRPr="00873009">
          <w:rPr>
            <w:rFonts w:ascii="Calibri" w:hAnsi="Calibri" w:cs="Calibri"/>
            <w:sz w:val="22"/>
            <w:szCs w:val="22"/>
          </w:rPr>
          <w:t xml:space="preserve">The acquisition of 6.90 ha of cultivated land will be permanently reduced production of 17.36 Mt food grain annually. . This includes 7.82 Mt maize, 5.19 Mt paddy, 1.59 Mt wheat and 1.06 Mt other crops. </w:t>
        </w:r>
        <w:r w:rsidRPr="00873009">
          <w:rPr>
            <w:rFonts w:ascii="Calibri" w:hAnsi="Calibri" w:cs="Arial"/>
            <w:sz w:val="22"/>
            <w:szCs w:val="22"/>
          </w:rPr>
          <w:t>The magnitude of this impact is considered to be low, extent is site specific and duration is long term.</w:t>
        </w:r>
      </w:ins>
    </w:p>
    <w:p w:rsidR="00160D84" w:rsidRPr="00873009" w:rsidRDefault="00160D84" w:rsidP="003C2D56">
      <w:pPr>
        <w:pStyle w:val="BodyTextIndent"/>
        <w:spacing w:line="300" w:lineRule="auto"/>
        <w:ind w:left="0"/>
        <w:jc w:val="both"/>
        <w:rPr>
          <w:ins w:id="12407" w:author="user" w:date="2012-02-29T14:50:00Z"/>
          <w:rFonts w:ascii="Calibri" w:hAnsi="Calibri" w:cs="Calibri"/>
          <w:b/>
          <w:bCs/>
          <w:sz w:val="22"/>
          <w:szCs w:val="22"/>
        </w:rPr>
        <w:pPrChange w:id="12408" w:author="user" w:date="2012-03-01T11:59:00Z">
          <w:pPr>
            <w:pStyle w:val="BodyTextIndent"/>
            <w:spacing w:line="300" w:lineRule="auto"/>
            <w:jc w:val="both"/>
          </w:pPr>
        </w:pPrChange>
      </w:pPr>
      <w:ins w:id="12409" w:author="user" w:date="2012-02-29T14:50:00Z">
        <w:r w:rsidRPr="00873009">
          <w:rPr>
            <w:rFonts w:ascii="Calibri" w:hAnsi="Calibri" w:cs="Calibri"/>
            <w:b/>
            <w:sz w:val="22"/>
            <w:szCs w:val="22"/>
          </w:rPr>
          <w:lastRenderedPageBreak/>
          <w:t xml:space="preserve">7.2.2.5 </w:t>
        </w:r>
        <w:r w:rsidRPr="00873009">
          <w:rPr>
            <w:rFonts w:ascii="Calibri" w:hAnsi="Calibri" w:cs="Calibri"/>
            <w:b/>
            <w:bCs/>
            <w:sz w:val="22"/>
            <w:szCs w:val="22"/>
          </w:rPr>
          <w:t>Occupational health and safety hazards</w:t>
        </w:r>
      </w:ins>
    </w:p>
    <w:p w:rsidR="00160D84" w:rsidRPr="00873009" w:rsidRDefault="00160D84" w:rsidP="00160D84">
      <w:pPr>
        <w:pStyle w:val="BodyTextIndent"/>
        <w:spacing w:after="0" w:line="300" w:lineRule="auto"/>
        <w:ind w:left="0"/>
        <w:jc w:val="both"/>
        <w:rPr>
          <w:ins w:id="12410" w:author="user" w:date="2012-02-29T14:50:00Z"/>
          <w:rFonts w:ascii="Calibri" w:hAnsi="Calibri" w:cs="Arial"/>
          <w:sz w:val="22"/>
          <w:szCs w:val="22"/>
        </w:rPr>
      </w:pPr>
      <w:ins w:id="12411" w:author="user" w:date="2012-02-29T14:50:00Z">
        <w:r w:rsidRPr="00873009">
          <w:rPr>
            <w:rFonts w:ascii="Calibri" w:hAnsi="Calibri" w:cs="Arial"/>
            <w:sz w:val="22"/>
            <w:szCs w:val="22"/>
          </w:rPr>
          <w:t>During operation phase, the flow of current and the operation of substation make the people, in the immediate vicinity of the line, vulnerable to electrical hazards such as fire and electrical shocks. Furthermore, lack of training, operation and maintenance skill and unavailability of the necessary safety equipment may add further risk with safety regards.  The public can be affected principally through their own acts, such as children climbing towers, high vehicles attempting to pass beneath the lines, surveyors using metal leveling staffs under the conductors etc. These risks have a low probability of occurrences, but a very high (terminal) significance to the individuals involved. The overall magnitude of impact is considered to be low, extent is site specific and duration is long term.</w:t>
        </w:r>
      </w:ins>
    </w:p>
    <w:p w:rsidR="00160D84" w:rsidRPr="00873009" w:rsidRDefault="00160D84" w:rsidP="00160D84">
      <w:pPr>
        <w:spacing w:line="300" w:lineRule="auto"/>
        <w:rPr>
          <w:ins w:id="12412" w:author="user" w:date="2012-02-29T14:50:00Z"/>
          <w:rFonts w:ascii="Calibri" w:hAnsi="Calibri" w:cs="Calibri"/>
          <w:b/>
          <w:sz w:val="10"/>
          <w:szCs w:val="10"/>
        </w:rPr>
      </w:pPr>
    </w:p>
    <w:p w:rsidR="00160D84" w:rsidRPr="00873009" w:rsidRDefault="00160D84" w:rsidP="00160D84">
      <w:pPr>
        <w:spacing w:line="300" w:lineRule="auto"/>
        <w:rPr>
          <w:ins w:id="12413" w:author="user" w:date="2012-02-29T14:50:00Z"/>
          <w:rFonts w:ascii="Calibri" w:hAnsi="Calibri" w:cs="Calibri"/>
          <w:b/>
          <w:sz w:val="22"/>
          <w:szCs w:val="22"/>
        </w:rPr>
      </w:pPr>
      <w:ins w:id="12414" w:author="user" w:date="2012-02-29T14:50:00Z">
        <w:r w:rsidRPr="00873009">
          <w:rPr>
            <w:rFonts w:ascii="Calibri" w:hAnsi="Calibri" w:cs="Calibri"/>
            <w:b/>
            <w:sz w:val="22"/>
            <w:szCs w:val="22"/>
          </w:rPr>
          <w:t>7.2.2.6 Livelihood</w:t>
        </w:r>
      </w:ins>
    </w:p>
    <w:p w:rsidR="00160D84" w:rsidRPr="00873009" w:rsidRDefault="00160D84" w:rsidP="00160D84">
      <w:pPr>
        <w:spacing w:line="300" w:lineRule="auto"/>
        <w:jc w:val="both"/>
        <w:rPr>
          <w:ins w:id="12415" w:author="user" w:date="2012-02-29T14:50:00Z"/>
          <w:rFonts w:ascii="Calibri" w:hAnsi="Calibri" w:cs="Arial"/>
          <w:sz w:val="22"/>
          <w:szCs w:val="22"/>
        </w:rPr>
      </w:pPr>
      <w:ins w:id="12416" w:author="user" w:date="2012-02-29T14:50:00Z">
        <w:r w:rsidRPr="00873009">
          <w:rPr>
            <w:rFonts w:ascii="Calibri" w:hAnsi="Calibri" w:cs="Arial"/>
            <w:sz w:val="22"/>
            <w:szCs w:val="22"/>
          </w:rPr>
          <w:t xml:space="preserve">A total of 6.90 ha cultivated land will be permanently acquired by the project for the placement of towers and substations. Of the surveyed households 73.5 % have food deficit since their production is not able to meet the year round food requirement of their family.  The acquisition of land for towers and substation will reduce </w:t>
        </w:r>
        <w:r w:rsidRPr="00873009">
          <w:rPr>
            <w:rFonts w:ascii="Calibri" w:eastAsia="MS Mincho" w:hAnsi="Calibri" w:cs="Arial"/>
            <w:b/>
            <w:bCs/>
            <w:sz w:val="20"/>
            <w:szCs w:val="20"/>
            <w:lang w:eastAsia="ja-JP"/>
          </w:rPr>
          <w:t xml:space="preserve">15.66 </w:t>
        </w:r>
        <w:r w:rsidRPr="00873009">
          <w:rPr>
            <w:rFonts w:ascii="Calibri" w:hAnsi="Calibri" w:cs="Arial"/>
            <w:sz w:val="22"/>
            <w:szCs w:val="22"/>
          </w:rPr>
          <w:t>Mt food grain annually.   This will add further pressure on the majority of the project affected households already facing food deficit problem. The loss of production will further reduce agriculture income of local people thus affecting livelihood.  Since the affected households have other sources of income too, the magnitude of impact is moderate, extent is local and for long duration.</w:t>
        </w:r>
      </w:ins>
    </w:p>
    <w:p w:rsidR="00160D84" w:rsidRPr="00873009" w:rsidRDefault="00160D84" w:rsidP="00160D84">
      <w:pPr>
        <w:spacing w:line="300" w:lineRule="auto"/>
        <w:rPr>
          <w:ins w:id="12417" w:author="user" w:date="2012-02-29T14:50:00Z"/>
          <w:rFonts w:ascii="Calibri" w:hAnsi="Calibri" w:cs="Calibri"/>
          <w:b/>
          <w:sz w:val="22"/>
          <w:szCs w:val="22"/>
        </w:rPr>
      </w:pPr>
    </w:p>
    <w:p w:rsidR="00160D84" w:rsidRPr="00873009" w:rsidRDefault="00160D84" w:rsidP="00160D84">
      <w:pPr>
        <w:spacing w:line="300" w:lineRule="auto"/>
        <w:rPr>
          <w:ins w:id="12418" w:author="user" w:date="2012-02-29T14:50:00Z"/>
          <w:rFonts w:ascii="Calibri" w:hAnsi="Calibri" w:cs="Calibri"/>
          <w:b/>
          <w:sz w:val="22"/>
          <w:szCs w:val="22"/>
        </w:rPr>
      </w:pPr>
      <w:ins w:id="12419" w:author="user" w:date="2012-02-29T14:50:00Z">
        <w:r w:rsidRPr="00873009">
          <w:rPr>
            <w:rFonts w:ascii="Calibri" w:hAnsi="Calibri" w:cs="Calibri"/>
            <w:b/>
            <w:sz w:val="22"/>
            <w:szCs w:val="22"/>
          </w:rPr>
          <w:t>7.2.2.7 Electricity Hazards and Electromagnetic Impact</w:t>
        </w:r>
      </w:ins>
    </w:p>
    <w:p w:rsidR="00160D84" w:rsidRPr="00873009" w:rsidRDefault="00160D84" w:rsidP="00160D84">
      <w:pPr>
        <w:spacing w:line="300" w:lineRule="auto"/>
        <w:jc w:val="both"/>
        <w:rPr>
          <w:ins w:id="12420" w:author="user" w:date="2012-02-29T14:50:00Z"/>
          <w:rFonts w:ascii="Calibri" w:hAnsi="Calibri" w:cs="Arial"/>
          <w:sz w:val="22"/>
          <w:szCs w:val="22"/>
        </w:rPr>
      </w:pPr>
      <w:ins w:id="12421" w:author="user" w:date="2012-02-29T14:50:00Z">
        <w:r w:rsidRPr="00873009">
          <w:rPr>
            <w:rFonts w:ascii="Calibri" w:hAnsi="Calibri" w:cs="Calibri"/>
            <w:bCs/>
            <w:sz w:val="22"/>
            <w:szCs w:val="22"/>
          </w:rPr>
          <w:t xml:space="preserve">The high voltage and current carried by the proposed 220 kV transmission line will create electric and magnetic fields that will dissipate rapidly with increasing distance from the source. Transmission line tower heights and corresponding conductor heights above ground level, as well as the RoW width, are selected and designed to limit the electromagnetic radiation levels at ground level and at RoW edges to acceptable levels. </w:t>
        </w:r>
        <w:r w:rsidRPr="00873009">
          <w:rPr>
            <w:rFonts w:ascii="Calibri" w:hAnsi="Calibri" w:cs="Arial"/>
            <w:sz w:val="22"/>
            <w:szCs w:val="22"/>
          </w:rPr>
          <w:t>Although specific biological responses to the electromagnetic fields (EMF) associated with current-carrying conductors is still unknown, evidence suggests that health hazards may exist due to EMF. As such, the transmission of electrical energy through the conductors of the proposed line may pose risks and hazards to the surrounding environment and nearby residents. The overall magnitude of impact is considered to be low, extent is site specific and duration is long term.</w:t>
        </w:r>
      </w:ins>
    </w:p>
    <w:p w:rsidR="00160D84" w:rsidRPr="00873009" w:rsidRDefault="00160D84" w:rsidP="00160D84">
      <w:pPr>
        <w:spacing w:line="300" w:lineRule="auto"/>
        <w:rPr>
          <w:ins w:id="12422" w:author="user" w:date="2012-02-29T14:50:00Z"/>
          <w:rFonts w:ascii="Calibri" w:hAnsi="Calibri" w:cs="Calibri"/>
          <w:b/>
          <w:bCs/>
          <w:sz w:val="22"/>
          <w:szCs w:val="22"/>
        </w:rPr>
      </w:pPr>
    </w:p>
    <w:p w:rsidR="00160D84" w:rsidRPr="00873009" w:rsidRDefault="00160D84" w:rsidP="00160D84">
      <w:pPr>
        <w:spacing w:line="300" w:lineRule="auto"/>
        <w:rPr>
          <w:ins w:id="12423" w:author="user" w:date="2012-02-29T14:50:00Z"/>
        </w:rPr>
      </w:pPr>
    </w:p>
    <w:p w:rsidR="00160D84" w:rsidRDefault="00160D84" w:rsidP="002B6273">
      <w:pPr>
        <w:pStyle w:val="BodyText"/>
        <w:spacing w:line="300" w:lineRule="auto"/>
        <w:jc w:val="both"/>
        <w:rPr>
          <w:ins w:id="12424" w:author="user" w:date="2012-02-29T14:50:00Z"/>
          <w:rFonts w:ascii="Calibri" w:hAnsi="Calibri" w:cs="Calibri"/>
          <w:sz w:val="22"/>
          <w:szCs w:val="22"/>
          <w:lang w:val="en-GB"/>
        </w:rPr>
      </w:pPr>
    </w:p>
    <w:p w:rsidR="00160D84" w:rsidRDefault="00160D84" w:rsidP="002B6273">
      <w:pPr>
        <w:pStyle w:val="BodyText"/>
        <w:spacing w:line="300" w:lineRule="auto"/>
        <w:jc w:val="both"/>
        <w:rPr>
          <w:ins w:id="12425" w:author="user" w:date="2012-02-29T14:49:00Z"/>
          <w:rFonts w:ascii="Calibri" w:hAnsi="Calibri" w:cs="Calibri"/>
          <w:sz w:val="22"/>
          <w:szCs w:val="22"/>
          <w:lang w:val="en-GB"/>
        </w:rPr>
      </w:pPr>
    </w:p>
    <w:p w:rsidR="002B6273" w:rsidRPr="00A33F20" w:rsidRDefault="002B6273" w:rsidP="002B6273">
      <w:pPr>
        <w:spacing w:line="300" w:lineRule="auto"/>
        <w:rPr>
          <w:ins w:id="12426" w:author="user" w:date="2012-02-29T14:49:00Z"/>
          <w:lang w:val="en-GB"/>
        </w:rPr>
      </w:pPr>
    </w:p>
    <w:p w:rsidR="00160D84" w:rsidRPr="003B01B5" w:rsidRDefault="00160D84" w:rsidP="00160D84">
      <w:pPr>
        <w:pStyle w:val="Heading1"/>
        <w:jc w:val="center"/>
        <w:rPr>
          <w:ins w:id="12427" w:author="user" w:date="2012-02-29T14:51:00Z"/>
          <w:rFonts w:ascii="Calibri" w:hAnsi="Calibri" w:cs="Calibri"/>
          <w:sz w:val="28"/>
          <w:szCs w:val="28"/>
        </w:rPr>
      </w:pPr>
      <w:ins w:id="12428" w:author="user" w:date="2012-02-29T14:50:00Z">
        <w:r>
          <w:rPr>
            <w:sz w:val="22"/>
            <w:szCs w:val="22"/>
          </w:rPr>
          <w:br w:type="page"/>
        </w:r>
      </w:ins>
      <w:ins w:id="12429" w:author="user" w:date="2012-02-29T14:51:00Z">
        <w:r w:rsidRPr="003B01B5">
          <w:rPr>
            <w:rFonts w:ascii="Calibri" w:hAnsi="Calibri" w:cs="Calibri"/>
            <w:sz w:val="28"/>
            <w:szCs w:val="28"/>
          </w:rPr>
          <w:lastRenderedPageBreak/>
          <w:t>CHAPTER-VIII</w:t>
        </w:r>
      </w:ins>
    </w:p>
    <w:p w:rsidR="00160D84" w:rsidRPr="003B01B5" w:rsidRDefault="00160D84" w:rsidP="00160D84">
      <w:pPr>
        <w:pStyle w:val="Heading1"/>
        <w:jc w:val="center"/>
        <w:rPr>
          <w:ins w:id="12430" w:author="user" w:date="2012-02-29T14:51:00Z"/>
          <w:rFonts w:ascii="Calibri" w:hAnsi="Calibri" w:cs="Calibri"/>
          <w:sz w:val="28"/>
          <w:szCs w:val="28"/>
        </w:rPr>
      </w:pPr>
      <w:ins w:id="12431" w:author="user" w:date="2012-02-29T14:51:00Z">
        <w:r w:rsidRPr="003B01B5">
          <w:rPr>
            <w:rFonts w:ascii="Calibri" w:hAnsi="Calibri" w:cs="Calibri"/>
            <w:sz w:val="28"/>
            <w:szCs w:val="28"/>
          </w:rPr>
          <w:t xml:space="preserve"> MITIGATION AND ENHANCEMENT MEASURES</w:t>
        </w:r>
      </w:ins>
    </w:p>
    <w:p w:rsidR="00160D84" w:rsidRPr="003B01B5" w:rsidRDefault="00160D84" w:rsidP="00160D84">
      <w:pPr>
        <w:pStyle w:val="List2"/>
        <w:spacing w:after="180" w:line="300" w:lineRule="auto"/>
        <w:ind w:left="0" w:firstLine="0"/>
        <w:rPr>
          <w:ins w:id="12432" w:author="user" w:date="2012-02-29T14:51:00Z"/>
          <w:rFonts w:ascii="Calibri" w:hAnsi="Calibri" w:cs="Arial"/>
          <w:b/>
          <w:bCs/>
          <w:sz w:val="10"/>
          <w:szCs w:val="10"/>
        </w:rPr>
      </w:pPr>
    </w:p>
    <w:p w:rsidR="00160D84" w:rsidRPr="003B01B5" w:rsidRDefault="00160D84" w:rsidP="00160D84">
      <w:pPr>
        <w:pStyle w:val="List2"/>
        <w:spacing w:after="180" w:line="300" w:lineRule="auto"/>
        <w:ind w:left="0" w:firstLine="0"/>
        <w:rPr>
          <w:ins w:id="12433" w:author="user" w:date="2012-02-29T14:51:00Z"/>
          <w:rFonts w:ascii="Calibri" w:hAnsi="Calibri" w:cs="Arial"/>
          <w:b/>
          <w:bCs/>
          <w:sz w:val="22"/>
          <w:szCs w:val="22"/>
        </w:rPr>
      </w:pPr>
      <w:ins w:id="12434" w:author="user" w:date="2012-02-29T14:51:00Z">
        <w:r w:rsidRPr="003B01B5">
          <w:rPr>
            <w:rFonts w:ascii="Calibri" w:hAnsi="Calibri" w:cs="Arial"/>
            <w:b/>
            <w:bCs/>
            <w:sz w:val="22"/>
            <w:szCs w:val="22"/>
          </w:rPr>
          <w:t>8.1 General</w:t>
        </w:r>
      </w:ins>
    </w:p>
    <w:p w:rsidR="00160D84" w:rsidRPr="003B01B5" w:rsidRDefault="00160D84" w:rsidP="00160D84">
      <w:pPr>
        <w:pStyle w:val="List2"/>
        <w:spacing w:after="180" w:line="300" w:lineRule="auto"/>
        <w:ind w:left="0" w:firstLine="0"/>
        <w:rPr>
          <w:ins w:id="12435" w:author="user" w:date="2012-02-29T14:51:00Z"/>
          <w:rFonts w:ascii="Calibri" w:hAnsi="Calibri" w:cs="Tahoma"/>
          <w:sz w:val="22"/>
          <w:szCs w:val="22"/>
        </w:rPr>
      </w:pPr>
      <w:ins w:id="12436" w:author="user" w:date="2012-02-29T14:51:00Z">
        <w:r w:rsidRPr="003B01B5">
          <w:rPr>
            <w:rFonts w:ascii="Calibri" w:hAnsi="Calibri" w:cs="Arial"/>
            <w:sz w:val="22"/>
            <w:szCs w:val="22"/>
          </w:rPr>
          <w:t xml:space="preserve">The project has its impact at two levels i.e. household and community. </w:t>
        </w:r>
        <w:r w:rsidRPr="003B01B5">
          <w:rPr>
            <w:rFonts w:ascii="Calibri" w:hAnsi="Calibri" w:cs="Tahoma"/>
            <w:bCs/>
            <w:sz w:val="22"/>
            <w:szCs w:val="22"/>
          </w:rPr>
          <w:t xml:space="preserve">The project proponent will implement the proposed mitigation and enhancement measures as a prime responsibility. The adverse impacts that are not identified during the study, if later discovered during the construction and operation phases will be mitigated by the proponent at its own cost. The project will compensate for the loss of life and properties due to activities taken during construction and operation of the project. </w:t>
        </w:r>
      </w:ins>
    </w:p>
    <w:p w:rsidR="00160D84" w:rsidRPr="003B01B5" w:rsidRDefault="00160D84" w:rsidP="00160D84">
      <w:pPr>
        <w:spacing w:line="300" w:lineRule="auto"/>
        <w:jc w:val="both"/>
        <w:rPr>
          <w:ins w:id="12437" w:author="user" w:date="2012-02-29T14:51:00Z"/>
          <w:rFonts w:ascii="Calibri" w:hAnsi="Calibri" w:cs="Arial"/>
          <w:sz w:val="22"/>
          <w:szCs w:val="22"/>
        </w:rPr>
      </w:pPr>
      <w:ins w:id="12438" w:author="user" w:date="2012-02-29T14:51:00Z">
        <w:r w:rsidRPr="003B01B5">
          <w:rPr>
            <w:rFonts w:ascii="Calibri" w:hAnsi="Calibri" w:cs="Arial"/>
            <w:sz w:val="22"/>
            <w:szCs w:val="22"/>
          </w:rPr>
          <w:t xml:space="preserve">In this section, following mitigation and enhancement measures are proposed to minimize the adverse impacts and enhance the positive impacts. </w:t>
        </w:r>
      </w:ins>
    </w:p>
    <w:p w:rsidR="00160D84" w:rsidRPr="003B01B5" w:rsidRDefault="00160D84" w:rsidP="00160D84">
      <w:pPr>
        <w:pStyle w:val="Heading4"/>
        <w:spacing w:line="300" w:lineRule="auto"/>
        <w:rPr>
          <w:ins w:id="12439" w:author="user" w:date="2012-02-29T14:51:00Z"/>
          <w:sz w:val="22"/>
          <w:szCs w:val="22"/>
          <w:lang w:val="en-GB"/>
        </w:rPr>
      </w:pPr>
      <w:ins w:id="12440" w:author="user" w:date="2012-02-29T14:51:00Z">
        <w:r w:rsidRPr="003B01B5">
          <w:rPr>
            <w:sz w:val="22"/>
            <w:szCs w:val="22"/>
            <w:lang w:val="en-GB"/>
          </w:rPr>
          <w:t>8.2 Enhancement Measures and Community Support Program</w:t>
        </w:r>
      </w:ins>
    </w:p>
    <w:p w:rsidR="00160D84" w:rsidRPr="003B01B5" w:rsidRDefault="00160D84" w:rsidP="00160D84">
      <w:pPr>
        <w:pStyle w:val="Heading5"/>
        <w:spacing w:line="300" w:lineRule="auto"/>
        <w:rPr>
          <w:ins w:id="12441" w:author="user" w:date="2012-02-29T14:51:00Z"/>
          <w:rFonts w:ascii="Calibri" w:hAnsi="Calibri" w:cs="Tahoma"/>
          <w:i w:val="0"/>
          <w:sz w:val="22"/>
          <w:szCs w:val="22"/>
        </w:rPr>
      </w:pPr>
      <w:ins w:id="12442" w:author="user" w:date="2012-02-29T14:51:00Z">
        <w:r w:rsidRPr="003B01B5">
          <w:rPr>
            <w:rFonts w:ascii="Calibri" w:hAnsi="Calibri" w:cs="Tahoma"/>
            <w:i w:val="0"/>
            <w:sz w:val="22"/>
            <w:szCs w:val="22"/>
          </w:rPr>
          <w:t>8.2.1 Priority to the Local Employment</w:t>
        </w:r>
      </w:ins>
    </w:p>
    <w:p w:rsidR="00160D84" w:rsidRPr="003B01B5" w:rsidRDefault="00160D84" w:rsidP="00160D84">
      <w:pPr>
        <w:pStyle w:val="BodyText"/>
        <w:spacing w:line="300" w:lineRule="auto"/>
        <w:rPr>
          <w:ins w:id="12443" w:author="user" w:date="2012-02-29T14:51:00Z"/>
          <w:rFonts w:ascii="Calibri" w:hAnsi="Calibri"/>
          <w:sz w:val="22"/>
          <w:szCs w:val="22"/>
        </w:rPr>
      </w:pPr>
      <w:ins w:id="12444" w:author="user" w:date="2012-02-29T14:51:00Z">
        <w:r w:rsidRPr="003B01B5">
          <w:rPr>
            <w:rFonts w:ascii="Calibri" w:hAnsi="Calibri" w:cs="Tahoma"/>
            <w:sz w:val="22"/>
            <w:szCs w:val="22"/>
          </w:rPr>
          <w:t xml:space="preserve">As much as possible and as per their qualification and skill they possesses, the project will emphasize to hire the local people for the construction work. Due priority will be given to project affected families, disadvantage people and women. </w:t>
        </w:r>
        <w:r w:rsidRPr="003B01B5">
          <w:rPr>
            <w:rFonts w:ascii="Calibri" w:hAnsi="Calibri"/>
            <w:sz w:val="22"/>
            <w:szCs w:val="22"/>
          </w:rPr>
          <w:t xml:space="preserve">Altogether 250 people will be deployed during the construction of the project, which includes 150 unskilled, 60 semi skilled and 40 skilled manpower.  </w:t>
        </w:r>
        <w:r w:rsidRPr="003B01B5">
          <w:rPr>
            <w:rFonts w:ascii="Calibri" w:hAnsi="Calibri" w:cs="Tahoma"/>
            <w:sz w:val="22"/>
            <w:szCs w:val="22"/>
          </w:rPr>
          <w:t>The unskilled and semiskilled manpower will be recruited from local to the extent possible.</w:t>
        </w:r>
        <w:r w:rsidRPr="003B01B5">
          <w:rPr>
            <w:rFonts w:ascii="Calibri" w:hAnsi="Calibri"/>
            <w:sz w:val="22"/>
            <w:szCs w:val="22"/>
          </w:rPr>
          <w:t xml:space="preserve"> The following priority for the recruitment is proposed:</w:t>
        </w:r>
      </w:ins>
    </w:p>
    <w:p w:rsidR="00160D84" w:rsidRPr="003B01B5" w:rsidRDefault="00160D84" w:rsidP="00160D84">
      <w:pPr>
        <w:pStyle w:val="BodyText"/>
        <w:widowControl w:val="0"/>
        <w:numPr>
          <w:ilvl w:val="0"/>
          <w:numId w:val="25"/>
        </w:numPr>
        <w:adjustRightInd w:val="0"/>
        <w:spacing w:after="0" w:line="300" w:lineRule="auto"/>
        <w:jc w:val="both"/>
        <w:textAlignment w:val="baseline"/>
        <w:rPr>
          <w:ins w:id="12445" w:author="user" w:date="2012-02-29T14:51:00Z"/>
          <w:rFonts w:ascii="Calibri" w:hAnsi="Calibri"/>
          <w:sz w:val="22"/>
          <w:szCs w:val="22"/>
        </w:rPr>
      </w:pPr>
      <w:ins w:id="12446" w:author="user" w:date="2012-02-29T14:51:00Z">
        <w:r w:rsidRPr="003B01B5">
          <w:rPr>
            <w:rFonts w:ascii="Calibri" w:hAnsi="Calibri"/>
            <w:sz w:val="22"/>
            <w:szCs w:val="22"/>
          </w:rPr>
          <w:t>Project Affected Families</w:t>
        </w:r>
      </w:ins>
    </w:p>
    <w:p w:rsidR="00160D84" w:rsidRPr="003B01B5" w:rsidRDefault="00160D84" w:rsidP="00160D84">
      <w:pPr>
        <w:pStyle w:val="BodyText"/>
        <w:widowControl w:val="0"/>
        <w:numPr>
          <w:ilvl w:val="0"/>
          <w:numId w:val="25"/>
        </w:numPr>
        <w:adjustRightInd w:val="0"/>
        <w:spacing w:after="0" w:line="300" w:lineRule="auto"/>
        <w:jc w:val="both"/>
        <w:textAlignment w:val="baseline"/>
        <w:rPr>
          <w:ins w:id="12447" w:author="user" w:date="2012-02-29T14:51:00Z"/>
          <w:rFonts w:ascii="Calibri" w:hAnsi="Calibri"/>
          <w:sz w:val="22"/>
          <w:szCs w:val="22"/>
        </w:rPr>
      </w:pPr>
      <w:ins w:id="12448" w:author="user" w:date="2012-02-29T14:51:00Z">
        <w:r w:rsidRPr="003B01B5">
          <w:rPr>
            <w:rFonts w:ascii="Calibri" w:hAnsi="Calibri"/>
            <w:sz w:val="22"/>
            <w:szCs w:val="22"/>
          </w:rPr>
          <w:t>Project Affected VDCs</w:t>
        </w:r>
      </w:ins>
    </w:p>
    <w:p w:rsidR="00160D84" w:rsidRPr="003B01B5" w:rsidRDefault="00160D84" w:rsidP="00160D84">
      <w:pPr>
        <w:pStyle w:val="BodyText"/>
        <w:widowControl w:val="0"/>
        <w:numPr>
          <w:ilvl w:val="0"/>
          <w:numId w:val="25"/>
        </w:numPr>
        <w:adjustRightInd w:val="0"/>
        <w:spacing w:after="0" w:line="300" w:lineRule="auto"/>
        <w:jc w:val="both"/>
        <w:textAlignment w:val="baseline"/>
        <w:rPr>
          <w:ins w:id="12449" w:author="user" w:date="2012-02-29T14:51:00Z"/>
          <w:rFonts w:ascii="Calibri" w:hAnsi="Calibri"/>
          <w:sz w:val="22"/>
          <w:szCs w:val="22"/>
        </w:rPr>
      </w:pPr>
      <w:ins w:id="12450" w:author="user" w:date="2012-02-29T14:51:00Z">
        <w:r w:rsidRPr="003B01B5">
          <w:rPr>
            <w:rFonts w:ascii="Calibri" w:hAnsi="Calibri"/>
            <w:sz w:val="22"/>
            <w:szCs w:val="22"/>
          </w:rPr>
          <w:t>Project districts</w:t>
        </w:r>
      </w:ins>
    </w:p>
    <w:p w:rsidR="00160D84" w:rsidRPr="003B01B5" w:rsidRDefault="00160D84" w:rsidP="00160D84">
      <w:pPr>
        <w:pStyle w:val="BodyText"/>
        <w:widowControl w:val="0"/>
        <w:numPr>
          <w:ilvl w:val="0"/>
          <w:numId w:val="25"/>
        </w:numPr>
        <w:adjustRightInd w:val="0"/>
        <w:spacing w:after="0" w:line="300" w:lineRule="auto"/>
        <w:jc w:val="both"/>
        <w:textAlignment w:val="baseline"/>
        <w:rPr>
          <w:ins w:id="12451" w:author="user" w:date="2012-02-29T14:51:00Z"/>
          <w:rFonts w:ascii="Calibri" w:hAnsi="Calibri"/>
          <w:sz w:val="22"/>
          <w:szCs w:val="22"/>
        </w:rPr>
      </w:pPr>
      <w:smartTag w:uri="urn:schemas-microsoft-com:office:smarttags" w:element="country-region">
        <w:smartTag w:uri="urn:schemas-microsoft-com:office:smarttags" w:element="place">
          <w:ins w:id="12452" w:author="user" w:date="2012-02-29T14:51:00Z">
            <w:r w:rsidRPr="003B01B5">
              <w:rPr>
                <w:rFonts w:ascii="Calibri" w:hAnsi="Calibri"/>
                <w:sz w:val="22"/>
                <w:szCs w:val="22"/>
              </w:rPr>
              <w:t>Nepal</w:t>
            </w:r>
          </w:ins>
        </w:smartTag>
      </w:smartTag>
    </w:p>
    <w:p w:rsidR="00160D84" w:rsidRPr="003B01B5" w:rsidRDefault="00160D84" w:rsidP="00160D84">
      <w:pPr>
        <w:pStyle w:val="BodyText"/>
        <w:widowControl w:val="0"/>
        <w:numPr>
          <w:ilvl w:val="0"/>
          <w:numId w:val="25"/>
        </w:numPr>
        <w:adjustRightInd w:val="0"/>
        <w:spacing w:after="0" w:line="300" w:lineRule="auto"/>
        <w:jc w:val="both"/>
        <w:textAlignment w:val="baseline"/>
        <w:rPr>
          <w:ins w:id="12453" w:author="user" w:date="2012-02-29T14:51:00Z"/>
          <w:rFonts w:ascii="Calibri" w:hAnsi="Calibri"/>
          <w:sz w:val="22"/>
          <w:szCs w:val="22"/>
        </w:rPr>
      </w:pPr>
      <w:ins w:id="12454" w:author="user" w:date="2012-02-29T14:51:00Z">
        <w:r w:rsidRPr="003B01B5">
          <w:rPr>
            <w:rFonts w:ascii="Calibri" w:hAnsi="Calibri"/>
            <w:sz w:val="22"/>
            <w:szCs w:val="22"/>
          </w:rPr>
          <w:t>Other countries</w:t>
        </w:r>
      </w:ins>
    </w:p>
    <w:p w:rsidR="00160D84" w:rsidRPr="003B01B5" w:rsidRDefault="00160D84" w:rsidP="00160D84">
      <w:pPr>
        <w:spacing w:line="300" w:lineRule="auto"/>
        <w:rPr>
          <w:ins w:id="12455" w:author="user" w:date="2012-02-29T14:51:00Z"/>
          <w:rFonts w:ascii="Calibri" w:hAnsi="Calibri"/>
          <w:sz w:val="10"/>
          <w:szCs w:val="10"/>
        </w:rPr>
      </w:pPr>
    </w:p>
    <w:p w:rsidR="00160D84" w:rsidRPr="003B01B5" w:rsidRDefault="00160D84" w:rsidP="00160D84">
      <w:pPr>
        <w:spacing w:line="300" w:lineRule="auto"/>
        <w:rPr>
          <w:ins w:id="12456" w:author="user" w:date="2012-02-29T14:51:00Z"/>
          <w:rFonts w:ascii="Calibri" w:hAnsi="Calibri" w:cs="Tahoma"/>
          <w:b/>
          <w:bCs/>
          <w:sz w:val="22"/>
          <w:szCs w:val="22"/>
        </w:rPr>
      </w:pPr>
      <w:ins w:id="12457" w:author="user" w:date="2012-02-29T14:51:00Z">
        <w:r w:rsidRPr="003B01B5">
          <w:rPr>
            <w:rFonts w:ascii="Calibri" w:hAnsi="Calibri" w:cs="Tahoma"/>
            <w:b/>
            <w:bCs/>
            <w:sz w:val="22"/>
            <w:szCs w:val="22"/>
          </w:rPr>
          <w:t>8.2.2 Community/ Social Support Program</w:t>
        </w:r>
      </w:ins>
    </w:p>
    <w:p w:rsidR="00160D84" w:rsidRPr="003B01B5" w:rsidRDefault="00160D84" w:rsidP="00160D84">
      <w:pPr>
        <w:spacing w:line="300" w:lineRule="auto"/>
        <w:jc w:val="both"/>
        <w:rPr>
          <w:ins w:id="12458" w:author="user" w:date="2012-02-29T14:51:00Z"/>
          <w:rFonts w:ascii="Calibri" w:hAnsi="Calibri" w:cs="Arial"/>
          <w:sz w:val="22"/>
          <w:szCs w:val="22"/>
        </w:rPr>
      </w:pPr>
      <w:ins w:id="12459" w:author="user" w:date="2012-02-29T14:51:00Z">
        <w:r w:rsidRPr="003B01B5">
          <w:rPr>
            <w:rFonts w:ascii="Calibri" w:hAnsi="Calibri" w:cs="Tahoma"/>
            <w:sz w:val="22"/>
            <w:szCs w:val="22"/>
          </w:rPr>
          <w:t xml:space="preserve">Although these programs are not directly related to the project development but it has indirect consequences about project construction. Since large scale transmission line project is going to be implemented in their area, local people have certain expectation regarding the assistance in some of the development works. Health post support program, school support program, small scale drinking water and irrigation assistance and assistance for the renovation and development of religious and recreational places. In addition capacity building program for local institution (VDCs, NGOs, CBOs and clubs) working in community will also be conducted. </w:t>
        </w:r>
        <w:r w:rsidRPr="003B01B5">
          <w:rPr>
            <w:rFonts w:ascii="Calibri" w:hAnsi="Calibri" w:cs="Arial"/>
            <w:sz w:val="22"/>
            <w:szCs w:val="22"/>
          </w:rPr>
          <w:t xml:space="preserve"> </w:t>
        </w:r>
      </w:ins>
    </w:p>
    <w:p w:rsidR="00160D84" w:rsidRPr="003B01B5" w:rsidRDefault="00160D84" w:rsidP="00160D84">
      <w:pPr>
        <w:spacing w:line="300" w:lineRule="auto"/>
        <w:rPr>
          <w:ins w:id="12460" w:author="user" w:date="2012-02-29T14:51:00Z"/>
          <w:rFonts w:ascii="Calibri" w:hAnsi="Calibri" w:cs="Tahoma"/>
          <w:sz w:val="22"/>
          <w:szCs w:val="22"/>
        </w:rPr>
      </w:pPr>
      <w:ins w:id="12461" w:author="user" w:date="2012-02-29T14:51:00Z">
        <w:r w:rsidRPr="003B01B5">
          <w:rPr>
            <w:rFonts w:ascii="Calibri" w:hAnsi="Calibri" w:cs="Tahoma"/>
            <w:b/>
            <w:sz w:val="22"/>
            <w:szCs w:val="22"/>
          </w:rPr>
          <w:t>Rural Electrification</w:t>
        </w:r>
      </w:ins>
    </w:p>
    <w:p w:rsidR="00160D84" w:rsidRPr="003B01B5" w:rsidRDefault="00160D84" w:rsidP="00160D84">
      <w:pPr>
        <w:spacing w:line="300" w:lineRule="auto"/>
        <w:jc w:val="both"/>
        <w:rPr>
          <w:ins w:id="12462" w:author="user" w:date="2012-02-29T14:51:00Z"/>
          <w:rFonts w:ascii="Calibri" w:hAnsi="Calibri" w:cs="Arial"/>
          <w:sz w:val="22"/>
          <w:szCs w:val="22"/>
        </w:rPr>
      </w:pPr>
      <w:ins w:id="12463" w:author="user" w:date="2012-02-29T14:51:00Z">
        <w:r w:rsidRPr="003B01B5">
          <w:rPr>
            <w:rFonts w:ascii="Calibri" w:hAnsi="Calibri" w:cs="Tahoma"/>
            <w:sz w:val="22"/>
            <w:szCs w:val="22"/>
          </w:rPr>
          <w:t xml:space="preserve">The field survey shows that almost all VDCs affected by the project are partially electrified with remaining few wards. Since NEA is also in electrification business locals are expecting electrification </w:t>
        </w:r>
        <w:r w:rsidRPr="003B01B5">
          <w:rPr>
            <w:rFonts w:ascii="Calibri" w:hAnsi="Calibri" w:cs="Tahoma"/>
            <w:sz w:val="22"/>
            <w:szCs w:val="22"/>
          </w:rPr>
          <w:lastRenderedPageBreak/>
          <w:t>in their area since they are losing their land and houses.  The project will provide necessary fund to concern district offices of Distribution and Consumer Services to expedite the electrification program in the affected VDCs.</w:t>
        </w:r>
      </w:ins>
    </w:p>
    <w:p w:rsidR="00160D84" w:rsidRPr="003B01B5" w:rsidRDefault="00160D84" w:rsidP="00160D84">
      <w:pPr>
        <w:pStyle w:val="Heading4"/>
        <w:spacing w:line="300" w:lineRule="auto"/>
        <w:rPr>
          <w:ins w:id="12464" w:author="user" w:date="2012-02-29T14:51:00Z"/>
          <w:sz w:val="22"/>
          <w:szCs w:val="22"/>
        </w:rPr>
      </w:pPr>
      <w:ins w:id="12465" w:author="user" w:date="2012-02-29T14:51:00Z">
        <w:r w:rsidRPr="003B01B5">
          <w:rPr>
            <w:sz w:val="22"/>
            <w:szCs w:val="22"/>
          </w:rPr>
          <w:t>8. 3 Mitigation Measures</w:t>
        </w:r>
      </w:ins>
    </w:p>
    <w:p w:rsidR="00160D84" w:rsidRPr="003B01B5" w:rsidRDefault="00160D84" w:rsidP="00160D84">
      <w:pPr>
        <w:spacing w:line="300" w:lineRule="auto"/>
        <w:rPr>
          <w:ins w:id="12466" w:author="user" w:date="2012-02-29T14:51:00Z"/>
          <w:rFonts w:ascii="Garamond" w:hAnsi="Garamond" w:cs="Arial"/>
          <w:sz w:val="10"/>
          <w:szCs w:val="10"/>
        </w:rPr>
      </w:pPr>
    </w:p>
    <w:p w:rsidR="00160D84" w:rsidRPr="003B01B5" w:rsidRDefault="00160D84" w:rsidP="00160D84">
      <w:pPr>
        <w:spacing w:line="300" w:lineRule="auto"/>
        <w:ind w:left="741" w:hanging="741"/>
        <w:jc w:val="both"/>
        <w:rPr>
          <w:ins w:id="12467" w:author="user" w:date="2012-02-29T14:51:00Z"/>
          <w:rFonts w:ascii="Calibri" w:hAnsi="Calibri" w:cs="Arial"/>
          <w:b/>
          <w:sz w:val="22"/>
          <w:szCs w:val="22"/>
        </w:rPr>
      </w:pPr>
      <w:ins w:id="12468" w:author="user" w:date="2012-02-29T14:51:00Z">
        <w:r w:rsidRPr="003B01B5">
          <w:rPr>
            <w:rFonts w:ascii="Calibri" w:hAnsi="Calibri" w:cs="Arial"/>
            <w:b/>
            <w:sz w:val="22"/>
            <w:szCs w:val="22"/>
          </w:rPr>
          <w:t>8. 3.1</w:t>
        </w:r>
        <w:r w:rsidRPr="003B01B5">
          <w:rPr>
            <w:rFonts w:ascii="Calibri" w:hAnsi="Calibri" w:cs="Arial"/>
            <w:b/>
            <w:sz w:val="22"/>
            <w:szCs w:val="22"/>
          </w:rPr>
          <w:tab/>
          <w:t>Construction Phase</w:t>
        </w:r>
      </w:ins>
    </w:p>
    <w:p w:rsidR="00160D84" w:rsidRPr="003B01B5" w:rsidRDefault="00160D84" w:rsidP="00160D84">
      <w:pPr>
        <w:spacing w:line="300" w:lineRule="auto"/>
        <w:ind w:left="741" w:hanging="741"/>
        <w:jc w:val="both"/>
        <w:rPr>
          <w:ins w:id="12469" w:author="user" w:date="2012-02-29T14:51:00Z"/>
          <w:rFonts w:ascii="Calibri" w:hAnsi="Calibri" w:cs="Arial"/>
          <w:b/>
          <w:sz w:val="10"/>
          <w:szCs w:val="10"/>
        </w:rPr>
      </w:pPr>
    </w:p>
    <w:p w:rsidR="00160D84" w:rsidRPr="003B01B5" w:rsidRDefault="00160D84" w:rsidP="00160D84">
      <w:pPr>
        <w:spacing w:line="300" w:lineRule="auto"/>
        <w:ind w:left="741" w:hanging="741"/>
        <w:jc w:val="both"/>
        <w:rPr>
          <w:ins w:id="12470" w:author="user" w:date="2012-02-29T14:51:00Z"/>
          <w:rFonts w:ascii="Calibri" w:hAnsi="Calibri" w:cs="Arial"/>
          <w:b/>
          <w:sz w:val="22"/>
          <w:szCs w:val="22"/>
        </w:rPr>
      </w:pPr>
      <w:ins w:id="12471" w:author="user" w:date="2012-02-29T14:51:00Z">
        <w:r w:rsidRPr="003B01B5">
          <w:rPr>
            <w:rFonts w:ascii="Calibri" w:hAnsi="Calibri" w:cs="Arial"/>
            <w:b/>
            <w:sz w:val="22"/>
            <w:szCs w:val="22"/>
          </w:rPr>
          <w:t>8. 3.1.1</w:t>
        </w:r>
        <w:r w:rsidRPr="003B01B5">
          <w:rPr>
            <w:rFonts w:ascii="Calibri" w:hAnsi="Calibri" w:cs="Arial"/>
            <w:b/>
            <w:sz w:val="22"/>
            <w:szCs w:val="22"/>
          </w:rPr>
          <w:tab/>
          <w:t xml:space="preserve">Compensation, Resettlement and Rehabilitation Assistance for Loss of Land, Assets, Private Trees and Standing Crops </w:t>
        </w:r>
      </w:ins>
    </w:p>
    <w:p w:rsidR="00160D84" w:rsidRPr="003B01B5" w:rsidRDefault="00160D84" w:rsidP="00160D84">
      <w:pPr>
        <w:spacing w:line="300" w:lineRule="auto"/>
        <w:jc w:val="both"/>
        <w:rPr>
          <w:ins w:id="12472" w:author="user" w:date="2012-02-29T14:51:00Z"/>
          <w:rFonts w:ascii="Calibri" w:hAnsi="Calibri" w:cs="Calibri"/>
          <w:sz w:val="10"/>
          <w:szCs w:val="10"/>
        </w:rPr>
      </w:pPr>
    </w:p>
    <w:p w:rsidR="00160D84" w:rsidRPr="003B01B5" w:rsidRDefault="00160D84" w:rsidP="00160D84">
      <w:pPr>
        <w:spacing w:line="300" w:lineRule="auto"/>
        <w:jc w:val="both"/>
        <w:rPr>
          <w:ins w:id="12473" w:author="user" w:date="2012-02-29T14:51:00Z"/>
          <w:rFonts w:ascii="Calibri" w:hAnsi="Calibri" w:cs="Calibri"/>
          <w:sz w:val="22"/>
          <w:szCs w:val="22"/>
        </w:rPr>
      </w:pPr>
      <w:ins w:id="12474" w:author="user" w:date="2012-02-29T14:51:00Z">
        <w:r w:rsidRPr="003B01B5">
          <w:rPr>
            <w:rFonts w:ascii="Calibri" w:hAnsi="Calibri" w:cs="Calibri"/>
            <w:sz w:val="22"/>
            <w:szCs w:val="22"/>
          </w:rPr>
          <w:t>The project will acquire permanently 6.90 ha private land, 115 residential structures and 56 cow-sheds. All the affected assets will be properly recorded and verified by the project and delegated Government and community representatives. Census and asset information will be maintained in a computerized database to manage and monitor compensation activities.</w:t>
        </w:r>
      </w:ins>
    </w:p>
    <w:p w:rsidR="00160D84" w:rsidRPr="003B01B5" w:rsidRDefault="00160D84" w:rsidP="00160D84">
      <w:pPr>
        <w:pStyle w:val="Heading2"/>
        <w:spacing w:before="0" w:after="0" w:line="300" w:lineRule="auto"/>
        <w:rPr>
          <w:ins w:id="12475" w:author="user" w:date="2012-02-29T14:51:00Z"/>
          <w:rFonts w:ascii="Calibri" w:hAnsi="Calibri" w:cs="Calibri"/>
          <w:sz w:val="10"/>
          <w:szCs w:val="10"/>
        </w:rPr>
      </w:pPr>
    </w:p>
    <w:p w:rsidR="00160D84" w:rsidRPr="003B01B5" w:rsidRDefault="00160D84" w:rsidP="00160D84">
      <w:pPr>
        <w:pStyle w:val="Heading2"/>
        <w:spacing w:before="0" w:after="0" w:line="300" w:lineRule="auto"/>
        <w:rPr>
          <w:ins w:id="12476" w:author="user" w:date="2012-02-29T14:51:00Z"/>
          <w:rFonts w:ascii="Calibri" w:hAnsi="Calibri" w:cs="Calibri"/>
          <w:sz w:val="22"/>
          <w:szCs w:val="22"/>
        </w:rPr>
      </w:pPr>
      <w:ins w:id="12477" w:author="user" w:date="2012-02-29T14:51:00Z">
        <w:r w:rsidRPr="003B01B5">
          <w:rPr>
            <w:rFonts w:ascii="Calibri" w:hAnsi="Calibri" w:cs="Calibri"/>
            <w:sz w:val="22"/>
            <w:szCs w:val="22"/>
          </w:rPr>
          <w:t xml:space="preserve">Eligibility, Cut-off-date and Entitlement </w:t>
        </w:r>
      </w:ins>
    </w:p>
    <w:p w:rsidR="00160D84" w:rsidRPr="003B01B5" w:rsidRDefault="00160D84" w:rsidP="00160D84">
      <w:pPr>
        <w:spacing w:line="300" w:lineRule="auto"/>
        <w:jc w:val="both"/>
        <w:rPr>
          <w:ins w:id="12478" w:author="user" w:date="2012-02-29T14:51:00Z"/>
          <w:rFonts w:ascii="Calibri" w:hAnsi="Calibri" w:cs="Calibri"/>
          <w:sz w:val="22"/>
          <w:szCs w:val="22"/>
        </w:rPr>
      </w:pPr>
      <w:ins w:id="12479" w:author="user" w:date="2012-02-29T14:51:00Z">
        <w:r w:rsidRPr="003B01B5">
          <w:rPr>
            <w:rFonts w:ascii="Calibri" w:hAnsi="Calibri" w:cs="Calibri"/>
            <w:sz w:val="22"/>
            <w:szCs w:val="22"/>
          </w:rPr>
          <w:t xml:space="preserve">All PAFs and affected peoples (APs) identified and recorded in the project-impact areas on the cut-off date (date of public notification for property acquisition in case of title holders and census survey date in case of non title holders) will be entitled for  different types of mitigation measures proposed in this RAP. These include primarily the cash compensation at replacement value for the affected assets, and combinations of rehabilitation measures that are sufficient to assist them to improve or at least restore the pre-project income/living standards and production. </w:t>
        </w:r>
      </w:ins>
    </w:p>
    <w:p w:rsidR="00160D84" w:rsidRPr="003B01B5" w:rsidRDefault="00160D84" w:rsidP="00160D84">
      <w:pPr>
        <w:spacing w:line="300" w:lineRule="auto"/>
        <w:jc w:val="both"/>
        <w:rPr>
          <w:ins w:id="12480" w:author="user" w:date="2012-02-29T14:51:00Z"/>
          <w:rFonts w:ascii="Calibri" w:hAnsi="Calibri" w:cs="Calibri"/>
          <w:sz w:val="22"/>
          <w:szCs w:val="22"/>
        </w:rPr>
      </w:pPr>
      <w:ins w:id="12481" w:author="user" w:date="2012-02-29T14:51:00Z">
        <w:r w:rsidRPr="003B01B5">
          <w:rPr>
            <w:rFonts w:ascii="Calibri" w:hAnsi="Calibri" w:cs="Calibri"/>
            <w:sz w:val="22"/>
            <w:szCs w:val="22"/>
          </w:rPr>
          <w:t xml:space="preserve">The entitlement matrix given below in this chapter summarizes the main types of losses and the corresponding nature and scope of entitlements in accordance with GoN and WB policies. Based on technical design, the detailed losses of land and/or non land assets (structures) have been used for determining actual impacts and replacement values of assets. These information will be used by the CDC for valuation and the negotiation of land and property value between the project and owners as per the legal framework. </w:t>
        </w:r>
      </w:ins>
    </w:p>
    <w:p w:rsidR="00160D84" w:rsidRPr="003B01B5" w:rsidRDefault="00160D84" w:rsidP="00160D84">
      <w:pPr>
        <w:autoSpaceDE w:val="0"/>
        <w:autoSpaceDN w:val="0"/>
        <w:adjustRightInd w:val="0"/>
        <w:spacing w:line="300" w:lineRule="auto"/>
        <w:rPr>
          <w:ins w:id="12482" w:author="user" w:date="2012-02-29T14:51:00Z"/>
          <w:rFonts w:ascii="Arial" w:hAnsi="Arial" w:cs="Arial"/>
          <w:sz w:val="10"/>
          <w:szCs w:val="10"/>
        </w:rPr>
      </w:pPr>
    </w:p>
    <w:p w:rsidR="00160D84" w:rsidRPr="003B01B5" w:rsidRDefault="00160D84" w:rsidP="00160D84">
      <w:pPr>
        <w:pStyle w:val="Heading2"/>
        <w:spacing w:before="0" w:after="0" w:line="300" w:lineRule="auto"/>
        <w:rPr>
          <w:ins w:id="12483" w:author="user" w:date="2012-02-29T14:51:00Z"/>
          <w:rFonts w:ascii="Calibri" w:hAnsi="Calibri" w:cs="Calibri"/>
          <w:sz w:val="22"/>
          <w:szCs w:val="22"/>
        </w:rPr>
      </w:pPr>
      <w:bookmarkStart w:id="12484" w:name="_Toc283484579"/>
      <w:ins w:id="12485" w:author="user" w:date="2012-02-29T14:51:00Z">
        <w:r w:rsidRPr="003B01B5">
          <w:rPr>
            <w:rFonts w:ascii="Calibri" w:hAnsi="Calibri" w:cs="Calibri"/>
            <w:sz w:val="22"/>
            <w:szCs w:val="22"/>
          </w:rPr>
          <w:t>Compensation Determination Committees (CDC)</w:t>
        </w:r>
        <w:bookmarkEnd w:id="12484"/>
      </w:ins>
    </w:p>
    <w:p w:rsidR="00160D84" w:rsidRPr="003B01B5" w:rsidRDefault="00160D84" w:rsidP="00160D84">
      <w:pPr>
        <w:spacing w:line="300" w:lineRule="auto"/>
        <w:jc w:val="both"/>
        <w:rPr>
          <w:ins w:id="12486" w:author="user" w:date="2012-02-29T14:51:00Z"/>
          <w:rFonts w:ascii="Calibri" w:hAnsi="Calibri" w:cs="Calibri"/>
          <w:sz w:val="22"/>
          <w:szCs w:val="22"/>
        </w:rPr>
      </w:pPr>
      <w:ins w:id="12487" w:author="user" w:date="2012-02-29T14:51:00Z">
        <w:r w:rsidRPr="003B01B5">
          <w:rPr>
            <w:rFonts w:ascii="Calibri" w:hAnsi="Calibri" w:cs="Calibri"/>
            <w:sz w:val="22"/>
            <w:szCs w:val="22"/>
          </w:rPr>
          <w:t>All affected households will be compensated for their lost assets. As per legal requirements a Compensation Determination Committees (CDC) will be formed and undertake the valuation of assets. The CDC will consist of:</w:t>
        </w:r>
      </w:ins>
    </w:p>
    <w:p w:rsidR="00160D84" w:rsidRPr="003B01B5" w:rsidRDefault="00160D84" w:rsidP="00160D84">
      <w:pPr>
        <w:numPr>
          <w:ilvl w:val="0"/>
          <w:numId w:val="22"/>
        </w:numPr>
        <w:spacing w:line="300" w:lineRule="auto"/>
        <w:jc w:val="both"/>
        <w:rPr>
          <w:ins w:id="12488" w:author="user" w:date="2012-02-29T14:51:00Z"/>
          <w:rFonts w:ascii="Calibri" w:hAnsi="Calibri" w:cs="Calibri"/>
          <w:sz w:val="22"/>
          <w:szCs w:val="22"/>
        </w:rPr>
      </w:pPr>
      <w:ins w:id="12489" w:author="user" w:date="2012-02-29T14:51:00Z">
        <w:r w:rsidRPr="003B01B5">
          <w:rPr>
            <w:rFonts w:ascii="Calibri" w:hAnsi="Calibri" w:cs="Calibri"/>
            <w:sz w:val="22"/>
            <w:szCs w:val="22"/>
          </w:rPr>
          <w:t>Chief District Officer of concerned district,</w:t>
        </w:r>
      </w:ins>
    </w:p>
    <w:p w:rsidR="00160D84" w:rsidRPr="003B01B5" w:rsidRDefault="00160D84" w:rsidP="00160D84">
      <w:pPr>
        <w:numPr>
          <w:ilvl w:val="0"/>
          <w:numId w:val="22"/>
        </w:numPr>
        <w:spacing w:line="300" w:lineRule="auto"/>
        <w:jc w:val="both"/>
        <w:rPr>
          <w:ins w:id="12490" w:author="user" w:date="2012-02-29T14:51:00Z"/>
          <w:rFonts w:ascii="Calibri" w:hAnsi="Calibri" w:cs="Calibri"/>
          <w:sz w:val="22"/>
          <w:szCs w:val="22"/>
        </w:rPr>
      </w:pPr>
      <w:ins w:id="12491" w:author="user" w:date="2012-02-29T14:51:00Z">
        <w:r w:rsidRPr="003B01B5">
          <w:rPr>
            <w:rFonts w:ascii="Calibri" w:hAnsi="Calibri" w:cs="Calibri"/>
            <w:sz w:val="22"/>
            <w:szCs w:val="22"/>
          </w:rPr>
          <w:t xml:space="preserve">District Land Revenue (Malpot) Officer of concerned district, </w:t>
        </w:r>
      </w:ins>
    </w:p>
    <w:p w:rsidR="00160D84" w:rsidRPr="003B01B5" w:rsidRDefault="00160D84" w:rsidP="00160D84">
      <w:pPr>
        <w:numPr>
          <w:ilvl w:val="0"/>
          <w:numId w:val="22"/>
        </w:numPr>
        <w:spacing w:line="300" w:lineRule="auto"/>
        <w:jc w:val="both"/>
        <w:rPr>
          <w:ins w:id="12492" w:author="user" w:date="2012-02-29T14:51:00Z"/>
          <w:rFonts w:ascii="Calibri" w:hAnsi="Calibri" w:cs="Calibri"/>
          <w:sz w:val="22"/>
          <w:szCs w:val="22"/>
        </w:rPr>
      </w:pPr>
      <w:ins w:id="12493" w:author="user" w:date="2012-02-29T14:51:00Z">
        <w:r w:rsidRPr="003B01B5">
          <w:rPr>
            <w:rFonts w:ascii="Calibri" w:hAnsi="Calibri" w:cs="Calibri"/>
            <w:sz w:val="22"/>
            <w:szCs w:val="22"/>
          </w:rPr>
          <w:t xml:space="preserve">Representative of the District Development Committee of concerned district, </w:t>
        </w:r>
      </w:ins>
    </w:p>
    <w:p w:rsidR="00160D84" w:rsidRPr="003B01B5" w:rsidRDefault="00160D84" w:rsidP="00160D84">
      <w:pPr>
        <w:numPr>
          <w:ilvl w:val="0"/>
          <w:numId w:val="22"/>
        </w:numPr>
        <w:spacing w:line="300" w:lineRule="auto"/>
        <w:jc w:val="both"/>
        <w:rPr>
          <w:ins w:id="12494" w:author="user" w:date="2012-02-29T14:51:00Z"/>
          <w:rFonts w:ascii="Calibri" w:hAnsi="Calibri" w:cs="Calibri"/>
          <w:sz w:val="22"/>
          <w:szCs w:val="22"/>
        </w:rPr>
      </w:pPr>
      <w:ins w:id="12495" w:author="user" w:date="2012-02-29T14:51:00Z">
        <w:r w:rsidRPr="003B01B5">
          <w:rPr>
            <w:rFonts w:ascii="Calibri" w:hAnsi="Calibri" w:cs="Calibri"/>
            <w:sz w:val="22"/>
            <w:szCs w:val="22"/>
          </w:rPr>
          <w:t>Representative of concerned VDC,</w:t>
        </w:r>
      </w:ins>
    </w:p>
    <w:p w:rsidR="00160D84" w:rsidRPr="003B01B5" w:rsidRDefault="00160D84" w:rsidP="00160D84">
      <w:pPr>
        <w:numPr>
          <w:ilvl w:val="0"/>
          <w:numId w:val="22"/>
        </w:numPr>
        <w:spacing w:line="300" w:lineRule="auto"/>
        <w:jc w:val="both"/>
        <w:rPr>
          <w:ins w:id="12496" w:author="user" w:date="2012-02-29T14:51:00Z"/>
          <w:rFonts w:ascii="Calibri" w:hAnsi="Calibri" w:cs="Calibri"/>
          <w:sz w:val="22"/>
          <w:szCs w:val="22"/>
        </w:rPr>
      </w:pPr>
      <w:ins w:id="12497" w:author="user" w:date="2012-02-29T14:51:00Z">
        <w:r w:rsidRPr="003B01B5">
          <w:rPr>
            <w:rFonts w:ascii="Calibri" w:hAnsi="Calibri" w:cs="Calibri"/>
            <w:sz w:val="22"/>
            <w:szCs w:val="22"/>
          </w:rPr>
          <w:t xml:space="preserve">Representatives of affected communities and households, and </w:t>
        </w:r>
      </w:ins>
    </w:p>
    <w:p w:rsidR="00160D84" w:rsidRPr="003B01B5" w:rsidRDefault="00160D84" w:rsidP="00160D84">
      <w:pPr>
        <w:numPr>
          <w:ilvl w:val="0"/>
          <w:numId w:val="22"/>
        </w:numPr>
        <w:spacing w:line="300" w:lineRule="auto"/>
        <w:jc w:val="both"/>
        <w:rPr>
          <w:ins w:id="12498" w:author="user" w:date="2012-02-29T14:51:00Z"/>
          <w:rFonts w:ascii="Calibri" w:hAnsi="Calibri" w:cs="Calibri"/>
          <w:sz w:val="22"/>
          <w:szCs w:val="22"/>
        </w:rPr>
      </w:pPr>
      <w:ins w:id="12499" w:author="user" w:date="2012-02-29T14:51:00Z">
        <w:r w:rsidRPr="003B01B5">
          <w:rPr>
            <w:rFonts w:ascii="Calibri" w:hAnsi="Calibri" w:cs="Calibri"/>
            <w:sz w:val="22"/>
            <w:szCs w:val="22"/>
          </w:rPr>
          <w:t>Representative of the Project.</w:t>
        </w:r>
      </w:ins>
    </w:p>
    <w:p w:rsidR="00160D84" w:rsidRPr="003B01B5" w:rsidRDefault="00160D84" w:rsidP="00160D84">
      <w:pPr>
        <w:pStyle w:val="Heading3"/>
        <w:spacing w:line="300" w:lineRule="auto"/>
        <w:rPr>
          <w:ins w:id="12500" w:author="user" w:date="2012-02-29T14:51:00Z"/>
          <w:rFonts w:ascii="Calibri" w:hAnsi="Calibri" w:cs="Calibri"/>
          <w:i/>
          <w:sz w:val="22"/>
          <w:szCs w:val="22"/>
          <w:u w:val="single"/>
        </w:rPr>
      </w:pPr>
      <w:bookmarkStart w:id="12501" w:name="_Toc283484580"/>
      <w:ins w:id="12502" w:author="user" w:date="2012-02-29T14:51:00Z">
        <w:r w:rsidRPr="003B01B5">
          <w:rPr>
            <w:rFonts w:ascii="Calibri" w:hAnsi="Calibri" w:cs="Calibri"/>
            <w:i/>
            <w:sz w:val="22"/>
            <w:szCs w:val="22"/>
          </w:rPr>
          <w:lastRenderedPageBreak/>
          <w:t>Valuation of Assets and Compensation</w:t>
        </w:r>
        <w:bookmarkEnd w:id="12501"/>
        <w:r w:rsidRPr="003B01B5">
          <w:rPr>
            <w:rFonts w:ascii="Calibri" w:hAnsi="Calibri" w:cs="Calibri"/>
            <w:i/>
            <w:sz w:val="22"/>
            <w:szCs w:val="22"/>
            <w:u w:val="single"/>
          </w:rPr>
          <w:t xml:space="preserve"> </w:t>
        </w:r>
      </w:ins>
    </w:p>
    <w:p w:rsidR="00160D84" w:rsidRPr="003B01B5" w:rsidRDefault="00160D84" w:rsidP="00160D84">
      <w:pPr>
        <w:pStyle w:val="Heading3"/>
        <w:spacing w:line="300" w:lineRule="auto"/>
        <w:rPr>
          <w:ins w:id="12503" w:author="user" w:date="2012-02-29T14:51:00Z"/>
          <w:rFonts w:ascii="Calibri" w:hAnsi="Calibri" w:cs="Calibri"/>
          <w:i/>
          <w:iCs/>
          <w:sz w:val="22"/>
          <w:szCs w:val="22"/>
        </w:rPr>
      </w:pPr>
      <w:ins w:id="12504" w:author="user" w:date="2012-02-29T14:51:00Z">
        <w:r w:rsidRPr="003B01B5">
          <w:rPr>
            <w:rFonts w:ascii="Calibri" w:hAnsi="Calibri" w:cs="Calibri"/>
            <w:i/>
            <w:iCs/>
            <w:sz w:val="22"/>
            <w:szCs w:val="22"/>
          </w:rPr>
          <w:t>Land</w:t>
        </w:r>
      </w:ins>
    </w:p>
    <w:p w:rsidR="00160D84" w:rsidRPr="003B01B5" w:rsidRDefault="00160D84" w:rsidP="00160D84">
      <w:pPr>
        <w:spacing w:line="300" w:lineRule="auto"/>
        <w:jc w:val="both"/>
        <w:rPr>
          <w:ins w:id="12505" w:author="user" w:date="2012-02-29T14:51:00Z"/>
          <w:rFonts w:ascii="Calibri" w:hAnsi="Calibri" w:cs="Calibri"/>
          <w:sz w:val="22"/>
          <w:szCs w:val="22"/>
        </w:rPr>
      </w:pPr>
      <w:ins w:id="12506" w:author="user" w:date="2012-02-29T14:51:00Z">
        <w:r w:rsidRPr="003B01B5">
          <w:rPr>
            <w:rFonts w:ascii="Calibri" w:hAnsi="Calibri" w:cs="Calibri"/>
            <w:sz w:val="22"/>
            <w:szCs w:val="22"/>
          </w:rPr>
          <w:t>Considering the limitations of the Land Acquisition Act, 2034 (1977) improvements will be made to the principles of valuation in consultation with the local administration, affected households and stakeholders. The compensation to be determined by the CDC will be at replacement value. To ensure this, the CDC will take account of prevailing rates in the local market, transaction values and price information provided in this RAP. All the required procedures will be completed prior to implementation of the project. Apart from the rate fixed by the CDC, percentage loss of land of the households will also</w:t>
        </w:r>
        <w:r w:rsidRPr="003B01B5" w:rsidDel="00555F99">
          <w:rPr>
            <w:rFonts w:ascii="Calibri" w:hAnsi="Calibri" w:cs="Calibri"/>
            <w:sz w:val="22"/>
            <w:szCs w:val="22"/>
          </w:rPr>
          <w:t xml:space="preserve"> </w:t>
        </w:r>
        <w:r w:rsidRPr="003B01B5">
          <w:rPr>
            <w:rFonts w:ascii="Calibri" w:hAnsi="Calibri" w:cs="Calibri"/>
            <w:sz w:val="22"/>
            <w:szCs w:val="22"/>
          </w:rPr>
          <w:t>be a basis for compensation as per degree of loses.</w:t>
        </w:r>
      </w:ins>
    </w:p>
    <w:p w:rsidR="00160D84" w:rsidRPr="003B01B5" w:rsidRDefault="00160D84" w:rsidP="00160D84">
      <w:pPr>
        <w:spacing w:line="300" w:lineRule="auto"/>
        <w:jc w:val="both"/>
        <w:rPr>
          <w:ins w:id="12507" w:author="user" w:date="2012-02-29T14:51:00Z"/>
          <w:rFonts w:ascii="Calibri" w:hAnsi="Calibri" w:cs="Calibri"/>
          <w:sz w:val="10"/>
          <w:szCs w:val="10"/>
        </w:rPr>
      </w:pPr>
    </w:p>
    <w:p w:rsidR="00160D84" w:rsidRPr="003B01B5" w:rsidRDefault="00160D84" w:rsidP="00160D84">
      <w:pPr>
        <w:spacing w:line="300" w:lineRule="auto"/>
        <w:jc w:val="both"/>
        <w:rPr>
          <w:ins w:id="12508" w:author="user" w:date="2012-02-29T14:51:00Z"/>
          <w:rFonts w:ascii="Calibri" w:hAnsi="Calibri" w:cs="Calibri"/>
          <w:sz w:val="22"/>
          <w:szCs w:val="22"/>
        </w:rPr>
      </w:pPr>
      <w:ins w:id="12509" w:author="user" w:date="2012-02-29T14:51:00Z">
        <w:r w:rsidRPr="003B01B5">
          <w:rPr>
            <w:rFonts w:ascii="Calibri" w:hAnsi="Calibri" w:cs="Calibri"/>
            <w:sz w:val="22"/>
            <w:szCs w:val="22"/>
          </w:rPr>
          <w:t xml:space="preserve">The information of the land price collected during the SIA and RAP preparation is the main basis for valuation of assets. The prevailing average land price has been considered for the estimation purpose. Different rates have been considered for the tower pads and substation located in rural, semi urban and urban areas. There are three types of land to be acquired i.e. land of urban area, semi-urban area and rural area. </w:t>
        </w:r>
      </w:ins>
    </w:p>
    <w:p w:rsidR="00160D84" w:rsidRPr="003B01B5" w:rsidRDefault="00160D84" w:rsidP="00160D84">
      <w:pPr>
        <w:spacing w:line="300" w:lineRule="auto"/>
        <w:jc w:val="both"/>
        <w:rPr>
          <w:ins w:id="12510" w:author="user" w:date="2012-02-29T14:51:00Z"/>
          <w:rFonts w:ascii="Calibri" w:hAnsi="Calibri" w:cs="Calibri"/>
          <w:sz w:val="22"/>
          <w:szCs w:val="22"/>
        </w:rPr>
      </w:pPr>
      <w:ins w:id="12511" w:author="user" w:date="2012-02-29T14:51:00Z">
        <w:r w:rsidRPr="003B01B5">
          <w:rPr>
            <w:rFonts w:ascii="Calibri" w:hAnsi="Calibri" w:cs="Calibri"/>
            <w:sz w:val="22"/>
            <w:szCs w:val="22"/>
          </w:rPr>
          <w:t xml:space="preserve">The total compensation cost of permanently acquired land (6.90 ha) is estimated to be Rs. </w:t>
        </w:r>
        <w:r w:rsidRPr="003B01B5">
          <w:rPr>
            <w:rFonts w:ascii="Calibri" w:eastAsia="MS Mincho" w:hAnsi="Calibri" w:cs="Arial"/>
            <w:bCs/>
            <w:sz w:val="20"/>
            <w:szCs w:val="20"/>
            <w:lang w:eastAsia="ja-JP"/>
          </w:rPr>
          <w:t>12, 08, 10,000</w:t>
        </w:r>
        <w:r w:rsidRPr="003B01B5">
          <w:rPr>
            <w:rFonts w:ascii="Calibri" w:hAnsi="Calibri" w:cs="Calibri"/>
            <w:sz w:val="22"/>
            <w:szCs w:val="22"/>
          </w:rPr>
          <w:t xml:space="preserve"> (Table 8.1).</w:t>
        </w:r>
      </w:ins>
    </w:p>
    <w:p w:rsidR="00160D84" w:rsidRPr="003B01B5" w:rsidRDefault="00160D84" w:rsidP="00160D84">
      <w:pPr>
        <w:spacing w:line="300" w:lineRule="auto"/>
        <w:jc w:val="both"/>
        <w:rPr>
          <w:ins w:id="12512" w:author="user" w:date="2012-02-29T14:51:00Z"/>
          <w:rFonts w:ascii="Calibri" w:hAnsi="Calibri" w:cs="Calibri"/>
          <w:sz w:val="10"/>
          <w:szCs w:val="10"/>
        </w:rPr>
      </w:pPr>
    </w:p>
    <w:p w:rsidR="00160D84" w:rsidRPr="003B01B5" w:rsidRDefault="00160D84" w:rsidP="00160D84">
      <w:pPr>
        <w:spacing w:line="300" w:lineRule="auto"/>
        <w:rPr>
          <w:ins w:id="12513" w:author="user" w:date="2012-02-29T14:51:00Z"/>
          <w:rFonts w:ascii="Calibri" w:hAnsi="Calibri" w:cs="Calibri"/>
          <w:b/>
          <w:bCs/>
          <w:sz w:val="20"/>
          <w:szCs w:val="20"/>
        </w:rPr>
      </w:pPr>
      <w:ins w:id="12514" w:author="user" w:date="2012-02-29T14:51:00Z">
        <w:r w:rsidRPr="003B01B5">
          <w:rPr>
            <w:rFonts w:ascii="Calibri" w:hAnsi="Calibri" w:cs="Calibri"/>
            <w:b/>
            <w:bCs/>
            <w:sz w:val="20"/>
            <w:szCs w:val="20"/>
          </w:rPr>
          <w:t xml:space="preserve">Table-8.1: Compensation for permanent land </w:t>
        </w:r>
      </w:ins>
    </w:p>
    <w:tbl>
      <w:tblPr>
        <w:tblW w:w="6749" w:type="dxa"/>
        <w:tblInd w:w="93" w:type="dxa"/>
        <w:tblLook w:val="0000"/>
      </w:tblPr>
      <w:tblGrid>
        <w:gridCol w:w="1828"/>
        <w:gridCol w:w="1940"/>
        <w:gridCol w:w="1127"/>
        <w:gridCol w:w="1854"/>
      </w:tblGrid>
      <w:tr w:rsidR="00160D84" w:rsidRPr="003B01B5" w:rsidTr="0074335E">
        <w:trPr>
          <w:trHeight w:val="300"/>
          <w:ins w:id="12515" w:author="user" w:date="2012-02-29T14:51:00Z"/>
        </w:trPr>
        <w:tc>
          <w:tcPr>
            <w:tcW w:w="1828" w:type="dxa"/>
            <w:tcBorders>
              <w:top w:val="single" w:sz="4" w:space="0" w:color="auto"/>
              <w:left w:val="single" w:sz="4" w:space="0" w:color="auto"/>
              <w:bottom w:val="single" w:sz="4" w:space="0" w:color="auto"/>
              <w:right w:val="single" w:sz="4" w:space="0" w:color="auto"/>
            </w:tcBorders>
            <w:shd w:val="clear" w:color="auto" w:fill="auto"/>
            <w:vAlign w:val="bottom"/>
          </w:tcPr>
          <w:p w:rsidR="00160D84" w:rsidRPr="003B01B5" w:rsidRDefault="00160D84" w:rsidP="0074335E">
            <w:pPr>
              <w:jc w:val="center"/>
              <w:rPr>
                <w:ins w:id="12516" w:author="user" w:date="2012-02-29T14:51:00Z"/>
                <w:rFonts w:ascii="Calibri" w:eastAsia="MS Mincho" w:hAnsi="Calibri" w:cs="Arial"/>
                <w:b/>
                <w:bCs/>
                <w:sz w:val="20"/>
                <w:szCs w:val="20"/>
                <w:lang w:eastAsia="ja-JP"/>
              </w:rPr>
            </w:pPr>
            <w:ins w:id="12517" w:author="user" w:date="2012-02-29T14:51:00Z">
              <w:r w:rsidRPr="003B01B5">
                <w:rPr>
                  <w:rFonts w:ascii="Calibri" w:eastAsia="MS Mincho" w:hAnsi="Calibri" w:cs="Arial"/>
                  <w:b/>
                  <w:bCs/>
                  <w:sz w:val="20"/>
                  <w:szCs w:val="20"/>
                  <w:lang w:eastAsia="ja-JP"/>
                </w:rPr>
                <w:t>Land classification</w:t>
              </w:r>
            </w:ins>
          </w:p>
        </w:tc>
        <w:tc>
          <w:tcPr>
            <w:tcW w:w="1940" w:type="dxa"/>
            <w:tcBorders>
              <w:top w:val="single" w:sz="4" w:space="0" w:color="auto"/>
              <w:left w:val="nil"/>
              <w:bottom w:val="single" w:sz="4" w:space="0" w:color="auto"/>
              <w:right w:val="single" w:sz="4" w:space="0" w:color="auto"/>
            </w:tcBorders>
            <w:shd w:val="clear" w:color="auto" w:fill="auto"/>
            <w:vAlign w:val="bottom"/>
          </w:tcPr>
          <w:p w:rsidR="00160D84" w:rsidRPr="003B01B5" w:rsidRDefault="00160D84" w:rsidP="0074335E">
            <w:pPr>
              <w:jc w:val="center"/>
              <w:rPr>
                <w:ins w:id="12518" w:author="user" w:date="2012-02-29T14:51:00Z"/>
                <w:rFonts w:ascii="Calibri" w:eastAsia="MS Mincho" w:hAnsi="Calibri" w:cs="Arial"/>
                <w:b/>
                <w:bCs/>
                <w:sz w:val="20"/>
                <w:szCs w:val="20"/>
                <w:lang w:eastAsia="ja-JP"/>
              </w:rPr>
            </w:pPr>
            <w:ins w:id="12519" w:author="user" w:date="2012-02-29T14:51:00Z">
              <w:r w:rsidRPr="003B01B5">
                <w:rPr>
                  <w:rFonts w:ascii="Calibri" w:eastAsia="MS Mincho" w:hAnsi="Calibri" w:cs="Arial"/>
                  <w:b/>
                  <w:bCs/>
                  <w:sz w:val="20"/>
                  <w:szCs w:val="20"/>
                  <w:lang w:eastAsia="ja-JP"/>
                </w:rPr>
                <w:t>Land area (ha)</w:t>
              </w:r>
            </w:ins>
          </w:p>
        </w:tc>
        <w:tc>
          <w:tcPr>
            <w:tcW w:w="1127" w:type="dxa"/>
            <w:tcBorders>
              <w:top w:val="single" w:sz="4" w:space="0" w:color="auto"/>
              <w:left w:val="nil"/>
              <w:bottom w:val="single" w:sz="4" w:space="0" w:color="auto"/>
              <w:right w:val="single" w:sz="4" w:space="0" w:color="auto"/>
            </w:tcBorders>
            <w:shd w:val="clear" w:color="auto" w:fill="auto"/>
            <w:noWrap/>
            <w:vAlign w:val="bottom"/>
          </w:tcPr>
          <w:p w:rsidR="00160D84" w:rsidRPr="003B01B5" w:rsidRDefault="00160D84" w:rsidP="0074335E">
            <w:pPr>
              <w:jc w:val="center"/>
              <w:rPr>
                <w:ins w:id="12520" w:author="user" w:date="2012-02-29T14:51:00Z"/>
                <w:rFonts w:ascii="Calibri" w:eastAsia="MS Mincho" w:hAnsi="Calibri" w:cs="Arial"/>
                <w:b/>
                <w:bCs/>
                <w:sz w:val="20"/>
                <w:szCs w:val="20"/>
                <w:lang w:eastAsia="ja-JP"/>
              </w:rPr>
            </w:pPr>
            <w:ins w:id="12521" w:author="user" w:date="2012-02-29T14:51:00Z">
              <w:r w:rsidRPr="003B01B5">
                <w:rPr>
                  <w:rFonts w:ascii="Calibri" w:eastAsia="MS Mincho" w:hAnsi="Calibri" w:cs="Arial"/>
                  <w:b/>
                  <w:bCs/>
                  <w:sz w:val="20"/>
                  <w:szCs w:val="20"/>
                  <w:lang w:eastAsia="ja-JP"/>
                </w:rPr>
                <w:t>Price/ha</w:t>
              </w:r>
            </w:ins>
          </w:p>
        </w:tc>
        <w:tc>
          <w:tcPr>
            <w:tcW w:w="1854" w:type="dxa"/>
            <w:tcBorders>
              <w:top w:val="single" w:sz="4" w:space="0" w:color="auto"/>
              <w:left w:val="nil"/>
              <w:bottom w:val="single" w:sz="4" w:space="0" w:color="auto"/>
              <w:right w:val="single" w:sz="4" w:space="0" w:color="auto"/>
            </w:tcBorders>
            <w:shd w:val="clear" w:color="auto" w:fill="auto"/>
            <w:noWrap/>
            <w:vAlign w:val="bottom"/>
          </w:tcPr>
          <w:p w:rsidR="00160D84" w:rsidRPr="003B01B5" w:rsidRDefault="00160D84" w:rsidP="0074335E">
            <w:pPr>
              <w:jc w:val="center"/>
              <w:rPr>
                <w:ins w:id="12522" w:author="user" w:date="2012-02-29T14:51:00Z"/>
                <w:rFonts w:ascii="Calibri" w:eastAsia="MS Mincho" w:hAnsi="Calibri" w:cs="Arial"/>
                <w:b/>
                <w:bCs/>
                <w:sz w:val="20"/>
                <w:szCs w:val="20"/>
                <w:lang w:eastAsia="ja-JP"/>
              </w:rPr>
            </w:pPr>
            <w:ins w:id="12523" w:author="user" w:date="2012-02-29T14:51:00Z">
              <w:r w:rsidRPr="003B01B5">
                <w:rPr>
                  <w:rFonts w:ascii="Calibri" w:eastAsia="MS Mincho" w:hAnsi="Calibri" w:cs="Arial"/>
                  <w:b/>
                  <w:bCs/>
                  <w:sz w:val="20"/>
                  <w:szCs w:val="20"/>
                  <w:lang w:eastAsia="ja-JP"/>
                </w:rPr>
                <w:t>Total amount (Rs.)</w:t>
              </w:r>
            </w:ins>
          </w:p>
        </w:tc>
      </w:tr>
      <w:tr w:rsidR="00160D84" w:rsidRPr="003B01B5" w:rsidTr="0074335E">
        <w:trPr>
          <w:trHeight w:val="255"/>
          <w:ins w:id="12524" w:author="user" w:date="2012-02-29T14:51:00Z"/>
        </w:trPr>
        <w:tc>
          <w:tcPr>
            <w:tcW w:w="1828" w:type="dxa"/>
            <w:tcBorders>
              <w:top w:val="nil"/>
              <w:left w:val="single" w:sz="4" w:space="0" w:color="auto"/>
              <w:bottom w:val="single" w:sz="4" w:space="0" w:color="auto"/>
              <w:right w:val="single" w:sz="4" w:space="0" w:color="auto"/>
            </w:tcBorders>
            <w:shd w:val="clear" w:color="auto" w:fill="auto"/>
            <w:noWrap/>
            <w:vAlign w:val="bottom"/>
          </w:tcPr>
          <w:p w:rsidR="00160D84" w:rsidRPr="003B01B5" w:rsidRDefault="00160D84" w:rsidP="0074335E">
            <w:pPr>
              <w:rPr>
                <w:ins w:id="12525" w:author="user" w:date="2012-02-29T14:51:00Z"/>
                <w:rFonts w:ascii="Calibri" w:eastAsia="MS Mincho" w:hAnsi="Calibri" w:cs="Arial"/>
                <w:sz w:val="20"/>
                <w:szCs w:val="20"/>
                <w:lang w:eastAsia="ja-JP"/>
              </w:rPr>
            </w:pPr>
            <w:ins w:id="12526" w:author="user" w:date="2012-02-29T14:51:00Z">
              <w:r w:rsidRPr="003B01B5">
                <w:rPr>
                  <w:rFonts w:ascii="Calibri" w:eastAsia="MS Mincho" w:hAnsi="Calibri" w:cs="Arial"/>
                  <w:sz w:val="20"/>
                  <w:szCs w:val="20"/>
                  <w:lang w:eastAsia="ja-JP"/>
                </w:rPr>
                <w:t xml:space="preserve">Urban area </w:t>
              </w:r>
            </w:ins>
          </w:p>
        </w:tc>
        <w:tc>
          <w:tcPr>
            <w:tcW w:w="1940" w:type="dxa"/>
            <w:tcBorders>
              <w:top w:val="nil"/>
              <w:left w:val="nil"/>
              <w:bottom w:val="single" w:sz="4" w:space="0" w:color="auto"/>
              <w:right w:val="single" w:sz="4" w:space="0" w:color="auto"/>
            </w:tcBorders>
            <w:shd w:val="clear" w:color="auto" w:fill="auto"/>
            <w:noWrap/>
            <w:vAlign w:val="bottom"/>
          </w:tcPr>
          <w:p w:rsidR="00160D84" w:rsidRPr="003B01B5" w:rsidRDefault="00160D84" w:rsidP="0074335E">
            <w:pPr>
              <w:jc w:val="center"/>
              <w:rPr>
                <w:ins w:id="12527" w:author="user" w:date="2012-02-29T14:51:00Z"/>
                <w:rFonts w:ascii="Calibri" w:eastAsia="MS Mincho" w:hAnsi="Calibri" w:cs="Arial"/>
                <w:sz w:val="20"/>
                <w:szCs w:val="20"/>
                <w:lang w:eastAsia="ja-JP"/>
              </w:rPr>
            </w:pPr>
            <w:ins w:id="12528" w:author="user" w:date="2012-02-29T14:51:00Z">
              <w:r w:rsidRPr="003B01B5">
                <w:rPr>
                  <w:rFonts w:ascii="Calibri" w:eastAsia="MS Mincho" w:hAnsi="Calibri" w:cs="Arial"/>
                  <w:sz w:val="20"/>
                  <w:szCs w:val="20"/>
                  <w:lang w:eastAsia="ja-JP"/>
                </w:rPr>
                <w:t>6.11</w:t>
              </w:r>
            </w:ins>
          </w:p>
        </w:tc>
        <w:tc>
          <w:tcPr>
            <w:tcW w:w="1127" w:type="dxa"/>
            <w:tcBorders>
              <w:top w:val="nil"/>
              <w:left w:val="nil"/>
              <w:bottom w:val="single" w:sz="4" w:space="0" w:color="auto"/>
              <w:right w:val="single" w:sz="4" w:space="0" w:color="auto"/>
            </w:tcBorders>
            <w:shd w:val="clear" w:color="auto" w:fill="auto"/>
            <w:noWrap/>
            <w:vAlign w:val="bottom"/>
          </w:tcPr>
          <w:p w:rsidR="00160D84" w:rsidRPr="003B01B5" w:rsidRDefault="00160D84" w:rsidP="0074335E">
            <w:pPr>
              <w:jc w:val="center"/>
              <w:rPr>
                <w:ins w:id="12529" w:author="user" w:date="2012-02-29T14:51:00Z"/>
                <w:rFonts w:ascii="Calibri" w:eastAsia="MS Mincho" w:hAnsi="Calibri" w:cs="Arial"/>
                <w:sz w:val="20"/>
                <w:szCs w:val="20"/>
                <w:lang w:eastAsia="ja-JP"/>
              </w:rPr>
            </w:pPr>
            <w:ins w:id="12530" w:author="user" w:date="2012-02-29T14:51:00Z">
              <w:r w:rsidRPr="003B01B5">
                <w:rPr>
                  <w:rFonts w:ascii="Calibri" w:eastAsia="MS Mincho" w:hAnsi="Calibri" w:cs="Arial"/>
                  <w:sz w:val="20"/>
                  <w:szCs w:val="20"/>
                  <w:lang w:eastAsia="ja-JP"/>
                </w:rPr>
                <w:t>18000000</w:t>
              </w:r>
            </w:ins>
          </w:p>
        </w:tc>
        <w:tc>
          <w:tcPr>
            <w:tcW w:w="1854" w:type="dxa"/>
            <w:tcBorders>
              <w:top w:val="nil"/>
              <w:left w:val="nil"/>
              <w:bottom w:val="single" w:sz="4" w:space="0" w:color="auto"/>
              <w:right w:val="single" w:sz="4" w:space="0" w:color="auto"/>
            </w:tcBorders>
            <w:shd w:val="clear" w:color="auto" w:fill="auto"/>
            <w:noWrap/>
            <w:vAlign w:val="bottom"/>
          </w:tcPr>
          <w:p w:rsidR="00160D84" w:rsidRPr="003B01B5" w:rsidRDefault="00160D84" w:rsidP="0074335E">
            <w:pPr>
              <w:jc w:val="center"/>
              <w:rPr>
                <w:ins w:id="12531" w:author="user" w:date="2012-02-29T14:51:00Z"/>
                <w:rFonts w:ascii="Calibri" w:eastAsia="MS Mincho" w:hAnsi="Calibri" w:cs="Arial"/>
                <w:sz w:val="20"/>
                <w:szCs w:val="20"/>
                <w:lang w:eastAsia="ja-JP"/>
              </w:rPr>
            </w:pPr>
            <w:ins w:id="12532" w:author="user" w:date="2012-02-29T14:51:00Z">
              <w:r w:rsidRPr="003B01B5">
                <w:rPr>
                  <w:rFonts w:ascii="Calibri" w:eastAsia="MS Mincho" w:hAnsi="Calibri" w:cs="Arial"/>
                  <w:sz w:val="20"/>
                  <w:szCs w:val="20"/>
                  <w:lang w:eastAsia="ja-JP"/>
                </w:rPr>
                <w:t>109980000</w:t>
              </w:r>
            </w:ins>
          </w:p>
        </w:tc>
      </w:tr>
      <w:tr w:rsidR="00160D84" w:rsidRPr="003B01B5" w:rsidTr="0074335E">
        <w:trPr>
          <w:trHeight w:val="255"/>
          <w:ins w:id="12533" w:author="user" w:date="2012-02-29T14:51:00Z"/>
        </w:trPr>
        <w:tc>
          <w:tcPr>
            <w:tcW w:w="1828" w:type="dxa"/>
            <w:tcBorders>
              <w:top w:val="nil"/>
              <w:left w:val="single" w:sz="4" w:space="0" w:color="auto"/>
              <w:bottom w:val="single" w:sz="4" w:space="0" w:color="auto"/>
              <w:right w:val="single" w:sz="4" w:space="0" w:color="auto"/>
            </w:tcBorders>
            <w:shd w:val="clear" w:color="auto" w:fill="auto"/>
            <w:noWrap/>
            <w:vAlign w:val="bottom"/>
          </w:tcPr>
          <w:p w:rsidR="00160D84" w:rsidRPr="003B01B5" w:rsidRDefault="00160D84" w:rsidP="0074335E">
            <w:pPr>
              <w:rPr>
                <w:ins w:id="12534" w:author="user" w:date="2012-02-29T14:51:00Z"/>
                <w:rFonts w:ascii="Calibri" w:eastAsia="MS Mincho" w:hAnsi="Calibri" w:cs="Arial"/>
                <w:sz w:val="20"/>
                <w:szCs w:val="20"/>
                <w:lang w:eastAsia="ja-JP"/>
              </w:rPr>
            </w:pPr>
            <w:ins w:id="12535" w:author="user" w:date="2012-02-29T14:51:00Z">
              <w:r w:rsidRPr="003B01B5">
                <w:rPr>
                  <w:rFonts w:ascii="Calibri" w:eastAsia="MS Mincho" w:hAnsi="Calibri" w:cs="Arial"/>
                  <w:sz w:val="20"/>
                  <w:szCs w:val="20"/>
                  <w:lang w:eastAsia="ja-JP"/>
                </w:rPr>
                <w:t>Semi Urban Area</w:t>
              </w:r>
            </w:ins>
          </w:p>
        </w:tc>
        <w:tc>
          <w:tcPr>
            <w:tcW w:w="1940" w:type="dxa"/>
            <w:tcBorders>
              <w:top w:val="nil"/>
              <w:left w:val="nil"/>
              <w:bottom w:val="single" w:sz="4" w:space="0" w:color="auto"/>
              <w:right w:val="single" w:sz="4" w:space="0" w:color="auto"/>
            </w:tcBorders>
            <w:shd w:val="clear" w:color="auto" w:fill="auto"/>
            <w:noWrap/>
            <w:vAlign w:val="bottom"/>
          </w:tcPr>
          <w:p w:rsidR="00160D84" w:rsidRPr="003B01B5" w:rsidRDefault="00160D84" w:rsidP="0074335E">
            <w:pPr>
              <w:jc w:val="center"/>
              <w:rPr>
                <w:ins w:id="12536" w:author="user" w:date="2012-02-29T14:51:00Z"/>
                <w:rFonts w:ascii="Calibri" w:eastAsia="MS Mincho" w:hAnsi="Calibri" w:cs="Arial"/>
                <w:sz w:val="20"/>
                <w:szCs w:val="20"/>
                <w:lang w:eastAsia="ja-JP"/>
              </w:rPr>
            </w:pPr>
            <w:ins w:id="12537" w:author="user" w:date="2012-02-29T14:51:00Z">
              <w:r w:rsidRPr="003B01B5">
                <w:rPr>
                  <w:rFonts w:ascii="Calibri" w:eastAsia="MS Mincho" w:hAnsi="Calibri" w:cs="Arial"/>
                  <w:sz w:val="20"/>
                  <w:szCs w:val="20"/>
                  <w:lang w:eastAsia="ja-JP"/>
                </w:rPr>
                <w:t>0.45</w:t>
              </w:r>
            </w:ins>
          </w:p>
        </w:tc>
        <w:tc>
          <w:tcPr>
            <w:tcW w:w="1127" w:type="dxa"/>
            <w:tcBorders>
              <w:top w:val="nil"/>
              <w:left w:val="nil"/>
              <w:bottom w:val="single" w:sz="4" w:space="0" w:color="auto"/>
              <w:right w:val="single" w:sz="4" w:space="0" w:color="auto"/>
            </w:tcBorders>
            <w:shd w:val="clear" w:color="auto" w:fill="auto"/>
            <w:noWrap/>
            <w:vAlign w:val="bottom"/>
          </w:tcPr>
          <w:p w:rsidR="00160D84" w:rsidRPr="003B01B5" w:rsidRDefault="00160D84" w:rsidP="0074335E">
            <w:pPr>
              <w:jc w:val="center"/>
              <w:rPr>
                <w:ins w:id="12538" w:author="user" w:date="2012-02-29T14:51:00Z"/>
                <w:rFonts w:ascii="Calibri" w:eastAsia="MS Mincho" w:hAnsi="Calibri" w:cs="Arial"/>
                <w:sz w:val="20"/>
                <w:szCs w:val="20"/>
                <w:lang w:eastAsia="ja-JP"/>
              </w:rPr>
            </w:pPr>
            <w:ins w:id="12539" w:author="user" w:date="2012-02-29T14:51:00Z">
              <w:r w:rsidRPr="003B01B5">
                <w:rPr>
                  <w:rFonts w:ascii="Calibri" w:eastAsia="MS Mincho" w:hAnsi="Calibri" w:cs="Arial"/>
                  <w:sz w:val="20"/>
                  <w:szCs w:val="20"/>
                  <w:lang w:eastAsia="ja-JP"/>
                </w:rPr>
                <w:t>15000000</w:t>
              </w:r>
            </w:ins>
          </w:p>
        </w:tc>
        <w:tc>
          <w:tcPr>
            <w:tcW w:w="1854" w:type="dxa"/>
            <w:tcBorders>
              <w:top w:val="nil"/>
              <w:left w:val="nil"/>
              <w:bottom w:val="single" w:sz="4" w:space="0" w:color="auto"/>
              <w:right w:val="single" w:sz="4" w:space="0" w:color="auto"/>
            </w:tcBorders>
            <w:shd w:val="clear" w:color="auto" w:fill="auto"/>
            <w:noWrap/>
            <w:vAlign w:val="bottom"/>
          </w:tcPr>
          <w:p w:rsidR="00160D84" w:rsidRPr="003B01B5" w:rsidRDefault="00160D84" w:rsidP="0074335E">
            <w:pPr>
              <w:jc w:val="center"/>
              <w:rPr>
                <w:ins w:id="12540" w:author="user" w:date="2012-02-29T14:51:00Z"/>
                <w:rFonts w:ascii="Calibri" w:eastAsia="MS Mincho" w:hAnsi="Calibri" w:cs="Arial"/>
                <w:sz w:val="20"/>
                <w:szCs w:val="20"/>
                <w:lang w:eastAsia="ja-JP"/>
              </w:rPr>
            </w:pPr>
            <w:ins w:id="12541" w:author="user" w:date="2012-02-29T14:51:00Z">
              <w:r w:rsidRPr="003B01B5">
                <w:rPr>
                  <w:rFonts w:ascii="Calibri" w:eastAsia="MS Mincho" w:hAnsi="Calibri" w:cs="Arial"/>
                  <w:sz w:val="20"/>
                  <w:szCs w:val="20"/>
                  <w:lang w:eastAsia="ja-JP"/>
                </w:rPr>
                <w:t>6750000</w:t>
              </w:r>
            </w:ins>
          </w:p>
        </w:tc>
      </w:tr>
      <w:tr w:rsidR="00160D84" w:rsidRPr="003B01B5" w:rsidTr="0074335E">
        <w:trPr>
          <w:trHeight w:val="255"/>
          <w:ins w:id="12542" w:author="user" w:date="2012-02-29T14:51:00Z"/>
        </w:trPr>
        <w:tc>
          <w:tcPr>
            <w:tcW w:w="1828" w:type="dxa"/>
            <w:tcBorders>
              <w:top w:val="nil"/>
              <w:left w:val="single" w:sz="4" w:space="0" w:color="auto"/>
              <w:bottom w:val="single" w:sz="4" w:space="0" w:color="auto"/>
              <w:right w:val="single" w:sz="4" w:space="0" w:color="auto"/>
            </w:tcBorders>
            <w:shd w:val="clear" w:color="auto" w:fill="auto"/>
            <w:noWrap/>
            <w:vAlign w:val="bottom"/>
          </w:tcPr>
          <w:p w:rsidR="00160D84" w:rsidRPr="003B01B5" w:rsidRDefault="00160D84" w:rsidP="0074335E">
            <w:pPr>
              <w:rPr>
                <w:ins w:id="12543" w:author="user" w:date="2012-02-29T14:51:00Z"/>
                <w:rFonts w:ascii="Calibri" w:eastAsia="MS Mincho" w:hAnsi="Calibri" w:cs="Arial"/>
                <w:sz w:val="20"/>
                <w:szCs w:val="20"/>
                <w:lang w:eastAsia="ja-JP"/>
              </w:rPr>
            </w:pPr>
            <w:ins w:id="12544" w:author="user" w:date="2012-02-29T14:51:00Z">
              <w:r w:rsidRPr="003B01B5">
                <w:rPr>
                  <w:rFonts w:ascii="Calibri" w:eastAsia="MS Mincho" w:hAnsi="Calibri" w:cs="Arial"/>
                  <w:sz w:val="20"/>
                  <w:szCs w:val="20"/>
                  <w:lang w:eastAsia="ja-JP"/>
                </w:rPr>
                <w:t>Rural Area</w:t>
              </w:r>
            </w:ins>
          </w:p>
        </w:tc>
        <w:tc>
          <w:tcPr>
            <w:tcW w:w="1940" w:type="dxa"/>
            <w:tcBorders>
              <w:top w:val="nil"/>
              <w:left w:val="nil"/>
              <w:bottom w:val="single" w:sz="4" w:space="0" w:color="auto"/>
              <w:right w:val="single" w:sz="4" w:space="0" w:color="auto"/>
            </w:tcBorders>
            <w:shd w:val="clear" w:color="auto" w:fill="auto"/>
            <w:noWrap/>
            <w:vAlign w:val="bottom"/>
          </w:tcPr>
          <w:p w:rsidR="00160D84" w:rsidRPr="003B01B5" w:rsidRDefault="00160D84" w:rsidP="0074335E">
            <w:pPr>
              <w:jc w:val="center"/>
              <w:rPr>
                <w:ins w:id="12545" w:author="user" w:date="2012-02-29T14:51:00Z"/>
                <w:rFonts w:ascii="Calibri" w:eastAsia="MS Mincho" w:hAnsi="Calibri" w:cs="Arial"/>
                <w:sz w:val="20"/>
                <w:szCs w:val="20"/>
                <w:lang w:eastAsia="ja-JP"/>
              </w:rPr>
            </w:pPr>
            <w:ins w:id="12546" w:author="user" w:date="2012-02-29T14:51:00Z">
              <w:r w:rsidRPr="003B01B5">
                <w:rPr>
                  <w:rFonts w:ascii="Calibri" w:eastAsia="MS Mincho" w:hAnsi="Calibri" w:cs="Arial"/>
                  <w:sz w:val="20"/>
                  <w:szCs w:val="20"/>
                  <w:lang w:eastAsia="ja-JP"/>
                </w:rPr>
                <w:t>0.34</w:t>
              </w:r>
            </w:ins>
          </w:p>
        </w:tc>
        <w:tc>
          <w:tcPr>
            <w:tcW w:w="1127" w:type="dxa"/>
            <w:tcBorders>
              <w:top w:val="nil"/>
              <w:left w:val="nil"/>
              <w:bottom w:val="single" w:sz="4" w:space="0" w:color="auto"/>
              <w:right w:val="single" w:sz="4" w:space="0" w:color="auto"/>
            </w:tcBorders>
            <w:shd w:val="clear" w:color="auto" w:fill="auto"/>
            <w:noWrap/>
            <w:vAlign w:val="bottom"/>
          </w:tcPr>
          <w:p w:rsidR="00160D84" w:rsidRPr="003B01B5" w:rsidRDefault="00160D84" w:rsidP="0074335E">
            <w:pPr>
              <w:jc w:val="center"/>
              <w:rPr>
                <w:ins w:id="12547" w:author="user" w:date="2012-02-29T14:51:00Z"/>
                <w:rFonts w:ascii="Calibri" w:eastAsia="MS Mincho" w:hAnsi="Calibri" w:cs="Arial"/>
                <w:sz w:val="20"/>
                <w:szCs w:val="20"/>
                <w:lang w:eastAsia="ja-JP"/>
              </w:rPr>
            </w:pPr>
            <w:ins w:id="12548" w:author="user" w:date="2012-02-29T14:51:00Z">
              <w:r w:rsidRPr="003B01B5">
                <w:rPr>
                  <w:rFonts w:ascii="Calibri" w:eastAsia="MS Mincho" w:hAnsi="Calibri" w:cs="Arial"/>
                  <w:sz w:val="20"/>
                  <w:szCs w:val="20"/>
                  <w:lang w:eastAsia="ja-JP"/>
                </w:rPr>
                <w:t>12000000</w:t>
              </w:r>
            </w:ins>
          </w:p>
        </w:tc>
        <w:tc>
          <w:tcPr>
            <w:tcW w:w="1854" w:type="dxa"/>
            <w:tcBorders>
              <w:top w:val="nil"/>
              <w:left w:val="nil"/>
              <w:bottom w:val="single" w:sz="4" w:space="0" w:color="auto"/>
              <w:right w:val="single" w:sz="4" w:space="0" w:color="auto"/>
            </w:tcBorders>
            <w:shd w:val="clear" w:color="auto" w:fill="auto"/>
            <w:noWrap/>
            <w:vAlign w:val="bottom"/>
          </w:tcPr>
          <w:p w:rsidR="00160D84" w:rsidRPr="003B01B5" w:rsidRDefault="00160D84" w:rsidP="0074335E">
            <w:pPr>
              <w:jc w:val="center"/>
              <w:rPr>
                <w:ins w:id="12549" w:author="user" w:date="2012-02-29T14:51:00Z"/>
                <w:rFonts w:ascii="Calibri" w:eastAsia="MS Mincho" w:hAnsi="Calibri" w:cs="Arial"/>
                <w:sz w:val="20"/>
                <w:szCs w:val="20"/>
                <w:lang w:eastAsia="ja-JP"/>
              </w:rPr>
            </w:pPr>
            <w:ins w:id="12550" w:author="user" w:date="2012-02-29T14:51:00Z">
              <w:r w:rsidRPr="003B01B5">
                <w:rPr>
                  <w:rFonts w:ascii="Calibri" w:eastAsia="MS Mincho" w:hAnsi="Calibri" w:cs="Arial"/>
                  <w:sz w:val="20"/>
                  <w:szCs w:val="20"/>
                  <w:lang w:eastAsia="ja-JP"/>
                </w:rPr>
                <w:t>4080000</w:t>
              </w:r>
            </w:ins>
          </w:p>
        </w:tc>
      </w:tr>
      <w:tr w:rsidR="00160D84" w:rsidRPr="003B01B5" w:rsidTr="0074335E">
        <w:trPr>
          <w:trHeight w:val="255"/>
          <w:ins w:id="12551" w:author="user" w:date="2012-02-29T14:51:00Z"/>
        </w:trPr>
        <w:tc>
          <w:tcPr>
            <w:tcW w:w="1828" w:type="dxa"/>
            <w:tcBorders>
              <w:top w:val="nil"/>
              <w:left w:val="single" w:sz="4" w:space="0" w:color="auto"/>
              <w:bottom w:val="single" w:sz="4" w:space="0" w:color="auto"/>
              <w:right w:val="single" w:sz="4" w:space="0" w:color="auto"/>
            </w:tcBorders>
            <w:shd w:val="clear" w:color="auto" w:fill="auto"/>
            <w:noWrap/>
            <w:vAlign w:val="bottom"/>
          </w:tcPr>
          <w:p w:rsidR="00160D84" w:rsidRPr="003B01B5" w:rsidRDefault="00160D84" w:rsidP="0074335E">
            <w:pPr>
              <w:rPr>
                <w:ins w:id="12552" w:author="user" w:date="2012-02-29T14:51:00Z"/>
                <w:rFonts w:ascii="Calibri" w:eastAsia="MS Mincho" w:hAnsi="Calibri" w:cs="Arial"/>
                <w:b/>
                <w:bCs/>
                <w:sz w:val="20"/>
                <w:szCs w:val="20"/>
                <w:lang w:eastAsia="ja-JP"/>
              </w:rPr>
            </w:pPr>
            <w:ins w:id="12553" w:author="user" w:date="2012-02-29T14:51:00Z">
              <w:r w:rsidRPr="003B01B5">
                <w:rPr>
                  <w:rFonts w:ascii="Calibri" w:eastAsia="MS Mincho" w:hAnsi="Calibri" w:cs="Arial"/>
                  <w:b/>
                  <w:bCs/>
                  <w:sz w:val="20"/>
                  <w:szCs w:val="20"/>
                  <w:lang w:eastAsia="ja-JP"/>
                </w:rPr>
                <w:t xml:space="preserve">Total </w:t>
              </w:r>
            </w:ins>
          </w:p>
        </w:tc>
        <w:tc>
          <w:tcPr>
            <w:tcW w:w="1940" w:type="dxa"/>
            <w:tcBorders>
              <w:top w:val="nil"/>
              <w:left w:val="nil"/>
              <w:bottom w:val="single" w:sz="4" w:space="0" w:color="auto"/>
              <w:right w:val="single" w:sz="4" w:space="0" w:color="auto"/>
            </w:tcBorders>
            <w:shd w:val="clear" w:color="auto" w:fill="auto"/>
            <w:noWrap/>
            <w:vAlign w:val="bottom"/>
          </w:tcPr>
          <w:p w:rsidR="00160D84" w:rsidRPr="003B01B5" w:rsidRDefault="00160D84" w:rsidP="0074335E">
            <w:pPr>
              <w:jc w:val="center"/>
              <w:rPr>
                <w:ins w:id="12554" w:author="user" w:date="2012-02-29T14:51:00Z"/>
                <w:rFonts w:ascii="Calibri" w:eastAsia="MS Mincho" w:hAnsi="Calibri" w:cs="Arial"/>
                <w:b/>
                <w:bCs/>
                <w:sz w:val="20"/>
                <w:szCs w:val="20"/>
                <w:lang w:eastAsia="ja-JP"/>
              </w:rPr>
            </w:pPr>
            <w:ins w:id="12555" w:author="user" w:date="2012-02-29T14:51:00Z">
              <w:r w:rsidRPr="003B01B5">
                <w:rPr>
                  <w:rFonts w:ascii="Calibri" w:eastAsia="MS Mincho" w:hAnsi="Calibri" w:cs="Arial"/>
                  <w:b/>
                  <w:bCs/>
                  <w:sz w:val="20"/>
                  <w:szCs w:val="20"/>
                  <w:lang w:eastAsia="ja-JP"/>
                </w:rPr>
                <w:t>6.90</w:t>
              </w:r>
            </w:ins>
          </w:p>
        </w:tc>
        <w:tc>
          <w:tcPr>
            <w:tcW w:w="1127" w:type="dxa"/>
            <w:tcBorders>
              <w:top w:val="nil"/>
              <w:left w:val="nil"/>
              <w:bottom w:val="single" w:sz="4" w:space="0" w:color="auto"/>
              <w:right w:val="single" w:sz="4" w:space="0" w:color="auto"/>
            </w:tcBorders>
            <w:shd w:val="clear" w:color="auto" w:fill="auto"/>
            <w:noWrap/>
            <w:vAlign w:val="bottom"/>
          </w:tcPr>
          <w:p w:rsidR="00160D84" w:rsidRPr="003B01B5" w:rsidRDefault="00160D84" w:rsidP="0074335E">
            <w:pPr>
              <w:jc w:val="center"/>
              <w:rPr>
                <w:ins w:id="12556" w:author="user" w:date="2012-02-29T14:51:00Z"/>
                <w:rFonts w:ascii="Calibri" w:eastAsia="MS Mincho" w:hAnsi="Calibri" w:cs="Arial"/>
                <w:b/>
                <w:bCs/>
                <w:sz w:val="20"/>
                <w:szCs w:val="20"/>
                <w:lang w:eastAsia="ja-JP"/>
              </w:rPr>
            </w:pPr>
            <w:ins w:id="12557" w:author="user" w:date="2012-02-29T14:51:00Z">
              <w:r w:rsidRPr="003B01B5">
                <w:rPr>
                  <w:rFonts w:ascii="Calibri" w:eastAsia="MS Mincho" w:hAnsi="Calibri" w:cs="Arial"/>
                  <w:b/>
                  <w:bCs/>
                  <w:sz w:val="20"/>
                  <w:szCs w:val="20"/>
                  <w:lang w:eastAsia="ja-JP"/>
                </w:rPr>
                <w:t>- </w:t>
              </w:r>
            </w:ins>
          </w:p>
        </w:tc>
        <w:tc>
          <w:tcPr>
            <w:tcW w:w="1854" w:type="dxa"/>
            <w:tcBorders>
              <w:top w:val="nil"/>
              <w:left w:val="nil"/>
              <w:bottom w:val="single" w:sz="4" w:space="0" w:color="auto"/>
              <w:right w:val="single" w:sz="4" w:space="0" w:color="auto"/>
            </w:tcBorders>
            <w:shd w:val="clear" w:color="auto" w:fill="auto"/>
            <w:noWrap/>
            <w:vAlign w:val="bottom"/>
          </w:tcPr>
          <w:p w:rsidR="00160D84" w:rsidRPr="003B01B5" w:rsidRDefault="00160D84" w:rsidP="0074335E">
            <w:pPr>
              <w:jc w:val="center"/>
              <w:rPr>
                <w:ins w:id="12558" w:author="user" w:date="2012-02-29T14:51:00Z"/>
                <w:rFonts w:ascii="Calibri" w:eastAsia="MS Mincho" w:hAnsi="Calibri" w:cs="Arial"/>
                <w:b/>
                <w:bCs/>
                <w:sz w:val="20"/>
                <w:szCs w:val="20"/>
                <w:lang w:eastAsia="ja-JP"/>
              </w:rPr>
            </w:pPr>
            <w:ins w:id="12559" w:author="user" w:date="2012-02-29T14:51:00Z">
              <w:r w:rsidRPr="003B01B5">
                <w:rPr>
                  <w:rFonts w:ascii="Calibri" w:eastAsia="MS Mincho" w:hAnsi="Calibri" w:cs="Arial"/>
                  <w:b/>
                  <w:bCs/>
                  <w:sz w:val="20"/>
                  <w:szCs w:val="20"/>
                  <w:lang w:eastAsia="ja-JP"/>
                </w:rPr>
                <w:t>120810000</w:t>
              </w:r>
            </w:ins>
          </w:p>
        </w:tc>
      </w:tr>
    </w:tbl>
    <w:p w:rsidR="00160D84" w:rsidRPr="003B01B5" w:rsidRDefault="00160D84" w:rsidP="00160D84">
      <w:pPr>
        <w:spacing w:line="300" w:lineRule="auto"/>
        <w:rPr>
          <w:ins w:id="12560" w:author="user" w:date="2012-02-29T14:51:00Z"/>
          <w:rFonts w:ascii="Calibri" w:hAnsi="Calibri" w:cs="Calibri"/>
          <w:b/>
          <w:bCs/>
          <w:sz w:val="20"/>
          <w:szCs w:val="20"/>
        </w:rPr>
      </w:pPr>
    </w:p>
    <w:p w:rsidR="00160D84" w:rsidRPr="003B01B5" w:rsidRDefault="00160D84" w:rsidP="00160D84">
      <w:pPr>
        <w:spacing w:line="300" w:lineRule="auto"/>
        <w:rPr>
          <w:ins w:id="12561" w:author="user" w:date="2012-02-29T14:51:00Z"/>
          <w:rFonts w:ascii="Calibri" w:hAnsi="Calibri" w:cs="Calibri"/>
          <w:b/>
          <w:bCs/>
          <w:sz w:val="18"/>
          <w:szCs w:val="18"/>
        </w:rPr>
      </w:pPr>
      <w:ins w:id="12562" w:author="user" w:date="2012-02-29T14:51:00Z">
        <w:r w:rsidRPr="003B01B5">
          <w:rPr>
            <w:rFonts w:ascii="Calibri" w:hAnsi="Calibri" w:cs="Calibri"/>
            <w:b/>
            <w:bCs/>
            <w:sz w:val="20"/>
            <w:szCs w:val="20"/>
          </w:rPr>
          <w:t xml:space="preserve"> </w:t>
        </w:r>
      </w:ins>
    </w:p>
    <w:p w:rsidR="00160D84" w:rsidRPr="003B01B5" w:rsidRDefault="00160D84" w:rsidP="00160D84">
      <w:pPr>
        <w:spacing w:line="300" w:lineRule="auto"/>
        <w:jc w:val="both"/>
        <w:rPr>
          <w:ins w:id="12563" w:author="user" w:date="2012-02-29T14:51:00Z"/>
          <w:rFonts w:ascii="Calibri" w:hAnsi="Calibri" w:cs="Calibri"/>
          <w:sz w:val="22"/>
          <w:szCs w:val="22"/>
        </w:rPr>
      </w:pPr>
      <w:ins w:id="12564" w:author="user" w:date="2012-02-29T14:51:00Z">
        <w:r w:rsidRPr="003B01B5">
          <w:rPr>
            <w:rFonts w:ascii="Calibri" w:hAnsi="Calibri" w:cs="Calibri"/>
            <w:sz w:val="22"/>
            <w:szCs w:val="22"/>
          </w:rPr>
          <w:t xml:space="preserve">The figures provided in Table-8.1 serve as good references for the CDC to decide and negotiate the replacement value of affected properties that will be acquired by the project. </w:t>
        </w:r>
      </w:ins>
    </w:p>
    <w:p w:rsidR="00160D84" w:rsidRPr="003B01B5" w:rsidRDefault="00160D84" w:rsidP="00160D84">
      <w:pPr>
        <w:spacing w:line="300" w:lineRule="auto"/>
        <w:jc w:val="both"/>
        <w:rPr>
          <w:ins w:id="12565" w:author="user" w:date="2012-02-29T14:51:00Z"/>
          <w:rFonts w:ascii="Calibri" w:hAnsi="Calibri" w:cs="Calibri"/>
          <w:sz w:val="10"/>
          <w:szCs w:val="10"/>
        </w:rPr>
      </w:pPr>
    </w:p>
    <w:p w:rsidR="00160D84" w:rsidRPr="003B01B5" w:rsidRDefault="00160D84" w:rsidP="00160D84">
      <w:pPr>
        <w:spacing w:line="300" w:lineRule="auto"/>
        <w:jc w:val="both"/>
        <w:rPr>
          <w:ins w:id="12566" w:author="user" w:date="2012-02-29T14:51:00Z"/>
          <w:rFonts w:ascii="Calibri" w:hAnsi="Calibri" w:cs="Calibri"/>
          <w:sz w:val="22"/>
          <w:szCs w:val="22"/>
        </w:rPr>
      </w:pPr>
      <w:ins w:id="12567" w:author="user" w:date="2012-02-29T14:51:00Z">
        <w:r w:rsidRPr="003B01B5">
          <w:rPr>
            <w:rFonts w:ascii="Calibri" w:hAnsi="Calibri" w:cs="Calibri"/>
            <w:sz w:val="22"/>
            <w:szCs w:val="22"/>
          </w:rPr>
          <w:t xml:space="preserve">Obviously, higher rates are recorded for urban area followed by semi-urban and rural area that seem to be quite realistic with the prevailing practice in the field and also scientific than an ad-hoc or single rate system which could generally invite conflicts on land prices across different areas within project area. The CDC, which also consist one member from District Land Revenue Office (LRO), also refers current transaction value of land and structures that have prevailed at free markets in each district. Once the CDC collects and verifies different rates established in the project area, it is only thereafter that the committee works out the compensation rates that best represent the replacement value for particular category of land.     </w:t>
        </w:r>
      </w:ins>
    </w:p>
    <w:p w:rsidR="00160D84" w:rsidRPr="003B01B5" w:rsidRDefault="00160D84" w:rsidP="00160D84">
      <w:pPr>
        <w:spacing w:line="300" w:lineRule="auto"/>
        <w:jc w:val="both"/>
        <w:rPr>
          <w:ins w:id="12568" w:author="user" w:date="2012-02-29T14:51:00Z"/>
          <w:rFonts w:ascii="Calibri" w:hAnsi="Calibri" w:cs="Calibri"/>
          <w:sz w:val="20"/>
          <w:szCs w:val="20"/>
        </w:rPr>
      </w:pPr>
      <w:ins w:id="12569" w:author="user" w:date="2012-02-29T14:51:00Z">
        <w:r w:rsidRPr="003B01B5">
          <w:rPr>
            <w:rFonts w:ascii="Calibri" w:hAnsi="Calibri" w:cs="Calibri"/>
            <w:sz w:val="22"/>
            <w:szCs w:val="22"/>
          </w:rPr>
          <w:t>Considering the nature of the project single payment will be made to individual households for the entire compensation money to avoid administrative problem</w:t>
        </w:r>
        <w:r w:rsidRPr="003B01B5">
          <w:rPr>
            <w:rFonts w:ascii="Calibri" w:hAnsi="Calibri" w:cs="Calibri"/>
            <w:sz w:val="20"/>
            <w:szCs w:val="20"/>
          </w:rPr>
          <w:t xml:space="preserve">. </w:t>
        </w:r>
      </w:ins>
    </w:p>
    <w:p w:rsidR="00160D84" w:rsidRPr="003B01B5" w:rsidRDefault="00160D84" w:rsidP="00160D84">
      <w:pPr>
        <w:spacing w:line="300" w:lineRule="auto"/>
        <w:jc w:val="both"/>
        <w:rPr>
          <w:ins w:id="12570" w:author="user" w:date="2012-02-29T14:51:00Z"/>
          <w:rFonts w:ascii="Calibri" w:hAnsi="Calibri" w:cs="Calibri"/>
          <w:sz w:val="22"/>
          <w:szCs w:val="22"/>
        </w:rPr>
      </w:pPr>
      <w:ins w:id="12571" w:author="user" w:date="2012-02-29T14:51:00Z">
        <w:r w:rsidRPr="003B01B5">
          <w:rPr>
            <w:rFonts w:ascii="Calibri" w:hAnsi="Calibri" w:cs="Calibri"/>
            <w:sz w:val="22"/>
            <w:szCs w:val="22"/>
          </w:rPr>
          <w:t>Land for land compensation is not proposed in this project due to the small area of land to be permanently acquired from various affected families. It is also impractical and difficult to allocate similar piece of agricultural land in the vicinity of the project area.</w:t>
        </w:r>
      </w:ins>
    </w:p>
    <w:p w:rsidR="00160D84" w:rsidRDefault="00160D84" w:rsidP="00160D84">
      <w:pPr>
        <w:spacing w:line="300" w:lineRule="auto"/>
        <w:jc w:val="both"/>
        <w:rPr>
          <w:ins w:id="12572" w:author="user" w:date="2012-03-01T12:09:00Z"/>
          <w:rFonts w:ascii="Calibri" w:hAnsi="Calibri" w:cs="Calibri"/>
          <w:b/>
          <w:i/>
          <w:iCs/>
          <w:sz w:val="10"/>
          <w:szCs w:val="10"/>
        </w:rPr>
      </w:pPr>
    </w:p>
    <w:p w:rsidR="008111C6" w:rsidRPr="003B01B5" w:rsidRDefault="008111C6" w:rsidP="00160D84">
      <w:pPr>
        <w:spacing w:line="300" w:lineRule="auto"/>
        <w:jc w:val="both"/>
        <w:rPr>
          <w:ins w:id="12573" w:author="user" w:date="2012-02-29T14:51:00Z"/>
          <w:rFonts w:ascii="Calibri" w:hAnsi="Calibri" w:cs="Calibri"/>
          <w:b/>
          <w:i/>
          <w:iCs/>
          <w:sz w:val="10"/>
          <w:szCs w:val="10"/>
        </w:rPr>
      </w:pPr>
    </w:p>
    <w:p w:rsidR="00160D84" w:rsidRPr="003B01B5" w:rsidRDefault="00160D84" w:rsidP="00160D84">
      <w:pPr>
        <w:spacing w:line="300" w:lineRule="auto"/>
        <w:jc w:val="both"/>
        <w:rPr>
          <w:ins w:id="12574" w:author="user" w:date="2012-02-29T14:51:00Z"/>
          <w:rFonts w:ascii="Calibri" w:hAnsi="Calibri" w:cs="Calibri"/>
          <w:b/>
          <w:i/>
          <w:iCs/>
          <w:sz w:val="22"/>
          <w:szCs w:val="22"/>
        </w:rPr>
      </w:pPr>
      <w:ins w:id="12575" w:author="user" w:date="2012-02-29T14:51:00Z">
        <w:r w:rsidRPr="003B01B5">
          <w:rPr>
            <w:rFonts w:ascii="Calibri" w:hAnsi="Calibri" w:cs="Calibri"/>
            <w:b/>
            <w:i/>
            <w:iCs/>
            <w:sz w:val="22"/>
            <w:szCs w:val="22"/>
          </w:rPr>
          <w:lastRenderedPageBreak/>
          <w:t>Structures</w:t>
        </w:r>
      </w:ins>
    </w:p>
    <w:p w:rsidR="00160D84" w:rsidRPr="003B01B5" w:rsidRDefault="00160D84" w:rsidP="00160D84">
      <w:pPr>
        <w:spacing w:line="300" w:lineRule="auto"/>
        <w:jc w:val="both"/>
        <w:rPr>
          <w:ins w:id="12576" w:author="user" w:date="2012-02-29T14:51:00Z"/>
          <w:rFonts w:ascii="Calibri" w:hAnsi="Calibri" w:cs="Calibri"/>
          <w:sz w:val="22"/>
          <w:szCs w:val="22"/>
        </w:rPr>
      </w:pPr>
      <w:ins w:id="12577" w:author="user" w:date="2012-02-29T14:51:00Z">
        <w:r w:rsidRPr="003B01B5">
          <w:rPr>
            <w:rFonts w:ascii="Calibri" w:hAnsi="Calibri" w:cs="Calibri"/>
            <w:sz w:val="22"/>
            <w:szCs w:val="22"/>
          </w:rPr>
          <w:t xml:space="preserve">Altogether 115 houses have to be replaced due to the implementation of the project. Compensation for the affected house is determined on the basis of type of house. The average price for different type of houses is given below. The cost for the structures has been estimated using community consensus valuation method based on construction cost by type of houses. The total compensation for the 115 houses is estimated to be Rs. </w:t>
        </w:r>
        <w:r w:rsidRPr="003B01B5">
          <w:rPr>
            <w:rFonts w:ascii="Calibri" w:hAnsi="Calibri" w:cs="Calibri"/>
            <w:sz w:val="22"/>
            <w:szCs w:val="22"/>
            <w:lang w:bidi="ne-NP"/>
          </w:rPr>
          <w:t>2, 50, 00,000</w:t>
        </w:r>
        <w:r w:rsidRPr="003B01B5">
          <w:rPr>
            <w:rFonts w:ascii="Calibri" w:hAnsi="Calibri" w:cs="Calibri"/>
            <w:sz w:val="22"/>
            <w:szCs w:val="22"/>
          </w:rPr>
          <w:t xml:space="preserve"> (Table-8.2).</w:t>
        </w:r>
      </w:ins>
    </w:p>
    <w:p w:rsidR="00160D84" w:rsidRPr="003B01B5" w:rsidRDefault="00160D84" w:rsidP="00160D84">
      <w:pPr>
        <w:spacing w:line="300" w:lineRule="auto"/>
        <w:jc w:val="both"/>
        <w:rPr>
          <w:ins w:id="12578" w:author="user" w:date="2012-02-29T14:51:00Z"/>
          <w:rFonts w:ascii="Calibri" w:hAnsi="Calibri" w:cs="Calibri"/>
          <w:b/>
          <w:sz w:val="10"/>
          <w:szCs w:val="10"/>
        </w:rPr>
      </w:pPr>
    </w:p>
    <w:p w:rsidR="00160D84" w:rsidRPr="003B01B5" w:rsidRDefault="00160D84" w:rsidP="00160D84">
      <w:pPr>
        <w:spacing w:line="300" w:lineRule="auto"/>
        <w:jc w:val="both"/>
        <w:rPr>
          <w:ins w:id="12579" w:author="user" w:date="2012-02-29T14:51:00Z"/>
          <w:rFonts w:ascii="Calibri" w:hAnsi="Calibri" w:cs="Calibri"/>
          <w:b/>
          <w:sz w:val="20"/>
          <w:szCs w:val="20"/>
        </w:rPr>
      </w:pPr>
      <w:ins w:id="12580" w:author="user" w:date="2012-02-29T14:51:00Z">
        <w:r w:rsidRPr="003B01B5">
          <w:rPr>
            <w:rFonts w:ascii="Calibri" w:hAnsi="Calibri" w:cs="Calibri"/>
            <w:b/>
            <w:sz w:val="20"/>
            <w:szCs w:val="20"/>
          </w:rPr>
          <w:t>Table-8.2: Compensation for affected house</w:t>
        </w:r>
      </w:ins>
    </w:p>
    <w:tbl>
      <w:tblPr>
        <w:tblW w:w="7640" w:type="dxa"/>
        <w:tblInd w:w="95" w:type="dxa"/>
        <w:tblLook w:val="04A0"/>
      </w:tblPr>
      <w:tblGrid>
        <w:gridCol w:w="2000"/>
        <w:gridCol w:w="1600"/>
        <w:gridCol w:w="1840"/>
        <w:gridCol w:w="2200"/>
      </w:tblGrid>
      <w:tr w:rsidR="00160D84" w:rsidRPr="003B01B5" w:rsidTr="0074335E">
        <w:trPr>
          <w:trHeight w:val="300"/>
          <w:ins w:id="12581" w:author="user" w:date="2012-02-29T14:51:00Z"/>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D84" w:rsidRPr="003B01B5" w:rsidRDefault="00160D84" w:rsidP="0074335E">
            <w:pPr>
              <w:spacing w:line="300" w:lineRule="auto"/>
              <w:rPr>
                <w:ins w:id="12582" w:author="user" w:date="2012-02-29T14:51:00Z"/>
                <w:rFonts w:ascii="Calibri" w:hAnsi="Calibri" w:cs="Calibri"/>
                <w:b/>
                <w:bCs/>
                <w:sz w:val="20"/>
                <w:szCs w:val="20"/>
                <w:lang w:bidi="ne-NP"/>
              </w:rPr>
            </w:pPr>
            <w:ins w:id="12583" w:author="user" w:date="2012-02-29T14:51:00Z">
              <w:r w:rsidRPr="003B01B5">
                <w:rPr>
                  <w:rFonts w:ascii="Calibri" w:hAnsi="Calibri" w:cs="Calibri"/>
                  <w:b/>
                  <w:bCs/>
                  <w:sz w:val="20"/>
                  <w:szCs w:val="20"/>
                  <w:lang w:bidi="ne-NP"/>
                </w:rPr>
                <w:t xml:space="preserve">Type of house </w:t>
              </w:r>
            </w:ins>
          </w:p>
        </w:tc>
        <w:tc>
          <w:tcPr>
            <w:tcW w:w="1600" w:type="dxa"/>
            <w:tcBorders>
              <w:top w:val="single" w:sz="4" w:space="0" w:color="auto"/>
              <w:left w:val="nil"/>
              <w:bottom w:val="single" w:sz="4" w:space="0" w:color="auto"/>
              <w:right w:val="single" w:sz="4" w:space="0" w:color="auto"/>
            </w:tcBorders>
            <w:shd w:val="clear" w:color="auto" w:fill="auto"/>
            <w:noWrap/>
            <w:vAlign w:val="bottom"/>
          </w:tcPr>
          <w:p w:rsidR="00160D84" w:rsidRPr="003B01B5" w:rsidRDefault="00160D84" w:rsidP="0074335E">
            <w:pPr>
              <w:spacing w:line="300" w:lineRule="auto"/>
              <w:jc w:val="center"/>
              <w:rPr>
                <w:ins w:id="12584" w:author="user" w:date="2012-02-29T14:51:00Z"/>
                <w:rFonts w:ascii="Calibri" w:hAnsi="Calibri" w:cs="Calibri"/>
                <w:b/>
                <w:bCs/>
                <w:sz w:val="20"/>
                <w:szCs w:val="20"/>
                <w:lang w:bidi="ne-NP"/>
              </w:rPr>
            </w:pPr>
            <w:ins w:id="12585" w:author="user" w:date="2012-02-29T14:51:00Z">
              <w:r w:rsidRPr="003B01B5">
                <w:rPr>
                  <w:rFonts w:ascii="Calibri" w:hAnsi="Calibri" w:cs="Calibri"/>
                  <w:b/>
                  <w:bCs/>
                  <w:sz w:val="20"/>
                  <w:szCs w:val="20"/>
                  <w:lang w:bidi="ne-NP"/>
                </w:rPr>
                <w:t xml:space="preserve">No. of house </w:t>
              </w:r>
            </w:ins>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160D84" w:rsidRPr="003B01B5" w:rsidRDefault="00160D84" w:rsidP="0074335E">
            <w:pPr>
              <w:spacing w:line="300" w:lineRule="auto"/>
              <w:jc w:val="center"/>
              <w:rPr>
                <w:ins w:id="12586" w:author="user" w:date="2012-02-29T14:51:00Z"/>
                <w:rFonts w:ascii="Calibri" w:hAnsi="Calibri" w:cs="Calibri"/>
                <w:b/>
                <w:bCs/>
                <w:sz w:val="20"/>
                <w:szCs w:val="20"/>
                <w:lang w:bidi="ne-NP"/>
              </w:rPr>
            </w:pPr>
            <w:ins w:id="12587" w:author="user" w:date="2012-02-29T14:51:00Z">
              <w:r w:rsidRPr="003B01B5">
                <w:rPr>
                  <w:rFonts w:ascii="Calibri" w:hAnsi="Calibri" w:cs="Calibri"/>
                  <w:b/>
                  <w:bCs/>
                  <w:sz w:val="20"/>
                  <w:szCs w:val="20"/>
                  <w:lang w:bidi="ne-NP"/>
                </w:rPr>
                <w:t>Average price (Rs.)</w:t>
              </w:r>
            </w:ins>
          </w:p>
        </w:tc>
        <w:tc>
          <w:tcPr>
            <w:tcW w:w="2200" w:type="dxa"/>
            <w:tcBorders>
              <w:top w:val="single" w:sz="4" w:space="0" w:color="auto"/>
              <w:left w:val="nil"/>
              <w:bottom w:val="single" w:sz="4" w:space="0" w:color="auto"/>
              <w:right w:val="single" w:sz="4" w:space="0" w:color="auto"/>
            </w:tcBorders>
            <w:shd w:val="clear" w:color="auto" w:fill="auto"/>
            <w:noWrap/>
            <w:vAlign w:val="bottom"/>
          </w:tcPr>
          <w:p w:rsidR="00160D84" w:rsidRPr="003B01B5" w:rsidRDefault="00160D84" w:rsidP="0074335E">
            <w:pPr>
              <w:spacing w:line="300" w:lineRule="auto"/>
              <w:jc w:val="center"/>
              <w:rPr>
                <w:ins w:id="12588" w:author="user" w:date="2012-02-29T14:51:00Z"/>
                <w:rFonts w:ascii="Calibri" w:hAnsi="Calibri" w:cs="Calibri"/>
                <w:b/>
                <w:bCs/>
                <w:sz w:val="20"/>
                <w:szCs w:val="20"/>
                <w:lang w:bidi="ne-NP"/>
              </w:rPr>
            </w:pPr>
            <w:ins w:id="12589" w:author="user" w:date="2012-02-29T14:51:00Z">
              <w:r w:rsidRPr="003B01B5">
                <w:rPr>
                  <w:rFonts w:ascii="Calibri" w:hAnsi="Calibri" w:cs="Calibri"/>
                  <w:b/>
                  <w:bCs/>
                  <w:sz w:val="20"/>
                  <w:szCs w:val="20"/>
                  <w:lang w:bidi="ne-NP"/>
                </w:rPr>
                <w:t>Amount (Rs.)</w:t>
              </w:r>
            </w:ins>
          </w:p>
        </w:tc>
      </w:tr>
      <w:tr w:rsidR="00160D84" w:rsidRPr="003B01B5" w:rsidTr="0074335E">
        <w:trPr>
          <w:trHeight w:val="300"/>
          <w:ins w:id="12590" w:author="user" w:date="2012-02-29T14:51:00Z"/>
        </w:trPr>
        <w:tc>
          <w:tcPr>
            <w:tcW w:w="2000" w:type="dxa"/>
            <w:tcBorders>
              <w:top w:val="nil"/>
              <w:left w:val="single" w:sz="4" w:space="0" w:color="auto"/>
              <w:bottom w:val="single" w:sz="4" w:space="0" w:color="auto"/>
              <w:right w:val="single" w:sz="4" w:space="0" w:color="auto"/>
            </w:tcBorders>
            <w:shd w:val="clear" w:color="auto" w:fill="auto"/>
            <w:noWrap/>
            <w:vAlign w:val="bottom"/>
          </w:tcPr>
          <w:p w:rsidR="00160D84" w:rsidRPr="003B01B5" w:rsidRDefault="00160D84" w:rsidP="0074335E">
            <w:pPr>
              <w:spacing w:line="300" w:lineRule="auto"/>
              <w:rPr>
                <w:ins w:id="12591" w:author="user" w:date="2012-02-29T14:51:00Z"/>
                <w:rFonts w:ascii="Calibri" w:hAnsi="Calibri" w:cs="Calibri"/>
                <w:sz w:val="20"/>
                <w:szCs w:val="20"/>
                <w:lang w:bidi="ne-NP"/>
              </w:rPr>
            </w:pPr>
            <w:ins w:id="12592" w:author="user" w:date="2012-02-29T14:51:00Z">
              <w:r w:rsidRPr="003B01B5">
                <w:rPr>
                  <w:rFonts w:ascii="Calibri" w:hAnsi="Calibri" w:cs="Calibri"/>
                  <w:sz w:val="20"/>
                  <w:szCs w:val="20"/>
                  <w:lang w:bidi="ne-NP"/>
                </w:rPr>
                <w:t>Kachchi</w:t>
              </w:r>
            </w:ins>
          </w:p>
        </w:tc>
        <w:tc>
          <w:tcPr>
            <w:tcW w:w="1600" w:type="dxa"/>
            <w:tcBorders>
              <w:top w:val="nil"/>
              <w:left w:val="nil"/>
              <w:bottom w:val="single" w:sz="4" w:space="0" w:color="auto"/>
              <w:right w:val="single" w:sz="4" w:space="0" w:color="auto"/>
            </w:tcBorders>
            <w:shd w:val="clear" w:color="auto" w:fill="auto"/>
            <w:noWrap/>
            <w:vAlign w:val="bottom"/>
          </w:tcPr>
          <w:p w:rsidR="00160D84" w:rsidRPr="003B01B5" w:rsidRDefault="00160D84" w:rsidP="0074335E">
            <w:pPr>
              <w:spacing w:line="300" w:lineRule="auto"/>
              <w:jc w:val="center"/>
              <w:rPr>
                <w:ins w:id="12593" w:author="user" w:date="2012-02-29T14:51:00Z"/>
                <w:rFonts w:ascii="Calibri" w:hAnsi="Calibri" w:cs="Calibri"/>
                <w:sz w:val="20"/>
                <w:szCs w:val="20"/>
                <w:lang w:bidi="ne-NP"/>
              </w:rPr>
            </w:pPr>
            <w:ins w:id="12594" w:author="user" w:date="2012-02-29T14:51:00Z">
              <w:r w:rsidRPr="003B01B5">
                <w:rPr>
                  <w:rFonts w:ascii="Calibri" w:hAnsi="Calibri" w:cs="Calibri"/>
                  <w:sz w:val="20"/>
                  <w:szCs w:val="20"/>
                  <w:lang w:bidi="ne-NP"/>
                </w:rPr>
                <w:t>37</w:t>
              </w:r>
            </w:ins>
          </w:p>
        </w:tc>
        <w:tc>
          <w:tcPr>
            <w:tcW w:w="1840" w:type="dxa"/>
            <w:tcBorders>
              <w:top w:val="nil"/>
              <w:left w:val="nil"/>
              <w:bottom w:val="single" w:sz="4" w:space="0" w:color="auto"/>
              <w:right w:val="single" w:sz="4" w:space="0" w:color="auto"/>
            </w:tcBorders>
            <w:shd w:val="clear" w:color="auto" w:fill="auto"/>
            <w:noWrap/>
            <w:vAlign w:val="bottom"/>
          </w:tcPr>
          <w:p w:rsidR="00160D84" w:rsidRPr="003B01B5" w:rsidRDefault="00160D84" w:rsidP="0074335E">
            <w:pPr>
              <w:spacing w:line="300" w:lineRule="auto"/>
              <w:jc w:val="center"/>
              <w:rPr>
                <w:ins w:id="12595" w:author="user" w:date="2012-02-29T14:51:00Z"/>
                <w:rFonts w:ascii="Calibri" w:hAnsi="Calibri" w:cs="Calibri"/>
                <w:sz w:val="20"/>
                <w:szCs w:val="20"/>
                <w:lang w:bidi="ne-NP"/>
              </w:rPr>
            </w:pPr>
            <w:ins w:id="12596" w:author="user" w:date="2012-02-29T14:51:00Z">
              <w:r w:rsidRPr="003B01B5">
                <w:rPr>
                  <w:rFonts w:ascii="Calibri" w:hAnsi="Calibri" w:cs="Calibri"/>
                  <w:sz w:val="20"/>
                  <w:szCs w:val="20"/>
                  <w:lang w:bidi="ne-NP"/>
                </w:rPr>
                <w:t>100000</w:t>
              </w:r>
            </w:ins>
          </w:p>
        </w:tc>
        <w:tc>
          <w:tcPr>
            <w:tcW w:w="2200" w:type="dxa"/>
            <w:tcBorders>
              <w:top w:val="nil"/>
              <w:left w:val="nil"/>
              <w:bottom w:val="single" w:sz="4" w:space="0" w:color="auto"/>
              <w:right w:val="single" w:sz="4" w:space="0" w:color="auto"/>
            </w:tcBorders>
            <w:shd w:val="clear" w:color="auto" w:fill="auto"/>
            <w:noWrap/>
            <w:vAlign w:val="bottom"/>
          </w:tcPr>
          <w:p w:rsidR="00160D84" w:rsidRPr="003B01B5" w:rsidRDefault="00160D84" w:rsidP="0074335E">
            <w:pPr>
              <w:spacing w:line="300" w:lineRule="auto"/>
              <w:jc w:val="center"/>
              <w:rPr>
                <w:ins w:id="12597" w:author="user" w:date="2012-02-29T14:51:00Z"/>
                <w:rFonts w:ascii="Calibri" w:hAnsi="Calibri" w:cs="Calibri"/>
                <w:sz w:val="20"/>
                <w:szCs w:val="20"/>
                <w:lang w:bidi="ne-NP"/>
              </w:rPr>
            </w:pPr>
            <w:ins w:id="12598" w:author="user" w:date="2012-02-29T14:51:00Z">
              <w:r w:rsidRPr="003B01B5">
                <w:rPr>
                  <w:rFonts w:ascii="Calibri" w:hAnsi="Calibri" w:cs="Calibri"/>
                  <w:sz w:val="20"/>
                  <w:szCs w:val="20"/>
                  <w:lang w:bidi="ne-NP"/>
                </w:rPr>
                <w:t>3700000</w:t>
              </w:r>
            </w:ins>
          </w:p>
        </w:tc>
      </w:tr>
      <w:tr w:rsidR="00160D84" w:rsidRPr="003B01B5" w:rsidTr="0074335E">
        <w:trPr>
          <w:trHeight w:val="300"/>
          <w:ins w:id="12599" w:author="user" w:date="2012-02-29T14:51:00Z"/>
        </w:trPr>
        <w:tc>
          <w:tcPr>
            <w:tcW w:w="2000" w:type="dxa"/>
            <w:tcBorders>
              <w:top w:val="nil"/>
              <w:left w:val="single" w:sz="4" w:space="0" w:color="auto"/>
              <w:bottom w:val="single" w:sz="4" w:space="0" w:color="auto"/>
              <w:right w:val="single" w:sz="4" w:space="0" w:color="auto"/>
            </w:tcBorders>
            <w:shd w:val="clear" w:color="auto" w:fill="auto"/>
            <w:noWrap/>
            <w:vAlign w:val="bottom"/>
          </w:tcPr>
          <w:p w:rsidR="00160D84" w:rsidRPr="003B01B5" w:rsidRDefault="00160D84" w:rsidP="0074335E">
            <w:pPr>
              <w:spacing w:line="300" w:lineRule="auto"/>
              <w:rPr>
                <w:ins w:id="12600" w:author="user" w:date="2012-02-29T14:51:00Z"/>
                <w:rFonts w:ascii="Calibri" w:hAnsi="Calibri" w:cs="Calibri"/>
                <w:sz w:val="20"/>
                <w:szCs w:val="20"/>
                <w:lang w:bidi="ne-NP"/>
              </w:rPr>
            </w:pPr>
            <w:ins w:id="12601" w:author="user" w:date="2012-02-29T14:51:00Z">
              <w:r w:rsidRPr="003B01B5">
                <w:rPr>
                  <w:rFonts w:ascii="Calibri" w:hAnsi="Calibri" w:cs="Calibri"/>
                  <w:sz w:val="20"/>
                  <w:szCs w:val="20"/>
                  <w:lang w:bidi="ne-NP"/>
                </w:rPr>
                <w:t>Semi-pakki</w:t>
              </w:r>
            </w:ins>
          </w:p>
        </w:tc>
        <w:tc>
          <w:tcPr>
            <w:tcW w:w="1600" w:type="dxa"/>
            <w:tcBorders>
              <w:top w:val="nil"/>
              <w:left w:val="nil"/>
              <w:bottom w:val="single" w:sz="4" w:space="0" w:color="auto"/>
              <w:right w:val="single" w:sz="4" w:space="0" w:color="auto"/>
            </w:tcBorders>
            <w:shd w:val="clear" w:color="auto" w:fill="auto"/>
            <w:noWrap/>
            <w:vAlign w:val="bottom"/>
          </w:tcPr>
          <w:p w:rsidR="00160D84" w:rsidRPr="003B01B5" w:rsidRDefault="00160D84" w:rsidP="0074335E">
            <w:pPr>
              <w:spacing w:line="300" w:lineRule="auto"/>
              <w:jc w:val="center"/>
              <w:rPr>
                <w:ins w:id="12602" w:author="user" w:date="2012-02-29T14:51:00Z"/>
                <w:rFonts w:ascii="Calibri" w:hAnsi="Calibri" w:cs="Calibri"/>
                <w:sz w:val="20"/>
                <w:szCs w:val="20"/>
                <w:lang w:bidi="ne-NP"/>
              </w:rPr>
            </w:pPr>
            <w:ins w:id="12603" w:author="user" w:date="2012-02-29T14:51:00Z">
              <w:r w:rsidRPr="003B01B5">
                <w:rPr>
                  <w:rFonts w:ascii="Calibri" w:hAnsi="Calibri" w:cs="Calibri"/>
                  <w:sz w:val="20"/>
                  <w:szCs w:val="20"/>
                  <w:lang w:bidi="ne-NP"/>
                </w:rPr>
                <w:t>74</w:t>
              </w:r>
            </w:ins>
          </w:p>
        </w:tc>
        <w:tc>
          <w:tcPr>
            <w:tcW w:w="1840" w:type="dxa"/>
            <w:tcBorders>
              <w:top w:val="nil"/>
              <w:left w:val="nil"/>
              <w:bottom w:val="single" w:sz="4" w:space="0" w:color="auto"/>
              <w:right w:val="single" w:sz="4" w:space="0" w:color="auto"/>
            </w:tcBorders>
            <w:shd w:val="clear" w:color="auto" w:fill="auto"/>
            <w:noWrap/>
            <w:vAlign w:val="bottom"/>
          </w:tcPr>
          <w:p w:rsidR="00160D84" w:rsidRPr="003B01B5" w:rsidRDefault="00160D84" w:rsidP="0074335E">
            <w:pPr>
              <w:spacing w:line="300" w:lineRule="auto"/>
              <w:jc w:val="center"/>
              <w:rPr>
                <w:ins w:id="12604" w:author="user" w:date="2012-02-29T14:51:00Z"/>
                <w:rFonts w:ascii="Calibri" w:hAnsi="Calibri" w:cs="Calibri"/>
                <w:sz w:val="20"/>
                <w:szCs w:val="20"/>
                <w:lang w:bidi="ne-NP"/>
              </w:rPr>
            </w:pPr>
            <w:ins w:id="12605" w:author="user" w:date="2012-02-29T14:51:00Z">
              <w:r w:rsidRPr="003B01B5">
                <w:rPr>
                  <w:rFonts w:ascii="Calibri" w:hAnsi="Calibri" w:cs="Calibri"/>
                  <w:sz w:val="20"/>
                  <w:szCs w:val="20"/>
                  <w:lang w:bidi="ne-NP"/>
                </w:rPr>
                <w:t>250000</w:t>
              </w:r>
            </w:ins>
          </w:p>
        </w:tc>
        <w:tc>
          <w:tcPr>
            <w:tcW w:w="2200" w:type="dxa"/>
            <w:tcBorders>
              <w:top w:val="nil"/>
              <w:left w:val="nil"/>
              <w:bottom w:val="single" w:sz="4" w:space="0" w:color="auto"/>
              <w:right w:val="single" w:sz="4" w:space="0" w:color="auto"/>
            </w:tcBorders>
            <w:shd w:val="clear" w:color="auto" w:fill="auto"/>
            <w:noWrap/>
            <w:vAlign w:val="bottom"/>
          </w:tcPr>
          <w:p w:rsidR="00160D84" w:rsidRPr="003B01B5" w:rsidRDefault="00160D84" w:rsidP="0074335E">
            <w:pPr>
              <w:spacing w:line="300" w:lineRule="auto"/>
              <w:jc w:val="center"/>
              <w:rPr>
                <w:ins w:id="12606" w:author="user" w:date="2012-02-29T14:51:00Z"/>
                <w:rFonts w:ascii="Calibri" w:hAnsi="Calibri" w:cs="Calibri"/>
                <w:sz w:val="20"/>
                <w:szCs w:val="20"/>
                <w:lang w:bidi="ne-NP"/>
              </w:rPr>
            </w:pPr>
            <w:ins w:id="12607" w:author="user" w:date="2012-02-29T14:51:00Z">
              <w:r w:rsidRPr="003B01B5">
                <w:rPr>
                  <w:rFonts w:ascii="Calibri" w:hAnsi="Calibri" w:cs="Calibri"/>
                  <w:sz w:val="20"/>
                  <w:szCs w:val="20"/>
                  <w:lang w:bidi="ne-NP"/>
                </w:rPr>
                <w:t>18500000</w:t>
              </w:r>
            </w:ins>
          </w:p>
        </w:tc>
      </w:tr>
      <w:tr w:rsidR="00160D84" w:rsidRPr="003B01B5" w:rsidTr="0074335E">
        <w:trPr>
          <w:trHeight w:val="300"/>
          <w:ins w:id="12608" w:author="user" w:date="2012-02-29T14:51:00Z"/>
        </w:trPr>
        <w:tc>
          <w:tcPr>
            <w:tcW w:w="2000" w:type="dxa"/>
            <w:tcBorders>
              <w:top w:val="nil"/>
              <w:left w:val="single" w:sz="4" w:space="0" w:color="auto"/>
              <w:bottom w:val="single" w:sz="4" w:space="0" w:color="auto"/>
              <w:right w:val="single" w:sz="4" w:space="0" w:color="auto"/>
            </w:tcBorders>
            <w:shd w:val="clear" w:color="auto" w:fill="auto"/>
            <w:noWrap/>
            <w:vAlign w:val="bottom"/>
          </w:tcPr>
          <w:p w:rsidR="00160D84" w:rsidRPr="003B01B5" w:rsidRDefault="00160D84" w:rsidP="0074335E">
            <w:pPr>
              <w:spacing w:line="300" w:lineRule="auto"/>
              <w:rPr>
                <w:ins w:id="12609" w:author="user" w:date="2012-02-29T14:51:00Z"/>
                <w:rFonts w:ascii="Calibri" w:hAnsi="Calibri" w:cs="Calibri"/>
                <w:sz w:val="20"/>
                <w:szCs w:val="20"/>
                <w:lang w:bidi="ne-NP"/>
              </w:rPr>
            </w:pPr>
            <w:ins w:id="12610" w:author="user" w:date="2012-02-29T14:51:00Z">
              <w:r w:rsidRPr="003B01B5">
                <w:rPr>
                  <w:rFonts w:ascii="Calibri" w:hAnsi="Calibri" w:cs="Calibri"/>
                  <w:sz w:val="20"/>
                  <w:szCs w:val="20"/>
                  <w:lang w:bidi="ne-NP"/>
                </w:rPr>
                <w:t xml:space="preserve">Pakki </w:t>
              </w:r>
            </w:ins>
          </w:p>
        </w:tc>
        <w:tc>
          <w:tcPr>
            <w:tcW w:w="1600" w:type="dxa"/>
            <w:tcBorders>
              <w:top w:val="nil"/>
              <w:left w:val="nil"/>
              <w:bottom w:val="single" w:sz="4" w:space="0" w:color="auto"/>
              <w:right w:val="single" w:sz="4" w:space="0" w:color="auto"/>
            </w:tcBorders>
            <w:shd w:val="clear" w:color="auto" w:fill="auto"/>
            <w:noWrap/>
            <w:vAlign w:val="bottom"/>
          </w:tcPr>
          <w:p w:rsidR="00160D84" w:rsidRPr="003B01B5" w:rsidRDefault="00160D84" w:rsidP="0074335E">
            <w:pPr>
              <w:spacing w:line="300" w:lineRule="auto"/>
              <w:jc w:val="center"/>
              <w:rPr>
                <w:ins w:id="12611" w:author="user" w:date="2012-02-29T14:51:00Z"/>
                <w:rFonts w:ascii="Calibri" w:hAnsi="Calibri" w:cs="Calibri"/>
                <w:sz w:val="20"/>
                <w:szCs w:val="20"/>
                <w:lang w:bidi="ne-NP"/>
              </w:rPr>
            </w:pPr>
            <w:ins w:id="12612" w:author="user" w:date="2012-02-29T14:51:00Z">
              <w:r w:rsidRPr="003B01B5">
                <w:rPr>
                  <w:rFonts w:ascii="Calibri" w:hAnsi="Calibri" w:cs="Calibri"/>
                  <w:sz w:val="20"/>
                  <w:szCs w:val="20"/>
                  <w:lang w:bidi="ne-NP"/>
                </w:rPr>
                <w:t>4</w:t>
              </w:r>
            </w:ins>
          </w:p>
        </w:tc>
        <w:tc>
          <w:tcPr>
            <w:tcW w:w="1840" w:type="dxa"/>
            <w:tcBorders>
              <w:top w:val="nil"/>
              <w:left w:val="nil"/>
              <w:bottom w:val="single" w:sz="4" w:space="0" w:color="auto"/>
              <w:right w:val="single" w:sz="4" w:space="0" w:color="auto"/>
            </w:tcBorders>
            <w:shd w:val="clear" w:color="auto" w:fill="auto"/>
            <w:noWrap/>
            <w:vAlign w:val="bottom"/>
          </w:tcPr>
          <w:p w:rsidR="00160D84" w:rsidRPr="003B01B5" w:rsidRDefault="00160D84" w:rsidP="0074335E">
            <w:pPr>
              <w:spacing w:line="300" w:lineRule="auto"/>
              <w:jc w:val="center"/>
              <w:rPr>
                <w:ins w:id="12613" w:author="user" w:date="2012-02-29T14:51:00Z"/>
                <w:rFonts w:ascii="Calibri" w:hAnsi="Calibri" w:cs="Calibri"/>
                <w:sz w:val="20"/>
                <w:szCs w:val="20"/>
                <w:lang w:bidi="ne-NP"/>
              </w:rPr>
            </w:pPr>
            <w:ins w:id="12614" w:author="user" w:date="2012-02-29T14:51:00Z">
              <w:r w:rsidRPr="003B01B5">
                <w:rPr>
                  <w:rFonts w:ascii="Calibri" w:hAnsi="Calibri" w:cs="Calibri"/>
                  <w:sz w:val="20"/>
                  <w:szCs w:val="20"/>
                  <w:lang w:bidi="ne-NP"/>
                </w:rPr>
                <w:t>700000</w:t>
              </w:r>
            </w:ins>
          </w:p>
        </w:tc>
        <w:tc>
          <w:tcPr>
            <w:tcW w:w="2200" w:type="dxa"/>
            <w:tcBorders>
              <w:top w:val="nil"/>
              <w:left w:val="nil"/>
              <w:bottom w:val="single" w:sz="4" w:space="0" w:color="auto"/>
              <w:right w:val="single" w:sz="4" w:space="0" w:color="auto"/>
            </w:tcBorders>
            <w:shd w:val="clear" w:color="auto" w:fill="auto"/>
            <w:noWrap/>
            <w:vAlign w:val="bottom"/>
          </w:tcPr>
          <w:p w:rsidR="00160D84" w:rsidRPr="003B01B5" w:rsidRDefault="00160D84" w:rsidP="0074335E">
            <w:pPr>
              <w:spacing w:line="300" w:lineRule="auto"/>
              <w:jc w:val="center"/>
              <w:rPr>
                <w:ins w:id="12615" w:author="user" w:date="2012-02-29T14:51:00Z"/>
                <w:rFonts w:ascii="Calibri" w:hAnsi="Calibri" w:cs="Calibri"/>
                <w:sz w:val="20"/>
                <w:szCs w:val="20"/>
                <w:lang w:bidi="ne-NP"/>
              </w:rPr>
            </w:pPr>
            <w:ins w:id="12616" w:author="user" w:date="2012-02-29T14:51:00Z">
              <w:r w:rsidRPr="003B01B5">
                <w:rPr>
                  <w:rFonts w:ascii="Calibri" w:hAnsi="Calibri" w:cs="Calibri"/>
                  <w:sz w:val="20"/>
                  <w:szCs w:val="20"/>
                  <w:lang w:bidi="ne-NP"/>
                </w:rPr>
                <w:t>2800000</w:t>
              </w:r>
            </w:ins>
          </w:p>
        </w:tc>
      </w:tr>
      <w:tr w:rsidR="00160D84" w:rsidRPr="003B01B5" w:rsidTr="0074335E">
        <w:trPr>
          <w:trHeight w:val="300"/>
          <w:ins w:id="12617" w:author="user" w:date="2012-02-29T14:51:00Z"/>
        </w:trPr>
        <w:tc>
          <w:tcPr>
            <w:tcW w:w="2000" w:type="dxa"/>
            <w:tcBorders>
              <w:top w:val="nil"/>
              <w:left w:val="single" w:sz="4" w:space="0" w:color="auto"/>
              <w:bottom w:val="single" w:sz="4" w:space="0" w:color="auto"/>
              <w:right w:val="single" w:sz="4" w:space="0" w:color="auto"/>
            </w:tcBorders>
            <w:shd w:val="clear" w:color="auto" w:fill="auto"/>
            <w:noWrap/>
            <w:vAlign w:val="bottom"/>
          </w:tcPr>
          <w:p w:rsidR="00160D84" w:rsidRPr="003B01B5" w:rsidRDefault="00160D84" w:rsidP="0074335E">
            <w:pPr>
              <w:spacing w:line="300" w:lineRule="auto"/>
              <w:rPr>
                <w:ins w:id="12618" w:author="user" w:date="2012-02-29T14:51:00Z"/>
                <w:rFonts w:ascii="Calibri" w:hAnsi="Calibri" w:cs="Calibri"/>
                <w:b/>
                <w:sz w:val="20"/>
                <w:szCs w:val="20"/>
                <w:lang w:bidi="ne-NP"/>
              </w:rPr>
            </w:pPr>
            <w:ins w:id="12619" w:author="user" w:date="2012-02-29T14:51:00Z">
              <w:r w:rsidRPr="003B01B5">
                <w:rPr>
                  <w:rFonts w:ascii="Calibri" w:hAnsi="Calibri" w:cs="Calibri"/>
                  <w:b/>
                  <w:sz w:val="20"/>
                  <w:szCs w:val="20"/>
                  <w:lang w:bidi="ne-NP"/>
                </w:rPr>
                <w:t xml:space="preserve">Total </w:t>
              </w:r>
            </w:ins>
          </w:p>
        </w:tc>
        <w:tc>
          <w:tcPr>
            <w:tcW w:w="1600" w:type="dxa"/>
            <w:tcBorders>
              <w:top w:val="nil"/>
              <w:left w:val="nil"/>
              <w:bottom w:val="single" w:sz="4" w:space="0" w:color="auto"/>
              <w:right w:val="single" w:sz="4" w:space="0" w:color="auto"/>
            </w:tcBorders>
            <w:shd w:val="clear" w:color="auto" w:fill="auto"/>
            <w:noWrap/>
            <w:vAlign w:val="bottom"/>
          </w:tcPr>
          <w:p w:rsidR="00160D84" w:rsidRPr="003B01B5" w:rsidRDefault="00160D84" w:rsidP="0074335E">
            <w:pPr>
              <w:spacing w:line="300" w:lineRule="auto"/>
              <w:jc w:val="center"/>
              <w:rPr>
                <w:ins w:id="12620" w:author="user" w:date="2012-02-29T14:51:00Z"/>
                <w:rFonts w:ascii="Calibri" w:hAnsi="Calibri" w:cs="Calibri"/>
                <w:b/>
                <w:sz w:val="20"/>
                <w:szCs w:val="20"/>
                <w:lang w:bidi="ne-NP"/>
              </w:rPr>
            </w:pPr>
            <w:ins w:id="12621" w:author="user" w:date="2012-02-29T14:51:00Z">
              <w:r w:rsidRPr="003B01B5">
                <w:rPr>
                  <w:rFonts w:ascii="Calibri" w:hAnsi="Calibri" w:cs="Calibri"/>
                  <w:b/>
                  <w:sz w:val="20"/>
                  <w:szCs w:val="20"/>
                  <w:lang w:bidi="ne-NP"/>
                </w:rPr>
                <w:t>115</w:t>
              </w:r>
            </w:ins>
          </w:p>
        </w:tc>
        <w:tc>
          <w:tcPr>
            <w:tcW w:w="1840" w:type="dxa"/>
            <w:tcBorders>
              <w:top w:val="nil"/>
              <w:left w:val="nil"/>
              <w:bottom w:val="single" w:sz="4" w:space="0" w:color="auto"/>
              <w:right w:val="single" w:sz="4" w:space="0" w:color="auto"/>
            </w:tcBorders>
            <w:shd w:val="clear" w:color="auto" w:fill="auto"/>
            <w:noWrap/>
            <w:vAlign w:val="bottom"/>
          </w:tcPr>
          <w:p w:rsidR="00160D84" w:rsidRPr="003B01B5" w:rsidRDefault="00160D84" w:rsidP="0074335E">
            <w:pPr>
              <w:spacing w:line="300" w:lineRule="auto"/>
              <w:jc w:val="center"/>
              <w:rPr>
                <w:ins w:id="12622" w:author="user" w:date="2012-02-29T14:51:00Z"/>
                <w:rFonts w:ascii="Calibri" w:hAnsi="Calibri" w:cs="Calibri"/>
                <w:b/>
                <w:sz w:val="20"/>
                <w:szCs w:val="20"/>
                <w:lang w:bidi="ne-NP"/>
              </w:rPr>
            </w:pPr>
            <w:ins w:id="12623" w:author="user" w:date="2012-02-29T14:51:00Z">
              <w:r w:rsidRPr="003B01B5">
                <w:rPr>
                  <w:rFonts w:ascii="Calibri" w:hAnsi="Calibri" w:cs="Calibri"/>
                  <w:b/>
                  <w:sz w:val="20"/>
                  <w:szCs w:val="20"/>
                  <w:lang w:bidi="ne-NP"/>
                </w:rPr>
                <w:t> -</w:t>
              </w:r>
            </w:ins>
          </w:p>
        </w:tc>
        <w:tc>
          <w:tcPr>
            <w:tcW w:w="2200" w:type="dxa"/>
            <w:tcBorders>
              <w:top w:val="nil"/>
              <w:left w:val="nil"/>
              <w:bottom w:val="single" w:sz="4" w:space="0" w:color="auto"/>
              <w:right w:val="single" w:sz="4" w:space="0" w:color="auto"/>
            </w:tcBorders>
            <w:shd w:val="clear" w:color="auto" w:fill="auto"/>
            <w:noWrap/>
            <w:vAlign w:val="bottom"/>
          </w:tcPr>
          <w:p w:rsidR="00160D84" w:rsidRPr="003B01B5" w:rsidRDefault="00160D84" w:rsidP="0074335E">
            <w:pPr>
              <w:spacing w:line="300" w:lineRule="auto"/>
              <w:jc w:val="center"/>
              <w:rPr>
                <w:ins w:id="12624" w:author="user" w:date="2012-02-29T14:51:00Z"/>
                <w:rFonts w:ascii="Calibri" w:hAnsi="Calibri" w:cs="Calibri"/>
                <w:b/>
                <w:sz w:val="20"/>
                <w:szCs w:val="20"/>
                <w:lang w:bidi="ne-NP"/>
              </w:rPr>
            </w:pPr>
            <w:ins w:id="12625" w:author="user" w:date="2012-02-29T14:51:00Z">
              <w:r w:rsidRPr="003B01B5">
                <w:rPr>
                  <w:rFonts w:ascii="Calibri" w:hAnsi="Calibri" w:cs="Calibri"/>
                  <w:b/>
                  <w:sz w:val="20"/>
                  <w:szCs w:val="20"/>
                  <w:lang w:bidi="ne-NP"/>
                </w:rPr>
                <w:t>2,50,00,000</w:t>
              </w:r>
            </w:ins>
          </w:p>
        </w:tc>
      </w:tr>
    </w:tbl>
    <w:p w:rsidR="00160D84" w:rsidRPr="003B01B5" w:rsidRDefault="00160D84" w:rsidP="00160D84">
      <w:pPr>
        <w:spacing w:line="300" w:lineRule="auto"/>
        <w:jc w:val="both"/>
        <w:rPr>
          <w:ins w:id="12626" w:author="user" w:date="2012-02-29T14:51:00Z"/>
          <w:rFonts w:ascii="Calibri" w:hAnsi="Calibri" w:cs="Calibri"/>
          <w:b/>
          <w:sz w:val="10"/>
          <w:szCs w:val="10"/>
        </w:rPr>
      </w:pPr>
    </w:p>
    <w:p w:rsidR="00160D84" w:rsidRPr="003B01B5" w:rsidRDefault="00160D84" w:rsidP="00160D84">
      <w:pPr>
        <w:spacing w:line="300" w:lineRule="auto"/>
        <w:jc w:val="both"/>
        <w:rPr>
          <w:ins w:id="12627" w:author="user" w:date="2012-02-29T14:51:00Z"/>
          <w:rFonts w:ascii="Calibri" w:hAnsi="Calibri" w:cs="Calibri"/>
          <w:bCs/>
          <w:sz w:val="22"/>
          <w:szCs w:val="22"/>
        </w:rPr>
      </w:pPr>
      <w:ins w:id="12628" w:author="user" w:date="2012-02-29T14:51:00Z">
        <w:r w:rsidRPr="003B01B5">
          <w:rPr>
            <w:rFonts w:ascii="Calibri" w:hAnsi="Calibri" w:cs="Calibri"/>
            <w:bCs/>
            <w:sz w:val="22"/>
            <w:szCs w:val="22"/>
          </w:rPr>
          <w:t>The final valuation of the structure will be conducted by the CDC. There will be one representative of the District Housing Construction Department. Like land valuation the committee will also consider the rate used in RAP.</w:t>
        </w:r>
      </w:ins>
    </w:p>
    <w:p w:rsidR="00160D84" w:rsidRPr="003B01B5" w:rsidRDefault="00160D84" w:rsidP="00160D84">
      <w:pPr>
        <w:spacing w:line="300" w:lineRule="auto"/>
        <w:rPr>
          <w:ins w:id="12629" w:author="user" w:date="2012-02-29T14:51:00Z"/>
          <w:rFonts w:ascii="Calibri" w:hAnsi="Calibri" w:cs="Calibri"/>
          <w:b/>
          <w:bCs/>
          <w:i/>
          <w:iCs/>
          <w:sz w:val="10"/>
          <w:szCs w:val="10"/>
        </w:rPr>
      </w:pPr>
    </w:p>
    <w:p w:rsidR="00160D84" w:rsidRPr="003B01B5" w:rsidRDefault="00160D84" w:rsidP="00160D84">
      <w:pPr>
        <w:spacing w:line="300" w:lineRule="auto"/>
        <w:rPr>
          <w:ins w:id="12630" w:author="user" w:date="2012-02-29T14:51:00Z"/>
          <w:rFonts w:ascii="Calibri" w:hAnsi="Calibri" w:cs="Calibri"/>
          <w:b/>
          <w:bCs/>
          <w:sz w:val="10"/>
          <w:szCs w:val="10"/>
        </w:rPr>
      </w:pPr>
      <w:ins w:id="12631" w:author="user" w:date="2012-02-29T14:51:00Z">
        <w:r w:rsidRPr="003B01B5">
          <w:rPr>
            <w:rFonts w:ascii="Calibri" w:hAnsi="Calibri" w:cs="Calibri"/>
            <w:b/>
            <w:bCs/>
            <w:i/>
            <w:iCs/>
            <w:sz w:val="22"/>
            <w:szCs w:val="22"/>
          </w:rPr>
          <w:t>Cowshed</w:t>
        </w:r>
      </w:ins>
    </w:p>
    <w:p w:rsidR="00160D84" w:rsidRPr="003B01B5" w:rsidRDefault="00160D84" w:rsidP="00160D84">
      <w:pPr>
        <w:spacing w:line="300" w:lineRule="auto"/>
        <w:jc w:val="both"/>
        <w:rPr>
          <w:ins w:id="12632" w:author="user" w:date="2012-02-29T14:51:00Z"/>
          <w:rFonts w:ascii="Calibri" w:hAnsi="Calibri" w:cs="Calibri"/>
          <w:sz w:val="22"/>
          <w:szCs w:val="22"/>
        </w:rPr>
      </w:pPr>
      <w:ins w:id="12633" w:author="user" w:date="2012-02-29T14:51:00Z">
        <w:r w:rsidRPr="003B01B5">
          <w:rPr>
            <w:rFonts w:ascii="Calibri" w:hAnsi="Calibri" w:cs="Calibri"/>
            <w:sz w:val="22"/>
            <w:szCs w:val="22"/>
          </w:rPr>
          <w:t>Compensation will be paid for the 56 cowshed to be acquired by the project. The affected cowsheds are Kachchi type</w:t>
        </w:r>
        <w:r w:rsidRPr="003B01B5" w:rsidDel="00482AF3">
          <w:rPr>
            <w:rFonts w:ascii="Calibri" w:hAnsi="Calibri" w:cs="Calibri"/>
            <w:sz w:val="22"/>
            <w:szCs w:val="22"/>
          </w:rPr>
          <w:t xml:space="preserve"> </w:t>
        </w:r>
        <w:r w:rsidRPr="003B01B5">
          <w:rPr>
            <w:rFonts w:ascii="Calibri" w:hAnsi="Calibri" w:cs="Calibri"/>
            <w:sz w:val="22"/>
            <w:szCs w:val="22"/>
          </w:rPr>
          <w:t xml:space="preserve">with thatched roof. The average price per cowshed is taken as Rs. 25,000. The total estimated compensation cost for the cow shed is Rs. </w:t>
        </w:r>
        <w:r w:rsidRPr="003B01B5">
          <w:rPr>
            <w:rFonts w:ascii="Calibri" w:hAnsi="Calibri" w:cs="Calibri"/>
            <w:sz w:val="22"/>
            <w:szCs w:val="22"/>
            <w:lang w:bidi="ne-NP"/>
          </w:rPr>
          <w:t>14, 00,000.</w:t>
        </w:r>
      </w:ins>
    </w:p>
    <w:p w:rsidR="00160D84" w:rsidRPr="003B01B5" w:rsidRDefault="00160D84" w:rsidP="00160D84">
      <w:pPr>
        <w:spacing w:line="300" w:lineRule="auto"/>
        <w:jc w:val="both"/>
        <w:rPr>
          <w:ins w:id="12634" w:author="user" w:date="2012-02-29T14:51:00Z"/>
          <w:rFonts w:ascii="Calibri" w:hAnsi="Calibri" w:cs="Calibri"/>
          <w:b/>
          <w:i/>
          <w:iCs/>
          <w:sz w:val="10"/>
          <w:szCs w:val="10"/>
        </w:rPr>
      </w:pPr>
    </w:p>
    <w:p w:rsidR="00160D84" w:rsidRPr="003B01B5" w:rsidRDefault="00160D84" w:rsidP="00160D84">
      <w:pPr>
        <w:spacing w:line="300" w:lineRule="auto"/>
        <w:jc w:val="both"/>
        <w:rPr>
          <w:ins w:id="12635" w:author="user" w:date="2012-02-29T14:51:00Z"/>
          <w:rFonts w:ascii="Calibri" w:hAnsi="Calibri" w:cs="Calibri"/>
          <w:b/>
          <w:i/>
          <w:iCs/>
          <w:sz w:val="22"/>
          <w:szCs w:val="22"/>
        </w:rPr>
      </w:pPr>
      <w:ins w:id="12636" w:author="user" w:date="2012-02-29T14:51:00Z">
        <w:r w:rsidRPr="003B01B5">
          <w:rPr>
            <w:rFonts w:ascii="Calibri" w:hAnsi="Calibri" w:cs="Calibri"/>
            <w:b/>
            <w:i/>
            <w:iCs/>
            <w:sz w:val="22"/>
            <w:szCs w:val="22"/>
          </w:rPr>
          <w:t>Land occupied by structures</w:t>
        </w:r>
      </w:ins>
    </w:p>
    <w:p w:rsidR="00160D84" w:rsidRPr="003B01B5" w:rsidRDefault="00160D84" w:rsidP="00160D84">
      <w:pPr>
        <w:spacing w:line="300" w:lineRule="auto"/>
        <w:jc w:val="both"/>
        <w:rPr>
          <w:ins w:id="12637" w:author="user" w:date="2012-02-29T14:51:00Z"/>
          <w:rFonts w:ascii="Calibri" w:hAnsi="Calibri" w:cs="Calibri"/>
          <w:b/>
          <w:sz w:val="22"/>
          <w:szCs w:val="22"/>
          <w:lang w:val="en-GB"/>
        </w:rPr>
      </w:pPr>
      <w:ins w:id="12638" w:author="user" w:date="2012-02-29T14:51:00Z">
        <w:r w:rsidRPr="003B01B5">
          <w:rPr>
            <w:rFonts w:ascii="Calibri" w:hAnsi="Calibri" w:cs="Calibri"/>
            <w:sz w:val="22"/>
            <w:szCs w:val="22"/>
          </w:rPr>
          <w:t xml:space="preserve">The average area covered by all types of houses and cow sheds are </w:t>
        </w:r>
        <w:r w:rsidRPr="003B01B5">
          <w:rPr>
            <w:rFonts w:ascii="Calibri" w:hAnsi="Calibri" w:cs="Calibri"/>
            <w:sz w:val="22"/>
            <w:szCs w:val="22"/>
            <w:lang w:bidi="ne-NP"/>
          </w:rPr>
          <w:t>251.58</w:t>
        </w:r>
        <w:r w:rsidRPr="003B01B5">
          <w:rPr>
            <w:rFonts w:ascii="Calibri" w:hAnsi="Calibri" w:cs="Calibri"/>
            <w:sz w:val="22"/>
            <w:szCs w:val="22"/>
          </w:rPr>
          <w:t xml:space="preserve"> sq. ft and 96 sq. ft. respectively. The compensation for land occupied by the affected houses has been estimated based on the prevailing market rate as per type of land. On this basis, the total compensation for </w:t>
        </w:r>
        <w:r w:rsidRPr="003B01B5">
          <w:rPr>
            <w:rFonts w:ascii="Calibri" w:hAnsi="Calibri" w:cs="Calibri"/>
            <w:sz w:val="22"/>
            <w:szCs w:val="22"/>
            <w:lang w:bidi="ne-NP"/>
          </w:rPr>
          <w:t xml:space="preserve">28932 </w:t>
        </w:r>
        <w:r w:rsidRPr="003B01B5">
          <w:rPr>
            <w:rFonts w:ascii="Calibri" w:hAnsi="Calibri" w:cs="Calibri"/>
            <w:sz w:val="22"/>
            <w:szCs w:val="22"/>
          </w:rPr>
          <w:t xml:space="preserve">sq. ft. plinth area is estimated to be Rs. </w:t>
        </w:r>
        <w:r w:rsidRPr="003B01B5">
          <w:rPr>
            <w:rFonts w:ascii="Calibri" w:hAnsi="Calibri" w:cs="Calibri"/>
            <w:sz w:val="22"/>
            <w:szCs w:val="22"/>
            <w:lang w:bidi="ne-NP"/>
          </w:rPr>
          <w:t>3, 32, 23,500.</w:t>
        </w:r>
        <w:r w:rsidRPr="003B01B5">
          <w:rPr>
            <w:rFonts w:ascii="Calibri" w:hAnsi="Calibri" w:cs="Calibri"/>
            <w:sz w:val="22"/>
            <w:szCs w:val="22"/>
          </w:rPr>
          <w:t xml:space="preserve"> Similarly, compensation for land occupied by 56 cow sheds (plinth area=5376 sq. ft) is estimated to be Rs. </w:t>
        </w:r>
        <w:r w:rsidRPr="003B01B5">
          <w:rPr>
            <w:rFonts w:ascii="Calibri" w:hAnsi="Calibri" w:cs="Calibri"/>
            <w:sz w:val="22"/>
            <w:szCs w:val="22"/>
            <w:lang w:bidi="ne-NP"/>
          </w:rPr>
          <w:t>53, 76,000</w:t>
        </w:r>
        <w:r w:rsidRPr="003B01B5">
          <w:rPr>
            <w:rFonts w:ascii="Calibri" w:hAnsi="Calibri" w:cs="Calibri"/>
            <w:sz w:val="22"/>
            <w:szCs w:val="22"/>
          </w:rPr>
          <w:t>.</w:t>
        </w:r>
      </w:ins>
    </w:p>
    <w:p w:rsidR="00160D84" w:rsidRPr="003B01B5" w:rsidRDefault="00160D84" w:rsidP="00160D84">
      <w:pPr>
        <w:spacing w:line="300" w:lineRule="auto"/>
        <w:jc w:val="both"/>
        <w:rPr>
          <w:ins w:id="12639" w:author="user" w:date="2012-02-29T14:51:00Z"/>
          <w:rFonts w:ascii="Calibri" w:hAnsi="Calibri" w:cs="Calibri"/>
          <w:b/>
          <w:sz w:val="8"/>
          <w:szCs w:val="22"/>
        </w:rPr>
      </w:pPr>
    </w:p>
    <w:p w:rsidR="00160D84" w:rsidRPr="003B01B5" w:rsidRDefault="00160D84" w:rsidP="00160D84">
      <w:pPr>
        <w:spacing w:line="300" w:lineRule="auto"/>
        <w:jc w:val="both"/>
        <w:rPr>
          <w:ins w:id="12640" w:author="user" w:date="2012-02-29T14:51:00Z"/>
          <w:rFonts w:ascii="Calibri" w:hAnsi="Calibri" w:cs="Calibri"/>
          <w:b/>
          <w:sz w:val="8"/>
          <w:szCs w:val="22"/>
        </w:rPr>
      </w:pPr>
    </w:p>
    <w:p w:rsidR="00160D84" w:rsidRPr="003B01B5" w:rsidRDefault="00160D84" w:rsidP="00160D84">
      <w:pPr>
        <w:spacing w:line="300" w:lineRule="auto"/>
        <w:jc w:val="both"/>
        <w:rPr>
          <w:ins w:id="12641" w:author="user" w:date="2012-02-29T14:51:00Z"/>
          <w:rFonts w:ascii="Calibri" w:hAnsi="Calibri" w:cs="Calibri"/>
          <w:b/>
          <w:sz w:val="8"/>
          <w:szCs w:val="22"/>
        </w:rPr>
      </w:pPr>
    </w:p>
    <w:p w:rsidR="00160D84" w:rsidRPr="003B01B5" w:rsidRDefault="00160D84" w:rsidP="00160D84">
      <w:pPr>
        <w:spacing w:line="300" w:lineRule="auto"/>
        <w:jc w:val="both"/>
        <w:rPr>
          <w:ins w:id="12642" w:author="user" w:date="2012-02-29T14:51:00Z"/>
          <w:rFonts w:ascii="Calibri" w:hAnsi="Calibri" w:cs="Calibri"/>
          <w:b/>
          <w:sz w:val="8"/>
          <w:szCs w:val="22"/>
        </w:rPr>
      </w:pPr>
    </w:p>
    <w:p w:rsidR="00160D84" w:rsidRPr="003B01B5" w:rsidRDefault="00160D84" w:rsidP="00160D84">
      <w:pPr>
        <w:spacing w:line="300" w:lineRule="auto"/>
        <w:rPr>
          <w:ins w:id="12643" w:author="user" w:date="2012-02-29T14:51:00Z"/>
          <w:rFonts w:ascii="Calibri" w:hAnsi="Calibri" w:cs="Calibri"/>
          <w:b/>
          <w:bCs/>
          <w:i/>
          <w:sz w:val="22"/>
          <w:szCs w:val="22"/>
        </w:rPr>
      </w:pPr>
      <w:ins w:id="12644" w:author="user" w:date="2012-02-29T14:51:00Z">
        <w:r w:rsidRPr="003B01B5">
          <w:rPr>
            <w:rFonts w:ascii="Calibri" w:hAnsi="Calibri" w:cs="Calibri"/>
            <w:b/>
            <w:bCs/>
            <w:i/>
            <w:sz w:val="22"/>
            <w:szCs w:val="22"/>
          </w:rPr>
          <w:t>Private Trees</w:t>
        </w:r>
      </w:ins>
    </w:p>
    <w:p w:rsidR="00160D84" w:rsidRPr="003B01B5" w:rsidRDefault="00160D84" w:rsidP="00160D84">
      <w:pPr>
        <w:spacing w:line="300" w:lineRule="auto"/>
        <w:jc w:val="both"/>
        <w:rPr>
          <w:ins w:id="12645" w:author="user" w:date="2012-02-29T14:51:00Z"/>
          <w:rFonts w:ascii="Calibri" w:hAnsi="Calibri" w:cs="Calibri"/>
          <w:sz w:val="22"/>
          <w:szCs w:val="22"/>
        </w:rPr>
      </w:pPr>
      <w:ins w:id="12646" w:author="user" w:date="2012-02-29T14:51:00Z">
        <w:r w:rsidRPr="003B01B5">
          <w:rPr>
            <w:rFonts w:ascii="Calibri" w:hAnsi="Calibri" w:cs="Calibri"/>
            <w:sz w:val="22"/>
            <w:szCs w:val="22"/>
          </w:rPr>
          <w:t xml:space="preserve">Due to the implementation of the project, altogether 156 standing trees will be lost including 74 fruit trees, 44 timbers and 38 fodder trees.   The average price for fruit trees, fodder and timber trees has been determined based on the findings of public meetings, households’ survey and key person interview conducted at the project site. One time compensation will be paid for the permanent loss of fruit trees, fodder and timber trees. The total cost of affected private trees is estimated to be NRs </w:t>
        </w:r>
        <w:r w:rsidRPr="003B01B5">
          <w:rPr>
            <w:rFonts w:ascii="Calibri" w:hAnsi="Calibri" w:cs="Calibri"/>
            <w:sz w:val="22"/>
            <w:szCs w:val="22"/>
            <w:lang w:bidi="ne-NP"/>
          </w:rPr>
          <w:t>3, 11,000</w:t>
        </w:r>
        <w:r w:rsidRPr="003B01B5">
          <w:rPr>
            <w:rFonts w:ascii="Calibri" w:hAnsi="Calibri" w:cs="Calibri"/>
            <w:sz w:val="22"/>
            <w:szCs w:val="22"/>
          </w:rPr>
          <w:t xml:space="preserve"> (Table-8.3).</w:t>
        </w:r>
      </w:ins>
    </w:p>
    <w:p w:rsidR="00160D84" w:rsidRPr="003B01B5" w:rsidRDefault="00160D84" w:rsidP="00160D84">
      <w:pPr>
        <w:spacing w:line="300" w:lineRule="auto"/>
        <w:jc w:val="both"/>
        <w:rPr>
          <w:ins w:id="12647" w:author="user" w:date="2012-02-29T14:51:00Z"/>
          <w:rFonts w:ascii="Calibri" w:hAnsi="Calibri" w:cs="Calibri"/>
          <w:b/>
          <w:sz w:val="10"/>
          <w:szCs w:val="10"/>
        </w:rPr>
      </w:pPr>
    </w:p>
    <w:p w:rsidR="00160D84" w:rsidRPr="003B01B5" w:rsidRDefault="00160D84" w:rsidP="00160D84">
      <w:pPr>
        <w:spacing w:line="300" w:lineRule="auto"/>
        <w:jc w:val="both"/>
        <w:rPr>
          <w:ins w:id="12648" w:author="user" w:date="2012-02-29T14:51:00Z"/>
          <w:rFonts w:ascii="Calibri" w:hAnsi="Calibri" w:cs="Calibri"/>
          <w:b/>
          <w:sz w:val="20"/>
          <w:szCs w:val="20"/>
        </w:rPr>
      </w:pPr>
      <w:ins w:id="12649" w:author="user" w:date="2012-02-29T14:51:00Z">
        <w:r w:rsidRPr="003B01B5">
          <w:rPr>
            <w:rFonts w:ascii="Calibri" w:hAnsi="Calibri" w:cs="Calibri"/>
            <w:b/>
            <w:sz w:val="20"/>
            <w:szCs w:val="20"/>
          </w:rPr>
          <w:t>Table 8.3: Compensation of Private Trees</w:t>
        </w:r>
      </w:ins>
    </w:p>
    <w:tbl>
      <w:tblPr>
        <w:tblW w:w="7393" w:type="dxa"/>
        <w:tblInd w:w="95" w:type="dxa"/>
        <w:tblLook w:val="04A0"/>
      </w:tblPr>
      <w:tblGrid>
        <w:gridCol w:w="540"/>
        <w:gridCol w:w="1600"/>
        <w:gridCol w:w="1840"/>
        <w:gridCol w:w="2200"/>
        <w:gridCol w:w="1213"/>
      </w:tblGrid>
      <w:tr w:rsidR="00160D84" w:rsidRPr="003B01B5" w:rsidTr="0074335E">
        <w:trPr>
          <w:trHeight w:val="300"/>
          <w:ins w:id="12650" w:author="user" w:date="2012-02-29T14:51:00Z"/>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D84" w:rsidRPr="003B01B5" w:rsidRDefault="00160D84" w:rsidP="0074335E">
            <w:pPr>
              <w:spacing w:line="300" w:lineRule="auto"/>
              <w:rPr>
                <w:ins w:id="12651" w:author="user" w:date="2012-02-29T14:51:00Z"/>
                <w:rFonts w:ascii="Calibri" w:hAnsi="Calibri" w:cs="Calibri"/>
                <w:b/>
                <w:bCs/>
                <w:sz w:val="18"/>
                <w:szCs w:val="18"/>
                <w:lang w:bidi="ne-NP"/>
              </w:rPr>
            </w:pPr>
            <w:ins w:id="12652" w:author="user" w:date="2012-02-29T14:51:00Z">
              <w:r w:rsidRPr="003B01B5">
                <w:rPr>
                  <w:rFonts w:ascii="Calibri" w:hAnsi="Calibri" w:cs="Calibri"/>
                  <w:b/>
                  <w:bCs/>
                  <w:sz w:val="18"/>
                  <w:szCs w:val="18"/>
                  <w:lang w:bidi="ne-NP"/>
                </w:rPr>
                <w:t>S.N</w:t>
              </w:r>
            </w:ins>
          </w:p>
        </w:tc>
        <w:tc>
          <w:tcPr>
            <w:tcW w:w="1600" w:type="dxa"/>
            <w:tcBorders>
              <w:top w:val="single" w:sz="4" w:space="0" w:color="auto"/>
              <w:left w:val="nil"/>
              <w:bottom w:val="single" w:sz="4" w:space="0" w:color="auto"/>
              <w:right w:val="single" w:sz="4" w:space="0" w:color="auto"/>
            </w:tcBorders>
            <w:shd w:val="clear" w:color="auto" w:fill="auto"/>
            <w:noWrap/>
            <w:vAlign w:val="bottom"/>
          </w:tcPr>
          <w:p w:rsidR="00160D84" w:rsidRPr="003B01B5" w:rsidRDefault="00160D84" w:rsidP="0074335E">
            <w:pPr>
              <w:spacing w:line="300" w:lineRule="auto"/>
              <w:rPr>
                <w:ins w:id="12653" w:author="user" w:date="2012-02-29T14:51:00Z"/>
                <w:rFonts w:ascii="Calibri" w:hAnsi="Calibri" w:cs="Calibri"/>
                <w:b/>
                <w:bCs/>
                <w:sz w:val="18"/>
                <w:szCs w:val="18"/>
                <w:lang w:bidi="ne-NP"/>
              </w:rPr>
            </w:pPr>
            <w:ins w:id="12654" w:author="user" w:date="2012-02-29T14:51:00Z">
              <w:r w:rsidRPr="003B01B5">
                <w:rPr>
                  <w:rFonts w:ascii="Calibri" w:hAnsi="Calibri" w:cs="Calibri"/>
                  <w:b/>
                  <w:bCs/>
                  <w:sz w:val="18"/>
                  <w:szCs w:val="18"/>
                  <w:lang w:bidi="ne-NP"/>
                </w:rPr>
                <w:t>Type of Trees</w:t>
              </w:r>
            </w:ins>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160D84" w:rsidRPr="003B01B5" w:rsidRDefault="00160D84" w:rsidP="0074335E">
            <w:pPr>
              <w:spacing w:line="300" w:lineRule="auto"/>
              <w:jc w:val="center"/>
              <w:rPr>
                <w:ins w:id="12655" w:author="user" w:date="2012-02-29T14:51:00Z"/>
                <w:rFonts w:ascii="Calibri" w:hAnsi="Calibri" w:cs="Calibri"/>
                <w:b/>
                <w:bCs/>
                <w:sz w:val="18"/>
                <w:szCs w:val="18"/>
                <w:lang w:bidi="ne-NP"/>
              </w:rPr>
            </w:pPr>
            <w:ins w:id="12656" w:author="user" w:date="2012-02-29T14:51:00Z">
              <w:r w:rsidRPr="003B01B5">
                <w:rPr>
                  <w:rFonts w:ascii="Calibri" w:hAnsi="Calibri" w:cs="Calibri"/>
                  <w:b/>
                  <w:bCs/>
                  <w:sz w:val="18"/>
                  <w:szCs w:val="18"/>
                  <w:lang w:bidi="ne-NP"/>
                </w:rPr>
                <w:t>Total No</w:t>
              </w:r>
            </w:ins>
          </w:p>
        </w:tc>
        <w:tc>
          <w:tcPr>
            <w:tcW w:w="2200" w:type="dxa"/>
            <w:tcBorders>
              <w:top w:val="single" w:sz="4" w:space="0" w:color="auto"/>
              <w:left w:val="nil"/>
              <w:bottom w:val="single" w:sz="4" w:space="0" w:color="auto"/>
              <w:right w:val="single" w:sz="4" w:space="0" w:color="auto"/>
            </w:tcBorders>
            <w:shd w:val="clear" w:color="auto" w:fill="auto"/>
            <w:noWrap/>
            <w:vAlign w:val="bottom"/>
          </w:tcPr>
          <w:p w:rsidR="00160D84" w:rsidRPr="003B01B5" w:rsidRDefault="00160D84" w:rsidP="0074335E">
            <w:pPr>
              <w:spacing w:line="300" w:lineRule="auto"/>
              <w:jc w:val="center"/>
              <w:rPr>
                <w:ins w:id="12657" w:author="user" w:date="2012-02-29T14:51:00Z"/>
                <w:rFonts w:ascii="Calibri" w:hAnsi="Calibri" w:cs="Calibri"/>
                <w:b/>
                <w:bCs/>
                <w:sz w:val="18"/>
                <w:szCs w:val="18"/>
                <w:lang w:bidi="ne-NP"/>
              </w:rPr>
            </w:pPr>
            <w:ins w:id="12658" w:author="user" w:date="2012-02-29T14:51:00Z">
              <w:r w:rsidRPr="003B01B5">
                <w:rPr>
                  <w:rFonts w:ascii="Calibri" w:hAnsi="Calibri" w:cs="Calibri"/>
                  <w:b/>
                  <w:bCs/>
                  <w:sz w:val="18"/>
                  <w:szCs w:val="18"/>
                  <w:lang w:bidi="ne-NP"/>
                </w:rPr>
                <w:t>Average Price/tree</w:t>
              </w:r>
            </w:ins>
          </w:p>
        </w:tc>
        <w:tc>
          <w:tcPr>
            <w:tcW w:w="1213" w:type="dxa"/>
            <w:tcBorders>
              <w:top w:val="single" w:sz="4" w:space="0" w:color="auto"/>
              <w:left w:val="nil"/>
              <w:bottom w:val="single" w:sz="4" w:space="0" w:color="auto"/>
              <w:right w:val="single" w:sz="4" w:space="0" w:color="auto"/>
            </w:tcBorders>
            <w:shd w:val="clear" w:color="auto" w:fill="auto"/>
            <w:noWrap/>
            <w:vAlign w:val="bottom"/>
          </w:tcPr>
          <w:p w:rsidR="00160D84" w:rsidRPr="003B01B5" w:rsidRDefault="00160D84" w:rsidP="0074335E">
            <w:pPr>
              <w:spacing w:line="300" w:lineRule="auto"/>
              <w:rPr>
                <w:ins w:id="12659" w:author="user" w:date="2012-02-29T14:51:00Z"/>
                <w:rFonts w:ascii="Calibri" w:hAnsi="Calibri" w:cs="Calibri"/>
                <w:b/>
                <w:bCs/>
                <w:sz w:val="18"/>
                <w:szCs w:val="18"/>
                <w:lang w:bidi="ne-NP"/>
              </w:rPr>
            </w:pPr>
            <w:ins w:id="12660" w:author="user" w:date="2012-02-29T14:51:00Z">
              <w:r w:rsidRPr="003B01B5">
                <w:rPr>
                  <w:rFonts w:ascii="Calibri" w:hAnsi="Calibri" w:cs="Calibri"/>
                  <w:b/>
                  <w:bCs/>
                  <w:sz w:val="18"/>
                  <w:szCs w:val="18"/>
                  <w:lang w:bidi="ne-NP"/>
                </w:rPr>
                <w:t>Total price</w:t>
              </w:r>
            </w:ins>
          </w:p>
        </w:tc>
      </w:tr>
      <w:tr w:rsidR="00160D84" w:rsidRPr="003B01B5" w:rsidTr="0074335E">
        <w:trPr>
          <w:trHeight w:val="300"/>
          <w:ins w:id="12661" w:author="user" w:date="2012-02-29T14:51:00Z"/>
        </w:trPr>
        <w:tc>
          <w:tcPr>
            <w:tcW w:w="540" w:type="dxa"/>
            <w:tcBorders>
              <w:top w:val="nil"/>
              <w:left w:val="single" w:sz="4" w:space="0" w:color="auto"/>
              <w:bottom w:val="single" w:sz="4" w:space="0" w:color="auto"/>
              <w:right w:val="single" w:sz="4" w:space="0" w:color="auto"/>
            </w:tcBorders>
            <w:shd w:val="clear" w:color="auto" w:fill="auto"/>
            <w:noWrap/>
            <w:vAlign w:val="bottom"/>
          </w:tcPr>
          <w:p w:rsidR="00160D84" w:rsidRPr="003B01B5" w:rsidRDefault="00160D84" w:rsidP="0074335E">
            <w:pPr>
              <w:spacing w:line="300" w:lineRule="auto"/>
              <w:jc w:val="right"/>
              <w:rPr>
                <w:ins w:id="12662" w:author="user" w:date="2012-02-29T14:51:00Z"/>
                <w:rFonts w:ascii="Calibri" w:hAnsi="Calibri" w:cs="Calibri"/>
                <w:sz w:val="18"/>
                <w:szCs w:val="18"/>
                <w:lang w:bidi="ne-NP"/>
              </w:rPr>
            </w:pPr>
            <w:ins w:id="12663" w:author="user" w:date="2012-02-29T14:51:00Z">
              <w:r w:rsidRPr="003B01B5">
                <w:rPr>
                  <w:rFonts w:ascii="Calibri" w:hAnsi="Calibri" w:cs="Calibri"/>
                  <w:sz w:val="18"/>
                  <w:szCs w:val="18"/>
                  <w:lang w:bidi="ne-NP"/>
                </w:rPr>
                <w:t>1</w:t>
              </w:r>
            </w:ins>
          </w:p>
        </w:tc>
        <w:tc>
          <w:tcPr>
            <w:tcW w:w="1600" w:type="dxa"/>
            <w:tcBorders>
              <w:top w:val="nil"/>
              <w:left w:val="nil"/>
              <w:bottom w:val="single" w:sz="4" w:space="0" w:color="auto"/>
              <w:right w:val="single" w:sz="4" w:space="0" w:color="auto"/>
            </w:tcBorders>
            <w:shd w:val="clear" w:color="auto" w:fill="auto"/>
            <w:noWrap/>
            <w:vAlign w:val="bottom"/>
          </w:tcPr>
          <w:p w:rsidR="00160D84" w:rsidRPr="003B01B5" w:rsidRDefault="00160D84" w:rsidP="0074335E">
            <w:pPr>
              <w:spacing w:line="300" w:lineRule="auto"/>
              <w:rPr>
                <w:ins w:id="12664" w:author="user" w:date="2012-02-29T14:51:00Z"/>
                <w:rFonts w:ascii="Calibri" w:hAnsi="Calibri" w:cs="Calibri"/>
                <w:sz w:val="18"/>
                <w:szCs w:val="18"/>
                <w:lang w:bidi="ne-NP"/>
              </w:rPr>
            </w:pPr>
            <w:ins w:id="12665" w:author="user" w:date="2012-02-29T14:51:00Z">
              <w:r w:rsidRPr="003B01B5">
                <w:rPr>
                  <w:rFonts w:ascii="Calibri" w:hAnsi="Calibri" w:cs="Calibri"/>
                  <w:sz w:val="18"/>
                  <w:szCs w:val="18"/>
                  <w:lang w:bidi="ne-NP"/>
                </w:rPr>
                <w:t>Fruits Tree</w:t>
              </w:r>
            </w:ins>
          </w:p>
        </w:tc>
        <w:tc>
          <w:tcPr>
            <w:tcW w:w="1840" w:type="dxa"/>
            <w:tcBorders>
              <w:top w:val="nil"/>
              <w:left w:val="nil"/>
              <w:bottom w:val="single" w:sz="4" w:space="0" w:color="auto"/>
              <w:right w:val="single" w:sz="4" w:space="0" w:color="auto"/>
            </w:tcBorders>
            <w:shd w:val="clear" w:color="auto" w:fill="auto"/>
            <w:noWrap/>
            <w:vAlign w:val="bottom"/>
          </w:tcPr>
          <w:p w:rsidR="00160D84" w:rsidRPr="003B01B5" w:rsidRDefault="00160D84" w:rsidP="0074335E">
            <w:pPr>
              <w:spacing w:line="300" w:lineRule="auto"/>
              <w:jc w:val="center"/>
              <w:rPr>
                <w:ins w:id="12666" w:author="user" w:date="2012-02-29T14:51:00Z"/>
                <w:rFonts w:ascii="Calibri" w:hAnsi="Calibri" w:cs="Calibri"/>
                <w:sz w:val="18"/>
                <w:szCs w:val="18"/>
                <w:lang w:bidi="ne-NP"/>
              </w:rPr>
            </w:pPr>
            <w:ins w:id="12667" w:author="user" w:date="2012-02-29T14:51:00Z">
              <w:r w:rsidRPr="003B01B5">
                <w:rPr>
                  <w:rFonts w:ascii="Calibri" w:hAnsi="Calibri" w:cs="Calibri"/>
                  <w:sz w:val="18"/>
                  <w:szCs w:val="18"/>
                  <w:lang w:bidi="ne-NP"/>
                </w:rPr>
                <w:t>74</w:t>
              </w:r>
            </w:ins>
          </w:p>
        </w:tc>
        <w:tc>
          <w:tcPr>
            <w:tcW w:w="2200" w:type="dxa"/>
            <w:tcBorders>
              <w:top w:val="nil"/>
              <w:left w:val="nil"/>
              <w:bottom w:val="single" w:sz="4" w:space="0" w:color="auto"/>
              <w:right w:val="single" w:sz="4" w:space="0" w:color="auto"/>
            </w:tcBorders>
            <w:shd w:val="clear" w:color="auto" w:fill="auto"/>
            <w:noWrap/>
            <w:vAlign w:val="bottom"/>
          </w:tcPr>
          <w:p w:rsidR="00160D84" w:rsidRPr="003B01B5" w:rsidRDefault="00160D84" w:rsidP="0074335E">
            <w:pPr>
              <w:spacing w:line="300" w:lineRule="auto"/>
              <w:jc w:val="center"/>
              <w:rPr>
                <w:ins w:id="12668" w:author="user" w:date="2012-02-29T14:51:00Z"/>
                <w:rFonts w:ascii="Calibri" w:hAnsi="Calibri" w:cs="Calibri"/>
                <w:sz w:val="18"/>
                <w:szCs w:val="18"/>
                <w:lang w:bidi="ne-NP"/>
              </w:rPr>
            </w:pPr>
            <w:ins w:id="12669" w:author="user" w:date="2012-02-29T14:51:00Z">
              <w:r w:rsidRPr="003B01B5">
                <w:rPr>
                  <w:rFonts w:ascii="Calibri" w:hAnsi="Calibri" w:cs="Calibri"/>
                  <w:sz w:val="18"/>
                  <w:szCs w:val="18"/>
                  <w:lang w:bidi="ne-NP"/>
                </w:rPr>
                <w:t>2500</w:t>
              </w:r>
            </w:ins>
          </w:p>
        </w:tc>
        <w:tc>
          <w:tcPr>
            <w:tcW w:w="1213" w:type="dxa"/>
            <w:tcBorders>
              <w:top w:val="nil"/>
              <w:left w:val="nil"/>
              <w:bottom w:val="single" w:sz="4" w:space="0" w:color="auto"/>
              <w:right w:val="single" w:sz="4" w:space="0" w:color="auto"/>
            </w:tcBorders>
            <w:shd w:val="clear" w:color="auto" w:fill="auto"/>
            <w:noWrap/>
            <w:vAlign w:val="bottom"/>
          </w:tcPr>
          <w:p w:rsidR="00160D84" w:rsidRPr="003B01B5" w:rsidRDefault="00160D84" w:rsidP="0074335E">
            <w:pPr>
              <w:spacing w:line="300" w:lineRule="auto"/>
              <w:jc w:val="center"/>
              <w:rPr>
                <w:ins w:id="12670" w:author="user" w:date="2012-02-29T14:51:00Z"/>
                <w:rFonts w:ascii="Calibri" w:hAnsi="Calibri" w:cs="Calibri"/>
                <w:sz w:val="18"/>
                <w:szCs w:val="18"/>
                <w:lang w:bidi="ne-NP"/>
              </w:rPr>
            </w:pPr>
            <w:ins w:id="12671" w:author="user" w:date="2012-02-29T14:51:00Z">
              <w:r w:rsidRPr="003B01B5">
                <w:rPr>
                  <w:rFonts w:ascii="Calibri" w:hAnsi="Calibri" w:cs="Calibri"/>
                  <w:sz w:val="18"/>
                  <w:szCs w:val="18"/>
                  <w:lang w:bidi="ne-NP"/>
                </w:rPr>
                <w:t>185000</w:t>
              </w:r>
            </w:ins>
          </w:p>
        </w:tc>
      </w:tr>
      <w:tr w:rsidR="00160D84" w:rsidRPr="003B01B5" w:rsidTr="0074335E">
        <w:trPr>
          <w:trHeight w:val="300"/>
          <w:ins w:id="12672" w:author="user" w:date="2012-02-29T14:51:00Z"/>
        </w:trPr>
        <w:tc>
          <w:tcPr>
            <w:tcW w:w="540" w:type="dxa"/>
            <w:tcBorders>
              <w:top w:val="nil"/>
              <w:left w:val="single" w:sz="4" w:space="0" w:color="auto"/>
              <w:bottom w:val="single" w:sz="4" w:space="0" w:color="auto"/>
              <w:right w:val="single" w:sz="4" w:space="0" w:color="auto"/>
            </w:tcBorders>
            <w:shd w:val="clear" w:color="auto" w:fill="auto"/>
            <w:noWrap/>
            <w:vAlign w:val="bottom"/>
          </w:tcPr>
          <w:p w:rsidR="00160D84" w:rsidRPr="003B01B5" w:rsidRDefault="00160D84" w:rsidP="0074335E">
            <w:pPr>
              <w:spacing w:line="300" w:lineRule="auto"/>
              <w:jc w:val="right"/>
              <w:rPr>
                <w:ins w:id="12673" w:author="user" w:date="2012-02-29T14:51:00Z"/>
                <w:rFonts w:ascii="Calibri" w:hAnsi="Calibri" w:cs="Calibri"/>
                <w:sz w:val="18"/>
                <w:szCs w:val="18"/>
                <w:lang w:bidi="ne-NP"/>
              </w:rPr>
            </w:pPr>
            <w:ins w:id="12674" w:author="user" w:date="2012-02-29T14:51:00Z">
              <w:r w:rsidRPr="003B01B5">
                <w:rPr>
                  <w:rFonts w:ascii="Calibri" w:hAnsi="Calibri" w:cs="Calibri"/>
                  <w:sz w:val="18"/>
                  <w:szCs w:val="18"/>
                  <w:lang w:bidi="ne-NP"/>
                </w:rPr>
                <w:t>2</w:t>
              </w:r>
            </w:ins>
          </w:p>
        </w:tc>
        <w:tc>
          <w:tcPr>
            <w:tcW w:w="1600" w:type="dxa"/>
            <w:tcBorders>
              <w:top w:val="nil"/>
              <w:left w:val="nil"/>
              <w:bottom w:val="single" w:sz="4" w:space="0" w:color="auto"/>
              <w:right w:val="single" w:sz="4" w:space="0" w:color="auto"/>
            </w:tcBorders>
            <w:shd w:val="clear" w:color="auto" w:fill="auto"/>
            <w:noWrap/>
            <w:vAlign w:val="bottom"/>
          </w:tcPr>
          <w:p w:rsidR="00160D84" w:rsidRPr="003B01B5" w:rsidRDefault="00160D84" w:rsidP="0074335E">
            <w:pPr>
              <w:spacing w:line="300" w:lineRule="auto"/>
              <w:rPr>
                <w:ins w:id="12675" w:author="user" w:date="2012-02-29T14:51:00Z"/>
                <w:rFonts w:ascii="Calibri" w:hAnsi="Calibri" w:cs="Calibri"/>
                <w:sz w:val="18"/>
                <w:szCs w:val="18"/>
                <w:lang w:bidi="ne-NP"/>
              </w:rPr>
            </w:pPr>
            <w:ins w:id="12676" w:author="user" w:date="2012-02-29T14:51:00Z">
              <w:r w:rsidRPr="003B01B5">
                <w:rPr>
                  <w:rFonts w:ascii="Calibri" w:hAnsi="Calibri" w:cs="Calibri"/>
                  <w:sz w:val="18"/>
                  <w:szCs w:val="18"/>
                  <w:lang w:bidi="ne-NP"/>
                </w:rPr>
                <w:t>Fodder Trees</w:t>
              </w:r>
            </w:ins>
          </w:p>
        </w:tc>
        <w:tc>
          <w:tcPr>
            <w:tcW w:w="1840" w:type="dxa"/>
            <w:tcBorders>
              <w:top w:val="nil"/>
              <w:left w:val="nil"/>
              <w:bottom w:val="single" w:sz="4" w:space="0" w:color="auto"/>
              <w:right w:val="single" w:sz="4" w:space="0" w:color="auto"/>
            </w:tcBorders>
            <w:shd w:val="clear" w:color="auto" w:fill="auto"/>
            <w:noWrap/>
            <w:vAlign w:val="bottom"/>
          </w:tcPr>
          <w:p w:rsidR="00160D84" w:rsidRPr="003B01B5" w:rsidRDefault="00160D84" w:rsidP="0074335E">
            <w:pPr>
              <w:spacing w:line="300" w:lineRule="auto"/>
              <w:jc w:val="center"/>
              <w:rPr>
                <w:ins w:id="12677" w:author="user" w:date="2012-02-29T14:51:00Z"/>
                <w:rFonts w:ascii="Calibri" w:hAnsi="Calibri" w:cs="Calibri"/>
                <w:sz w:val="18"/>
                <w:szCs w:val="18"/>
                <w:lang w:bidi="ne-NP"/>
              </w:rPr>
            </w:pPr>
            <w:ins w:id="12678" w:author="user" w:date="2012-02-29T14:51:00Z">
              <w:r w:rsidRPr="003B01B5">
                <w:rPr>
                  <w:rFonts w:ascii="Calibri" w:hAnsi="Calibri" w:cs="Calibri"/>
                  <w:sz w:val="18"/>
                  <w:szCs w:val="18"/>
                  <w:lang w:bidi="ne-NP"/>
                </w:rPr>
                <w:t>38</w:t>
              </w:r>
            </w:ins>
          </w:p>
        </w:tc>
        <w:tc>
          <w:tcPr>
            <w:tcW w:w="2200" w:type="dxa"/>
            <w:tcBorders>
              <w:top w:val="nil"/>
              <w:left w:val="nil"/>
              <w:bottom w:val="single" w:sz="4" w:space="0" w:color="auto"/>
              <w:right w:val="single" w:sz="4" w:space="0" w:color="auto"/>
            </w:tcBorders>
            <w:shd w:val="clear" w:color="auto" w:fill="auto"/>
            <w:noWrap/>
            <w:vAlign w:val="bottom"/>
          </w:tcPr>
          <w:p w:rsidR="00160D84" w:rsidRPr="003B01B5" w:rsidRDefault="00160D84" w:rsidP="0074335E">
            <w:pPr>
              <w:spacing w:line="300" w:lineRule="auto"/>
              <w:jc w:val="center"/>
              <w:rPr>
                <w:ins w:id="12679" w:author="user" w:date="2012-02-29T14:51:00Z"/>
                <w:rFonts w:ascii="Calibri" w:hAnsi="Calibri" w:cs="Calibri"/>
                <w:sz w:val="18"/>
                <w:szCs w:val="18"/>
                <w:lang w:bidi="ne-NP"/>
              </w:rPr>
            </w:pPr>
            <w:ins w:id="12680" w:author="user" w:date="2012-02-29T14:51:00Z">
              <w:r w:rsidRPr="003B01B5">
                <w:rPr>
                  <w:rFonts w:ascii="Calibri" w:hAnsi="Calibri" w:cs="Calibri"/>
                  <w:sz w:val="18"/>
                  <w:szCs w:val="18"/>
                  <w:lang w:bidi="ne-NP"/>
                </w:rPr>
                <w:t>1000</w:t>
              </w:r>
            </w:ins>
          </w:p>
        </w:tc>
        <w:tc>
          <w:tcPr>
            <w:tcW w:w="1213" w:type="dxa"/>
            <w:tcBorders>
              <w:top w:val="nil"/>
              <w:left w:val="nil"/>
              <w:bottom w:val="single" w:sz="4" w:space="0" w:color="auto"/>
              <w:right w:val="single" w:sz="4" w:space="0" w:color="auto"/>
            </w:tcBorders>
            <w:shd w:val="clear" w:color="auto" w:fill="auto"/>
            <w:noWrap/>
            <w:vAlign w:val="bottom"/>
          </w:tcPr>
          <w:p w:rsidR="00160D84" w:rsidRPr="003B01B5" w:rsidRDefault="00160D84" w:rsidP="0074335E">
            <w:pPr>
              <w:spacing w:line="300" w:lineRule="auto"/>
              <w:jc w:val="center"/>
              <w:rPr>
                <w:ins w:id="12681" w:author="user" w:date="2012-02-29T14:51:00Z"/>
                <w:rFonts w:ascii="Calibri" w:hAnsi="Calibri" w:cs="Calibri"/>
                <w:sz w:val="18"/>
                <w:szCs w:val="18"/>
                <w:lang w:bidi="ne-NP"/>
              </w:rPr>
            </w:pPr>
            <w:ins w:id="12682" w:author="user" w:date="2012-02-29T14:51:00Z">
              <w:r w:rsidRPr="003B01B5">
                <w:rPr>
                  <w:rFonts w:ascii="Calibri" w:hAnsi="Calibri" w:cs="Calibri"/>
                  <w:sz w:val="18"/>
                  <w:szCs w:val="18"/>
                  <w:lang w:bidi="ne-NP"/>
                </w:rPr>
                <w:t>38000</w:t>
              </w:r>
            </w:ins>
          </w:p>
        </w:tc>
      </w:tr>
      <w:tr w:rsidR="00160D84" w:rsidRPr="003B01B5" w:rsidTr="0074335E">
        <w:trPr>
          <w:trHeight w:val="300"/>
          <w:ins w:id="12683" w:author="user" w:date="2012-02-29T14:51:00Z"/>
        </w:trPr>
        <w:tc>
          <w:tcPr>
            <w:tcW w:w="540" w:type="dxa"/>
            <w:tcBorders>
              <w:top w:val="nil"/>
              <w:left w:val="single" w:sz="4" w:space="0" w:color="auto"/>
              <w:bottom w:val="single" w:sz="4" w:space="0" w:color="auto"/>
              <w:right w:val="single" w:sz="4" w:space="0" w:color="auto"/>
            </w:tcBorders>
            <w:shd w:val="clear" w:color="auto" w:fill="auto"/>
            <w:noWrap/>
            <w:vAlign w:val="bottom"/>
          </w:tcPr>
          <w:p w:rsidR="00160D84" w:rsidRPr="003B01B5" w:rsidRDefault="00160D84" w:rsidP="0074335E">
            <w:pPr>
              <w:spacing w:line="300" w:lineRule="auto"/>
              <w:jc w:val="right"/>
              <w:rPr>
                <w:ins w:id="12684" w:author="user" w:date="2012-02-29T14:51:00Z"/>
                <w:rFonts w:ascii="Calibri" w:hAnsi="Calibri" w:cs="Calibri"/>
                <w:sz w:val="18"/>
                <w:szCs w:val="18"/>
                <w:lang w:bidi="ne-NP"/>
              </w:rPr>
            </w:pPr>
            <w:ins w:id="12685" w:author="user" w:date="2012-02-29T14:51:00Z">
              <w:r w:rsidRPr="003B01B5">
                <w:rPr>
                  <w:rFonts w:ascii="Calibri" w:hAnsi="Calibri" w:cs="Calibri"/>
                  <w:sz w:val="18"/>
                  <w:szCs w:val="18"/>
                  <w:lang w:bidi="ne-NP"/>
                </w:rPr>
                <w:t>3</w:t>
              </w:r>
            </w:ins>
          </w:p>
        </w:tc>
        <w:tc>
          <w:tcPr>
            <w:tcW w:w="1600" w:type="dxa"/>
            <w:tcBorders>
              <w:top w:val="nil"/>
              <w:left w:val="nil"/>
              <w:bottom w:val="single" w:sz="4" w:space="0" w:color="auto"/>
              <w:right w:val="single" w:sz="4" w:space="0" w:color="auto"/>
            </w:tcBorders>
            <w:shd w:val="clear" w:color="auto" w:fill="auto"/>
            <w:noWrap/>
            <w:vAlign w:val="bottom"/>
          </w:tcPr>
          <w:p w:rsidR="00160D84" w:rsidRPr="003B01B5" w:rsidRDefault="00160D84" w:rsidP="0074335E">
            <w:pPr>
              <w:spacing w:line="300" w:lineRule="auto"/>
              <w:rPr>
                <w:ins w:id="12686" w:author="user" w:date="2012-02-29T14:51:00Z"/>
                <w:rFonts w:ascii="Calibri" w:hAnsi="Calibri" w:cs="Calibri"/>
                <w:sz w:val="18"/>
                <w:szCs w:val="18"/>
                <w:lang w:bidi="ne-NP"/>
              </w:rPr>
            </w:pPr>
            <w:ins w:id="12687" w:author="user" w:date="2012-02-29T14:51:00Z">
              <w:r w:rsidRPr="003B01B5">
                <w:rPr>
                  <w:rFonts w:ascii="Calibri" w:hAnsi="Calibri" w:cs="Calibri"/>
                  <w:sz w:val="18"/>
                  <w:szCs w:val="18"/>
                  <w:lang w:bidi="ne-NP"/>
                </w:rPr>
                <w:t>Timber Trees</w:t>
              </w:r>
            </w:ins>
          </w:p>
        </w:tc>
        <w:tc>
          <w:tcPr>
            <w:tcW w:w="1840" w:type="dxa"/>
            <w:tcBorders>
              <w:top w:val="nil"/>
              <w:left w:val="nil"/>
              <w:bottom w:val="single" w:sz="4" w:space="0" w:color="auto"/>
              <w:right w:val="single" w:sz="4" w:space="0" w:color="auto"/>
            </w:tcBorders>
            <w:shd w:val="clear" w:color="auto" w:fill="auto"/>
            <w:noWrap/>
            <w:vAlign w:val="bottom"/>
          </w:tcPr>
          <w:p w:rsidR="00160D84" w:rsidRPr="003B01B5" w:rsidRDefault="00160D84" w:rsidP="0074335E">
            <w:pPr>
              <w:spacing w:line="300" w:lineRule="auto"/>
              <w:jc w:val="center"/>
              <w:rPr>
                <w:ins w:id="12688" w:author="user" w:date="2012-02-29T14:51:00Z"/>
                <w:rFonts w:ascii="Calibri" w:hAnsi="Calibri" w:cs="Calibri"/>
                <w:sz w:val="18"/>
                <w:szCs w:val="18"/>
                <w:lang w:bidi="ne-NP"/>
              </w:rPr>
            </w:pPr>
            <w:ins w:id="12689" w:author="user" w:date="2012-02-29T14:51:00Z">
              <w:r w:rsidRPr="003B01B5">
                <w:rPr>
                  <w:rFonts w:ascii="Calibri" w:hAnsi="Calibri" w:cs="Calibri"/>
                  <w:sz w:val="18"/>
                  <w:szCs w:val="18"/>
                  <w:lang w:bidi="ne-NP"/>
                </w:rPr>
                <w:t>44</w:t>
              </w:r>
            </w:ins>
          </w:p>
        </w:tc>
        <w:tc>
          <w:tcPr>
            <w:tcW w:w="2200" w:type="dxa"/>
            <w:tcBorders>
              <w:top w:val="nil"/>
              <w:left w:val="nil"/>
              <w:bottom w:val="single" w:sz="4" w:space="0" w:color="auto"/>
              <w:right w:val="single" w:sz="4" w:space="0" w:color="auto"/>
            </w:tcBorders>
            <w:shd w:val="clear" w:color="auto" w:fill="auto"/>
            <w:noWrap/>
            <w:vAlign w:val="bottom"/>
          </w:tcPr>
          <w:p w:rsidR="00160D84" w:rsidRPr="003B01B5" w:rsidRDefault="00160D84" w:rsidP="0074335E">
            <w:pPr>
              <w:spacing w:line="300" w:lineRule="auto"/>
              <w:jc w:val="center"/>
              <w:rPr>
                <w:ins w:id="12690" w:author="user" w:date="2012-02-29T14:51:00Z"/>
                <w:rFonts w:ascii="Calibri" w:hAnsi="Calibri" w:cs="Calibri"/>
                <w:sz w:val="18"/>
                <w:szCs w:val="18"/>
                <w:lang w:bidi="ne-NP"/>
              </w:rPr>
            </w:pPr>
            <w:ins w:id="12691" w:author="user" w:date="2012-02-29T14:51:00Z">
              <w:r w:rsidRPr="003B01B5">
                <w:rPr>
                  <w:rFonts w:ascii="Calibri" w:hAnsi="Calibri" w:cs="Calibri"/>
                  <w:sz w:val="18"/>
                  <w:szCs w:val="18"/>
                  <w:lang w:bidi="ne-NP"/>
                </w:rPr>
                <w:t>2000</w:t>
              </w:r>
            </w:ins>
          </w:p>
        </w:tc>
        <w:tc>
          <w:tcPr>
            <w:tcW w:w="1213" w:type="dxa"/>
            <w:tcBorders>
              <w:top w:val="nil"/>
              <w:left w:val="nil"/>
              <w:bottom w:val="single" w:sz="4" w:space="0" w:color="auto"/>
              <w:right w:val="single" w:sz="4" w:space="0" w:color="auto"/>
            </w:tcBorders>
            <w:shd w:val="clear" w:color="auto" w:fill="auto"/>
            <w:noWrap/>
            <w:vAlign w:val="bottom"/>
          </w:tcPr>
          <w:p w:rsidR="00160D84" w:rsidRPr="003B01B5" w:rsidRDefault="00160D84" w:rsidP="0074335E">
            <w:pPr>
              <w:spacing w:line="300" w:lineRule="auto"/>
              <w:jc w:val="center"/>
              <w:rPr>
                <w:ins w:id="12692" w:author="user" w:date="2012-02-29T14:51:00Z"/>
                <w:rFonts w:ascii="Calibri" w:hAnsi="Calibri" w:cs="Calibri"/>
                <w:sz w:val="18"/>
                <w:szCs w:val="18"/>
                <w:lang w:bidi="ne-NP"/>
              </w:rPr>
            </w:pPr>
            <w:ins w:id="12693" w:author="user" w:date="2012-02-29T14:51:00Z">
              <w:r w:rsidRPr="003B01B5">
                <w:rPr>
                  <w:rFonts w:ascii="Calibri" w:hAnsi="Calibri" w:cs="Calibri"/>
                  <w:sz w:val="18"/>
                  <w:szCs w:val="18"/>
                  <w:lang w:bidi="ne-NP"/>
                </w:rPr>
                <w:t>88000</w:t>
              </w:r>
            </w:ins>
          </w:p>
        </w:tc>
      </w:tr>
      <w:tr w:rsidR="00160D84" w:rsidRPr="003B01B5" w:rsidTr="0074335E">
        <w:trPr>
          <w:trHeight w:val="300"/>
          <w:ins w:id="12694" w:author="user" w:date="2012-02-29T14:51:00Z"/>
        </w:trPr>
        <w:tc>
          <w:tcPr>
            <w:tcW w:w="540" w:type="dxa"/>
            <w:tcBorders>
              <w:top w:val="nil"/>
              <w:left w:val="single" w:sz="4" w:space="0" w:color="auto"/>
              <w:bottom w:val="single" w:sz="4" w:space="0" w:color="auto"/>
              <w:right w:val="single" w:sz="4" w:space="0" w:color="auto"/>
            </w:tcBorders>
            <w:shd w:val="clear" w:color="auto" w:fill="auto"/>
            <w:noWrap/>
            <w:vAlign w:val="bottom"/>
          </w:tcPr>
          <w:p w:rsidR="00160D84" w:rsidRPr="003B01B5" w:rsidRDefault="00160D84" w:rsidP="0074335E">
            <w:pPr>
              <w:spacing w:line="300" w:lineRule="auto"/>
              <w:rPr>
                <w:ins w:id="12695" w:author="user" w:date="2012-02-29T14:51:00Z"/>
                <w:rFonts w:ascii="Calibri" w:hAnsi="Calibri" w:cs="Calibri"/>
                <w:sz w:val="18"/>
                <w:szCs w:val="18"/>
                <w:lang w:bidi="ne-NP"/>
              </w:rPr>
            </w:pPr>
            <w:ins w:id="12696" w:author="user" w:date="2012-02-29T14:51:00Z">
              <w:r w:rsidRPr="003B01B5">
                <w:rPr>
                  <w:rFonts w:ascii="Calibri" w:hAnsi="Calibri" w:cs="Calibri"/>
                  <w:sz w:val="18"/>
                  <w:szCs w:val="18"/>
                  <w:lang w:bidi="ne-NP"/>
                </w:rPr>
                <w:t> </w:t>
              </w:r>
            </w:ins>
          </w:p>
        </w:tc>
        <w:tc>
          <w:tcPr>
            <w:tcW w:w="1600" w:type="dxa"/>
            <w:tcBorders>
              <w:top w:val="nil"/>
              <w:left w:val="nil"/>
              <w:bottom w:val="single" w:sz="4" w:space="0" w:color="auto"/>
              <w:right w:val="single" w:sz="4" w:space="0" w:color="auto"/>
            </w:tcBorders>
            <w:shd w:val="clear" w:color="auto" w:fill="auto"/>
            <w:noWrap/>
            <w:vAlign w:val="bottom"/>
          </w:tcPr>
          <w:p w:rsidR="00160D84" w:rsidRPr="003B01B5" w:rsidRDefault="00160D84" w:rsidP="0074335E">
            <w:pPr>
              <w:spacing w:line="300" w:lineRule="auto"/>
              <w:rPr>
                <w:ins w:id="12697" w:author="user" w:date="2012-02-29T14:51:00Z"/>
                <w:rFonts w:ascii="Calibri" w:hAnsi="Calibri" w:cs="Calibri"/>
                <w:b/>
                <w:bCs/>
                <w:sz w:val="18"/>
                <w:szCs w:val="18"/>
                <w:lang w:bidi="ne-NP"/>
              </w:rPr>
            </w:pPr>
            <w:ins w:id="12698" w:author="user" w:date="2012-02-29T14:51:00Z">
              <w:r w:rsidRPr="003B01B5">
                <w:rPr>
                  <w:rFonts w:ascii="Calibri" w:hAnsi="Calibri" w:cs="Calibri"/>
                  <w:b/>
                  <w:bCs/>
                  <w:sz w:val="18"/>
                  <w:szCs w:val="18"/>
                  <w:lang w:bidi="ne-NP"/>
                </w:rPr>
                <w:t>Total</w:t>
              </w:r>
            </w:ins>
          </w:p>
        </w:tc>
        <w:tc>
          <w:tcPr>
            <w:tcW w:w="1840" w:type="dxa"/>
            <w:tcBorders>
              <w:top w:val="nil"/>
              <w:left w:val="nil"/>
              <w:bottom w:val="single" w:sz="4" w:space="0" w:color="auto"/>
              <w:right w:val="single" w:sz="4" w:space="0" w:color="auto"/>
            </w:tcBorders>
            <w:shd w:val="clear" w:color="auto" w:fill="auto"/>
            <w:noWrap/>
            <w:vAlign w:val="bottom"/>
          </w:tcPr>
          <w:p w:rsidR="00160D84" w:rsidRPr="003B01B5" w:rsidRDefault="00160D84" w:rsidP="0074335E">
            <w:pPr>
              <w:spacing w:line="300" w:lineRule="auto"/>
              <w:jc w:val="center"/>
              <w:rPr>
                <w:ins w:id="12699" w:author="user" w:date="2012-02-29T14:51:00Z"/>
                <w:rFonts w:ascii="Calibri" w:hAnsi="Calibri" w:cs="Calibri"/>
                <w:b/>
                <w:bCs/>
                <w:sz w:val="18"/>
                <w:szCs w:val="18"/>
                <w:lang w:bidi="ne-NP"/>
              </w:rPr>
            </w:pPr>
            <w:ins w:id="12700" w:author="user" w:date="2012-02-29T14:51:00Z">
              <w:r w:rsidRPr="003B01B5">
                <w:rPr>
                  <w:rFonts w:ascii="Calibri" w:hAnsi="Calibri" w:cs="Calibri"/>
                  <w:b/>
                  <w:bCs/>
                  <w:sz w:val="18"/>
                  <w:szCs w:val="18"/>
                  <w:lang w:bidi="ne-NP"/>
                </w:rPr>
                <w:t>156</w:t>
              </w:r>
            </w:ins>
          </w:p>
        </w:tc>
        <w:tc>
          <w:tcPr>
            <w:tcW w:w="2200" w:type="dxa"/>
            <w:tcBorders>
              <w:top w:val="nil"/>
              <w:left w:val="nil"/>
              <w:bottom w:val="single" w:sz="4" w:space="0" w:color="auto"/>
              <w:right w:val="single" w:sz="4" w:space="0" w:color="auto"/>
            </w:tcBorders>
            <w:shd w:val="clear" w:color="auto" w:fill="auto"/>
            <w:noWrap/>
            <w:vAlign w:val="bottom"/>
          </w:tcPr>
          <w:p w:rsidR="00160D84" w:rsidRPr="003B01B5" w:rsidRDefault="00160D84" w:rsidP="0074335E">
            <w:pPr>
              <w:spacing w:line="300" w:lineRule="auto"/>
              <w:jc w:val="center"/>
              <w:rPr>
                <w:ins w:id="12701" w:author="user" w:date="2012-02-29T14:51:00Z"/>
                <w:rFonts w:ascii="Calibri" w:hAnsi="Calibri" w:cs="Calibri"/>
                <w:b/>
                <w:bCs/>
                <w:sz w:val="18"/>
                <w:szCs w:val="18"/>
                <w:lang w:bidi="ne-NP"/>
              </w:rPr>
            </w:pPr>
            <w:ins w:id="12702" w:author="user" w:date="2012-02-29T14:51:00Z">
              <w:r w:rsidRPr="003B01B5">
                <w:rPr>
                  <w:rFonts w:ascii="Calibri" w:hAnsi="Calibri" w:cs="Calibri"/>
                  <w:b/>
                  <w:bCs/>
                  <w:sz w:val="18"/>
                  <w:szCs w:val="18"/>
                  <w:lang w:bidi="ne-NP"/>
                </w:rPr>
                <w:t>- </w:t>
              </w:r>
            </w:ins>
          </w:p>
        </w:tc>
        <w:tc>
          <w:tcPr>
            <w:tcW w:w="1213" w:type="dxa"/>
            <w:tcBorders>
              <w:top w:val="nil"/>
              <w:left w:val="nil"/>
              <w:bottom w:val="single" w:sz="4" w:space="0" w:color="auto"/>
              <w:right w:val="single" w:sz="4" w:space="0" w:color="auto"/>
            </w:tcBorders>
            <w:shd w:val="clear" w:color="auto" w:fill="auto"/>
            <w:noWrap/>
            <w:vAlign w:val="bottom"/>
          </w:tcPr>
          <w:p w:rsidR="00160D84" w:rsidRPr="003B01B5" w:rsidRDefault="00160D84" w:rsidP="0074335E">
            <w:pPr>
              <w:spacing w:line="300" w:lineRule="auto"/>
              <w:jc w:val="center"/>
              <w:rPr>
                <w:ins w:id="12703" w:author="user" w:date="2012-02-29T14:51:00Z"/>
                <w:rFonts w:ascii="Calibri" w:hAnsi="Calibri" w:cs="Calibri"/>
                <w:b/>
                <w:bCs/>
                <w:sz w:val="18"/>
                <w:szCs w:val="18"/>
                <w:lang w:bidi="ne-NP"/>
              </w:rPr>
            </w:pPr>
            <w:ins w:id="12704" w:author="user" w:date="2012-02-29T14:51:00Z">
              <w:r w:rsidRPr="003B01B5">
                <w:rPr>
                  <w:rFonts w:ascii="Calibri" w:hAnsi="Calibri" w:cs="Calibri"/>
                  <w:b/>
                  <w:bCs/>
                  <w:sz w:val="18"/>
                  <w:szCs w:val="18"/>
                  <w:lang w:bidi="ne-NP"/>
                </w:rPr>
                <w:t>311000</w:t>
              </w:r>
            </w:ins>
          </w:p>
        </w:tc>
      </w:tr>
    </w:tbl>
    <w:p w:rsidR="00160D84" w:rsidRPr="003B01B5" w:rsidRDefault="00160D84" w:rsidP="00160D84">
      <w:pPr>
        <w:spacing w:line="300" w:lineRule="auto"/>
        <w:jc w:val="both"/>
        <w:rPr>
          <w:ins w:id="12705" w:author="user" w:date="2012-02-29T14:51:00Z"/>
          <w:rFonts w:ascii="Calibri" w:hAnsi="Calibri" w:cs="Calibri"/>
          <w:i/>
          <w:iCs/>
          <w:sz w:val="18"/>
          <w:szCs w:val="18"/>
        </w:rPr>
      </w:pPr>
      <w:ins w:id="12706" w:author="user" w:date="2012-02-29T14:51:00Z">
        <w:r w:rsidRPr="003B01B5">
          <w:rPr>
            <w:rFonts w:ascii="Calibri" w:hAnsi="Calibri" w:cs="Calibri"/>
            <w:i/>
            <w:iCs/>
            <w:sz w:val="18"/>
            <w:szCs w:val="18"/>
          </w:rPr>
          <w:lastRenderedPageBreak/>
          <w:t>Source: Field Survey, 2011</w:t>
        </w:r>
      </w:ins>
    </w:p>
    <w:p w:rsidR="00160D84" w:rsidRPr="003B01B5" w:rsidRDefault="00160D84" w:rsidP="00160D84">
      <w:pPr>
        <w:spacing w:line="300" w:lineRule="auto"/>
        <w:rPr>
          <w:ins w:id="12707" w:author="user" w:date="2012-02-29T14:51:00Z"/>
          <w:rFonts w:ascii="Calibri" w:hAnsi="Calibri" w:cs="Calibri"/>
          <w:b/>
          <w:bCs/>
          <w:sz w:val="10"/>
          <w:szCs w:val="10"/>
        </w:rPr>
      </w:pPr>
    </w:p>
    <w:p w:rsidR="00160D84" w:rsidRPr="003B01B5" w:rsidRDefault="00160D84" w:rsidP="00160D84">
      <w:pPr>
        <w:spacing w:line="300" w:lineRule="auto"/>
        <w:jc w:val="both"/>
        <w:rPr>
          <w:ins w:id="12708" w:author="user" w:date="2012-02-29T14:51:00Z"/>
          <w:rFonts w:ascii="Calibri" w:hAnsi="Calibri" w:cs="Calibri"/>
          <w:b/>
          <w:i/>
          <w:iCs/>
          <w:sz w:val="22"/>
          <w:szCs w:val="22"/>
        </w:rPr>
      </w:pPr>
      <w:ins w:id="12709" w:author="user" w:date="2012-02-29T14:51:00Z">
        <w:r w:rsidRPr="003B01B5">
          <w:rPr>
            <w:rFonts w:ascii="Calibri" w:hAnsi="Calibri" w:cs="Calibri"/>
            <w:b/>
            <w:i/>
            <w:iCs/>
            <w:sz w:val="22"/>
            <w:szCs w:val="22"/>
          </w:rPr>
          <w:t>Standing crops</w:t>
        </w:r>
      </w:ins>
    </w:p>
    <w:p w:rsidR="00160D84" w:rsidRPr="003B01B5" w:rsidRDefault="00160D84" w:rsidP="00160D84">
      <w:pPr>
        <w:spacing w:line="300" w:lineRule="auto"/>
        <w:jc w:val="both"/>
        <w:rPr>
          <w:ins w:id="12710" w:author="user" w:date="2012-02-29T14:51:00Z"/>
          <w:rFonts w:ascii="Calibri" w:hAnsi="Calibri" w:cs="Calibri"/>
          <w:sz w:val="22"/>
          <w:szCs w:val="22"/>
        </w:rPr>
      </w:pPr>
      <w:ins w:id="12711" w:author="user" w:date="2012-02-29T14:51:00Z">
        <w:r w:rsidRPr="003B01B5">
          <w:rPr>
            <w:rFonts w:ascii="Calibri" w:hAnsi="Calibri" w:cs="Calibri"/>
            <w:sz w:val="22"/>
            <w:szCs w:val="22"/>
          </w:rPr>
          <w:t xml:space="preserve">The project will compensate the loss of agricultural production in the RoW based on the actual loss. It is difficult to make assessment of such losses at this stage. Hence a lump sum provision in budget will be made to compensate the loss. </w:t>
        </w:r>
      </w:ins>
    </w:p>
    <w:p w:rsidR="00160D84" w:rsidRPr="003B01B5" w:rsidRDefault="00160D84" w:rsidP="00160D84">
      <w:pPr>
        <w:spacing w:line="300" w:lineRule="auto"/>
        <w:jc w:val="both"/>
        <w:rPr>
          <w:ins w:id="12712" w:author="user" w:date="2012-02-29T14:51:00Z"/>
          <w:rFonts w:ascii="Calibri" w:hAnsi="Calibri" w:cs="Calibri"/>
          <w:b/>
          <w:i/>
          <w:iCs/>
          <w:sz w:val="10"/>
          <w:szCs w:val="10"/>
        </w:rPr>
      </w:pPr>
    </w:p>
    <w:p w:rsidR="00160D84" w:rsidRPr="003B01B5" w:rsidRDefault="00160D84" w:rsidP="00160D84">
      <w:pPr>
        <w:spacing w:line="300" w:lineRule="auto"/>
        <w:jc w:val="both"/>
        <w:rPr>
          <w:ins w:id="12713" w:author="user" w:date="2012-02-29T14:51:00Z"/>
          <w:rFonts w:ascii="Calibri" w:hAnsi="Calibri" w:cs="Calibri"/>
          <w:b/>
          <w:i/>
          <w:iCs/>
          <w:sz w:val="22"/>
          <w:szCs w:val="22"/>
        </w:rPr>
      </w:pPr>
      <w:ins w:id="12714" w:author="user" w:date="2012-02-29T14:51:00Z">
        <w:r w:rsidRPr="003B01B5">
          <w:rPr>
            <w:rFonts w:ascii="Calibri" w:hAnsi="Calibri" w:cs="Calibri"/>
            <w:b/>
            <w:i/>
            <w:iCs/>
            <w:sz w:val="22"/>
            <w:szCs w:val="22"/>
          </w:rPr>
          <w:t>Community and private infrastructure</w:t>
        </w:r>
      </w:ins>
    </w:p>
    <w:p w:rsidR="00160D84" w:rsidRPr="003B01B5" w:rsidRDefault="00160D84" w:rsidP="00160D84">
      <w:pPr>
        <w:spacing w:line="300" w:lineRule="auto"/>
        <w:jc w:val="both"/>
        <w:rPr>
          <w:ins w:id="12715" w:author="user" w:date="2012-02-29T14:51:00Z"/>
          <w:rFonts w:ascii="Calibri" w:hAnsi="Calibri" w:cs="Calibri"/>
          <w:sz w:val="22"/>
          <w:szCs w:val="22"/>
        </w:rPr>
      </w:pPr>
      <w:ins w:id="12716" w:author="user" w:date="2012-02-29T14:51:00Z">
        <w:r w:rsidRPr="003B01B5">
          <w:rPr>
            <w:rFonts w:ascii="Calibri" w:hAnsi="Calibri" w:cs="Calibri"/>
            <w:sz w:val="22"/>
            <w:szCs w:val="22"/>
          </w:rPr>
          <w:t>Two community structures (view tower and resting place) will be relocated in the adjoining area in due consultation with local people and other stakeholders. The project will relocate these community structures along with better facilities at its own cost. The estimated relocation cost is Rs. 4, 00,000 (Table-8.4).</w:t>
        </w:r>
      </w:ins>
    </w:p>
    <w:p w:rsidR="00160D84" w:rsidRPr="003B01B5" w:rsidRDefault="00160D84" w:rsidP="00160D84">
      <w:pPr>
        <w:spacing w:line="300" w:lineRule="auto"/>
        <w:jc w:val="both"/>
        <w:rPr>
          <w:ins w:id="12717" w:author="user" w:date="2012-02-29T14:51:00Z"/>
          <w:rFonts w:ascii="Calibri" w:hAnsi="Calibri" w:cs="Calibri"/>
          <w:b/>
          <w:sz w:val="10"/>
          <w:szCs w:val="10"/>
        </w:rPr>
      </w:pPr>
    </w:p>
    <w:p w:rsidR="00160D84" w:rsidRPr="003B01B5" w:rsidRDefault="00160D84" w:rsidP="00160D84">
      <w:pPr>
        <w:spacing w:line="300" w:lineRule="auto"/>
        <w:jc w:val="both"/>
        <w:rPr>
          <w:ins w:id="12718" w:author="user" w:date="2012-02-29T14:51:00Z"/>
          <w:rFonts w:ascii="Calibri" w:hAnsi="Calibri" w:cs="Calibri"/>
          <w:b/>
          <w:sz w:val="20"/>
          <w:szCs w:val="20"/>
        </w:rPr>
      </w:pPr>
      <w:ins w:id="12719" w:author="user" w:date="2012-02-29T14:51:00Z">
        <w:r w:rsidRPr="003B01B5">
          <w:rPr>
            <w:rFonts w:ascii="Calibri" w:hAnsi="Calibri" w:cs="Calibri"/>
            <w:b/>
            <w:sz w:val="20"/>
            <w:szCs w:val="20"/>
          </w:rPr>
          <w:t xml:space="preserve">Table-8.4: Compensation for community and private infrastructures </w:t>
        </w:r>
      </w:ins>
    </w:p>
    <w:tbl>
      <w:tblPr>
        <w:tblW w:w="63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0"/>
        <w:gridCol w:w="3690"/>
        <w:gridCol w:w="2070"/>
      </w:tblGrid>
      <w:tr w:rsidR="00160D84" w:rsidRPr="003B01B5" w:rsidTr="0074335E">
        <w:trPr>
          <w:ins w:id="12720" w:author="user" w:date="2012-02-29T14:51:00Z"/>
        </w:trPr>
        <w:tc>
          <w:tcPr>
            <w:tcW w:w="540" w:type="dxa"/>
          </w:tcPr>
          <w:p w:rsidR="00160D84" w:rsidRPr="003B01B5" w:rsidRDefault="00160D84" w:rsidP="0074335E">
            <w:pPr>
              <w:spacing w:line="300" w:lineRule="auto"/>
              <w:jc w:val="both"/>
              <w:rPr>
                <w:ins w:id="12721" w:author="user" w:date="2012-02-29T14:51:00Z"/>
                <w:rFonts w:ascii="Calibri" w:hAnsi="Calibri" w:cs="Calibri"/>
                <w:b/>
                <w:sz w:val="18"/>
                <w:szCs w:val="18"/>
              </w:rPr>
            </w:pPr>
            <w:ins w:id="12722" w:author="user" w:date="2012-02-29T14:51:00Z">
              <w:r w:rsidRPr="003B01B5">
                <w:rPr>
                  <w:rFonts w:ascii="Calibri" w:hAnsi="Calibri" w:cs="Calibri"/>
                  <w:b/>
                  <w:sz w:val="18"/>
                  <w:szCs w:val="18"/>
                </w:rPr>
                <w:t>S. N</w:t>
              </w:r>
            </w:ins>
          </w:p>
        </w:tc>
        <w:tc>
          <w:tcPr>
            <w:tcW w:w="3690" w:type="dxa"/>
          </w:tcPr>
          <w:p w:rsidR="00160D84" w:rsidRPr="003B01B5" w:rsidRDefault="00160D84" w:rsidP="0074335E">
            <w:pPr>
              <w:spacing w:line="300" w:lineRule="auto"/>
              <w:jc w:val="both"/>
              <w:rPr>
                <w:ins w:id="12723" w:author="user" w:date="2012-02-29T14:51:00Z"/>
                <w:rFonts w:ascii="Calibri" w:hAnsi="Calibri" w:cs="Calibri"/>
                <w:b/>
                <w:sz w:val="18"/>
                <w:szCs w:val="18"/>
              </w:rPr>
            </w:pPr>
            <w:ins w:id="12724" w:author="user" w:date="2012-02-29T14:51:00Z">
              <w:r w:rsidRPr="003B01B5">
                <w:rPr>
                  <w:rFonts w:ascii="Calibri" w:hAnsi="Calibri" w:cs="Calibri"/>
                  <w:b/>
                  <w:sz w:val="18"/>
                  <w:szCs w:val="18"/>
                </w:rPr>
                <w:t xml:space="preserve">Name of community infrastructure </w:t>
              </w:r>
            </w:ins>
          </w:p>
        </w:tc>
        <w:tc>
          <w:tcPr>
            <w:tcW w:w="2070" w:type="dxa"/>
          </w:tcPr>
          <w:p w:rsidR="00160D84" w:rsidRPr="003B01B5" w:rsidRDefault="00160D84" w:rsidP="0074335E">
            <w:pPr>
              <w:spacing w:line="300" w:lineRule="auto"/>
              <w:jc w:val="both"/>
              <w:rPr>
                <w:ins w:id="12725" w:author="user" w:date="2012-02-29T14:51:00Z"/>
                <w:rFonts w:ascii="Calibri" w:hAnsi="Calibri" w:cs="Calibri"/>
                <w:b/>
                <w:sz w:val="18"/>
                <w:szCs w:val="18"/>
              </w:rPr>
            </w:pPr>
            <w:ins w:id="12726" w:author="user" w:date="2012-02-29T14:51:00Z">
              <w:r w:rsidRPr="003B01B5">
                <w:rPr>
                  <w:rFonts w:ascii="Calibri" w:hAnsi="Calibri" w:cs="Calibri"/>
                  <w:b/>
                  <w:sz w:val="18"/>
                  <w:szCs w:val="18"/>
                </w:rPr>
                <w:t>Mitigation cost (Rs.)</w:t>
              </w:r>
            </w:ins>
          </w:p>
        </w:tc>
      </w:tr>
      <w:tr w:rsidR="00160D84" w:rsidRPr="003B01B5" w:rsidTr="0074335E">
        <w:trPr>
          <w:ins w:id="12727" w:author="user" w:date="2012-02-29T14:51:00Z"/>
        </w:trPr>
        <w:tc>
          <w:tcPr>
            <w:tcW w:w="540" w:type="dxa"/>
          </w:tcPr>
          <w:p w:rsidR="00160D84" w:rsidRPr="003B01B5" w:rsidRDefault="00160D84" w:rsidP="0074335E">
            <w:pPr>
              <w:spacing w:line="300" w:lineRule="auto"/>
              <w:jc w:val="center"/>
              <w:rPr>
                <w:ins w:id="12728" w:author="user" w:date="2012-02-29T14:51:00Z"/>
                <w:rFonts w:ascii="Calibri" w:hAnsi="Calibri" w:cs="Calibri"/>
                <w:sz w:val="18"/>
                <w:szCs w:val="18"/>
              </w:rPr>
            </w:pPr>
            <w:ins w:id="12729" w:author="user" w:date="2012-02-29T14:51:00Z">
              <w:r w:rsidRPr="003B01B5">
                <w:rPr>
                  <w:rFonts w:ascii="Calibri" w:hAnsi="Calibri" w:cs="Calibri"/>
                  <w:sz w:val="18"/>
                  <w:szCs w:val="18"/>
                </w:rPr>
                <w:t>1</w:t>
              </w:r>
            </w:ins>
          </w:p>
        </w:tc>
        <w:tc>
          <w:tcPr>
            <w:tcW w:w="3690" w:type="dxa"/>
          </w:tcPr>
          <w:p w:rsidR="00160D84" w:rsidRPr="003B01B5" w:rsidRDefault="00160D84" w:rsidP="0074335E">
            <w:pPr>
              <w:spacing w:line="300" w:lineRule="auto"/>
              <w:jc w:val="both"/>
              <w:rPr>
                <w:ins w:id="12730" w:author="user" w:date="2012-02-29T14:51:00Z"/>
                <w:rFonts w:ascii="Calibri" w:hAnsi="Calibri" w:cs="Calibri"/>
                <w:sz w:val="18"/>
                <w:szCs w:val="18"/>
              </w:rPr>
            </w:pPr>
            <w:ins w:id="12731" w:author="user" w:date="2012-02-29T14:51:00Z">
              <w:r w:rsidRPr="003B01B5">
                <w:rPr>
                  <w:rFonts w:ascii="Calibri" w:hAnsi="Calibri" w:cs="Calibri"/>
                  <w:sz w:val="18"/>
                  <w:szCs w:val="18"/>
                </w:rPr>
                <w:t>Resting House (Maya Namara Pratikchhyalaya)</w:t>
              </w:r>
            </w:ins>
          </w:p>
        </w:tc>
        <w:tc>
          <w:tcPr>
            <w:tcW w:w="2070" w:type="dxa"/>
          </w:tcPr>
          <w:p w:rsidR="00160D84" w:rsidRPr="003B01B5" w:rsidRDefault="00160D84" w:rsidP="0074335E">
            <w:pPr>
              <w:spacing w:line="300" w:lineRule="auto"/>
              <w:jc w:val="both"/>
              <w:rPr>
                <w:ins w:id="12732" w:author="user" w:date="2012-02-29T14:51:00Z"/>
                <w:rFonts w:ascii="Calibri" w:hAnsi="Calibri" w:cs="Calibri"/>
                <w:sz w:val="18"/>
                <w:szCs w:val="18"/>
              </w:rPr>
            </w:pPr>
            <w:ins w:id="12733" w:author="user" w:date="2012-02-29T14:51:00Z">
              <w:r w:rsidRPr="003B01B5">
                <w:rPr>
                  <w:rFonts w:ascii="Calibri" w:hAnsi="Calibri" w:cs="Calibri"/>
                  <w:sz w:val="18"/>
                  <w:szCs w:val="18"/>
                </w:rPr>
                <w:t>1,00,000</w:t>
              </w:r>
            </w:ins>
          </w:p>
        </w:tc>
      </w:tr>
      <w:tr w:rsidR="00160D84" w:rsidRPr="003B01B5" w:rsidTr="0074335E">
        <w:trPr>
          <w:ins w:id="12734" w:author="user" w:date="2012-02-29T14:51:00Z"/>
        </w:trPr>
        <w:tc>
          <w:tcPr>
            <w:tcW w:w="540" w:type="dxa"/>
          </w:tcPr>
          <w:p w:rsidR="00160D84" w:rsidRPr="003B01B5" w:rsidRDefault="00160D84" w:rsidP="0074335E">
            <w:pPr>
              <w:spacing w:line="300" w:lineRule="auto"/>
              <w:jc w:val="center"/>
              <w:rPr>
                <w:ins w:id="12735" w:author="user" w:date="2012-02-29T14:51:00Z"/>
                <w:rFonts w:ascii="Calibri" w:hAnsi="Calibri" w:cs="Calibri"/>
                <w:sz w:val="18"/>
                <w:szCs w:val="18"/>
              </w:rPr>
            </w:pPr>
            <w:ins w:id="12736" w:author="user" w:date="2012-02-29T14:51:00Z">
              <w:r w:rsidRPr="003B01B5">
                <w:rPr>
                  <w:rFonts w:ascii="Calibri" w:hAnsi="Calibri" w:cs="Calibri"/>
                  <w:sz w:val="18"/>
                  <w:szCs w:val="18"/>
                </w:rPr>
                <w:t>2</w:t>
              </w:r>
            </w:ins>
          </w:p>
        </w:tc>
        <w:tc>
          <w:tcPr>
            <w:tcW w:w="3690" w:type="dxa"/>
          </w:tcPr>
          <w:p w:rsidR="00160D84" w:rsidRPr="003B01B5" w:rsidRDefault="00160D84" w:rsidP="0074335E">
            <w:pPr>
              <w:spacing w:line="300" w:lineRule="auto"/>
              <w:jc w:val="both"/>
              <w:rPr>
                <w:ins w:id="12737" w:author="user" w:date="2012-02-29T14:51:00Z"/>
                <w:rFonts w:ascii="Calibri" w:hAnsi="Calibri" w:cs="Calibri"/>
                <w:sz w:val="18"/>
                <w:szCs w:val="18"/>
              </w:rPr>
            </w:pPr>
            <w:ins w:id="12738" w:author="user" w:date="2012-02-29T14:51:00Z">
              <w:r w:rsidRPr="003B01B5">
                <w:rPr>
                  <w:rFonts w:ascii="Calibri" w:hAnsi="Calibri" w:cs="Calibri"/>
                  <w:sz w:val="18"/>
                  <w:szCs w:val="18"/>
                </w:rPr>
                <w:t>View Tower (Picnic Spot)</w:t>
              </w:r>
            </w:ins>
          </w:p>
        </w:tc>
        <w:tc>
          <w:tcPr>
            <w:tcW w:w="2070" w:type="dxa"/>
          </w:tcPr>
          <w:p w:rsidR="00160D84" w:rsidRPr="003B01B5" w:rsidRDefault="00160D84" w:rsidP="0074335E">
            <w:pPr>
              <w:spacing w:line="300" w:lineRule="auto"/>
              <w:jc w:val="both"/>
              <w:rPr>
                <w:ins w:id="12739" w:author="user" w:date="2012-02-29T14:51:00Z"/>
                <w:rFonts w:ascii="Calibri" w:hAnsi="Calibri" w:cs="Calibri"/>
                <w:sz w:val="18"/>
                <w:szCs w:val="18"/>
              </w:rPr>
            </w:pPr>
            <w:ins w:id="12740" w:author="user" w:date="2012-02-29T14:51:00Z">
              <w:r w:rsidRPr="003B01B5">
                <w:rPr>
                  <w:rFonts w:ascii="Calibri" w:hAnsi="Calibri" w:cs="Calibri"/>
                  <w:sz w:val="18"/>
                  <w:szCs w:val="18"/>
                </w:rPr>
                <w:t xml:space="preserve"> 3,00,000</w:t>
              </w:r>
            </w:ins>
          </w:p>
        </w:tc>
      </w:tr>
      <w:tr w:rsidR="00160D84" w:rsidRPr="003B01B5" w:rsidTr="0074335E">
        <w:trPr>
          <w:ins w:id="12741" w:author="user" w:date="2012-02-29T14:51:00Z"/>
        </w:trPr>
        <w:tc>
          <w:tcPr>
            <w:tcW w:w="540" w:type="dxa"/>
          </w:tcPr>
          <w:p w:rsidR="00160D84" w:rsidRPr="003B01B5" w:rsidRDefault="00160D84" w:rsidP="0074335E">
            <w:pPr>
              <w:spacing w:line="300" w:lineRule="auto"/>
              <w:jc w:val="center"/>
              <w:rPr>
                <w:ins w:id="12742" w:author="user" w:date="2012-02-29T14:51:00Z"/>
                <w:rFonts w:ascii="Calibri" w:hAnsi="Calibri" w:cs="Calibri"/>
                <w:b/>
                <w:sz w:val="18"/>
                <w:szCs w:val="18"/>
              </w:rPr>
            </w:pPr>
          </w:p>
        </w:tc>
        <w:tc>
          <w:tcPr>
            <w:tcW w:w="3690" w:type="dxa"/>
          </w:tcPr>
          <w:p w:rsidR="00160D84" w:rsidRPr="003B01B5" w:rsidRDefault="00160D84" w:rsidP="0074335E">
            <w:pPr>
              <w:spacing w:line="300" w:lineRule="auto"/>
              <w:jc w:val="both"/>
              <w:rPr>
                <w:ins w:id="12743" w:author="user" w:date="2012-02-29T14:51:00Z"/>
                <w:rFonts w:ascii="Calibri" w:hAnsi="Calibri" w:cs="Calibri"/>
                <w:b/>
                <w:sz w:val="18"/>
                <w:szCs w:val="18"/>
              </w:rPr>
            </w:pPr>
            <w:ins w:id="12744" w:author="user" w:date="2012-02-29T14:51:00Z">
              <w:r w:rsidRPr="003B01B5">
                <w:rPr>
                  <w:rFonts w:ascii="Calibri" w:hAnsi="Calibri" w:cs="Calibri"/>
                  <w:b/>
                  <w:sz w:val="18"/>
                  <w:szCs w:val="18"/>
                </w:rPr>
                <w:t xml:space="preserve">Total </w:t>
              </w:r>
            </w:ins>
          </w:p>
        </w:tc>
        <w:tc>
          <w:tcPr>
            <w:tcW w:w="2070" w:type="dxa"/>
          </w:tcPr>
          <w:p w:rsidR="00160D84" w:rsidRPr="003B01B5" w:rsidRDefault="00160D84" w:rsidP="0074335E">
            <w:pPr>
              <w:spacing w:line="300" w:lineRule="auto"/>
              <w:jc w:val="both"/>
              <w:rPr>
                <w:ins w:id="12745" w:author="user" w:date="2012-02-29T14:51:00Z"/>
                <w:rFonts w:ascii="Calibri" w:hAnsi="Calibri" w:cs="Calibri"/>
                <w:b/>
                <w:sz w:val="18"/>
                <w:szCs w:val="18"/>
              </w:rPr>
            </w:pPr>
            <w:ins w:id="12746" w:author="user" w:date="2012-02-29T14:51:00Z">
              <w:r w:rsidRPr="003B01B5">
                <w:rPr>
                  <w:rFonts w:ascii="Calibri" w:hAnsi="Calibri" w:cs="Calibri"/>
                  <w:b/>
                  <w:sz w:val="18"/>
                  <w:szCs w:val="18"/>
                </w:rPr>
                <w:t xml:space="preserve"> 4,00,000</w:t>
              </w:r>
            </w:ins>
          </w:p>
        </w:tc>
      </w:tr>
    </w:tbl>
    <w:p w:rsidR="00160D84" w:rsidRPr="003B01B5" w:rsidRDefault="00160D84" w:rsidP="00160D84">
      <w:pPr>
        <w:spacing w:line="300" w:lineRule="auto"/>
        <w:jc w:val="both"/>
        <w:rPr>
          <w:ins w:id="12747" w:author="user" w:date="2012-02-29T14:51:00Z"/>
          <w:rFonts w:ascii="Calibri" w:hAnsi="Calibri" w:cs="Calibri"/>
          <w:sz w:val="10"/>
          <w:szCs w:val="10"/>
        </w:rPr>
      </w:pPr>
    </w:p>
    <w:p w:rsidR="00160D84" w:rsidRPr="003B01B5" w:rsidRDefault="00160D84" w:rsidP="00160D84">
      <w:pPr>
        <w:spacing w:line="300" w:lineRule="auto"/>
        <w:jc w:val="both"/>
        <w:rPr>
          <w:ins w:id="12748" w:author="user" w:date="2012-02-29T14:51:00Z"/>
          <w:rFonts w:ascii="Calibri" w:hAnsi="Calibri" w:cs="Calibri"/>
          <w:b/>
          <w:i/>
          <w:iCs/>
          <w:sz w:val="22"/>
          <w:szCs w:val="22"/>
        </w:rPr>
      </w:pPr>
      <w:ins w:id="12749" w:author="user" w:date="2012-02-29T14:51:00Z">
        <w:r w:rsidRPr="003B01B5">
          <w:rPr>
            <w:rFonts w:ascii="Calibri" w:hAnsi="Calibri" w:cs="Calibri"/>
            <w:b/>
            <w:i/>
            <w:iCs/>
            <w:sz w:val="22"/>
            <w:szCs w:val="22"/>
          </w:rPr>
          <w:t xml:space="preserve">Religious site </w:t>
        </w:r>
      </w:ins>
    </w:p>
    <w:p w:rsidR="00160D84" w:rsidRPr="003B01B5" w:rsidRDefault="00160D84" w:rsidP="00160D84">
      <w:pPr>
        <w:spacing w:line="300" w:lineRule="auto"/>
        <w:jc w:val="both"/>
        <w:rPr>
          <w:ins w:id="12750" w:author="user" w:date="2012-02-29T14:51:00Z"/>
          <w:rFonts w:ascii="Calibri" w:hAnsi="Calibri" w:cs="Calibri"/>
          <w:sz w:val="22"/>
          <w:szCs w:val="22"/>
        </w:rPr>
      </w:pPr>
      <w:ins w:id="12751" w:author="user" w:date="2012-02-29T14:51:00Z">
        <w:r w:rsidRPr="003B01B5">
          <w:rPr>
            <w:rFonts w:ascii="Calibri" w:hAnsi="Calibri" w:cs="Calibri"/>
            <w:sz w:val="22"/>
            <w:szCs w:val="22"/>
          </w:rPr>
          <w:t>Altogether, 5 religious structures of local significance will be affected due to implementation of the project. The average height of temples, Gumbas and Church is below 7 meters. These structures will be relocated in near by areas in consultation with local communities. Initial discussion was made with local people and they are agreed to shift these old religious structures with modern temple.  The estimated cost for the relocation of these temples is NRs 2500000/-.</w:t>
        </w:r>
      </w:ins>
    </w:p>
    <w:p w:rsidR="00160D84" w:rsidRPr="003B01B5" w:rsidRDefault="00160D84" w:rsidP="00160D84">
      <w:pPr>
        <w:spacing w:line="300" w:lineRule="auto"/>
        <w:jc w:val="both"/>
        <w:rPr>
          <w:ins w:id="12752" w:author="user" w:date="2012-02-29T14:51:00Z"/>
          <w:rFonts w:ascii="Calibri" w:hAnsi="Calibri" w:cs="Calibri"/>
          <w:b/>
          <w:sz w:val="20"/>
          <w:szCs w:val="20"/>
        </w:rPr>
      </w:pPr>
    </w:p>
    <w:p w:rsidR="00160D84" w:rsidRPr="003B01B5" w:rsidRDefault="00160D84" w:rsidP="00160D84">
      <w:pPr>
        <w:spacing w:line="300" w:lineRule="auto"/>
        <w:jc w:val="both"/>
        <w:rPr>
          <w:ins w:id="12753" w:author="user" w:date="2012-02-29T14:51:00Z"/>
          <w:rFonts w:ascii="Calibri" w:hAnsi="Calibri" w:cs="Calibri"/>
          <w:b/>
          <w:sz w:val="20"/>
          <w:szCs w:val="20"/>
        </w:rPr>
      </w:pPr>
      <w:ins w:id="12754" w:author="user" w:date="2012-02-29T14:51:00Z">
        <w:r w:rsidRPr="003B01B5">
          <w:rPr>
            <w:rFonts w:ascii="Calibri" w:hAnsi="Calibri" w:cs="Calibri"/>
            <w:b/>
            <w:sz w:val="20"/>
            <w:szCs w:val="20"/>
          </w:rPr>
          <w:t>Table-8.5: Religious Sites in the Project area</w:t>
        </w:r>
      </w:ins>
    </w:p>
    <w:tbl>
      <w:tblPr>
        <w:tblW w:w="8387" w:type="dxa"/>
        <w:tblInd w:w="91" w:type="dxa"/>
        <w:tblLayout w:type="fixed"/>
        <w:tblLook w:val="0000"/>
      </w:tblPr>
      <w:tblGrid>
        <w:gridCol w:w="557"/>
        <w:gridCol w:w="3510"/>
        <w:gridCol w:w="2340"/>
        <w:gridCol w:w="1980"/>
      </w:tblGrid>
      <w:tr w:rsidR="00160D84" w:rsidRPr="003B01B5" w:rsidTr="0074335E">
        <w:trPr>
          <w:trHeight w:val="255"/>
          <w:ins w:id="12755" w:author="user" w:date="2012-02-29T14:51:00Z"/>
        </w:trPr>
        <w:tc>
          <w:tcPr>
            <w:tcW w:w="557" w:type="dxa"/>
            <w:tcBorders>
              <w:top w:val="single" w:sz="4" w:space="0" w:color="auto"/>
              <w:left w:val="single" w:sz="4" w:space="0" w:color="auto"/>
              <w:bottom w:val="single" w:sz="4" w:space="0" w:color="auto"/>
              <w:right w:val="single" w:sz="4" w:space="0" w:color="auto"/>
            </w:tcBorders>
          </w:tcPr>
          <w:p w:rsidR="00160D84" w:rsidRPr="003B01B5" w:rsidRDefault="00160D84" w:rsidP="0074335E">
            <w:pPr>
              <w:spacing w:line="300" w:lineRule="auto"/>
              <w:rPr>
                <w:ins w:id="12756" w:author="user" w:date="2012-02-29T14:51:00Z"/>
                <w:rFonts w:ascii="Calibri" w:hAnsi="Calibri" w:cs="Calibri"/>
                <w:bCs/>
                <w:sz w:val="20"/>
                <w:szCs w:val="20"/>
              </w:rPr>
            </w:pPr>
            <w:ins w:id="12757" w:author="user" w:date="2012-02-29T14:51:00Z">
              <w:r w:rsidRPr="003B01B5">
                <w:rPr>
                  <w:rFonts w:ascii="Calibri" w:hAnsi="Calibri" w:cs="Calibri"/>
                  <w:bCs/>
                  <w:sz w:val="20"/>
                  <w:szCs w:val="20"/>
                </w:rPr>
                <w:t>S.N</w:t>
              </w:r>
            </w:ins>
          </w:p>
        </w:tc>
        <w:tc>
          <w:tcPr>
            <w:tcW w:w="35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D84" w:rsidRPr="003B01B5" w:rsidRDefault="00160D84" w:rsidP="0074335E">
            <w:pPr>
              <w:spacing w:line="300" w:lineRule="auto"/>
              <w:rPr>
                <w:ins w:id="12758" w:author="user" w:date="2012-02-29T14:51:00Z"/>
                <w:rFonts w:ascii="Calibri" w:hAnsi="Calibri" w:cs="Calibri"/>
                <w:bCs/>
                <w:sz w:val="20"/>
                <w:szCs w:val="20"/>
              </w:rPr>
            </w:pPr>
            <w:ins w:id="12759" w:author="user" w:date="2012-02-29T14:51:00Z">
              <w:r w:rsidRPr="003B01B5">
                <w:rPr>
                  <w:rFonts w:ascii="Calibri" w:hAnsi="Calibri" w:cs="Calibri"/>
                  <w:bCs/>
                  <w:sz w:val="20"/>
                  <w:szCs w:val="20"/>
                </w:rPr>
                <w:t>Name of VDCs/Municipalities</w:t>
              </w:r>
            </w:ins>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160D84" w:rsidRPr="003B01B5" w:rsidRDefault="00160D84" w:rsidP="0074335E">
            <w:pPr>
              <w:spacing w:line="300" w:lineRule="auto"/>
              <w:rPr>
                <w:ins w:id="12760" w:author="user" w:date="2012-02-29T14:51:00Z"/>
                <w:rFonts w:ascii="Calibri" w:hAnsi="Calibri" w:cs="Calibri"/>
                <w:bCs/>
                <w:sz w:val="20"/>
                <w:szCs w:val="20"/>
              </w:rPr>
            </w:pPr>
            <w:ins w:id="12761" w:author="user" w:date="2012-02-29T14:51:00Z">
              <w:r w:rsidRPr="003B01B5">
                <w:rPr>
                  <w:rFonts w:ascii="Calibri" w:hAnsi="Calibri" w:cs="Calibri"/>
                  <w:bCs/>
                  <w:sz w:val="20"/>
                  <w:szCs w:val="20"/>
                </w:rPr>
                <w:t>Affected Religious sites</w:t>
              </w:r>
            </w:ins>
          </w:p>
        </w:tc>
        <w:tc>
          <w:tcPr>
            <w:tcW w:w="1980" w:type="dxa"/>
            <w:tcBorders>
              <w:top w:val="single" w:sz="4" w:space="0" w:color="auto"/>
              <w:left w:val="nil"/>
              <w:bottom w:val="single" w:sz="4" w:space="0" w:color="auto"/>
              <w:right w:val="single" w:sz="4" w:space="0" w:color="auto"/>
            </w:tcBorders>
            <w:vAlign w:val="bottom"/>
          </w:tcPr>
          <w:p w:rsidR="00160D84" w:rsidRPr="003B01B5" w:rsidRDefault="00160D84" w:rsidP="0074335E">
            <w:pPr>
              <w:spacing w:line="300" w:lineRule="auto"/>
              <w:rPr>
                <w:ins w:id="12762" w:author="user" w:date="2012-02-29T14:51:00Z"/>
                <w:rFonts w:ascii="Calibri" w:hAnsi="Calibri" w:cs="Calibri"/>
                <w:b/>
                <w:bCs/>
                <w:sz w:val="20"/>
                <w:szCs w:val="20"/>
              </w:rPr>
            </w:pPr>
            <w:ins w:id="12763" w:author="user" w:date="2012-02-29T14:51:00Z">
              <w:r w:rsidRPr="003B01B5">
                <w:rPr>
                  <w:rFonts w:ascii="Calibri" w:hAnsi="Calibri" w:cs="Calibri"/>
                  <w:b/>
                  <w:bCs/>
                  <w:sz w:val="20"/>
                  <w:szCs w:val="20"/>
                </w:rPr>
                <w:t>Proposed sites for Relocation</w:t>
              </w:r>
            </w:ins>
          </w:p>
        </w:tc>
      </w:tr>
      <w:tr w:rsidR="00160D84" w:rsidRPr="003B01B5" w:rsidTr="0074335E">
        <w:trPr>
          <w:trHeight w:val="255"/>
          <w:ins w:id="12764" w:author="user" w:date="2012-02-29T14:51:00Z"/>
        </w:trPr>
        <w:tc>
          <w:tcPr>
            <w:tcW w:w="557" w:type="dxa"/>
            <w:tcBorders>
              <w:top w:val="single" w:sz="4" w:space="0" w:color="auto"/>
              <w:left w:val="single" w:sz="4" w:space="0" w:color="auto"/>
              <w:bottom w:val="single" w:sz="4" w:space="0" w:color="auto"/>
              <w:right w:val="single" w:sz="4" w:space="0" w:color="auto"/>
            </w:tcBorders>
          </w:tcPr>
          <w:p w:rsidR="00160D84" w:rsidRPr="003B01B5" w:rsidRDefault="00160D84" w:rsidP="0074335E">
            <w:pPr>
              <w:spacing w:line="300" w:lineRule="auto"/>
              <w:jc w:val="center"/>
              <w:rPr>
                <w:ins w:id="12765" w:author="user" w:date="2012-02-29T14:51:00Z"/>
                <w:rFonts w:ascii="Calibri" w:hAnsi="Calibri" w:cs="Calibri"/>
                <w:sz w:val="20"/>
                <w:szCs w:val="20"/>
              </w:rPr>
            </w:pPr>
            <w:ins w:id="12766" w:author="user" w:date="2012-02-29T14:51:00Z">
              <w:r w:rsidRPr="003B01B5">
                <w:rPr>
                  <w:rFonts w:ascii="Calibri" w:hAnsi="Calibri" w:cs="Calibri"/>
                  <w:sz w:val="20"/>
                  <w:szCs w:val="20"/>
                </w:rPr>
                <w:t>1</w:t>
              </w:r>
            </w:ins>
          </w:p>
        </w:tc>
        <w:tc>
          <w:tcPr>
            <w:tcW w:w="35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D84" w:rsidRPr="003B01B5" w:rsidRDefault="00160D84" w:rsidP="0074335E">
            <w:pPr>
              <w:spacing w:line="300" w:lineRule="auto"/>
              <w:rPr>
                <w:ins w:id="12767" w:author="user" w:date="2012-02-29T14:51:00Z"/>
                <w:rFonts w:ascii="Calibri" w:hAnsi="Calibri" w:cs="Calibri"/>
                <w:sz w:val="20"/>
                <w:szCs w:val="20"/>
              </w:rPr>
            </w:pPr>
            <w:ins w:id="12768" w:author="user" w:date="2012-02-29T14:51:00Z">
              <w:r w:rsidRPr="003B01B5">
                <w:rPr>
                  <w:rFonts w:ascii="Calibri" w:hAnsi="Calibri" w:cs="Calibri"/>
                  <w:sz w:val="20"/>
                  <w:szCs w:val="20"/>
                </w:rPr>
                <w:t>Birendranagar VDC-1, Six Group</w:t>
              </w:r>
            </w:ins>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160D84" w:rsidRPr="003B01B5" w:rsidRDefault="00160D84" w:rsidP="0074335E">
            <w:pPr>
              <w:spacing w:line="300" w:lineRule="auto"/>
              <w:rPr>
                <w:ins w:id="12769" w:author="user" w:date="2012-02-29T14:51:00Z"/>
                <w:rFonts w:ascii="Calibri" w:hAnsi="Calibri" w:cs="Calibri"/>
                <w:sz w:val="20"/>
                <w:szCs w:val="20"/>
              </w:rPr>
            </w:pPr>
            <w:ins w:id="12770" w:author="user" w:date="2012-02-29T14:51:00Z">
              <w:r w:rsidRPr="003B01B5">
                <w:rPr>
                  <w:rFonts w:ascii="Calibri" w:hAnsi="Calibri" w:cs="Calibri"/>
                  <w:sz w:val="20"/>
                  <w:szCs w:val="20"/>
                </w:rPr>
                <w:t>Bagdevi Mandir</w:t>
              </w:r>
            </w:ins>
          </w:p>
        </w:tc>
        <w:tc>
          <w:tcPr>
            <w:tcW w:w="1980" w:type="dxa"/>
            <w:tcBorders>
              <w:top w:val="single" w:sz="4" w:space="0" w:color="auto"/>
              <w:left w:val="nil"/>
              <w:bottom w:val="single" w:sz="4" w:space="0" w:color="auto"/>
              <w:right w:val="single" w:sz="4" w:space="0" w:color="auto"/>
            </w:tcBorders>
            <w:vAlign w:val="bottom"/>
          </w:tcPr>
          <w:p w:rsidR="00160D84" w:rsidRPr="003B01B5" w:rsidRDefault="00160D84" w:rsidP="0074335E">
            <w:pPr>
              <w:spacing w:line="300" w:lineRule="auto"/>
              <w:rPr>
                <w:ins w:id="12771" w:author="user" w:date="2012-02-29T14:51:00Z"/>
                <w:rFonts w:ascii="Calibri" w:hAnsi="Calibri" w:cs="Calibri"/>
                <w:sz w:val="20"/>
                <w:szCs w:val="20"/>
              </w:rPr>
            </w:pPr>
            <w:ins w:id="12772" w:author="user" w:date="2012-02-29T14:51:00Z">
              <w:r w:rsidRPr="003B01B5">
                <w:rPr>
                  <w:rFonts w:ascii="Calibri" w:hAnsi="Calibri" w:cs="Calibri"/>
                  <w:sz w:val="20"/>
                  <w:szCs w:val="20"/>
                </w:rPr>
                <w:t>Six group</w:t>
              </w:r>
            </w:ins>
          </w:p>
        </w:tc>
      </w:tr>
      <w:tr w:rsidR="00160D84" w:rsidRPr="003B01B5" w:rsidTr="0074335E">
        <w:trPr>
          <w:trHeight w:val="255"/>
          <w:ins w:id="12773" w:author="user" w:date="2012-02-29T14:51:00Z"/>
        </w:trPr>
        <w:tc>
          <w:tcPr>
            <w:tcW w:w="557" w:type="dxa"/>
            <w:tcBorders>
              <w:top w:val="single" w:sz="4" w:space="0" w:color="auto"/>
              <w:left w:val="single" w:sz="4" w:space="0" w:color="auto"/>
              <w:bottom w:val="single" w:sz="4" w:space="0" w:color="auto"/>
              <w:right w:val="single" w:sz="4" w:space="0" w:color="auto"/>
            </w:tcBorders>
          </w:tcPr>
          <w:p w:rsidR="00160D84" w:rsidRPr="003B01B5" w:rsidRDefault="00160D84" w:rsidP="0074335E">
            <w:pPr>
              <w:spacing w:line="300" w:lineRule="auto"/>
              <w:jc w:val="center"/>
              <w:rPr>
                <w:ins w:id="12774" w:author="user" w:date="2012-02-29T14:51:00Z"/>
                <w:rFonts w:ascii="Calibri" w:hAnsi="Calibri" w:cs="Calibri"/>
                <w:sz w:val="20"/>
                <w:szCs w:val="20"/>
              </w:rPr>
            </w:pPr>
            <w:ins w:id="12775" w:author="user" w:date="2012-02-29T14:51:00Z">
              <w:r w:rsidRPr="003B01B5">
                <w:rPr>
                  <w:rFonts w:ascii="Calibri" w:hAnsi="Calibri" w:cs="Calibri"/>
                  <w:sz w:val="20"/>
                  <w:szCs w:val="20"/>
                </w:rPr>
                <w:t>2</w:t>
              </w:r>
            </w:ins>
          </w:p>
        </w:tc>
        <w:tc>
          <w:tcPr>
            <w:tcW w:w="35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D84" w:rsidRPr="003B01B5" w:rsidRDefault="00160D84" w:rsidP="0074335E">
            <w:pPr>
              <w:spacing w:line="300" w:lineRule="auto"/>
              <w:rPr>
                <w:ins w:id="12776" w:author="user" w:date="2012-02-29T14:51:00Z"/>
                <w:rFonts w:ascii="Calibri" w:hAnsi="Calibri" w:cs="Calibri"/>
                <w:sz w:val="20"/>
                <w:szCs w:val="20"/>
              </w:rPr>
            </w:pPr>
            <w:ins w:id="12777" w:author="user" w:date="2012-02-29T14:51:00Z">
              <w:r w:rsidRPr="003B01B5">
                <w:rPr>
                  <w:rFonts w:ascii="Calibri" w:hAnsi="Calibri" w:cs="Calibri"/>
                  <w:sz w:val="20"/>
                  <w:szCs w:val="20"/>
                </w:rPr>
                <w:t>Manahari VDC-3, Manahari</w:t>
              </w:r>
            </w:ins>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160D84" w:rsidRPr="003B01B5" w:rsidRDefault="00160D84" w:rsidP="0074335E">
            <w:pPr>
              <w:spacing w:line="300" w:lineRule="auto"/>
              <w:rPr>
                <w:ins w:id="12778" w:author="user" w:date="2012-02-29T14:51:00Z"/>
                <w:rFonts w:ascii="Calibri" w:hAnsi="Calibri" w:cs="Calibri"/>
                <w:sz w:val="20"/>
                <w:szCs w:val="20"/>
              </w:rPr>
            </w:pPr>
            <w:ins w:id="12779" w:author="user" w:date="2012-02-29T14:51:00Z">
              <w:r w:rsidRPr="003B01B5">
                <w:rPr>
                  <w:rFonts w:ascii="Calibri" w:hAnsi="Calibri" w:cs="Calibri"/>
                  <w:sz w:val="20"/>
                  <w:szCs w:val="20"/>
                </w:rPr>
                <w:t>Church</w:t>
              </w:r>
            </w:ins>
          </w:p>
        </w:tc>
        <w:tc>
          <w:tcPr>
            <w:tcW w:w="1980" w:type="dxa"/>
            <w:tcBorders>
              <w:top w:val="single" w:sz="4" w:space="0" w:color="auto"/>
              <w:left w:val="nil"/>
              <w:bottom w:val="single" w:sz="4" w:space="0" w:color="auto"/>
              <w:right w:val="single" w:sz="4" w:space="0" w:color="auto"/>
            </w:tcBorders>
            <w:vAlign w:val="bottom"/>
          </w:tcPr>
          <w:p w:rsidR="00160D84" w:rsidRPr="003B01B5" w:rsidRDefault="00160D84" w:rsidP="0074335E">
            <w:pPr>
              <w:spacing w:line="300" w:lineRule="auto"/>
              <w:rPr>
                <w:ins w:id="12780" w:author="user" w:date="2012-02-29T14:51:00Z"/>
                <w:rFonts w:ascii="Calibri" w:hAnsi="Calibri" w:cs="Calibri"/>
                <w:sz w:val="20"/>
                <w:szCs w:val="20"/>
              </w:rPr>
            </w:pPr>
            <w:ins w:id="12781" w:author="user" w:date="2012-02-29T14:51:00Z">
              <w:r w:rsidRPr="003B01B5">
                <w:rPr>
                  <w:rFonts w:ascii="Calibri" w:hAnsi="Calibri" w:cs="Calibri"/>
                  <w:sz w:val="20"/>
                  <w:szCs w:val="20"/>
                </w:rPr>
                <w:t>Manahari settlement</w:t>
              </w:r>
            </w:ins>
          </w:p>
        </w:tc>
      </w:tr>
      <w:tr w:rsidR="00160D84" w:rsidRPr="003B01B5" w:rsidTr="0074335E">
        <w:trPr>
          <w:trHeight w:val="255"/>
          <w:ins w:id="12782" w:author="user" w:date="2012-02-29T14:51:00Z"/>
        </w:trPr>
        <w:tc>
          <w:tcPr>
            <w:tcW w:w="557" w:type="dxa"/>
            <w:tcBorders>
              <w:top w:val="single" w:sz="4" w:space="0" w:color="auto"/>
              <w:left w:val="single" w:sz="4" w:space="0" w:color="auto"/>
              <w:bottom w:val="single" w:sz="4" w:space="0" w:color="auto"/>
              <w:right w:val="single" w:sz="4" w:space="0" w:color="auto"/>
            </w:tcBorders>
          </w:tcPr>
          <w:p w:rsidR="00160D84" w:rsidRPr="003B01B5" w:rsidRDefault="00160D84" w:rsidP="0074335E">
            <w:pPr>
              <w:spacing w:line="300" w:lineRule="auto"/>
              <w:jc w:val="center"/>
              <w:rPr>
                <w:ins w:id="12783" w:author="user" w:date="2012-02-29T14:51:00Z"/>
                <w:rFonts w:ascii="Calibri" w:hAnsi="Calibri" w:cs="Calibri"/>
                <w:sz w:val="20"/>
                <w:szCs w:val="20"/>
              </w:rPr>
            </w:pPr>
            <w:ins w:id="12784" w:author="user" w:date="2012-02-29T14:51:00Z">
              <w:r w:rsidRPr="003B01B5">
                <w:rPr>
                  <w:rFonts w:ascii="Calibri" w:hAnsi="Calibri" w:cs="Calibri"/>
                  <w:sz w:val="20"/>
                  <w:szCs w:val="20"/>
                </w:rPr>
                <w:t>3</w:t>
              </w:r>
            </w:ins>
          </w:p>
        </w:tc>
        <w:tc>
          <w:tcPr>
            <w:tcW w:w="35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D84" w:rsidRPr="003B01B5" w:rsidRDefault="00160D84" w:rsidP="0074335E">
            <w:pPr>
              <w:spacing w:line="300" w:lineRule="auto"/>
              <w:rPr>
                <w:ins w:id="12785" w:author="user" w:date="2012-02-29T14:51:00Z"/>
                <w:rFonts w:ascii="Calibri" w:hAnsi="Calibri" w:cs="Calibri"/>
                <w:sz w:val="20"/>
                <w:szCs w:val="20"/>
              </w:rPr>
            </w:pPr>
            <w:ins w:id="12786" w:author="user" w:date="2012-02-29T14:51:00Z">
              <w:r w:rsidRPr="003B01B5">
                <w:rPr>
                  <w:rFonts w:ascii="Calibri" w:hAnsi="Calibri" w:cs="Calibri"/>
                  <w:sz w:val="20"/>
                  <w:szCs w:val="20"/>
                </w:rPr>
                <w:t>Manahari  VDC-1 (Mahadev Tar), Lothar</w:t>
              </w:r>
            </w:ins>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160D84" w:rsidRPr="003B01B5" w:rsidRDefault="00160D84" w:rsidP="0074335E">
            <w:pPr>
              <w:spacing w:line="300" w:lineRule="auto"/>
              <w:rPr>
                <w:ins w:id="12787" w:author="user" w:date="2012-02-29T14:51:00Z"/>
                <w:rFonts w:ascii="Calibri" w:hAnsi="Calibri" w:cs="Calibri"/>
                <w:sz w:val="20"/>
                <w:szCs w:val="20"/>
              </w:rPr>
            </w:pPr>
            <w:ins w:id="12788" w:author="user" w:date="2012-02-29T14:51:00Z">
              <w:r w:rsidRPr="003B01B5">
                <w:rPr>
                  <w:rFonts w:ascii="Calibri" w:hAnsi="Calibri" w:cs="Calibri"/>
                  <w:sz w:val="20"/>
                  <w:szCs w:val="20"/>
                </w:rPr>
                <w:t>Gumba</w:t>
              </w:r>
            </w:ins>
          </w:p>
        </w:tc>
        <w:tc>
          <w:tcPr>
            <w:tcW w:w="1980" w:type="dxa"/>
            <w:tcBorders>
              <w:top w:val="single" w:sz="4" w:space="0" w:color="auto"/>
              <w:left w:val="nil"/>
              <w:bottom w:val="single" w:sz="4" w:space="0" w:color="auto"/>
              <w:right w:val="single" w:sz="4" w:space="0" w:color="auto"/>
            </w:tcBorders>
            <w:vAlign w:val="bottom"/>
          </w:tcPr>
          <w:p w:rsidR="00160D84" w:rsidRPr="003B01B5" w:rsidRDefault="00160D84" w:rsidP="0074335E">
            <w:pPr>
              <w:spacing w:line="300" w:lineRule="auto"/>
              <w:rPr>
                <w:ins w:id="12789" w:author="user" w:date="2012-02-29T14:51:00Z"/>
                <w:rFonts w:ascii="Calibri" w:hAnsi="Calibri" w:cs="Calibri"/>
                <w:sz w:val="20"/>
                <w:szCs w:val="20"/>
              </w:rPr>
            </w:pPr>
            <w:ins w:id="12790" w:author="user" w:date="2012-02-29T14:51:00Z">
              <w:r w:rsidRPr="003B01B5">
                <w:rPr>
                  <w:rFonts w:ascii="Calibri" w:hAnsi="Calibri" w:cs="Calibri"/>
                  <w:sz w:val="20"/>
                  <w:szCs w:val="20"/>
                </w:rPr>
                <w:t>Lothar</w:t>
              </w:r>
            </w:ins>
          </w:p>
        </w:tc>
      </w:tr>
      <w:tr w:rsidR="00160D84" w:rsidRPr="003B01B5" w:rsidTr="0074335E">
        <w:trPr>
          <w:trHeight w:val="255"/>
          <w:ins w:id="12791" w:author="user" w:date="2012-02-29T14:51:00Z"/>
        </w:trPr>
        <w:tc>
          <w:tcPr>
            <w:tcW w:w="557" w:type="dxa"/>
            <w:tcBorders>
              <w:top w:val="single" w:sz="4" w:space="0" w:color="auto"/>
              <w:left w:val="single" w:sz="4" w:space="0" w:color="auto"/>
              <w:bottom w:val="single" w:sz="4" w:space="0" w:color="auto"/>
              <w:right w:val="single" w:sz="4" w:space="0" w:color="auto"/>
            </w:tcBorders>
          </w:tcPr>
          <w:p w:rsidR="00160D84" w:rsidRPr="003B01B5" w:rsidRDefault="00160D84" w:rsidP="0074335E">
            <w:pPr>
              <w:spacing w:line="300" w:lineRule="auto"/>
              <w:jc w:val="center"/>
              <w:rPr>
                <w:ins w:id="12792" w:author="user" w:date="2012-02-29T14:51:00Z"/>
                <w:rFonts w:ascii="Calibri" w:hAnsi="Calibri" w:cs="Calibri"/>
                <w:sz w:val="20"/>
                <w:szCs w:val="20"/>
              </w:rPr>
            </w:pPr>
            <w:ins w:id="12793" w:author="user" w:date="2012-02-29T14:51:00Z">
              <w:r w:rsidRPr="003B01B5">
                <w:rPr>
                  <w:rFonts w:ascii="Calibri" w:hAnsi="Calibri" w:cs="Calibri"/>
                  <w:sz w:val="20"/>
                  <w:szCs w:val="20"/>
                </w:rPr>
                <w:t>4</w:t>
              </w:r>
            </w:ins>
          </w:p>
        </w:tc>
        <w:tc>
          <w:tcPr>
            <w:tcW w:w="35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D84" w:rsidRPr="003B01B5" w:rsidRDefault="00160D84" w:rsidP="0074335E">
            <w:pPr>
              <w:spacing w:line="300" w:lineRule="auto"/>
              <w:rPr>
                <w:ins w:id="12794" w:author="user" w:date="2012-02-29T14:51:00Z"/>
                <w:rFonts w:ascii="Calibri" w:hAnsi="Calibri" w:cs="Calibri"/>
                <w:sz w:val="20"/>
                <w:szCs w:val="20"/>
              </w:rPr>
            </w:pPr>
            <w:ins w:id="12795" w:author="user" w:date="2012-02-29T14:51:00Z">
              <w:r w:rsidRPr="003B01B5">
                <w:rPr>
                  <w:rFonts w:ascii="Calibri" w:hAnsi="Calibri" w:cs="Calibri"/>
                  <w:sz w:val="20"/>
                  <w:szCs w:val="20"/>
                </w:rPr>
                <w:t>Piple VDC-7</w:t>
              </w:r>
            </w:ins>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160D84" w:rsidRPr="003B01B5" w:rsidRDefault="00160D84" w:rsidP="0074335E">
            <w:pPr>
              <w:spacing w:line="300" w:lineRule="auto"/>
              <w:rPr>
                <w:ins w:id="12796" w:author="user" w:date="2012-02-29T14:51:00Z"/>
                <w:rFonts w:ascii="Calibri" w:hAnsi="Calibri" w:cs="Calibri"/>
                <w:sz w:val="20"/>
                <w:szCs w:val="20"/>
              </w:rPr>
            </w:pPr>
            <w:ins w:id="12797" w:author="user" w:date="2012-02-29T14:51:00Z">
              <w:r w:rsidRPr="003B01B5">
                <w:rPr>
                  <w:rFonts w:ascii="Calibri" w:hAnsi="Calibri" w:cs="Calibri"/>
                  <w:sz w:val="20"/>
                  <w:szCs w:val="20"/>
                </w:rPr>
                <w:t>Gumba</w:t>
              </w:r>
            </w:ins>
          </w:p>
        </w:tc>
        <w:tc>
          <w:tcPr>
            <w:tcW w:w="1980" w:type="dxa"/>
            <w:tcBorders>
              <w:top w:val="single" w:sz="4" w:space="0" w:color="auto"/>
              <w:left w:val="nil"/>
              <w:bottom w:val="single" w:sz="4" w:space="0" w:color="auto"/>
              <w:right w:val="single" w:sz="4" w:space="0" w:color="auto"/>
            </w:tcBorders>
            <w:vAlign w:val="bottom"/>
          </w:tcPr>
          <w:p w:rsidR="00160D84" w:rsidRPr="003B01B5" w:rsidRDefault="00160D84" w:rsidP="0074335E">
            <w:pPr>
              <w:spacing w:line="300" w:lineRule="auto"/>
              <w:rPr>
                <w:ins w:id="12798" w:author="user" w:date="2012-02-29T14:51:00Z"/>
                <w:rFonts w:ascii="Calibri" w:hAnsi="Calibri" w:cs="Calibri"/>
                <w:sz w:val="20"/>
                <w:szCs w:val="20"/>
              </w:rPr>
            </w:pPr>
            <w:ins w:id="12799" w:author="user" w:date="2012-02-29T14:51:00Z">
              <w:r w:rsidRPr="003B01B5">
                <w:rPr>
                  <w:rFonts w:ascii="Calibri" w:hAnsi="Calibri" w:cs="Calibri"/>
                  <w:sz w:val="20"/>
                  <w:szCs w:val="20"/>
                </w:rPr>
                <w:t>Piple</w:t>
              </w:r>
            </w:ins>
          </w:p>
        </w:tc>
      </w:tr>
      <w:tr w:rsidR="00160D84" w:rsidRPr="003B01B5" w:rsidTr="0074335E">
        <w:trPr>
          <w:trHeight w:val="255"/>
          <w:ins w:id="12800" w:author="user" w:date="2012-02-29T14:51:00Z"/>
        </w:trPr>
        <w:tc>
          <w:tcPr>
            <w:tcW w:w="557" w:type="dxa"/>
            <w:tcBorders>
              <w:top w:val="single" w:sz="4" w:space="0" w:color="auto"/>
              <w:left w:val="single" w:sz="4" w:space="0" w:color="auto"/>
              <w:bottom w:val="single" w:sz="4" w:space="0" w:color="auto"/>
              <w:right w:val="single" w:sz="4" w:space="0" w:color="auto"/>
            </w:tcBorders>
          </w:tcPr>
          <w:p w:rsidR="00160D84" w:rsidRPr="003B01B5" w:rsidRDefault="00160D84" w:rsidP="0074335E">
            <w:pPr>
              <w:spacing w:line="300" w:lineRule="auto"/>
              <w:jc w:val="center"/>
              <w:rPr>
                <w:ins w:id="12801" w:author="user" w:date="2012-02-29T14:51:00Z"/>
                <w:rFonts w:ascii="Calibri" w:hAnsi="Calibri" w:cs="Calibri"/>
                <w:sz w:val="20"/>
                <w:szCs w:val="20"/>
              </w:rPr>
            </w:pPr>
            <w:ins w:id="12802" w:author="user" w:date="2012-02-29T14:51:00Z">
              <w:r w:rsidRPr="003B01B5">
                <w:rPr>
                  <w:rFonts w:ascii="Calibri" w:hAnsi="Calibri" w:cs="Calibri"/>
                  <w:sz w:val="20"/>
                  <w:szCs w:val="20"/>
                </w:rPr>
                <w:t>5</w:t>
              </w:r>
            </w:ins>
          </w:p>
        </w:tc>
        <w:tc>
          <w:tcPr>
            <w:tcW w:w="35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D84" w:rsidRPr="003B01B5" w:rsidRDefault="00160D84" w:rsidP="0074335E">
            <w:pPr>
              <w:spacing w:line="300" w:lineRule="auto"/>
              <w:rPr>
                <w:ins w:id="12803" w:author="user" w:date="2012-02-29T14:51:00Z"/>
                <w:rFonts w:ascii="Calibri" w:hAnsi="Calibri" w:cs="Calibri"/>
                <w:sz w:val="20"/>
                <w:szCs w:val="20"/>
              </w:rPr>
            </w:pPr>
            <w:ins w:id="12804" w:author="user" w:date="2012-02-29T14:51:00Z">
              <w:r w:rsidRPr="003B01B5">
                <w:rPr>
                  <w:rFonts w:ascii="Calibri" w:hAnsi="Calibri" w:cs="Calibri"/>
                  <w:sz w:val="20"/>
                  <w:szCs w:val="20"/>
                </w:rPr>
                <w:t>Birendranagar VDC-2</w:t>
              </w:r>
            </w:ins>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160D84" w:rsidRPr="003B01B5" w:rsidRDefault="00160D84" w:rsidP="0074335E">
            <w:pPr>
              <w:spacing w:line="300" w:lineRule="auto"/>
              <w:rPr>
                <w:ins w:id="12805" w:author="user" w:date="2012-02-29T14:51:00Z"/>
                <w:rFonts w:ascii="Calibri" w:hAnsi="Calibri" w:cs="Calibri"/>
                <w:sz w:val="20"/>
                <w:szCs w:val="20"/>
              </w:rPr>
            </w:pPr>
            <w:ins w:id="12806" w:author="user" w:date="2012-02-29T14:51:00Z">
              <w:r w:rsidRPr="003B01B5">
                <w:rPr>
                  <w:rFonts w:ascii="Calibri" w:hAnsi="Calibri" w:cs="Calibri"/>
                  <w:sz w:val="20"/>
                  <w:szCs w:val="20"/>
                </w:rPr>
                <w:t>Baglung Kalika Mandir (Memorial temple)</w:t>
              </w:r>
            </w:ins>
          </w:p>
        </w:tc>
        <w:tc>
          <w:tcPr>
            <w:tcW w:w="1980" w:type="dxa"/>
            <w:tcBorders>
              <w:top w:val="single" w:sz="4" w:space="0" w:color="auto"/>
              <w:left w:val="nil"/>
              <w:bottom w:val="single" w:sz="4" w:space="0" w:color="auto"/>
              <w:right w:val="single" w:sz="4" w:space="0" w:color="auto"/>
            </w:tcBorders>
            <w:vAlign w:val="bottom"/>
          </w:tcPr>
          <w:p w:rsidR="00160D84" w:rsidRPr="003B01B5" w:rsidRDefault="00160D84" w:rsidP="0074335E">
            <w:pPr>
              <w:spacing w:line="300" w:lineRule="auto"/>
              <w:rPr>
                <w:ins w:id="12807" w:author="user" w:date="2012-02-29T14:51:00Z"/>
                <w:rFonts w:ascii="Calibri" w:hAnsi="Calibri" w:cs="Calibri"/>
                <w:sz w:val="20"/>
                <w:szCs w:val="20"/>
              </w:rPr>
            </w:pPr>
            <w:ins w:id="12808" w:author="user" w:date="2012-02-29T14:51:00Z">
              <w:r w:rsidRPr="003B01B5">
                <w:rPr>
                  <w:rFonts w:ascii="Calibri" w:hAnsi="Calibri" w:cs="Calibri"/>
                  <w:sz w:val="20"/>
                  <w:szCs w:val="20"/>
                </w:rPr>
                <w:t>Birendranagar</w:t>
              </w:r>
            </w:ins>
          </w:p>
        </w:tc>
      </w:tr>
    </w:tbl>
    <w:p w:rsidR="00160D84" w:rsidRPr="003B01B5" w:rsidRDefault="00160D84" w:rsidP="00160D84">
      <w:pPr>
        <w:spacing w:line="300" w:lineRule="auto"/>
        <w:jc w:val="both"/>
        <w:rPr>
          <w:ins w:id="12809" w:author="user" w:date="2012-02-29T14:51:00Z"/>
          <w:rFonts w:ascii="Calibri" w:hAnsi="Calibri" w:cs="Calibri"/>
          <w:i/>
          <w:iCs/>
          <w:sz w:val="18"/>
          <w:szCs w:val="18"/>
        </w:rPr>
      </w:pPr>
      <w:ins w:id="12810" w:author="user" w:date="2012-02-29T14:51:00Z">
        <w:r w:rsidRPr="003B01B5">
          <w:rPr>
            <w:rFonts w:ascii="Calibri" w:hAnsi="Calibri" w:cs="Calibri"/>
            <w:i/>
            <w:iCs/>
            <w:sz w:val="18"/>
            <w:szCs w:val="18"/>
          </w:rPr>
          <w:t>Source: Field survey, 2010</w:t>
        </w:r>
      </w:ins>
    </w:p>
    <w:p w:rsidR="00160D84" w:rsidRPr="003B01B5" w:rsidRDefault="00160D84" w:rsidP="00160D84">
      <w:pPr>
        <w:spacing w:line="300" w:lineRule="auto"/>
        <w:jc w:val="both"/>
        <w:rPr>
          <w:ins w:id="12811" w:author="user" w:date="2012-02-29T14:51:00Z"/>
          <w:rFonts w:ascii="Calibri" w:hAnsi="Calibri" w:cs="Calibri"/>
          <w:sz w:val="10"/>
          <w:szCs w:val="10"/>
        </w:rPr>
      </w:pPr>
    </w:p>
    <w:p w:rsidR="00160D84" w:rsidRPr="003B01B5" w:rsidRDefault="00160D84" w:rsidP="00160D84">
      <w:pPr>
        <w:rPr>
          <w:ins w:id="12812" w:author="user" w:date="2012-02-29T14:51:00Z"/>
        </w:rPr>
      </w:pPr>
      <w:bookmarkStart w:id="12813" w:name="_Toc283484581"/>
      <w:ins w:id="12814" w:author="user" w:date="2012-02-29T14:51:00Z">
        <w:r w:rsidRPr="003B01B5">
          <w:rPr>
            <w:rFonts w:ascii="Calibri" w:hAnsi="Calibri" w:cs="Calibri"/>
            <w:b/>
            <w:sz w:val="22"/>
            <w:szCs w:val="22"/>
          </w:rPr>
          <w:t>Assistance to Different Categories of Households Losing Land</w:t>
        </w:r>
        <w:bookmarkEnd w:id="12813"/>
      </w:ins>
    </w:p>
    <w:p w:rsidR="00160D84" w:rsidRPr="003B01B5" w:rsidRDefault="00160D84" w:rsidP="00160D84">
      <w:pPr>
        <w:pStyle w:val="Heading3"/>
        <w:spacing w:line="300" w:lineRule="auto"/>
        <w:rPr>
          <w:ins w:id="12815" w:author="user" w:date="2012-02-29T14:51:00Z"/>
          <w:rFonts w:ascii="Calibri" w:hAnsi="Calibri"/>
          <w:sz w:val="22"/>
          <w:szCs w:val="22"/>
        </w:rPr>
      </w:pPr>
      <w:ins w:id="12816" w:author="user" w:date="2012-02-29T14:51:00Z">
        <w:r w:rsidRPr="003B01B5">
          <w:rPr>
            <w:rFonts w:ascii="Calibri" w:hAnsi="Calibri"/>
            <w:sz w:val="22"/>
            <w:szCs w:val="22"/>
          </w:rPr>
          <w:t>Different types of assistance have been proposed for different category of affected households as follows.</w:t>
        </w:r>
      </w:ins>
    </w:p>
    <w:p w:rsidR="00160D84" w:rsidRPr="003B01B5" w:rsidRDefault="00160D84" w:rsidP="00160D84">
      <w:pPr>
        <w:spacing w:line="300" w:lineRule="auto"/>
        <w:jc w:val="both"/>
        <w:rPr>
          <w:ins w:id="12817" w:author="user" w:date="2012-02-29T14:51:00Z"/>
          <w:rFonts w:ascii="Calibri" w:hAnsi="Calibri" w:cs="Calibri"/>
          <w:sz w:val="10"/>
          <w:szCs w:val="10"/>
        </w:rPr>
      </w:pPr>
    </w:p>
    <w:p w:rsidR="00160D84" w:rsidRPr="003C2D56" w:rsidRDefault="00160D84" w:rsidP="003C2D56">
      <w:pPr>
        <w:spacing w:line="300" w:lineRule="auto"/>
        <w:rPr>
          <w:ins w:id="12818" w:author="user" w:date="2012-02-29T14:51:00Z"/>
          <w:rFonts w:cs="Calibri"/>
          <w:b/>
          <w:bCs/>
          <w:i/>
          <w:iCs/>
          <w:rPrChange w:id="12819" w:author="user" w:date="2012-03-01T11:59:00Z">
            <w:rPr>
              <w:ins w:id="12820" w:author="user" w:date="2012-02-29T14:51:00Z"/>
            </w:rPr>
          </w:rPrChange>
        </w:rPr>
        <w:pPrChange w:id="12821" w:author="user" w:date="2012-03-01T11:59:00Z">
          <w:pPr>
            <w:pStyle w:val="ListParagraph"/>
            <w:spacing w:line="300" w:lineRule="auto"/>
          </w:pPr>
        </w:pPrChange>
      </w:pPr>
      <w:ins w:id="12822" w:author="user" w:date="2012-02-29T14:51:00Z">
        <w:r w:rsidRPr="003C2D56">
          <w:rPr>
            <w:rFonts w:cs="Calibri"/>
            <w:b/>
            <w:bCs/>
            <w:i/>
            <w:iCs/>
            <w:rPrChange w:id="12823" w:author="user" w:date="2012-03-01T11:59:00Z">
              <w:rPr/>
            </w:rPrChange>
          </w:rPr>
          <w:t xml:space="preserve">i) Household losing less than 10% of their total landholding </w:t>
        </w:r>
      </w:ins>
    </w:p>
    <w:p w:rsidR="00160D84" w:rsidRPr="003B01B5" w:rsidRDefault="00160D84" w:rsidP="00160D84">
      <w:pPr>
        <w:spacing w:line="300" w:lineRule="auto"/>
        <w:jc w:val="both"/>
        <w:rPr>
          <w:ins w:id="12824" w:author="user" w:date="2012-02-29T14:51:00Z"/>
          <w:rFonts w:ascii="Calibri" w:hAnsi="Calibri" w:cs="Arial"/>
          <w:sz w:val="10"/>
          <w:szCs w:val="10"/>
        </w:rPr>
      </w:pPr>
    </w:p>
    <w:p w:rsidR="00160D84" w:rsidRPr="003B01B5" w:rsidRDefault="00160D84" w:rsidP="00160D84">
      <w:pPr>
        <w:spacing w:line="300" w:lineRule="auto"/>
        <w:jc w:val="both"/>
        <w:rPr>
          <w:ins w:id="12825" w:author="user" w:date="2012-02-29T14:51:00Z"/>
          <w:rFonts w:ascii="Calibri" w:hAnsi="Calibri" w:cs="Arial"/>
          <w:sz w:val="22"/>
          <w:szCs w:val="22"/>
        </w:rPr>
      </w:pPr>
      <w:ins w:id="12826" w:author="user" w:date="2012-02-29T14:51:00Z">
        <w:r w:rsidRPr="003B01B5">
          <w:rPr>
            <w:rFonts w:ascii="Calibri" w:hAnsi="Calibri" w:cs="Arial"/>
            <w:sz w:val="22"/>
            <w:szCs w:val="22"/>
          </w:rPr>
          <w:t xml:space="preserve">There are altogether 34 households who will lose &lt;10.0% land. These households are under the category of marginally affected group and will be compensated for their land loss at replacement value as determined by CDC. Besides this no additional mitigation/enhancement measures will be </w:t>
        </w:r>
        <w:r w:rsidRPr="003B01B5">
          <w:rPr>
            <w:rFonts w:ascii="Calibri" w:hAnsi="Calibri" w:cs="Arial"/>
            <w:sz w:val="22"/>
            <w:szCs w:val="22"/>
          </w:rPr>
          <w:lastRenderedPageBreak/>
          <w:t xml:space="preserve">provided for these households. However due priority will be given for employment during construction. </w:t>
        </w:r>
      </w:ins>
    </w:p>
    <w:p w:rsidR="00160D84" w:rsidRPr="003B01B5" w:rsidRDefault="00160D84" w:rsidP="00160D84">
      <w:pPr>
        <w:spacing w:line="300" w:lineRule="auto"/>
        <w:ind w:left="720"/>
        <w:rPr>
          <w:ins w:id="12827" w:author="user" w:date="2012-02-29T14:51:00Z"/>
          <w:rFonts w:ascii="Calibri" w:hAnsi="Calibri" w:cs="Calibri"/>
          <w:b/>
          <w:bCs/>
          <w:sz w:val="10"/>
          <w:szCs w:val="10"/>
        </w:rPr>
      </w:pPr>
    </w:p>
    <w:p w:rsidR="00160D84" w:rsidRPr="003C2D56" w:rsidRDefault="00160D84" w:rsidP="003C2D56">
      <w:pPr>
        <w:spacing w:line="300" w:lineRule="auto"/>
        <w:rPr>
          <w:ins w:id="12828" w:author="user" w:date="2012-02-29T14:51:00Z"/>
          <w:rFonts w:cs="Calibri"/>
          <w:b/>
          <w:bCs/>
          <w:i/>
          <w:iCs/>
          <w:rPrChange w:id="12829" w:author="user" w:date="2012-03-01T11:59:00Z">
            <w:rPr>
              <w:ins w:id="12830" w:author="user" w:date="2012-02-29T14:51:00Z"/>
            </w:rPr>
          </w:rPrChange>
        </w:rPr>
        <w:pPrChange w:id="12831" w:author="user" w:date="2012-03-01T11:59:00Z">
          <w:pPr>
            <w:pStyle w:val="ListParagraph"/>
            <w:spacing w:line="300" w:lineRule="auto"/>
          </w:pPr>
        </w:pPrChange>
      </w:pPr>
      <w:ins w:id="12832" w:author="user" w:date="2012-02-29T14:51:00Z">
        <w:r w:rsidRPr="003C2D56">
          <w:rPr>
            <w:rFonts w:cs="Calibri"/>
            <w:b/>
            <w:bCs/>
            <w:i/>
            <w:iCs/>
            <w:rPrChange w:id="12833" w:author="user" w:date="2012-03-01T11:59:00Z">
              <w:rPr/>
            </w:rPrChange>
          </w:rPr>
          <w:t xml:space="preserve">II) Household losing more than 10% of their total land holding </w:t>
        </w:r>
      </w:ins>
    </w:p>
    <w:p w:rsidR="00160D84" w:rsidRPr="003B01B5" w:rsidRDefault="00160D84" w:rsidP="00160D84">
      <w:pPr>
        <w:spacing w:line="300" w:lineRule="auto"/>
        <w:rPr>
          <w:ins w:id="12834" w:author="user" w:date="2012-02-29T14:51:00Z"/>
          <w:rFonts w:ascii="Calibri" w:hAnsi="Calibri" w:cs="Calibri"/>
          <w:b/>
          <w:i/>
          <w:sz w:val="10"/>
          <w:szCs w:val="10"/>
        </w:rPr>
      </w:pPr>
    </w:p>
    <w:p w:rsidR="00160D84" w:rsidRPr="003B01B5" w:rsidRDefault="00160D84" w:rsidP="00160D84">
      <w:pPr>
        <w:spacing w:line="300" w:lineRule="auto"/>
        <w:jc w:val="both"/>
        <w:rPr>
          <w:ins w:id="12835" w:author="user" w:date="2012-02-29T14:51:00Z"/>
          <w:rFonts w:ascii="Calibri" w:hAnsi="Calibri" w:cs="Arial"/>
          <w:sz w:val="22"/>
          <w:szCs w:val="22"/>
        </w:rPr>
      </w:pPr>
      <w:ins w:id="12836" w:author="user" w:date="2012-02-29T14:51:00Z">
        <w:r w:rsidRPr="003B01B5">
          <w:rPr>
            <w:rFonts w:ascii="Calibri" w:hAnsi="Calibri" w:cs="Arial"/>
            <w:sz w:val="22"/>
            <w:szCs w:val="22"/>
          </w:rPr>
          <w:t>As per the defined criteria household losing more than 10.0% of their holding are considered as severely affected families. There are altogether 8 households fall under severely affected category. These households will receive following assistance apart from the cash compensation.</w:t>
        </w:r>
        <w:r w:rsidRPr="003B01B5">
          <w:rPr>
            <w:rFonts w:ascii="Calibri" w:hAnsi="Calibri" w:cs="Calibri"/>
            <w:sz w:val="22"/>
            <w:szCs w:val="22"/>
          </w:rPr>
          <w:t xml:space="preserve"> These households will be compensated for their land loss at replacement value as well as provided assistance to improve their livelihood.</w:t>
        </w:r>
      </w:ins>
    </w:p>
    <w:p w:rsidR="00160D84" w:rsidRPr="003B01B5" w:rsidRDefault="00160D84" w:rsidP="00160D84">
      <w:pPr>
        <w:spacing w:line="300" w:lineRule="auto"/>
        <w:jc w:val="both"/>
        <w:rPr>
          <w:ins w:id="12837" w:author="user" w:date="2012-02-29T14:51:00Z"/>
          <w:rFonts w:ascii="Arial" w:hAnsi="Arial" w:cs="Arial"/>
          <w:sz w:val="10"/>
          <w:szCs w:val="10"/>
        </w:rPr>
      </w:pPr>
    </w:p>
    <w:p w:rsidR="00160D84" w:rsidRPr="003B01B5" w:rsidRDefault="00160D84" w:rsidP="00160D84">
      <w:pPr>
        <w:spacing w:line="300" w:lineRule="auto"/>
        <w:jc w:val="both"/>
        <w:rPr>
          <w:ins w:id="12838" w:author="user" w:date="2012-02-29T14:51:00Z"/>
          <w:rFonts w:ascii="Calibri" w:hAnsi="Calibri" w:cs="Arial"/>
          <w:b/>
          <w:i/>
          <w:iCs/>
          <w:sz w:val="22"/>
          <w:szCs w:val="22"/>
        </w:rPr>
      </w:pPr>
      <w:ins w:id="12839" w:author="user" w:date="2012-02-29T14:51:00Z">
        <w:r w:rsidRPr="003B01B5">
          <w:rPr>
            <w:rFonts w:ascii="Calibri" w:hAnsi="Calibri" w:cs="Arial"/>
            <w:b/>
            <w:i/>
            <w:iCs/>
            <w:sz w:val="22"/>
            <w:szCs w:val="22"/>
          </w:rPr>
          <w:t>Livelihood assistance</w:t>
        </w:r>
      </w:ins>
    </w:p>
    <w:p w:rsidR="00160D84" w:rsidRPr="003B01B5" w:rsidRDefault="00160D84" w:rsidP="00160D84">
      <w:pPr>
        <w:spacing w:line="300" w:lineRule="auto"/>
        <w:jc w:val="both"/>
        <w:rPr>
          <w:ins w:id="12840" w:author="user" w:date="2012-02-29T14:51:00Z"/>
          <w:rFonts w:ascii="Calibri" w:hAnsi="Calibri" w:cs="Calibri"/>
          <w:sz w:val="22"/>
          <w:szCs w:val="22"/>
        </w:rPr>
      </w:pPr>
      <w:ins w:id="12841" w:author="user" w:date="2012-02-29T14:51:00Z">
        <w:r w:rsidRPr="003B01B5">
          <w:rPr>
            <w:rFonts w:ascii="Calibri" w:hAnsi="Calibri" w:cs="Arial"/>
            <w:sz w:val="22"/>
            <w:szCs w:val="22"/>
          </w:rPr>
          <w:t xml:space="preserve"> </w:t>
        </w:r>
        <w:r w:rsidRPr="003B01B5">
          <w:rPr>
            <w:rFonts w:ascii="Calibri" w:hAnsi="Calibri" w:cs="Calibri"/>
            <w:sz w:val="22"/>
            <w:szCs w:val="22"/>
          </w:rPr>
          <w:t xml:space="preserve">Each household, apart from the land compensation, will be provided livelihood assistance NRs 15,000.  </w:t>
        </w:r>
      </w:ins>
    </w:p>
    <w:p w:rsidR="00160D84" w:rsidRPr="003B01B5" w:rsidRDefault="00160D84" w:rsidP="00160D84">
      <w:pPr>
        <w:spacing w:line="300" w:lineRule="auto"/>
        <w:jc w:val="both"/>
        <w:rPr>
          <w:ins w:id="12842" w:author="user" w:date="2012-02-29T14:51:00Z"/>
          <w:rFonts w:ascii="Calibri" w:hAnsi="Calibri" w:cs="Arial"/>
          <w:sz w:val="10"/>
          <w:szCs w:val="10"/>
        </w:rPr>
      </w:pPr>
    </w:p>
    <w:p w:rsidR="00160D84" w:rsidRPr="003B01B5" w:rsidRDefault="00160D84" w:rsidP="00160D84">
      <w:pPr>
        <w:spacing w:line="300" w:lineRule="auto"/>
        <w:jc w:val="both"/>
        <w:rPr>
          <w:ins w:id="12843" w:author="user" w:date="2012-02-29T14:51:00Z"/>
          <w:rFonts w:ascii="Calibri" w:hAnsi="Calibri" w:cs="Calibri"/>
          <w:sz w:val="22"/>
          <w:szCs w:val="22"/>
        </w:rPr>
      </w:pPr>
      <w:ins w:id="12844" w:author="user" w:date="2012-02-29T14:51:00Z">
        <w:r w:rsidRPr="003B01B5">
          <w:rPr>
            <w:rFonts w:ascii="Calibri" w:hAnsi="Calibri" w:cs="Arial"/>
            <w:b/>
            <w:i/>
            <w:iCs/>
            <w:sz w:val="22"/>
            <w:szCs w:val="22"/>
          </w:rPr>
          <w:t xml:space="preserve">Agriculture Training and assistance  </w:t>
        </w:r>
      </w:ins>
    </w:p>
    <w:p w:rsidR="00160D84" w:rsidRPr="003B01B5" w:rsidRDefault="00160D84" w:rsidP="00160D84">
      <w:pPr>
        <w:spacing w:line="300" w:lineRule="auto"/>
        <w:jc w:val="both"/>
        <w:rPr>
          <w:ins w:id="12845" w:author="user" w:date="2012-02-29T14:51:00Z"/>
          <w:rFonts w:ascii="Calibri" w:hAnsi="Calibri" w:cs="Calibri"/>
          <w:sz w:val="22"/>
          <w:szCs w:val="22"/>
        </w:rPr>
      </w:pPr>
      <w:ins w:id="12846" w:author="user" w:date="2012-02-29T14:51:00Z">
        <w:r w:rsidRPr="003B01B5">
          <w:rPr>
            <w:rFonts w:ascii="Calibri" w:hAnsi="Calibri" w:cs="Calibri"/>
            <w:sz w:val="22"/>
            <w:szCs w:val="22"/>
          </w:rPr>
          <w:t xml:space="preserve">As these households still own large part of their remaining agriculture land, they will be provided agriculture assistance to increase their land productivity. The assistance will include agriculture training and fresh vegetable to one family member of each household and inputs support including hybrid seed, small agriculture tools etc. </w:t>
        </w:r>
      </w:ins>
    </w:p>
    <w:p w:rsidR="00160D84" w:rsidRPr="003B01B5" w:rsidRDefault="00160D84" w:rsidP="00160D84">
      <w:pPr>
        <w:spacing w:line="300" w:lineRule="auto"/>
        <w:jc w:val="both"/>
        <w:rPr>
          <w:ins w:id="12847" w:author="user" w:date="2012-02-29T14:51:00Z"/>
          <w:rFonts w:ascii="Calibri" w:hAnsi="Calibri" w:cs="Calibri"/>
          <w:sz w:val="22"/>
          <w:szCs w:val="22"/>
        </w:rPr>
      </w:pPr>
    </w:p>
    <w:p w:rsidR="00160D84" w:rsidRPr="003B01B5" w:rsidRDefault="00160D84" w:rsidP="00160D84">
      <w:pPr>
        <w:spacing w:line="300" w:lineRule="auto"/>
        <w:jc w:val="both"/>
        <w:rPr>
          <w:ins w:id="12848" w:author="user" w:date="2012-02-29T14:51:00Z"/>
          <w:rFonts w:ascii="Calibri" w:hAnsi="Calibri" w:cs="Calibri"/>
          <w:b/>
          <w:i/>
          <w:sz w:val="22"/>
          <w:szCs w:val="22"/>
        </w:rPr>
      </w:pPr>
      <w:ins w:id="12849" w:author="user" w:date="2012-02-29T14:51:00Z">
        <w:r w:rsidRPr="003B01B5">
          <w:rPr>
            <w:rFonts w:ascii="Calibri" w:hAnsi="Calibri" w:cs="Calibri"/>
            <w:b/>
            <w:i/>
            <w:sz w:val="22"/>
            <w:szCs w:val="22"/>
          </w:rPr>
          <w:t>Livestock Training and Assistance</w:t>
        </w:r>
      </w:ins>
    </w:p>
    <w:p w:rsidR="00160D84" w:rsidRPr="003B01B5" w:rsidRDefault="00160D84" w:rsidP="00160D84">
      <w:pPr>
        <w:spacing w:line="300" w:lineRule="auto"/>
        <w:jc w:val="both"/>
        <w:rPr>
          <w:ins w:id="12850" w:author="user" w:date="2012-02-29T14:51:00Z"/>
          <w:rFonts w:ascii="Calibri" w:hAnsi="Calibri" w:cs="Calibri"/>
          <w:sz w:val="22"/>
          <w:szCs w:val="22"/>
        </w:rPr>
      </w:pPr>
      <w:ins w:id="12851" w:author="user" w:date="2012-02-29T14:51:00Z">
        <w:r w:rsidRPr="003B01B5">
          <w:rPr>
            <w:rFonts w:ascii="Calibri" w:hAnsi="Calibri" w:cs="Calibri"/>
            <w:sz w:val="22"/>
            <w:szCs w:val="22"/>
          </w:rPr>
          <w:t xml:space="preserve">Since agriculture and livestock are integral part of rural economy the affected households will be also provided livestock training and assistance. As Chitwan and Nawalparasi district has high potential of poultry farming extensive training on poultry farming along with other livestock (goat/pig) is proposed.  In addition the affected household will be provided seed money equal to 15,000- to start business poultry/goat/pig farming. </w:t>
        </w:r>
      </w:ins>
    </w:p>
    <w:p w:rsidR="00160D84" w:rsidRPr="003B01B5" w:rsidRDefault="00160D84" w:rsidP="00160D84">
      <w:pPr>
        <w:spacing w:line="300" w:lineRule="auto"/>
        <w:jc w:val="both"/>
        <w:rPr>
          <w:ins w:id="12852" w:author="user" w:date="2012-02-29T14:51:00Z"/>
          <w:rFonts w:ascii="Calibri" w:hAnsi="Calibri" w:cs="Arial"/>
          <w:sz w:val="10"/>
          <w:szCs w:val="10"/>
        </w:rPr>
      </w:pPr>
    </w:p>
    <w:p w:rsidR="00160D84" w:rsidRPr="003B01B5" w:rsidRDefault="00160D84" w:rsidP="00160D84">
      <w:pPr>
        <w:spacing w:line="300" w:lineRule="auto"/>
        <w:jc w:val="both"/>
        <w:rPr>
          <w:ins w:id="12853" w:author="user" w:date="2012-02-29T14:51:00Z"/>
          <w:rFonts w:ascii="Calibri" w:hAnsi="Calibri" w:cs="Arial"/>
          <w:b/>
          <w:i/>
          <w:sz w:val="22"/>
          <w:szCs w:val="22"/>
        </w:rPr>
      </w:pPr>
      <w:ins w:id="12854" w:author="user" w:date="2012-02-29T14:51:00Z">
        <w:r w:rsidRPr="003B01B5">
          <w:rPr>
            <w:rFonts w:ascii="Calibri" w:hAnsi="Calibri" w:cs="Arial"/>
            <w:b/>
            <w:i/>
            <w:sz w:val="22"/>
            <w:szCs w:val="22"/>
          </w:rPr>
          <w:t>Priority for employment</w:t>
        </w:r>
      </w:ins>
    </w:p>
    <w:p w:rsidR="00160D84" w:rsidRPr="003B01B5" w:rsidRDefault="00160D84" w:rsidP="00160D84">
      <w:pPr>
        <w:spacing w:line="300" w:lineRule="auto"/>
        <w:jc w:val="both"/>
        <w:rPr>
          <w:ins w:id="12855" w:author="user" w:date="2012-02-29T14:51:00Z"/>
          <w:rFonts w:ascii="Calibri" w:hAnsi="Calibri" w:cs="Arial"/>
          <w:sz w:val="22"/>
          <w:szCs w:val="22"/>
        </w:rPr>
      </w:pPr>
      <w:ins w:id="12856" w:author="user" w:date="2012-02-29T14:51:00Z">
        <w:r w:rsidRPr="003B01B5">
          <w:rPr>
            <w:rFonts w:ascii="Calibri" w:hAnsi="Calibri" w:cs="Arial"/>
            <w:sz w:val="22"/>
            <w:szCs w:val="22"/>
          </w:rPr>
          <w:t>First priority will be given to the family members of the households for employment in project construction.</w:t>
        </w:r>
      </w:ins>
    </w:p>
    <w:p w:rsidR="00160D84" w:rsidRPr="003B01B5" w:rsidRDefault="00160D84" w:rsidP="00160D84">
      <w:pPr>
        <w:spacing w:line="300" w:lineRule="auto"/>
        <w:jc w:val="both"/>
        <w:rPr>
          <w:ins w:id="12857" w:author="user" w:date="2012-02-29T14:51:00Z"/>
          <w:rFonts w:ascii="Calibri" w:hAnsi="Calibri" w:cs="Calibri"/>
          <w:sz w:val="10"/>
          <w:szCs w:val="10"/>
        </w:rPr>
      </w:pPr>
    </w:p>
    <w:p w:rsidR="00160D84" w:rsidRPr="003B01B5" w:rsidRDefault="00160D84" w:rsidP="00160D84">
      <w:pPr>
        <w:pStyle w:val="Heading3"/>
        <w:spacing w:line="300" w:lineRule="auto"/>
        <w:rPr>
          <w:ins w:id="12858" w:author="user" w:date="2012-02-29T14:51:00Z"/>
          <w:rFonts w:ascii="Calibri" w:hAnsi="Calibri" w:cs="Calibri"/>
          <w:i/>
          <w:sz w:val="22"/>
          <w:szCs w:val="22"/>
        </w:rPr>
      </w:pPr>
      <w:bookmarkStart w:id="12859" w:name="_Toc283484582"/>
      <w:ins w:id="12860" w:author="user" w:date="2012-02-29T14:51:00Z">
        <w:r w:rsidRPr="003B01B5">
          <w:rPr>
            <w:rFonts w:ascii="Calibri" w:hAnsi="Calibri" w:cs="Calibri"/>
            <w:i/>
            <w:sz w:val="22"/>
            <w:szCs w:val="22"/>
          </w:rPr>
          <w:t xml:space="preserve">Assistance to Households Losing Houses </w:t>
        </w:r>
        <w:bookmarkEnd w:id="12859"/>
      </w:ins>
    </w:p>
    <w:p w:rsidR="00160D84" w:rsidRPr="003B01B5" w:rsidRDefault="00160D84" w:rsidP="00160D84">
      <w:pPr>
        <w:spacing w:line="300" w:lineRule="auto"/>
        <w:jc w:val="both"/>
        <w:rPr>
          <w:ins w:id="12861" w:author="user" w:date="2012-02-29T14:51:00Z"/>
          <w:rFonts w:ascii="Calibri" w:hAnsi="Calibri" w:cs="Arial"/>
          <w:sz w:val="22"/>
          <w:szCs w:val="22"/>
        </w:rPr>
      </w:pPr>
      <w:ins w:id="12862" w:author="user" w:date="2012-02-29T14:51:00Z">
        <w:r w:rsidRPr="003B01B5">
          <w:rPr>
            <w:rFonts w:ascii="Calibri" w:hAnsi="Calibri" w:cs="Calibri"/>
            <w:sz w:val="22"/>
            <w:szCs w:val="22"/>
          </w:rPr>
          <w:t xml:space="preserve">Construction of the project will involve the removal of 115 houses of two districts owned by 107 households. The project proponent will provide compensation at replacement cost for the structures acquired by the project. This will include compensation for land occupied by the structure and cost of the structure and other accessories (hand pump, dug-well). Owners will have the rights to use salvage materials from the affected buildings. The value of salvaged materials will not be deducted from the compensated amount. </w:t>
        </w:r>
      </w:ins>
    </w:p>
    <w:p w:rsidR="00160D84" w:rsidRPr="003B01B5" w:rsidRDefault="00160D84" w:rsidP="00160D84">
      <w:pPr>
        <w:spacing w:line="300" w:lineRule="auto"/>
        <w:jc w:val="both"/>
        <w:rPr>
          <w:ins w:id="12863" w:author="user" w:date="2012-02-29T14:51:00Z"/>
          <w:rFonts w:ascii="Calibri" w:hAnsi="Calibri" w:cs="Calibri"/>
          <w:sz w:val="22"/>
          <w:szCs w:val="20"/>
        </w:rPr>
      </w:pPr>
      <w:ins w:id="12864" w:author="user" w:date="2012-02-29T14:51:00Z">
        <w:r w:rsidRPr="003B01B5">
          <w:rPr>
            <w:rFonts w:ascii="Calibri" w:hAnsi="Calibri" w:cs="Calibri"/>
            <w:sz w:val="22"/>
            <w:szCs w:val="20"/>
          </w:rPr>
          <w:t xml:space="preserve">Regarding the displacement of affected household only 33.33% of surveyed  households have expressed that they are interested to displace in other area if they have to leave their place or entire property for the project while </w:t>
        </w:r>
        <w:r w:rsidRPr="003B01B5">
          <w:rPr>
            <w:rFonts w:ascii="Calibri" w:hAnsi="Calibri" w:cs="Calibri"/>
            <w:sz w:val="22"/>
            <w:szCs w:val="22"/>
            <w:lang w:val="en-GB"/>
          </w:rPr>
          <w:t>67.67</w:t>
        </w:r>
        <w:r w:rsidRPr="003B01B5">
          <w:rPr>
            <w:rFonts w:ascii="Calibri" w:hAnsi="Calibri" w:cs="Calibri"/>
            <w:sz w:val="22"/>
            <w:szCs w:val="20"/>
          </w:rPr>
          <w:t xml:space="preserve">% households expressed that they do not like to relocate in other place due to several reasons like neighbors, own business, property, etc. This figure indicates that most of the affected households wanted to resettle voluntarily. Considering the fact that only </w:t>
        </w:r>
        <w:r w:rsidRPr="003B01B5">
          <w:rPr>
            <w:rFonts w:ascii="Calibri" w:hAnsi="Calibri" w:cs="Calibri"/>
            <w:sz w:val="22"/>
            <w:szCs w:val="20"/>
          </w:rPr>
          <w:lastRenderedPageBreak/>
          <w:t xml:space="preserve">small piece of land and structure will be acquired by the project and their major land and property remain with them in the area suitable compensation package along with rehabilitation measures are proposed for the households affected by the acquisition of structures. </w:t>
        </w:r>
      </w:ins>
    </w:p>
    <w:p w:rsidR="00160D84" w:rsidRPr="003B01B5" w:rsidRDefault="00160D84" w:rsidP="00160D84">
      <w:pPr>
        <w:spacing w:line="300" w:lineRule="auto"/>
        <w:jc w:val="both"/>
        <w:rPr>
          <w:ins w:id="12865" w:author="user" w:date="2012-02-29T14:51:00Z"/>
          <w:rFonts w:ascii="Calibri" w:hAnsi="Calibri" w:cs="Calibri"/>
          <w:sz w:val="10"/>
          <w:szCs w:val="10"/>
        </w:rPr>
      </w:pPr>
    </w:p>
    <w:p w:rsidR="00160D84" w:rsidRPr="003B01B5" w:rsidRDefault="00160D84" w:rsidP="00160D84">
      <w:pPr>
        <w:pStyle w:val="Tableafter"/>
        <w:spacing w:line="300" w:lineRule="auto"/>
        <w:jc w:val="both"/>
        <w:rPr>
          <w:ins w:id="12866" w:author="user" w:date="2012-02-29T14:51:00Z"/>
          <w:rFonts w:ascii="Calibri" w:hAnsi="Calibri" w:cs="Calibri"/>
          <w:sz w:val="2"/>
        </w:rPr>
      </w:pPr>
    </w:p>
    <w:p w:rsidR="00160D84" w:rsidRPr="003B01B5" w:rsidRDefault="00160D84" w:rsidP="00160D84">
      <w:pPr>
        <w:spacing w:line="300" w:lineRule="auto"/>
        <w:jc w:val="both"/>
        <w:rPr>
          <w:ins w:id="12867" w:author="user" w:date="2012-02-29T14:51:00Z"/>
          <w:rFonts w:ascii="Calibri" w:hAnsi="Calibri" w:cs="Calibri"/>
          <w:b/>
          <w:i/>
          <w:iCs/>
          <w:sz w:val="22"/>
          <w:szCs w:val="22"/>
        </w:rPr>
      </w:pPr>
      <w:ins w:id="12868" w:author="user" w:date="2012-02-29T14:51:00Z">
        <w:r w:rsidRPr="003B01B5">
          <w:rPr>
            <w:rFonts w:ascii="Calibri" w:hAnsi="Calibri" w:cs="Calibri"/>
            <w:b/>
            <w:i/>
            <w:iCs/>
            <w:sz w:val="22"/>
            <w:szCs w:val="22"/>
          </w:rPr>
          <w:t>House Rent Allowance</w:t>
        </w:r>
      </w:ins>
    </w:p>
    <w:p w:rsidR="00160D84" w:rsidRPr="003B01B5" w:rsidRDefault="00160D84" w:rsidP="00160D84">
      <w:pPr>
        <w:spacing w:line="300" w:lineRule="auto"/>
        <w:jc w:val="both"/>
        <w:rPr>
          <w:ins w:id="12869" w:author="user" w:date="2012-02-29T14:51:00Z"/>
          <w:rFonts w:ascii="Calibri" w:hAnsi="Calibri" w:cs="Calibri"/>
          <w:sz w:val="22"/>
          <w:szCs w:val="22"/>
        </w:rPr>
      </w:pPr>
      <w:ins w:id="12870" w:author="user" w:date="2012-02-29T14:51:00Z">
        <w:r w:rsidRPr="003B01B5">
          <w:rPr>
            <w:rFonts w:ascii="Calibri" w:hAnsi="Calibri" w:cs="Calibri"/>
            <w:sz w:val="22"/>
            <w:szCs w:val="22"/>
          </w:rPr>
          <w:t xml:space="preserve">A house rent allowances for 6 months will be paid to the concerned households at the rate of Rs. 2500/month assuming that a new house will be constructed within that period. </w:t>
        </w:r>
      </w:ins>
    </w:p>
    <w:p w:rsidR="00160D84" w:rsidRPr="003B01B5" w:rsidRDefault="00160D84" w:rsidP="00160D84">
      <w:pPr>
        <w:spacing w:line="300" w:lineRule="auto"/>
        <w:jc w:val="both"/>
        <w:rPr>
          <w:ins w:id="12871" w:author="user" w:date="2012-02-29T14:51:00Z"/>
          <w:rFonts w:ascii="Calibri" w:hAnsi="Calibri" w:cs="Calibri"/>
          <w:i/>
          <w:iCs/>
          <w:sz w:val="10"/>
          <w:szCs w:val="10"/>
        </w:rPr>
      </w:pPr>
    </w:p>
    <w:p w:rsidR="00160D84" w:rsidRPr="003B01B5" w:rsidRDefault="00160D84" w:rsidP="00160D84">
      <w:pPr>
        <w:spacing w:line="300" w:lineRule="auto"/>
        <w:jc w:val="both"/>
        <w:rPr>
          <w:ins w:id="12872" w:author="user" w:date="2012-02-29T14:51:00Z"/>
          <w:rFonts w:ascii="Calibri" w:hAnsi="Calibri" w:cs="Calibri"/>
          <w:b/>
          <w:bCs/>
          <w:i/>
          <w:iCs/>
          <w:sz w:val="22"/>
          <w:szCs w:val="22"/>
        </w:rPr>
      </w:pPr>
      <w:ins w:id="12873" w:author="user" w:date="2012-02-29T14:51:00Z">
        <w:r w:rsidRPr="003B01B5">
          <w:rPr>
            <w:rFonts w:ascii="Calibri" w:hAnsi="Calibri" w:cs="Calibri"/>
            <w:b/>
            <w:bCs/>
            <w:i/>
            <w:iCs/>
            <w:sz w:val="22"/>
            <w:szCs w:val="22"/>
          </w:rPr>
          <w:t>Transportation Allowance</w:t>
        </w:r>
      </w:ins>
    </w:p>
    <w:p w:rsidR="00160D84" w:rsidRPr="003B01B5" w:rsidRDefault="00160D84" w:rsidP="00160D84">
      <w:pPr>
        <w:spacing w:line="300" w:lineRule="auto"/>
        <w:jc w:val="both"/>
        <w:rPr>
          <w:ins w:id="12874" w:author="user" w:date="2012-02-29T14:51:00Z"/>
          <w:rFonts w:ascii="Calibri" w:hAnsi="Calibri" w:cs="Calibri"/>
          <w:sz w:val="22"/>
          <w:szCs w:val="22"/>
        </w:rPr>
      </w:pPr>
      <w:ins w:id="12875" w:author="user" w:date="2012-02-29T14:51:00Z">
        <w:r w:rsidRPr="003B01B5">
          <w:rPr>
            <w:rFonts w:ascii="Calibri" w:hAnsi="Calibri" w:cs="Calibri"/>
            <w:sz w:val="22"/>
            <w:szCs w:val="22"/>
          </w:rPr>
          <w:t xml:space="preserve">The affected household will be provided Rs.15, 000 transportation allowances for transportation of goods and materials. </w:t>
        </w:r>
      </w:ins>
    </w:p>
    <w:p w:rsidR="00160D84" w:rsidRPr="003B01B5" w:rsidRDefault="00160D84" w:rsidP="00160D84">
      <w:pPr>
        <w:spacing w:line="300" w:lineRule="auto"/>
        <w:jc w:val="both"/>
        <w:rPr>
          <w:ins w:id="12876" w:author="user" w:date="2012-02-29T14:51:00Z"/>
          <w:rFonts w:ascii="Calibri" w:hAnsi="Calibri" w:cs="Calibri"/>
          <w:b/>
          <w:i/>
          <w:iCs/>
          <w:sz w:val="10"/>
          <w:szCs w:val="10"/>
        </w:rPr>
      </w:pPr>
    </w:p>
    <w:p w:rsidR="00160D84" w:rsidRPr="003B01B5" w:rsidRDefault="00160D84" w:rsidP="00160D84">
      <w:pPr>
        <w:spacing w:line="300" w:lineRule="auto"/>
        <w:jc w:val="both"/>
        <w:rPr>
          <w:ins w:id="12877" w:author="user" w:date="2012-02-29T14:51:00Z"/>
          <w:rFonts w:ascii="Calibri" w:hAnsi="Calibri" w:cs="Calibri"/>
          <w:b/>
          <w:i/>
          <w:iCs/>
          <w:sz w:val="22"/>
          <w:szCs w:val="22"/>
        </w:rPr>
      </w:pPr>
      <w:ins w:id="12878" w:author="user" w:date="2012-02-29T14:51:00Z">
        <w:r w:rsidRPr="003B01B5">
          <w:rPr>
            <w:rFonts w:ascii="Calibri" w:hAnsi="Calibri" w:cs="Calibri"/>
            <w:b/>
            <w:i/>
            <w:iCs/>
            <w:sz w:val="22"/>
            <w:szCs w:val="22"/>
          </w:rPr>
          <w:t xml:space="preserve">Displacement Allowance </w:t>
        </w:r>
      </w:ins>
    </w:p>
    <w:p w:rsidR="00160D84" w:rsidRPr="003B01B5" w:rsidRDefault="00160D84" w:rsidP="00160D84">
      <w:pPr>
        <w:spacing w:line="300" w:lineRule="auto"/>
        <w:jc w:val="both"/>
        <w:rPr>
          <w:ins w:id="12879" w:author="user" w:date="2012-02-29T14:51:00Z"/>
          <w:rFonts w:ascii="Calibri" w:hAnsi="Calibri" w:cs="Calibri"/>
          <w:sz w:val="22"/>
          <w:szCs w:val="22"/>
          <w:lang w:bidi="ne-NP"/>
        </w:rPr>
      </w:pPr>
      <w:ins w:id="12880" w:author="user" w:date="2012-02-29T14:51:00Z">
        <w:r w:rsidRPr="003B01B5">
          <w:rPr>
            <w:rFonts w:ascii="Calibri" w:hAnsi="Calibri" w:cs="Calibri"/>
            <w:sz w:val="22"/>
            <w:szCs w:val="20"/>
          </w:rPr>
          <w:t>The households, which require to be relocation, will receive a housing displacement allowance equal to per capita income (per capita income is taken as $ 316.82 which is equivalent to Rs. 26,771(@ 1$= NRs. 84.5 on Dec, 2011) of the base year based on the calculation for a household of 6.14(Hh Size) members. Business allowance is not applicable in the case of proposed project.</w:t>
        </w:r>
      </w:ins>
    </w:p>
    <w:p w:rsidR="00160D84" w:rsidRPr="003B01B5" w:rsidRDefault="00160D84" w:rsidP="00160D84">
      <w:pPr>
        <w:pStyle w:val="Tableafter"/>
        <w:spacing w:line="300" w:lineRule="auto"/>
        <w:jc w:val="both"/>
        <w:rPr>
          <w:ins w:id="12881" w:author="user" w:date="2012-02-29T14:51:00Z"/>
          <w:rFonts w:ascii="Calibri" w:hAnsi="Calibri" w:cs="Calibri"/>
          <w:sz w:val="10"/>
          <w:szCs w:val="10"/>
        </w:rPr>
      </w:pPr>
    </w:p>
    <w:p w:rsidR="00160D84" w:rsidRPr="003B01B5" w:rsidRDefault="00160D84" w:rsidP="00160D84">
      <w:pPr>
        <w:spacing w:line="300" w:lineRule="auto"/>
        <w:jc w:val="both"/>
        <w:rPr>
          <w:ins w:id="12882" w:author="user" w:date="2012-02-29T14:51:00Z"/>
          <w:rFonts w:ascii="Calibri" w:hAnsi="Calibri" w:cs="Arial"/>
          <w:b/>
          <w:i/>
          <w:iCs/>
          <w:sz w:val="22"/>
          <w:szCs w:val="22"/>
        </w:rPr>
      </w:pPr>
      <w:ins w:id="12883" w:author="user" w:date="2012-02-29T14:51:00Z">
        <w:r w:rsidRPr="003B01B5">
          <w:rPr>
            <w:rFonts w:ascii="Calibri" w:hAnsi="Calibri" w:cs="Arial"/>
            <w:b/>
            <w:i/>
            <w:iCs/>
            <w:sz w:val="22"/>
            <w:szCs w:val="22"/>
          </w:rPr>
          <w:t xml:space="preserve">Basic technical skill training </w:t>
        </w:r>
      </w:ins>
    </w:p>
    <w:p w:rsidR="00160D84" w:rsidRPr="003B01B5" w:rsidRDefault="00160D84" w:rsidP="00160D84">
      <w:pPr>
        <w:spacing w:line="300" w:lineRule="auto"/>
        <w:jc w:val="both"/>
        <w:rPr>
          <w:ins w:id="12884" w:author="user" w:date="2012-02-29T14:51:00Z"/>
          <w:rFonts w:ascii="Calibri" w:hAnsi="Calibri" w:cs="Calibri"/>
          <w:sz w:val="22"/>
          <w:szCs w:val="22"/>
        </w:rPr>
      </w:pPr>
      <w:ins w:id="12885" w:author="user" w:date="2012-02-29T14:51:00Z">
        <w:r w:rsidRPr="003B01B5">
          <w:rPr>
            <w:rFonts w:ascii="Calibri" w:hAnsi="Calibri" w:cs="Calibri"/>
            <w:sz w:val="22"/>
            <w:szCs w:val="22"/>
          </w:rPr>
          <w:t xml:space="preserve">One family member from each household will be provided technical training in the areas of driving, plumbing, house wiring, repair and maintenance and motor rewinding as per their interest from government recognized training institutions. </w:t>
        </w:r>
      </w:ins>
    </w:p>
    <w:p w:rsidR="00160D84" w:rsidRPr="003B01B5" w:rsidRDefault="00160D84" w:rsidP="00160D84">
      <w:pPr>
        <w:spacing w:line="300" w:lineRule="auto"/>
        <w:jc w:val="both"/>
        <w:rPr>
          <w:ins w:id="12886" w:author="user" w:date="2012-02-29T14:51:00Z"/>
          <w:rFonts w:ascii="Calibri" w:hAnsi="Calibri" w:cs="Calibri"/>
          <w:b/>
          <w:i/>
          <w:iCs/>
          <w:sz w:val="10"/>
          <w:szCs w:val="10"/>
        </w:rPr>
      </w:pPr>
    </w:p>
    <w:p w:rsidR="00160D84" w:rsidRPr="003B01B5" w:rsidRDefault="00160D84" w:rsidP="00160D84">
      <w:pPr>
        <w:spacing w:line="300" w:lineRule="auto"/>
        <w:jc w:val="both"/>
        <w:rPr>
          <w:ins w:id="12887" w:author="user" w:date="2012-02-29T14:51:00Z"/>
          <w:rFonts w:ascii="Calibri" w:hAnsi="Calibri" w:cs="Calibri"/>
          <w:b/>
          <w:i/>
          <w:iCs/>
          <w:sz w:val="22"/>
          <w:szCs w:val="22"/>
        </w:rPr>
      </w:pPr>
      <w:ins w:id="12888" w:author="user" w:date="2012-02-29T14:51:00Z">
        <w:r w:rsidRPr="003B01B5">
          <w:rPr>
            <w:rFonts w:ascii="Calibri" w:hAnsi="Calibri" w:cs="Calibri"/>
            <w:b/>
            <w:i/>
            <w:iCs/>
            <w:sz w:val="22"/>
            <w:szCs w:val="22"/>
          </w:rPr>
          <w:t>Employment Opportunity</w:t>
        </w:r>
      </w:ins>
    </w:p>
    <w:p w:rsidR="00160D84" w:rsidRPr="003B01B5" w:rsidRDefault="00160D84" w:rsidP="00160D84">
      <w:pPr>
        <w:spacing w:line="300" w:lineRule="auto"/>
        <w:jc w:val="both"/>
        <w:rPr>
          <w:ins w:id="12889" w:author="user" w:date="2012-02-29T14:51:00Z"/>
          <w:rFonts w:ascii="Calibri" w:hAnsi="Calibri" w:cs="Calibri"/>
          <w:sz w:val="22"/>
          <w:szCs w:val="22"/>
        </w:rPr>
      </w:pPr>
      <w:ins w:id="12890" w:author="user" w:date="2012-02-29T14:51:00Z">
        <w:r w:rsidRPr="003B01B5">
          <w:rPr>
            <w:rFonts w:ascii="Calibri" w:hAnsi="Calibri" w:cs="Calibri"/>
            <w:sz w:val="22"/>
            <w:szCs w:val="22"/>
          </w:rPr>
          <w:t xml:space="preserve">Apart from the provision mentioned above, the rehabilitation of affected households will be additionally supported through the preferential access to employment opportunity. </w:t>
        </w:r>
      </w:ins>
    </w:p>
    <w:p w:rsidR="00160D84" w:rsidRPr="003B01B5" w:rsidRDefault="00160D84" w:rsidP="00160D84">
      <w:pPr>
        <w:pStyle w:val="Heading3"/>
        <w:spacing w:line="300" w:lineRule="auto"/>
        <w:rPr>
          <w:ins w:id="12891" w:author="user" w:date="2012-02-29T14:51:00Z"/>
          <w:rFonts w:ascii="Calibri" w:hAnsi="Calibri" w:cs="Calibri"/>
          <w:sz w:val="22"/>
          <w:szCs w:val="22"/>
        </w:rPr>
      </w:pPr>
      <w:bookmarkStart w:id="12892" w:name="_Toc283484583"/>
      <w:ins w:id="12893" w:author="user" w:date="2012-02-29T14:51:00Z">
        <w:r w:rsidRPr="003B01B5">
          <w:rPr>
            <w:rFonts w:ascii="Calibri" w:hAnsi="Calibri" w:cs="Calibri"/>
            <w:sz w:val="22"/>
            <w:szCs w:val="22"/>
          </w:rPr>
          <w:t>Enhancement Measures for Vulnerable Households</w:t>
        </w:r>
        <w:bookmarkEnd w:id="12892"/>
        <w:r w:rsidRPr="003B01B5">
          <w:rPr>
            <w:rFonts w:ascii="Calibri" w:hAnsi="Calibri" w:cs="Calibri"/>
            <w:sz w:val="22"/>
            <w:szCs w:val="22"/>
          </w:rPr>
          <w:t xml:space="preserve"> </w:t>
        </w:r>
      </w:ins>
    </w:p>
    <w:p w:rsidR="00160D84" w:rsidRPr="003B01B5" w:rsidRDefault="00160D84" w:rsidP="00160D84">
      <w:pPr>
        <w:spacing w:line="300" w:lineRule="auto"/>
        <w:jc w:val="both"/>
        <w:rPr>
          <w:ins w:id="12894" w:author="user" w:date="2012-02-29T14:51:00Z"/>
          <w:rFonts w:ascii="Calibri" w:hAnsi="Calibri" w:cs="Calibri"/>
          <w:sz w:val="20"/>
          <w:szCs w:val="20"/>
        </w:rPr>
      </w:pPr>
      <w:ins w:id="12895" w:author="user" w:date="2012-02-29T14:51:00Z">
        <w:r w:rsidRPr="003B01B5">
          <w:rPr>
            <w:rFonts w:ascii="Calibri" w:hAnsi="Calibri" w:cs="Calibri"/>
            <w:sz w:val="22"/>
            <w:szCs w:val="22"/>
          </w:rPr>
          <w:t xml:space="preserve">There are 39 households (women headed=24, Dalits=7 and highly marginalized group like Chepang=8) of vulnerable categories. A vulnerable Community Development Plan has been prepared to minimize the impacts on vulnerable community. </w:t>
        </w:r>
        <w:bookmarkStart w:id="12896" w:name="_Toc283484584"/>
        <w:r w:rsidRPr="003B01B5">
          <w:rPr>
            <w:rFonts w:ascii="Calibri" w:hAnsi="Calibri" w:cs="Calibri"/>
            <w:sz w:val="22"/>
            <w:szCs w:val="22"/>
          </w:rPr>
          <w:t>The plan includes detail assessment of vulnerable community and appropriate mitigation and enhancement program to minimize the project impacts</w:t>
        </w:r>
        <w:r w:rsidRPr="003B01B5">
          <w:rPr>
            <w:rFonts w:ascii="Calibri" w:hAnsi="Calibri" w:cs="Calibri"/>
            <w:sz w:val="20"/>
            <w:szCs w:val="20"/>
          </w:rPr>
          <w:t xml:space="preserve">.  </w:t>
        </w:r>
      </w:ins>
    </w:p>
    <w:p w:rsidR="00160D84" w:rsidRPr="003B01B5" w:rsidRDefault="00160D84" w:rsidP="00160D84">
      <w:pPr>
        <w:tabs>
          <w:tab w:val="left" w:pos="897"/>
        </w:tabs>
        <w:spacing w:line="300" w:lineRule="auto"/>
        <w:jc w:val="both"/>
        <w:rPr>
          <w:ins w:id="12897" w:author="user" w:date="2012-02-29T14:51:00Z"/>
          <w:rFonts w:ascii="Calibri" w:hAnsi="Calibri" w:cs="Calibri"/>
          <w:sz w:val="10"/>
          <w:szCs w:val="10"/>
        </w:rPr>
      </w:pPr>
    </w:p>
    <w:p w:rsidR="00160D84" w:rsidRPr="003B01B5" w:rsidRDefault="00160D84" w:rsidP="00160D84">
      <w:pPr>
        <w:pStyle w:val="Heading3"/>
        <w:tabs>
          <w:tab w:val="left" w:pos="900"/>
        </w:tabs>
        <w:spacing w:line="300" w:lineRule="auto"/>
        <w:rPr>
          <w:ins w:id="12898" w:author="user" w:date="2012-02-29T14:51:00Z"/>
          <w:rFonts w:ascii="Calibri" w:hAnsi="Calibri" w:cs="Calibri"/>
          <w:sz w:val="22"/>
          <w:szCs w:val="22"/>
        </w:rPr>
      </w:pPr>
      <w:ins w:id="12899" w:author="user" w:date="2012-02-29T14:51:00Z">
        <w:r w:rsidRPr="003B01B5">
          <w:rPr>
            <w:rFonts w:ascii="Calibri" w:hAnsi="Calibri" w:cs="Calibri"/>
            <w:sz w:val="22"/>
            <w:szCs w:val="22"/>
          </w:rPr>
          <w:t>8.3.1.2</w:t>
        </w:r>
        <w:r w:rsidRPr="003B01B5">
          <w:rPr>
            <w:rFonts w:ascii="Calibri" w:hAnsi="Calibri" w:cs="Calibri"/>
            <w:sz w:val="22"/>
            <w:szCs w:val="22"/>
          </w:rPr>
          <w:tab/>
          <w:t>Awareness Program</w:t>
        </w:r>
        <w:bookmarkEnd w:id="12896"/>
      </w:ins>
    </w:p>
    <w:p w:rsidR="00160D84" w:rsidRPr="003B01B5" w:rsidRDefault="00160D84" w:rsidP="00160D84">
      <w:pPr>
        <w:spacing w:line="300" w:lineRule="auto"/>
        <w:jc w:val="both"/>
        <w:rPr>
          <w:ins w:id="12900" w:author="user" w:date="2012-02-29T14:51:00Z"/>
          <w:rFonts w:ascii="Calibri" w:hAnsi="Calibri" w:cs="Calibri"/>
          <w:sz w:val="22"/>
          <w:szCs w:val="22"/>
        </w:rPr>
      </w:pPr>
      <w:ins w:id="12901" w:author="user" w:date="2012-02-29T14:51:00Z">
        <w:r w:rsidRPr="003B01B5">
          <w:rPr>
            <w:rFonts w:ascii="Calibri" w:hAnsi="Calibri" w:cs="Calibri"/>
            <w:sz w:val="22"/>
            <w:szCs w:val="22"/>
          </w:rPr>
          <w:t>The proponent will implement awareness programs to minimize the likely impacts on lifestyle and public health through hoarding boards, pamphlets, leaflets, street drama, etc. The workers will be instructed to act in a responsible manner during and after the working hours, respecting the rights, property, socio-cultural norms and practice of local people. The awareness program will incorporate the problem associated with social and cultural disintegration and awareness regarding girls trafficking, sexually transmitted disease (STD), HIV/AIDS, health and sanitation, education (formal, non-formal), family planning. The program will also include awareness regarding proper use of compensation money, job availability in project and its nature, importance of project with regards to local and national scenario etc.  The cost required for awareness program is covered in SIA conducted for the project.</w:t>
        </w:r>
      </w:ins>
    </w:p>
    <w:p w:rsidR="00160D84" w:rsidRPr="003B01B5" w:rsidRDefault="00160D84" w:rsidP="00160D84">
      <w:pPr>
        <w:pStyle w:val="Heading3"/>
        <w:spacing w:line="300" w:lineRule="auto"/>
        <w:rPr>
          <w:ins w:id="12902" w:author="user" w:date="2012-02-29T14:51:00Z"/>
          <w:rFonts w:ascii="Calibri" w:hAnsi="Calibri" w:cs="Calibri"/>
          <w:sz w:val="22"/>
          <w:szCs w:val="22"/>
        </w:rPr>
      </w:pPr>
      <w:bookmarkStart w:id="12903" w:name="_Toc283484585"/>
      <w:ins w:id="12904" w:author="user" w:date="2012-02-29T14:51:00Z">
        <w:r w:rsidRPr="003B01B5">
          <w:rPr>
            <w:rFonts w:ascii="Calibri" w:hAnsi="Calibri" w:cs="Calibri"/>
            <w:sz w:val="22"/>
            <w:szCs w:val="22"/>
          </w:rPr>
          <w:lastRenderedPageBreak/>
          <w:t>8.3.1.3</w:t>
        </w:r>
        <w:r w:rsidRPr="003B01B5">
          <w:rPr>
            <w:rFonts w:ascii="Calibri" w:hAnsi="Calibri" w:cs="Calibri"/>
            <w:sz w:val="22"/>
            <w:szCs w:val="22"/>
          </w:rPr>
          <w:tab/>
          <w:t>Health and Sanitation</w:t>
        </w:r>
        <w:bookmarkEnd w:id="12903"/>
      </w:ins>
    </w:p>
    <w:p w:rsidR="00160D84" w:rsidRPr="003B01B5" w:rsidRDefault="00160D84" w:rsidP="00160D84">
      <w:pPr>
        <w:spacing w:line="300" w:lineRule="auto"/>
        <w:jc w:val="both"/>
        <w:rPr>
          <w:ins w:id="12905" w:author="user" w:date="2012-02-29T14:51:00Z"/>
          <w:rFonts w:ascii="Calibri" w:hAnsi="Calibri" w:cs="Calibri"/>
          <w:sz w:val="22"/>
          <w:szCs w:val="22"/>
        </w:rPr>
      </w:pPr>
      <w:ins w:id="12906" w:author="user" w:date="2012-02-29T14:51:00Z">
        <w:r w:rsidRPr="003B01B5">
          <w:rPr>
            <w:rFonts w:ascii="Calibri" w:hAnsi="Calibri" w:cs="Arial"/>
            <w:sz w:val="22"/>
            <w:szCs w:val="22"/>
          </w:rPr>
          <w:t xml:space="preserve">Permanent camp will be made on rented house which include toilet, drinking water and other facilities to accommodate the project staff. Toilets will be constructed in temporary camps at the rate of approximately 8 people in each toilet and drinking facilities will be installed prior to occupancy. </w:t>
        </w:r>
        <w:r w:rsidRPr="003B01B5">
          <w:rPr>
            <w:rFonts w:ascii="Calibri" w:hAnsi="Calibri" w:cs="Calibri"/>
            <w:sz w:val="22"/>
            <w:szCs w:val="22"/>
          </w:rPr>
          <w:t>Health check-up of workers and documentation of health status will be made periodically. Priority will be given to the local people in project works to minimize the impacts on health and sanitation. Drinking water available for the camps will be tested and necessary treatment will be made to make safe drinking water. Three days health sanitation awareness training will be implemented for the project workers living in camps in coordination with local NGOs.  Similarly, local health posts will be supported with basic medicines to compliment the GON medicine supply. The cost required for awareness program is covered in SIA conducted for the project.</w:t>
        </w:r>
      </w:ins>
    </w:p>
    <w:p w:rsidR="00160D84" w:rsidRPr="003B01B5" w:rsidRDefault="00160D84" w:rsidP="00160D84">
      <w:pPr>
        <w:pStyle w:val="Heading2"/>
        <w:spacing w:line="300" w:lineRule="auto"/>
        <w:rPr>
          <w:ins w:id="12907" w:author="user" w:date="2012-02-29T14:51:00Z"/>
          <w:rFonts w:ascii="Calibri" w:hAnsi="Calibri"/>
          <w:sz w:val="22"/>
          <w:szCs w:val="22"/>
        </w:rPr>
      </w:pPr>
      <w:bookmarkStart w:id="12908" w:name="_Toc283475944"/>
      <w:ins w:id="12909" w:author="user" w:date="2012-02-29T14:51:00Z">
        <w:r w:rsidRPr="003B01B5">
          <w:rPr>
            <w:rFonts w:ascii="Calibri" w:hAnsi="Calibri"/>
            <w:sz w:val="22"/>
            <w:szCs w:val="22"/>
          </w:rPr>
          <w:t>8.2.1.4</w:t>
        </w:r>
        <w:r w:rsidRPr="003B01B5">
          <w:rPr>
            <w:rFonts w:ascii="Calibri" w:hAnsi="Calibri"/>
            <w:sz w:val="22"/>
            <w:szCs w:val="22"/>
          </w:rPr>
          <w:tab/>
          <w:t>Occupational Safety Measures</w:t>
        </w:r>
        <w:bookmarkEnd w:id="12908"/>
      </w:ins>
    </w:p>
    <w:p w:rsidR="00160D84" w:rsidRPr="003B01B5" w:rsidRDefault="00160D84" w:rsidP="00160D84">
      <w:pPr>
        <w:pStyle w:val="ReportText"/>
        <w:spacing w:line="300" w:lineRule="auto"/>
        <w:ind w:left="0"/>
        <w:rPr>
          <w:ins w:id="12910" w:author="user" w:date="2012-02-29T14:51:00Z"/>
          <w:rFonts w:ascii="Calibri" w:hAnsi="Calibri" w:cs="Arial"/>
          <w:szCs w:val="22"/>
        </w:rPr>
      </w:pPr>
      <w:ins w:id="12911" w:author="user" w:date="2012-02-29T14:51:00Z">
        <w:r w:rsidRPr="003B01B5">
          <w:rPr>
            <w:rFonts w:ascii="Calibri" w:hAnsi="Calibri" w:cs="Arial"/>
            <w:szCs w:val="22"/>
          </w:rPr>
          <w:t>The construction area will be declared as hard hat area and all the necessary precaution and warning sign will be placed at work site. This area will be restricted for the entry of unauthorised people. The project proponent will provide hard hat, eyeglass, safety boot, safety belt, fire fighting accessories, caution signals and other safety equipment as required at particular site and work area. First aid kits will be maintained, for preliminary treatment at site. Services of district level government hospital located at Hetauda and Bharatpur will be taken as required. For serious injuries especial arrangement will be made to send the injured person to nearest hospitals and if required evacuation will be made to Kathmandu and or abroad.</w:t>
        </w:r>
      </w:ins>
    </w:p>
    <w:p w:rsidR="00160D84" w:rsidRPr="003B01B5" w:rsidRDefault="00160D84" w:rsidP="00160D84">
      <w:pPr>
        <w:pStyle w:val="ReportText"/>
        <w:spacing w:line="300" w:lineRule="auto"/>
        <w:ind w:left="0"/>
        <w:rPr>
          <w:ins w:id="12912" w:author="user" w:date="2012-02-29T14:51:00Z"/>
          <w:rFonts w:ascii="Calibri" w:hAnsi="Calibri" w:cs="Arial"/>
          <w:sz w:val="10"/>
          <w:szCs w:val="10"/>
        </w:rPr>
      </w:pPr>
    </w:p>
    <w:p w:rsidR="00160D84" w:rsidRPr="003B01B5" w:rsidRDefault="00160D84" w:rsidP="003C2D56">
      <w:pPr>
        <w:pStyle w:val="ReportText"/>
        <w:spacing w:line="300" w:lineRule="auto"/>
        <w:ind w:left="0"/>
        <w:rPr>
          <w:ins w:id="12913" w:author="user" w:date="2012-02-29T14:51:00Z"/>
          <w:rFonts w:ascii="Calibri" w:hAnsi="Calibri" w:cs="Arial"/>
          <w:szCs w:val="22"/>
        </w:rPr>
        <w:pPrChange w:id="12914" w:author="user" w:date="2012-03-01T12:00:00Z">
          <w:pPr>
            <w:pStyle w:val="ReportText"/>
            <w:spacing w:line="300" w:lineRule="auto"/>
          </w:pPr>
        </w:pPrChange>
      </w:pPr>
      <w:ins w:id="12915" w:author="user" w:date="2012-02-29T14:51:00Z">
        <w:r w:rsidRPr="003B01B5">
          <w:rPr>
            <w:rFonts w:ascii="Calibri" w:hAnsi="Calibri" w:cs="Arial"/>
            <w:szCs w:val="22"/>
          </w:rPr>
          <w:t>Safety training will be implemented and any loss of life or injury will also be compensated as per prevailing rules. The safety training for the project workers will be conducted at 4 places, including two in each district.  The training program will be of at least 3 days which will include practical classes, use of safety equipments, first aid. Community safety awareness programs about the T/L and potential risks associated with T/L construction will too be implemented (at least one in each district). The project workers involved in construction work in each district will also be trained for health and occupational safety measures.</w:t>
        </w:r>
      </w:ins>
    </w:p>
    <w:p w:rsidR="00160D84" w:rsidRPr="003B01B5" w:rsidRDefault="00160D84" w:rsidP="00160D84">
      <w:pPr>
        <w:pStyle w:val="Heading2"/>
        <w:tabs>
          <w:tab w:val="left" w:pos="1080"/>
        </w:tabs>
        <w:spacing w:line="300" w:lineRule="auto"/>
        <w:rPr>
          <w:ins w:id="12916" w:author="user" w:date="2012-02-29T14:51:00Z"/>
          <w:rFonts w:ascii="Calibri" w:hAnsi="Calibri"/>
          <w:sz w:val="22"/>
          <w:szCs w:val="22"/>
        </w:rPr>
      </w:pPr>
      <w:bookmarkStart w:id="12917" w:name="_Toc283475946"/>
      <w:ins w:id="12918" w:author="user" w:date="2012-02-29T14:51:00Z">
        <w:r w:rsidRPr="003B01B5">
          <w:rPr>
            <w:rFonts w:ascii="Calibri" w:hAnsi="Calibri"/>
            <w:sz w:val="22"/>
            <w:szCs w:val="22"/>
          </w:rPr>
          <w:t xml:space="preserve">8.3.1.5 </w:t>
        </w:r>
        <w:r w:rsidRPr="003B01B5">
          <w:rPr>
            <w:rFonts w:ascii="Calibri" w:hAnsi="Calibri"/>
            <w:sz w:val="22"/>
            <w:szCs w:val="22"/>
          </w:rPr>
          <w:tab/>
          <w:t>Law and Order</w:t>
        </w:r>
        <w:bookmarkEnd w:id="12917"/>
      </w:ins>
    </w:p>
    <w:p w:rsidR="00160D84" w:rsidRPr="003B01B5" w:rsidRDefault="00160D84" w:rsidP="00160D84">
      <w:pPr>
        <w:spacing w:line="300" w:lineRule="auto"/>
        <w:rPr>
          <w:ins w:id="12919" w:author="user" w:date="2012-02-29T14:51:00Z"/>
          <w:rFonts w:ascii="Calibri" w:hAnsi="Calibri" w:cs="Arial"/>
          <w:sz w:val="10"/>
          <w:szCs w:val="10"/>
        </w:rPr>
      </w:pPr>
    </w:p>
    <w:p w:rsidR="00160D84" w:rsidRPr="003B01B5" w:rsidRDefault="00160D84" w:rsidP="00160D84">
      <w:pPr>
        <w:spacing w:line="300" w:lineRule="auto"/>
        <w:jc w:val="both"/>
        <w:rPr>
          <w:ins w:id="12920" w:author="user" w:date="2012-02-29T14:51:00Z"/>
          <w:rFonts w:ascii="Calibri" w:hAnsi="Calibri" w:cs="Arial"/>
          <w:sz w:val="22"/>
          <w:szCs w:val="22"/>
        </w:rPr>
      </w:pPr>
      <w:ins w:id="12921" w:author="user" w:date="2012-02-29T14:51:00Z">
        <w:r w:rsidRPr="003B01B5">
          <w:rPr>
            <w:rFonts w:ascii="Calibri" w:hAnsi="Calibri" w:cs="Arial"/>
            <w:sz w:val="22"/>
            <w:szCs w:val="22"/>
          </w:rPr>
          <w:t xml:space="preserve">Due coordination will be made to the local and district level administrative units of GoN. The existing facilities of GoN will be used to maintain the law and order as required. The proposed awareness program will also minimize this impact to some extent. </w:t>
        </w:r>
      </w:ins>
    </w:p>
    <w:p w:rsidR="00160D84" w:rsidRPr="003B01B5" w:rsidRDefault="00160D84" w:rsidP="00160D84">
      <w:pPr>
        <w:pStyle w:val="Heading2"/>
        <w:spacing w:line="300" w:lineRule="auto"/>
        <w:rPr>
          <w:ins w:id="12922" w:author="user" w:date="2012-02-29T14:51:00Z"/>
          <w:rFonts w:ascii="Calibri" w:hAnsi="Calibri"/>
          <w:sz w:val="22"/>
          <w:szCs w:val="22"/>
        </w:rPr>
      </w:pPr>
      <w:bookmarkStart w:id="12923" w:name="_Toc283475948"/>
      <w:ins w:id="12924" w:author="user" w:date="2012-02-29T14:51:00Z">
        <w:r w:rsidRPr="003B01B5">
          <w:rPr>
            <w:rFonts w:ascii="Calibri" w:hAnsi="Calibri"/>
            <w:sz w:val="22"/>
            <w:szCs w:val="22"/>
          </w:rPr>
          <w:t>8. 3.1.6</w:t>
        </w:r>
        <w:r w:rsidRPr="003B01B5">
          <w:rPr>
            <w:rFonts w:ascii="Calibri" w:hAnsi="Calibri"/>
            <w:sz w:val="22"/>
            <w:szCs w:val="22"/>
          </w:rPr>
          <w:tab/>
          <w:t>Reduction in Agriculture Production</w:t>
        </w:r>
        <w:bookmarkEnd w:id="12923"/>
      </w:ins>
    </w:p>
    <w:p w:rsidR="00160D84" w:rsidRPr="003B01B5" w:rsidRDefault="00160D84" w:rsidP="00160D84">
      <w:pPr>
        <w:spacing w:line="300" w:lineRule="auto"/>
        <w:jc w:val="both"/>
        <w:rPr>
          <w:ins w:id="12925" w:author="user" w:date="2012-02-29T14:51:00Z"/>
          <w:rFonts w:ascii="Calibri" w:hAnsi="Calibri" w:cs="Arial"/>
          <w:sz w:val="22"/>
          <w:szCs w:val="22"/>
        </w:rPr>
      </w:pPr>
      <w:ins w:id="12926" w:author="user" w:date="2012-02-29T14:51:00Z">
        <w:r w:rsidRPr="003B01B5">
          <w:rPr>
            <w:rFonts w:ascii="Calibri" w:hAnsi="Calibri" w:cs="Arial"/>
            <w:sz w:val="22"/>
            <w:szCs w:val="22"/>
          </w:rPr>
          <w:t xml:space="preserve">The land required for the placement of project structures will be acquired in advance and if there exists any crop during the time of acquisition, payment will be made for the actual loss of such crop as per current market price. Compensation will also be paid to the affected landowners equivalent to loss of one crop in the affected land if compensation is not paid on due time and there will be loss of one seasonal crop. </w:t>
        </w:r>
      </w:ins>
    </w:p>
    <w:p w:rsidR="00160D84" w:rsidRPr="003B01B5" w:rsidRDefault="00160D84" w:rsidP="00160D84">
      <w:pPr>
        <w:pStyle w:val="Heading2"/>
        <w:spacing w:line="300" w:lineRule="auto"/>
        <w:rPr>
          <w:ins w:id="12927" w:author="user" w:date="2012-02-29T14:51:00Z"/>
          <w:rFonts w:ascii="Calibri" w:hAnsi="Calibri"/>
          <w:sz w:val="22"/>
          <w:szCs w:val="22"/>
        </w:rPr>
      </w:pPr>
      <w:bookmarkStart w:id="12928" w:name="_Toc283475949"/>
      <w:ins w:id="12929" w:author="user" w:date="2012-02-29T14:51:00Z">
        <w:r w:rsidRPr="003B01B5">
          <w:rPr>
            <w:rFonts w:ascii="Calibri" w:hAnsi="Calibri"/>
            <w:sz w:val="22"/>
            <w:szCs w:val="22"/>
          </w:rPr>
          <w:lastRenderedPageBreak/>
          <w:t>8. 3.1.7</w:t>
        </w:r>
        <w:r w:rsidRPr="003B01B5">
          <w:rPr>
            <w:rFonts w:ascii="Calibri" w:hAnsi="Calibri"/>
            <w:sz w:val="22"/>
            <w:szCs w:val="22"/>
          </w:rPr>
          <w:tab/>
          <w:t>Community Facilities and Resources</w:t>
        </w:r>
        <w:bookmarkEnd w:id="12928"/>
      </w:ins>
    </w:p>
    <w:p w:rsidR="00160D84" w:rsidRPr="003B01B5" w:rsidRDefault="00160D84" w:rsidP="00160D84">
      <w:pPr>
        <w:spacing w:line="300" w:lineRule="auto"/>
        <w:jc w:val="both"/>
        <w:rPr>
          <w:ins w:id="12930" w:author="user" w:date="2012-02-29T14:51:00Z"/>
          <w:rFonts w:ascii="Calibri" w:hAnsi="Calibri" w:cs="Arial"/>
          <w:sz w:val="22"/>
          <w:szCs w:val="22"/>
        </w:rPr>
      </w:pPr>
      <w:ins w:id="12931" w:author="user" w:date="2012-02-29T14:51:00Z">
        <w:r w:rsidRPr="003B01B5">
          <w:rPr>
            <w:rFonts w:ascii="Calibri" w:hAnsi="Calibri" w:cs="Arial"/>
            <w:sz w:val="22"/>
            <w:szCs w:val="22"/>
          </w:rPr>
          <w:t xml:space="preserve">Compensatory plantation in nearby area to expand the forest cover as well as income of the concern community forest will minimize the impact for the loss of forest resources. Fast growing and income generating species suitable to the area will be selected for plantation in consultation with the CFUGs. It will help to fulfill the demand of fodder, fuel wood as well as increase income level of the local users. </w:t>
        </w:r>
      </w:ins>
    </w:p>
    <w:p w:rsidR="00160D84" w:rsidRPr="003B01B5" w:rsidRDefault="00160D84" w:rsidP="00160D84">
      <w:pPr>
        <w:spacing w:line="300" w:lineRule="auto"/>
        <w:jc w:val="both"/>
        <w:rPr>
          <w:ins w:id="12932" w:author="user" w:date="2012-02-29T14:51:00Z"/>
          <w:rFonts w:ascii="Calibri" w:hAnsi="Calibri" w:cs="Arial"/>
          <w:sz w:val="10"/>
          <w:szCs w:val="10"/>
        </w:rPr>
      </w:pPr>
    </w:p>
    <w:p w:rsidR="00160D84" w:rsidRPr="003B01B5" w:rsidRDefault="00160D84" w:rsidP="00160D84">
      <w:pPr>
        <w:spacing w:line="300" w:lineRule="auto"/>
        <w:jc w:val="both"/>
        <w:rPr>
          <w:ins w:id="12933" w:author="user" w:date="2012-02-29T14:51:00Z"/>
          <w:rFonts w:ascii="Calibri" w:hAnsi="Calibri" w:cs="Arial"/>
          <w:sz w:val="22"/>
          <w:szCs w:val="22"/>
        </w:rPr>
      </w:pPr>
      <w:ins w:id="12934" w:author="user" w:date="2012-02-29T14:51:00Z">
        <w:r w:rsidRPr="003B01B5">
          <w:rPr>
            <w:rFonts w:ascii="Calibri" w:hAnsi="Calibri" w:cs="Arial"/>
            <w:sz w:val="22"/>
            <w:szCs w:val="22"/>
          </w:rPr>
          <w:t xml:space="preserve">The drinking water for the camp will be taken without affecting local water requirement. In addition small scale drinking water assistance will be provided to the area under community support program. </w:t>
        </w:r>
      </w:ins>
    </w:p>
    <w:p w:rsidR="00160D84" w:rsidRPr="003B01B5" w:rsidRDefault="00160D84" w:rsidP="00160D84">
      <w:pPr>
        <w:spacing w:line="300" w:lineRule="auto"/>
        <w:jc w:val="both"/>
        <w:rPr>
          <w:ins w:id="12935" w:author="user" w:date="2012-02-29T14:51:00Z"/>
          <w:rFonts w:ascii="Calibri" w:hAnsi="Calibri" w:cs="Arial"/>
          <w:sz w:val="10"/>
          <w:szCs w:val="10"/>
        </w:rPr>
      </w:pPr>
    </w:p>
    <w:p w:rsidR="00160D84" w:rsidRPr="003B01B5" w:rsidRDefault="00160D84" w:rsidP="00160D84">
      <w:pPr>
        <w:spacing w:line="300" w:lineRule="auto"/>
        <w:jc w:val="both"/>
        <w:rPr>
          <w:ins w:id="12936" w:author="user" w:date="2012-02-29T14:51:00Z"/>
          <w:rFonts w:ascii="Calibri" w:hAnsi="Calibri" w:cs="Arial"/>
          <w:sz w:val="22"/>
          <w:szCs w:val="22"/>
        </w:rPr>
      </w:pPr>
      <w:ins w:id="12937" w:author="user" w:date="2012-02-29T14:51:00Z">
        <w:r w:rsidRPr="003B01B5">
          <w:rPr>
            <w:rFonts w:ascii="Calibri" w:hAnsi="Calibri" w:cs="Arial"/>
            <w:sz w:val="22"/>
            <w:szCs w:val="22"/>
          </w:rPr>
          <w:t>Similarly, assistance will be also provided for community infrastructure improvement/development (drinking water, irrigation, school, health post, rural electrification etc.) of the area under community support program.</w:t>
        </w:r>
      </w:ins>
    </w:p>
    <w:p w:rsidR="00160D84" w:rsidRPr="003B01B5" w:rsidRDefault="00160D84" w:rsidP="00160D84">
      <w:pPr>
        <w:spacing w:line="300" w:lineRule="auto"/>
        <w:ind w:left="741" w:hanging="741"/>
        <w:jc w:val="both"/>
        <w:rPr>
          <w:ins w:id="12938" w:author="user" w:date="2012-02-29T14:51:00Z"/>
          <w:rFonts w:ascii="Calibri" w:hAnsi="Calibri" w:cs="Arial"/>
          <w:b/>
          <w:sz w:val="10"/>
          <w:szCs w:val="10"/>
        </w:rPr>
      </w:pPr>
    </w:p>
    <w:p w:rsidR="00160D84" w:rsidRPr="003B01B5" w:rsidRDefault="00160D84" w:rsidP="00160D84">
      <w:pPr>
        <w:spacing w:line="300" w:lineRule="auto"/>
        <w:ind w:left="741" w:hanging="741"/>
        <w:jc w:val="both"/>
        <w:rPr>
          <w:ins w:id="12939" w:author="user" w:date="2012-02-29T14:51:00Z"/>
          <w:rFonts w:ascii="Calibri" w:hAnsi="Calibri" w:cs="Arial"/>
          <w:b/>
          <w:sz w:val="22"/>
          <w:szCs w:val="22"/>
        </w:rPr>
      </w:pPr>
      <w:ins w:id="12940" w:author="user" w:date="2012-02-29T14:51:00Z">
        <w:r w:rsidRPr="003B01B5">
          <w:rPr>
            <w:rFonts w:ascii="Calibri" w:hAnsi="Calibri" w:cs="Arial"/>
            <w:b/>
            <w:sz w:val="22"/>
            <w:szCs w:val="22"/>
          </w:rPr>
          <w:t>8. 3.2</w:t>
        </w:r>
        <w:r w:rsidRPr="003B01B5">
          <w:rPr>
            <w:rFonts w:ascii="Calibri" w:hAnsi="Calibri" w:cs="Arial"/>
            <w:b/>
            <w:sz w:val="22"/>
            <w:szCs w:val="22"/>
          </w:rPr>
          <w:tab/>
          <w:t>Operation</w:t>
        </w:r>
      </w:ins>
    </w:p>
    <w:p w:rsidR="00160D84" w:rsidRPr="003B01B5" w:rsidRDefault="00160D84" w:rsidP="00160D84">
      <w:pPr>
        <w:spacing w:line="300" w:lineRule="auto"/>
        <w:ind w:left="741" w:hanging="741"/>
        <w:jc w:val="both"/>
        <w:rPr>
          <w:ins w:id="12941" w:author="user" w:date="2012-02-29T14:51:00Z"/>
          <w:rFonts w:ascii="Calibri" w:hAnsi="Calibri" w:cs="Arial"/>
          <w:b/>
          <w:sz w:val="10"/>
          <w:szCs w:val="10"/>
        </w:rPr>
      </w:pPr>
    </w:p>
    <w:p w:rsidR="00160D84" w:rsidRPr="003B01B5" w:rsidRDefault="00160D84" w:rsidP="00160D84">
      <w:pPr>
        <w:spacing w:line="300" w:lineRule="auto"/>
        <w:ind w:left="741" w:hanging="741"/>
        <w:jc w:val="both"/>
        <w:rPr>
          <w:ins w:id="12942" w:author="user" w:date="2012-02-29T14:51:00Z"/>
          <w:rFonts w:ascii="Calibri" w:hAnsi="Calibri" w:cs="Arial"/>
          <w:b/>
          <w:sz w:val="22"/>
          <w:szCs w:val="22"/>
        </w:rPr>
      </w:pPr>
      <w:ins w:id="12943" w:author="user" w:date="2012-02-29T14:51:00Z">
        <w:r w:rsidRPr="003B01B5">
          <w:rPr>
            <w:rFonts w:ascii="Calibri" w:hAnsi="Calibri" w:cs="Arial"/>
            <w:b/>
            <w:sz w:val="22"/>
            <w:szCs w:val="22"/>
          </w:rPr>
          <w:t>8. 3.2.1</w:t>
        </w:r>
        <w:r w:rsidRPr="003B01B5">
          <w:rPr>
            <w:rFonts w:ascii="Calibri" w:hAnsi="Calibri" w:cs="Arial"/>
            <w:b/>
            <w:sz w:val="22"/>
            <w:szCs w:val="22"/>
          </w:rPr>
          <w:tab/>
          <w:t xml:space="preserve"> Land Use Restriction</w:t>
        </w:r>
      </w:ins>
    </w:p>
    <w:p w:rsidR="00160D84" w:rsidRPr="003B01B5" w:rsidRDefault="00160D84" w:rsidP="00160D84">
      <w:pPr>
        <w:spacing w:line="300" w:lineRule="auto"/>
        <w:rPr>
          <w:ins w:id="12944" w:author="user" w:date="2012-02-29T14:51:00Z"/>
          <w:rFonts w:ascii="Calibri" w:hAnsi="Calibri" w:cs="Arial"/>
          <w:sz w:val="10"/>
          <w:szCs w:val="10"/>
          <w:highlight w:val="green"/>
        </w:rPr>
      </w:pPr>
    </w:p>
    <w:p w:rsidR="00160D84" w:rsidRPr="003B01B5" w:rsidRDefault="00160D84" w:rsidP="00160D84">
      <w:pPr>
        <w:spacing w:line="300" w:lineRule="auto"/>
        <w:jc w:val="both"/>
        <w:rPr>
          <w:ins w:id="12945" w:author="user" w:date="2012-02-29T14:51:00Z"/>
          <w:rFonts w:ascii="Calibri" w:hAnsi="Calibri" w:cs="Arial"/>
          <w:sz w:val="22"/>
          <w:szCs w:val="22"/>
        </w:rPr>
      </w:pPr>
      <w:ins w:id="12946" w:author="user" w:date="2012-02-29T14:51:00Z">
        <w:r w:rsidRPr="003B01B5">
          <w:rPr>
            <w:rFonts w:ascii="Calibri" w:hAnsi="Calibri" w:cs="Arial"/>
            <w:sz w:val="22"/>
            <w:szCs w:val="22"/>
          </w:rPr>
          <w:t xml:space="preserve">Altogether 46.20 ha cultivated private land falls within RoW on which land use restriction will be imposed. (The land within ROW will be utilized as usual by the respective landholders except for tree plantation and construction of permanent residential structures. </w:t>
        </w:r>
      </w:ins>
    </w:p>
    <w:p w:rsidR="00160D84" w:rsidRPr="003B01B5" w:rsidRDefault="00160D84" w:rsidP="00160D84">
      <w:pPr>
        <w:spacing w:line="300" w:lineRule="auto"/>
        <w:jc w:val="both"/>
        <w:rPr>
          <w:ins w:id="12947" w:author="user" w:date="2012-02-29T14:51:00Z"/>
          <w:rFonts w:ascii="Calibri" w:hAnsi="Calibri" w:cs="Arial"/>
          <w:sz w:val="10"/>
          <w:szCs w:val="10"/>
        </w:rPr>
      </w:pPr>
    </w:p>
    <w:p w:rsidR="00160D84" w:rsidRPr="003B01B5" w:rsidRDefault="00160D84" w:rsidP="00160D84">
      <w:pPr>
        <w:spacing w:line="300" w:lineRule="auto"/>
        <w:jc w:val="both"/>
        <w:rPr>
          <w:ins w:id="12948" w:author="user" w:date="2012-02-29T14:51:00Z"/>
          <w:rFonts w:ascii="Calibri" w:hAnsi="Calibri" w:cs="Arial"/>
          <w:sz w:val="22"/>
          <w:szCs w:val="22"/>
        </w:rPr>
      </w:pPr>
      <w:ins w:id="12949" w:author="user" w:date="2012-02-29T14:51:00Z">
        <w:r w:rsidRPr="003B01B5">
          <w:rPr>
            <w:rFonts w:ascii="Calibri" w:hAnsi="Calibri" w:cs="Arial"/>
            <w:sz w:val="22"/>
            <w:szCs w:val="22"/>
          </w:rPr>
          <w:t xml:space="preserve">The private landfalls in ROW will be compensated as per the rate fixed by CDC headed by the Chief District Officer. The committee will be formed as per Electricity Regulation 2050. The current practice for the compensation of ROW is 10% of the amount of the affected area based on current market rate Table 8.6. </w:t>
        </w:r>
      </w:ins>
    </w:p>
    <w:p w:rsidR="00160D84" w:rsidRPr="003B01B5" w:rsidRDefault="00160D84" w:rsidP="00160D84">
      <w:pPr>
        <w:spacing w:line="300" w:lineRule="auto"/>
        <w:rPr>
          <w:ins w:id="12950" w:author="user" w:date="2012-02-29T14:51:00Z"/>
          <w:rFonts w:ascii="Calibri" w:hAnsi="Calibri" w:cs="Calibri"/>
          <w:b/>
          <w:bCs/>
          <w:sz w:val="10"/>
          <w:szCs w:val="10"/>
        </w:rPr>
      </w:pPr>
    </w:p>
    <w:p w:rsidR="00160D84" w:rsidRPr="003B01B5" w:rsidRDefault="00160D84" w:rsidP="00160D84">
      <w:pPr>
        <w:spacing w:line="300" w:lineRule="auto"/>
        <w:jc w:val="both"/>
        <w:rPr>
          <w:ins w:id="12951" w:author="user" w:date="2012-02-29T14:51:00Z"/>
          <w:rFonts w:ascii="Calibri" w:hAnsi="Calibri" w:cs="Calibri"/>
          <w:b/>
          <w:sz w:val="22"/>
          <w:szCs w:val="20"/>
          <w:u w:val="single"/>
        </w:rPr>
      </w:pPr>
      <w:ins w:id="12952" w:author="user" w:date="2012-02-29T14:51:00Z">
        <w:r w:rsidRPr="003B01B5">
          <w:rPr>
            <w:rFonts w:ascii="Calibri" w:hAnsi="Calibri" w:cs="Calibri"/>
            <w:b/>
            <w:bCs/>
            <w:sz w:val="20"/>
            <w:szCs w:val="20"/>
          </w:rPr>
          <w:t>Table-8.6: Compensation for R-O-W Land</w:t>
        </w:r>
      </w:ins>
    </w:p>
    <w:tbl>
      <w:tblPr>
        <w:tblW w:w="7320" w:type="dxa"/>
        <w:tblInd w:w="96" w:type="dxa"/>
        <w:tblLook w:val="04A0"/>
      </w:tblPr>
      <w:tblGrid>
        <w:gridCol w:w="2120"/>
        <w:gridCol w:w="1360"/>
        <w:gridCol w:w="1360"/>
        <w:gridCol w:w="2480"/>
      </w:tblGrid>
      <w:tr w:rsidR="00160D84" w:rsidRPr="003B01B5" w:rsidTr="0074335E">
        <w:trPr>
          <w:trHeight w:val="480"/>
          <w:ins w:id="12953" w:author="user" w:date="2012-02-29T14:51:00Z"/>
        </w:trPr>
        <w:tc>
          <w:tcPr>
            <w:tcW w:w="2120" w:type="dxa"/>
            <w:tcBorders>
              <w:top w:val="single" w:sz="4" w:space="0" w:color="auto"/>
              <w:left w:val="single" w:sz="4" w:space="0" w:color="auto"/>
              <w:bottom w:val="single" w:sz="4" w:space="0" w:color="auto"/>
              <w:right w:val="single" w:sz="4" w:space="0" w:color="auto"/>
            </w:tcBorders>
            <w:shd w:val="clear" w:color="auto" w:fill="auto"/>
          </w:tcPr>
          <w:p w:rsidR="00160D84" w:rsidRPr="003B01B5" w:rsidRDefault="00160D84" w:rsidP="0074335E">
            <w:pPr>
              <w:spacing w:line="300" w:lineRule="auto"/>
              <w:jc w:val="center"/>
              <w:rPr>
                <w:ins w:id="12954" w:author="user" w:date="2012-02-29T14:51:00Z"/>
                <w:rFonts w:ascii="Calibri" w:hAnsi="Calibri"/>
                <w:b/>
                <w:bCs/>
                <w:sz w:val="18"/>
                <w:szCs w:val="18"/>
              </w:rPr>
            </w:pPr>
            <w:ins w:id="12955" w:author="user" w:date="2012-02-29T14:51:00Z">
              <w:r w:rsidRPr="003B01B5">
                <w:rPr>
                  <w:rFonts w:ascii="Calibri" w:hAnsi="Calibri"/>
                  <w:b/>
                  <w:bCs/>
                  <w:sz w:val="18"/>
                  <w:szCs w:val="18"/>
                </w:rPr>
                <w:t>Land classification</w:t>
              </w:r>
            </w:ins>
          </w:p>
        </w:tc>
        <w:tc>
          <w:tcPr>
            <w:tcW w:w="1360" w:type="dxa"/>
            <w:tcBorders>
              <w:top w:val="single" w:sz="4" w:space="0" w:color="auto"/>
              <w:left w:val="nil"/>
              <w:bottom w:val="single" w:sz="4" w:space="0" w:color="auto"/>
              <w:right w:val="single" w:sz="4" w:space="0" w:color="auto"/>
            </w:tcBorders>
            <w:shd w:val="clear" w:color="auto" w:fill="auto"/>
          </w:tcPr>
          <w:p w:rsidR="00160D84" w:rsidRPr="003B01B5" w:rsidRDefault="00160D84" w:rsidP="0074335E">
            <w:pPr>
              <w:spacing w:line="300" w:lineRule="auto"/>
              <w:jc w:val="center"/>
              <w:rPr>
                <w:ins w:id="12956" w:author="user" w:date="2012-02-29T14:51:00Z"/>
                <w:rFonts w:ascii="Calibri" w:hAnsi="Calibri"/>
                <w:b/>
                <w:bCs/>
                <w:sz w:val="18"/>
                <w:szCs w:val="18"/>
              </w:rPr>
            </w:pPr>
            <w:ins w:id="12957" w:author="user" w:date="2012-02-29T14:51:00Z">
              <w:r w:rsidRPr="003B01B5">
                <w:rPr>
                  <w:rFonts w:ascii="Calibri" w:hAnsi="Calibri"/>
                  <w:b/>
                  <w:bCs/>
                  <w:sz w:val="18"/>
                  <w:szCs w:val="18"/>
                </w:rPr>
                <w:t>Land area (ha)</w:t>
              </w:r>
            </w:ins>
          </w:p>
        </w:tc>
        <w:tc>
          <w:tcPr>
            <w:tcW w:w="1360" w:type="dxa"/>
            <w:tcBorders>
              <w:top w:val="single" w:sz="4" w:space="0" w:color="auto"/>
              <w:left w:val="nil"/>
              <w:bottom w:val="single" w:sz="4" w:space="0" w:color="auto"/>
              <w:right w:val="single" w:sz="4" w:space="0" w:color="auto"/>
            </w:tcBorders>
            <w:shd w:val="clear" w:color="auto" w:fill="auto"/>
          </w:tcPr>
          <w:p w:rsidR="00160D84" w:rsidRPr="003B01B5" w:rsidRDefault="00160D84" w:rsidP="0074335E">
            <w:pPr>
              <w:spacing w:line="300" w:lineRule="auto"/>
              <w:jc w:val="center"/>
              <w:rPr>
                <w:ins w:id="12958" w:author="user" w:date="2012-02-29T14:51:00Z"/>
                <w:rFonts w:ascii="Calibri" w:hAnsi="Calibri"/>
                <w:b/>
                <w:bCs/>
                <w:sz w:val="18"/>
                <w:szCs w:val="18"/>
              </w:rPr>
            </w:pPr>
            <w:ins w:id="12959" w:author="user" w:date="2012-02-29T14:51:00Z">
              <w:r w:rsidRPr="003B01B5">
                <w:rPr>
                  <w:rFonts w:ascii="Calibri" w:hAnsi="Calibri"/>
                  <w:b/>
                  <w:bCs/>
                  <w:sz w:val="18"/>
                  <w:szCs w:val="18"/>
                </w:rPr>
                <w:t>Price/ha</w:t>
              </w:r>
            </w:ins>
          </w:p>
        </w:tc>
        <w:tc>
          <w:tcPr>
            <w:tcW w:w="2480" w:type="dxa"/>
            <w:tcBorders>
              <w:top w:val="single" w:sz="4" w:space="0" w:color="auto"/>
              <w:left w:val="nil"/>
              <w:bottom w:val="single" w:sz="4" w:space="0" w:color="auto"/>
              <w:right w:val="single" w:sz="4" w:space="0" w:color="auto"/>
            </w:tcBorders>
            <w:shd w:val="clear" w:color="auto" w:fill="auto"/>
          </w:tcPr>
          <w:p w:rsidR="00160D84" w:rsidRPr="003B01B5" w:rsidRDefault="00160D84" w:rsidP="0074335E">
            <w:pPr>
              <w:spacing w:line="300" w:lineRule="auto"/>
              <w:jc w:val="center"/>
              <w:rPr>
                <w:ins w:id="12960" w:author="user" w:date="2012-02-29T14:51:00Z"/>
                <w:rFonts w:ascii="Calibri" w:hAnsi="Calibri"/>
                <w:b/>
                <w:bCs/>
                <w:sz w:val="18"/>
                <w:szCs w:val="18"/>
              </w:rPr>
            </w:pPr>
            <w:ins w:id="12961" w:author="user" w:date="2012-02-29T14:51:00Z">
              <w:r w:rsidRPr="003B01B5">
                <w:rPr>
                  <w:rFonts w:ascii="Calibri" w:hAnsi="Calibri"/>
                  <w:b/>
                  <w:bCs/>
                  <w:sz w:val="18"/>
                  <w:szCs w:val="18"/>
                </w:rPr>
                <w:t>10 % compensation  amount (Rs.)</w:t>
              </w:r>
            </w:ins>
          </w:p>
        </w:tc>
      </w:tr>
      <w:tr w:rsidR="00160D84" w:rsidRPr="003B01B5" w:rsidTr="0074335E">
        <w:trPr>
          <w:trHeight w:val="300"/>
          <w:ins w:id="12962" w:author="user" w:date="2012-02-29T14:51:00Z"/>
        </w:trPr>
        <w:tc>
          <w:tcPr>
            <w:tcW w:w="2120" w:type="dxa"/>
            <w:tcBorders>
              <w:top w:val="nil"/>
              <w:left w:val="single" w:sz="4" w:space="0" w:color="auto"/>
              <w:bottom w:val="single" w:sz="4" w:space="0" w:color="auto"/>
              <w:right w:val="single" w:sz="4" w:space="0" w:color="auto"/>
            </w:tcBorders>
            <w:shd w:val="clear" w:color="auto" w:fill="auto"/>
          </w:tcPr>
          <w:p w:rsidR="00160D84" w:rsidRPr="003B01B5" w:rsidRDefault="00160D84" w:rsidP="0074335E">
            <w:pPr>
              <w:spacing w:line="300" w:lineRule="auto"/>
              <w:rPr>
                <w:ins w:id="12963" w:author="user" w:date="2012-02-29T14:51:00Z"/>
                <w:rFonts w:ascii="Calibri" w:hAnsi="Calibri"/>
                <w:sz w:val="18"/>
                <w:szCs w:val="18"/>
              </w:rPr>
            </w:pPr>
            <w:ins w:id="12964" w:author="user" w:date="2012-02-29T14:51:00Z">
              <w:r w:rsidRPr="003B01B5">
                <w:rPr>
                  <w:rFonts w:ascii="Calibri" w:hAnsi="Calibri"/>
                  <w:sz w:val="18"/>
                  <w:szCs w:val="18"/>
                </w:rPr>
                <w:t xml:space="preserve">Urban area </w:t>
              </w:r>
            </w:ins>
          </w:p>
        </w:tc>
        <w:tc>
          <w:tcPr>
            <w:tcW w:w="1360" w:type="dxa"/>
            <w:tcBorders>
              <w:top w:val="nil"/>
              <w:left w:val="nil"/>
              <w:bottom w:val="single" w:sz="4" w:space="0" w:color="auto"/>
              <w:right w:val="single" w:sz="4" w:space="0" w:color="auto"/>
            </w:tcBorders>
            <w:shd w:val="clear" w:color="auto" w:fill="auto"/>
          </w:tcPr>
          <w:p w:rsidR="00160D84" w:rsidRPr="003B01B5" w:rsidRDefault="00160D84" w:rsidP="0074335E">
            <w:pPr>
              <w:spacing w:line="300" w:lineRule="auto"/>
              <w:jc w:val="center"/>
              <w:rPr>
                <w:ins w:id="12965" w:author="user" w:date="2012-02-29T14:51:00Z"/>
                <w:rFonts w:ascii="Calibri" w:hAnsi="Calibri"/>
                <w:sz w:val="18"/>
                <w:szCs w:val="18"/>
              </w:rPr>
            </w:pPr>
            <w:ins w:id="12966" w:author="user" w:date="2012-02-29T14:51:00Z">
              <w:r w:rsidRPr="003B01B5">
                <w:rPr>
                  <w:rFonts w:ascii="Calibri" w:hAnsi="Calibri"/>
                  <w:sz w:val="18"/>
                  <w:szCs w:val="18"/>
                </w:rPr>
                <w:t>12.94</w:t>
              </w:r>
            </w:ins>
          </w:p>
        </w:tc>
        <w:tc>
          <w:tcPr>
            <w:tcW w:w="1360" w:type="dxa"/>
            <w:tcBorders>
              <w:top w:val="nil"/>
              <w:left w:val="nil"/>
              <w:bottom w:val="single" w:sz="4" w:space="0" w:color="auto"/>
              <w:right w:val="single" w:sz="4" w:space="0" w:color="auto"/>
            </w:tcBorders>
            <w:shd w:val="clear" w:color="auto" w:fill="auto"/>
          </w:tcPr>
          <w:p w:rsidR="00160D84" w:rsidRPr="003B01B5" w:rsidRDefault="00160D84" w:rsidP="0074335E">
            <w:pPr>
              <w:spacing w:line="300" w:lineRule="auto"/>
              <w:jc w:val="center"/>
              <w:rPr>
                <w:ins w:id="12967" w:author="user" w:date="2012-02-29T14:51:00Z"/>
                <w:rFonts w:ascii="Calibri" w:hAnsi="Calibri"/>
                <w:sz w:val="18"/>
                <w:szCs w:val="18"/>
              </w:rPr>
            </w:pPr>
            <w:ins w:id="12968" w:author="user" w:date="2012-02-29T14:51:00Z">
              <w:r w:rsidRPr="003B01B5">
                <w:rPr>
                  <w:rFonts w:ascii="Calibri" w:hAnsi="Calibri"/>
                  <w:sz w:val="18"/>
                  <w:szCs w:val="18"/>
                </w:rPr>
                <w:t>18000000</w:t>
              </w:r>
            </w:ins>
          </w:p>
        </w:tc>
        <w:tc>
          <w:tcPr>
            <w:tcW w:w="2480" w:type="dxa"/>
            <w:tcBorders>
              <w:top w:val="nil"/>
              <w:left w:val="nil"/>
              <w:bottom w:val="single" w:sz="4" w:space="0" w:color="auto"/>
              <w:right w:val="single" w:sz="4" w:space="0" w:color="auto"/>
            </w:tcBorders>
            <w:shd w:val="clear" w:color="auto" w:fill="auto"/>
          </w:tcPr>
          <w:p w:rsidR="00160D84" w:rsidRPr="003B01B5" w:rsidRDefault="00160D84" w:rsidP="0074335E">
            <w:pPr>
              <w:spacing w:line="300" w:lineRule="auto"/>
              <w:jc w:val="center"/>
              <w:rPr>
                <w:ins w:id="12969" w:author="user" w:date="2012-02-29T14:51:00Z"/>
                <w:rFonts w:ascii="Calibri" w:hAnsi="Calibri"/>
                <w:sz w:val="18"/>
                <w:szCs w:val="18"/>
              </w:rPr>
            </w:pPr>
            <w:ins w:id="12970" w:author="user" w:date="2012-02-29T14:51:00Z">
              <w:r w:rsidRPr="003B01B5">
                <w:rPr>
                  <w:rFonts w:ascii="Calibri" w:hAnsi="Calibri"/>
                  <w:sz w:val="18"/>
                  <w:szCs w:val="18"/>
                </w:rPr>
                <w:t>23298480</w:t>
              </w:r>
            </w:ins>
          </w:p>
        </w:tc>
      </w:tr>
      <w:tr w:rsidR="00160D84" w:rsidRPr="003B01B5" w:rsidTr="0074335E">
        <w:trPr>
          <w:trHeight w:val="300"/>
          <w:ins w:id="12971" w:author="user" w:date="2012-02-29T14:51:00Z"/>
        </w:trPr>
        <w:tc>
          <w:tcPr>
            <w:tcW w:w="2120" w:type="dxa"/>
            <w:tcBorders>
              <w:top w:val="nil"/>
              <w:left w:val="single" w:sz="4" w:space="0" w:color="auto"/>
              <w:bottom w:val="single" w:sz="4" w:space="0" w:color="auto"/>
              <w:right w:val="single" w:sz="4" w:space="0" w:color="auto"/>
            </w:tcBorders>
            <w:shd w:val="clear" w:color="auto" w:fill="auto"/>
          </w:tcPr>
          <w:p w:rsidR="00160D84" w:rsidRPr="003B01B5" w:rsidRDefault="00160D84" w:rsidP="0074335E">
            <w:pPr>
              <w:spacing w:line="300" w:lineRule="auto"/>
              <w:rPr>
                <w:ins w:id="12972" w:author="user" w:date="2012-02-29T14:51:00Z"/>
                <w:rFonts w:ascii="Calibri" w:hAnsi="Calibri"/>
                <w:sz w:val="18"/>
                <w:szCs w:val="18"/>
              </w:rPr>
            </w:pPr>
            <w:ins w:id="12973" w:author="user" w:date="2012-02-29T14:51:00Z">
              <w:r w:rsidRPr="003B01B5">
                <w:rPr>
                  <w:rFonts w:ascii="Calibri" w:hAnsi="Calibri"/>
                  <w:sz w:val="18"/>
                  <w:szCs w:val="18"/>
                </w:rPr>
                <w:t>Semi Urban Area</w:t>
              </w:r>
            </w:ins>
          </w:p>
        </w:tc>
        <w:tc>
          <w:tcPr>
            <w:tcW w:w="1360" w:type="dxa"/>
            <w:tcBorders>
              <w:top w:val="nil"/>
              <w:left w:val="nil"/>
              <w:bottom w:val="single" w:sz="4" w:space="0" w:color="auto"/>
              <w:right w:val="single" w:sz="4" w:space="0" w:color="auto"/>
            </w:tcBorders>
            <w:shd w:val="clear" w:color="auto" w:fill="auto"/>
          </w:tcPr>
          <w:p w:rsidR="00160D84" w:rsidRPr="003B01B5" w:rsidRDefault="00160D84" w:rsidP="0074335E">
            <w:pPr>
              <w:spacing w:line="300" w:lineRule="auto"/>
              <w:jc w:val="center"/>
              <w:rPr>
                <w:ins w:id="12974" w:author="user" w:date="2012-02-29T14:51:00Z"/>
                <w:rFonts w:ascii="Calibri" w:hAnsi="Calibri"/>
                <w:sz w:val="18"/>
                <w:szCs w:val="18"/>
              </w:rPr>
            </w:pPr>
            <w:ins w:id="12975" w:author="user" w:date="2012-02-29T14:51:00Z">
              <w:r w:rsidRPr="003B01B5">
                <w:rPr>
                  <w:rFonts w:ascii="Calibri" w:hAnsi="Calibri"/>
                  <w:sz w:val="18"/>
                  <w:szCs w:val="18"/>
                </w:rPr>
                <w:t>28.10</w:t>
              </w:r>
            </w:ins>
          </w:p>
        </w:tc>
        <w:tc>
          <w:tcPr>
            <w:tcW w:w="1360" w:type="dxa"/>
            <w:tcBorders>
              <w:top w:val="nil"/>
              <w:left w:val="nil"/>
              <w:bottom w:val="single" w:sz="4" w:space="0" w:color="auto"/>
              <w:right w:val="single" w:sz="4" w:space="0" w:color="auto"/>
            </w:tcBorders>
            <w:shd w:val="clear" w:color="auto" w:fill="auto"/>
          </w:tcPr>
          <w:p w:rsidR="00160D84" w:rsidRPr="003B01B5" w:rsidRDefault="00160D84" w:rsidP="0074335E">
            <w:pPr>
              <w:spacing w:line="300" w:lineRule="auto"/>
              <w:jc w:val="center"/>
              <w:rPr>
                <w:ins w:id="12976" w:author="user" w:date="2012-02-29T14:51:00Z"/>
                <w:rFonts w:ascii="Calibri" w:hAnsi="Calibri"/>
                <w:sz w:val="18"/>
                <w:szCs w:val="18"/>
              </w:rPr>
            </w:pPr>
            <w:ins w:id="12977" w:author="user" w:date="2012-02-29T14:51:00Z">
              <w:r w:rsidRPr="003B01B5">
                <w:rPr>
                  <w:rFonts w:ascii="Calibri" w:hAnsi="Calibri"/>
                  <w:sz w:val="18"/>
                  <w:szCs w:val="18"/>
                </w:rPr>
                <w:t>15000000</w:t>
              </w:r>
            </w:ins>
          </w:p>
        </w:tc>
        <w:tc>
          <w:tcPr>
            <w:tcW w:w="2480" w:type="dxa"/>
            <w:tcBorders>
              <w:top w:val="nil"/>
              <w:left w:val="nil"/>
              <w:bottom w:val="single" w:sz="4" w:space="0" w:color="auto"/>
              <w:right w:val="single" w:sz="4" w:space="0" w:color="auto"/>
            </w:tcBorders>
            <w:shd w:val="clear" w:color="auto" w:fill="auto"/>
          </w:tcPr>
          <w:p w:rsidR="00160D84" w:rsidRPr="003B01B5" w:rsidRDefault="00160D84" w:rsidP="0074335E">
            <w:pPr>
              <w:spacing w:line="300" w:lineRule="auto"/>
              <w:jc w:val="center"/>
              <w:rPr>
                <w:ins w:id="12978" w:author="user" w:date="2012-02-29T14:51:00Z"/>
                <w:rFonts w:ascii="Calibri" w:hAnsi="Calibri"/>
                <w:sz w:val="18"/>
                <w:szCs w:val="18"/>
              </w:rPr>
            </w:pPr>
            <w:ins w:id="12979" w:author="user" w:date="2012-02-29T14:51:00Z">
              <w:r w:rsidRPr="003B01B5">
                <w:rPr>
                  <w:rFonts w:ascii="Calibri" w:hAnsi="Calibri"/>
                  <w:sz w:val="18"/>
                  <w:szCs w:val="18"/>
                </w:rPr>
                <w:t>42157044</w:t>
              </w:r>
            </w:ins>
          </w:p>
        </w:tc>
      </w:tr>
      <w:tr w:rsidR="00160D84" w:rsidRPr="003B01B5" w:rsidTr="0074335E">
        <w:trPr>
          <w:trHeight w:val="300"/>
          <w:ins w:id="12980" w:author="user" w:date="2012-02-29T14:51:00Z"/>
        </w:trPr>
        <w:tc>
          <w:tcPr>
            <w:tcW w:w="2120" w:type="dxa"/>
            <w:tcBorders>
              <w:top w:val="nil"/>
              <w:left w:val="single" w:sz="4" w:space="0" w:color="auto"/>
              <w:bottom w:val="single" w:sz="4" w:space="0" w:color="auto"/>
              <w:right w:val="single" w:sz="4" w:space="0" w:color="auto"/>
            </w:tcBorders>
            <w:shd w:val="clear" w:color="auto" w:fill="auto"/>
          </w:tcPr>
          <w:p w:rsidR="00160D84" w:rsidRPr="003B01B5" w:rsidRDefault="00160D84" w:rsidP="0074335E">
            <w:pPr>
              <w:spacing w:line="300" w:lineRule="auto"/>
              <w:rPr>
                <w:ins w:id="12981" w:author="user" w:date="2012-02-29T14:51:00Z"/>
                <w:rFonts w:ascii="Calibri" w:hAnsi="Calibri"/>
                <w:sz w:val="18"/>
                <w:szCs w:val="18"/>
              </w:rPr>
            </w:pPr>
            <w:ins w:id="12982" w:author="user" w:date="2012-02-29T14:51:00Z">
              <w:r w:rsidRPr="003B01B5">
                <w:rPr>
                  <w:rFonts w:ascii="Calibri" w:hAnsi="Calibri"/>
                  <w:sz w:val="18"/>
                  <w:szCs w:val="18"/>
                </w:rPr>
                <w:t>Rural Area</w:t>
              </w:r>
            </w:ins>
          </w:p>
        </w:tc>
        <w:tc>
          <w:tcPr>
            <w:tcW w:w="1360" w:type="dxa"/>
            <w:tcBorders>
              <w:top w:val="nil"/>
              <w:left w:val="nil"/>
              <w:bottom w:val="single" w:sz="4" w:space="0" w:color="auto"/>
              <w:right w:val="single" w:sz="4" w:space="0" w:color="auto"/>
            </w:tcBorders>
            <w:shd w:val="clear" w:color="auto" w:fill="auto"/>
          </w:tcPr>
          <w:p w:rsidR="00160D84" w:rsidRPr="003B01B5" w:rsidRDefault="00160D84" w:rsidP="0074335E">
            <w:pPr>
              <w:spacing w:line="300" w:lineRule="auto"/>
              <w:jc w:val="center"/>
              <w:rPr>
                <w:ins w:id="12983" w:author="user" w:date="2012-02-29T14:51:00Z"/>
                <w:rFonts w:ascii="Calibri" w:hAnsi="Calibri"/>
                <w:sz w:val="18"/>
                <w:szCs w:val="18"/>
              </w:rPr>
            </w:pPr>
            <w:ins w:id="12984" w:author="user" w:date="2012-02-29T14:51:00Z">
              <w:r w:rsidRPr="003B01B5">
                <w:rPr>
                  <w:rFonts w:ascii="Calibri" w:hAnsi="Calibri"/>
                  <w:sz w:val="18"/>
                  <w:szCs w:val="18"/>
                </w:rPr>
                <w:t>5.15</w:t>
              </w:r>
            </w:ins>
          </w:p>
        </w:tc>
        <w:tc>
          <w:tcPr>
            <w:tcW w:w="1360" w:type="dxa"/>
            <w:tcBorders>
              <w:top w:val="nil"/>
              <w:left w:val="nil"/>
              <w:bottom w:val="single" w:sz="4" w:space="0" w:color="auto"/>
              <w:right w:val="single" w:sz="4" w:space="0" w:color="auto"/>
            </w:tcBorders>
            <w:shd w:val="clear" w:color="auto" w:fill="auto"/>
          </w:tcPr>
          <w:p w:rsidR="00160D84" w:rsidRPr="003B01B5" w:rsidRDefault="00160D84" w:rsidP="0074335E">
            <w:pPr>
              <w:spacing w:line="300" w:lineRule="auto"/>
              <w:jc w:val="center"/>
              <w:rPr>
                <w:ins w:id="12985" w:author="user" w:date="2012-02-29T14:51:00Z"/>
                <w:rFonts w:ascii="Calibri" w:hAnsi="Calibri"/>
                <w:sz w:val="18"/>
                <w:szCs w:val="18"/>
              </w:rPr>
            </w:pPr>
            <w:ins w:id="12986" w:author="user" w:date="2012-02-29T14:51:00Z">
              <w:r w:rsidRPr="003B01B5">
                <w:rPr>
                  <w:rFonts w:ascii="Calibri" w:hAnsi="Calibri"/>
                  <w:sz w:val="18"/>
                  <w:szCs w:val="18"/>
                </w:rPr>
                <w:t>12000000</w:t>
              </w:r>
            </w:ins>
          </w:p>
        </w:tc>
        <w:tc>
          <w:tcPr>
            <w:tcW w:w="2480" w:type="dxa"/>
            <w:tcBorders>
              <w:top w:val="nil"/>
              <w:left w:val="nil"/>
              <w:bottom w:val="single" w:sz="4" w:space="0" w:color="auto"/>
              <w:right w:val="single" w:sz="4" w:space="0" w:color="auto"/>
            </w:tcBorders>
            <w:shd w:val="clear" w:color="auto" w:fill="auto"/>
          </w:tcPr>
          <w:p w:rsidR="00160D84" w:rsidRPr="003B01B5" w:rsidRDefault="00160D84" w:rsidP="0074335E">
            <w:pPr>
              <w:spacing w:line="300" w:lineRule="auto"/>
              <w:jc w:val="center"/>
              <w:rPr>
                <w:ins w:id="12987" w:author="user" w:date="2012-02-29T14:51:00Z"/>
                <w:rFonts w:ascii="Calibri" w:hAnsi="Calibri"/>
                <w:sz w:val="18"/>
                <w:szCs w:val="18"/>
              </w:rPr>
            </w:pPr>
            <w:ins w:id="12988" w:author="user" w:date="2012-02-29T14:51:00Z">
              <w:r w:rsidRPr="003B01B5">
                <w:rPr>
                  <w:rFonts w:ascii="Calibri" w:hAnsi="Calibri"/>
                  <w:sz w:val="18"/>
                  <w:szCs w:val="18"/>
                </w:rPr>
                <w:t>6182256</w:t>
              </w:r>
            </w:ins>
          </w:p>
        </w:tc>
      </w:tr>
      <w:tr w:rsidR="00160D84" w:rsidRPr="003B01B5" w:rsidTr="0074335E">
        <w:trPr>
          <w:trHeight w:val="300"/>
          <w:ins w:id="12989" w:author="user" w:date="2012-02-29T14:51:00Z"/>
        </w:trPr>
        <w:tc>
          <w:tcPr>
            <w:tcW w:w="2120" w:type="dxa"/>
            <w:tcBorders>
              <w:top w:val="nil"/>
              <w:left w:val="single" w:sz="4" w:space="0" w:color="auto"/>
              <w:bottom w:val="single" w:sz="4" w:space="0" w:color="auto"/>
              <w:right w:val="single" w:sz="4" w:space="0" w:color="auto"/>
            </w:tcBorders>
            <w:shd w:val="clear" w:color="auto" w:fill="auto"/>
          </w:tcPr>
          <w:p w:rsidR="00160D84" w:rsidRPr="003B01B5" w:rsidRDefault="00160D84" w:rsidP="0074335E">
            <w:pPr>
              <w:spacing w:line="300" w:lineRule="auto"/>
              <w:rPr>
                <w:ins w:id="12990" w:author="user" w:date="2012-02-29T14:51:00Z"/>
                <w:rFonts w:ascii="Calibri" w:hAnsi="Calibri"/>
                <w:b/>
                <w:bCs/>
                <w:sz w:val="18"/>
                <w:szCs w:val="18"/>
              </w:rPr>
            </w:pPr>
            <w:ins w:id="12991" w:author="user" w:date="2012-02-29T14:51:00Z">
              <w:r w:rsidRPr="003B01B5">
                <w:rPr>
                  <w:rFonts w:ascii="Calibri" w:hAnsi="Calibri"/>
                  <w:b/>
                  <w:bCs/>
                  <w:sz w:val="18"/>
                  <w:szCs w:val="18"/>
                </w:rPr>
                <w:t xml:space="preserve">Total </w:t>
              </w:r>
            </w:ins>
          </w:p>
        </w:tc>
        <w:tc>
          <w:tcPr>
            <w:tcW w:w="1360" w:type="dxa"/>
            <w:tcBorders>
              <w:top w:val="nil"/>
              <w:left w:val="nil"/>
              <w:bottom w:val="single" w:sz="4" w:space="0" w:color="auto"/>
              <w:right w:val="single" w:sz="4" w:space="0" w:color="auto"/>
            </w:tcBorders>
            <w:shd w:val="clear" w:color="auto" w:fill="auto"/>
          </w:tcPr>
          <w:p w:rsidR="00160D84" w:rsidRPr="003B01B5" w:rsidRDefault="00160D84" w:rsidP="0074335E">
            <w:pPr>
              <w:spacing w:line="300" w:lineRule="auto"/>
              <w:jc w:val="center"/>
              <w:rPr>
                <w:ins w:id="12992" w:author="user" w:date="2012-02-29T14:51:00Z"/>
                <w:rFonts w:ascii="Calibri" w:hAnsi="Calibri"/>
                <w:b/>
                <w:bCs/>
                <w:sz w:val="18"/>
                <w:szCs w:val="18"/>
              </w:rPr>
            </w:pPr>
            <w:ins w:id="12993" w:author="user" w:date="2012-02-29T14:51:00Z">
              <w:r w:rsidRPr="003B01B5">
                <w:rPr>
                  <w:rFonts w:ascii="Calibri" w:hAnsi="Calibri"/>
                  <w:b/>
                  <w:bCs/>
                  <w:sz w:val="18"/>
                  <w:szCs w:val="18"/>
                </w:rPr>
                <w:t>46.20</w:t>
              </w:r>
            </w:ins>
          </w:p>
        </w:tc>
        <w:tc>
          <w:tcPr>
            <w:tcW w:w="1360" w:type="dxa"/>
            <w:tcBorders>
              <w:top w:val="nil"/>
              <w:left w:val="nil"/>
              <w:bottom w:val="single" w:sz="4" w:space="0" w:color="auto"/>
              <w:right w:val="single" w:sz="4" w:space="0" w:color="auto"/>
            </w:tcBorders>
            <w:shd w:val="clear" w:color="auto" w:fill="auto"/>
          </w:tcPr>
          <w:p w:rsidR="00160D84" w:rsidRPr="003B01B5" w:rsidRDefault="00160D84" w:rsidP="0074335E">
            <w:pPr>
              <w:spacing w:line="300" w:lineRule="auto"/>
              <w:jc w:val="center"/>
              <w:rPr>
                <w:ins w:id="12994" w:author="user" w:date="2012-02-29T14:51:00Z"/>
                <w:rFonts w:ascii="Calibri" w:hAnsi="Calibri"/>
                <w:b/>
                <w:bCs/>
                <w:sz w:val="18"/>
                <w:szCs w:val="18"/>
              </w:rPr>
            </w:pPr>
            <w:ins w:id="12995" w:author="user" w:date="2012-02-29T14:51:00Z">
              <w:r w:rsidRPr="003B01B5">
                <w:rPr>
                  <w:rFonts w:ascii="Calibri" w:hAnsi="Calibri"/>
                  <w:b/>
                  <w:bCs/>
                  <w:sz w:val="18"/>
                  <w:szCs w:val="18"/>
                </w:rPr>
                <w:t> -</w:t>
              </w:r>
            </w:ins>
          </w:p>
        </w:tc>
        <w:tc>
          <w:tcPr>
            <w:tcW w:w="2480" w:type="dxa"/>
            <w:tcBorders>
              <w:top w:val="nil"/>
              <w:left w:val="nil"/>
              <w:bottom w:val="single" w:sz="4" w:space="0" w:color="auto"/>
              <w:right w:val="single" w:sz="4" w:space="0" w:color="auto"/>
            </w:tcBorders>
            <w:shd w:val="clear" w:color="auto" w:fill="auto"/>
          </w:tcPr>
          <w:p w:rsidR="00160D84" w:rsidRPr="003B01B5" w:rsidRDefault="00160D84" w:rsidP="0074335E">
            <w:pPr>
              <w:spacing w:line="300" w:lineRule="auto"/>
              <w:jc w:val="center"/>
              <w:rPr>
                <w:ins w:id="12996" w:author="user" w:date="2012-02-29T14:51:00Z"/>
                <w:rFonts w:ascii="Calibri" w:hAnsi="Calibri"/>
                <w:b/>
                <w:bCs/>
                <w:sz w:val="18"/>
                <w:szCs w:val="18"/>
              </w:rPr>
            </w:pPr>
            <w:ins w:id="12997" w:author="user" w:date="2012-02-29T14:51:00Z">
              <w:r w:rsidRPr="003B01B5">
                <w:rPr>
                  <w:rFonts w:ascii="Calibri" w:hAnsi="Calibri"/>
                  <w:b/>
                  <w:bCs/>
                  <w:sz w:val="18"/>
                  <w:szCs w:val="18"/>
                </w:rPr>
                <w:t>71637780</w:t>
              </w:r>
            </w:ins>
          </w:p>
        </w:tc>
      </w:tr>
    </w:tbl>
    <w:p w:rsidR="00160D84" w:rsidRPr="003B01B5" w:rsidRDefault="00160D84" w:rsidP="00160D84">
      <w:pPr>
        <w:spacing w:line="300" w:lineRule="auto"/>
        <w:jc w:val="both"/>
        <w:rPr>
          <w:ins w:id="12998" w:author="user" w:date="2012-02-29T14:51:00Z"/>
          <w:rFonts w:ascii="Calibri" w:hAnsi="Calibri" w:cs="Arial"/>
          <w:sz w:val="10"/>
          <w:szCs w:val="10"/>
        </w:rPr>
      </w:pPr>
    </w:p>
    <w:p w:rsidR="00160D84" w:rsidRPr="003B01B5" w:rsidRDefault="00160D84" w:rsidP="00160D84">
      <w:pPr>
        <w:pStyle w:val="StyleHeading1smal-head1TimesNewRoman12ptJustifiedLe"/>
        <w:spacing w:line="300" w:lineRule="auto"/>
        <w:rPr>
          <w:ins w:id="12999" w:author="user" w:date="2012-02-29T14:51:00Z"/>
          <w:rFonts w:ascii="Calibri" w:hAnsi="Calibri"/>
          <w:color w:val="auto"/>
          <w:sz w:val="22"/>
          <w:szCs w:val="22"/>
        </w:rPr>
      </w:pPr>
      <w:ins w:id="13000" w:author="user" w:date="2012-02-29T14:51:00Z">
        <w:r w:rsidRPr="003B01B5">
          <w:rPr>
            <w:rFonts w:ascii="Calibri" w:hAnsi="Calibri"/>
            <w:color w:val="auto"/>
            <w:sz w:val="22"/>
            <w:szCs w:val="22"/>
          </w:rPr>
          <w:t>8.3.2.2 Awareness Program</w:t>
        </w:r>
      </w:ins>
    </w:p>
    <w:p w:rsidR="00160D84" w:rsidRPr="003B01B5" w:rsidRDefault="00160D84" w:rsidP="00160D84">
      <w:pPr>
        <w:spacing w:line="300" w:lineRule="auto"/>
        <w:jc w:val="both"/>
        <w:rPr>
          <w:ins w:id="13001" w:author="user" w:date="2012-02-29T14:51:00Z"/>
          <w:rFonts w:ascii="Calibri" w:hAnsi="Calibri"/>
          <w:sz w:val="22"/>
          <w:szCs w:val="22"/>
        </w:rPr>
      </w:pPr>
      <w:ins w:id="13002" w:author="user" w:date="2012-02-29T14:51:00Z">
        <w:r w:rsidRPr="003B01B5">
          <w:rPr>
            <w:rFonts w:ascii="Calibri" w:hAnsi="Calibri"/>
            <w:sz w:val="22"/>
            <w:szCs w:val="22"/>
          </w:rPr>
          <w:t>Awareness program will be implemented to aware the people about the proper use of money, nature of job, project activity and its role in local economy etc. This program will be implemented once during the first year of project operation in each project district. Organization of lectures, distribution of pamphlets, audiovisuals, and posters are the methods proposed for awareness program. The project proponent will give priority in keeping locals for the positions needed during operation phase.</w:t>
        </w:r>
      </w:ins>
    </w:p>
    <w:p w:rsidR="00160D84" w:rsidRPr="003B01B5" w:rsidRDefault="00160D84" w:rsidP="00160D84">
      <w:pPr>
        <w:spacing w:after="60" w:line="300" w:lineRule="auto"/>
        <w:rPr>
          <w:ins w:id="13003" w:author="user" w:date="2012-02-29T14:51:00Z"/>
          <w:rFonts w:ascii="Calibri" w:hAnsi="Calibri" w:cs="Arial"/>
          <w:b/>
          <w:bCs/>
          <w:sz w:val="4"/>
          <w:szCs w:val="10"/>
        </w:rPr>
      </w:pPr>
    </w:p>
    <w:p w:rsidR="003C2D56" w:rsidRDefault="003C2D56" w:rsidP="00160D84">
      <w:pPr>
        <w:spacing w:line="300" w:lineRule="auto"/>
        <w:ind w:left="741" w:hanging="741"/>
        <w:jc w:val="both"/>
        <w:rPr>
          <w:ins w:id="13004" w:author="user" w:date="2012-03-01T12:00:00Z"/>
          <w:rFonts w:ascii="Calibri" w:hAnsi="Calibri" w:cs="Arial"/>
          <w:b/>
          <w:sz w:val="22"/>
          <w:szCs w:val="22"/>
        </w:rPr>
      </w:pPr>
    </w:p>
    <w:p w:rsidR="003C2D56" w:rsidRDefault="003C2D56" w:rsidP="00160D84">
      <w:pPr>
        <w:spacing w:line="300" w:lineRule="auto"/>
        <w:ind w:left="741" w:hanging="741"/>
        <w:jc w:val="both"/>
        <w:rPr>
          <w:ins w:id="13005" w:author="user" w:date="2012-03-01T12:00:00Z"/>
          <w:rFonts w:ascii="Calibri" w:hAnsi="Calibri" w:cs="Arial"/>
          <w:b/>
          <w:sz w:val="22"/>
          <w:szCs w:val="22"/>
        </w:rPr>
      </w:pPr>
    </w:p>
    <w:p w:rsidR="00160D84" w:rsidRPr="003B01B5" w:rsidRDefault="00160D84" w:rsidP="00160D84">
      <w:pPr>
        <w:spacing w:line="300" w:lineRule="auto"/>
        <w:ind w:left="741" w:hanging="741"/>
        <w:jc w:val="both"/>
        <w:rPr>
          <w:ins w:id="13006" w:author="user" w:date="2012-02-29T14:51:00Z"/>
          <w:rFonts w:ascii="Calibri" w:hAnsi="Calibri" w:cs="Arial"/>
          <w:b/>
          <w:sz w:val="22"/>
          <w:szCs w:val="22"/>
        </w:rPr>
      </w:pPr>
      <w:ins w:id="13007" w:author="user" w:date="2012-02-29T14:51:00Z">
        <w:r w:rsidRPr="003B01B5">
          <w:rPr>
            <w:rFonts w:ascii="Calibri" w:hAnsi="Calibri" w:cs="Arial"/>
            <w:b/>
            <w:sz w:val="22"/>
            <w:szCs w:val="22"/>
          </w:rPr>
          <w:lastRenderedPageBreak/>
          <w:t>8.3.2.3</w:t>
        </w:r>
        <w:r w:rsidRPr="003B01B5">
          <w:rPr>
            <w:rFonts w:ascii="Calibri" w:hAnsi="Calibri" w:cs="Arial"/>
            <w:b/>
            <w:sz w:val="22"/>
            <w:szCs w:val="22"/>
          </w:rPr>
          <w:tab/>
          <w:t>Land Fragmentation and Farming Hindrance</w:t>
        </w:r>
      </w:ins>
    </w:p>
    <w:p w:rsidR="00160D84" w:rsidRPr="003B01B5" w:rsidRDefault="00160D84" w:rsidP="00160D84">
      <w:pPr>
        <w:spacing w:line="300" w:lineRule="auto"/>
        <w:jc w:val="both"/>
        <w:rPr>
          <w:ins w:id="13008" w:author="user" w:date="2012-02-29T14:51:00Z"/>
          <w:rFonts w:ascii="Calibri" w:hAnsi="Calibri" w:cs="Arial"/>
          <w:sz w:val="22"/>
          <w:szCs w:val="22"/>
        </w:rPr>
      </w:pPr>
      <w:ins w:id="13009" w:author="user" w:date="2012-02-29T14:51:00Z">
        <w:r w:rsidRPr="003B01B5">
          <w:rPr>
            <w:rFonts w:ascii="Calibri" w:hAnsi="Calibri" w:cs="Arial"/>
            <w:sz w:val="22"/>
            <w:szCs w:val="22"/>
          </w:rPr>
          <w:t>The erection of towers/placement at center of farmland will be avoided to the extent possible. If the remaining land in a parcel is not applicable or difficult for the cultivation, the project will compensate the remaining land of the particular land parcel. The project will provide compensation for this land at prevailing market price. The ownership of such land will be transferred in the name of project.</w:t>
        </w:r>
      </w:ins>
    </w:p>
    <w:p w:rsidR="00160D84" w:rsidRPr="003B01B5" w:rsidRDefault="00160D84" w:rsidP="00160D84">
      <w:pPr>
        <w:spacing w:line="300" w:lineRule="auto"/>
        <w:ind w:left="741" w:hanging="741"/>
        <w:jc w:val="both"/>
        <w:rPr>
          <w:ins w:id="13010" w:author="user" w:date="2012-02-29T14:51:00Z"/>
          <w:rFonts w:ascii="Calibri" w:hAnsi="Calibri" w:cs="Arial"/>
          <w:b/>
          <w:sz w:val="22"/>
          <w:szCs w:val="22"/>
        </w:rPr>
      </w:pPr>
      <w:ins w:id="13011" w:author="user" w:date="2012-02-29T14:51:00Z">
        <w:r w:rsidRPr="003B01B5">
          <w:rPr>
            <w:rFonts w:ascii="Calibri" w:hAnsi="Calibri" w:cs="Arial"/>
            <w:b/>
            <w:sz w:val="22"/>
            <w:szCs w:val="22"/>
          </w:rPr>
          <w:t xml:space="preserve">8.3.2.4 Electromagnetic Field </w:t>
        </w:r>
      </w:ins>
    </w:p>
    <w:p w:rsidR="00160D84" w:rsidRPr="003B01B5" w:rsidRDefault="00160D84" w:rsidP="00160D84">
      <w:pPr>
        <w:spacing w:line="300" w:lineRule="auto"/>
        <w:jc w:val="both"/>
        <w:rPr>
          <w:ins w:id="13012" w:author="user" w:date="2012-02-29T14:51:00Z"/>
          <w:rFonts w:ascii="Calibri" w:hAnsi="Calibri" w:cs="Arial"/>
          <w:sz w:val="10"/>
          <w:szCs w:val="10"/>
        </w:rPr>
      </w:pPr>
    </w:p>
    <w:p w:rsidR="00160D84" w:rsidRPr="003B01B5" w:rsidRDefault="00160D84" w:rsidP="00160D84">
      <w:pPr>
        <w:spacing w:line="300" w:lineRule="auto"/>
        <w:jc w:val="both"/>
        <w:rPr>
          <w:ins w:id="13013" w:author="user" w:date="2012-02-29T14:51:00Z"/>
          <w:rFonts w:ascii="Calibri" w:hAnsi="Calibri" w:cs="Arial"/>
          <w:sz w:val="22"/>
          <w:szCs w:val="22"/>
        </w:rPr>
      </w:pPr>
      <w:ins w:id="13014" w:author="user" w:date="2012-02-29T14:51:00Z">
        <w:r w:rsidRPr="003B01B5">
          <w:rPr>
            <w:rFonts w:ascii="Calibri" w:hAnsi="Calibri" w:cs="Arial"/>
            <w:sz w:val="22"/>
            <w:szCs w:val="22"/>
          </w:rPr>
          <w:t xml:space="preserve">The ROW shall be maintained as per Electricity Regulation. Very sensitive and fully redundant transmission line protection will be adopted for the proposed line. A precautionary approach for reducing the effect of EMF will be adopted by following the guidelines for limits on magnetic field stipulated by the International Radiation Protection Association (IRPA). No houses or other buildings will be permitted within the ROW, with existing houses and other structures relocated outside the RoW. Awareness programs on safety will be conducted for project staff and local residents at key localities in the project area. Fencing of towers at some locations (e.g. near schools, highway crossings etc), warning signs and metal guard structures on the towers are proposed to dissuade people from climbing or tampering with towers. </w:t>
        </w:r>
      </w:ins>
    </w:p>
    <w:p w:rsidR="00160D84" w:rsidRPr="003B01B5" w:rsidRDefault="00160D84" w:rsidP="00160D84">
      <w:pPr>
        <w:spacing w:after="60" w:line="300" w:lineRule="auto"/>
        <w:rPr>
          <w:ins w:id="13015" w:author="user" w:date="2012-02-29T14:51:00Z"/>
          <w:rFonts w:ascii="Calibri" w:hAnsi="Calibri" w:cs="Arial"/>
          <w:b/>
          <w:bCs/>
          <w:sz w:val="6"/>
          <w:szCs w:val="10"/>
        </w:rPr>
      </w:pPr>
    </w:p>
    <w:p w:rsidR="00160D84" w:rsidRPr="003B01B5" w:rsidRDefault="00160D84" w:rsidP="00160D84">
      <w:pPr>
        <w:spacing w:line="300" w:lineRule="auto"/>
        <w:jc w:val="both"/>
        <w:rPr>
          <w:ins w:id="13016" w:author="user" w:date="2012-02-29T14:51:00Z"/>
          <w:rFonts w:ascii="Calibri" w:hAnsi="Calibri" w:cs="Arial"/>
          <w:b/>
          <w:sz w:val="22"/>
          <w:szCs w:val="22"/>
        </w:rPr>
      </w:pPr>
      <w:ins w:id="13017" w:author="user" w:date="2012-02-29T14:51:00Z">
        <w:r w:rsidRPr="003B01B5">
          <w:rPr>
            <w:rFonts w:ascii="Calibri" w:hAnsi="Calibri" w:cs="Arial"/>
            <w:b/>
            <w:sz w:val="22"/>
            <w:szCs w:val="22"/>
          </w:rPr>
          <w:t>8. 3.2.5 Occupational Health and Safety</w:t>
        </w:r>
      </w:ins>
    </w:p>
    <w:p w:rsidR="00160D84" w:rsidRPr="003B01B5" w:rsidRDefault="00160D84" w:rsidP="00160D84">
      <w:pPr>
        <w:spacing w:line="300" w:lineRule="auto"/>
        <w:rPr>
          <w:ins w:id="13018" w:author="user" w:date="2012-02-29T14:51:00Z"/>
          <w:rFonts w:ascii="Calibri" w:hAnsi="Calibri" w:cs="Arial"/>
          <w:sz w:val="6"/>
          <w:szCs w:val="10"/>
          <w:highlight w:val="green"/>
        </w:rPr>
      </w:pPr>
    </w:p>
    <w:p w:rsidR="00160D84" w:rsidRPr="003B01B5" w:rsidRDefault="00160D84" w:rsidP="00160D84">
      <w:pPr>
        <w:spacing w:line="300" w:lineRule="auto"/>
        <w:jc w:val="both"/>
        <w:rPr>
          <w:ins w:id="13019" w:author="user" w:date="2012-02-29T14:51:00Z"/>
          <w:rFonts w:ascii="Calibri" w:hAnsi="Calibri" w:cs="Arial"/>
          <w:sz w:val="22"/>
          <w:szCs w:val="22"/>
        </w:rPr>
      </w:pPr>
      <w:ins w:id="13020" w:author="user" w:date="2012-02-29T14:51:00Z">
        <w:r w:rsidRPr="003B01B5">
          <w:rPr>
            <w:rFonts w:ascii="Calibri" w:hAnsi="Calibri" w:cs="Arial"/>
            <w:sz w:val="22"/>
            <w:szCs w:val="22"/>
          </w:rPr>
          <w:t xml:space="preserve">Safety equipment required for the operation of the transmission line will be provided. During the maintenance, major area will be restricted for entry of unauthorized person to avoid disturbances and risk. Hard hat, eye glass, safety boot, ear plugs, good electric light system, good earthling devices, fire fighting accessories, caution signals, safety belt and other safety equipment as required at particular site and work area will be provided. 30 meter ROW will be strictly maintained to minimize the likely risks of conductor breakage, induced voltages, etc. Appropriate protection system and equipment will be installed at the substation to ensure the automatic isolation of the line in case of abnormal conditions. A safety awareness program will be implemented at the beginning of project operation to inform the local people about the likely risk and safety measures to be applied. The awareness program also includes awareness regarding not to getting close to the transmission line especially those person who have pacemaker and other similar devices transplanted in their body.  As mentioned in baseline the proposed route maintain reasonable distance to settlement and public places except at few locations where it is unavoidable  </w:t>
        </w:r>
      </w:ins>
    </w:p>
    <w:p w:rsidR="00160D84" w:rsidRPr="003B01B5" w:rsidRDefault="00160D84" w:rsidP="00160D84">
      <w:pPr>
        <w:spacing w:line="300" w:lineRule="auto"/>
        <w:jc w:val="both"/>
        <w:rPr>
          <w:ins w:id="13021" w:author="user" w:date="2012-02-29T14:51:00Z"/>
          <w:sz w:val="12"/>
        </w:rPr>
      </w:pPr>
      <w:bookmarkStart w:id="13022" w:name="_Toc272572308"/>
      <w:bookmarkStart w:id="13023" w:name="_Toc283484587"/>
      <w:bookmarkStart w:id="13024" w:name="_Toc272572359"/>
    </w:p>
    <w:p w:rsidR="00160D84" w:rsidRPr="003B01B5" w:rsidRDefault="00160D84" w:rsidP="00160D84">
      <w:pPr>
        <w:pStyle w:val="Heading3"/>
        <w:spacing w:line="300" w:lineRule="auto"/>
        <w:rPr>
          <w:ins w:id="13025" w:author="user" w:date="2012-02-29T14:51:00Z"/>
          <w:rFonts w:ascii="Calibri" w:hAnsi="Calibri" w:cs="Calibri"/>
          <w:sz w:val="22"/>
          <w:szCs w:val="22"/>
        </w:rPr>
      </w:pPr>
      <w:ins w:id="13026" w:author="user" w:date="2012-02-29T14:51:00Z">
        <w:r w:rsidRPr="003B01B5">
          <w:rPr>
            <w:rFonts w:ascii="Calibri" w:hAnsi="Calibri" w:cs="Calibri"/>
            <w:sz w:val="22"/>
            <w:szCs w:val="22"/>
          </w:rPr>
          <w:t>8. 4</w:t>
        </w:r>
        <w:r w:rsidRPr="003B01B5">
          <w:rPr>
            <w:rFonts w:ascii="Calibri" w:hAnsi="Calibri" w:cs="Calibri"/>
            <w:sz w:val="22"/>
            <w:szCs w:val="22"/>
          </w:rPr>
          <w:tab/>
          <w:t xml:space="preserve">Entitlement </w:t>
        </w:r>
        <w:bookmarkEnd w:id="13022"/>
        <w:r w:rsidRPr="003B01B5">
          <w:rPr>
            <w:rFonts w:ascii="Calibri" w:hAnsi="Calibri" w:cs="Calibri"/>
            <w:sz w:val="22"/>
            <w:szCs w:val="22"/>
          </w:rPr>
          <w:t>Matrix</w:t>
        </w:r>
        <w:bookmarkEnd w:id="13023"/>
      </w:ins>
    </w:p>
    <w:p w:rsidR="00160D84" w:rsidRPr="003B01B5" w:rsidRDefault="00160D84" w:rsidP="00160D84">
      <w:pPr>
        <w:spacing w:line="300" w:lineRule="auto"/>
        <w:jc w:val="both"/>
        <w:rPr>
          <w:ins w:id="13027" w:author="user" w:date="2012-02-29T14:51:00Z"/>
          <w:rFonts w:ascii="Calibri" w:hAnsi="Calibri" w:cs="Arial"/>
          <w:sz w:val="22"/>
          <w:szCs w:val="22"/>
        </w:rPr>
      </w:pPr>
      <w:ins w:id="13028" w:author="user" w:date="2012-02-29T14:51:00Z">
        <w:r w:rsidRPr="003B01B5">
          <w:rPr>
            <w:rFonts w:ascii="Calibri" w:hAnsi="Calibri" w:cs="Arial"/>
            <w:sz w:val="22"/>
            <w:szCs w:val="22"/>
          </w:rPr>
          <w:t xml:space="preserve">Through the acquisition of private and community assets, the Hetauda-Bharatpur Transmission line (HBTL) Project will affect property owners, their dependants and local community. This Entitlement Framework accordingly specifies compensation and/or rehabilitation measures for two units of entitlement individuals including affected individuals/ households and the local community. </w:t>
        </w:r>
      </w:ins>
    </w:p>
    <w:p w:rsidR="00160D84" w:rsidRPr="003B01B5" w:rsidRDefault="00160D84" w:rsidP="00160D84">
      <w:pPr>
        <w:spacing w:line="300" w:lineRule="auto"/>
        <w:jc w:val="both"/>
        <w:rPr>
          <w:ins w:id="13029" w:author="user" w:date="2012-02-29T14:51:00Z"/>
          <w:rFonts w:ascii="Calibri" w:hAnsi="Calibri" w:cs="Arial"/>
          <w:sz w:val="2"/>
          <w:szCs w:val="2"/>
        </w:rPr>
      </w:pPr>
    </w:p>
    <w:p w:rsidR="00160D84" w:rsidRPr="003B01B5" w:rsidRDefault="00160D84" w:rsidP="00160D84">
      <w:pPr>
        <w:spacing w:line="300" w:lineRule="auto"/>
        <w:jc w:val="both"/>
        <w:rPr>
          <w:ins w:id="13030" w:author="user" w:date="2012-02-29T14:51:00Z"/>
          <w:rFonts w:ascii="Calibri" w:hAnsi="Calibri" w:cs="Arial"/>
          <w:sz w:val="22"/>
          <w:szCs w:val="22"/>
        </w:rPr>
      </w:pPr>
      <w:ins w:id="13031" w:author="user" w:date="2012-02-29T14:51:00Z">
        <w:r w:rsidRPr="003B01B5">
          <w:rPr>
            <w:rFonts w:ascii="Calibri" w:hAnsi="Calibri" w:cs="Arial"/>
            <w:sz w:val="22"/>
            <w:szCs w:val="22"/>
          </w:rPr>
          <w:t xml:space="preserve">Compensation will be provided to the affected private property. Furthermore, the owners of affected house will be provided house rent allowance for 6 months, and one time dislocation and transportation allowances. Apart from the compensation for acquired land, assistance will be provided to the households losing &gt;10.0% of land and reduction in agriculture for reestablishment </w:t>
        </w:r>
        <w:r w:rsidRPr="003B01B5">
          <w:rPr>
            <w:rFonts w:ascii="Calibri" w:hAnsi="Calibri" w:cs="Arial"/>
            <w:sz w:val="22"/>
            <w:szCs w:val="22"/>
          </w:rPr>
          <w:lastRenderedPageBreak/>
          <w:t xml:space="preserve">and improvement of livelihood. Similarly, the women headed and Dalit households losing land will be supported for reestablishment and improvement of livelihood. </w:t>
        </w:r>
      </w:ins>
    </w:p>
    <w:p w:rsidR="00160D84" w:rsidRPr="003B01B5" w:rsidRDefault="00160D84" w:rsidP="00160D84">
      <w:pPr>
        <w:spacing w:line="300" w:lineRule="auto"/>
        <w:jc w:val="both"/>
        <w:rPr>
          <w:ins w:id="13032" w:author="user" w:date="2012-02-29T14:51:00Z"/>
          <w:rFonts w:ascii="Calibri" w:hAnsi="Calibri" w:cs="Arial"/>
          <w:sz w:val="22"/>
          <w:szCs w:val="22"/>
        </w:rPr>
      </w:pPr>
      <w:ins w:id="13033" w:author="user" w:date="2012-02-29T14:51:00Z">
        <w:r w:rsidRPr="003B01B5">
          <w:rPr>
            <w:rFonts w:ascii="Calibri" w:hAnsi="Calibri" w:cs="Arial"/>
            <w:sz w:val="22"/>
            <w:szCs w:val="22"/>
          </w:rPr>
          <w:t>This assistance will include  livestock/agriculture training to one member of each household and assistance (hybrid seed, small agriculture tools and goat/pig, poultry), technical training in the areas of mason, basic plumbing, house wiring, gas wilding, fabrication, driving, tailoring etc. as per their interest.</w:t>
        </w:r>
      </w:ins>
    </w:p>
    <w:p w:rsidR="00160D84" w:rsidRPr="003B01B5" w:rsidRDefault="00160D84" w:rsidP="00160D84">
      <w:pPr>
        <w:spacing w:line="300" w:lineRule="auto"/>
        <w:jc w:val="both"/>
        <w:rPr>
          <w:ins w:id="13034" w:author="user" w:date="2012-02-29T14:51:00Z"/>
          <w:rFonts w:ascii="Calibri" w:hAnsi="Calibri" w:cs="Arial"/>
          <w:sz w:val="10"/>
          <w:szCs w:val="22"/>
        </w:rPr>
      </w:pPr>
    </w:p>
    <w:p w:rsidR="00160D84" w:rsidRPr="003B01B5" w:rsidRDefault="00160D84" w:rsidP="00160D84">
      <w:pPr>
        <w:spacing w:line="300" w:lineRule="auto"/>
        <w:jc w:val="both"/>
        <w:rPr>
          <w:ins w:id="13035" w:author="user" w:date="2012-02-29T14:51:00Z"/>
          <w:rFonts w:ascii="Calibri" w:hAnsi="Calibri" w:cs="Arial"/>
          <w:sz w:val="22"/>
          <w:szCs w:val="22"/>
        </w:rPr>
      </w:pPr>
      <w:ins w:id="13036" w:author="user" w:date="2012-02-29T14:51:00Z">
        <w:r w:rsidRPr="003B01B5">
          <w:rPr>
            <w:rFonts w:ascii="Calibri" w:hAnsi="Calibri" w:cs="Arial"/>
            <w:sz w:val="22"/>
            <w:szCs w:val="22"/>
          </w:rPr>
          <w:t xml:space="preserve">Loss of private and community assets will be valued and compensated based on the entitlement matrix given in </w:t>
        </w:r>
        <w:r w:rsidRPr="003B01B5">
          <w:rPr>
            <w:rFonts w:ascii="Calibri" w:hAnsi="Calibri" w:cs="Arial"/>
            <w:bCs/>
            <w:sz w:val="22"/>
            <w:szCs w:val="22"/>
          </w:rPr>
          <w:t>Table 8.7</w:t>
        </w:r>
        <w:r w:rsidRPr="003B01B5">
          <w:rPr>
            <w:rFonts w:ascii="Calibri" w:hAnsi="Calibri" w:cs="Arial"/>
            <w:sz w:val="22"/>
            <w:szCs w:val="22"/>
          </w:rPr>
          <w:t xml:space="preserve"> below.</w:t>
        </w:r>
      </w:ins>
    </w:p>
    <w:p w:rsidR="00160D84" w:rsidRPr="003B01B5" w:rsidRDefault="00160D84" w:rsidP="00160D84">
      <w:pPr>
        <w:spacing w:line="360" w:lineRule="auto"/>
        <w:jc w:val="both"/>
        <w:rPr>
          <w:ins w:id="13037" w:author="user" w:date="2012-02-29T14:51:00Z"/>
          <w:rFonts w:ascii="Calibri" w:hAnsi="Calibri" w:cs="Calibri"/>
          <w:sz w:val="2"/>
          <w:szCs w:val="8"/>
        </w:rPr>
      </w:pPr>
    </w:p>
    <w:p w:rsidR="00160D84" w:rsidRPr="003B01B5" w:rsidRDefault="00160D84" w:rsidP="00160D84">
      <w:pPr>
        <w:rPr>
          <w:ins w:id="13038" w:author="user" w:date="2012-02-29T14:51:00Z"/>
          <w:rFonts w:ascii="Calibri" w:hAnsi="Calibri" w:cs="Calibri"/>
          <w:b/>
          <w:sz w:val="6"/>
          <w:szCs w:val="6"/>
        </w:rPr>
      </w:pPr>
    </w:p>
    <w:p w:rsidR="00160D84" w:rsidRPr="003B01B5" w:rsidRDefault="00160D84" w:rsidP="00160D84">
      <w:pPr>
        <w:rPr>
          <w:ins w:id="13039" w:author="user" w:date="2012-02-29T14:51:00Z"/>
          <w:rFonts w:ascii="Calibri" w:hAnsi="Calibri" w:cs="Calibri"/>
          <w:sz w:val="20"/>
          <w:szCs w:val="20"/>
        </w:rPr>
      </w:pPr>
      <w:ins w:id="13040" w:author="user" w:date="2012-02-29T14:51:00Z">
        <w:r w:rsidRPr="003B01B5">
          <w:rPr>
            <w:rFonts w:ascii="Calibri" w:hAnsi="Calibri" w:cs="Calibri"/>
            <w:b/>
            <w:sz w:val="20"/>
            <w:szCs w:val="20"/>
          </w:rPr>
          <w:t>Table 8.7: Entitlement Matrix</w:t>
        </w:r>
        <w:bookmarkEnd w:id="13024"/>
        <w:r w:rsidRPr="003B01B5">
          <w:rPr>
            <w:rFonts w:ascii="Calibri" w:hAnsi="Calibri" w:cs="Calibri"/>
            <w:b/>
            <w:sz w:val="20"/>
            <w:szCs w:val="20"/>
          </w:rPr>
          <w:t xml:space="preserve"> </w:t>
        </w:r>
      </w:ins>
    </w:p>
    <w:p w:rsidR="00160D84" w:rsidRPr="003B01B5" w:rsidRDefault="00160D84" w:rsidP="00160D84">
      <w:pPr>
        <w:rPr>
          <w:ins w:id="13041" w:author="user" w:date="2012-02-29T14:51:00Z"/>
          <w:rFonts w:ascii="Calibri" w:hAnsi="Calibri"/>
          <w:b/>
          <w:sz w:val="12"/>
          <w:szCs w:val="12"/>
        </w:rPr>
      </w:pPr>
    </w:p>
    <w:tbl>
      <w:tblPr>
        <w:tblW w:w="0" w:type="auto"/>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2"/>
        <w:gridCol w:w="2288"/>
        <w:gridCol w:w="2713"/>
        <w:gridCol w:w="3474"/>
      </w:tblGrid>
      <w:tr w:rsidR="00160D84" w:rsidRPr="003B01B5" w:rsidTr="0074335E">
        <w:trPr>
          <w:trHeight w:val="288"/>
          <w:tblHeader/>
          <w:ins w:id="13042" w:author="user" w:date="2012-02-29T14:51:00Z"/>
        </w:trPr>
        <w:tc>
          <w:tcPr>
            <w:tcW w:w="0" w:type="auto"/>
            <w:shd w:val="clear" w:color="auto" w:fill="C0C0C0"/>
            <w:vAlign w:val="center"/>
          </w:tcPr>
          <w:p w:rsidR="00160D84" w:rsidRPr="003B01B5" w:rsidRDefault="00160D84" w:rsidP="0074335E">
            <w:pPr>
              <w:jc w:val="center"/>
              <w:rPr>
                <w:ins w:id="13043" w:author="user" w:date="2012-02-29T14:51:00Z"/>
                <w:rFonts w:ascii="Calibri" w:hAnsi="Calibri" w:cs="Arial"/>
                <w:b/>
                <w:sz w:val="18"/>
                <w:szCs w:val="18"/>
              </w:rPr>
            </w:pPr>
            <w:ins w:id="13044" w:author="user" w:date="2012-02-29T14:51:00Z">
              <w:r w:rsidRPr="003B01B5">
                <w:rPr>
                  <w:rFonts w:ascii="Calibri" w:hAnsi="Calibri" w:cs="Arial"/>
                  <w:b/>
                  <w:sz w:val="18"/>
                  <w:szCs w:val="18"/>
                </w:rPr>
                <w:t>Type of Loss</w:t>
              </w:r>
            </w:ins>
          </w:p>
        </w:tc>
        <w:tc>
          <w:tcPr>
            <w:tcW w:w="0" w:type="auto"/>
            <w:shd w:val="clear" w:color="auto" w:fill="C0C0C0"/>
            <w:vAlign w:val="center"/>
          </w:tcPr>
          <w:p w:rsidR="00160D84" w:rsidRPr="003B01B5" w:rsidRDefault="00160D84" w:rsidP="0074335E">
            <w:pPr>
              <w:jc w:val="center"/>
              <w:rPr>
                <w:ins w:id="13045" w:author="user" w:date="2012-02-29T14:51:00Z"/>
                <w:rFonts w:ascii="Calibri" w:hAnsi="Calibri" w:cs="Arial"/>
                <w:b/>
                <w:sz w:val="18"/>
                <w:szCs w:val="18"/>
              </w:rPr>
            </w:pPr>
            <w:ins w:id="13046" w:author="user" w:date="2012-02-29T14:51:00Z">
              <w:r w:rsidRPr="003B01B5">
                <w:rPr>
                  <w:rFonts w:ascii="Calibri" w:hAnsi="Calibri" w:cs="Arial"/>
                  <w:b/>
                  <w:sz w:val="18"/>
                  <w:szCs w:val="18"/>
                </w:rPr>
                <w:t>Entitlement Unit</w:t>
              </w:r>
            </w:ins>
          </w:p>
        </w:tc>
        <w:tc>
          <w:tcPr>
            <w:tcW w:w="0" w:type="auto"/>
            <w:shd w:val="clear" w:color="auto" w:fill="C0C0C0"/>
            <w:vAlign w:val="center"/>
          </w:tcPr>
          <w:p w:rsidR="00160D84" w:rsidRPr="003B01B5" w:rsidRDefault="00160D84" w:rsidP="0074335E">
            <w:pPr>
              <w:jc w:val="center"/>
              <w:rPr>
                <w:ins w:id="13047" w:author="user" w:date="2012-02-29T14:51:00Z"/>
                <w:rFonts w:ascii="Calibri" w:hAnsi="Calibri" w:cs="Arial"/>
                <w:b/>
                <w:sz w:val="18"/>
                <w:szCs w:val="18"/>
              </w:rPr>
            </w:pPr>
            <w:ins w:id="13048" w:author="user" w:date="2012-02-29T14:51:00Z">
              <w:r w:rsidRPr="003B01B5">
                <w:rPr>
                  <w:rFonts w:ascii="Calibri" w:hAnsi="Calibri" w:cs="Arial"/>
                  <w:b/>
                  <w:sz w:val="18"/>
                  <w:szCs w:val="18"/>
                </w:rPr>
                <w:t>Description of Entitlements</w:t>
              </w:r>
            </w:ins>
          </w:p>
        </w:tc>
        <w:tc>
          <w:tcPr>
            <w:tcW w:w="0" w:type="auto"/>
            <w:shd w:val="clear" w:color="auto" w:fill="C0C0C0"/>
            <w:vAlign w:val="center"/>
          </w:tcPr>
          <w:p w:rsidR="00160D84" w:rsidRPr="003B01B5" w:rsidRDefault="00160D84" w:rsidP="0074335E">
            <w:pPr>
              <w:jc w:val="center"/>
              <w:rPr>
                <w:ins w:id="13049" w:author="user" w:date="2012-02-29T14:51:00Z"/>
                <w:rFonts w:ascii="Calibri" w:hAnsi="Calibri" w:cs="Arial"/>
                <w:b/>
                <w:sz w:val="18"/>
                <w:szCs w:val="18"/>
              </w:rPr>
            </w:pPr>
            <w:ins w:id="13050" w:author="user" w:date="2012-02-29T14:51:00Z">
              <w:r w:rsidRPr="003B01B5">
                <w:rPr>
                  <w:rFonts w:ascii="Calibri" w:hAnsi="Calibri" w:cs="Arial"/>
                  <w:b/>
                  <w:sz w:val="18"/>
                  <w:szCs w:val="18"/>
                </w:rPr>
                <w:t>Implementation Measures</w:t>
              </w:r>
            </w:ins>
          </w:p>
        </w:tc>
      </w:tr>
      <w:tr w:rsidR="00160D84" w:rsidRPr="003B01B5" w:rsidTr="0074335E">
        <w:trPr>
          <w:trHeight w:val="288"/>
          <w:ins w:id="13051" w:author="user" w:date="2012-02-29T14:51:00Z"/>
        </w:trPr>
        <w:tc>
          <w:tcPr>
            <w:tcW w:w="0" w:type="auto"/>
            <w:gridSpan w:val="4"/>
            <w:vAlign w:val="center"/>
          </w:tcPr>
          <w:p w:rsidR="00160D84" w:rsidRPr="003B01B5" w:rsidRDefault="00160D84" w:rsidP="0074335E">
            <w:pPr>
              <w:rPr>
                <w:ins w:id="13052" w:author="user" w:date="2012-02-29T14:51:00Z"/>
                <w:rFonts w:ascii="Calibri" w:hAnsi="Calibri" w:cs="Arial"/>
                <w:b/>
                <w:sz w:val="18"/>
                <w:szCs w:val="18"/>
              </w:rPr>
            </w:pPr>
            <w:ins w:id="13053" w:author="user" w:date="2012-02-29T14:51:00Z">
              <w:r w:rsidRPr="003B01B5">
                <w:rPr>
                  <w:rFonts w:ascii="Calibri" w:hAnsi="Calibri" w:cs="Arial"/>
                  <w:b/>
                  <w:sz w:val="18"/>
                  <w:szCs w:val="18"/>
                </w:rPr>
                <w:t>1. House and Other Structures</w:t>
              </w:r>
            </w:ins>
          </w:p>
        </w:tc>
      </w:tr>
      <w:tr w:rsidR="00160D84" w:rsidRPr="003B01B5" w:rsidTr="0074335E">
        <w:trPr>
          <w:trHeight w:val="288"/>
          <w:ins w:id="13054" w:author="user" w:date="2012-02-29T14:51:00Z"/>
        </w:trPr>
        <w:tc>
          <w:tcPr>
            <w:tcW w:w="0" w:type="auto"/>
            <w:vAlign w:val="center"/>
          </w:tcPr>
          <w:p w:rsidR="00160D84" w:rsidRPr="003B01B5" w:rsidRDefault="00160D84" w:rsidP="0074335E">
            <w:pPr>
              <w:rPr>
                <w:ins w:id="13055" w:author="user" w:date="2012-02-29T14:51:00Z"/>
                <w:rFonts w:ascii="Calibri" w:hAnsi="Calibri" w:cs="Arial"/>
                <w:sz w:val="18"/>
                <w:szCs w:val="18"/>
              </w:rPr>
            </w:pPr>
            <w:ins w:id="13056" w:author="user" w:date="2012-02-29T14:51:00Z">
              <w:r w:rsidRPr="003B01B5">
                <w:rPr>
                  <w:rFonts w:ascii="Calibri" w:hAnsi="Calibri" w:cs="Arial"/>
                  <w:sz w:val="18"/>
                  <w:szCs w:val="18"/>
                </w:rPr>
                <w:t xml:space="preserve">1.1  Loss of  Residential Structures </w:t>
              </w:r>
            </w:ins>
          </w:p>
        </w:tc>
        <w:tc>
          <w:tcPr>
            <w:tcW w:w="0" w:type="auto"/>
            <w:vAlign w:val="center"/>
          </w:tcPr>
          <w:p w:rsidR="00160D84" w:rsidRPr="003B01B5" w:rsidRDefault="00160D84" w:rsidP="00160D84">
            <w:pPr>
              <w:widowControl w:val="0"/>
              <w:numPr>
                <w:ilvl w:val="0"/>
                <w:numId w:val="23"/>
              </w:numPr>
              <w:tabs>
                <w:tab w:val="clear" w:pos="720"/>
              </w:tabs>
              <w:adjustRightInd w:val="0"/>
              <w:ind w:left="0" w:hanging="252"/>
              <w:textAlignment w:val="baseline"/>
              <w:rPr>
                <w:ins w:id="13057" w:author="user" w:date="2012-02-29T14:51:00Z"/>
                <w:rFonts w:ascii="Calibri" w:hAnsi="Calibri" w:cs="Arial"/>
                <w:sz w:val="18"/>
                <w:szCs w:val="18"/>
              </w:rPr>
            </w:pPr>
            <w:ins w:id="13058" w:author="user" w:date="2012-02-29T14:51:00Z">
              <w:r w:rsidRPr="003B01B5">
                <w:rPr>
                  <w:rFonts w:ascii="Calibri" w:hAnsi="Calibri" w:cs="Arial"/>
                  <w:sz w:val="18"/>
                  <w:szCs w:val="18"/>
                </w:rPr>
                <w:t>Titleholder</w:t>
              </w:r>
            </w:ins>
          </w:p>
          <w:p w:rsidR="00160D84" w:rsidRPr="003B01B5" w:rsidRDefault="00160D84" w:rsidP="0074335E">
            <w:pPr>
              <w:widowControl w:val="0"/>
              <w:adjustRightInd w:val="0"/>
              <w:textAlignment w:val="baseline"/>
              <w:rPr>
                <w:ins w:id="13059" w:author="user" w:date="2012-02-29T14:51:00Z"/>
                <w:rFonts w:ascii="Calibri" w:hAnsi="Calibri" w:cs="Arial"/>
                <w:sz w:val="18"/>
                <w:szCs w:val="18"/>
              </w:rPr>
            </w:pPr>
          </w:p>
        </w:tc>
        <w:tc>
          <w:tcPr>
            <w:tcW w:w="0" w:type="auto"/>
            <w:vAlign w:val="center"/>
          </w:tcPr>
          <w:p w:rsidR="00160D84" w:rsidRPr="003B01B5" w:rsidRDefault="00160D84" w:rsidP="00160D84">
            <w:pPr>
              <w:widowControl w:val="0"/>
              <w:numPr>
                <w:ilvl w:val="3"/>
                <w:numId w:val="24"/>
              </w:numPr>
              <w:tabs>
                <w:tab w:val="clear" w:pos="2880"/>
              </w:tabs>
              <w:adjustRightInd w:val="0"/>
              <w:ind w:left="0" w:hanging="115"/>
              <w:textAlignment w:val="baseline"/>
              <w:rPr>
                <w:ins w:id="13060" w:author="user" w:date="2012-02-29T14:51:00Z"/>
                <w:rFonts w:ascii="Calibri" w:hAnsi="Calibri" w:cs="Arial"/>
                <w:sz w:val="18"/>
                <w:szCs w:val="18"/>
              </w:rPr>
            </w:pPr>
            <w:ins w:id="13061" w:author="user" w:date="2012-02-29T14:51:00Z">
              <w:r w:rsidRPr="003B01B5">
                <w:rPr>
                  <w:rFonts w:ascii="Calibri" w:hAnsi="Calibri" w:cs="Arial"/>
                  <w:sz w:val="18"/>
                  <w:szCs w:val="18"/>
                </w:rPr>
                <w:t xml:space="preserve">Cash compensation for loss of house at replacement cost, according to house type. </w:t>
              </w:r>
            </w:ins>
          </w:p>
          <w:p w:rsidR="00160D84" w:rsidRPr="003B01B5" w:rsidRDefault="00160D84" w:rsidP="00160D84">
            <w:pPr>
              <w:widowControl w:val="0"/>
              <w:numPr>
                <w:ilvl w:val="3"/>
                <w:numId w:val="24"/>
              </w:numPr>
              <w:tabs>
                <w:tab w:val="clear" w:pos="2880"/>
              </w:tabs>
              <w:adjustRightInd w:val="0"/>
              <w:ind w:left="0" w:hanging="115"/>
              <w:textAlignment w:val="baseline"/>
              <w:rPr>
                <w:ins w:id="13062" w:author="user" w:date="2012-02-29T14:51:00Z"/>
                <w:rFonts w:ascii="Calibri" w:hAnsi="Calibri" w:cs="Arial"/>
                <w:sz w:val="18"/>
                <w:szCs w:val="18"/>
              </w:rPr>
            </w:pPr>
            <w:ins w:id="13063" w:author="user" w:date="2012-02-29T14:51:00Z">
              <w:r w:rsidRPr="003B01B5">
                <w:rPr>
                  <w:rFonts w:ascii="Calibri" w:hAnsi="Calibri" w:cs="Arial"/>
                  <w:sz w:val="18"/>
                  <w:szCs w:val="18"/>
                </w:rPr>
                <w:t xml:space="preserve">Compensation for land occupied by the structure </w:t>
              </w:r>
            </w:ins>
          </w:p>
          <w:p w:rsidR="00160D84" w:rsidRPr="003B01B5" w:rsidRDefault="00160D84" w:rsidP="0074335E">
            <w:pPr>
              <w:widowControl w:val="0"/>
              <w:adjustRightInd w:val="0"/>
              <w:ind w:left="-115"/>
              <w:textAlignment w:val="baseline"/>
              <w:rPr>
                <w:ins w:id="13064" w:author="user" w:date="2012-02-29T14:51:00Z"/>
                <w:rFonts w:ascii="Calibri" w:hAnsi="Calibri" w:cs="Arial"/>
                <w:sz w:val="18"/>
                <w:szCs w:val="18"/>
              </w:rPr>
            </w:pPr>
          </w:p>
        </w:tc>
        <w:tc>
          <w:tcPr>
            <w:tcW w:w="0" w:type="auto"/>
            <w:vAlign w:val="center"/>
          </w:tcPr>
          <w:p w:rsidR="00160D84" w:rsidRPr="003B01B5" w:rsidRDefault="00160D84" w:rsidP="00160D84">
            <w:pPr>
              <w:widowControl w:val="0"/>
              <w:numPr>
                <w:ilvl w:val="3"/>
                <w:numId w:val="24"/>
              </w:numPr>
              <w:tabs>
                <w:tab w:val="clear" w:pos="2880"/>
              </w:tabs>
              <w:adjustRightInd w:val="0"/>
              <w:ind w:left="0" w:hanging="115"/>
              <w:textAlignment w:val="baseline"/>
              <w:rPr>
                <w:ins w:id="13065" w:author="user" w:date="2012-02-29T14:51:00Z"/>
                <w:rFonts w:ascii="Calibri" w:hAnsi="Calibri" w:cs="Arial"/>
                <w:sz w:val="18"/>
                <w:szCs w:val="18"/>
              </w:rPr>
            </w:pPr>
            <w:ins w:id="13066" w:author="user" w:date="2012-02-29T14:51:00Z">
              <w:r w:rsidRPr="003B01B5">
                <w:rPr>
                  <w:rFonts w:ascii="Calibri" w:hAnsi="Calibri" w:cs="Arial"/>
                  <w:sz w:val="18"/>
                  <w:szCs w:val="18"/>
                </w:rPr>
                <w:t>Primary land and building valuation will be done by the proposed Project</w:t>
              </w:r>
            </w:ins>
          </w:p>
          <w:p w:rsidR="00160D84" w:rsidRPr="003B01B5" w:rsidRDefault="00160D84" w:rsidP="00160D84">
            <w:pPr>
              <w:widowControl w:val="0"/>
              <w:numPr>
                <w:ilvl w:val="3"/>
                <w:numId w:val="24"/>
              </w:numPr>
              <w:tabs>
                <w:tab w:val="clear" w:pos="2880"/>
              </w:tabs>
              <w:adjustRightInd w:val="0"/>
              <w:ind w:left="0" w:hanging="115"/>
              <w:textAlignment w:val="baseline"/>
              <w:rPr>
                <w:ins w:id="13067" w:author="user" w:date="2012-02-29T14:51:00Z"/>
                <w:rFonts w:ascii="Calibri" w:hAnsi="Calibri" w:cs="Arial"/>
                <w:sz w:val="18"/>
                <w:szCs w:val="18"/>
              </w:rPr>
            </w:pPr>
            <w:ins w:id="13068" w:author="user" w:date="2012-02-29T14:51:00Z">
              <w:r w:rsidRPr="003B01B5">
                <w:rPr>
                  <w:rFonts w:ascii="Calibri" w:hAnsi="Calibri" w:cs="Arial"/>
                  <w:sz w:val="18"/>
                  <w:szCs w:val="18"/>
                </w:rPr>
                <w:t>Due consultation will be made with Department of Housing and Planning for the valuation of structures</w:t>
              </w:r>
            </w:ins>
          </w:p>
          <w:p w:rsidR="00160D84" w:rsidRPr="003B01B5" w:rsidRDefault="00160D84" w:rsidP="00160D84">
            <w:pPr>
              <w:widowControl w:val="0"/>
              <w:numPr>
                <w:ilvl w:val="3"/>
                <w:numId w:val="24"/>
              </w:numPr>
              <w:tabs>
                <w:tab w:val="clear" w:pos="2880"/>
              </w:tabs>
              <w:adjustRightInd w:val="0"/>
              <w:ind w:left="0" w:hanging="115"/>
              <w:textAlignment w:val="baseline"/>
              <w:rPr>
                <w:ins w:id="13069" w:author="user" w:date="2012-02-29T14:51:00Z"/>
                <w:rFonts w:ascii="Calibri" w:hAnsi="Calibri" w:cs="Arial"/>
                <w:sz w:val="18"/>
                <w:szCs w:val="18"/>
              </w:rPr>
            </w:pPr>
            <w:ins w:id="13070" w:author="user" w:date="2012-02-29T14:51:00Z">
              <w:r w:rsidRPr="003B01B5">
                <w:rPr>
                  <w:rFonts w:ascii="Calibri" w:hAnsi="Calibri" w:cs="Arial"/>
                  <w:sz w:val="18"/>
                  <w:szCs w:val="18"/>
                </w:rPr>
                <w:t>CDC will be farmed in each district and compensation rates established by CDC will be provided to the concerned households.</w:t>
              </w:r>
            </w:ins>
          </w:p>
          <w:p w:rsidR="00160D84" w:rsidRPr="003B01B5" w:rsidRDefault="00160D84" w:rsidP="00160D84">
            <w:pPr>
              <w:widowControl w:val="0"/>
              <w:numPr>
                <w:ilvl w:val="3"/>
                <w:numId w:val="24"/>
              </w:numPr>
              <w:tabs>
                <w:tab w:val="clear" w:pos="2880"/>
              </w:tabs>
              <w:adjustRightInd w:val="0"/>
              <w:ind w:left="0" w:hanging="115"/>
              <w:textAlignment w:val="baseline"/>
              <w:rPr>
                <w:ins w:id="13071" w:author="user" w:date="2012-02-29T14:51:00Z"/>
                <w:rFonts w:ascii="Calibri" w:hAnsi="Calibri" w:cs="Arial"/>
                <w:sz w:val="18"/>
                <w:szCs w:val="18"/>
              </w:rPr>
            </w:pPr>
            <w:ins w:id="13072" w:author="user" w:date="2012-02-29T14:51:00Z">
              <w:r w:rsidRPr="003B01B5">
                <w:rPr>
                  <w:rFonts w:ascii="Calibri" w:hAnsi="Calibri" w:cs="Arial"/>
                  <w:sz w:val="18"/>
                  <w:szCs w:val="18"/>
                </w:rPr>
                <w:t>Compensation will be paid at replacement cost and  depreciation will not be deducted</w:t>
              </w:r>
            </w:ins>
          </w:p>
          <w:p w:rsidR="00160D84" w:rsidRPr="003B01B5" w:rsidRDefault="00160D84" w:rsidP="00160D84">
            <w:pPr>
              <w:widowControl w:val="0"/>
              <w:numPr>
                <w:ilvl w:val="3"/>
                <w:numId w:val="24"/>
              </w:numPr>
              <w:tabs>
                <w:tab w:val="clear" w:pos="2880"/>
              </w:tabs>
              <w:adjustRightInd w:val="0"/>
              <w:ind w:left="0" w:hanging="115"/>
              <w:textAlignment w:val="baseline"/>
              <w:rPr>
                <w:ins w:id="13073" w:author="user" w:date="2012-02-29T14:51:00Z"/>
                <w:rFonts w:ascii="Calibri" w:hAnsi="Calibri" w:cs="Arial"/>
                <w:sz w:val="18"/>
                <w:szCs w:val="18"/>
              </w:rPr>
            </w:pPr>
            <w:ins w:id="13074" w:author="user" w:date="2012-02-29T14:51:00Z">
              <w:r w:rsidRPr="003B01B5">
                <w:rPr>
                  <w:rFonts w:ascii="Calibri" w:hAnsi="Calibri" w:cs="Arial"/>
                  <w:sz w:val="18"/>
                  <w:szCs w:val="18"/>
                </w:rPr>
                <w:t>Salvaged material will be allowed to use by concerned HH without deduction from compensation amount.</w:t>
              </w:r>
            </w:ins>
          </w:p>
          <w:p w:rsidR="00160D84" w:rsidRPr="003B01B5" w:rsidRDefault="00160D84" w:rsidP="00160D84">
            <w:pPr>
              <w:widowControl w:val="0"/>
              <w:numPr>
                <w:ilvl w:val="3"/>
                <w:numId w:val="24"/>
              </w:numPr>
              <w:tabs>
                <w:tab w:val="clear" w:pos="2880"/>
              </w:tabs>
              <w:adjustRightInd w:val="0"/>
              <w:ind w:left="0" w:hanging="115"/>
              <w:textAlignment w:val="baseline"/>
              <w:rPr>
                <w:ins w:id="13075" w:author="user" w:date="2012-02-29T14:51:00Z"/>
                <w:rFonts w:ascii="Calibri" w:hAnsi="Calibri" w:cs="Arial"/>
                <w:sz w:val="18"/>
                <w:szCs w:val="18"/>
              </w:rPr>
            </w:pPr>
            <w:ins w:id="13076" w:author="user" w:date="2012-02-29T14:51:00Z">
              <w:r w:rsidRPr="003B01B5">
                <w:rPr>
                  <w:rFonts w:ascii="Calibri" w:hAnsi="Calibri" w:cs="Arial"/>
                  <w:sz w:val="18"/>
                  <w:szCs w:val="18"/>
                </w:rPr>
                <w:t>50% compensation will be paid in advance and remaining 50% will be paid after demolishing the structure</w:t>
              </w:r>
            </w:ins>
          </w:p>
          <w:p w:rsidR="00160D84" w:rsidRPr="003B01B5" w:rsidRDefault="00160D84" w:rsidP="00160D84">
            <w:pPr>
              <w:widowControl w:val="0"/>
              <w:numPr>
                <w:ilvl w:val="3"/>
                <w:numId w:val="24"/>
              </w:numPr>
              <w:tabs>
                <w:tab w:val="clear" w:pos="2880"/>
              </w:tabs>
              <w:adjustRightInd w:val="0"/>
              <w:ind w:left="0" w:hanging="115"/>
              <w:textAlignment w:val="baseline"/>
              <w:rPr>
                <w:ins w:id="13077" w:author="user" w:date="2012-02-29T14:51:00Z"/>
                <w:rFonts w:ascii="Calibri" w:hAnsi="Calibri" w:cs="Arial"/>
                <w:sz w:val="18"/>
                <w:szCs w:val="18"/>
              </w:rPr>
            </w:pPr>
            <w:ins w:id="13078" w:author="user" w:date="2012-02-29T14:51:00Z">
              <w:r w:rsidRPr="003B01B5">
                <w:rPr>
                  <w:rFonts w:ascii="Calibri" w:hAnsi="Calibri" w:cs="Arial"/>
                  <w:sz w:val="18"/>
                  <w:szCs w:val="18"/>
                </w:rPr>
                <w:t xml:space="preserve">House rent allowance for 6 months will be provided  </w:t>
              </w:r>
            </w:ins>
          </w:p>
          <w:p w:rsidR="00160D84" w:rsidRPr="003B01B5" w:rsidRDefault="00160D84" w:rsidP="00160D84">
            <w:pPr>
              <w:widowControl w:val="0"/>
              <w:numPr>
                <w:ilvl w:val="3"/>
                <w:numId w:val="24"/>
              </w:numPr>
              <w:tabs>
                <w:tab w:val="clear" w:pos="2880"/>
              </w:tabs>
              <w:adjustRightInd w:val="0"/>
              <w:ind w:left="0" w:hanging="115"/>
              <w:textAlignment w:val="baseline"/>
              <w:rPr>
                <w:ins w:id="13079" w:author="user" w:date="2012-02-29T14:51:00Z"/>
                <w:rFonts w:ascii="Calibri" w:hAnsi="Calibri" w:cs="Arial"/>
                <w:sz w:val="18"/>
                <w:szCs w:val="18"/>
              </w:rPr>
            </w:pPr>
            <w:ins w:id="13080" w:author="user" w:date="2012-02-29T14:51:00Z">
              <w:r w:rsidRPr="003B01B5">
                <w:rPr>
                  <w:rFonts w:ascii="Calibri" w:hAnsi="Calibri" w:cs="Arial"/>
                  <w:sz w:val="18"/>
                  <w:szCs w:val="18"/>
                </w:rPr>
                <w:t>Transportation allowance for transportation of goods and materials and dislocation allowance will be paid to minimize the impacts.</w:t>
              </w:r>
            </w:ins>
          </w:p>
          <w:p w:rsidR="00160D84" w:rsidRPr="003B01B5" w:rsidRDefault="00160D84" w:rsidP="00160D84">
            <w:pPr>
              <w:widowControl w:val="0"/>
              <w:numPr>
                <w:ilvl w:val="3"/>
                <w:numId w:val="24"/>
              </w:numPr>
              <w:tabs>
                <w:tab w:val="clear" w:pos="2880"/>
              </w:tabs>
              <w:adjustRightInd w:val="0"/>
              <w:ind w:left="0" w:hanging="115"/>
              <w:textAlignment w:val="baseline"/>
              <w:rPr>
                <w:ins w:id="13081" w:author="user" w:date="2012-02-29T14:51:00Z"/>
                <w:rFonts w:ascii="Calibri" w:hAnsi="Calibri" w:cs="Arial"/>
                <w:sz w:val="18"/>
                <w:szCs w:val="18"/>
              </w:rPr>
            </w:pPr>
            <w:ins w:id="13082" w:author="user" w:date="2012-02-29T14:51:00Z">
              <w:r w:rsidRPr="003B01B5">
                <w:rPr>
                  <w:rFonts w:ascii="Calibri" w:hAnsi="Calibri" w:cs="Arial"/>
                  <w:sz w:val="18"/>
                  <w:szCs w:val="18"/>
                </w:rPr>
                <w:t>In addition these household are also entitle to receive additional training and benefits allocated for the household losing more than 10% of their land</w:t>
              </w:r>
            </w:ins>
          </w:p>
          <w:p w:rsidR="00160D84" w:rsidRPr="003B01B5" w:rsidRDefault="00160D84" w:rsidP="00160D84">
            <w:pPr>
              <w:widowControl w:val="0"/>
              <w:numPr>
                <w:ilvl w:val="3"/>
                <w:numId w:val="24"/>
              </w:numPr>
              <w:tabs>
                <w:tab w:val="clear" w:pos="2880"/>
              </w:tabs>
              <w:adjustRightInd w:val="0"/>
              <w:ind w:left="0" w:hanging="115"/>
              <w:textAlignment w:val="baseline"/>
              <w:rPr>
                <w:ins w:id="13083" w:author="user" w:date="2012-02-29T14:51:00Z"/>
                <w:rFonts w:ascii="Calibri" w:hAnsi="Calibri" w:cs="Arial"/>
                <w:sz w:val="18"/>
                <w:szCs w:val="18"/>
              </w:rPr>
            </w:pPr>
            <w:ins w:id="13084" w:author="user" w:date="2012-02-29T14:51:00Z">
              <w:r w:rsidRPr="003B01B5">
                <w:rPr>
                  <w:rFonts w:ascii="Calibri" w:hAnsi="Calibri" w:cs="Arial"/>
                  <w:sz w:val="18"/>
                  <w:szCs w:val="18"/>
                </w:rPr>
                <w:t>Notice to vacate will be served at least 35 days prior to acquisition date</w:t>
              </w:r>
            </w:ins>
          </w:p>
          <w:p w:rsidR="00160D84" w:rsidRPr="003B01B5" w:rsidRDefault="00160D84" w:rsidP="00160D84">
            <w:pPr>
              <w:widowControl w:val="0"/>
              <w:numPr>
                <w:ilvl w:val="3"/>
                <w:numId w:val="24"/>
              </w:numPr>
              <w:tabs>
                <w:tab w:val="clear" w:pos="2880"/>
              </w:tabs>
              <w:adjustRightInd w:val="0"/>
              <w:ind w:left="0" w:hanging="108"/>
              <w:textAlignment w:val="baseline"/>
              <w:rPr>
                <w:ins w:id="13085" w:author="user" w:date="2012-02-29T14:51:00Z"/>
                <w:rFonts w:ascii="Calibri" w:hAnsi="Calibri" w:cs="Arial"/>
                <w:sz w:val="18"/>
                <w:szCs w:val="18"/>
              </w:rPr>
            </w:pPr>
            <w:ins w:id="13086" w:author="user" w:date="2012-02-29T14:51:00Z">
              <w:r w:rsidRPr="003B01B5">
                <w:rPr>
                  <w:rFonts w:ascii="Calibri" w:hAnsi="Calibri" w:cs="Arial"/>
                  <w:sz w:val="18"/>
                  <w:szCs w:val="18"/>
                </w:rPr>
                <w:t>To ensure fair compensation, determination of rates will be done not more than one year prior to property acquisition.</w:t>
              </w:r>
            </w:ins>
          </w:p>
        </w:tc>
      </w:tr>
      <w:tr w:rsidR="00160D84" w:rsidRPr="003B01B5" w:rsidTr="0074335E">
        <w:trPr>
          <w:trHeight w:val="288"/>
          <w:ins w:id="13087" w:author="user" w:date="2012-02-29T14:51:00Z"/>
        </w:trPr>
        <w:tc>
          <w:tcPr>
            <w:tcW w:w="0" w:type="auto"/>
            <w:vAlign w:val="center"/>
          </w:tcPr>
          <w:p w:rsidR="00160D84" w:rsidRPr="003B01B5" w:rsidRDefault="00160D84" w:rsidP="0074335E">
            <w:pPr>
              <w:rPr>
                <w:ins w:id="13088" w:author="user" w:date="2012-02-29T14:51:00Z"/>
                <w:rFonts w:ascii="Calibri" w:hAnsi="Calibri" w:cs="Arial"/>
                <w:sz w:val="18"/>
                <w:szCs w:val="18"/>
              </w:rPr>
            </w:pPr>
            <w:ins w:id="13089" w:author="user" w:date="2012-02-29T14:51:00Z">
              <w:r w:rsidRPr="003B01B5">
                <w:rPr>
                  <w:rFonts w:ascii="Calibri" w:hAnsi="Calibri" w:cs="Arial"/>
                  <w:sz w:val="18"/>
                  <w:szCs w:val="18"/>
                </w:rPr>
                <w:t xml:space="preserve">1.2  Loss of other private structures </w:t>
              </w:r>
            </w:ins>
          </w:p>
        </w:tc>
        <w:tc>
          <w:tcPr>
            <w:tcW w:w="0" w:type="auto"/>
            <w:vAlign w:val="center"/>
          </w:tcPr>
          <w:p w:rsidR="00160D84" w:rsidRPr="003B01B5" w:rsidRDefault="00160D84" w:rsidP="00160D84">
            <w:pPr>
              <w:widowControl w:val="0"/>
              <w:numPr>
                <w:ilvl w:val="0"/>
                <w:numId w:val="23"/>
              </w:numPr>
              <w:tabs>
                <w:tab w:val="clear" w:pos="720"/>
              </w:tabs>
              <w:adjustRightInd w:val="0"/>
              <w:ind w:left="0" w:hanging="252"/>
              <w:textAlignment w:val="baseline"/>
              <w:rPr>
                <w:ins w:id="13090" w:author="user" w:date="2012-02-29T14:51:00Z"/>
                <w:rFonts w:ascii="Calibri" w:hAnsi="Calibri" w:cs="Arial"/>
                <w:sz w:val="18"/>
                <w:szCs w:val="18"/>
              </w:rPr>
            </w:pPr>
            <w:ins w:id="13091" w:author="user" w:date="2012-02-29T14:51:00Z">
              <w:r w:rsidRPr="003B01B5">
                <w:rPr>
                  <w:rFonts w:ascii="Calibri" w:hAnsi="Calibri" w:cs="Arial"/>
                  <w:sz w:val="18"/>
                  <w:szCs w:val="18"/>
                </w:rPr>
                <w:t>Titleholder</w:t>
              </w:r>
            </w:ins>
          </w:p>
          <w:p w:rsidR="00160D84" w:rsidRPr="003B01B5" w:rsidRDefault="00160D84" w:rsidP="00160D84">
            <w:pPr>
              <w:widowControl w:val="0"/>
              <w:numPr>
                <w:ilvl w:val="0"/>
                <w:numId w:val="23"/>
              </w:numPr>
              <w:tabs>
                <w:tab w:val="clear" w:pos="720"/>
              </w:tabs>
              <w:adjustRightInd w:val="0"/>
              <w:ind w:left="0" w:hanging="252"/>
              <w:textAlignment w:val="baseline"/>
              <w:rPr>
                <w:ins w:id="13092" w:author="user" w:date="2012-02-29T14:51:00Z"/>
                <w:rFonts w:ascii="Calibri" w:hAnsi="Calibri" w:cs="Arial"/>
                <w:sz w:val="18"/>
                <w:szCs w:val="18"/>
              </w:rPr>
            </w:pPr>
            <w:ins w:id="13093" w:author="user" w:date="2012-02-29T14:51:00Z">
              <w:r w:rsidRPr="003B01B5">
                <w:rPr>
                  <w:rFonts w:ascii="Calibri" w:hAnsi="Calibri" w:cs="Arial"/>
                  <w:sz w:val="18"/>
                  <w:szCs w:val="18"/>
                </w:rPr>
                <w:t xml:space="preserve"> </w:t>
              </w:r>
            </w:ins>
          </w:p>
        </w:tc>
        <w:tc>
          <w:tcPr>
            <w:tcW w:w="0" w:type="auto"/>
            <w:vAlign w:val="center"/>
          </w:tcPr>
          <w:p w:rsidR="00160D84" w:rsidRPr="003B01B5" w:rsidRDefault="00160D84" w:rsidP="00160D84">
            <w:pPr>
              <w:widowControl w:val="0"/>
              <w:numPr>
                <w:ilvl w:val="3"/>
                <w:numId w:val="24"/>
              </w:numPr>
              <w:tabs>
                <w:tab w:val="clear" w:pos="2880"/>
              </w:tabs>
              <w:adjustRightInd w:val="0"/>
              <w:ind w:left="0" w:hanging="115"/>
              <w:textAlignment w:val="baseline"/>
              <w:rPr>
                <w:ins w:id="13094" w:author="user" w:date="2012-02-29T14:51:00Z"/>
                <w:rFonts w:ascii="Calibri" w:hAnsi="Calibri" w:cs="Arial"/>
                <w:sz w:val="18"/>
                <w:szCs w:val="18"/>
              </w:rPr>
            </w:pPr>
            <w:ins w:id="13095" w:author="user" w:date="2012-02-29T14:51:00Z">
              <w:r w:rsidRPr="003B01B5">
                <w:rPr>
                  <w:rFonts w:ascii="Calibri" w:hAnsi="Calibri" w:cs="Arial"/>
                  <w:sz w:val="18"/>
                  <w:szCs w:val="18"/>
                </w:rPr>
                <w:t>Other private structures include: cowsheds,  hand pump, dug-well, etc</w:t>
              </w:r>
            </w:ins>
          </w:p>
          <w:p w:rsidR="00160D84" w:rsidRPr="003B01B5" w:rsidRDefault="00160D84" w:rsidP="00160D84">
            <w:pPr>
              <w:widowControl w:val="0"/>
              <w:numPr>
                <w:ilvl w:val="3"/>
                <w:numId w:val="24"/>
              </w:numPr>
              <w:tabs>
                <w:tab w:val="clear" w:pos="2880"/>
              </w:tabs>
              <w:adjustRightInd w:val="0"/>
              <w:ind w:left="0" w:hanging="115"/>
              <w:textAlignment w:val="baseline"/>
              <w:rPr>
                <w:ins w:id="13096" w:author="user" w:date="2012-02-29T14:51:00Z"/>
                <w:rFonts w:ascii="Calibri" w:hAnsi="Calibri" w:cs="Arial"/>
                <w:sz w:val="18"/>
                <w:szCs w:val="18"/>
              </w:rPr>
            </w:pPr>
            <w:ins w:id="13097" w:author="user" w:date="2012-02-29T14:51:00Z">
              <w:r w:rsidRPr="003B01B5">
                <w:rPr>
                  <w:rFonts w:ascii="Calibri" w:hAnsi="Calibri" w:cs="Arial"/>
                  <w:sz w:val="18"/>
                  <w:szCs w:val="18"/>
                </w:rPr>
                <w:t xml:space="preserve">Cash compensation for full or partial loss at replacement cost, according to structure type. </w:t>
              </w:r>
            </w:ins>
          </w:p>
          <w:p w:rsidR="00160D84" w:rsidRPr="003B01B5" w:rsidRDefault="00160D84" w:rsidP="00160D84">
            <w:pPr>
              <w:widowControl w:val="0"/>
              <w:numPr>
                <w:ilvl w:val="3"/>
                <w:numId w:val="24"/>
              </w:numPr>
              <w:tabs>
                <w:tab w:val="clear" w:pos="2880"/>
              </w:tabs>
              <w:adjustRightInd w:val="0"/>
              <w:ind w:left="0" w:hanging="115"/>
              <w:textAlignment w:val="baseline"/>
              <w:rPr>
                <w:ins w:id="13098" w:author="user" w:date="2012-02-29T14:51:00Z"/>
                <w:rFonts w:ascii="Calibri" w:hAnsi="Calibri" w:cs="Arial"/>
                <w:sz w:val="18"/>
                <w:szCs w:val="18"/>
              </w:rPr>
            </w:pPr>
            <w:ins w:id="13099" w:author="user" w:date="2012-02-29T14:51:00Z">
              <w:r w:rsidRPr="003B01B5">
                <w:rPr>
                  <w:rFonts w:ascii="Calibri" w:hAnsi="Calibri" w:cs="Arial"/>
                  <w:sz w:val="18"/>
                  <w:szCs w:val="18"/>
                </w:rPr>
                <w:t xml:space="preserve">Compensation for land occupied by the structure </w:t>
              </w:r>
            </w:ins>
          </w:p>
        </w:tc>
        <w:tc>
          <w:tcPr>
            <w:tcW w:w="0" w:type="auto"/>
            <w:vAlign w:val="center"/>
          </w:tcPr>
          <w:p w:rsidR="00160D84" w:rsidRPr="003B01B5" w:rsidRDefault="00160D84" w:rsidP="00160D84">
            <w:pPr>
              <w:widowControl w:val="0"/>
              <w:numPr>
                <w:ilvl w:val="3"/>
                <w:numId w:val="24"/>
              </w:numPr>
              <w:tabs>
                <w:tab w:val="clear" w:pos="2880"/>
              </w:tabs>
              <w:adjustRightInd w:val="0"/>
              <w:ind w:left="0" w:hanging="115"/>
              <w:textAlignment w:val="baseline"/>
              <w:rPr>
                <w:ins w:id="13100" w:author="user" w:date="2012-02-29T14:51:00Z"/>
                <w:rFonts w:ascii="Calibri" w:hAnsi="Calibri" w:cs="Arial"/>
                <w:sz w:val="18"/>
                <w:szCs w:val="18"/>
              </w:rPr>
            </w:pPr>
            <w:ins w:id="13101" w:author="user" w:date="2012-02-29T14:51:00Z">
              <w:r w:rsidRPr="003B01B5">
                <w:rPr>
                  <w:rFonts w:ascii="Calibri" w:hAnsi="Calibri" w:cs="Arial"/>
                  <w:sz w:val="18"/>
                  <w:szCs w:val="18"/>
                </w:rPr>
                <w:t xml:space="preserve"> Loss of structures other than houses does not entail payment of other allowance. </w:t>
              </w:r>
            </w:ins>
          </w:p>
          <w:p w:rsidR="00160D84" w:rsidRPr="003B01B5" w:rsidRDefault="00160D84" w:rsidP="00160D84">
            <w:pPr>
              <w:widowControl w:val="0"/>
              <w:numPr>
                <w:ilvl w:val="3"/>
                <w:numId w:val="24"/>
              </w:numPr>
              <w:tabs>
                <w:tab w:val="clear" w:pos="2880"/>
              </w:tabs>
              <w:adjustRightInd w:val="0"/>
              <w:ind w:left="0" w:hanging="115"/>
              <w:textAlignment w:val="baseline"/>
              <w:rPr>
                <w:ins w:id="13102" w:author="user" w:date="2012-02-29T14:51:00Z"/>
                <w:rFonts w:ascii="Calibri" w:hAnsi="Calibri" w:cs="Arial"/>
                <w:sz w:val="18"/>
                <w:szCs w:val="18"/>
              </w:rPr>
            </w:pPr>
            <w:ins w:id="13103" w:author="user" w:date="2012-02-29T14:51:00Z">
              <w:r w:rsidRPr="003B01B5">
                <w:rPr>
                  <w:rFonts w:ascii="Calibri" w:hAnsi="Calibri" w:cs="Arial"/>
                  <w:sz w:val="18"/>
                  <w:szCs w:val="18"/>
                </w:rPr>
                <w:t>Compensation determination by CDC</w:t>
              </w:r>
            </w:ins>
          </w:p>
          <w:p w:rsidR="00160D84" w:rsidRPr="003B01B5" w:rsidRDefault="00160D84" w:rsidP="00160D84">
            <w:pPr>
              <w:widowControl w:val="0"/>
              <w:numPr>
                <w:ilvl w:val="3"/>
                <w:numId w:val="24"/>
              </w:numPr>
              <w:tabs>
                <w:tab w:val="clear" w:pos="2880"/>
              </w:tabs>
              <w:adjustRightInd w:val="0"/>
              <w:ind w:left="0" w:hanging="108"/>
              <w:textAlignment w:val="baseline"/>
              <w:rPr>
                <w:ins w:id="13104" w:author="user" w:date="2012-02-29T14:51:00Z"/>
                <w:rFonts w:ascii="Calibri" w:hAnsi="Calibri" w:cs="Arial"/>
                <w:sz w:val="18"/>
                <w:szCs w:val="18"/>
              </w:rPr>
            </w:pPr>
            <w:ins w:id="13105" w:author="user" w:date="2012-02-29T14:51:00Z">
              <w:r w:rsidRPr="003B01B5">
                <w:rPr>
                  <w:rFonts w:ascii="Calibri" w:hAnsi="Calibri" w:cs="Arial"/>
                  <w:sz w:val="18"/>
                  <w:szCs w:val="18"/>
                </w:rPr>
                <w:t>Notice to vacate will be served at least 35 days prior to acquisition date</w:t>
              </w:r>
            </w:ins>
          </w:p>
        </w:tc>
      </w:tr>
      <w:tr w:rsidR="00160D84" w:rsidRPr="003B01B5" w:rsidTr="0074335E">
        <w:trPr>
          <w:trHeight w:val="288"/>
          <w:ins w:id="13106" w:author="user" w:date="2012-02-29T14:51:00Z"/>
        </w:trPr>
        <w:tc>
          <w:tcPr>
            <w:tcW w:w="0" w:type="auto"/>
            <w:vAlign w:val="center"/>
          </w:tcPr>
          <w:p w:rsidR="00160D84" w:rsidRPr="003B01B5" w:rsidRDefault="00160D84" w:rsidP="0074335E">
            <w:pPr>
              <w:rPr>
                <w:ins w:id="13107" w:author="user" w:date="2012-02-29T14:51:00Z"/>
                <w:rFonts w:ascii="Calibri" w:hAnsi="Calibri" w:cs="Arial"/>
                <w:sz w:val="18"/>
                <w:szCs w:val="18"/>
              </w:rPr>
            </w:pPr>
            <w:ins w:id="13108" w:author="user" w:date="2012-02-29T14:51:00Z">
              <w:r w:rsidRPr="003B01B5">
                <w:rPr>
                  <w:rFonts w:ascii="Calibri" w:hAnsi="Calibri" w:cs="Arial"/>
                  <w:sz w:val="18"/>
                  <w:szCs w:val="18"/>
                </w:rPr>
                <w:t>1.3 Loss of residential and other private structures</w:t>
              </w:r>
            </w:ins>
          </w:p>
        </w:tc>
        <w:tc>
          <w:tcPr>
            <w:tcW w:w="0" w:type="auto"/>
            <w:vAlign w:val="center"/>
          </w:tcPr>
          <w:p w:rsidR="00160D84" w:rsidRPr="003B01B5" w:rsidRDefault="00160D84" w:rsidP="00160D84">
            <w:pPr>
              <w:widowControl w:val="0"/>
              <w:numPr>
                <w:ilvl w:val="0"/>
                <w:numId w:val="23"/>
              </w:numPr>
              <w:tabs>
                <w:tab w:val="clear" w:pos="720"/>
              </w:tabs>
              <w:adjustRightInd w:val="0"/>
              <w:ind w:left="0" w:hanging="252"/>
              <w:textAlignment w:val="baseline"/>
              <w:rPr>
                <w:ins w:id="13109" w:author="user" w:date="2012-02-29T14:51:00Z"/>
                <w:rFonts w:ascii="Calibri" w:hAnsi="Calibri" w:cs="Arial"/>
                <w:sz w:val="18"/>
                <w:szCs w:val="18"/>
              </w:rPr>
            </w:pPr>
            <w:ins w:id="13110" w:author="user" w:date="2012-02-29T14:51:00Z">
              <w:r w:rsidRPr="003B01B5">
                <w:rPr>
                  <w:rFonts w:ascii="Calibri" w:hAnsi="Calibri" w:cs="Arial"/>
                  <w:sz w:val="18"/>
                  <w:szCs w:val="18"/>
                </w:rPr>
                <w:t xml:space="preserve">Non title holders </w:t>
              </w:r>
            </w:ins>
          </w:p>
        </w:tc>
        <w:tc>
          <w:tcPr>
            <w:tcW w:w="0" w:type="auto"/>
            <w:vAlign w:val="center"/>
          </w:tcPr>
          <w:p w:rsidR="00160D84" w:rsidRPr="003B01B5" w:rsidRDefault="00160D84" w:rsidP="0074335E">
            <w:pPr>
              <w:widowControl w:val="0"/>
              <w:adjustRightInd w:val="0"/>
              <w:textAlignment w:val="baseline"/>
              <w:rPr>
                <w:ins w:id="13111" w:author="user" w:date="2012-02-29T14:51:00Z"/>
                <w:rFonts w:ascii="Calibri" w:hAnsi="Calibri" w:cs="Arial"/>
                <w:sz w:val="18"/>
                <w:szCs w:val="18"/>
              </w:rPr>
            </w:pPr>
            <w:ins w:id="13112" w:author="user" w:date="2012-02-29T14:51:00Z">
              <w:r w:rsidRPr="003B01B5">
                <w:rPr>
                  <w:rFonts w:ascii="Calibri" w:hAnsi="Calibri" w:cs="Arial"/>
                  <w:sz w:val="18"/>
                  <w:szCs w:val="18"/>
                </w:rPr>
                <w:t>Compensation at replacement value for loss of structures. However, compensation will not be paid for the lands illegally occupied by the structure.</w:t>
              </w:r>
            </w:ins>
          </w:p>
        </w:tc>
        <w:tc>
          <w:tcPr>
            <w:tcW w:w="0" w:type="auto"/>
            <w:vAlign w:val="center"/>
          </w:tcPr>
          <w:p w:rsidR="00160D84" w:rsidRPr="003B01B5" w:rsidRDefault="00160D84" w:rsidP="00160D84">
            <w:pPr>
              <w:widowControl w:val="0"/>
              <w:numPr>
                <w:ilvl w:val="3"/>
                <w:numId w:val="24"/>
              </w:numPr>
              <w:tabs>
                <w:tab w:val="clear" w:pos="2880"/>
              </w:tabs>
              <w:adjustRightInd w:val="0"/>
              <w:ind w:left="0" w:hanging="115"/>
              <w:textAlignment w:val="baseline"/>
              <w:rPr>
                <w:ins w:id="13113" w:author="user" w:date="2012-02-29T14:51:00Z"/>
                <w:rFonts w:ascii="Calibri" w:hAnsi="Calibri" w:cs="Arial"/>
                <w:sz w:val="18"/>
                <w:szCs w:val="18"/>
              </w:rPr>
            </w:pPr>
            <w:ins w:id="13114" w:author="user" w:date="2012-02-29T14:51:00Z">
              <w:r w:rsidRPr="003B01B5">
                <w:rPr>
                  <w:rFonts w:ascii="Calibri" w:hAnsi="Calibri" w:cs="Arial"/>
                  <w:sz w:val="18"/>
                  <w:szCs w:val="18"/>
                </w:rPr>
                <w:t>Compensation determination by CDC and advance notice to vacate the structure</w:t>
              </w:r>
            </w:ins>
          </w:p>
          <w:p w:rsidR="00160D84" w:rsidRPr="003B01B5" w:rsidRDefault="00160D84" w:rsidP="00160D84">
            <w:pPr>
              <w:widowControl w:val="0"/>
              <w:numPr>
                <w:ilvl w:val="3"/>
                <w:numId w:val="24"/>
              </w:numPr>
              <w:tabs>
                <w:tab w:val="clear" w:pos="2880"/>
              </w:tabs>
              <w:adjustRightInd w:val="0"/>
              <w:ind w:left="0" w:hanging="115"/>
              <w:textAlignment w:val="baseline"/>
              <w:rPr>
                <w:ins w:id="13115" w:author="user" w:date="2012-02-29T14:51:00Z"/>
                <w:rFonts w:ascii="Calibri" w:hAnsi="Calibri" w:cs="Arial"/>
                <w:sz w:val="18"/>
                <w:szCs w:val="18"/>
              </w:rPr>
            </w:pPr>
            <w:ins w:id="13116" w:author="user" w:date="2012-02-29T14:51:00Z">
              <w:r w:rsidRPr="003B01B5">
                <w:rPr>
                  <w:rFonts w:ascii="Calibri" w:hAnsi="Calibri" w:cs="Arial"/>
                  <w:sz w:val="18"/>
                  <w:szCs w:val="18"/>
                </w:rPr>
                <w:t xml:space="preserve">In addition to cash compensation, livelihood improvement/ income restoration measures i.e. employment, skill training will be considered. </w:t>
              </w:r>
            </w:ins>
          </w:p>
        </w:tc>
      </w:tr>
      <w:tr w:rsidR="00160D84" w:rsidRPr="003B01B5" w:rsidTr="0074335E">
        <w:trPr>
          <w:trHeight w:val="188"/>
          <w:ins w:id="13117" w:author="user" w:date="2012-02-29T14:51:00Z"/>
        </w:trPr>
        <w:tc>
          <w:tcPr>
            <w:tcW w:w="0" w:type="auto"/>
            <w:gridSpan w:val="4"/>
            <w:vAlign w:val="center"/>
          </w:tcPr>
          <w:p w:rsidR="00160D84" w:rsidRPr="003B01B5" w:rsidRDefault="00160D84" w:rsidP="0074335E">
            <w:pPr>
              <w:rPr>
                <w:ins w:id="13118" w:author="user" w:date="2012-02-29T14:51:00Z"/>
                <w:rFonts w:ascii="Calibri" w:hAnsi="Calibri" w:cs="Arial"/>
                <w:b/>
                <w:sz w:val="18"/>
                <w:szCs w:val="18"/>
              </w:rPr>
            </w:pPr>
            <w:ins w:id="13119" w:author="user" w:date="2012-02-29T14:51:00Z">
              <w:r w:rsidRPr="003B01B5">
                <w:rPr>
                  <w:rFonts w:ascii="Calibri" w:hAnsi="Calibri" w:cs="Arial"/>
                  <w:b/>
                  <w:sz w:val="18"/>
                  <w:szCs w:val="18"/>
                </w:rPr>
                <w:lastRenderedPageBreak/>
                <w:t>2.  Land</w:t>
              </w:r>
            </w:ins>
          </w:p>
        </w:tc>
      </w:tr>
      <w:tr w:rsidR="00160D84" w:rsidRPr="003B01B5" w:rsidTr="0074335E">
        <w:trPr>
          <w:trHeight w:val="288"/>
          <w:ins w:id="13120" w:author="user" w:date="2012-02-29T14:51:00Z"/>
        </w:trPr>
        <w:tc>
          <w:tcPr>
            <w:tcW w:w="0" w:type="auto"/>
            <w:vAlign w:val="center"/>
          </w:tcPr>
          <w:p w:rsidR="00160D84" w:rsidRPr="003B01B5" w:rsidRDefault="00160D84" w:rsidP="0074335E">
            <w:pPr>
              <w:rPr>
                <w:ins w:id="13121" w:author="user" w:date="2012-02-29T14:51:00Z"/>
                <w:rFonts w:ascii="Calibri" w:hAnsi="Calibri" w:cs="Arial"/>
                <w:sz w:val="18"/>
                <w:szCs w:val="18"/>
              </w:rPr>
            </w:pPr>
            <w:ins w:id="13122" w:author="user" w:date="2012-02-29T14:51:00Z">
              <w:r w:rsidRPr="003B01B5">
                <w:rPr>
                  <w:rFonts w:ascii="Calibri" w:hAnsi="Calibri" w:cs="Arial"/>
                  <w:sz w:val="18"/>
                  <w:szCs w:val="18"/>
                </w:rPr>
                <w:t>2.1  Loss of private land</w:t>
              </w:r>
            </w:ins>
          </w:p>
        </w:tc>
        <w:tc>
          <w:tcPr>
            <w:tcW w:w="0" w:type="auto"/>
            <w:vAlign w:val="center"/>
          </w:tcPr>
          <w:p w:rsidR="00160D84" w:rsidRPr="003B01B5" w:rsidRDefault="00160D84" w:rsidP="00160D84">
            <w:pPr>
              <w:widowControl w:val="0"/>
              <w:numPr>
                <w:ilvl w:val="0"/>
                <w:numId w:val="23"/>
              </w:numPr>
              <w:tabs>
                <w:tab w:val="clear" w:pos="720"/>
              </w:tabs>
              <w:adjustRightInd w:val="0"/>
              <w:ind w:left="0" w:hanging="252"/>
              <w:textAlignment w:val="baseline"/>
              <w:rPr>
                <w:ins w:id="13123" w:author="user" w:date="2012-02-29T14:51:00Z"/>
                <w:rFonts w:ascii="Calibri" w:hAnsi="Calibri" w:cs="Arial"/>
                <w:sz w:val="18"/>
                <w:szCs w:val="18"/>
              </w:rPr>
            </w:pPr>
            <w:ins w:id="13124" w:author="user" w:date="2012-02-29T14:51:00Z">
              <w:r w:rsidRPr="003B01B5">
                <w:rPr>
                  <w:rFonts w:ascii="Calibri" w:hAnsi="Calibri" w:cs="Arial"/>
                  <w:sz w:val="18"/>
                  <w:szCs w:val="18"/>
                </w:rPr>
                <w:t>Titleholder</w:t>
              </w:r>
            </w:ins>
          </w:p>
        </w:tc>
        <w:tc>
          <w:tcPr>
            <w:tcW w:w="0" w:type="auto"/>
            <w:vAlign w:val="center"/>
          </w:tcPr>
          <w:p w:rsidR="00160D84" w:rsidRPr="003B01B5" w:rsidRDefault="00160D84" w:rsidP="00160D84">
            <w:pPr>
              <w:widowControl w:val="0"/>
              <w:numPr>
                <w:ilvl w:val="3"/>
                <w:numId w:val="24"/>
              </w:numPr>
              <w:tabs>
                <w:tab w:val="clear" w:pos="2880"/>
              </w:tabs>
              <w:adjustRightInd w:val="0"/>
              <w:ind w:left="0" w:hanging="108"/>
              <w:textAlignment w:val="baseline"/>
              <w:rPr>
                <w:ins w:id="13125" w:author="user" w:date="2012-02-29T14:51:00Z"/>
                <w:rFonts w:ascii="Calibri" w:hAnsi="Calibri" w:cs="Arial"/>
                <w:sz w:val="18"/>
                <w:szCs w:val="18"/>
              </w:rPr>
            </w:pPr>
            <w:ins w:id="13126" w:author="user" w:date="2012-02-29T14:51:00Z">
              <w:r w:rsidRPr="003B01B5">
                <w:rPr>
                  <w:rFonts w:ascii="Calibri" w:hAnsi="Calibri" w:cs="Arial"/>
                  <w:sz w:val="18"/>
                  <w:szCs w:val="18"/>
                </w:rPr>
                <w:t>Provide compensation at full replacement cost</w:t>
              </w:r>
            </w:ins>
          </w:p>
          <w:p w:rsidR="00160D84" w:rsidRPr="003B01B5" w:rsidRDefault="00160D84" w:rsidP="00160D84">
            <w:pPr>
              <w:widowControl w:val="0"/>
              <w:numPr>
                <w:ilvl w:val="3"/>
                <w:numId w:val="24"/>
              </w:numPr>
              <w:tabs>
                <w:tab w:val="clear" w:pos="2880"/>
              </w:tabs>
              <w:adjustRightInd w:val="0"/>
              <w:ind w:left="0" w:hanging="108"/>
              <w:textAlignment w:val="baseline"/>
              <w:rPr>
                <w:ins w:id="13127" w:author="user" w:date="2012-02-29T14:51:00Z"/>
                <w:rFonts w:ascii="Calibri" w:hAnsi="Calibri" w:cs="Arial"/>
                <w:sz w:val="18"/>
                <w:szCs w:val="18"/>
              </w:rPr>
            </w:pPr>
            <w:ins w:id="13128" w:author="user" w:date="2012-02-29T14:51:00Z">
              <w:r w:rsidRPr="003B01B5">
                <w:rPr>
                  <w:rFonts w:ascii="Calibri" w:hAnsi="Calibri" w:cs="Arial"/>
                  <w:sz w:val="18"/>
                  <w:szCs w:val="18"/>
                </w:rPr>
                <w:t>Provide cash compensation at full replacement cost based on current market rate or Government rate which ever is higher.</w:t>
              </w:r>
            </w:ins>
          </w:p>
          <w:p w:rsidR="00160D84" w:rsidRPr="003B01B5" w:rsidRDefault="00160D84" w:rsidP="00160D84">
            <w:pPr>
              <w:widowControl w:val="0"/>
              <w:numPr>
                <w:ilvl w:val="3"/>
                <w:numId w:val="24"/>
              </w:numPr>
              <w:tabs>
                <w:tab w:val="clear" w:pos="2880"/>
              </w:tabs>
              <w:adjustRightInd w:val="0"/>
              <w:ind w:left="0" w:hanging="108"/>
              <w:textAlignment w:val="baseline"/>
              <w:rPr>
                <w:ins w:id="13129" w:author="user" w:date="2012-02-29T14:51:00Z"/>
                <w:rFonts w:ascii="Calibri" w:hAnsi="Calibri" w:cs="Arial"/>
                <w:sz w:val="18"/>
                <w:szCs w:val="18"/>
              </w:rPr>
            </w:pPr>
            <w:ins w:id="13130" w:author="user" w:date="2012-02-29T14:51:00Z">
              <w:r w:rsidRPr="003B01B5">
                <w:rPr>
                  <w:rFonts w:ascii="Calibri" w:hAnsi="Calibri" w:cs="Arial"/>
                  <w:sz w:val="18"/>
                  <w:szCs w:val="18"/>
                </w:rPr>
                <w:t>In the case of farmland, the PAP/HH will be entitled the cultivation disruption allowance equal to one crop production.</w:t>
              </w:r>
            </w:ins>
          </w:p>
        </w:tc>
        <w:tc>
          <w:tcPr>
            <w:tcW w:w="0" w:type="auto"/>
            <w:vAlign w:val="center"/>
          </w:tcPr>
          <w:p w:rsidR="00160D84" w:rsidRPr="003B01B5" w:rsidRDefault="00160D84" w:rsidP="00160D84">
            <w:pPr>
              <w:widowControl w:val="0"/>
              <w:numPr>
                <w:ilvl w:val="3"/>
                <w:numId w:val="24"/>
              </w:numPr>
              <w:tabs>
                <w:tab w:val="clear" w:pos="2880"/>
              </w:tabs>
              <w:adjustRightInd w:val="0"/>
              <w:ind w:left="0" w:hanging="115"/>
              <w:textAlignment w:val="baseline"/>
              <w:rPr>
                <w:ins w:id="13131" w:author="user" w:date="2012-02-29T14:51:00Z"/>
                <w:rFonts w:ascii="Calibri" w:hAnsi="Calibri" w:cs="Arial"/>
                <w:sz w:val="18"/>
                <w:szCs w:val="18"/>
              </w:rPr>
            </w:pPr>
            <w:ins w:id="13132" w:author="user" w:date="2012-02-29T14:51:00Z">
              <w:r w:rsidRPr="003B01B5">
                <w:rPr>
                  <w:rFonts w:ascii="Calibri" w:hAnsi="Calibri" w:cs="Arial"/>
                  <w:sz w:val="18"/>
                  <w:szCs w:val="18"/>
                </w:rPr>
                <w:t>Primary land valuation will be done by the project</w:t>
              </w:r>
            </w:ins>
          </w:p>
          <w:p w:rsidR="00160D84" w:rsidRPr="003B01B5" w:rsidRDefault="00160D84" w:rsidP="00160D84">
            <w:pPr>
              <w:widowControl w:val="0"/>
              <w:numPr>
                <w:ilvl w:val="3"/>
                <w:numId w:val="24"/>
              </w:numPr>
              <w:tabs>
                <w:tab w:val="clear" w:pos="2880"/>
              </w:tabs>
              <w:adjustRightInd w:val="0"/>
              <w:ind w:left="0" w:hanging="115"/>
              <w:textAlignment w:val="baseline"/>
              <w:rPr>
                <w:ins w:id="13133" w:author="user" w:date="2012-02-29T14:51:00Z"/>
                <w:rFonts w:ascii="Calibri" w:hAnsi="Calibri" w:cs="Arial"/>
                <w:sz w:val="18"/>
                <w:szCs w:val="18"/>
              </w:rPr>
            </w:pPr>
            <w:ins w:id="13134" w:author="user" w:date="2012-02-29T14:51:00Z">
              <w:r w:rsidRPr="003B01B5">
                <w:rPr>
                  <w:rFonts w:ascii="Calibri" w:hAnsi="Calibri" w:cs="Arial"/>
                  <w:sz w:val="18"/>
                  <w:szCs w:val="18"/>
                </w:rPr>
                <w:t>CDC will be farmed in each district and compensation rates established by CDC will be provided to the concerned households.</w:t>
              </w:r>
            </w:ins>
          </w:p>
          <w:p w:rsidR="00160D84" w:rsidRPr="003B01B5" w:rsidRDefault="00160D84" w:rsidP="00160D84">
            <w:pPr>
              <w:widowControl w:val="0"/>
              <w:numPr>
                <w:ilvl w:val="3"/>
                <w:numId w:val="24"/>
              </w:numPr>
              <w:tabs>
                <w:tab w:val="clear" w:pos="2880"/>
              </w:tabs>
              <w:adjustRightInd w:val="0"/>
              <w:ind w:left="0" w:hanging="115"/>
              <w:textAlignment w:val="baseline"/>
              <w:rPr>
                <w:ins w:id="13135" w:author="user" w:date="2012-02-29T14:51:00Z"/>
                <w:rFonts w:ascii="Calibri" w:hAnsi="Calibri" w:cs="Arial"/>
                <w:sz w:val="18"/>
                <w:szCs w:val="18"/>
              </w:rPr>
            </w:pPr>
            <w:ins w:id="13136" w:author="user" w:date="2012-02-29T14:51:00Z">
              <w:r w:rsidRPr="003B01B5">
                <w:rPr>
                  <w:rFonts w:ascii="Calibri" w:hAnsi="Calibri" w:cs="Arial"/>
                  <w:sz w:val="18"/>
                  <w:szCs w:val="18"/>
                </w:rPr>
                <w:t>A list of affected and entitled persons and the area of land loss is required.</w:t>
              </w:r>
            </w:ins>
          </w:p>
          <w:p w:rsidR="00160D84" w:rsidRPr="003B01B5" w:rsidRDefault="00160D84" w:rsidP="00160D84">
            <w:pPr>
              <w:widowControl w:val="0"/>
              <w:numPr>
                <w:ilvl w:val="3"/>
                <w:numId w:val="24"/>
              </w:numPr>
              <w:tabs>
                <w:tab w:val="clear" w:pos="2880"/>
              </w:tabs>
              <w:adjustRightInd w:val="0"/>
              <w:ind w:left="0" w:hanging="115"/>
              <w:textAlignment w:val="baseline"/>
              <w:rPr>
                <w:ins w:id="13137" w:author="user" w:date="2012-02-29T14:51:00Z"/>
                <w:rFonts w:ascii="Calibri" w:hAnsi="Calibri" w:cs="Arial"/>
                <w:sz w:val="18"/>
                <w:szCs w:val="18"/>
              </w:rPr>
            </w:pPr>
            <w:ins w:id="13138" w:author="user" w:date="2012-02-29T14:51:00Z">
              <w:r w:rsidRPr="003B01B5">
                <w:rPr>
                  <w:rFonts w:ascii="Calibri" w:hAnsi="Calibri" w:cs="Arial"/>
                  <w:sz w:val="18"/>
                  <w:szCs w:val="18"/>
                </w:rPr>
                <w:t>Notice to vacate will be provided at least 35 days prior to acquisition date.</w:t>
              </w:r>
            </w:ins>
          </w:p>
          <w:p w:rsidR="00160D84" w:rsidRPr="003B01B5" w:rsidRDefault="00160D84" w:rsidP="00160D84">
            <w:pPr>
              <w:widowControl w:val="0"/>
              <w:numPr>
                <w:ilvl w:val="3"/>
                <w:numId w:val="24"/>
              </w:numPr>
              <w:tabs>
                <w:tab w:val="clear" w:pos="2880"/>
              </w:tabs>
              <w:adjustRightInd w:val="0"/>
              <w:ind w:left="0" w:hanging="115"/>
              <w:textAlignment w:val="baseline"/>
              <w:rPr>
                <w:ins w:id="13139" w:author="user" w:date="2012-02-29T14:51:00Z"/>
                <w:rFonts w:ascii="Calibri" w:hAnsi="Calibri" w:cs="Arial"/>
                <w:sz w:val="18"/>
                <w:szCs w:val="18"/>
              </w:rPr>
            </w:pPr>
            <w:ins w:id="13140" w:author="user" w:date="2012-02-29T14:51:00Z">
              <w:r w:rsidRPr="003B01B5">
                <w:rPr>
                  <w:rFonts w:ascii="Calibri" w:hAnsi="Calibri" w:cs="Arial"/>
                  <w:sz w:val="18"/>
                  <w:szCs w:val="18"/>
                </w:rPr>
                <w:t>Cash compensation will be provided either by cash or by cheque, depending upon the owner’s preferences.</w:t>
              </w:r>
            </w:ins>
          </w:p>
          <w:p w:rsidR="00160D84" w:rsidRPr="003B01B5" w:rsidRDefault="00160D84" w:rsidP="00160D84">
            <w:pPr>
              <w:widowControl w:val="0"/>
              <w:numPr>
                <w:ilvl w:val="3"/>
                <w:numId w:val="24"/>
              </w:numPr>
              <w:tabs>
                <w:tab w:val="clear" w:pos="2880"/>
              </w:tabs>
              <w:adjustRightInd w:val="0"/>
              <w:ind w:left="0" w:hanging="108"/>
              <w:textAlignment w:val="baseline"/>
              <w:rPr>
                <w:ins w:id="13141" w:author="user" w:date="2012-02-29T14:51:00Z"/>
                <w:rFonts w:ascii="Calibri" w:hAnsi="Calibri" w:cs="Arial"/>
                <w:sz w:val="18"/>
                <w:szCs w:val="18"/>
              </w:rPr>
            </w:pPr>
            <w:ins w:id="13142" w:author="user" w:date="2012-02-29T14:51:00Z">
              <w:r w:rsidRPr="003B01B5">
                <w:rPr>
                  <w:rFonts w:ascii="Calibri" w:hAnsi="Calibri" w:cs="Arial"/>
                  <w:sz w:val="18"/>
                  <w:szCs w:val="18"/>
                </w:rPr>
                <w:t>To ensure fair compensation, rates will be established not more than one year prior to property acquisition</w:t>
              </w:r>
            </w:ins>
          </w:p>
        </w:tc>
      </w:tr>
      <w:tr w:rsidR="00160D84" w:rsidRPr="003B01B5" w:rsidTr="0074335E">
        <w:trPr>
          <w:trHeight w:val="288"/>
          <w:ins w:id="13143" w:author="user" w:date="2012-02-29T14:51:00Z"/>
        </w:trPr>
        <w:tc>
          <w:tcPr>
            <w:tcW w:w="0" w:type="auto"/>
            <w:vAlign w:val="center"/>
          </w:tcPr>
          <w:p w:rsidR="00160D84" w:rsidRPr="003B01B5" w:rsidRDefault="00160D84" w:rsidP="0074335E">
            <w:pPr>
              <w:rPr>
                <w:ins w:id="13144" w:author="user" w:date="2012-02-29T14:51:00Z"/>
                <w:rFonts w:ascii="Calibri" w:hAnsi="Calibri" w:cs="Arial"/>
                <w:sz w:val="18"/>
                <w:szCs w:val="18"/>
              </w:rPr>
            </w:pPr>
            <w:ins w:id="13145" w:author="user" w:date="2012-02-29T14:51:00Z">
              <w:r w:rsidRPr="003B01B5">
                <w:rPr>
                  <w:rFonts w:ascii="Calibri" w:hAnsi="Calibri" w:cs="Arial"/>
                  <w:sz w:val="18"/>
                  <w:szCs w:val="18"/>
                </w:rPr>
                <w:t>2.2 Loss of private land</w:t>
              </w:r>
            </w:ins>
          </w:p>
        </w:tc>
        <w:tc>
          <w:tcPr>
            <w:tcW w:w="0" w:type="auto"/>
            <w:vAlign w:val="center"/>
          </w:tcPr>
          <w:p w:rsidR="00160D84" w:rsidRPr="003B01B5" w:rsidRDefault="00160D84" w:rsidP="00160D84">
            <w:pPr>
              <w:widowControl w:val="0"/>
              <w:numPr>
                <w:ilvl w:val="0"/>
                <w:numId w:val="23"/>
              </w:numPr>
              <w:tabs>
                <w:tab w:val="clear" w:pos="720"/>
              </w:tabs>
              <w:adjustRightInd w:val="0"/>
              <w:ind w:left="0" w:hanging="252"/>
              <w:textAlignment w:val="baseline"/>
              <w:rPr>
                <w:ins w:id="13146" w:author="user" w:date="2012-02-29T14:51:00Z"/>
                <w:rFonts w:ascii="Calibri" w:hAnsi="Calibri" w:cs="Arial"/>
                <w:sz w:val="18"/>
                <w:szCs w:val="18"/>
              </w:rPr>
            </w:pPr>
            <w:ins w:id="13147" w:author="user" w:date="2012-02-29T14:51:00Z">
              <w:r w:rsidRPr="003B01B5">
                <w:rPr>
                  <w:rFonts w:ascii="Calibri" w:hAnsi="Calibri" w:cs="Arial"/>
                  <w:sz w:val="18"/>
                  <w:szCs w:val="18"/>
                </w:rPr>
                <w:t>Non title holder/tenant</w:t>
              </w:r>
            </w:ins>
          </w:p>
        </w:tc>
        <w:tc>
          <w:tcPr>
            <w:tcW w:w="0" w:type="auto"/>
            <w:vAlign w:val="center"/>
          </w:tcPr>
          <w:p w:rsidR="00160D84" w:rsidRPr="003B01B5" w:rsidRDefault="00160D84" w:rsidP="00160D84">
            <w:pPr>
              <w:widowControl w:val="0"/>
              <w:numPr>
                <w:ilvl w:val="3"/>
                <w:numId w:val="24"/>
              </w:numPr>
              <w:tabs>
                <w:tab w:val="clear" w:pos="2880"/>
              </w:tabs>
              <w:adjustRightInd w:val="0"/>
              <w:ind w:left="0" w:hanging="108"/>
              <w:textAlignment w:val="baseline"/>
              <w:rPr>
                <w:ins w:id="13148" w:author="user" w:date="2012-02-29T14:51:00Z"/>
                <w:rFonts w:ascii="Calibri" w:hAnsi="Calibri" w:cs="Arial"/>
                <w:sz w:val="18"/>
                <w:szCs w:val="18"/>
              </w:rPr>
            </w:pPr>
            <w:ins w:id="13149" w:author="user" w:date="2012-02-29T14:51:00Z">
              <w:r w:rsidRPr="003B01B5">
                <w:rPr>
                  <w:rFonts w:ascii="Calibri" w:hAnsi="Calibri" w:cs="Arial"/>
                  <w:sz w:val="18"/>
                  <w:szCs w:val="18"/>
                </w:rPr>
                <w:t xml:space="preserve">Non title holder/tenant with traditional land use right and recognized by GON and who are in process of getting land ownership title will be provided compensation for land. </w:t>
              </w:r>
            </w:ins>
          </w:p>
          <w:p w:rsidR="00160D84" w:rsidRPr="003B01B5" w:rsidRDefault="00160D84" w:rsidP="00160D84">
            <w:pPr>
              <w:widowControl w:val="0"/>
              <w:numPr>
                <w:ilvl w:val="3"/>
                <w:numId w:val="24"/>
              </w:numPr>
              <w:tabs>
                <w:tab w:val="clear" w:pos="2880"/>
              </w:tabs>
              <w:adjustRightInd w:val="0"/>
              <w:ind w:left="0" w:hanging="108"/>
              <w:textAlignment w:val="baseline"/>
              <w:rPr>
                <w:ins w:id="13150" w:author="user" w:date="2012-02-29T14:51:00Z"/>
                <w:rFonts w:ascii="Calibri" w:hAnsi="Calibri" w:cs="Arial"/>
                <w:sz w:val="18"/>
                <w:szCs w:val="18"/>
              </w:rPr>
            </w:pPr>
            <w:ins w:id="13151" w:author="user" w:date="2012-02-29T14:51:00Z">
              <w:r w:rsidRPr="003B01B5">
                <w:rPr>
                  <w:rFonts w:ascii="Calibri" w:hAnsi="Calibri" w:cs="Arial"/>
                  <w:sz w:val="18"/>
                  <w:szCs w:val="18"/>
                </w:rPr>
                <w:t>Resettlement assistance in lieu of compensation for land occupied (land, other assets, employment) at least restore their livelihoods and standards of living to pre-displacement levels.</w:t>
              </w:r>
            </w:ins>
          </w:p>
          <w:p w:rsidR="00160D84" w:rsidRPr="003B01B5" w:rsidRDefault="00160D84" w:rsidP="00160D84">
            <w:pPr>
              <w:widowControl w:val="0"/>
              <w:numPr>
                <w:ilvl w:val="3"/>
                <w:numId w:val="24"/>
              </w:numPr>
              <w:tabs>
                <w:tab w:val="clear" w:pos="2880"/>
              </w:tabs>
              <w:adjustRightInd w:val="0"/>
              <w:ind w:left="0" w:hanging="108"/>
              <w:textAlignment w:val="baseline"/>
              <w:rPr>
                <w:ins w:id="13152" w:author="user" w:date="2012-02-29T14:51:00Z"/>
                <w:rFonts w:ascii="Calibri" w:hAnsi="Calibri" w:cs="Arial"/>
                <w:sz w:val="18"/>
                <w:szCs w:val="18"/>
              </w:rPr>
            </w:pPr>
          </w:p>
        </w:tc>
        <w:tc>
          <w:tcPr>
            <w:tcW w:w="0" w:type="auto"/>
            <w:vAlign w:val="center"/>
          </w:tcPr>
          <w:p w:rsidR="00160D84" w:rsidRPr="003B01B5" w:rsidRDefault="00160D84" w:rsidP="00160D84">
            <w:pPr>
              <w:widowControl w:val="0"/>
              <w:numPr>
                <w:ilvl w:val="3"/>
                <w:numId w:val="24"/>
              </w:numPr>
              <w:tabs>
                <w:tab w:val="clear" w:pos="2880"/>
              </w:tabs>
              <w:adjustRightInd w:val="0"/>
              <w:ind w:left="0" w:hanging="115"/>
              <w:jc w:val="both"/>
              <w:textAlignment w:val="baseline"/>
              <w:rPr>
                <w:ins w:id="13153" w:author="user" w:date="2012-02-29T14:51:00Z"/>
                <w:rFonts w:ascii="Calibri" w:hAnsi="Calibri" w:cs="Arial"/>
                <w:sz w:val="18"/>
                <w:szCs w:val="18"/>
              </w:rPr>
            </w:pPr>
            <w:ins w:id="13154" w:author="user" w:date="2012-02-29T14:51:00Z">
              <w:r w:rsidRPr="003B01B5">
                <w:rPr>
                  <w:rFonts w:ascii="Calibri" w:hAnsi="Calibri" w:cs="Arial"/>
                  <w:sz w:val="18"/>
                  <w:szCs w:val="18"/>
                </w:rPr>
                <w:t>In addition to compensation, non title holders will also be eligible for resettlement assistances for income/ livelihood restoration.</w:t>
              </w:r>
            </w:ins>
          </w:p>
          <w:p w:rsidR="00160D84" w:rsidRPr="003B01B5" w:rsidRDefault="00160D84" w:rsidP="00160D84">
            <w:pPr>
              <w:widowControl w:val="0"/>
              <w:numPr>
                <w:ilvl w:val="3"/>
                <w:numId w:val="24"/>
              </w:numPr>
              <w:tabs>
                <w:tab w:val="clear" w:pos="2880"/>
              </w:tabs>
              <w:adjustRightInd w:val="0"/>
              <w:ind w:left="0" w:hanging="115"/>
              <w:jc w:val="both"/>
              <w:textAlignment w:val="baseline"/>
              <w:rPr>
                <w:ins w:id="13155" w:author="user" w:date="2012-02-29T14:51:00Z"/>
                <w:rFonts w:ascii="Calibri" w:hAnsi="Calibri" w:cs="Arial"/>
                <w:sz w:val="18"/>
                <w:szCs w:val="18"/>
              </w:rPr>
            </w:pPr>
            <w:ins w:id="13156" w:author="user" w:date="2012-02-29T14:51:00Z">
              <w:r w:rsidRPr="003B01B5">
                <w:rPr>
                  <w:rFonts w:ascii="Calibri" w:hAnsi="Calibri" w:cs="Arial"/>
                  <w:sz w:val="18"/>
                  <w:szCs w:val="18"/>
                </w:rPr>
                <w:t xml:space="preserve">CDC to decide the status of such non title holder/tenant as per the legal framework. </w:t>
              </w:r>
            </w:ins>
          </w:p>
        </w:tc>
      </w:tr>
      <w:tr w:rsidR="00160D84" w:rsidRPr="003B01B5" w:rsidTr="0074335E">
        <w:trPr>
          <w:trHeight w:val="288"/>
          <w:ins w:id="13157" w:author="user" w:date="2012-02-29T14:51:00Z"/>
        </w:trPr>
        <w:tc>
          <w:tcPr>
            <w:tcW w:w="0" w:type="auto"/>
            <w:vAlign w:val="center"/>
          </w:tcPr>
          <w:p w:rsidR="00160D84" w:rsidRPr="003B01B5" w:rsidRDefault="00160D84" w:rsidP="0074335E">
            <w:pPr>
              <w:rPr>
                <w:ins w:id="13158" w:author="user" w:date="2012-02-29T14:51:00Z"/>
                <w:rFonts w:ascii="Calibri" w:hAnsi="Calibri" w:cs="Arial"/>
                <w:sz w:val="18"/>
                <w:szCs w:val="18"/>
              </w:rPr>
            </w:pPr>
            <w:ins w:id="13159" w:author="user" w:date="2012-02-29T14:51:00Z">
              <w:r w:rsidRPr="003B01B5">
                <w:rPr>
                  <w:rFonts w:ascii="Calibri" w:hAnsi="Calibri" w:cs="Arial"/>
                  <w:sz w:val="18"/>
                  <w:szCs w:val="18"/>
                </w:rPr>
                <w:t>2.3  Temporary loss of private land</w:t>
              </w:r>
            </w:ins>
          </w:p>
        </w:tc>
        <w:tc>
          <w:tcPr>
            <w:tcW w:w="0" w:type="auto"/>
            <w:vAlign w:val="center"/>
          </w:tcPr>
          <w:p w:rsidR="00160D84" w:rsidRPr="003B01B5" w:rsidRDefault="00160D84" w:rsidP="00160D84">
            <w:pPr>
              <w:widowControl w:val="0"/>
              <w:numPr>
                <w:ilvl w:val="0"/>
                <w:numId w:val="23"/>
              </w:numPr>
              <w:tabs>
                <w:tab w:val="clear" w:pos="720"/>
              </w:tabs>
              <w:adjustRightInd w:val="0"/>
              <w:ind w:left="0" w:hanging="252"/>
              <w:textAlignment w:val="baseline"/>
              <w:rPr>
                <w:ins w:id="13160" w:author="user" w:date="2012-02-29T14:51:00Z"/>
                <w:rFonts w:ascii="Calibri" w:hAnsi="Calibri" w:cs="Arial"/>
                <w:sz w:val="18"/>
                <w:szCs w:val="18"/>
              </w:rPr>
            </w:pPr>
            <w:ins w:id="13161" w:author="user" w:date="2012-02-29T14:51:00Z">
              <w:r w:rsidRPr="003B01B5">
                <w:rPr>
                  <w:rFonts w:ascii="Calibri" w:hAnsi="Calibri" w:cs="Arial"/>
                  <w:sz w:val="18"/>
                  <w:szCs w:val="18"/>
                </w:rPr>
                <w:t>Titleholder</w:t>
              </w:r>
            </w:ins>
          </w:p>
          <w:p w:rsidR="00160D84" w:rsidRPr="003B01B5" w:rsidRDefault="00160D84" w:rsidP="00160D84">
            <w:pPr>
              <w:widowControl w:val="0"/>
              <w:numPr>
                <w:ilvl w:val="0"/>
                <w:numId w:val="23"/>
              </w:numPr>
              <w:tabs>
                <w:tab w:val="clear" w:pos="720"/>
              </w:tabs>
              <w:adjustRightInd w:val="0"/>
              <w:ind w:left="0" w:hanging="252"/>
              <w:textAlignment w:val="baseline"/>
              <w:rPr>
                <w:ins w:id="13162" w:author="user" w:date="2012-02-29T14:51:00Z"/>
                <w:rFonts w:ascii="Calibri" w:hAnsi="Calibri" w:cs="Arial"/>
                <w:sz w:val="18"/>
                <w:szCs w:val="18"/>
              </w:rPr>
            </w:pPr>
            <w:ins w:id="13163" w:author="user" w:date="2012-02-29T14:51:00Z">
              <w:r w:rsidRPr="003B01B5">
                <w:rPr>
                  <w:rFonts w:ascii="Calibri" w:hAnsi="Calibri" w:cs="Arial"/>
                  <w:sz w:val="18"/>
                  <w:szCs w:val="18"/>
                </w:rPr>
                <w:t xml:space="preserve"> </w:t>
              </w:r>
            </w:ins>
          </w:p>
        </w:tc>
        <w:tc>
          <w:tcPr>
            <w:tcW w:w="0" w:type="auto"/>
            <w:vAlign w:val="center"/>
          </w:tcPr>
          <w:p w:rsidR="00160D84" w:rsidRPr="003B01B5" w:rsidRDefault="00160D84" w:rsidP="00160D84">
            <w:pPr>
              <w:widowControl w:val="0"/>
              <w:numPr>
                <w:ilvl w:val="3"/>
                <w:numId w:val="24"/>
              </w:numPr>
              <w:tabs>
                <w:tab w:val="clear" w:pos="2880"/>
              </w:tabs>
              <w:adjustRightInd w:val="0"/>
              <w:ind w:left="0" w:hanging="108"/>
              <w:textAlignment w:val="baseline"/>
              <w:rPr>
                <w:ins w:id="13164" w:author="user" w:date="2012-02-29T14:51:00Z"/>
                <w:rFonts w:ascii="Calibri" w:hAnsi="Calibri" w:cs="Arial"/>
                <w:sz w:val="18"/>
                <w:szCs w:val="18"/>
              </w:rPr>
            </w:pPr>
            <w:ins w:id="13165" w:author="user" w:date="2012-02-29T14:51:00Z">
              <w:r w:rsidRPr="003B01B5">
                <w:rPr>
                  <w:rFonts w:ascii="Calibri" w:hAnsi="Calibri" w:cs="Arial"/>
                  <w:sz w:val="18"/>
                  <w:szCs w:val="18"/>
                </w:rPr>
                <w:t>Compensation for crop, land productivity and other property losses for the duration of temporary occupation.</w:t>
              </w:r>
            </w:ins>
          </w:p>
          <w:p w:rsidR="00160D84" w:rsidRPr="003B01B5" w:rsidRDefault="00160D84" w:rsidP="00160D84">
            <w:pPr>
              <w:widowControl w:val="0"/>
              <w:numPr>
                <w:ilvl w:val="3"/>
                <w:numId w:val="24"/>
              </w:numPr>
              <w:tabs>
                <w:tab w:val="clear" w:pos="2880"/>
              </w:tabs>
              <w:adjustRightInd w:val="0"/>
              <w:ind w:left="0" w:hanging="108"/>
              <w:textAlignment w:val="baseline"/>
              <w:rPr>
                <w:ins w:id="13166" w:author="user" w:date="2012-02-29T14:51:00Z"/>
                <w:rFonts w:ascii="Calibri" w:hAnsi="Calibri" w:cs="Arial"/>
                <w:sz w:val="18"/>
                <w:szCs w:val="18"/>
              </w:rPr>
            </w:pPr>
            <w:ins w:id="13167" w:author="user" w:date="2012-02-29T14:51:00Z">
              <w:r w:rsidRPr="003B01B5">
                <w:rPr>
                  <w:rFonts w:ascii="Calibri" w:hAnsi="Calibri" w:cs="Arial"/>
                  <w:sz w:val="18"/>
                  <w:szCs w:val="18"/>
                </w:rPr>
                <w:t>Compensation for other disturbances and damages caused to property.</w:t>
              </w:r>
            </w:ins>
          </w:p>
          <w:p w:rsidR="00160D84" w:rsidRPr="003B01B5" w:rsidRDefault="00160D84" w:rsidP="00160D84">
            <w:pPr>
              <w:widowControl w:val="0"/>
              <w:numPr>
                <w:ilvl w:val="3"/>
                <w:numId w:val="24"/>
              </w:numPr>
              <w:tabs>
                <w:tab w:val="clear" w:pos="2880"/>
              </w:tabs>
              <w:adjustRightInd w:val="0"/>
              <w:ind w:left="0" w:hanging="108"/>
              <w:textAlignment w:val="baseline"/>
              <w:rPr>
                <w:ins w:id="13168" w:author="user" w:date="2012-02-29T14:51:00Z"/>
                <w:rFonts w:ascii="Calibri" w:hAnsi="Calibri" w:cs="Arial"/>
                <w:sz w:val="18"/>
                <w:szCs w:val="18"/>
              </w:rPr>
            </w:pPr>
            <w:ins w:id="13169" w:author="user" w:date="2012-02-29T14:51:00Z">
              <w:r w:rsidRPr="003B01B5">
                <w:rPr>
                  <w:rFonts w:ascii="Calibri" w:hAnsi="Calibri" w:cs="Arial"/>
                  <w:sz w:val="18"/>
                  <w:szCs w:val="18"/>
                </w:rPr>
                <w:t>Proponent to negotiate a lease agreement on the lease rate with the owner for temporary acquisition of land.</w:t>
              </w:r>
            </w:ins>
          </w:p>
          <w:p w:rsidR="00160D84" w:rsidRPr="003B01B5" w:rsidRDefault="00160D84" w:rsidP="00160D84">
            <w:pPr>
              <w:widowControl w:val="0"/>
              <w:numPr>
                <w:ilvl w:val="3"/>
                <w:numId w:val="24"/>
              </w:numPr>
              <w:tabs>
                <w:tab w:val="clear" w:pos="2880"/>
              </w:tabs>
              <w:adjustRightInd w:val="0"/>
              <w:ind w:left="0" w:hanging="108"/>
              <w:textAlignment w:val="baseline"/>
              <w:rPr>
                <w:ins w:id="13170" w:author="user" w:date="2012-02-29T14:51:00Z"/>
                <w:rFonts w:ascii="Calibri" w:hAnsi="Calibri" w:cs="Arial"/>
                <w:sz w:val="18"/>
                <w:szCs w:val="18"/>
              </w:rPr>
            </w:pPr>
            <w:ins w:id="13171" w:author="user" w:date="2012-02-29T14:51:00Z">
              <w:r w:rsidRPr="003B01B5">
                <w:rPr>
                  <w:rFonts w:ascii="Calibri" w:hAnsi="Calibri" w:cs="Arial"/>
                  <w:sz w:val="18"/>
                  <w:szCs w:val="18"/>
                </w:rPr>
                <w:t>Land should be returned to the owner at the end of temporary acquisition period, restored to its original condition or improved as agreed with owner.</w:t>
              </w:r>
            </w:ins>
          </w:p>
        </w:tc>
        <w:tc>
          <w:tcPr>
            <w:tcW w:w="0" w:type="auto"/>
            <w:vAlign w:val="center"/>
          </w:tcPr>
          <w:p w:rsidR="00160D84" w:rsidRPr="003B01B5" w:rsidRDefault="00160D84" w:rsidP="00160D84">
            <w:pPr>
              <w:widowControl w:val="0"/>
              <w:numPr>
                <w:ilvl w:val="3"/>
                <w:numId w:val="24"/>
              </w:numPr>
              <w:tabs>
                <w:tab w:val="clear" w:pos="2880"/>
              </w:tabs>
              <w:adjustRightInd w:val="0"/>
              <w:ind w:left="0" w:hanging="108"/>
              <w:jc w:val="both"/>
              <w:textAlignment w:val="baseline"/>
              <w:rPr>
                <w:ins w:id="13172" w:author="user" w:date="2012-02-29T14:51:00Z"/>
                <w:rFonts w:ascii="Calibri" w:hAnsi="Calibri" w:cs="Arial"/>
                <w:sz w:val="18"/>
                <w:szCs w:val="18"/>
              </w:rPr>
            </w:pPr>
            <w:ins w:id="13173" w:author="user" w:date="2012-02-29T14:51:00Z">
              <w:r w:rsidRPr="003B01B5">
                <w:rPr>
                  <w:rFonts w:ascii="Calibri" w:hAnsi="Calibri" w:cs="Arial"/>
                  <w:sz w:val="18"/>
                  <w:szCs w:val="18"/>
                </w:rPr>
                <w:t>A lease contract will be signed with the affected landowner, specifying:</w:t>
              </w:r>
            </w:ins>
          </w:p>
          <w:p w:rsidR="00160D84" w:rsidRPr="003B01B5" w:rsidRDefault="00160D84" w:rsidP="0074335E">
            <w:pPr>
              <w:widowControl w:val="0"/>
              <w:adjustRightInd w:val="0"/>
              <w:ind w:left="-108" w:firstLine="108"/>
              <w:jc w:val="both"/>
              <w:textAlignment w:val="baseline"/>
              <w:rPr>
                <w:ins w:id="13174" w:author="user" w:date="2012-02-29T14:51:00Z"/>
                <w:rFonts w:ascii="Calibri" w:hAnsi="Calibri" w:cs="Arial"/>
                <w:sz w:val="18"/>
                <w:szCs w:val="18"/>
              </w:rPr>
            </w:pPr>
            <w:ins w:id="13175" w:author="user" w:date="2012-02-29T14:51:00Z">
              <w:r w:rsidRPr="003B01B5">
                <w:rPr>
                  <w:rFonts w:ascii="Calibri" w:hAnsi="Calibri" w:cs="Arial"/>
                  <w:sz w:val="18"/>
                  <w:szCs w:val="18"/>
                </w:rPr>
                <w:t>- Lease period</w:t>
              </w:r>
            </w:ins>
          </w:p>
          <w:p w:rsidR="00160D84" w:rsidRPr="003B01B5" w:rsidRDefault="00160D84" w:rsidP="0074335E">
            <w:pPr>
              <w:widowControl w:val="0"/>
              <w:adjustRightInd w:val="0"/>
              <w:ind w:left="-108" w:firstLine="108"/>
              <w:jc w:val="both"/>
              <w:textAlignment w:val="baseline"/>
              <w:rPr>
                <w:ins w:id="13176" w:author="user" w:date="2012-02-29T14:51:00Z"/>
                <w:rFonts w:ascii="Calibri" w:hAnsi="Calibri" w:cs="Arial"/>
                <w:sz w:val="18"/>
                <w:szCs w:val="18"/>
              </w:rPr>
            </w:pPr>
            <w:ins w:id="13177" w:author="user" w:date="2012-02-29T14:51:00Z">
              <w:r w:rsidRPr="003B01B5">
                <w:rPr>
                  <w:rFonts w:ascii="Calibri" w:hAnsi="Calibri" w:cs="Arial"/>
                  <w:sz w:val="18"/>
                  <w:szCs w:val="18"/>
                </w:rPr>
                <w:t>- Annual inflation adjustments;</w:t>
              </w:r>
            </w:ins>
          </w:p>
          <w:p w:rsidR="00160D84" w:rsidRPr="003B01B5" w:rsidRDefault="00160D84" w:rsidP="0074335E">
            <w:pPr>
              <w:widowControl w:val="0"/>
              <w:adjustRightInd w:val="0"/>
              <w:ind w:left="-108" w:firstLine="108"/>
              <w:jc w:val="both"/>
              <w:textAlignment w:val="baseline"/>
              <w:rPr>
                <w:ins w:id="13178" w:author="user" w:date="2012-02-29T14:51:00Z"/>
                <w:rFonts w:ascii="Calibri" w:hAnsi="Calibri" w:cs="Arial"/>
                <w:sz w:val="18"/>
                <w:szCs w:val="18"/>
              </w:rPr>
            </w:pPr>
            <w:ins w:id="13179" w:author="user" w:date="2012-02-29T14:51:00Z">
              <w:r w:rsidRPr="003B01B5">
                <w:rPr>
                  <w:rFonts w:ascii="Calibri" w:hAnsi="Calibri" w:cs="Arial"/>
                  <w:sz w:val="18"/>
                  <w:szCs w:val="18"/>
                </w:rPr>
                <w:t xml:space="preserve">- Frequency of payment; and </w:t>
              </w:r>
            </w:ins>
          </w:p>
          <w:p w:rsidR="00160D84" w:rsidRPr="003B01B5" w:rsidRDefault="00160D84" w:rsidP="0074335E">
            <w:pPr>
              <w:widowControl w:val="0"/>
              <w:adjustRightInd w:val="0"/>
              <w:ind w:left="-108" w:firstLine="108"/>
              <w:jc w:val="both"/>
              <w:textAlignment w:val="baseline"/>
              <w:rPr>
                <w:ins w:id="13180" w:author="user" w:date="2012-02-29T14:51:00Z"/>
                <w:rFonts w:ascii="Calibri" w:hAnsi="Calibri" w:cs="Arial"/>
                <w:sz w:val="18"/>
                <w:szCs w:val="18"/>
              </w:rPr>
            </w:pPr>
            <w:ins w:id="13181" w:author="user" w:date="2012-02-29T14:51:00Z">
              <w:r w:rsidRPr="003B01B5">
                <w:rPr>
                  <w:rFonts w:ascii="Calibri" w:hAnsi="Calibri" w:cs="Arial"/>
                  <w:sz w:val="18"/>
                  <w:szCs w:val="18"/>
                </w:rPr>
                <w:t>- Land protection and rehabilitation measures.</w:t>
              </w:r>
            </w:ins>
          </w:p>
          <w:p w:rsidR="00160D84" w:rsidRPr="003B01B5" w:rsidRDefault="00160D84" w:rsidP="00160D84">
            <w:pPr>
              <w:widowControl w:val="0"/>
              <w:numPr>
                <w:ilvl w:val="3"/>
                <w:numId w:val="24"/>
              </w:numPr>
              <w:tabs>
                <w:tab w:val="clear" w:pos="2880"/>
              </w:tabs>
              <w:adjustRightInd w:val="0"/>
              <w:ind w:left="0" w:hanging="108"/>
              <w:jc w:val="both"/>
              <w:textAlignment w:val="baseline"/>
              <w:rPr>
                <w:ins w:id="13182" w:author="user" w:date="2012-02-29T14:51:00Z"/>
                <w:rFonts w:ascii="Calibri" w:hAnsi="Calibri" w:cs="Arial"/>
                <w:sz w:val="18"/>
                <w:szCs w:val="18"/>
              </w:rPr>
            </w:pPr>
            <w:ins w:id="13183" w:author="user" w:date="2012-02-29T14:51:00Z">
              <w:r w:rsidRPr="003B01B5">
                <w:rPr>
                  <w:rFonts w:ascii="Calibri" w:hAnsi="Calibri" w:cs="Arial"/>
                  <w:sz w:val="18"/>
                  <w:szCs w:val="18"/>
                </w:rPr>
                <w:t>The land will be returned to the owner at the end of temporary acquisition, restored to its original condition.</w:t>
              </w:r>
            </w:ins>
          </w:p>
        </w:tc>
      </w:tr>
      <w:tr w:rsidR="00160D84" w:rsidRPr="003B01B5" w:rsidTr="0074335E">
        <w:trPr>
          <w:trHeight w:val="288"/>
          <w:ins w:id="13184" w:author="user" w:date="2012-02-29T14:51:00Z"/>
        </w:trPr>
        <w:tc>
          <w:tcPr>
            <w:tcW w:w="0" w:type="auto"/>
            <w:gridSpan w:val="4"/>
            <w:vAlign w:val="center"/>
          </w:tcPr>
          <w:p w:rsidR="00160D84" w:rsidRPr="003B01B5" w:rsidRDefault="00160D84" w:rsidP="0074335E">
            <w:pPr>
              <w:rPr>
                <w:ins w:id="13185" w:author="user" w:date="2012-02-29T14:51:00Z"/>
                <w:rFonts w:ascii="Calibri" w:hAnsi="Calibri" w:cs="Arial"/>
                <w:b/>
                <w:sz w:val="18"/>
                <w:szCs w:val="18"/>
              </w:rPr>
            </w:pPr>
            <w:ins w:id="13186" w:author="user" w:date="2012-02-29T14:51:00Z">
              <w:r w:rsidRPr="003B01B5">
                <w:rPr>
                  <w:rFonts w:ascii="Calibri" w:hAnsi="Calibri" w:cs="Arial"/>
                  <w:b/>
                  <w:sz w:val="18"/>
                  <w:szCs w:val="18"/>
                </w:rPr>
                <w:t xml:space="preserve">3. Other Privately Owned Resources </w:t>
              </w:r>
            </w:ins>
          </w:p>
        </w:tc>
      </w:tr>
      <w:tr w:rsidR="00160D84" w:rsidRPr="003B01B5" w:rsidTr="0074335E">
        <w:trPr>
          <w:trHeight w:val="288"/>
          <w:ins w:id="13187" w:author="user" w:date="2012-02-29T14:51:00Z"/>
        </w:trPr>
        <w:tc>
          <w:tcPr>
            <w:tcW w:w="0" w:type="auto"/>
            <w:vAlign w:val="center"/>
          </w:tcPr>
          <w:p w:rsidR="00160D84" w:rsidRPr="003B01B5" w:rsidRDefault="00160D84" w:rsidP="0074335E">
            <w:pPr>
              <w:rPr>
                <w:ins w:id="13188" w:author="user" w:date="2012-02-29T14:51:00Z"/>
                <w:rFonts w:ascii="Calibri" w:hAnsi="Calibri" w:cs="Arial"/>
                <w:sz w:val="18"/>
                <w:szCs w:val="18"/>
              </w:rPr>
            </w:pPr>
            <w:ins w:id="13189" w:author="user" w:date="2012-02-29T14:51:00Z">
              <w:r w:rsidRPr="003B01B5">
                <w:rPr>
                  <w:rFonts w:ascii="Calibri" w:hAnsi="Calibri" w:cs="Arial"/>
                  <w:sz w:val="18"/>
                  <w:szCs w:val="18"/>
                </w:rPr>
                <w:t>3.1   Loss of non perennial crops</w:t>
              </w:r>
            </w:ins>
          </w:p>
        </w:tc>
        <w:tc>
          <w:tcPr>
            <w:tcW w:w="0" w:type="auto"/>
            <w:vAlign w:val="center"/>
          </w:tcPr>
          <w:p w:rsidR="00160D84" w:rsidRPr="003B01B5" w:rsidRDefault="00160D84" w:rsidP="00160D84">
            <w:pPr>
              <w:widowControl w:val="0"/>
              <w:numPr>
                <w:ilvl w:val="0"/>
                <w:numId w:val="23"/>
              </w:numPr>
              <w:tabs>
                <w:tab w:val="clear" w:pos="720"/>
              </w:tabs>
              <w:adjustRightInd w:val="0"/>
              <w:ind w:left="0" w:hanging="252"/>
              <w:textAlignment w:val="baseline"/>
              <w:rPr>
                <w:ins w:id="13190" w:author="user" w:date="2012-02-29T14:51:00Z"/>
                <w:rFonts w:ascii="Calibri" w:hAnsi="Calibri" w:cs="Arial"/>
                <w:sz w:val="18"/>
                <w:szCs w:val="18"/>
              </w:rPr>
            </w:pPr>
            <w:ins w:id="13191" w:author="user" w:date="2012-02-29T14:51:00Z">
              <w:r w:rsidRPr="003B01B5">
                <w:rPr>
                  <w:rFonts w:ascii="Calibri" w:hAnsi="Calibri" w:cs="Arial"/>
                  <w:sz w:val="18"/>
                  <w:szCs w:val="18"/>
                </w:rPr>
                <w:t>Titleholder; other evidence of ownership</w:t>
              </w:r>
            </w:ins>
          </w:p>
        </w:tc>
        <w:tc>
          <w:tcPr>
            <w:tcW w:w="0" w:type="auto"/>
            <w:vAlign w:val="center"/>
          </w:tcPr>
          <w:p w:rsidR="00160D84" w:rsidRPr="003B01B5" w:rsidRDefault="00160D84" w:rsidP="00160D84">
            <w:pPr>
              <w:widowControl w:val="0"/>
              <w:numPr>
                <w:ilvl w:val="3"/>
                <w:numId w:val="24"/>
              </w:numPr>
              <w:tabs>
                <w:tab w:val="clear" w:pos="2880"/>
              </w:tabs>
              <w:adjustRightInd w:val="0"/>
              <w:ind w:left="0" w:hanging="108"/>
              <w:textAlignment w:val="baseline"/>
              <w:rPr>
                <w:ins w:id="13192" w:author="user" w:date="2012-02-29T14:51:00Z"/>
                <w:rFonts w:ascii="Calibri" w:hAnsi="Calibri" w:cs="Arial"/>
                <w:sz w:val="18"/>
                <w:szCs w:val="18"/>
              </w:rPr>
            </w:pPr>
            <w:ins w:id="13193" w:author="user" w:date="2012-02-29T14:51:00Z">
              <w:r w:rsidRPr="003B01B5">
                <w:rPr>
                  <w:rFonts w:ascii="Calibri" w:hAnsi="Calibri" w:cs="Arial"/>
                  <w:sz w:val="18"/>
                  <w:szCs w:val="18"/>
                </w:rPr>
                <w:t>Advance notice to harvest crops.</w:t>
              </w:r>
            </w:ins>
          </w:p>
          <w:p w:rsidR="00160D84" w:rsidRPr="003B01B5" w:rsidRDefault="00160D84" w:rsidP="00160D84">
            <w:pPr>
              <w:widowControl w:val="0"/>
              <w:numPr>
                <w:ilvl w:val="3"/>
                <w:numId w:val="24"/>
              </w:numPr>
              <w:tabs>
                <w:tab w:val="clear" w:pos="2880"/>
              </w:tabs>
              <w:adjustRightInd w:val="0"/>
              <w:ind w:left="0" w:hanging="108"/>
              <w:textAlignment w:val="baseline"/>
              <w:rPr>
                <w:ins w:id="13194" w:author="user" w:date="2012-02-29T14:51:00Z"/>
                <w:rFonts w:ascii="Calibri" w:hAnsi="Calibri" w:cs="Arial"/>
                <w:sz w:val="18"/>
                <w:szCs w:val="18"/>
              </w:rPr>
            </w:pPr>
            <w:ins w:id="13195" w:author="user" w:date="2012-02-29T14:51:00Z">
              <w:r w:rsidRPr="003B01B5">
                <w:rPr>
                  <w:rFonts w:ascii="Calibri" w:hAnsi="Calibri" w:cs="Arial"/>
                  <w:sz w:val="18"/>
                  <w:szCs w:val="18"/>
                </w:rPr>
                <w:t>Net value of crops where harvesting is not possible.</w:t>
              </w:r>
            </w:ins>
          </w:p>
        </w:tc>
        <w:tc>
          <w:tcPr>
            <w:tcW w:w="0" w:type="auto"/>
            <w:vAlign w:val="center"/>
          </w:tcPr>
          <w:p w:rsidR="00160D84" w:rsidRPr="003B01B5" w:rsidRDefault="00160D84" w:rsidP="00160D84">
            <w:pPr>
              <w:widowControl w:val="0"/>
              <w:numPr>
                <w:ilvl w:val="3"/>
                <w:numId w:val="24"/>
              </w:numPr>
              <w:tabs>
                <w:tab w:val="clear" w:pos="2880"/>
              </w:tabs>
              <w:adjustRightInd w:val="0"/>
              <w:ind w:left="0" w:hanging="108"/>
              <w:jc w:val="both"/>
              <w:textAlignment w:val="baseline"/>
              <w:rPr>
                <w:ins w:id="13196" w:author="user" w:date="2012-02-29T14:51:00Z"/>
                <w:rFonts w:ascii="Calibri" w:hAnsi="Calibri" w:cs="Arial"/>
                <w:sz w:val="18"/>
                <w:szCs w:val="18"/>
              </w:rPr>
            </w:pPr>
            <w:ins w:id="13197" w:author="user" w:date="2012-02-29T14:51:00Z">
              <w:r w:rsidRPr="003B01B5">
                <w:rPr>
                  <w:rFonts w:ascii="Calibri" w:hAnsi="Calibri" w:cs="Arial"/>
                  <w:sz w:val="18"/>
                  <w:szCs w:val="18"/>
                </w:rPr>
                <w:t>Crop market values and production losses will be determined by the CDC (based on prevailing market price and in consultation with local stakeholders)</w:t>
              </w:r>
            </w:ins>
          </w:p>
        </w:tc>
      </w:tr>
      <w:tr w:rsidR="00160D84" w:rsidRPr="003B01B5" w:rsidTr="0074335E">
        <w:trPr>
          <w:trHeight w:val="288"/>
          <w:ins w:id="13198" w:author="user" w:date="2012-02-29T14:51:00Z"/>
        </w:trPr>
        <w:tc>
          <w:tcPr>
            <w:tcW w:w="0" w:type="auto"/>
            <w:vAlign w:val="center"/>
          </w:tcPr>
          <w:p w:rsidR="00160D84" w:rsidRPr="003B01B5" w:rsidRDefault="00160D84" w:rsidP="0074335E">
            <w:pPr>
              <w:rPr>
                <w:ins w:id="13199" w:author="user" w:date="2012-02-29T14:51:00Z"/>
                <w:rFonts w:ascii="Calibri" w:hAnsi="Calibri" w:cs="Arial"/>
                <w:sz w:val="18"/>
                <w:szCs w:val="18"/>
              </w:rPr>
            </w:pPr>
            <w:ins w:id="13200" w:author="user" w:date="2012-02-29T14:51:00Z">
              <w:r w:rsidRPr="003B01B5">
                <w:rPr>
                  <w:rFonts w:ascii="Calibri" w:hAnsi="Calibri" w:cs="Arial"/>
                  <w:sz w:val="18"/>
                  <w:szCs w:val="18"/>
                </w:rPr>
                <w:t>3.2  Loss of privately-owned trees and perennial crops</w:t>
              </w:r>
            </w:ins>
          </w:p>
        </w:tc>
        <w:tc>
          <w:tcPr>
            <w:tcW w:w="0" w:type="auto"/>
            <w:vAlign w:val="center"/>
          </w:tcPr>
          <w:p w:rsidR="00160D84" w:rsidRPr="003B01B5" w:rsidRDefault="00160D84" w:rsidP="0074335E">
            <w:pPr>
              <w:widowControl w:val="0"/>
              <w:adjustRightInd w:val="0"/>
              <w:textAlignment w:val="baseline"/>
              <w:rPr>
                <w:ins w:id="13201" w:author="user" w:date="2012-02-29T14:51:00Z"/>
                <w:rFonts w:ascii="Calibri" w:hAnsi="Calibri" w:cs="Arial"/>
                <w:sz w:val="18"/>
                <w:szCs w:val="18"/>
              </w:rPr>
            </w:pPr>
            <w:ins w:id="13202" w:author="user" w:date="2012-02-29T14:51:00Z">
              <w:r w:rsidRPr="003B01B5">
                <w:rPr>
                  <w:rFonts w:ascii="Calibri" w:hAnsi="Calibri" w:cs="Arial"/>
                  <w:sz w:val="18"/>
                  <w:szCs w:val="18"/>
                </w:rPr>
                <w:t>Titleholder; other evidence of ownership</w:t>
              </w:r>
            </w:ins>
          </w:p>
        </w:tc>
        <w:tc>
          <w:tcPr>
            <w:tcW w:w="0" w:type="auto"/>
            <w:vAlign w:val="center"/>
          </w:tcPr>
          <w:p w:rsidR="00160D84" w:rsidRPr="003B01B5" w:rsidRDefault="00160D84" w:rsidP="00160D84">
            <w:pPr>
              <w:widowControl w:val="0"/>
              <w:numPr>
                <w:ilvl w:val="3"/>
                <w:numId w:val="24"/>
              </w:numPr>
              <w:tabs>
                <w:tab w:val="clear" w:pos="2880"/>
              </w:tabs>
              <w:adjustRightInd w:val="0"/>
              <w:ind w:left="0" w:hanging="108"/>
              <w:textAlignment w:val="baseline"/>
              <w:rPr>
                <w:ins w:id="13203" w:author="user" w:date="2012-02-29T14:51:00Z"/>
                <w:rFonts w:ascii="Calibri" w:hAnsi="Calibri" w:cs="Arial"/>
                <w:sz w:val="18"/>
                <w:szCs w:val="18"/>
              </w:rPr>
            </w:pPr>
            <w:ins w:id="13204" w:author="user" w:date="2012-02-29T14:51:00Z">
              <w:r w:rsidRPr="003B01B5">
                <w:rPr>
                  <w:rFonts w:ascii="Calibri" w:hAnsi="Calibri" w:cs="Arial"/>
                  <w:sz w:val="18"/>
                  <w:szCs w:val="18"/>
                </w:rPr>
                <w:t>Advance notice to harvest crops.</w:t>
              </w:r>
            </w:ins>
          </w:p>
          <w:p w:rsidR="00160D84" w:rsidRPr="003B01B5" w:rsidRDefault="00160D84" w:rsidP="00160D84">
            <w:pPr>
              <w:widowControl w:val="0"/>
              <w:numPr>
                <w:ilvl w:val="3"/>
                <w:numId w:val="24"/>
              </w:numPr>
              <w:tabs>
                <w:tab w:val="clear" w:pos="2880"/>
              </w:tabs>
              <w:adjustRightInd w:val="0"/>
              <w:ind w:left="0" w:hanging="108"/>
              <w:textAlignment w:val="baseline"/>
              <w:rPr>
                <w:ins w:id="13205" w:author="user" w:date="2012-02-29T14:51:00Z"/>
                <w:rFonts w:ascii="Calibri" w:hAnsi="Calibri" w:cs="Arial"/>
                <w:sz w:val="18"/>
                <w:szCs w:val="18"/>
              </w:rPr>
            </w:pPr>
            <w:ins w:id="13206" w:author="user" w:date="2012-02-29T14:51:00Z">
              <w:r w:rsidRPr="003B01B5">
                <w:rPr>
                  <w:rFonts w:ascii="Calibri" w:hAnsi="Calibri" w:cs="Arial"/>
                  <w:sz w:val="18"/>
                  <w:szCs w:val="18"/>
                </w:rPr>
                <w:t>Net value of crops where harvesting is not possible.</w:t>
              </w:r>
            </w:ins>
          </w:p>
          <w:p w:rsidR="00160D84" w:rsidRPr="003B01B5" w:rsidRDefault="00160D84" w:rsidP="00160D84">
            <w:pPr>
              <w:widowControl w:val="0"/>
              <w:numPr>
                <w:ilvl w:val="3"/>
                <w:numId w:val="24"/>
              </w:numPr>
              <w:tabs>
                <w:tab w:val="clear" w:pos="2880"/>
              </w:tabs>
              <w:adjustRightInd w:val="0"/>
              <w:ind w:left="0" w:hanging="108"/>
              <w:textAlignment w:val="baseline"/>
              <w:rPr>
                <w:ins w:id="13207" w:author="user" w:date="2012-02-29T14:51:00Z"/>
                <w:rFonts w:ascii="Calibri" w:hAnsi="Calibri" w:cs="Arial"/>
                <w:sz w:val="18"/>
                <w:szCs w:val="18"/>
              </w:rPr>
            </w:pPr>
            <w:ins w:id="13208" w:author="user" w:date="2012-02-29T14:51:00Z">
              <w:r w:rsidRPr="003B01B5">
                <w:rPr>
                  <w:rFonts w:ascii="Calibri" w:hAnsi="Calibri" w:cs="Arial"/>
                  <w:sz w:val="18"/>
                  <w:szCs w:val="18"/>
                </w:rPr>
                <w:t>Compensation for future production losses, based on 5 years annual net production for fruit/fodder trees and 3 years annual net production for timber/fuel wood trees and other perennial crops.</w:t>
              </w:r>
            </w:ins>
          </w:p>
          <w:p w:rsidR="00160D84" w:rsidRPr="003B01B5" w:rsidRDefault="00160D84" w:rsidP="00160D84">
            <w:pPr>
              <w:widowControl w:val="0"/>
              <w:numPr>
                <w:ilvl w:val="3"/>
                <w:numId w:val="24"/>
              </w:numPr>
              <w:tabs>
                <w:tab w:val="clear" w:pos="2880"/>
              </w:tabs>
              <w:adjustRightInd w:val="0"/>
              <w:ind w:left="0" w:hanging="108"/>
              <w:textAlignment w:val="baseline"/>
              <w:rPr>
                <w:ins w:id="13209" w:author="user" w:date="2012-02-29T14:51:00Z"/>
                <w:rFonts w:ascii="Calibri" w:hAnsi="Calibri" w:cs="Arial"/>
                <w:sz w:val="18"/>
                <w:szCs w:val="18"/>
              </w:rPr>
            </w:pPr>
            <w:ins w:id="13210" w:author="user" w:date="2012-02-29T14:51:00Z">
              <w:r w:rsidRPr="003B01B5">
                <w:rPr>
                  <w:rFonts w:ascii="Calibri" w:hAnsi="Calibri" w:cs="Arial"/>
                  <w:sz w:val="18"/>
                  <w:szCs w:val="18"/>
                </w:rPr>
                <w:t xml:space="preserve">Right to all other resources from </w:t>
              </w:r>
              <w:r w:rsidRPr="003B01B5">
                <w:rPr>
                  <w:rFonts w:ascii="Calibri" w:hAnsi="Calibri" w:cs="Arial"/>
                  <w:sz w:val="18"/>
                  <w:szCs w:val="18"/>
                </w:rPr>
                <w:lastRenderedPageBreak/>
                <w:t xml:space="preserve">privately owned trees </w:t>
              </w:r>
            </w:ins>
          </w:p>
        </w:tc>
        <w:tc>
          <w:tcPr>
            <w:tcW w:w="0" w:type="auto"/>
            <w:vAlign w:val="center"/>
          </w:tcPr>
          <w:p w:rsidR="00160D84" w:rsidRPr="003B01B5" w:rsidRDefault="00160D84" w:rsidP="00160D84">
            <w:pPr>
              <w:widowControl w:val="0"/>
              <w:numPr>
                <w:ilvl w:val="3"/>
                <w:numId w:val="24"/>
              </w:numPr>
              <w:tabs>
                <w:tab w:val="clear" w:pos="2880"/>
              </w:tabs>
              <w:adjustRightInd w:val="0"/>
              <w:ind w:left="0" w:hanging="108"/>
              <w:jc w:val="both"/>
              <w:textAlignment w:val="baseline"/>
              <w:rPr>
                <w:ins w:id="13211" w:author="user" w:date="2012-02-29T14:51:00Z"/>
                <w:rFonts w:ascii="Calibri" w:hAnsi="Calibri" w:cs="Arial"/>
                <w:sz w:val="18"/>
                <w:szCs w:val="18"/>
              </w:rPr>
            </w:pPr>
            <w:ins w:id="13212" w:author="user" w:date="2012-02-29T14:51:00Z">
              <w:r w:rsidRPr="003B01B5">
                <w:rPr>
                  <w:rFonts w:ascii="Calibri" w:hAnsi="Calibri" w:cs="Arial"/>
                  <w:sz w:val="18"/>
                  <w:szCs w:val="18"/>
                </w:rPr>
                <w:lastRenderedPageBreak/>
                <w:t>Crop market values and production losses will be determined by the CDC (based on prevailing market value and in consultation with local stakeholders)</w:t>
              </w:r>
            </w:ins>
          </w:p>
          <w:p w:rsidR="00160D84" w:rsidRPr="003B01B5" w:rsidRDefault="00160D84" w:rsidP="00160D84">
            <w:pPr>
              <w:widowControl w:val="0"/>
              <w:numPr>
                <w:ilvl w:val="3"/>
                <w:numId w:val="24"/>
              </w:numPr>
              <w:tabs>
                <w:tab w:val="clear" w:pos="2880"/>
              </w:tabs>
              <w:adjustRightInd w:val="0"/>
              <w:ind w:left="0" w:hanging="108"/>
              <w:jc w:val="both"/>
              <w:textAlignment w:val="baseline"/>
              <w:rPr>
                <w:ins w:id="13213" w:author="user" w:date="2012-02-29T14:51:00Z"/>
                <w:rFonts w:ascii="Calibri" w:hAnsi="Calibri" w:cs="Arial"/>
                <w:sz w:val="18"/>
                <w:szCs w:val="18"/>
              </w:rPr>
            </w:pPr>
            <w:ins w:id="13214" w:author="user" w:date="2012-02-29T14:51:00Z">
              <w:r w:rsidRPr="003B01B5">
                <w:rPr>
                  <w:rFonts w:ascii="Calibri" w:hAnsi="Calibri" w:cs="Arial"/>
                  <w:sz w:val="18"/>
                  <w:szCs w:val="18"/>
                </w:rPr>
                <w:t>The proponent will assist the affected owners and communities with the reestablishment of new trees and other perennial crops.</w:t>
              </w:r>
            </w:ins>
          </w:p>
        </w:tc>
      </w:tr>
      <w:tr w:rsidR="00160D84" w:rsidRPr="003B01B5" w:rsidTr="0074335E">
        <w:trPr>
          <w:trHeight w:val="288"/>
          <w:ins w:id="13215" w:author="user" w:date="2012-02-29T14:51:00Z"/>
        </w:trPr>
        <w:tc>
          <w:tcPr>
            <w:tcW w:w="0" w:type="auto"/>
            <w:gridSpan w:val="4"/>
            <w:vAlign w:val="center"/>
          </w:tcPr>
          <w:p w:rsidR="00160D84" w:rsidRPr="003B01B5" w:rsidRDefault="00160D84" w:rsidP="0074335E">
            <w:pPr>
              <w:rPr>
                <w:ins w:id="13216" w:author="user" w:date="2012-02-29T14:51:00Z"/>
                <w:rFonts w:ascii="Calibri" w:hAnsi="Calibri" w:cs="Arial"/>
                <w:sz w:val="18"/>
                <w:szCs w:val="18"/>
              </w:rPr>
            </w:pPr>
            <w:ins w:id="13217" w:author="user" w:date="2012-02-29T14:51:00Z">
              <w:r w:rsidRPr="003B01B5">
                <w:rPr>
                  <w:rFonts w:ascii="Calibri" w:hAnsi="Calibri" w:cs="Arial"/>
                  <w:b/>
                  <w:sz w:val="18"/>
                  <w:szCs w:val="18"/>
                </w:rPr>
                <w:lastRenderedPageBreak/>
                <w:t xml:space="preserve">4. Community Structures and Resources </w:t>
              </w:r>
            </w:ins>
          </w:p>
        </w:tc>
      </w:tr>
      <w:tr w:rsidR="00160D84" w:rsidRPr="003B01B5" w:rsidTr="0074335E">
        <w:trPr>
          <w:trHeight w:val="288"/>
          <w:ins w:id="13218" w:author="user" w:date="2012-02-29T14:51:00Z"/>
        </w:trPr>
        <w:tc>
          <w:tcPr>
            <w:tcW w:w="0" w:type="auto"/>
            <w:vAlign w:val="center"/>
          </w:tcPr>
          <w:p w:rsidR="00160D84" w:rsidRPr="003B01B5" w:rsidRDefault="00160D84" w:rsidP="0074335E">
            <w:pPr>
              <w:rPr>
                <w:ins w:id="13219" w:author="user" w:date="2012-02-29T14:51:00Z"/>
                <w:rFonts w:ascii="Calibri" w:hAnsi="Calibri" w:cs="Arial"/>
                <w:sz w:val="18"/>
                <w:szCs w:val="18"/>
              </w:rPr>
            </w:pPr>
            <w:ins w:id="13220" w:author="user" w:date="2012-02-29T14:51:00Z">
              <w:r w:rsidRPr="003B01B5">
                <w:rPr>
                  <w:rFonts w:ascii="Calibri" w:hAnsi="Calibri" w:cs="Arial"/>
                  <w:sz w:val="18"/>
                  <w:szCs w:val="18"/>
                </w:rPr>
                <w:t xml:space="preserve">4.1  Community buildings and  Structures </w:t>
              </w:r>
            </w:ins>
          </w:p>
        </w:tc>
        <w:tc>
          <w:tcPr>
            <w:tcW w:w="0" w:type="auto"/>
            <w:vAlign w:val="center"/>
          </w:tcPr>
          <w:p w:rsidR="00160D84" w:rsidRPr="003B01B5" w:rsidRDefault="00160D84" w:rsidP="00160D84">
            <w:pPr>
              <w:widowControl w:val="0"/>
              <w:numPr>
                <w:ilvl w:val="0"/>
                <w:numId w:val="23"/>
              </w:numPr>
              <w:tabs>
                <w:tab w:val="clear" w:pos="720"/>
              </w:tabs>
              <w:adjustRightInd w:val="0"/>
              <w:ind w:left="0" w:hanging="252"/>
              <w:textAlignment w:val="baseline"/>
              <w:rPr>
                <w:ins w:id="13221" w:author="user" w:date="2012-02-29T14:51:00Z"/>
                <w:rFonts w:ascii="Calibri" w:hAnsi="Calibri" w:cs="Arial"/>
                <w:sz w:val="18"/>
                <w:szCs w:val="18"/>
              </w:rPr>
            </w:pPr>
            <w:ins w:id="13222" w:author="user" w:date="2012-02-29T14:51:00Z">
              <w:r w:rsidRPr="003B01B5">
                <w:rPr>
                  <w:rFonts w:ascii="Calibri" w:hAnsi="Calibri" w:cs="Arial"/>
                  <w:sz w:val="18"/>
                  <w:szCs w:val="18"/>
                </w:rPr>
                <w:t>Local Community</w:t>
              </w:r>
            </w:ins>
          </w:p>
        </w:tc>
        <w:tc>
          <w:tcPr>
            <w:tcW w:w="0" w:type="auto"/>
            <w:vAlign w:val="center"/>
          </w:tcPr>
          <w:p w:rsidR="00160D84" w:rsidRPr="003B01B5" w:rsidRDefault="00160D84" w:rsidP="00160D84">
            <w:pPr>
              <w:widowControl w:val="0"/>
              <w:numPr>
                <w:ilvl w:val="3"/>
                <w:numId w:val="24"/>
              </w:numPr>
              <w:tabs>
                <w:tab w:val="clear" w:pos="2880"/>
              </w:tabs>
              <w:adjustRightInd w:val="0"/>
              <w:ind w:left="0" w:hanging="108"/>
              <w:textAlignment w:val="baseline"/>
              <w:rPr>
                <w:ins w:id="13223" w:author="user" w:date="2012-02-29T14:51:00Z"/>
                <w:rFonts w:ascii="Calibri" w:hAnsi="Calibri" w:cs="Arial"/>
                <w:sz w:val="18"/>
                <w:szCs w:val="18"/>
              </w:rPr>
            </w:pPr>
            <w:ins w:id="13224" w:author="user" w:date="2012-02-29T14:51:00Z">
              <w:r w:rsidRPr="003B01B5">
                <w:rPr>
                  <w:rFonts w:ascii="Calibri" w:hAnsi="Calibri" w:cs="Arial"/>
                  <w:sz w:val="18"/>
                  <w:szCs w:val="18"/>
                </w:rPr>
                <w:t xml:space="preserve">Community buildings and structures include: schools, temples, tube-well, dug-well etc.. </w:t>
              </w:r>
            </w:ins>
          </w:p>
        </w:tc>
        <w:tc>
          <w:tcPr>
            <w:tcW w:w="0" w:type="auto"/>
            <w:vAlign w:val="center"/>
          </w:tcPr>
          <w:p w:rsidR="00160D84" w:rsidRPr="003B01B5" w:rsidRDefault="00160D84" w:rsidP="00160D84">
            <w:pPr>
              <w:widowControl w:val="0"/>
              <w:numPr>
                <w:ilvl w:val="3"/>
                <w:numId w:val="24"/>
              </w:numPr>
              <w:tabs>
                <w:tab w:val="clear" w:pos="2880"/>
              </w:tabs>
              <w:adjustRightInd w:val="0"/>
              <w:ind w:left="0" w:hanging="108"/>
              <w:jc w:val="both"/>
              <w:textAlignment w:val="baseline"/>
              <w:rPr>
                <w:ins w:id="13225" w:author="user" w:date="2012-02-29T14:51:00Z"/>
                <w:rFonts w:ascii="Calibri" w:hAnsi="Calibri" w:cs="Arial"/>
                <w:sz w:val="18"/>
                <w:szCs w:val="18"/>
              </w:rPr>
            </w:pPr>
            <w:ins w:id="13226" w:author="user" w:date="2012-02-29T14:51:00Z">
              <w:r w:rsidRPr="003B01B5">
                <w:rPr>
                  <w:rFonts w:ascii="Calibri" w:hAnsi="Calibri" w:cs="Arial"/>
                  <w:sz w:val="18"/>
                  <w:szCs w:val="18"/>
                </w:rPr>
                <w:t xml:space="preserve">Restoration of affected community structures to at least previous condition, or replacement in areas identified in consultation with affected communities </w:t>
              </w:r>
            </w:ins>
          </w:p>
        </w:tc>
      </w:tr>
      <w:tr w:rsidR="00160D84" w:rsidRPr="003B01B5" w:rsidTr="0074335E">
        <w:trPr>
          <w:trHeight w:val="288"/>
          <w:ins w:id="13227" w:author="user" w:date="2012-02-29T14:51:00Z"/>
        </w:trPr>
        <w:tc>
          <w:tcPr>
            <w:tcW w:w="0" w:type="auto"/>
            <w:vAlign w:val="center"/>
          </w:tcPr>
          <w:p w:rsidR="00160D84" w:rsidRPr="003B01B5" w:rsidRDefault="00160D84" w:rsidP="0074335E">
            <w:pPr>
              <w:rPr>
                <w:ins w:id="13228" w:author="user" w:date="2012-02-29T14:51:00Z"/>
                <w:rFonts w:ascii="Calibri" w:hAnsi="Calibri" w:cs="Arial"/>
                <w:sz w:val="18"/>
                <w:szCs w:val="18"/>
              </w:rPr>
            </w:pPr>
            <w:ins w:id="13229" w:author="user" w:date="2012-02-29T14:51:00Z">
              <w:r w:rsidRPr="003B01B5">
                <w:rPr>
                  <w:rFonts w:ascii="Calibri" w:hAnsi="Calibri" w:cs="Arial"/>
                  <w:sz w:val="18"/>
                  <w:szCs w:val="18"/>
                </w:rPr>
                <w:t>4.2  Trees</w:t>
              </w:r>
            </w:ins>
          </w:p>
        </w:tc>
        <w:tc>
          <w:tcPr>
            <w:tcW w:w="0" w:type="auto"/>
            <w:vAlign w:val="center"/>
          </w:tcPr>
          <w:p w:rsidR="00160D84" w:rsidRPr="003B01B5" w:rsidRDefault="00160D84" w:rsidP="00160D84">
            <w:pPr>
              <w:widowControl w:val="0"/>
              <w:numPr>
                <w:ilvl w:val="0"/>
                <w:numId w:val="23"/>
              </w:numPr>
              <w:tabs>
                <w:tab w:val="clear" w:pos="720"/>
              </w:tabs>
              <w:adjustRightInd w:val="0"/>
              <w:ind w:left="0" w:hanging="252"/>
              <w:textAlignment w:val="baseline"/>
              <w:rPr>
                <w:ins w:id="13230" w:author="user" w:date="2012-02-29T14:51:00Z"/>
                <w:rFonts w:ascii="Calibri" w:hAnsi="Calibri" w:cs="Arial"/>
                <w:sz w:val="18"/>
                <w:szCs w:val="18"/>
              </w:rPr>
            </w:pPr>
            <w:ins w:id="13231" w:author="user" w:date="2012-02-29T14:51:00Z">
              <w:r w:rsidRPr="003B01B5">
                <w:rPr>
                  <w:rFonts w:ascii="Calibri" w:hAnsi="Calibri" w:cs="Arial"/>
                  <w:sz w:val="18"/>
                  <w:szCs w:val="18"/>
                </w:rPr>
                <w:t xml:space="preserve">CFUGs or local community </w:t>
              </w:r>
            </w:ins>
          </w:p>
        </w:tc>
        <w:tc>
          <w:tcPr>
            <w:tcW w:w="0" w:type="auto"/>
            <w:vAlign w:val="center"/>
          </w:tcPr>
          <w:p w:rsidR="00160D84" w:rsidRPr="003B01B5" w:rsidRDefault="00160D84" w:rsidP="00160D84">
            <w:pPr>
              <w:widowControl w:val="0"/>
              <w:numPr>
                <w:ilvl w:val="3"/>
                <w:numId w:val="24"/>
              </w:numPr>
              <w:tabs>
                <w:tab w:val="clear" w:pos="2880"/>
              </w:tabs>
              <w:adjustRightInd w:val="0"/>
              <w:ind w:left="0" w:hanging="108"/>
              <w:textAlignment w:val="baseline"/>
              <w:rPr>
                <w:ins w:id="13232" w:author="user" w:date="2012-02-29T14:51:00Z"/>
                <w:rFonts w:ascii="Calibri" w:hAnsi="Calibri" w:cs="Arial"/>
                <w:sz w:val="18"/>
                <w:szCs w:val="18"/>
              </w:rPr>
            </w:pPr>
            <w:ins w:id="13233" w:author="user" w:date="2012-02-29T14:51:00Z">
              <w:r w:rsidRPr="003B01B5">
                <w:rPr>
                  <w:rFonts w:ascii="Calibri" w:hAnsi="Calibri" w:cs="Arial"/>
                  <w:sz w:val="18"/>
                  <w:szCs w:val="18"/>
                </w:rPr>
                <w:t xml:space="preserve">Assistance for plantation </w:t>
              </w:r>
            </w:ins>
          </w:p>
          <w:p w:rsidR="00160D84" w:rsidRPr="003B01B5" w:rsidRDefault="00160D84" w:rsidP="00160D84">
            <w:pPr>
              <w:widowControl w:val="0"/>
              <w:numPr>
                <w:ilvl w:val="3"/>
                <w:numId w:val="24"/>
              </w:numPr>
              <w:tabs>
                <w:tab w:val="clear" w:pos="2880"/>
              </w:tabs>
              <w:adjustRightInd w:val="0"/>
              <w:ind w:left="0" w:hanging="108"/>
              <w:textAlignment w:val="baseline"/>
              <w:rPr>
                <w:ins w:id="13234" w:author="user" w:date="2012-02-29T14:51:00Z"/>
                <w:rFonts w:ascii="Calibri" w:hAnsi="Calibri" w:cs="Arial"/>
                <w:sz w:val="18"/>
                <w:szCs w:val="18"/>
              </w:rPr>
            </w:pPr>
            <w:ins w:id="13235" w:author="user" w:date="2012-02-29T14:51:00Z">
              <w:r w:rsidRPr="003B01B5">
                <w:rPr>
                  <w:rFonts w:ascii="Calibri" w:hAnsi="Calibri" w:cs="Arial"/>
                  <w:sz w:val="18"/>
                  <w:szCs w:val="18"/>
                </w:rPr>
                <w:t xml:space="preserve">Restoration of access to community resources. </w:t>
              </w:r>
            </w:ins>
          </w:p>
        </w:tc>
        <w:tc>
          <w:tcPr>
            <w:tcW w:w="0" w:type="auto"/>
            <w:vAlign w:val="center"/>
          </w:tcPr>
          <w:p w:rsidR="00160D84" w:rsidRPr="003B01B5" w:rsidRDefault="00160D84" w:rsidP="00160D84">
            <w:pPr>
              <w:widowControl w:val="0"/>
              <w:numPr>
                <w:ilvl w:val="3"/>
                <w:numId w:val="24"/>
              </w:numPr>
              <w:tabs>
                <w:tab w:val="clear" w:pos="2880"/>
              </w:tabs>
              <w:adjustRightInd w:val="0"/>
              <w:ind w:left="0" w:hanging="108"/>
              <w:jc w:val="both"/>
              <w:textAlignment w:val="baseline"/>
              <w:rPr>
                <w:ins w:id="13236" w:author="user" w:date="2012-02-29T14:51:00Z"/>
                <w:rFonts w:ascii="Calibri" w:hAnsi="Calibri" w:cs="Arial"/>
                <w:sz w:val="18"/>
                <w:szCs w:val="18"/>
              </w:rPr>
            </w:pPr>
            <w:ins w:id="13237" w:author="user" w:date="2012-02-29T14:51:00Z">
              <w:r w:rsidRPr="003B01B5">
                <w:rPr>
                  <w:rFonts w:ascii="Calibri" w:hAnsi="Calibri" w:cs="Arial"/>
                  <w:sz w:val="18"/>
                  <w:szCs w:val="18"/>
                </w:rPr>
                <w:t xml:space="preserve">The proponent will assist communities in coordination of GON line agencies (District Forest Office, District Agriculture Development Office) and CFUGs for plantation </w:t>
              </w:r>
            </w:ins>
          </w:p>
        </w:tc>
      </w:tr>
      <w:tr w:rsidR="00160D84" w:rsidRPr="003B01B5" w:rsidTr="0074335E">
        <w:trPr>
          <w:trHeight w:val="134"/>
          <w:ins w:id="13238" w:author="user" w:date="2012-02-29T14:51:00Z"/>
        </w:trPr>
        <w:tc>
          <w:tcPr>
            <w:tcW w:w="0" w:type="auto"/>
            <w:gridSpan w:val="4"/>
            <w:vAlign w:val="center"/>
          </w:tcPr>
          <w:p w:rsidR="00160D84" w:rsidRPr="003B01B5" w:rsidRDefault="00160D84" w:rsidP="0074335E">
            <w:pPr>
              <w:rPr>
                <w:ins w:id="13239" w:author="user" w:date="2012-02-29T14:51:00Z"/>
                <w:rFonts w:ascii="Calibri" w:hAnsi="Calibri" w:cs="Arial"/>
                <w:sz w:val="18"/>
                <w:szCs w:val="18"/>
              </w:rPr>
            </w:pPr>
            <w:ins w:id="13240" w:author="user" w:date="2012-02-29T14:51:00Z">
              <w:r w:rsidRPr="003B01B5">
                <w:rPr>
                  <w:rFonts w:ascii="Calibri" w:hAnsi="Calibri" w:cs="Arial"/>
                  <w:b/>
                  <w:sz w:val="18"/>
                  <w:szCs w:val="18"/>
                </w:rPr>
                <w:t xml:space="preserve">5. Rehabilitation Assistance </w:t>
              </w:r>
            </w:ins>
          </w:p>
        </w:tc>
      </w:tr>
      <w:tr w:rsidR="00160D84" w:rsidRPr="003B01B5" w:rsidTr="0074335E">
        <w:trPr>
          <w:trHeight w:val="656"/>
          <w:ins w:id="13241" w:author="user" w:date="2012-02-29T14:51:00Z"/>
        </w:trPr>
        <w:tc>
          <w:tcPr>
            <w:tcW w:w="0" w:type="auto"/>
            <w:vAlign w:val="center"/>
          </w:tcPr>
          <w:p w:rsidR="00160D84" w:rsidRPr="003B01B5" w:rsidRDefault="00160D84" w:rsidP="0074335E">
            <w:pPr>
              <w:rPr>
                <w:ins w:id="13242" w:author="user" w:date="2012-02-29T14:51:00Z"/>
                <w:rFonts w:ascii="Calibri" w:hAnsi="Calibri" w:cs="Arial"/>
                <w:sz w:val="18"/>
                <w:szCs w:val="18"/>
              </w:rPr>
            </w:pPr>
            <w:ins w:id="13243" w:author="user" w:date="2012-02-29T14:51:00Z">
              <w:r w:rsidRPr="003B01B5">
                <w:rPr>
                  <w:rFonts w:ascii="Calibri" w:hAnsi="Calibri" w:cs="Arial"/>
                  <w:sz w:val="18"/>
                  <w:szCs w:val="18"/>
                </w:rPr>
                <w:t xml:space="preserve">5.1  Displacement of household </w:t>
              </w:r>
            </w:ins>
          </w:p>
        </w:tc>
        <w:tc>
          <w:tcPr>
            <w:tcW w:w="0" w:type="auto"/>
            <w:vAlign w:val="center"/>
          </w:tcPr>
          <w:p w:rsidR="00160D84" w:rsidRPr="003B01B5" w:rsidRDefault="00160D84" w:rsidP="00160D84">
            <w:pPr>
              <w:widowControl w:val="0"/>
              <w:numPr>
                <w:ilvl w:val="0"/>
                <w:numId w:val="23"/>
              </w:numPr>
              <w:tabs>
                <w:tab w:val="clear" w:pos="720"/>
              </w:tabs>
              <w:adjustRightInd w:val="0"/>
              <w:ind w:left="0" w:hanging="252"/>
              <w:textAlignment w:val="baseline"/>
              <w:rPr>
                <w:ins w:id="13244" w:author="user" w:date="2012-02-29T14:51:00Z"/>
                <w:rFonts w:ascii="Calibri" w:hAnsi="Calibri" w:cs="Arial"/>
                <w:sz w:val="18"/>
                <w:szCs w:val="18"/>
              </w:rPr>
            </w:pPr>
            <w:ins w:id="13245" w:author="user" w:date="2012-02-29T14:51:00Z">
              <w:r w:rsidRPr="003B01B5">
                <w:rPr>
                  <w:rFonts w:ascii="Calibri" w:hAnsi="Calibri" w:cs="Arial"/>
                  <w:sz w:val="18"/>
                  <w:szCs w:val="18"/>
                </w:rPr>
                <w:t>Titleholder/tenant</w:t>
              </w:r>
            </w:ins>
          </w:p>
          <w:p w:rsidR="00160D84" w:rsidRPr="003B01B5" w:rsidRDefault="00160D84" w:rsidP="00160D84">
            <w:pPr>
              <w:widowControl w:val="0"/>
              <w:numPr>
                <w:ilvl w:val="0"/>
                <w:numId w:val="23"/>
              </w:numPr>
              <w:tabs>
                <w:tab w:val="clear" w:pos="720"/>
              </w:tabs>
              <w:adjustRightInd w:val="0"/>
              <w:ind w:left="0" w:hanging="252"/>
              <w:textAlignment w:val="baseline"/>
              <w:rPr>
                <w:ins w:id="13246" w:author="user" w:date="2012-02-29T14:51:00Z"/>
                <w:rFonts w:ascii="Calibri" w:hAnsi="Calibri" w:cs="Arial"/>
                <w:sz w:val="18"/>
                <w:szCs w:val="18"/>
              </w:rPr>
            </w:pPr>
          </w:p>
        </w:tc>
        <w:tc>
          <w:tcPr>
            <w:tcW w:w="0" w:type="auto"/>
            <w:vAlign w:val="center"/>
          </w:tcPr>
          <w:p w:rsidR="00160D84" w:rsidRPr="003B01B5" w:rsidRDefault="00160D84" w:rsidP="00160D84">
            <w:pPr>
              <w:widowControl w:val="0"/>
              <w:numPr>
                <w:ilvl w:val="3"/>
                <w:numId w:val="24"/>
              </w:numPr>
              <w:tabs>
                <w:tab w:val="clear" w:pos="2880"/>
              </w:tabs>
              <w:adjustRightInd w:val="0"/>
              <w:ind w:left="0" w:hanging="108"/>
              <w:textAlignment w:val="baseline"/>
              <w:rPr>
                <w:ins w:id="13247" w:author="user" w:date="2012-02-29T14:51:00Z"/>
                <w:rFonts w:ascii="Calibri" w:hAnsi="Calibri" w:cs="Arial"/>
                <w:sz w:val="18"/>
                <w:szCs w:val="18"/>
              </w:rPr>
            </w:pPr>
            <w:ins w:id="13248" w:author="user" w:date="2012-02-29T14:51:00Z">
              <w:r w:rsidRPr="003B01B5">
                <w:rPr>
                  <w:rFonts w:ascii="Calibri" w:hAnsi="Calibri" w:cs="Arial"/>
                  <w:sz w:val="18"/>
                  <w:szCs w:val="18"/>
                </w:rPr>
                <w:t xml:space="preserve">Housing displacement allowance for loss of own residential accommodation. </w:t>
              </w:r>
            </w:ins>
          </w:p>
          <w:p w:rsidR="00160D84" w:rsidRPr="003B01B5" w:rsidRDefault="00160D84" w:rsidP="00160D84">
            <w:pPr>
              <w:widowControl w:val="0"/>
              <w:numPr>
                <w:ilvl w:val="3"/>
                <w:numId w:val="24"/>
              </w:numPr>
              <w:tabs>
                <w:tab w:val="clear" w:pos="2880"/>
              </w:tabs>
              <w:adjustRightInd w:val="0"/>
              <w:ind w:left="0" w:hanging="108"/>
              <w:textAlignment w:val="baseline"/>
              <w:rPr>
                <w:ins w:id="13249" w:author="user" w:date="2012-02-29T14:51:00Z"/>
                <w:rFonts w:ascii="Calibri" w:hAnsi="Calibri" w:cs="Arial"/>
                <w:sz w:val="18"/>
                <w:szCs w:val="18"/>
              </w:rPr>
            </w:pPr>
            <w:ins w:id="13250" w:author="user" w:date="2012-02-29T14:51:00Z">
              <w:r w:rsidRPr="003B01B5">
                <w:rPr>
                  <w:rFonts w:ascii="Calibri" w:hAnsi="Calibri" w:cs="Arial"/>
                  <w:sz w:val="18"/>
                  <w:szCs w:val="18"/>
                </w:rPr>
                <w:t xml:space="preserve"> Dislocation allowance </w:t>
              </w:r>
            </w:ins>
          </w:p>
          <w:p w:rsidR="00160D84" w:rsidRPr="003B01B5" w:rsidRDefault="00160D84" w:rsidP="00160D84">
            <w:pPr>
              <w:widowControl w:val="0"/>
              <w:numPr>
                <w:ilvl w:val="3"/>
                <w:numId w:val="24"/>
              </w:numPr>
              <w:tabs>
                <w:tab w:val="clear" w:pos="2880"/>
              </w:tabs>
              <w:adjustRightInd w:val="0"/>
              <w:ind w:left="0" w:hanging="108"/>
              <w:textAlignment w:val="baseline"/>
              <w:rPr>
                <w:ins w:id="13251" w:author="user" w:date="2012-02-29T14:51:00Z"/>
                <w:rFonts w:ascii="Calibri" w:hAnsi="Calibri" w:cs="Arial"/>
                <w:sz w:val="18"/>
                <w:szCs w:val="18"/>
              </w:rPr>
            </w:pPr>
            <w:ins w:id="13252" w:author="user" w:date="2012-02-29T14:51:00Z">
              <w:r w:rsidRPr="003B01B5">
                <w:rPr>
                  <w:rFonts w:ascii="Calibri" w:hAnsi="Calibri" w:cs="Arial"/>
                  <w:sz w:val="18"/>
                  <w:szCs w:val="18"/>
                </w:rPr>
                <w:t xml:space="preserve">Transportation allowance </w:t>
              </w:r>
            </w:ins>
          </w:p>
          <w:p w:rsidR="00160D84" w:rsidRPr="003B01B5" w:rsidRDefault="00160D84" w:rsidP="0074335E">
            <w:pPr>
              <w:widowControl w:val="0"/>
              <w:adjustRightInd w:val="0"/>
              <w:ind w:left="-108"/>
              <w:textAlignment w:val="baseline"/>
              <w:rPr>
                <w:ins w:id="13253" w:author="user" w:date="2012-02-29T14:51:00Z"/>
                <w:rFonts w:ascii="Calibri" w:hAnsi="Calibri" w:cs="Arial"/>
                <w:sz w:val="18"/>
                <w:szCs w:val="18"/>
              </w:rPr>
            </w:pPr>
          </w:p>
        </w:tc>
        <w:tc>
          <w:tcPr>
            <w:tcW w:w="0" w:type="auto"/>
            <w:vAlign w:val="center"/>
          </w:tcPr>
          <w:p w:rsidR="00160D84" w:rsidRPr="003B01B5" w:rsidRDefault="00160D84" w:rsidP="00160D84">
            <w:pPr>
              <w:widowControl w:val="0"/>
              <w:numPr>
                <w:ilvl w:val="3"/>
                <w:numId w:val="24"/>
              </w:numPr>
              <w:tabs>
                <w:tab w:val="clear" w:pos="2880"/>
              </w:tabs>
              <w:adjustRightInd w:val="0"/>
              <w:ind w:left="0" w:hanging="108"/>
              <w:textAlignment w:val="baseline"/>
              <w:rPr>
                <w:ins w:id="13254" w:author="user" w:date="2012-02-29T14:51:00Z"/>
                <w:rFonts w:ascii="Calibri" w:hAnsi="Calibri" w:cs="Arial"/>
                <w:sz w:val="18"/>
                <w:szCs w:val="18"/>
              </w:rPr>
            </w:pPr>
            <w:ins w:id="13255" w:author="user" w:date="2012-02-29T14:51:00Z">
              <w:r w:rsidRPr="003B01B5">
                <w:rPr>
                  <w:rFonts w:ascii="Calibri" w:hAnsi="Calibri" w:cs="Arial"/>
                  <w:sz w:val="18"/>
                  <w:szCs w:val="18"/>
                </w:rPr>
                <w:t xml:space="preserve">Displaced households will receive a house rent allowance for 6 months </w:t>
              </w:r>
            </w:ins>
          </w:p>
          <w:p w:rsidR="00160D84" w:rsidRPr="003B01B5" w:rsidRDefault="00160D84" w:rsidP="00160D84">
            <w:pPr>
              <w:widowControl w:val="0"/>
              <w:numPr>
                <w:ilvl w:val="3"/>
                <w:numId w:val="24"/>
              </w:numPr>
              <w:tabs>
                <w:tab w:val="clear" w:pos="2880"/>
              </w:tabs>
              <w:adjustRightInd w:val="0"/>
              <w:ind w:left="0" w:hanging="108"/>
              <w:textAlignment w:val="baseline"/>
              <w:rPr>
                <w:ins w:id="13256" w:author="user" w:date="2012-02-29T14:51:00Z"/>
                <w:rFonts w:ascii="Calibri" w:hAnsi="Calibri" w:cs="Arial"/>
                <w:sz w:val="18"/>
                <w:szCs w:val="18"/>
              </w:rPr>
            </w:pPr>
            <w:ins w:id="13257" w:author="user" w:date="2012-02-29T14:51:00Z">
              <w:r w:rsidRPr="003B01B5">
                <w:rPr>
                  <w:rFonts w:ascii="Calibri" w:hAnsi="Calibri" w:cs="Arial"/>
                  <w:sz w:val="18"/>
                  <w:szCs w:val="18"/>
                </w:rPr>
                <w:t>Dislocation allowance</w:t>
              </w:r>
            </w:ins>
          </w:p>
          <w:p w:rsidR="00160D84" w:rsidRPr="003B01B5" w:rsidRDefault="00160D84" w:rsidP="00160D84">
            <w:pPr>
              <w:widowControl w:val="0"/>
              <w:numPr>
                <w:ilvl w:val="3"/>
                <w:numId w:val="24"/>
              </w:numPr>
              <w:tabs>
                <w:tab w:val="clear" w:pos="2880"/>
              </w:tabs>
              <w:adjustRightInd w:val="0"/>
              <w:ind w:left="0" w:hanging="108"/>
              <w:textAlignment w:val="baseline"/>
              <w:rPr>
                <w:ins w:id="13258" w:author="user" w:date="2012-02-29T14:51:00Z"/>
                <w:rFonts w:ascii="Calibri" w:hAnsi="Calibri" w:cs="Arial"/>
                <w:sz w:val="18"/>
                <w:szCs w:val="18"/>
              </w:rPr>
            </w:pPr>
            <w:ins w:id="13259" w:author="user" w:date="2012-02-29T14:51:00Z">
              <w:r w:rsidRPr="003B01B5">
                <w:rPr>
                  <w:rFonts w:ascii="Calibri" w:hAnsi="Calibri" w:cs="Arial"/>
                  <w:sz w:val="18"/>
                  <w:szCs w:val="18"/>
                </w:rPr>
                <w:t>Transportation Allowance</w:t>
              </w:r>
            </w:ins>
          </w:p>
          <w:p w:rsidR="00160D84" w:rsidRPr="003B01B5" w:rsidRDefault="00160D84" w:rsidP="00160D84">
            <w:pPr>
              <w:widowControl w:val="0"/>
              <w:numPr>
                <w:ilvl w:val="3"/>
                <w:numId w:val="24"/>
              </w:numPr>
              <w:tabs>
                <w:tab w:val="clear" w:pos="2880"/>
              </w:tabs>
              <w:adjustRightInd w:val="0"/>
              <w:ind w:left="0" w:hanging="108"/>
              <w:textAlignment w:val="baseline"/>
              <w:rPr>
                <w:ins w:id="13260" w:author="user" w:date="2012-02-29T14:51:00Z"/>
                <w:rFonts w:ascii="Calibri" w:hAnsi="Calibri" w:cs="Arial"/>
                <w:sz w:val="18"/>
                <w:szCs w:val="18"/>
              </w:rPr>
            </w:pPr>
            <w:ins w:id="13261" w:author="user" w:date="2012-02-29T14:51:00Z">
              <w:r w:rsidRPr="003B01B5">
                <w:rPr>
                  <w:rFonts w:ascii="Calibri" w:hAnsi="Calibri" w:cs="Arial"/>
                  <w:sz w:val="18"/>
                  <w:szCs w:val="18"/>
                </w:rPr>
                <w:t>Allowances will be paid at the time of serving the notice to vacate.</w:t>
              </w:r>
            </w:ins>
          </w:p>
        </w:tc>
      </w:tr>
      <w:tr w:rsidR="00160D84" w:rsidRPr="003B01B5" w:rsidTr="0074335E">
        <w:trPr>
          <w:trHeight w:val="288"/>
          <w:ins w:id="13262" w:author="user" w:date="2012-02-29T14:51:00Z"/>
        </w:trPr>
        <w:tc>
          <w:tcPr>
            <w:tcW w:w="0" w:type="auto"/>
            <w:vAlign w:val="center"/>
          </w:tcPr>
          <w:p w:rsidR="00160D84" w:rsidRPr="003B01B5" w:rsidRDefault="00160D84" w:rsidP="0074335E">
            <w:pPr>
              <w:rPr>
                <w:ins w:id="13263" w:author="user" w:date="2012-02-29T14:51:00Z"/>
                <w:rFonts w:ascii="Calibri" w:hAnsi="Calibri" w:cs="Arial"/>
                <w:sz w:val="18"/>
                <w:szCs w:val="18"/>
              </w:rPr>
            </w:pPr>
            <w:ins w:id="13264" w:author="user" w:date="2012-02-29T14:51:00Z">
              <w:r w:rsidRPr="003B01B5">
                <w:rPr>
                  <w:rFonts w:ascii="Calibri" w:hAnsi="Calibri" w:cs="Arial"/>
                  <w:sz w:val="18"/>
                  <w:szCs w:val="18"/>
                </w:rPr>
                <w:t xml:space="preserve">5.2  Loss of agriculture land </w:t>
              </w:r>
            </w:ins>
          </w:p>
        </w:tc>
        <w:tc>
          <w:tcPr>
            <w:tcW w:w="0" w:type="auto"/>
            <w:vAlign w:val="center"/>
          </w:tcPr>
          <w:p w:rsidR="00160D84" w:rsidRPr="003B01B5" w:rsidRDefault="00160D84" w:rsidP="00160D84">
            <w:pPr>
              <w:widowControl w:val="0"/>
              <w:numPr>
                <w:ilvl w:val="0"/>
                <w:numId w:val="23"/>
              </w:numPr>
              <w:tabs>
                <w:tab w:val="clear" w:pos="720"/>
              </w:tabs>
              <w:adjustRightInd w:val="0"/>
              <w:ind w:left="0" w:hanging="252"/>
              <w:textAlignment w:val="baseline"/>
              <w:rPr>
                <w:ins w:id="13265" w:author="user" w:date="2012-02-29T14:51:00Z"/>
                <w:rFonts w:ascii="Calibri" w:hAnsi="Calibri" w:cs="Arial"/>
                <w:sz w:val="18"/>
                <w:szCs w:val="18"/>
              </w:rPr>
            </w:pPr>
            <w:ins w:id="13266" w:author="user" w:date="2012-02-29T14:51:00Z">
              <w:r w:rsidRPr="003B01B5">
                <w:rPr>
                  <w:rFonts w:ascii="Calibri" w:hAnsi="Calibri" w:cs="Arial"/>
                  <w:sz w:val="18"/>
                  <w:szCs w:val="18"/>
                </w:rPr>
                <w:t>Titleholder</w:t>
              </w:r>
            </w:ins>
          </w:p>
          <w:p w:rsidR="00160D84" w:rsidRPr="003B01B5" w:rsidRDefault="00160D84" w:rsidP="00160D84">
            <w:pPr>
              <w:widowControl w:val="0"/>
              <w:numPr>
                <w:ilvl w:val="0"/>
                <w:numId w:val="23"/>
              </w:numPr>
              <w:tabs>
                <w:tab w:val="clear" w:pos="720"/>
              </w:tabs>
              <w:adjustRightInd w:val="0"/>
              <w:ind w:left="0" w:hanging="252"/>
              <w:textAlignment w:val="baseline"/>
              <w:rPr>
                <w:ins w:id="13267" w:author="user" w:date="2012-02-29T14:51:00Z"/>
                <w:rFonts w:ascii="Calibri" w:hAnsi="Calibri" w:cs="Arial"/>
                <w:sz w:val="18"/>
                <w:szCs w:val="18"/>
              </w:rPr>
            </w:pPr>
            <w:ins w:id="13268" w:author="user" w:date="2012-02-29T14:51:00Z">
              <w:r w:rsidRPr="003B01B5">
                <w:rPr>
                  <w:rFonts w:ascii="Calibri" w:hAnsi="Calibri" w:cs="Arial"/>
                  <w:sz w:val="18"/>
                  <w:szCs w:val="18"/>
                </w:rPr>
                <w:t>Tenant/tenant</w:t>
              </w:r>
            </w:ins>
          </w:p>
          <w:p w:rsidR="00160D84" w:rsidRPr="003B01B5" w:rsidRDefault="00160D84" w:rsidP="00160D84">
            <w:pPr>
              <w:widowControl w:val="0"/>
              <w:numPr>
                <w:ilvl w:val="0"/>
                <w:numId w:val="23"/>
              </w:numPr>
              <w:tabs>
                <w:tab w:val="clear" w:pos="720"/>
              </w:tabs>
              <w:adjustRightInd w:val="0"/>
              <w:ind w:left="0" w:hanging="252"/>
              <w:textAlignment w:val="baseline"/>
              <w:rPr>
                <w:ins w:id="13269" w:author="user" w:date="2012-02-29T14:51:00Z"/>
                <w:rFonts w:ascii="Calibri" w:hAnsi="Calibri" w:cs="Arial"/>
                <w:sz w:val="18"/>
                <w:szCs w:val="18"/>
              </w:rPr>
            </w:pPr>
            <w:ins w:id="13270" w:author="user" w:date="2012-02-29T14:51:00Z">
              <w:r w:rsidRPr="003B01B5">
                <w:rPr>
                  <w:rFonts w:ascii="Calibri" w:hAnsi="Calibri" w:cs="Arial"/>
                  <w:sz w:val="18"/>
                  <w:szCs w:val="18"/>
                </w:rPr>
                <w:t xml:space="preserve"> </w:t>
              </w:r>
            </w:ins>
          </w:p>
        </w:tc>
        <w:tc>
          <w:tcPr>
            <w:tcW w:w="0" w:type="auto"/>
            <w:vAlign w:val="center"/>
          </w:tcPr>
          <w:p w:rsidR="00160D84" w:rsidRPr="003B01B5" w:rsidRDefault="00160D84" w:rsidP="00160D84">
            <w:pPr>
              <w:widowControl w:val="0"/>
              <w:numPr>
                <w:ilvl w:val="3"/>
                <w:numId w:val="24"/>
              </w:numPr>
              <w:tabs>
                <w:tab w:val="clear" w:pos="2880"/>
              </w:tabs>
              <w:adjustRightInd w:val="0"/>
              <w:ind w:left="0" w:hanging="108"/>
              <w:textAlignment w:val="baseline"/>
              <w:rPr>
                <w:ins w:id="13271" w:author="user" w:date="2012-02-29T14:51:00Z"/>
                <w:rFonts w:ascii="Calibri" w:hAnsi="Calibri" w:cs="Arial"/>
                <w:sz w:val="18"/>
                <w:szCs w:val="18"/>
              </w:rPr>
            </w:pPr>
            <w:ins w:id="13272" w:author="user" w:date="2012-02-29T14:51:00Z">
              <w:r w:rsidRPr="003B01B5">
                <w:rPr>
                  <w:rFonts w:ascii="Calibri" w:hAnsi="Calibri" w:cs="Arial"/>
                  <w:sz w:val="18"/>
                  <w:szCs w:val="18"/>
                </w:rPr>
                <w:t xml:space="preserve">Assistance based on degree of the land loss </w:t>
              </w:r>
            </w:ins>
          </w:p>
        </w:tc>
        <w:tc>
          <w:tcPr>
            <w:tcW w:w="0" w:type="auto"/>
            <w:vAlign w:val="center"/>
          </w:tcPr>
          <w:p w:rsidR="00160D84" w:rsidRPr="003B01B5" w:rsidRDefault="00160D84" w:rsidP="00160D84">
            <w:pPr>
              <w:widowControl w:val="0"/>
              <w:numPr>
                <w:ilvl w:val="3"/>
                <w:numId w:val="24"/>
              </w:numPr>
              <w:tabs>
                <w:tab w:val="clear" w:pos="2880"/>
              </w:tabs>
              <w:adjustRightInd w:val="0"/>
              <w:ind w:left="0" w:hanging="108"/>
              <w:textAlignment w:val="baseline"/>
              <w:rPr>
                <w:ins w:id="13273" w:author="user" w:date="2012-02-29T14:51:00Z"/>
                <w:rFonts w:ascii="Calibri" w:hAnsi="Calibri" w:cs="Arial"/>
                <w:sz w:val="18"/>
                <w:szCs w:val="18"/>
              </w:rPr>
            </w:pPr>
            <w:ins w:id="13274" w:author="user" w:date="2012-02-29T14:51:00Z">
              <w:r w:rsidRPr="003B01B5">
                <w:rPr>
                  <w:rFonts w:ascii="Calibri" w:hAnsi="Calibri" w:cs="Arial"/>
                  <w:sz w:val="18"/>
                  <w:szCs w:val="18"/>
                </w:rPr>
                <w:t>The following loss of agriculture land and agriculture income  will apply to:</w:t>
              </w:r>
            </w:ins>
          </w:p>
          <w:p w:rsidR="00160D84" w:rsidRPr="003B01B5" w:rsidRDefault="00160D84" w:rsidP="0074335E">
            <w:pPr>
              <w:widowControl w:val="0"/>
              <w:adjustRightInd w:val="0"/>
              <w:textAlignment w:val="baseline"/>
              <w:rPr>
                <w:ins w:id="13275" w:author="user" w:date="2012-02-29T14:51:00Z"/>
                <w:rFonts w:ascii="Calibri" w:hAnsi="Calibri" w:cs="Arial"/>
                <w:sz w:val="18"/>
                <w:szCs w:val="18"/>
              </w:rPr>
            </w:pPr>
          </w:p>
          <w:p w:rsidR="00160D84" w:rsidRPr="003B01B5" w:rsidRDefault="00160D84" w:rsidP="0074335E">
            <w:pPr>
              <w:widowControl w:val="0"/>
              <w:adjustRightInd w:val="0"/>
              <w:ind w:left="266" w:hanging="266"/>
              <w:textAlignment w:val="baseline"/>
              <w:rPr>
                <w:ins w:id="13276" w:author="user" w:date="2012-02-29T14:51:00Z"/>
                <w:rFonts w:ascii="Calibri" w:hAnsi="Calibri" w:cs="Arial"/>
                <w:sz w:val="18"/>
                <w:szCs w:val="18"/>
              </w:rPr>
            </w:pPr>
            <w:ins w:id="13277" w:author="user" w:date="2012-02-29T14:51:00Z">
              <w:r w:rsidRPr="003B01B5">
                <w:rPr>
                  <w:rFonts w:ascii="Calibri" w:hAnsi="Calibri" w:cs="Arial"/>
                  <w:b/>
                  <w:sz w:val="18"/>
                  <w:szCs w:val="18"/>
                </w:rPr>
                <w:t>1</w:t>
              </w:r>
              <w:r w:rsidRPr="003B01B5">
                <w:rPr>
                  <w:rFonts w:ascii="Calibri" w:hAnsi="Calibri" w:cs="Arial"/>
                  <w:sz w:val="18"/>
                  <w:szCs w:val="18"/>
                </w:rPr>
                <w:t xml:space="preserve">.   Household losing more than 10 % of their total agriculture   land: </w:t>
              </w:r>
            </w:ins>
          </w:p>
          <w:p w:rsidR="00160D84" w:rsidRPr="003B01B5" w:rsidRDefault="00160D84" w:rsidP="0074335E">
            <w:pPr>
              <w:widowControl w:val="0"/>
              <w:adjustRightInd w:val="0"/>
              <w:ind w:left="266"/>
              <w:textAlignment w:val="baseline"/>
              <w:rPr>
                <w:ins w:id="13278" w:author="user" w:date="2012-02-29T14:51:00Z"/>
                <w:rFonts w:ascii="Calibri" w:hAnsi="Calibri" w:cs="Arial"/>
                <w:sz w:val="18"/>
                <w:szCs w:val="18"/>
              </w:rPr>
            </w:pPr>
            <w:ins w:id="13279" w:author="user" w:date="2012-02-29T14:51:00Z">
              <w:r w:rsidRPr="003B01B5">
                <w:rPr>
                  <w:rFonts w:ascii="Calibri" w:hAnsi="Calibri" w:cs="Arial"/>
                  <w:sz w:val="18"/>
                  <w:szCs w:val="18"/>
                </w:rPr>
                <w:t xml:space="preserve">  -   Compensation of land loss and priority for employment in the project construction including the following assistance:</w:t>
              </w:r>
            </w:ins>
          </w:p>
          <w:p w:rsidR="00160D84" w:rsidRPr="003B01B5" w:rsidRDefault="00160D84" w:rsidP="0074335E">
            <w:pPr>
              <w:widowControl w:val="0"/>
              <w:adjustRightInd w:val="0"/>
              <w:ind w:left="266"/>
              <w:textAlignment w:val="baseline"/>
              <w:rPr>
                <w:ins w:id="13280" w:author="user" w:date="2012-02-29T14:51:00Z"/>
                <w:rFonts w:ascii="Calibri" w:hAnsi="Calibri" w:cs="Arial"/>
                <w:sz w:val="18"/>
                <w:szCs w:val="18"/>
              </w:rPr>
            </w:pPr>
          </w:p>
          <w:p w:rsidR="00160D84" w:rsidRPr="003B01B5" w:rsidRDefault="00160D84" w:rsidP="0074335E">
            <w:pPr>
              <w:rPr>
                <w:ins w:id="13281" w:author="user" w:date="2012-02-29T14:51:00Z"/>
                <w:rFonts w:ascii="Calibri" w:hAnsi="Calibri" w:cs="Arial"/>
                <w:b/>
                <w:sz w:val="18"/>
                <w:szCs w:val="18"/>
                <w:u w:val="single"/>
              </w:rPr>
            </w:pPr>
            <w:ins w:id="13282" w:author="user" w:date="2012-02-29T14:51:00Z">
              <w:r w:rsidRPr="003B01B5">
                <w:rPr>
                  <w:rFonts w:ascii="Calibri" w:hAnsi="Calibri" w:cs="Arial"/>
                  <w:b/>
                  <w:sz w:val="18"/>
                  <w:szCs w:val="18"/>
                  <w:u w:val="single"/>
                </w:rPr>
                <w:t xml:space="preserve">Livelihood Assistance: </w:t>
              </w:r>
            </w:ins>
          </w:p>
          <w:p w:rsidR="00160D84" w:rsidRPr="003B01B5" w:rsidRDefault="00160D84" w:rsidP="0074335E">
            <w:pPr>
              <w:rPr>
                <w:ins w:id="13283" w:author="user" w:date="2012-02-29T14:51:00Z"/>
                <w:rFonts w:ascii="Calibri" w:hAnsi="Calibri" w:cs="Arial"/>
                <w:sz w:val="18"/>
                <w:szCs w:val="18"/>
              </w:rPr>
            </w:pPr>
            <w:ins w:id="13284" w:author="user" w:date="2012-02-29T14:51:00Z">
              <w:r w:rsidRPr="003B01B5">
                <w:rPr>
                  <w:rFonts w:ascii="Calibri" w:hAnsi="Calibri" w:cs="Arial"/>
                  <w:sz w:val="18"/>
                  <w:szCs w:val="18"/>
                </w:rPr>
                <w:t xml:space="preserve">Eight household will receive small amount for their livelihood assistance (Incorporated in RAP report). </w:t>
              </w:r>
            </w:ins>
          </w:p>
          <w:p w:rsidR="00160D84" w:rsidRPr="003B01B5" w:rsidRDefault="00160D84" w:rsidP="0074335E">
            <w:pPr>
              <w:rPr>
                <w:ins w:id="13285" w:author="user" w:date="2012-02-29T14:51:00Z"/>
                <w:rFonts w:ascii="Calibri" w:hAnsi="Calibri" w:cs="Arial"/>
                <w:sz w:val="18"/>
                <w:szCs w:val="18"/>
              </w:rPr>
            </w:pPr>
            <w:ins w:id="13286" w:author="user" w:date="2012-02-29T14:51:00Z">
              <w:r w:rsidRPr="003B01B5">
                <w:rPr>
                  <w:rFonts w:ascii="Calibri" w:hAnsi="Calibri" w:cs="Arial"/>
                  <w:b/>
                  <w:sz w:val="18"/>
                  <w:szCs w:val="18"/>
                  <w:u w:val="single"/>
                </w:rPr>
                <w:t>Agriculture Assistance and Training:</w:t>
              </w:r>
              <w:r w:rsidRPr="003B01B5">
                <w:rPr>
                  <w:rFonts w:ascii="Calibri" w:hAnsi="Calibri" w:cs="Arial"/>
                  <w:sz w:val="18"/>
                  <w:szCs w:val="18"/>
                </w:rPr>
                <w:t xml:space="preserve"> </w:t>
              </w:r>
            </w:ins>
          </w:p>
          <w:p w:rsidR="00160D84" w:rsidRPr="003B01B5" w:rsidRDefault="00160D84" w:rsidP="0074335E">
            <w:pPr>
              <w:jc w:val="both"/>
              <w:rPr>
                <w:ins w:id="13287" w:author="user" w:date="2012-02-29T14:51:00Z"/>
                <w:rFonts w:ascii="Calibri" w:hAnsi="Calibri" w:cs="Arial"/>
                <w:sz w:val="18"/>
                <w:szCs w:val="18"/>
              </w:rPr>
            </w:pPr>
            <w:ins w:id="13288" w:author="user" w:date="2012-02-29T14:51:00Z">
              <w:r w:rsidRPr="003B01B5">
                <w:rPr>
                  <w:rFonts w:ascii="Calibri" w:hAnsi="Calibri" w:cs="Arial"/>
                  <w:sz w:val="18"/>
                  <w:szCs w:val="18"/>
                </w:rPr>
                <w:t xml:space="preserve">As these households still own their agriculture land, they will be provided agriculture assistance to increase their land productivity. The assistance will include agriculture training, assistance and livestock to one family member of each household and inputs support including hybrid seed, pest management, and use of fertilizer, irrigation techniques, appropriate cropping patterns, and livestock (goat/pig, poultry) based on their interest (Incorporated in RAP report). </w:t>
              </w:r>
            </w:ins>
          </w:p>
          <w:p w:rsidR="00160D84" w:rsidRPr="003B01B5" w:rsidRDefault="00160D84" w:rsidP="0074335E">
            <w:pPr>
              <w:ind w:left="425" w:hanging="65"/>
              <w:rPr>
                <w:ins w:id="13289" w:author="user" w:date="2012-02-29T14:51:00Z"/>
                <w:rFonts w:ascii="Calibri" w:hAnsi="Calibri" w:cs="Arial"/>
                <w:sz w:val="18"/>
                <w:szCs w:val="18"/>
              </w:rPr>
            </w:pPr>
          </w:p>
          <w:p w:rsidR="00160D84" w:rsidRPr="003B01B5" w:rsidRDefault="00160D84" w:rsidP="0074335E">
            <w:pPr>
              <w:rPr>
                <w:ins w:id="13290" w:author="user" w:date="2012-02-29T14:51:00Z"/>
                <w:rFonts w:ascii="Calibri" w:hAnsi="Calibri" w:cs="Arial"/>
                <w:b/>
                <w:sz w:val="18"/>
                <w:szCs w:val="18"/>
                <w:u w:val="single"/>
              </w:rPr>
            </w:pPr>
            <w:ins w:id="13291" w:author="user" w:date="2012-02-29T14:51:00Z">
              <w:r w:rsidRPr="003B01B5">
                <w:rPr>
                  <w:rFonts w:ascii="Calibri" w:hAnsi="Calibri" w:cs="Arial"/>
                  <w:b/>
                  <w:sz w:val="18"/>
                  <w:szCs w:val="18"/>
                  <w:u w:val="single"/>
                </w:rPr>
                <w:t>Livestock Training and Assistance</w:t>
              </w:r>
            </w:ins>
          </w:p>
          <w:p w:rsidR="00160D84" w:rsidRPr="003B01B5" w:rsidRDefault="00160D84" w:rsidP="0074335E">
            <w:pPr>
              <w:jc w:val="both"/>
              <w:rPr>
                <w:ins w:id="13292" w:author="user" w:date="2012-02-29T14:51:00Z"/>
                <w:rFonts w:ascii="Calibri" w:hAnsi="Calibri" w:cs="Arial"/>
                <w:sz w:val="18"/>
                <w:szCs w:val="18"/>
              </w:rPr>
            </w:pPr>
            <w:ins w:id="13293" w:author="user" w:date="2012-02-29T14:51:00Z">
              <w:r w:rsidRPr="003B01B5">
                <w:rPr>
                  <w:rFonts w:ascii="Calibri" w:hAnsi="Calibri" w:cs="Arial"/>
                  <w:sz w:val="18"/>
                  <w:szCs w:val="18"/>
                </w:rPr>
                <w:t xml:space="preserve">8 households will be encouraged and assigned for Livestock training and assistance especially the pig, goat and poultry. Livestock training program will be implemented in collaboration and coordination with displaced households and other concerned agencies in the project area (Incorporated in RAP report) </w:t>
              </w:r>
            </w:ins>
          </w:p>
          <w:p w:rsidR="00160D84" w:rsidRPr="003B01B5" w:rsidRDefault="00160D84" w:rsidP="0074335E">
            <w:pPr>
              <w:rPr>
                <w:ins w:id="13294" w:author="user" w:date="2012-02-29T14:51:00Z"/>
                <w:rFonts w:ascii="Calibri" w:hAnsi="Calibri" w:cs="Arial"/>
                <w:sz w:val="18"/>
                <w:szCs w:val="18"/>
              </w:rPr>
            </w:pPr>
          </w:p>
          <w:p w:rsidR="00160D84" w:rsidRPr="003B01B5" w:rsidRDefault="00160D84" w:rsidP="0074335E">
            <w:pPr>
              <w:rPr>
                <w:ins w:id="13295" w:author="user" w:date="2012-02-29T14:51:00Z"/>
                <w:rFonts w:ascii="Calibri" w:hAnsi="Calibri" w:cs="Arial"/>
                <w:b/>
                <w:sz w:val="18"/>
                <w:szCs w:val="18"/>
                <w:u w:val="single"/>
              </w:rPr>
            </w:pPr>
            <w:ins w:id="13296" w:author="user" w:date="2012-02-29T14:51:00Z">
              <w:r w:rsidRPr="003B01B5">
                <w:rPr>
                  <w:rFonts w:ascii="Calibri" w:hAnsi="Calibri" w:cs="Arial"/>
                  <w:b/>
                  <w:sz w:val="18"/>
                  <w:szCs w:val="18"/>
                  <w:u w:val="single"/>
                </w:rPr>
                <w:t>3. Household loosing Structures(House)</w:t>
              </w:r>
            </w:ins>
          </w:p>
          <w:p w:rsidR="00160D84" w:rsidRPr="003B01B5" w:rsidRDefault="00160D84" w:rsidP="0074335E">
            <w:pPr>
              <w:rPr>
                <w:ins w:id="13297" w:author="user" w:date="2012-02-29T14:51:00Z"/>
                <w:rFonts w:ascii="Calibri" w:hAnsi="Calibri" w:cs="Arial"/>
                <w:sz w:val="18"/>
                <w:szCs w:val="18"/>
              </w:rPr>
            </w:pPr>
          </w:p>
          <w:p w:rsidR="00160D84" w:rsidRPr="003B01B5" w:rsidRDefault="00160D84" w:rsidP="0074335E">
            <w:pPr>
              <w:rPr>
                <w:ins w:id="13298" w:author="user" w:date="2012-02-29T14:51:00Z"/>
                <w:rFonts w:ascii="Calibri" w:hAnsi="Calibri" w:cs="Arial"/>
                <w:b/>
                <w:sz w:val="18"/>
                <w:szCs w:val="18"/>
                <w:u w:val="single"/>
              </w:rPr>
            </w:pPr>
            <w:ins w:id="13299" w:author="user" w:date="2012-02-29T14:51:00Z">
              <w:r w:rsidRPr="003B01B5">
                <w:rPr>
                  <w:rFonts w:ascii="Calibri" w:hAnsi="Calibri" w:cs="Arial"/>
                  <w:b/>
                  <w:sz w:val="18"/>
                  <w:szCs w:val="18"/>
                  <w:u w:val="single"/>
                </w:rPr>
                <w:t xml:space="preserve">Basic Technical Skill Training </w:t>
              </w:r>
            </w:ins>
          </w:p>
          <w:p w:rsidR="00160D84" w:rsidRPr="003B01B5" w:rsidRDefault="00160D84" w:rsidP="0074335E">
            <w:pPr>
              <w:jc w:val="both"/>
              <w:rPr>
                <w:ins w:id="13300" w:author="user" w:date="2012-02-29T14:51:00Z"/>
                <w:rFonts w:ascii="Calibri" w:hAnsi="Calibri" w:cs="Arial"/>
                <w:sz w:val="18"/>
                <w:szCs w:val="18"/>
              </w:rPr>
            </w:pPr>
            <w:ins w:id="13301" w:author="user" w:date="2012-02-29T14:51:00Z">
              <w:r w:rsidRPr="003B01B5">
                <w:rPr>
                  <w:rFonts w:ascii="Calibri" w:hAnsi="Calibri" w:cs="Arial"/>
                  <w:sz w:val="18"/>
                  <w:szCs w:val="18"/>
                </w:rPr>
                <w:t xml:space="preserve">One family member of each affected household will be provided technical </w:t>
              </w:r>
              <w:r w:rsidRPr="003B01B5">
                <w:rPr>
                  <w:rFonts w:ascii="Calibri" w:hAnsi="Calibri" w:cs="Arial"/>
                  <w:sz w:val="18"/>
                  <w:szCs w:val="18"/>
                </w:rPr>
                <w:lastRenderedPageBreak/>
                <w:t xml:space="preserve">training in the areas of driving, plumbing, house wiring , Motor rewinding training and Repair and maintenance of Mechanical and electrical equipments’ as per their interest from government recognized training institutions (Incorporated in RAP report). </w:t>
              </w:r>
            </w:ins>
          </w:p>
          <w:p w:rsidR="00160D84" w:rsidRPr="003B01B5" w:rsidRDefault="00160D84" w:rsidP="0074335E">
            <w:pPr>
              <w:widowControl w:val="0"/>
              <w:adjustRightInd w:val="0"/>
              <w:textAlignment w:val="baseline"/>
              <w:rPr>
                <w:ins w:id="13302" w:author="user" w:date="2012-02-29T14:51:00Z"/>
                <w:rFonts w:ascii="Calibri" w:hAnsi="Calibri" w:cs="Arial"/>
                <w:b/>
                <w:sz w:val="18"/>
                <w:szCs w:val="18"/>
                <w:u w:val="single"/>
              </w:rPr>
            </w:pPr>
            <w:ins w:id="13303" w:author="user" w:date="2012-02-29T14:51:00Z">
              <w:r w:rsidRPr="003B01B5">
                <w:rPr>
                  <w:rFonts w:ascii="Calibri" w:hAnsi="Calibri" w:cs="Arial"/>
                  <w:b/>
                  <w:sz w:val="18"/>
                  <w:szCs w:val="18"/>
                  <w:u w:val="single"/>
                </w:rPr>
                <w:t>Priority for Employment:</w:t>
              </w:r>
            </w:ins>
          </w:p>
          <w:p w:rsidR="00160D84" w:rsidRPr="003B01B5" w:rsidRDefault="00160D84" w:rsidP="0074335E">
            <w:pPr>
              <w:widowControl w:val="0"/>
              <w:adjustRightInd w:val="0"/>
              <w:jc w:val="both"/>
              <w:textAlignment w:val="baseline"/>
              <w:rPr>
                <w:ins w:id="13304" w:author="user" w:date="2012-02-29T14:51:00Z"/>
                <w:rFonts w:ascii="Calibri" w:hAnsi="Calibri" w:cs="Arial"/>
                <w:sz w:val="18"/>
                <w:szCs w:val="18"/>
              </w:rPr>
            </w:pPr>
            <w:ins w:id="13305" w:author="user" w:date="2012-02-29T14:51:00Z">
              <w:r w:rsidRPr="003B01B5">
                <w:rPr>
                  <w:rFonts w:ascii="Calibri" w:hAnsi="Calibri" w:cs="Arial"/>
                  <w:sz w:val="18"/>
                  <w:szCs w:val="18"/>
                </w:rPr>
                <w:t xml:space="preserve">First priority will be given to  the family members of the households for employment in project construction </w:t>
              </w:r>
            </w:ins>
          </w:p>
          <w:p w:rsidR="00160D84" w:rsidRPr="003B01B5" w:rsidRDefault="00160D84" w:rsidP="0074335E">
            <w:pPr>
              <w:widowControl w:val="0"/>
              <w:adjustRightInd w:val="0"/>
              <w:ind w:right="-80"/>
              <w:jc w:val="both"/>
              <w:textAlignment w:val="baseline"/>
              <w:rPr>
                <w:ins w:id="13306" w:author="user" w:date="2012-02-29T14:51:00Z"/>
                <w:rFonts w:ascii="Calibri" w:hAnsi="Calibri" w:cs="Arial"/>
                <w:sz w:val="18"/>
                <w:szCs w:val="18"/>
              </w:rPr>
            </w:pPr>
          </w:p>
          <w:p w:rsidR="00160D84" w:rsidRPr="003B01B5" w:rsidRDefault="00160D84" w:rsidP="0074335E">
            <w:pPr>
              <w:rPr>
                <w:ins w:id="13307" w:author="user" w:date="2012-02-29T14:51:00Z"/>
                <w:rFonts w:ascii="Calibri" w:hAnsi="Calibri" w:cs="Arial"/>
                <w:sz w:val="18"/>
                <w:szCs w:val="18"/>
              </w:rPr>
            </w:pPr>
          </w:p>
        </w:tc>
      </w:tr>
      <w:tr w:rsidR="00160D84" w:rsidRPr="003B01B5" w:rsidTr="0074335E">
        <w:trPr>
          <w:trHeight w:val="647"/>
          <w:ins w:id="13308" w:author="user" w:date="2012-02-29T14:51:00Z"/>
        </w:trPr>
        <w:tc>
          <w:tcPr>
            <w:tcW w:w="0" w:type="auto"/>
            <w:vAlign w:val="center"/>
          </w:tcPr>
          <w:p w:rsidR="00160D84" w:rsidRPr="003B01B5" w:rsidRDefault="00160D84" w:rsidP="0074335E">
            <w:pPr>
              <w:rPr>
                <w:ins w:id="13309" w:author="user" w:date="2012-02-29T14:51:00Z"/>
                <w:rFonts w:ascii="Calibri" w:hAnsi="Calibri" w:cs="Arial"/>
                <w:sz w:val="18"/>
                <w:szCs w:val="18"/>
              </w:rPr>
            </w:pPr>
            <w:ins w:id="13310" w:author="user" w:date="2012-02-29T14:51:00Z">
              <w:r w:rsidRPr="003B01B5">
                <w:rPr>
                  <w:rFonts w:ascii="Calibri" w:hAnsi="Calibri" w:cs="Arial"/>
                  <w:sz w:val="18"/>
                  <w:szCs w:val="18"/>
                </w:rPr>
                <w:lastRenderedPageBreak/>
                <w:t xml:space="preserve">5.3  Vulnerable social categories   </w:t>
              </w:r>
            </w:ins>
          </w:p>
        </w:tc>
        <w:tc>
          <w:tcPr>
            <w:tcW w:w="0" w:type="auto"/>
            <w:vAlign w:val="center"/>
          </w:tcPr>
          <w:p w:rsidR="00160D84" w:rsidRPr="003B01B5" w:rsidRDefault="00160D84" w:rsidP="00160D84">
            <w:pPr>
              <w:widowControl w:val="0"/>
              <w:numPr>
                <w:ilvl w:val="0"/>
                <w:numId w:val="23"/>
              </w:numPr>
              <w:tabs>
                <w:tab w:val="clear" w:pos="720"/>
              </w:tabs>
              <w:adjustRightInd w:val="0"/>
              <w:ind w:left="0" w:hanging="252"/>
              <w:textAlignment w:val="baseline"/>
              <w:rPr>
                <w:ins w:id="13311" w:author="user" w:date="2012-02-29T14:51:00Z"/>
                <w:rFonts w:ascii="Calibri" w:hAnsi="Calibri" w:cs="Arial"/>
                <w:sz w:val="18"/>
                <w:szCs w:val="18"/>
              </w:rPr>
            </w:pPr>
            <w:ins w:id="13312" w:author="user" w:date="2012-02-29T14:51:00Z">
              <w:r w:rsidRPr="003B01B5">
                <w:rPr>
                  <w:rFonts w:ascii="Calibri" w:hAnsi="Calibri" w:cs="Arial"/>
                  <w:sz w:val="18"/>
                  <w:szCs w:val="18"/>
                </w:rPr>
                <w:t>Affected households</w:t>
              </w:r>
            </w:ins>
          </w:p>
        </w:tc>
        <w:tc>
          <w:tcPr>
            <w:tcW w:w="0" w:type="auto"/>
            <w:vAlign w:val="center"/>
          </w:tcPr>
          <w:p w:rsidR="00160D84" w:rsidRPr="003B01B5" w:rsidRDefault="00160D84" w:rsidP="00160D84">
            <w:pPr>
              <w:widowControl w:val="0"/>
              <w:numPr>
                <w:ilvl w:val="3"/>
                <w:numId w:val="24"/>
              </w:numPr>
              <w:tabs>
                <w:tab w:val="clear" w:pos="2880"/>
              </w:tabs>
              <w:adjustRightInd w:val="0"/>
              <w:ind w:left="0" w:hanging="108"/>
              <w:textAlignment w:val="baseline"/>
              <w:rPr>
                <w:ins w:id="13313" w:author="user" w:date="2012-02-29T14:51:00Z"/>
                <w:rFonts w:ascii="Calibri" w:hAnsi="Calibri" w:cs="Arial"/>
                <w:sz w:val="18"/>
                <w:szCs w:val="18"/>
              </w:rPr>
            </w:pPr>
            <w:ins w:id="13314" w:author="user" w:date="2012-02-29T14:51:00Z">
              <w:r w:rsidRPr="003B01B5">
                <w:rPr>
                  <w:rFonts w:ascii="Calibri" w:hAnsi="Calibri" w:cs="Arial"/>
                  <w:sz w:val="18"/>
                  <w:szCs w:val="18"/>
                </w:rPr>
                <w:t>Vulnerable social categories actually affected by the project will be identified as:</w:t>
              </w:r>
            </w:ins>
          </w:p>
          <w:p w:rsidR="00160D84" w:rsidRPr="003B01B5" w:rsidRDefault="00160D84" w:rsidP="0074335E">
            <w:pPr>
              <w:widowControl w:val="0"/>
              <w:adjustRightInd w:val="0"/>
              <w:ind w:left="266"/>
              <w:jc w:val="both"/>
              <w:textAlignment w:val="baseline"/>
              <w:rPr>
                <w:ins w:id="13315" w:author="user" w:date="2012-02-29T14:51:00Z"/>
                <w:rFonts w:ascii="Calibri" w:hAnsi="Calibri" w:cs="Arial"/>
                <w:sz w:val="18"/>
                <w:szCs w:val="18"/>
              </w:rPr>
            </w:pPr>
            <w:ins w:id="13316" w:author="user" w:date="2012-02-29T14:51:00Z">
              <w:r w:rsidRPr="003B01B5">
                <w:rPr>
                  <w:rFonts w:ascii="Calibri" w:hAnsi="Calibri" w:cs="Arial"/>
                  <w:sz w:val="18"/>
                  <w:szCs w:val="18"/>
                </w:rPr>
                <w:t>- Dalits</w:t>
              </w:r>
            </w:ins>
          </w:p>
          <w:p w:rsidR="00160D84" w:rsidRPr="003B01B5" w:rsidRDefault="00160D84" w:rsidP="0074335E">
            <w:pPr>
              <w:widowControl w:val="0"/>
              <w:adjustRightInd w:val="0"/>
              <w:ind w:left="-108" w:firstLine="346"/>
              <w:jc w:val="both"/>
              <w:textAlignment w:val="baseline"/>
              <w:rPr>
                <w:ins w:id="13317" w:author="user" w:date="2012-02-29T14:51:00Z"/>
                <w:rFonts w:ascii="Calibri" w:hAnsi="Calibri" w:cs="Arial"/>
                <w:sz w:val="18"/>
                <w:szCs w:val="18"/>
              </w:rPr>
            </w:pPr>
            <w:ins w:id="13318" w:author="user" w:date="2012-02-29T14:51:00Z">
              <w:r w:rsidRPr="003B01B5">
                <w:rPr>
                  <w:rFonts w:ascii="Calibri" w:hAnsi="Calibri" w:cs="Arial"/>
                  <w:sz w:val="18"/>
                  <w:szCs w:val="18"/>
                </w:rPr>
                <w:t>-Women headed households</w:t>
              </w:r>
            </w:ins>
          </w:p>
          <w:p w:rsidR="00160D84" w:rsidRPr="003B01B5" w:rsidRDefault="00160D84" w:rsidP="00160D84">
            <w:pPr>
              <w:widowControl w:val="0"/>
              <w:numPr>
                <w:ilvl w:val="3"/>
                <w:numId w:val="24"/>
              </w:numPr>
              <w:tabs>
                <w:tab w:val="clear" w:pos="2880"/>
              </w:tabs>
              <w:adjustRightInd w:val="0"/>
              <w:ind w:left="0" w:hanging="108"/>
              <w:textAlignment w:val="baseline"/>
              <w:rPr>
                <w:ins w:id="13319" w:author="user" w:date="2012-02-29T14:51:00Z"/>
                <w:rFonts w:ascii="Calibri" w:hAnsi="Calibri" w:cs="Arial"/>
                <w:sz w:val="18"/>
                <w:szCs w:val="18"/>
              </w:rPr>
            </w:pPr>
            <w:ins w:id="13320" w:author="user" w:date="2012-02-29T14:51:00Z">
              <w:r w:rsidRPr="003B01B5">
                <w:rPr>
                  <w:rFonts w:ascii="Calibri" w:hAnsi="Calibri" w:cs="Arial"/>
                  <w:sz w:val="18"/>
                  <w:szCs w:val="18"/>
                </w:rPr>
                <w:t>- Landless households</w:t>
              </w:r>
            </w:ins>
          </w:p>
          <w:p w:rsidR="00160D84" w:rsidRPr="003B01B5" w:rsidRDefault="00160D84" w:rsidP="00160D84">
            <w:pPr>
              <w:widowControl w:val="0"/>
              <w:numPr>
                <w:ilvl w:val="3"/>
                <w:numId w:val="24"/>
              </w:numPr>
              <w:tabs>
                <w:tab w:val="clear" w:pos="2880"/>
              </w:tabs>
              <w:adjustRightInd w:val="0"/>
              <w:ind w:left="0" w:hanging="108"/>
              <w:textAlignment w:val="baseline"/>
              <w:rPr>
                <w:ins w:id="13321" w:author="user" w:date="2012-02-29T14:51:00Z"/>
                <w:rFonts w:ascii="Calibri" w:hAnsi="Calibri" w:cs="Arial"/>
                <w:sz w:val="18"/>
                <w:szCs w:val="18"/>
              </w:rPr>
            </w:pPr>
            <w:ins w:id="13322" w:author="user" w:date="2012-02-29T14:51:00Z">
              <w:r w:rsidRPr="003B01B5">
                <w:rPr>
                  <w:rFonts w:ascii="Calibri" w:hAnsi="Calibri" w:cs="Arial"/>
                  <w:sz w:val="18"/>
                  <w:szCs w:val="18"/>
                </w:rPr>
                <w:t>Highly marginalized groups</w:t>
              </w:r>
            </w:ins>
          </w:p>
          <w:p w:rsidR="00160D84" w:rsidRPr="003B01B5" w:rsidRDefault="00160D84" w:rsidP="00160D84">
            <w:pPr>
              <w:widowControl w:val="0"/>
              <w:numPr>
                <w:ilvl w:val="3"/>
                <w:numId w:val="24"/>
              </w:numPr>
              <w:tabs>
                <w:tab w:val="clear" w:pos="2880"/>
              </w:tabs>
              <w:adjustRightInd w:val="0"/>
              <w:ind w:left="0" w:hanging="108"/>
              <w:textAlignment w:val="baseline"/>
              <w:rPr>
                <w:ins w:id="13323" w:author="user" w:date="2012-02-29T14:51:00Z"/>
                <w:rFonts w:ascii="Calibri" w:hAnsi="Calibri" w:cs="Arial"/>
                <w:sz w:val="18"/>
                <w:szCs w:val="18"/>
              </w:rPr>
            </w:pPr>
            <w:ins w:id="13324" w:author="user" w:date="2012-02-29T14:51:00Z">
              <w:r w:rsidRPr="003B01B5">
                <w:rPr>
                  <w:rFonts w:ascii="Calibri" w:hAnsi="Calibri" w:cs="Arial"/>
                  <w:sz w:val="18"/>
                  <w:szCs w:val="18"/>
                </w:rPr>
                <w:t>Single Women and households headed with disabilities/old age etc.</w:t>
              </w:r>
            </w:ins>
          </w:p>
        </w:tc>
        <w:tc>
          <w:tcPr>
            <w:tcW w:w="0" w:type="auto"/>
            <w:vAlign w:val="center"/>
          </w:tcPr>
          <w:p w:rsidR="00160D84" w:rsidRPr="003B01B5" w:rsidRDefault="00160D84" w:rsidP="00160D84">
            <w:pPr>
              <w:widowControl w:val="0"/>
              <w:numPr>
                <w:ilvl w:val="3"/>
                <w:numId w:val="24"/>
              </w:numPr>
              <w:tabs>
                <w:tab w:val="clear" w:pos="2880"/>
              </w:tabs>
              <w:adjustRightInd w:val="0"/>
              <w:ind w:left="0" w:hanging="108"/>
              <w:jc w:val="both"/>
              <w:textAlignment w:val="baseline"/>
              <w:rPr>
                <w:ins w:id="13325" w:author="user" w:date="2012-02-29T14:51:00Z"/>
                <w:rFonts w:ascii="Calibri" w:hAnsi="Calibri"/>
                <w:sz w:val="18"/>
                <w:szCs w:val="18"/>
              </w:rPr>
            </w:pPr>
            <w:ins w:id="13326" w:author="user" w:date="2012-02-29T14:51:00Z">
              <w:r w:rsidRPr="003B01B5">
                <w:rPr>
                  <w:rFonts w:ascii="Calibri" w:hAnsi="Calibri" w:cs="Arial"/>
                  <w:sz w:val="18"/>
                  <w:szCs w:val="18"/>
                </w:rPr>
                <w:t>Assistance in reestablishment and improvement of livelihood.</w:t>
              </w:r>
            </w:ins>
          </w:p>
          <w:p w:rsidR="00160D84" w:rsidRPr="003B01B5" w:rsidRDefault="00160D84" w:rsidP="00160D84">
            <w:pPr>
              <w:widowControl w:val="0"/>
              <w:numPr>
                <w:ilvl w:val="3"/>
                <w:numId w:val="24"/>
              </w:numPr>
              <w:tabs>
                <w:tab w:val="clear" w:pos="2880"/>
              </w:tabs>
              <w:adjustRightInd w:val="0"/>
              <w:ind w:left="0" w:hanging="108"/>
              <w:jc w:val="both"/>
              <w:textAlignment w:val="baseline"/>
              <w:rPr>
                <w:ins w:id="13327" w:author="user" w:date="2012-02-29T14:51:00Z"/>
                <w:rFonts w:ascii="Calibri" w:hAnsi="Calibri"/>
                <w:sz w:val="18"/>
                <w:szCs w:val="18"/>
              </w:rPr>
            </w:pPr>
            <w:ins w:id="13328" w:author="user" w:date="2012-02-29T14:51:00Z">
              <w:r w:rsidRPr="003B01B5">
                <w:rPr>
                  <w:rFonts w:ascii="Calibri" w:hAnsi="Calibri" w:cs="Arial"/>
                  <w:sz w:val="18"/>
                  <w:szCs w:val="18"/>
                </w:rPr>
                <w:t>Preferential employment during construction and operation to the extent possible. Details are presented in the VCDP report</w:t>
              </w:r>
            </w:ins>
          </w:p>
          <w:p w:rsidR="00160D84" w:rsidRPr="003B01B5" w:rsidRDefault="00160D84" w:rsidP="0074335E">
            <w:pPr>
              <w:widowControl w:val="0"/>
              <w:adjustRightInd w:val="0"/>
              <w:textAlignment w:val="baseline"/>
              <w:rPr>
                <w:ins w:id="13329" w:author="user" w:date="2012-02-29T14:51:00Z"/>
                <w:rFonts w:ascii="Calibri" w:hAnsi="Calibri" w:cs="Arial"/>
                <w:b/>
                <w:sz w:val="18"/>
                <w:szCs w:val="18"/>
              </w:rPr>
            </w:pPr>
          </w:p>
        </w:tc>
      </w:tr>
      <w:tr w:rsidR="00160D84" w:rsidRPr="003B01B5" w:rsidTr="0074335E">
        <w:trPr>
          <w:trHeight w:val="116"/>
          <w:ins w:id="13330" w:author="user" w:date="2012-02-29T14:51:00Z"/>
        </w:trPr>
        <w:tc>
          <w:tcPr>
            <w:tcW w:w="0" w:type="auto"/>
            <w:gridSpan w:val="4"/>
            <w:vAlign w:val="center"/>
          </w:tcPr>
          <w:p w:rsidR="00160D84" w:rsidRPr="003B01B5" w:rsidRDefault="00160D84" w:rsidP="0074335E">
            <w:pPr>
              <w:rPr>
                <w:ins w:id="13331" w:author="user" w:date="2012-02-29T14:51:00Z"/>
                <w:rFonts w:ascii="Calibri" w:hAnsi="Calibri" w:cs="Arial"/>
                <w:sz w:val="18"/>
                <w:szCs w:val="18"/>
              </w:rPr>
            </w:pPr>
            <w:ins w:id="13332" w:author="user" w:date="2012-02-29T14:51:00Z">
              <w:r w:rsidRPr="003B01B5">
                <w:rPr>
                  <w:rFonts w:ascii="Calibri" w:hAnsi="Calibri" w:cs="Arial"/>
                  <w:b/>
                  <w:sz w:val="18"/>
                  <w:szCs w:val="18"/>
                </w:rPr>
                <w:t>6. Government Property</w:t>
              </w:r>
            </w:ins>
          </w:p>
        </w:tc>
      </w:tr>
      <w:tr w:rsidR="00160D84" w:rsidRPr="003B01B5" w:rsidTr="0074335E">
        <w:trPr>
          <w:trHeight w:val="288"/>
          <w:ins w:id="13333" w:author="user" w:date="2012-02-29T14:51:00Z"/>
        </w:trPr>
        <w:tc>
          <w:tcPr>
            <w:tcW w:w="0" w:type="auto"/>
            <w:vAlign w:val="center"/>
          </w:tcPr>
          <w:p w:rsidR="00160D84" w:rsidRPr="003B01B5" w:rsidRDefault="00160D84" w:rsidP="0074335E">
            <w:pPr>
              <w:rPr>
                <w:ins w:id="13334" w:author="user" w:date="2012-02-29T14:51:00Z"/>
                <w:rFonts w:ascii="Calibri" w:hAnsi="Calibri" w:cs="Arial"/>
                <w:sz w:val="18"/>
                <w:szCs w:val="18"/>
              </w:rPr>
            </w:pPr>
            <w:ins w:id="13335" w:author="user" w:date="2012-02-29T14:51:00Z">
              <w:r w:rsidRPr="003B01B5">
                <w:rPr>
                  <w:rFonts w:ascii="Calibri" w:hAnsi="Calibri" w:cs="Arial"/>
                  <w:sz w:val="18"/>
                  <w:szCs w:val="18"/>
                </w:rPr>
                <w:t>6.1</w:t>
              </w:r>
              <w:r w:rsidRPr="003B01B5">
                <w:rPr>
                  <w:rFonts w:ascii="Calibri" w:hAnsi="Calibri" w:cs="Arial"/>
                  <w:sz w:val="18"/>
                  <w:szCs w:val="18"/>
                </w:rPr>
                <w:tab/>
                <w:t xml:space="preserve">Loss of infrastructure </w:t>
              </w:r>
            </w:ins>
          </w:p>
        </w:tc>
        <w:tc>
          <w:tcPr>
            <w:tcW w:w="0" w:type="auto"/>
            <w:vAlign w:val="center"/>
          </w:tcPr>
          <w:p w:rsidR="00160D84" w:rsidRPr="003B01B5" w:rsidRDefault="00160D84" w:rsidP="00160D84">
            <w:pPr>
              <w:widowControl w:val="0"/>
              <w:numPr>
                <w:ilvl w:val="0"/>
                <w:numId w:val="23"/>
              </w:numPr>
              <w:tabs>
                <w:tab w:val="clear" w:pos="720"/>
              </w:tabs>
              <w:adjustRightInd w:val="0"/>
              <w:ind w:left="0" w:hanging="252"/>
              <w:textAlignment w:val="baseline"/>
              <w:rPr>
                <w:ins w:id="13336" w:author="user" w:date="2012-02-29T14:51:00Z"/>
                <w:rFonts w:ascii="Calibri" w:hAnsi="Calibri" w:cs="Arial"/>
                <w:sz w:val="18"/>
                <w:szCs w:val="18"/>
              </w:rPr>
            </w:pPr>
            <w:ins w:id="13337" w:author="user" w:date="2012-02-29T14:51:00Z">
              <w:r w:rsidRPr="003B01B5">
                <w:rPr>
                  <w:rFonts w:ascii="Calibri" w:hAnsi="Calibri" w:cs="Arial"/>
                  <w:sz w:val="18"/>
                  <w:szCs w:val="18"/>
                </w:rPr>
                <w:t>Relevant agency</w:t>
              </w:r>
            </w:ins>
          </w:p>
        </w:tc>
        <w:tc>
          <w:tcPr>
            <w:tcW w:w="0" w:type="auto"/>
            <w:vAlign w:val="center"/>
          </w:tcPr>
          <w:p w:rsidR="00160D84" w:rsidRPr="003B01B5" w:rsidRDefault="00160D84" w:rsidP="00160D84">
            <w:pPr>
              <w:widowControl w:val="0"/>
              <w:numPr>
                <w:ilvl w:val="3"/>
                <w:numId w:val="24"/>
              </w:numPr>
              <w:tabs>
                <w:tab w:val="clear" w:pos="2880"/>
              </w:tabs>
              <w:adjustRightInd w:val="0"/>
              <w:ind w:left="0" w:hanging="108"/>
              <w:textAlignment w:val="baseline"/>
              <w:rPr>
                <w:ins w:id="13338" w:author="user" w:date="2012-02-29T14:51:00Z"/>
                <w:rFonts w:ascii="Calibri" w:hAnsi="Calibri" w:cs="Arial"/>
                <w:sz w:val="18"/>
                <w:szCs w:val="18"/>
              </w:rPr>
            </w:pPr>
            <w:ins w:id="13339" w:author="user" w:date="2012-02-29T14:51:00Z">
              <w:r w:rsidRPr="003B01B5">
                <w:rPr>
                  <w:rFonts w:ascii="Calibri" w:hAnsi="Calibri" w:cs="Arial"/>
                  <w:sz w:val="18"/>
                  <w:szCs w:val="18"/>
                </w:rPr>
                <w:t xml:space="preserve">   Facilities will be repaired or replaced.</w:t>
              </w:r>
            </w:ins>
          </w:p>
        </w:tc>
        <w:tc>
          <w:tcPr>
            <w:tcW w:w="0" w:type="auto"/>
            <w:vAlign w:val="center"/>
          </w:tcPr>
          <w:p w:rsidR="00160D84" w:rsidRPr="003B01B5" w:rsidRDefault="00160D84" w:rsidP="00160D84">
            <w:pPr>
              <w:widowControl w:val="0"/>
              <w:numPr>
                <w:ilvl w:val="3"/>
                <w:numId w:val="24"/>
              </w:numPr>
              <w:tabs>
                <w:tab w:val="clear" w:pos="2880"/>
              </w:tabs>
              <w:adjustRightInd w:val="0"/>
              <w:ind w:left="0" w:hanging="108"/>
              <w:textAlignment w:val="baseline"/>
              <w:rPr>
                <w:ins w:id="13340" w:author="user" w:date="2012-02-29T14:51:00Z"/>
                <w:rFonts w:ascii="Calibri" w:hAnsi="Calibri" w:cs="Arial"/>
                <w:sz w:val="18"/>
                <w:szCs w:val="18"/>
              </w:rPr>
            </w:pPr>
            <w:ins w:id="13341" w:author="user" w:date="2012-02-29T14:51:00Z">
              <w:r w:rsidRPr="003B01B5">
                <w:rPr>
                  <w:rFonts w:ascii="Calibri" w:hAnsi="Calibri" w:cs="Arial"/>
                  <w:sz w:val="18"/>
                  <w:szCs w:val="18"/>
                </w:rPr>
                <w:t>To be undertaken in consultation with the relevant GON line agencies</w:t>
              </w:r>
            </w:ins>
          </w:p>
        </w:tc>
      </w:tr>
      <w:tr w:rsidR="00160D84" w:rsidRPr="003B01B5" w:rsidTr="0074335E">
        <w:trPr>
          <w:trHeight w:val="288"/>
          <w:ins w:id="13342" w:author="user" w:date="2012-02-29T14:51:00Z"/>
        </w:trPr>
        <w:tc>
          <w:tcPr>
            <w:tcW w:w="0" w:type="auto"/>
            <w:vAlign w:val="center"/>
          </w:tcPr>
          <w:p w:rsidR="00160D84" w:rsidRPr="003B01B5" w:rsidRDefault="00160D84" w:rsidP="0074335E">
            <w:pPr>
              <w:rPr>
                <w:ins w:id="13343" w:author="user" w:date="2012-02-29T14:51:00Z"/>
                <w:rFonts w:ascii="Calibri" w:hAnsi="Calibri" w:cs="Arial"/>
                <w:sz w:val="18"/>
                <w:szCs w:val="18"/>
              </w:rPr>
            </w:pPr>
            <w:ins w:id="13344" w:author="user" w:date="2012-02-29T14:51:00Z">
              <w:r w:rsidRPr="003B01B5">
                <w:rPr>
                  <w:rFonts w:ascii="Calibri" w:hAnsi="Calibri" w:cs="Arial"/>
                  <w:sz w:val="18"/>
                  <w:szCs w:val="18"/>
                </w:rPr>
                <w:t>6.2</w:t>
              </w:r>
              <w:r w:rsidRPr="003B01B5">
                <w:rPr>
                  <w:rFonts w:ascii="Calibri" w:hAnsi="Calibri" w:cs="Arial"/>
                  <w:sz w:val="18"/>
                  <w:szCs w:val="18"/>
                </w:rPr>
                <w:tab/>
                <w:t>Loss of forest areas</w:t>
              </w:r>
            </w:ins>
          </w:p>
        </w:tc>
        <w:tc>
          <w:tcPr>
            <w:tcW w:w="0" w:type="auto"/>
            <w:vAlign w:val="center"/>
          </w:tcPr>
          <w:p w:rsidR="00160D84" w:rsidRPr="003B01B5" w:rsidRDefault="00160D84" w:rsidP="00160D84">
            <w:pPr>
              <w:widowControl w:val="0"/>
              <w:numPr>
                <w:ilvl w:val="0"/>
                <w:numId w:val="23"/>
              </w:numPr>
              <w:tabs>
                <w:tab w:val="clear" w:pos="720"/>
              </w:tabs>
              <w:adjustRightInd w:val="0"/>
              <w:ind w:left="0" w:hanging="252"/>
              <w:textAlignment w:val="baseline"/>
              <w:rPr>
                <w:ins w:id="13345" w:author="user" w:date="2012-02-29T14:51:00Z"/>
                <w:rFonts w:ascii="Calibri" w:hAnsi="Calibri" w:cs="Arial"/>
                <w:sz w:val="18"/>
                <w:szCs w:val="18"/>
              </w:rPr>
            </w:pPr>
            <w:ins w:id="13346" w:author="user" w:date="2012-02-29T14:51:00Z">
              <w:r w:rsidRPr="003B01B5">
                <w:rPr>
                  <w:rFonts w:ascii="Calibri" w:hAnsi="Calibri" w:cs="Arial"/>
                  <w:sz w:val="18"/>
                  <w:szCs w:val="18"/>
                </w:rPr>
                <w:t>Department of Forest/CFUGs</w:t>
              </w:r>
            </w:ins>
          </w:p>
        </w:tc>
        <w:tc>
          <w:tcPr>
            <w:tcW w:w="0" w:type="auto"/>
            <w:vAlign w:val="center"/>
          </w:tcPr>
          <w:p w:rsidR="00160D84" w:rsidRPr="003B01B5" w:rsidRDefault="00160D84" w:rsidP="00160D84">
            <w:pPr>
              <w:widowControl w:val="0"/>
              <w:numPr>
                <w:ilvl w:val="3"/>
                <w:numId w:val="24"/>
              </w:numPr>
              <w:tabs>
                <w:tab w:val="clear" w:pos="2880"/>
              </w:tabs>
              <w:adjustRightInd w:val="0"/>
              <w:ind w:left="0" w:hanging="108"/>
              <w:textAlignment w:val="baseline"/>
              <w:rPr>
                <w:ins w:id="13347" w:author="user" w:date="2012-02-29T14:51:00Z"/>
                <w:rFonts w:ascii="Calibri" w:hAnsi="Calibri" w:cs="Arial"/>
                <w:sz w:val="18"/>
                <w:szCs w:val="18"/>
              </w:rPr>
            </w:pPr>
            <w:ins w:id="13348" w:author="user" w:date="2012-02-29T14:51:00Z">
              <w:r w:rsidRPr="003B01B5">
                <w:rPr>
                  <w:rFonts w:ascii="Calibri" w:hAnsi="Calibri" w:cs="Arial"/>
                  <w:sz w:val="18"/>
                  <w:szCs w:val="18"/>
                </w:rPr>
                <w:t>Mitigation by means of forestation.</w:t>
              </w:r>
            </w:ins>
          </w:p>
        </w:tc>
        <w:tc>
          <w:tcPr>
            <w:tcW w:w="0" w:type="auto"/>
            <w:vAlign w:val="center"/>
          </w:tcPr>
          <w:p w:rsidR="00160D84" w:rsidRPr="003B01B5" w:rsidRDefault="00160D84" w:rsidP="00160D84">
            <w:pPr>
              <w:widowControl w:val="0"/>
              <w:numPr>
                <w:ilvl w:val="3"/>
                <w:numId w:val="24"/>
              </w:numPr>
              <w:tabs>
                <w:tab w:val="clear" w:pos="2880"/>
              </w:tabs>
              <w:adjustRightInd w:val="0"/>
              <w:ind w:left="0" w:hanging="108"/>
              <w:textAlignment w:val="baseline"/>
              <w:rPr>
                <w:ins w:id="13349" w:author="user" w:date="2012-02-29T14:51:00Z"/>
                <w:rFonts w:ascii="Calibri" w:hAnsi="Calibri" w:cs="Arial"/>
                <w:sz w:val="18"/>
                <w:szCs w:val="18"/>
              </w:rPr>
            </w:pPr>
            <w:ins w:id="13350" w:author="user" w:date="2012-02-29T14:51:00Z">
              <w:r w:rsidRPr="003B01B5">
                <w:rPr>
                  <w:rFonts w:ascii="Calibri" w:hAnsi="Calibri" w:cs="Arial"/>
                  <w:sz w:val="18"/>
                  <w:szCs w:val="18"/>
                </w:rPr>
                <w:t>An assessment for maintaining that kind of vegetation</w:t>
              </w:r>
            </w:ins>
          </w:p>
          <w:p w:rsidR="00160D84" w:rsidRPr="003B01B5" w:rsidRDefault="00160D84" w:rsidP="00160D84">
            <w:pPr>
              <w:widowControl w:val="0"/>
              <w:numPr>
                <w:ilvl w:val="3"/>
                <w:numId w:val="24"/>
              </w:numPr>
              <w:tabs>
                <w:tab w:val="clear" w:pos="2880"/>
              </w:tabs>
              <w:adjustRightInd w:val="0"/>
              <w:ind w:left="0" w:hanging="108"/>
              <w:textAlignment w:val="baseline"/>
              <w:rPr>
                <w:ins w:id="13351" w:author="user" w:date="2012-02-29T14:51:00Z"/>
                <w:rFonts w:ascii="Calibri" w:hAnsi="Calibri" w:cs="Arial"/>
                <w:sz w:val="18"/>
                <w:szCs w:val="18"/>
              </w:rPr>
            </w:pPr>
            <w:ins w:id="13352" w:author="user" w:date="2012-02-29T14:51:00Z">
              <w:r w:rsidRPr="003B01B5">
                <w:rPr>
                  <w:rFonts w:ascii="Calibri" w:hAnsi="Calibri" w:cs="Arial"/>
                  <w:sz w:val="18"/>
                  <w:szCs w:val="18"/>
                </w:rPr>
                <w:t>To be undertaken in consultation with Department of Forest and District Forest Office</w:t>
              </w:r>
            </w:ins>
          </w:p>
        </w:tc>
      </w:tr>
      <w:tr w:rsidR="00160D84" w:rsidRPr="003B01B5" w:rsidTr="0074335E">
        <w:trPr>
          <w:trHeight w:val="288"/>
          <w:ins w:id="13353" w:author="user" w:date="2012-02-29T14:51:00Z"/>
        </w:trPr>
        <w:tc>
          <w:tcPr>
            <w:tcW w:w="0" w:type="auto"/>
            <w:vAlign w:val="center"/>
          </w:tcPr>
          <w:p w:rsidR="00160D84" w:rsidRPr="003B01B5" w:rsidRDefault="00160D84" w:rsidP="0074335E">
            <w:pPr>
              <w:rPr>
                <w:ins w:id="13354" w:author="user" w:date="2012-02-29T14:51:00Z"/>
                <w:rFonts w:ascii="Calibri" w:hAnsi="Calibri" w:cs="Arial"/>
                <w:sz w:val="18"/>
                <w:szCs w:val="18"/>
              </w:rPr>
            </w:pPr>
            <w:ins w:id="13355" w:author="user" w:date="2012-02-29T14:51:00Z">
              <w:r w:rsidRPr="003B01B5">
                <w:rPr>
                  <w:rFonts w:ascii="Calibri" w:hAnsi="Calibri" w:cs="Arial"/>
                  <w:sz w:val="18"/>
                  <w:szCs w:val="18"/>
                </w:rPr>
                <w:t>6.3  Loss of Government land</w:t>
              </w:r>
            </w:ins>
          </w:p>
        </w:tc>
        <w:tc>
          <w:tcPr>
            <w:tcW w:w="0" w:type="auto"/>
            <w:vAlign w:val="center"/>
          </w:tcPr>
          <w:p w:rsidR="00160D84" w:rsidRPr="003B01B5" w:rsidRDefault="00160D84" w:rsidP="00160D84">
            <w:pPr>
              <w:widowControl w:val="0"/>
              <w:numPr>
                <w:ilvl w:val="0"/>
                <w:numId w:val="23"/>
              </w:numPr>
              <w:tabs>
                <w:tab w:val="clear" w:pos="720"/>
              </w:tabs>
              <w:adjustRightInd w:val="0"/>
              <w:ind w:left="0" w:hanging="252"/>
              <w:textAlignment w:val="baseline"/>
              <w:rPr>
                <w:ins w:id="13356" w:author="user" w:date="2012-02-29T14:51:00Z"/>
                <w:rFonts w:ascii="Calibri" w:hAnsi="Calibri" w:cs="Arial"/>
                <w:sz w:val="18"/>
                <w:szCs w:val="18"/>
              </w:rPr>
            </w:pPr>
            <w:ins w:id="13357" w:author="user" w:date="2012-02-29T14:51:00Z">
              <w:r w:rsidRPr="003B01B5">
                <w:rPr>
                  <w:rFonts w:ascii="Calibri" w:hAnsi="Calibri" w:cs="Arial"/>
                  <w:sz w:val="18"/>
                  <w:szCs w:val="18"/>
                </w:rPr>
                <w:t>Relevant agency</w:t>
              </w:r>
            </w:ins>
          </w:p>
        </w:tc>
        <w:tc>
          <w:tcPr>
            <w:tcW w:w="0" w:type="auto"/>
            <w:vAlign w:val="center"/>
          </w:tcPr>
          <w:p w:rsidR="00160D84" w:rsidRPr="003B01B5" w:rsidRDefault="00160D84" w:rsidP="00160D84">
            <w:pPr>
              <w:widowControl w:val="0"/>
              <w:numPr>
                <w:ilvl w:val="3"/>
                <w:numId w:val="24"/>
              </w:numPr>
              <w:tabs>
                <w:tab w:val="clear" w:pos="2880"/>
              </w:tabs>
              <w:adjustRightInd w:val="0"/>
              <w:ind w:left="0" w:hanging="108"/>
              <w:textAlignment w:val="baseline"/>
              <w:rPr>
                <w:ins w:id="13358" w:author="user" w:date="2012-02-29T14:51:00Z"/>
                <w:rFonts w:ascii="Calibri" w:hAnsi="Calibri" w:cs="Arial"/>
                <w:sz w:val="18"/>
                <w:szCs w:val="18"/>
              </w:rPr>
            </w:pPr>
            <w:ins w:id="13359" w:author="user" w:date="2012-02-29T14:51:00Z">
              <w:r w:rsidRPr="003B01B5">
                <w:rPr>
                  <w:rFonts w:ascii="Calibri" w:hAnsi="Calibri" w:cs="Arial"/>
                  <w:sz w:val="18"/>
                  <w:szCs w:val="18"/>
                </w:rPr>
                <w:t>No provision of compensation.</w:t>
              </w:r>
            </w:ins>
          </w:p>
        </w:tc>
        <w:tc>
          <w:tcPr>
            <w:tcW w:w="0" w:type="auto"/>
            <w:vAlign w:val="center"/>
          </w:tcPr>
          <w:p w:rsidR="00160D84" w:rsidRPr="003B01B5" w:rsidRDefault="00160D84" w:rsidP="00160D84">
            <w:pPr>
              <w:widowControl w:val="0"/>
              <w:numPr>
                <w:ilvl w:val="3"/>
                <w:numId w:val="24"/>
              </w:numPr>
              <w:tabs>
                <w:tab w:val="clear" w:pos="2880"/>
              </w:tabs>
              <w:adjustRightInd w:val="0"/>
              <w:ind w:left="0" w:hanging="108"/>
              <w:textAlignment w:val="baseline"/>
              <w:rPr>
                <w:ins w:id="13360" w:author="user" w:date="2012-02-29T14:51:00Z"/>
                <w:rFonts w:ascii="Calibri" w:hAnsi="Calibri" w:cs="Arial"/>
                <w:sz w:val="18"/>
                <w:szCs w:val="18"/>
              </w:rPr>
            </w:pPr>
            <w:ins w:id="13361" w:author="user" w:date="2012-02-29T14:51:00Z">
              <w:r w:rsidRPr="003B01B5">
                <w:rPr>
                  <w:rFonts w:ascii="Calibri" w:hAnsi="Calibri" w:cs="Arial"/>
                  <w:sz w:val="18"/>
                  <w:szCs w:val="18"/>
                </w:rPr>
                <w:t xml:space="preserve">Consultation with relevant government line agencies. </w:t>
              </w:r>
            </w:ins>
          </w:p>
        </w:tc>
      </w:tr>
      <w:tr w:rsidR="00160D84" w:rsidRPr="003B01B5" w:rsidTr="0074335E">
        <w:trPr>
          <w:trHeight w:val="53"/>
          <w:ins w:id="13362" w:author="user" w:date="2012-02-29T14:51:00Z"/>
        </w:trPr>
        <w:tc>
          <w:tcPr>
            <w:tcW w:w="0" w:type="auto"/>
            <w:gridSpan w:val="4"/>
            <w:vAlign w:val="center"/>
          </w:tcPr>
          <w:p w:rsidR="00160D84" w:rsidRPr="003B01B5" w:rsidRDefault="00160D84" w:rsidP="0074335E">
            <w:pPr>
              <w:rPr>
                <w:ins w:id="13363" w:author="user" w:date="2012-02-29T14:51:00Z"/>
                <w:rFonts w:ascii="Calibri" w:hAnsi="Calibri" w:cs="Arial"/>
                <w:sz w:val="18"/>
                <w:szCs w:val="18"/>
              </w:rPr>
            </w:pPr>
            <w:ins w:id="13364" w:author="user" w:date="2012-02-29T14:51:00Z">
              <w:r w:rsidRPr="003B01B5">
                <w:rPr>
                  <w:rFonts w:ascii="Calibri" w:hAnsi="Calibri" w:cs="Arial"/>
                  <w:b/>
                  <w:sz w:val="18"/>
                  <w:szCs w:val="18"/>
                </w:rPr>
                <w:t xml:space="preserve">7. General Counseling </w:t>
              </w:r>
            </w:ins>
          </w:p>
        </w:tc>
      </w:tr>
      <w:tr w:rsidR="00160D84" w:rsidRPr="003B01B5" w:rsidTr="0074335E">
        <w:trPr>
          <w:trHeight w:val="1304"/>
          <w:ins w:id="13365" w:author="user" w:date="2012-02-29T14:51:00Z"/>
        </w:trPr>
        <w:tc>
          <w:tcPr>
            <w:tcW w:w="0" w:type="auto"/>
            <w:vAlign w:val="center"/>
          </w:tcPr>
          <w:p w:rsidR="00160D84" w:rsidRPr="003B01B5" w:rsidRDefault="00160D84" w:rsidP="0074335E">
            <w:pPr>
              <w:rPr>
                <w:ins w:id="13366" w:author="user" w:date="2012-02-29T14:51:00Z"/>
                <w:rFonts w:ascii="Calibri" w:hAnsi="Calibri" w:cs="Arial"/>
                <w:sz w:val="18"/>
                <w:szCs w:val="18"/>
              </w:rPr>
            </w:pPr>
            <w:ins w:id="13367" w:author="user" w:date="2012-02-29T14:51:00Z">
              <w:r w:rsidRPr="003B01B5">
                <w:rPr>
                  <w:rFonts w:ascii="Calibri" w:hAnsi="Calibri" w:cs="Arial"/>
                  <w:sz w:val="18"/>
                  <w:szCs w:val="18"/>
                </w:rPr>
                <w:t xml:space="preserve">7.1  All project impacts    </w:t>
              </w:r>
            </w:ins>
          </w:p>
        </w:tc>
        <w:tc>
          <w:tcPr>
            <w:tcW w:w="0" w:type="auto"/>
            <w:vAlign w:val="center"/>
          </w:tcPr>
          <w:p w:rsidR="00160D84" w:rsidRPr="003B01B5" w:rsidRDefault="00160D84" w:rsidP="00160D84">
            <w:pPr>
              <w:widowControl w:val="0"/>
              <w:numPr>
                <w:ilvl w:val="0"/>
                <w:numId w:val="23"/>
              </w:numPr>
              <w:tabs>
                <w:tab w:val="clear" w:pos="720"/>
              </w:tabs>
              <w:adjustRightInd w:val="0"/>
              <w:ind w:left="0" w:hanging="252"/>
              <w:textAlignment w:val="baseline"/>
              <w:rPr>
                <w:ins w:id="13368" w:author="user" w:date="2012-02-29T14:51:00Z"/>
                <w:rFonts w:ascii="Calibri" w:hAnsi="Calibri" w:cs="Arial"/>
                <w:sz w:val="18"/>
                <w:szCs w:val="18"/>
              </w:rPr>
            </w:pPr>
            <w:ins w:id="13369" w:author="user" w:date="2012-02-29T14:51:00Z">
              <w:r w:rsidRPr="003B01B5">
                <w:rPr>
                  <w:rFonts w:ascii="Calibri" w:hAnsi="Calibri" w:cs="Arial"/>
                  <w:sz w:val="18"/>
                  <w:szCs w:val="18"/>
                </w:rPr>
                <w:t xml:space="preserve">Communities, key stakeholders and  affected HHs of the transmission line alignment </w:t>
              </w:r>
            </w:ins>
          </w:p>
        </w:tc>
        <w:tc>
          <w:tcPr>
            <w:tcW w:w="0" w:type="auto"/>
            <w:vAlign w:val="center"/>
          </w:tcPr>
          <w:p w:rsidR="00160D84" w:rsidRPr="003B01B5" w:rsidRDefault="00160D84" w:rsidP="00160D84">
            <w:pPr>
              <w:widowControl w:val="0"/>
              <w:numPr>
                <w:ilvl w:val="3"/>
                <w:numId w:val="24"/>
              </w:numPr>
              <w:tabs>
                <w:tab w:val="clear" w:pos="2880"/>
              </w:tabs>
              <w:adjustRightInd w:val="0"/>
              <w:ind w:left="0" w:hanging="108"/>
              <w:textAlignment w:val="baseline"/>
              <w:rPr>
                <w:ins w:id="13370" w:author="user" w:date="2012-02-29T14:51:00Z"/>
                <w:rFonts w:ascii="Calibri" w:hAnsi="Calibri" w:cs="Arial"/>
                <w:sz w:val="18"/>
                <w:szCs w:val="18"/>
              </w:rPr>
            </w:pPr>
            <w:ins w:id="13371" w:author="user" w:date="2012-02-29T14:51:00Z">
              <w:r w:rsidRPr="003B01B5">
                <w:rPr>
                  <w:rFonts w:ascii="Calibri" w:hAnsi="Calibri" w:cs="Arial"/>
                  <w:sz w:val="18"/>
                  <w:szCs w:val="18"/>
                </w:rPr>
                <w:t>General counseling on project impacts; construction schedules and acquisition dates; valuation, compensation and grievance resolution mechanisms; construction employment procedures; and local development initiatives.</w:t>
              </w:r>
            </w:ins>
          </w:p>
        </w:tc>
        <w:tc>
          <w:tcPr>
            <w:tcW w:w="0" w:type="auto"/>
            <w:vAlign w:val="center"/>
          </w:tcPr>
          <w:p w:rsidR="00160D84" w:rsidRPr="003B01B5" w:rsidRDefault="00160D84" w:rsidP="00160D84">
            <w:pPr>
              <w:widowControl w:val="0"/>
              <w:numPr>
                <w:ilvl w:val="3"/>
                <w:numId w:val="24"/>
              </w:numPr>
              <w:tabs>
                <w:tab w:val="clear" w:pos="2880"/>
              </w:tabs>
              <w:adjustRightInd w:val="0"/>
              <w:ind w:left="0" w:hanging="108"/>
              <w:textAlignment w:val="baseline"/>
              <w:rPr>
                <w:ins w:id="13372" w:author="user" w:date="2012-02-29T14:51:00Z"/>
                <w:rFonts w:ascii="Calibri" w:hAnsi="Calibri" w:cs="Arial"/>
                <w:sz w:val="18"/>
                <w:szCs w:val="18"/>
              </w:rPr>
            </w:pPr>
            <w:ins w:id="13373" w:author="user" w:date="2012-02-29T14:51:00Z">
              <w:r w:rsidRPr="003B01B5">
                <w:rPr>
                  <w:rFonts w:ascii="Calibri" w:hAnsi="Calibri" w:cs="Arial"/>
                  <w:sz w:val="18"/>
                  <w:szCs w:val="18"/>
                </w:rPr>
                <w:t>This will be achieved through the distribution of pamphlets, leaflet, posters, street-drama, group meeting and consultation with local stakeholders etc.</w:t>
              </w:r>
            </w:ins>
          </w:p>
          <w:p w:rsidR="00160D84" w:rsidRPr="003B01B5" w:rsidRDefault="00160D84" w:rsidP="00160D84">
            <w:pPr>
              <w:widowControl w:val="0"/>
              <w:numPr>
                <w:ilvl w:val="3"/>
                <w:numId w:val="24"/>
              </w:numPr>
              <w:tabs>
                <w:tab w:val="clear" w:pos="2880"/>
              </w:tabs>
              <w:adjustRightInd w:val="0"/>
              <w:ind w:left="0" w:hanging="108"/>
              <w:jc w:val="both"/>
              <w:textAlignment w:val="baseline"/>
              <w:rPr>
                <w:ins w:id="13374" w:author="user" w:date="2012-02-29T14:51:00Z"/>
                <w:rFonts w:ascii="Calibri" w:hAnsi="Calibri" w:cs="Arial"/>
                <w:sz w:val="18"/>
                <w:szCs w:val="18"/>
              </w:rPr>
            </w:pPr>
            <w:ins w:id="13375" w:author="user" w:date="2012-02-29T14:51:00Z">
              <w:r w:rsidRPr="003B01B5">
                <w:rPr>
                  <w:rFonts w:ascii="Calibri" w:hAnsi="Calibri" w:cs="Arial"/>
                  <w:sz w:val="18"/>
                  <w:szCs w:val="18"/>
                </w:rPr>
                <w:t>Cooperation with line agencies of GoN (Ministries, Departments, District Offices, DDC, VDC) to support effective project implementation, resource utilization and local development.</w:t>
              </w:r>
            </w:ins>
          </w:p>
        </w:tc>
      </w:tr>
    </w:tbl>
    <w:p w:rsidR="00160D84" w:rsidRPr="003B01B5" w:rsidRDefault="00160D84" w:rsidP="00160D84">
      <w:pPr>
        <w:rPr>
          <w:ins w:id="13376" w:author="user" w:date="2012-02-29T14:51:00Z"/>
          <w:rFonts w:ascii="Calibri" w:hAnsi="Calibri"/>
        </w:rPr>
      </w:pPr>
    </w:p>
    <w:p w:rsidR="00160D84" w:rsidRPr="003B01B5" w:rsidRDefault="00160D84" w:rsidP="00160D84">
      <w:pPr>
        <w:spacing w:line="360" w:lineRule="auto"/>
        <w:jc w:val="both"/>
        <w:rPr>
          <w:ins w:id="13377" w:author="user" w:date="2012-02-29T14:51:00Z"/>
          <w:rFonts w:ascii="Calibri" w:hAnsi="Calibri" w:cs="Calibri"/>
          <w:sz w:val="20"/>
          <w:szCs w:val="20"/>
          <w:lang w:bidi="ne-NP"/>
        </w:rPr>
      </w:pPr>
    </w:p>
    <w:p w:rsidR="00160D84" w:rsidRPr="003B01B5" w:rsidRDefault="00160D84" w:rsidP="00160D84">
      <w:pPr>
        <w:rPr>
          <w:ins w:id="13378" w:author="user" w:date="2012-02-29T14:51:00Z"/>
        </w:rPr>
      </w:pPr>
    </w:p>
    <w:p w:rsidR="00BD7EBD" w:rsidRDefault="00BD7EBD" w:rsidP="00BD7EBD">
      <w:pPr>
        <w:pStyle w:val="Heading1"/>
        <w:spacing w:line="300" w:lineRule="auto"/>
        <w:jc w:val="center"/>
        <w:rPr>
          <w:ins w:id="13379" w:author="user" w:date="2012-02-29T14:52:00Z"/>
          <w:rFonts w:ascii="Calibri" w:hAnsi="Calibri"/>
          <w:sz w:val="28"/>
          <w:szCs w:val="28"/>
        </w:rPr>
      </w:pPr>
      <w:ins w:id="13380" w:author="user" w:date="2012-02-29T14:52:00Z">
        <w:r>
          <w:rPr>
            <w:sz w:val="22"/>
            <w:szCs w:val="22"/>
          </w:rPr>
          <w:br w:type="page"/>
        </w:r>
        <w:bookmarkStart w:id="13381" w:name="_Toc283484588"/>
        <w:r>
          <w:rPr>
            <w:rFonts w:ascii="Calibri" w:hAnsi="Calibri"/>
            <w:sz w:val="28"/>
            <w:szCs w:val="28"/>
          </w:rPr>
          <w:lastRenderedPageBreak/>
          <w:t>CHAPTER-IX</w:t>
        </w:r>
      </w:ins>
    </w:p>
    <w:p w:rsidR="00BD7EBD" w:rsidRDefault="00BD7EBD" w:rsidP="00BD7EBD">
      <w:pPr>
        <w:pStyle w:val="Heading1"/>
        <w:spacing w:line="300" w:lineRule="auto"/>
        <w:jc w:val="center"/>
        <w:rPr>
          <w:ins w:id="13382" w:author="user" w:date="2012-02-29T14:52:00Z"/>
          <w:rFonts w:ascii="Calibri" w:hAnsi="Calibri"/>
          <w:sz w:val="28"/>
          <w:szCs w:val="28"/>
        </w:rPr>
      </w:pPr>
      <w:ins w:id="13383" w:author="user" w:date="2012-02-29T14:52:00Z">
        <w:r w:rsidRPr="00757624">
          <w:rPr>
            <w:rFonts w:ascii="Calibri" w:hAnsi="Calibri"/>
            <w:sz w:val="28"/>
            <w:szCs w:val="28"/>
          </w:rPr>
          <w:tab/>
          <w:t>Institutional Arrangement</w:t>
        </w:r>
        <w:bookmarkEnd w:id="13381"/>
      </w:ins>
    </w:p>
    <w:p w:rsidR="00BD7EBD" w:rsidRPr="00F74A5C" w:rsidRDefault="00BD7EBD" w:rsidP="00BD7EBD">
      <w:pPr>
        <w:spacing w:line="300" w:lineRule="auto"/>
        <w:rPr>
          <w:ins w:id="13384" w:author="user" w:date="2012-02-29T14:52:00Z"/>
          <w:rFonts w:ascii="Calibri" w:hAnsi="Calibri"/>
          <w:b/>
          <w:bCs/>
          <w:sz w:val="22"/>
          <w:szCs w:val="22"/>
        </w:rPr>
      </w:pPr>
      <w:ins w:id="13385" w:author="user" w:date="2012-02-29T14:52:00Z">
        <w:r w:rsidRPr="00F74A5C">
          <w:rPr>
            <w:rFonts w:ascii="Calibri" w:hAnsi="Calibri"/>
            <w:b/>
            <w:bCs/>
            <w:sz w:val="22"/>
            <w:szCs w:val="22"/>
          </w:rPr>
          <w:t>9.1 Background</w:t>
        </w:r>
      </w:ins>
    </w:p>
    <w:p w:rsidR="00BD7EBD" w:rsidRPr="00672057" w:rsidRDefault="00BD7EBD" w:rsidP="00BD7EBD">
      <w:pPr>
        <w:spacing w:line="300" w:lineRule="auto"/>
        <w:jc w:val="both"/>
        <w:rPr>
          <w:ins w:id="13386" w:author="user" w:date="2012-02-29T14:52:00Z"/>
          <w:rFonts w:ascii="Calibri" w:hAnsi="Calibri" w:cs="Arial"/>
          <w:sz w:val="10"/>
          <w:szCs w:val="10"/>
        </w:rPr>
      </w:pPr>
    </w:p>
    <w:p w:rsidR="00BD7EBD" w:rsidRPr="003636A8" w:rsidRDefault="00BD7EBD" w:rsidP="00BD7EBD">
      <w:pPr>
        <w:spacing w:line="300" w:lineRule="auto"/>
        <w:jc w:val="both"/>
        <w:rPr>
          <w:ins w:id="13387" w:author="user" w:date="2012-02-29T14:52:00Z"/>
          <w:rFonts w:ascii="Calibri" w:hAnsi="Calibri" w:cs="Arial"/>
          <w:sz w:val="22"/>
          <w:szCs w:val="22"/>
        </w:rPr>
      </w:pPr>
      <w:ins w:id="13388" w:author="user" w:date="2012-02-29T14:52:00Z">
        <w:r w:rsidRPr="003636A8">
          <w:rPr>
            <w:rFonts w:ascii="Calibri" w:hAnsi="Calibri" w:cs="Arial"/>
            <w:sz w:val="22"/>
            <w:szCs w:val="22"/>
          </w:rPr>
          <w:t xml:space="preserve">This section outlines the institutional arrangement for </w:t>
        </w:r>
        <w:r>
          <w:rPr>
            <w:rFonts w:ascii="Calibri" w:hAnsi="Calibri" w:cs="Arial"/>
            <w:sz w:val="22"/>
            <w:szCs w:val="22"/>
          </w:rPr>
          <w:t>SIA</w:t>
        </w:r>
        <w:r w:rsidRPr="003636A8">
          <w:rPr>
            <w:rFonts w:ascii="Calibri" w:hAnsi="Calibri" w:cs="Arial"/>
            <w:sz w:val="22"/>
            <w:szCs w:val="22"/>
          </w:rPr>
          <w:t xml:space="preserve"> implementation. It also discusses monitoring requirements, before concluding an overview of the major planning, administrative and logistical requirements for the successful implementation of the </w:t>
        </w:r>
        <w:r>
          <w:rPr>
            <w:rFonts w:ascii="Calibri" w:hAnsi="Calibri" w:cs="Arial"/>
            <w:sz w:val="22"/>
            <w:szCs w:val="22"/>
          </w:rPr>
          <w:t>programs and activities proposed in SIA</w:t>
        </w:r>
        <w:r w:rsidRPr="003636A8">
          <w:rPr>
            <w:rFonts w:ascii="Calibri" w:hAnsi="Calibri" w:cs="Arial"/>
            <w:sz w:val="22"/>
            <w:szCs w:val="22"/>
          </w:rPr>
          <w:t xml:space="preserve">. </w:t>
        </w:r>
      </w:ins>
    </w:p>
    <w:p w:rsidR="00BD7EBD" w:rsidRPr="00672057" w:rsidRDefault="00BD7EBD" w:rsidP="00BD7EBD">
      <w:pPr>
        <w:spacing w:line="300" w:lineRule="auto"/>
        <w:jc w:val="both"/>
        <w:rPr>
          <w:ins w:id="13389" w:author="user" w:date="2012-02-29T14:52:00Z"/>
          <w:rFonts w:ascii="Calibri" w:hAnsi="Calibri" w:cs="Arial"/>
          <w:sz w:val="10"/>
          <w:szCs w:val="10"/>
        </w:rPr>
      </w:pPr>
    </w:p>
    <w:p w:rsidR="00BD7EBD" w:rsidRPr="003636A8" w:rsidRDefault="00BD7EBD" w:rsidP="00BD7EBD">
      <w:pPr>
        <w:tabs>
          <w:tab w:val="left" w:pos="0"/>
        </w:tabs>
        <w:spacing w:line="300" w:lineRule="auto"/>
        <w:jc w:val="both"/>
        <w:rPr>
          <w:ins w:id="13390" w:author="user" w:date="2012-02-29T14:52:00Z"/>
          <w:rFonts w:ascii="Calibri" w:hAnsi="Calibri" w:cs="Arial"/>
          <w:sz w:val="22"/>
          <w:szCs w:val="22"/>
        </w:rPr>
      </w:pPr>
      <w:ins w:id="13391" w:author="user" w:date="2012-02-29T14:52:00Z">
        <w:r w:rsidRPr="003636A8">
          <w:rPr>
            <w:rFonts w:ascii="Calibri" w:hAnsi="Calibri" w:cs="Arial"/>
            <w:sz w:val="22"/>
            <w:szCs w:val="22"/>
          </w:rPr>
          <w:t xml:space="preserve">As the project authority, Hetauda- Bharatpur 220 kV Project (HBTLP) will assume overall responsibility for the management procedures. Key activities to be undertaken to ensure effective implementation of </w:t>
        </w:r>
        <w:r>
          <w:rPr>
            <w:rFonts w:ascii="Calibri" w:hAnsi="Calibri" w:cs="Arial"/>
            <w:sz w:val="22"/>
            <w:szCs w:val="22"/>
          </w:rPr>
          <w:t xml:space="preserve">social mitigation measures and community support program </w:t>
        </w:r>
        <w:r w:rsidRPr="003636A8">
          <w:rPr>
            <w:rFonts w:ascii="Calibri" w:hAnsi="Calibri" w:cs="Arial"/>
            <w:sz w:val="22"/>
            <w:szCs w:val="22"/>
          </w:rPr>
          <w:t>are</w:t>
        </w:r>
        <w:r>
          <w:rPr>
            <w:rFonts w:ascii="Calibri" w:hAnsi="Calibri" w:cs="Arial"/>
            <w:sz w:val="22"/>
            <w:szCs w:val="22"/>
          </w:rPr>
          <w:t xml:space="preserve"> given below</w:t>
        </w:r>
        <w:r w:rsidRPr="003636A8">
          <w:rPr>
            <w:rFonts w:ascii="Calibri" w:hAnsi="Calibri" w:cs="Arial"/>
            <w:sz w:val="22"/>
            <w:szCs w:val="22"/>
          </w:rPr>
          <w:t>:</w:t>
        </w:r>
      </w:ins>
    </w:p>
    <w:p w:rsidR="00BD7EBD" w:rsidRPr="00672057" w:rsidRDefault="00BD7EBD" w:rsidP="00BD7EBD">
      <w:pPr>
        <w:tabs>
          <w:tab w:val="left" w:pos="0"/>
        </w:tabs>
        <w:spacing w:line="300" w:lineRule="auto"/>
        <w:jc w:val="both"/>
        <w:rPr>
          <w:ins w:id="13392" w:author="user" w:date="2012-02-29T14:52:00Z"/>
          <w:rFonts w:ascii="Calibri" w:hAnsi="Calibri" w:cs="Arial"/>
          <w:sz w:val="10"/>
          <w:szCs w:val="10"/>
        </w:rPr>
      </w:pPr>
    </w:p>
    <w:p w:rsidR="00BD7EBD" w:rsidRPr="003636A8" w:rsidRDefault="00BD7EBD" w:rsidP="00BD7EBD">
      <w:pPr>
        <w:tabs>
          <w:tab w:val="left" w:pos="0"/>
        </w:tabs>
        <w:spacing w:line="300" w:lineRule="auto"/>
        <w:jc w:val="both"/>
        <w:rPr>
          <w:ins w:id="13393" w:author="user" w:date="2012-02-29T14:52:00Z"/>
          <w:rFonts w:ascii="Calibri" w:hAnsi="Calibri" w:cs="Arial"/>
          <w:sz w:val="22"/>
          <w:szCs w:val="22"/>
        </w:rPr>
      </w:pPr>
      <w:ins w:id="13394" w:author="user" w:date="2012-02-29T14:52:00Z">
        <w:r w:rsidRPr="003636A8">
          <w:rPr>
            <w:rFonts w:ascii="Calibri" w:hAnsi="Calibri" w:cs="Arial"/>
            <w:sz w:val="22"/>
            <w:szCs w:val="22"/>
          </w:rPr>
          <w:t>In HBTLP, there are couple of key actors whose roles, functions and responsibilities are closely interlinked which requires them to work in a coordinated manner. The key actors and their roles are as presented below.</w:t>
        </w:r>
      </w:ins>
    </w:p>
    <w:p w:rsidR="00BD7EBD" w:rsidRPr="00672057" w:rsidRDefault="00BD7EBD" w:rsidP="00BD7EBD">
      <w:pPr>
        <w:tabs>
          <w:tab w:val="left" w:pos="0"/>
        </w:tabs>
        <w:spacing w:line="300" w:lineRule="auto"/>
        <w:jc w:val="both"/>
        <w:rPr>
          <w:ins w:id="13395" w:author="user" w:date="2012-02-29T14:52:00Z"/>
          <w:rFonts w:ascii="Calibri" w:hAnsi="Calibri" w:cs="Arial"/>
          <w:sz w:val="10"/>
          <w:szCs w:val="10"/>
        </w:rPr>
      </w:pPr>
    </w:p>
    <w:tbl>
      <w:tblP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25"/>
        <w:gridCol w:w="4547"/>
        <w:gridCol w:w="2286"/>
      </w:tblGrid>
      <w:tr w:rsidR="00BD7EBD" w:rsidRPr="00583C48" w:rsidTr="0074335E">
        <w:trPr>
          <w:ins w:id="13396" w:author="user" w:date="2012-02-29T14:52:00Z"/>
        </w:trPr>
        <w:tc>
          <w:tcPr>
            <w:tcW w:w="1458" w:type="dxa"/>
          </w:tcPr>
          <w:p w:rsidR="00BD7EBD" w:rsidRPr="00583C48" w:rsidRDefault="00BD7EBD" w:rsidP="0074335E">
            <w:pPr>
              <w:widowControl w:val="0"/>
              <w:tabs>
                <w:tab w:val="left" w:pos="0"/>
              </w:tabs>
              <w:adjustRightInd w:val="0"/>
              <w:spacing w:line="300" w:lineRule="auto"/>
              <w:jc w:val="both"/>
              <w:textAlignment w:val="baseline"/>
              <w:rPr>
                <w:ins w:id="13397" w:author="user" w:date="2012-02-29T14:52:00Z"/>
                <w:rFonts w:ascii="Calibri" w:hAnsi="Calibri" w:cs="Arial"/>
                <w:b/>
                <w:bCs/>
                <w:sz w:val="22"/>
                <w:szCs w:val="22"/>
              </w:rPr>
            </w:pPr>
            <w:ins w:id="13398" w:author="user" w:date="2012-02-29T14:52:00Z">
              <w:r w:rsidRPr="00583C48">
                <w:rPr>
                  <w:rFonts w:ascii="Calibri" w:hAnsi="Calibri" w:cs="Arial"/>
                  <w:b/>
                  <w:bCs/>
                  <w:sz w:val="22"/>
                  <w:szCs w:val="22"/>
                </w:rPr>
                <w:t>Key Actors</w:t>
              </w:r>
            </w:ins>
          </w:p>
        </w:tc>
        <w:tc>
          <w:tcPr>
            <w:tcW w:w="4860" w:type="dxa"/>
          </w:tcPr>
          <w:p w:rsidR="00BD7EBD" w:rsidRPr="00583C48" w:rsidRDefault="00BD7EBD" w:rsidP="0074335E">
            <w:pPr>
              <w:widowControl w:val="0"/>
              <w:tabs>
                <w:tab w:val="left" w:pos="0"/>
              </w:tabs>
              <w:adjustRightInd w:val="0"/>
              <w:spacing w:line="300" w:lineRule="auto"/>
              <w:jc w:val="both"/>
              <w:textAlignment w:val="baseline"/>
              <w:rPr>
                <w:ins w:id="13399" w:author="user" w:date="2012-02-29T14:52:00Z"/>
                <w:rFonts w:ascii="Calibri" w:hAnsi="Calibri" w:cs="Arial"/>
                <w:b/>
                <w:bCs/>
                <w:sz w:val="22"/>
                <w:szCs w:val="22"/>
              </w:rPr>
            </w:pPr>
            <w:ins w:id="13400" w:author="user" w:date="2012-02-29T14:52:00Z">
              <w:r w:rsidRPr="00583C48">
                <w:rPr>
                  <w:rFonts w:ascii="Calibri" w:hAnsi="Calibri" w:cs="Arial"/>
                  <w:b/>
                  <w:bCs/>
                  <w:sz w:val="22"/>
                  <w:szCs w:val="22"/>
                </w:rPr>
                <w:t>Functions/Roles</w:t>
              </w:r>
            </w:ins>
          </w:p>
        </w:tc>
        <w:tc>
          <w:tcPr>
            <w:tcW w:w="2340" w:type="dxa"/>
          </w:tcPr>
          <w:p w:rsidR="00BD7EBD" w:rsidRPr="00583C48" w:rsidRDefault="00BD7EBD" w:rsidP="0074335E">
            <w:pPr>
              <w:widowControl w:val="0"/>
              <w:tabs>
                <w:tab w:val="left" w:pos="0"/>
              </w:tabs>
              <w:adjustRightInd w:val="0"/>
              <w:spacing w:line="300" w:lineRule="auto"/>
              <w:jc w:val="both"/>
              <w:textAlignment w:val="baseline"/>
              <w:rPr>
                <w:ins w:id="13401" w:author="user" w:date="2012-02-29T14:52:00Z"/>
                <w:rFonts w:ascii="Calibri" w:hAnsi="Calibri" w:cs="Arial"/>
                <w:b/>
                <w:bCs/>
                <w:sz w:val="22"/>
                <w:szCs w:val="22"/>
              </w:rPr>
            </w:pPr>
            <w:ins w:id="13402" w:author="user" w:date="2012-02-29T14:52:00Z">
              <w:r w:rsidRPr="00583C48">
                <w:rPr>
                  <w:rFonts w:ascii="Calibri" w:hAnsi="Calibri" w:cs="Arial"/>
                  <w:b/>
                  <w:bCs/>
                  <w:sz w:val="22"/>
                  <w:szCs w:val="22"/>
                </w:rPr>
                <w:t>Remarks</w:t>
              </w:r>
            </w:ins>
          </w:p>
        </w:tc>
      </w:tr>
      <w:tr w:rsidR="00BD7EBD" w:rsidRPr="003636A8" w:rsidTr="0074335E">
        <w:trPr>
          <w:ins w:id="13403" w:author="user" w:date="2012-02-29T14:52:00Z"/>
        </w:trPr>
        <w:tc>
          <w:tcPr>
            <w:tcW w:w="1458" w:type="dxa"/>
          </w:tcPr>
          <w:p w:rsidR="00BD7EBD" w:rsidRPr="003636A8" w:rsidRDefault="00BD7EBD" w:rsidP="0074335E">
            <w:pPr>
              <w:widowControl w:val="0"/>
              <w:tabs>
                <w:tab w:val="left" w:pos="0"/>
              </w:tabs>
              <w:adjustRightInd w:val="0"/>
              <w:spacing w:line="300" w:lineRule="auto"/>
              <w:jc w:val="both"/>
              <w:textAlignment w:val="baseline"/>
              <w:rPr>
                <w:ins w:id="13404" w:author="user" w:date="2012-02-29T14:52:00Z"/>
                <w:rFonts w:ascii="Calibri" w:hAnsi="Calibri" w:cs="Arial"/>
                <w:sz w:val="22"/>
                <w:szCs w:val="22"/>
              </w:rPr>
            </w:pPr>
            <w:ins w:id="13405" w:author="user" w:date="2012-02-29T14:52:00Z">
              <w:r w:rsidRPr="003636A8">
                <w:rPr>
                  <w:rFonts w:ascii="Calibri" w:hAnsi="Calibri" w:cs="Arial"/>
                  <w:sz w:val="22"/>
                  <w:szCs w:val="22"/>
                </w:rPr>
                <w:t>NEA/ 220 kV Transmission Line/ SS Cons. Dept.</w:t>
              </w:r>
            </w:ins>
          </w:p>
        </w:tc>
        <w:tc>
          <w:tcPr>
            <w:tcW w:w="4860" w:type="dxa"/>
          </w:tcPr>
          <w:p w:rsidR="00BD7EBD" w:rsidRPr="003636A8" w:rsidRDefault="00BD7EBD" w:rsidP="0074335E">
            <w:pPr>
              <w:widowControl w:val="0"/>
              <w:tabs>
                <w:tab w:val="left" w:pos="0"/>
              </w:tabs>
              <w:adjustRightInd w:val="0"/>
              <w:spacing w:line="300" w:lineRule="auto"/>
              <w:jc w:val="both"/>
              <w:textAlignment w:val="baseline"/>
              <w:rPr>
                <w:ins w:id="13406" w:author="user" w:date="2012-02-29T14:52:00Z"/>
                <w:rFonts w:ascii="Calibri" w:hAnsi="Calibri" w:cs="Arial"/>
                <w:sz w:val="22"/>
                <w:szCs w:val="22"/>
              </w:rPr>
            </w:pPr>
            <w:ins w:id="13407" w:author="user" w:date="2012-02-29T14:52:00Z">
              <w:r w:rsidRPr="003636A8">
                <w:rPr>
                  <w:rFonts w:ascii="Calibri" w:hAnsi="Calibri" w:cs="Arial"/>
                  <w:sz w:val="22"/>
                  <w:szCs w:val="22"/>
                </w:rPr>
                <w:t xml:space="preserve">Central / national and corporate level policy making including </w:t>
              </w:r>
              <w:r>
                <w:rPr>
                  <w:rFonts w:ascii="Calibri" w:hAnsi="Calibri" w:cs="Arial"/>
                  <w:sz w:val="22"/>
                  <w:szCs w:val="22"/>
                </w:rPr>
                <w:t xml:space="preserve"> program for mitigation measures and community support program</w:t>
              </w:r>
              <w:r w:rsidRPr="003636A8">
                <w:rPr>
                  <w:rFonts w:ascii="Calibri" w:hAnsi="Calibri" w:cs="Arial"/>
                  <w:sz w:val="22"/>
                  <w:szCs w:val="22"/>
                </w:rPr>
                <w:t xml:space="preserve"> </w:t>
              </w:r>
            </w:ins>
          </w:p>
        </w:tc>
        <w:tc>
          <w:tcPr>
            <w:tcW w:w="2340" w:type="dxa"/>
          </w:tcPr>
          <w:p w:rsidR="00BD7EBD" w:rsidRPr="003636A8" w:rsidRDefault="00BD7EBD" w:rsidP="0074335E">
            <w:pPr>
              <w:widowControl w:val="0"/>
              <w:tabs>
                <w:tab w:val="left" w:pos="0"/>
              </w:tabs>
              <w:adjustRightInd w:val="0"/>
              <w:spacing w:line="300" w:lineRule="auto"/>
              <w:jc w:val="both"/>
              <w:textAlignment w:val="baseline"/>
              <w:rPr>
                <w:ins w:id="13408" w:author="user" w:date="2012-02-29T14:52:00Z"/>
                <w:rFonts w:ascii="Calibri" w:hAnsi="Calibri" w:cs="Arial"/>
                <w:sz w:val="22"/>
                <w:szCs w:val="22"/>
              </w:rPr>
            </w:pPr>
            <w:ins w:id="13409" w:author="user" w:date="2012-02-29T14:52:00Z">
              <w:r w:rsidRPr="003636A8">
                <w:rPr>
                  <w:rFonts w:ascii="Calibri" w:hAnsi="Calibri" w:cs="Arial"/>
                  <w:sz w:val="22"/>
                  <w:szCs w:val="22"/>
                </w:rPr>
                <w:t>In coordination with DoED/Line Ministry and other high level bodies.</w:t>
              </w:r>
            </w:ins>
          </w:p>
        </w:tc>
      </w:tr>
      <w:tr w:rsidR="00BD7EBD" w:rsidRPr="003636A8" w:rsidTr="0074335E">
        <w:trPr>
          <w:ins w:id="13410" w:author="user" w:date="2012-02-29T14:52:00Z"/>
        </w:trPr>
        <w:tc>
          <w:tcPr>
            <w:tcW w:w="1458" w:type="dxa"/>
          </w:tcPr>
          <w:p w:rsidR="00BD7EBD" w:rsidRPr="003636A8" w:rsidRDefault="00BD7EBD" w:rsidP="0074335E">
            <w:pPr>
              <w:widowControl w:val="0"/>
              <w:tabs>
                <w:tab w:val="left" w:pos="0"/>
              </w:tabs>
              <w:adjustRightInd w:val="0"/>
              <w:spacing w:line="300" w:lineRule="auto"/>
              <w:jc w:val="both"/>
              <w:textAlignment w:val="baseline"/>
              <w:rPr>
                <w:ins w:id="13411" w:author="user" w:date="2012-02-29T14:52:00Z"/>
                <w:rFonts w:ascii="Calibri" w:hAnsi="Calibri" w:cs="Arial"/>
                <w:sz w:val="22"/>
                <w:szCs w:val="22"/>
              </w:rPr>
            </w:pPr>
            <w:ins w:id="13412" w:author="user" w:date="2012-02-29T14:52:00Z">
              <w:r>
                <w:rPr>
                  <w:rFonts w:ascii="Calibri" w:hAnsi="Calibri" w:cs="Arial"/>
                  <w:sz w:val="22"/>
                  <w:szCs w:val="22"/>
                </w:rPr>
                <w:t>Distribution and Consumer Service, NEA</w:t>
              </w:r>
            </w:ins>
          </w:p>
        </w:tc>
        <w:tc>
          <w:tcPr>
            <w:tcW w:w="4860" w:type="dxa"/>
          </w:tcPr>
          <w:p w:rsidR="00BD7EBD" w:rsidRPr="003636A8" w:rsidRDefault="00BD7EBD" w:rsidP="0074335E">
            <w:pPr>
              <w:widowControl w:val="0"/>
              <w:tabs>
                <w:tab w:val="left" w:pos="0"/>
              </w:tabs>
              <w:adjustRightInd w:val="0"/>
              <w:spacing w:line="300" w:lineRule="auto"/>
              <w:jc w:val="both"/>
              <w:textAlignment w:val="baseline"/>
              <w:rPr>
                <w:ins w:id="13413" w:author="user" w:date="2012-02-29T14:52:00Z"/>
                <w:rFonts w:ascii="Calibri" w:hAnsi="Calibri" w:cs="Arial"/>
                <w:sz w:val="22"/>
                <w:szCs w:val="22"/>
              </w:rPr>
            </w:pPr>
            <w:ins w:id="13414" w:author="user" w:date="2012-02-29T14:52:00Z">
              <w:r>
                <w:rPr>
                  <w:rFonts w:ascii="Calibri" w:hAnsi="Calibri" w:cs="Arial"/>
                  <w:sz w:val="22"/>
                  <w:szCs w:val="22"/>
                </w:rPr>
                <w:t>Planning, supervision and implementation of rural electrification program in project VDCs through  its district level offices</w:t>
              </w:r>
            </w:ins>
          </w:p>
        </w:tc>
        <w:tc>
          <w:tcPr>
            <w:tcW w:w="2340" w:type="dxa"/>
          </w:tcPr>
          <w:p w:rsidR="00BD7EBD" w:rsidRPr="003636A8" w:rsidRDefault="00BD7EBD" w:rsidP="0074335E">
            <w:pPr>
              <w:widowControl w:val="0"/>
              <w:tabs>
                <w:tab w:val="left" w:pos="0"/>
              </w:tabs>
              <w:adjustRightInd w:val="0"/>
              <w:spacing w:line="300" w:lineRule="auto"/>
              <w:jc w:val="both"/>
              <w:textAlignment w:val="baseline"/>
              <w:rPr>
                <w:ins w:id="13415" w:author="user" w:date="2012-02-29T14:52:00Z"/>
                <w:rFonts w:ascii="Calibri" w:hAnsi="Calibri" w:cs="Arial"/>
                <w:sz w:val="22"/>
                <w:szCs w:val="22"/>
              </w:rPr>
            </w:pPr>
            <w:ins w:id="13416" w:author="user" w:date="2012-02-29T14:52:00Z">
              <w:r>
                <w:rPr>
                  <w:rFonts w:ascii="Calibri" w:hAnsi="Calibri" w:cs="Arial"/>
                  <w:sz w:val="22"/>
                  <w:szCs w:val="22"/>
                </w:rPr>
                <w:t>Coordination with central office of NEA.</w:t>
              </w:r>
            </w:ins>
          </w:p>
        </w:tc>
      </w:tr>
      <w:tr w:rsidR="00BD7EBD" w:rsidRPr="003636A8" w:rsidTr="0074335E">
        <w:trPr>
          <w:ins w:id="13417" w:author="user" w:date="2012-02-29T14:52:00Z"/>
        </w:trPr>
        <w:tc>
          <w:tcPr>
            <w:tcW w:w="1458" w:type="dxa"/>
          </w:tcPr>
          <w:p w:rsidR="00BD7EBD" w:rsidRPr="003636A8" w:rsidRDefault="00BD7EBD" w:rsidP="0074335E">
            <w:pPr>
              <w:widowControl w:val="0"/>
              <w:tabs>
                <w:tab w:val="left" w:pos="0"/>
              </w:tabs>
              <w:adjustRightInd w:val="0"/>
              <w:spacing w:line="300" w:lineRule="auto"/>
              <w:jc w:val="both"/>
              <w:textAlignment w:val="baseline"/>
              <w:rPr>
                <w:ins w:id="13418" w:author="user" w:date="2012-02-29T14:52:00Z"/>
                <w:rFonts w:ascii="Calibri" w:hAnsi="Calibri" w:cs="Arial"/>
                <w:sz w:val="22"/>
                <w:szCs w:val="22"/>
              </w:rPr>
            </w:pPr>
            <w:ins w:id="13419" w:author="user" w:date="2012-02-29T14:52:00Z">
              <w:r w:rsidRPr="003636A8">
                <w:rPr>
                  <w:rFonts w:ascii="Calibri" w:hAnsi="Calibri" w:cs="Arial"/>
                  <w:sz w:val="22"/>
                  <w:szCs w:val="22"/>
                </w:rPr>
                <w:t>NEA/ESSD</w:t>
              </w:r>
            </w:ins>
          </w:p>
        </w:tc>
        <w:tc>
          <w:tcPr>
            <w:tcW w:w="4860" w:type="dxa"/>
          </w:tcPr>
          <w:p w:rsidR="00BD7EBD" w:rsidRPr="003636A8" w:rsidRDefault="00BD7EBD" w:rsidP="0074335E">
            <w:pPr>
              <w:widowControl w:val="0"/>
              <w:tabs>
                <w:tab w:val="left" w:pos="0"/>
              </w:tabs>
              <w:adjustRightInd w:val="0"/>
              <w:spacing w:line="300" w:lineRule="auto"/>
              <w:jc w:val="both"/>
              <w:textAlignment w:val="baseline"/>
              <w:rPr>
                <w:ins w:id="13420" w:author="user" w:date="2012-02-29T14:52:00Z"/>
                <w:rFonts w:ascii="Calibri" w:hAnsi="Calibri" w:cs="Arial"/>
                <w:sz w:val="22"/>
                <w:szCs w:val="22"/>
              </w:rPr>
            </w:pPr>
            <w:ins w:id="13421" w:author="user" w:date="2012-02-29T14:52:00Z">
              <w:r w:rsidRPr="003636A8">
                <w:rPr>
                  <w:rFonts w:ascii="Calibri" w:hAnsi="Calibri" w:cs="Arial"/>
                  <w:sz w:val="22"/>
                  <w:szCs w:val="22"/>
                </w:rPr>
                <w:t xml:space="preserve">Planning, supervision and </w:t>
              </w:r>
              <w:r>
                <w:rPr>
                  <w:rFonts w:ascii="Calibri" w:hAnsi="Calibri" w:cs="Arial"/>
                  <w:sz w:val="22"/>
                  <w:szCs w:val="22"/>
                </w:rPr>
                <w:t xml:space="preserve">implementation of mitigation measures and community support program and progress reporting. </w:t>
              </w:r>
            </w:ins>
          </w:p>
        </w:tc>
        <w:tc>
          <w:tcPr>
            <w:tcW w:w="2340" w:type="dxa"/>
          </w:tcPr>
          <w:p w:rsidR="00BD7EBD" w:rsidRPr="003636A8" w:rsidRDefault="00BD7EBD" w:rsidP="0074335E">
            <w:pPr>
              <w:widowControl w:val="0"/>
              <w:tabs>
                <w:tab w:val="left" w:pos="0"/>
              </w:tabs>
              <w:adjustRightInd w:val="0"/>
              <w:spacing w:line="300" w:lineRule="auto"/>
              <w:jc w:val="both"/>
              <w:textAlignment w:val="baseline"/>
              <w:rPr>
                <w:ins w:id="13422" w:author="user" w:date="2012-02-29T14:52:00Z"/>
                <w:rFonts w:ascii="Calibri" w:hAnsi="Calibri" w:cs="Arial"/>
                <w:sz w:val="22"/>
                <w:szCs w:val="22"/>
              </w:rPr>
            </w:pPr>
            <w:ins w:id="13423" w:author="user" w:date="2012-02-29T14:52:00Z">
              <w:r w:rsidRPr="003636A8">
                <w:rPr>
                  <w:rFonts w:ascii="Calibri" w:hAnsi="Calibri" w:cs="Arial"/>
                  <w:sz w:val="22"/>
                  <w:szCs w:val="22"/>
                </w:rPr>
                <w:t xml:space="preserve">In close coordination with the </w:t>
              </w:r>
              <w:r>
                <w:rPr>
                  <w:rFonts w:ascii="Calibri" w:hAnsi="Calibri" w:cs="Arial"/>
                  <w:sz w:val="22"/>
                  <w:szCs w:val="22"/>
                </w:rPr>
                <w:t xml:space="preserve">CBOs, NGOs and local consulting firm. </w:t>
              </w:r>
            </w:ins>
          </w:p>
        </w:tc>
      </w:tr>
      <w:tr w:rsidR="00BD7EBD" w:rsidRPr="003636A8" w:rsidTr="0074335E">
        <w:trPr>
          <w:ins w:id="13424" w:author="user" w:date="2012-02-29T14:52:00Z"/>
        </w:trPr>
        <w:tc>
          <w:tcPr>
            <w:tcW w:w="1458" w:type="dxa"/>
          </w:tcPr>
          <w:p w:rsidR="00BD7EBD" w:rsidRPr="003636A8" w:rsidRDefault="00BD7EBD" w:rsidP="0074335E">
            <w:pPr>
              <w:widowControl w:val="0"/>
              <w:tabs>
                <w:tab w:val="left" w:pos="0"/>
              </w:tabs>
              <w:adjustRightInd w:val="0"/>
              <w:spacing w:line="300" w:lineRule="auto"/>
              <w:jc w:val="both"/>
              <w:textAlignment w:val="baseline"/>
              <w:rPr>
                <w:ins w:id="13425" w:author="user" w:date="2012-02-29T14:52:00Z"/>
                <w:rFonts w:ascii="Calibri" w:hAnsi="Calibri" w:cs="Arial"/>
                <w:sz w:val="22"/>
                <w:szCs w:val="22"/>
              </w:rPr>
            </w:pPr>
            <w:ins w:id="13426" w:author="user" w:date="2012-02-29T14:52:00Z">
              <w:r w:rsidRPr="003636A8">
                <w:rPr>
                  <w:rFonts w:ascii="Calibri" w:hAnsi="Calibri" w:cs="Arial"/>
                  <w:sz w:val="22"/>
                  <w:szCs w:val="22"/>
                </w:rPr>
                <w:t>HBTLP/ ESMU</w:t>
              </w:r>
            </w:ins>
          </w:p>
        </w:tc>
        <w:tc>
          <w:tcPr>
            <w:tcW w:w="4860" w:type="dxa"/>
          </w:tcPr>
          <w:p w:rsidR="00BD7EBD" w:rsidRPr="003636A8" w:rsidRDefault="00BD7EBD" w:rsidP="0074335E">
            <w:pPr>
              <w:widowControl w:val="0"/>
              <w:tabs>
                <w:tab w:val="left" w:pos="0"/>
              </w:tabs>
              <w:adjustRightInd w:val="0"/>
              <w:spacing w:line="300" w:lineRule="auto"/>
              <w:jc w:val="both"/>
              <w:textAlignment w:val="baseline"/>
              <w:rPr>
                <w:ins w:id="13427" w:author="user" w:date="2012-02-29T14:52:00Z"/>
                <w:rFonts w:ascii="Calibri" w:hAnsi="Calibri" w:cs="Arial"/>
                <w:sz w:val="22"/>
                <w:szCs w:val="22"/>
              </w:rPr>
            </w:pPr>
            <w:ins w:id="13428" w:author="user" w:date="2012-02-29T14:52:00Z">
              <w:r>
                <w:rPr>
                  <w:rFonts w:ascii="Calibri" w:hAnsi="Calibri" w:cs="Arial"/>
                  <w:sz w:val="22"/>
                  <w:szCs w:val="22"/>
                </w:rPr>
                <w:t xml:space="preserve">Monitoring of the program implementation, supervision and scheduled progress reporting of field work.  </w:t>
              </w:r>
            </w:ins>
          </w:p>
        </w:tc>
        <w:tc>
          <w:tcPr>
            <w:tcW w:w="2340" w:type="dxa"/>
          </w:tcPr>
          <w:p w:rsidR="00BD7EBD" w:rsidRPr="003636A8" w:rsidRDefault="00BD7EBD" w:rsidP="0074335E">
            <w:pPr>
              <w:widowControl w:val="0"/>
              <w:tabs>
                <w:tab w:val="left" w:pos="0"/>
              </w:tabs>
              <w:adjustRightInd w:val="0"/>
              <w:spacing w:line="300" w:lineRule="auto"/>
              <w:jc w:val="both"/>
              <w:textAlignment w:val="baseline"/>
              <w:rPr>
                <w:ins w:id="13429" w:author="user" w:date="2012-02-29T14:52:00Z"/>
                <w:rFonts w:ascii="Calibri" w:hAnsi="Calibri" w:cs="Arial"/>
                <w:sz w:val="22"/>
                <w:szCs w:val="22"/>
              </w:rPr>
            </w:pPr>
            <w:ins w:id="13430" w:author="user" w:date="2012-02-29T14:52:00Z">
              <w:r w:rsidRPr="003636A8">
                <w:rPr>
                  <w:rFonts w:ascii="Calibri" w:hAnsi="Calibri" w:cs="Arial"/>
                  <w:sz w:val="22"/>
                  <w:szCs w:val="22"/>
                </w:rPr>
                <w:t xml:space="preserve">ESMU to be set up as a wing of ESSD to carry out environmental and social management of the project. </w:t>
              </w:r>
            </w:ins>
          </w:p>
        </w:tc>
      </w:tr>
      <w:tr w:rsidR="00BD7EBD" w:rsidRPr="003636A8" w:rsidTr="0074335E">
        <w:trPr>
          <w:ins w:id="13431" w:author="user" w:date="2012-02-29T14:52:00Z"/>
        </w:trPr>
        <w:tc>
          <w:tcPr>
            <w:tcW w:w="1458" w:type="dxa"/>
          </w:tcPr>
          <w:p w:rsidR="00BD7EBD" w:rsidRPr="003636A8" w:rsidRDefault="00BD7EBD" w:rsidP="0074335E">
            <w:pPr>
              <w:widowControl w:val="0"/>
              <w:tabs>
                <w:tab w:val="left" w:pos="0"/>
              </w:tabs>
              <w:adjustRightInd w:val="0"/>
              <w:spacing w:line="300" w:lineRule="auto"/>
              <w:jc w:val="both"/>
              <w:textAlignment w:val="baseline"/>
              <w:rPr>
                <w:ins w:id="13432" w:author="user" w:date="2012-02-29T14:52:00Z"/>
                <w:rFonts w:ascii="Calibri" w:hAnsi="Calibri" w:cs="Arial"/>
                <w:sz w:val="22"/>
                <w:szCs w:val="22"/>
              </w:rPr>
            </w:pPr>
            <w:ins w:id="13433" w:author="user" w:date="2012-02-29T14:52:00Z">
              <w:r w:rsidRPr="003636A8">
                <w:rPr>
                  <w:rFonts w:ascii="Calibri" w:hAnsi="Calibri" w:cs="Arial"/>
                  <w:sz w:val="22"/>
                  <w:szCs w:val="22"/>
                </w:rPr>
                <w:t>CDC</w:t>
              </w:r>
            </w:ins>
          </w:p>
        </w:tc>
        <w:tc>
          <w:tcPr>
            <w:tcW w:w="4860" w:type="dxa"/>
          </w:tcPr>
          <w:p w:rsidR="00BD7EBD" w:rsidRPr="003636A8" w:rsidRDefault="00BD7EBD" w:rsidP="0074335E">
            <w:pPr>
              <w:widowControl w:val="0"/>
              <w:tabs>
                <w:tab w:val="left" w:pos="0"/>
              </w:tabs>
              <w:adjustRightInd w:val="0"/>
              <w:spacing w:line="300" w:lineRule="auto"/>
              <w:jc w:val="both"/>
              <w:textAlignment w:val="baseline"/>
              <w:rPr>
                <w:ins w:id="13434" w:author="user" w:date="2012-02-29T14:52:00Z"/>
                <w:rFonts w:ascii="Calibri" w:hAnsi="Calibri" w:cs="Arial"/>
                <w:sz w:val="22"/>
                <w:szCs w:val="22"/>
              </w:rPr>
            </w:pPr>
            <w:ins w:id="13435" w:author="user" w:date="2012-02-29T14:52:00Z">
              <w:r w:rsidRPr="003636A8">
                <w:rPr>
                  <w:rFonts w:ascii="Calibri" w:hAnsi="Calibri" w:cs="Arial"/>
                  <w:sz w:val="22"/>
                  <w:szCs w:val="22"/>
                </w:rPr>
                <w:t>The CDC is a body with legal stand which will be responsible to address all issues/ grievances relating to land and property</w:t>
              </w:r>
              <w:r>
                <w:rPr>
                  <w:rFonts w:ascii="Calibri" w:hAnsi="Calibri" w:cs="Arial"/>
                  <w:sz w:val="22"/>
                  <w:szCs w:val="22"/>
                </w:rPr>
                <w:t xml:space="preserve"> falls in RoW</w:t>
              </w:r>
              <w:r w:rsidRPr="003636A8">
                <w:rPr>
                  <w:rFonts w:ascii="Calibri" w:hAnsi="Calibri" w:cs="Arial"/>
                  <w:sz w:val="22"/>
                  <w:szCs w:val="22"/>
                </w:rPr>
                <w:t xml:space="preserve">     </w:t>
              </w:r>
            </w:ins>
          </w:p>
        </w:tc>
        <w:tc>
          <w:tcPr>
            <w:tcW w:w="2340" w:type="dxa"/>
          </w:tcPr>
          <w:p w:rsidR="00BD7EBD" w:rsidRDefault="00BD7EBD" w:rsidP="0074335E">
            <w:pPr>
              <w:widowControl w:val="0"/>
              <w:tabs>
                <w:tab w:val="left" w:pos="0"/>
              </w:tabs>
              <w:adjustRightInd w:val="0"/>
              <w:spacing w:line="300" w:lineRule="auto"/>
              <w:jc w:val="both"/>
              <w:textAlignment w:val="baseline"/>
              <w:rPr>
                <w:ins w:id="13436" w:author="user" w:date="2012-02-29T14:52:00Z"/>
                <w:rFonts w:ascii="Calibri" w:hAnsi="Calibri" w:cs="Arial"/>
                <w:sz w:val="22"/>
                <w:szCs w:val="22"/>
              </w:rPr>
            </w:pPr>
            <w:ins w:id="13437" w:author="user" w:date="2012-02-29T14:52:00Z">
              <w:r w:rsidRPr="003636A8">
                <w:rPr>
                  <w:rFonts w:ascii="Calibri" w:hAnsi="Calibri" w:cs="Arial"/>
                  <w:sz w:val="22"/>
                  <w:szCs w:val="22"/>
                </w:rPr>
                <w:t>Will work in close coordination with other actors of G</w:t>
              </w:r>
              <w:r>
                <w:rPr>
                  <w:rFonts w:ascii="Calibri" w:hAnsi="Calibri" w:cs="Arial"/>
                  <w:sz w:val="22"/>
                  <w:szCs w:val="22"/>
                </w:rPr>
                <w:t xml:space="preserve">rievances </w:t>
              </w:r>
              <w:r w:rsidRPr="003636A8">
                <w:rPr>
                  <w:rFonts w:ascii="Calibri" w:hAnsi="Calibri" w:cs="Arial"/>
                  <w:sz w:val="22"/>
                  <w:szCs w:val="22"/>
                </w:rPr>
                <w:t>R</w:t>
              </w:r>
              <w:r>
                <w:rPr>
                  <w:rFonts w:ascii="Calibri" w:hAnsi="Calibri" w:cs="Arial"/>
                  <w:sz w:val="22"/>
                  <w:szCs w:val="22"/>
                </w:rPr>
                <w:t xml:space="preserve">edress </w:t>
              </w:r>
              <w:r w:rsidRPr="003636A8">
                <w:rPr>
                  <w:rFonts w:ascii="Calibri" w:hAnsi="Calibri" w:cs="Arial"/>
                  <w:sz w:val="22"/>
                  <w:szCs w:val="22"/>
                </w:rPr>
                <w:t>M</w:t>
              </w:r>
              <w:r>
                <w:rPr>
                  <w:rFonts w:ascii="Calibri" w:hAnsi="Calibri" w:cs="Arial"/>
                  <w:sz w:val="22"/>
                  <w:szCs w:val="22"/>
                </w:rPr>
                <w:t>echanism</w:t>
              </w:r>
              <w:r w:rsidRPr="003636A8">
                <w:rPr>
                  <w:rFonts w:ascii="Calibri" w:hAnsi="Calibri" w:cs="Arial"/>
                  <w:sz w:val="22"/>
                  <w:szCs w:val="22"/>
                </w:rPr>
                <w:t xml:space="preserve"> viz ESMU, Land Acquisition Unit and LCF.</w:t>
              </w:r>
            </w:ins>
          </w:p>
          <w:p w:rsidR="00BD7EBD" w:rsidRPr="003636A8" w:rsidRDefault="00BD7EBD" w:rsidP="0074335E">
            <w:pPr>
              <w:widowControl w:val="0"/>
              <w:tabs>
                <w:tab w:val="left" w:pos="0"/>
              </w:tabs>
              <w:adjustRightInd w:val="0"/>
              <w:spacing w:line="300" w:lineRule="auto"/>
              <w:jc w:val="both"/>
              <w:textAlignment w:val="baseline"/>
              <w:rPr>
                <w:ins w:id="13438" w:author="user" w:date="2012-02-29T14:52:00Z"/>
                <w:rFonts w:ascii="Calibri" w:hAnsi="Calibri" w:cs="Arial"/>
                <w:sz w:val="22"/>
                <w:szCs w:val="22"/>
              </w:rPr>
            </w:pPr>
          </w:p>
        </w:tc>
      </w:tr>
      <w:tr w:rsidR="00BD7EBD" w:rsidRPr="003636A8" w:rsidTr="0074335E">
        <w:trPr>
          <w:ins w:id="13439" w:author="user" w:date="2012-02-29T14:52:00Z"/>
        </w:trPr>
        <w:tc>
          <w:tcPr>
            <w:tcW w:w="1458" w:type="dxa"/>
          </w:tcPr>
          <w:p w:rsidR="00BD7EBD" w:rsidRPr="003636A8" w:rsidRDefault="00BD7EBD" w:rsidP="0074335E">
            <w:pPr>
              <w:widowControl w:val="0"/>
              <w:tabs>
                <w:tab w:val="left" w:pos="0"/>
              </w:tabs>
              <w:adjustRightInd w:val="0"/>
              <w:spacing w:line="300" w:lineRule="auto"/>
              <w:jc w:val="both"/>
              <w:textAlignment w:val="baseline"/>
              <w:rPr>
                <w:ins w:id="13440" w:author="user" w:date="2012-02-29T14:52:00Z"/>
                <w:rFonts w:ascii="Calibri" w:hAnsi="Calibri" w:cs="Arial"/>
                <w:sz w:val="22"/>
                <w:szCs w:val="22"/>
              </w:rPr>
            </w:pPr>
            <w:ins w:id="13441" w:author="user" w:date="2012-02-29T14:52:00Z">
              <w:r w:rsidRPr="003636A8">
                <w:rPr>
                  <w:rFonts w:ascii="Calibri" w:hAnsi="Calibri" w:cs="Arial"/>
                  <w:sz w:val="22"/>
                  <w:szCs w:val="22"/>
                </w:rPr>
                <w:lastRenderedPageBreak/>
                <w:t>LCF</w:t>
              </w:r>
            </w:ins>
          </w:p>
        </w:tc>
        <w:tc>
          <w:tcPr>
            <w:tcW w:w="4860" w:type="dxa"/>
          </w:tcPr>
          <w:p w:rsidR="00BD7EBD" w:rsidRPr="003636A8" w:rsidRDefault="00BD7EBD" w:rsidP="0074335E">
            <w:pPr>
              <w:widowControl w:val="0"/>
              <w:tabs>
                <w:tab w:val="left" w:pos="0"/>
              </w:tabs>
              <w:adjustRightInd w:val="0"/>
              <w:spacing w:line="300" w:lineRule="auto"/>
              <w:jc w:val="both"/>
              <w:textAlignment w:val="baseline"/>
              <w:rPr>
                <w:ins w:id="13442" w:author="user" w:date="2012-02-29T14:52:00Z"/>
                <w:rFonts w:ascii="Calibri" w:hAnsi="Calibri" w:cs="Arial"/>
                <w:sz w:val="22"/>
                <w:szCs w:val="22"/>
              </w:rPr>
            </w:pPr>
            <w:ins w:id="13443" w:author="user" w:date="2012-02-29T14:52:00Z">
              <w:r>
                <w:rPr>
                  <w:rFonts w:ascii="Calibri" w:hAnsi="Calibri" w:cs="Arial"/>
                  <w:sz w:val="22"/>
                  <w:szCs w:val="22"/>
                </w:rPr>
                <w:t xml:space="preserve">The </w:t>
              </w:r>
              <w:r w:rsidRPr="003636A8">
                <w:rPr>
                  <w:rFonts w:ascii="Calibri" w:hAnsi="Calibri" w:cs="Arial"/>
                  <w:sz w:val="22"/>
                  <w:szCs w:val="22"/>
                </w:rPr>
                <w:t>LCF will work to resolve local level issues on RAP implementation including compensation in close coordination with Project./ APs</w:t>
              </w:r>
              <w:r>
                <w:rPr>
                  <w:rFonts w:ascii="Calibri" w:hAnsi="Calibri" w:cs="Arial"/>
                  <w:sz w:val="22"/>
                  <w:szCs w:val="22"/>
                </w:rPr>
                <w:t>/CDC</w:t>
              </w:r>
              <w:r w:rsidRPr="003636A8">
                <w:rPr>
                  <w:rFonts w:ascii="Calibri" w:hAnsi="Calibri" w:cs="Arial"/>
                  <w:sz w:val="22"/>
                  <w:szCs w:val="22"/>
                </w:rPr>
                <w:t xml:space="preserve"> </w:t>
              </w:r>
            </w:ins>
          </w:p>
        </w:tc>
        <w:tc>
          <w:tcPr>
            <w:tcW w:w="2340" w:type="dxa"/>
          </w:tcPr>
          <w:p w:rsidR="00BD7EBD" w:rsidRPr="003636A8" w:rsidRDefault="00BD7EBD" w:rsidP="0074335E">
            <w:pPr>
              <w:widowControl w:val="0"/>
              <w:tabs>
                <w:tab w:val="left" w:pos="0"/>
              </w:tabs>
              <w:adjustRightInd w:val="0"/>
              <w:spacing w:line="300" w:lineRule="auto"/>
              <w:jc w:val="both"/>
              <w:textAlignment w:val="baseline"/>
              <w:rPr>
                <w:ins w:id="13444" w:author="user" w:date="2012-02-29T14:52:00Z"/>
                <w:rFonts w:ascii="Calibri" w:hAnsi="Calibri" w:cs="Arial"/>
                <w:sz w:val="22"/>
                <w:szCs w:val="22"/>
              </w:rPr>
            </w:pPr>
            <w:ins w:id="13445" w:author="user" w:date="2012-02-29T14:52:00Z">
              <w:r w:rsidRPr="003636A8">
                <w:rPr>
                  <w:rFonts w:ascii="Calibri" w:hAnsi="Calibri" w:cs="Arial"/>
                  <w:sz w:val="22"/>
                  <w:szCs w:val="22"/>
                </w:rPr>
                <w:t xml:space="preserve">The Project/ ESMU will coordinate and support LCF to carry out </w:t>
              </w:r>
              <w:r>
                <w:rPr>
                  <w:rFonts w:ascii="Calibri" w:hAnsi="Calibri" w:cs="Arial"/>
                  <w:sz w:val="22"/>
                  <w:szCs w:val="22"/>
                </w:rPr>
                <w:t>its</w:t>
              </w:r>
              <w:r w:rsidRPr="003636A8">
                <w:rPr>
                  <w:rFonts w:ascii="Calibri" w:hAnsi="Calibri" w:cs="Arial"/>
                  <w:sz w:val="22"/>
                  <w:szCs w:val="22"/>
                </w:rPr>
                <w:t xml:space="preserve"> roles/ functions.</w:t>
              </w:r>
            </w:ins>
          </w:p>
        </w:tc>
      </w:tr>
      <w:tr w:rsidR="00BD7EBD" w:rsidRPr="003636A8" w:rsidTr="0074335E">
        <w:trPr>
          <w:ins w:id="13446" w:author="user" w:date="2012-02-29T14:52:00Z"/>
        </w:trPr>
        <w:tc>
          <w:tcPr>
            <w:tcW w:w="1458" w:type="dxa"/>
          </w:tcPr>
          <w:p w:rsidR="00BD7EBD" w:rsidRDefault="00BD7EBD" w:rsidP="0074335E">
            <w:pPr>
              <w:widowControl w:val="0"/>
              <w:tabs>
                <w:tab w:val="left" w:pos="0"/>
              </w:tabs>
              <w:adjustRightInd w:val="0"/>
              <w:spacing w:line="300" w:lineRule="auto"/>
              <w:jc w:val="both"/>
              <w:textAlignment w:val="baseline"/>
              <w:rPr>
                <w:ins w:id="13447" w:author="user" w:date="2012-02-29T14:52:00Z"/>
                <w:rFonts w:ascii="Calibri" w:hAnsi="Calibri" w:cs="Arial"/>
                <w:sz w:val="22"/>
                <w:szCs w:val="22"/>
              </w:rPr>
            </w:pPr>
            <w:ins w:id="13448" w:author="user" w:date="2012-02-29T14:52:00Z">
              <w:r w:rsidRPr="003636A8">
                <w:rPr>
                  <w:rFonts w:ascii="Calibri" w:hAnsi="Calibri" w:cs="Arial"/>
                  <w:sz w:val="22"/>
                  <w:szCs w:val="22"/>
                </w:rPr>
                <w:t>NGOs</w:t>
              </w:r>
              <w:r>
                <w:rPr>
                  <w:rFonts w:ascii="Calibri" w:hAnsi="Calibri" w:cs="Arial"/>
                  <w:sz w:val="22"/>
                  <w:szCs w:val="22"/>
                </w:rPr>
                <w:t>/CBOs/Local Consulting Firm</w:t>
              </w:r>
            </w:ins>
          </w:p>
          <w:p w:rsidR="00BD7EBD" w:rsidRPr="003636A8" w:rsidRDefault="00BD7EBD" w:rsidP="0074335E">
            <w:pPr>
              <w:widowControl w:val="0"/>
              <w:tabs>
                <w:tab w:val="left" w:pos="0"/>
              </w:tabs>
              <w:adjustRightInd w:val="0"/>
              <w:spacing w:line="300" w:lineRule="auto"/>
              <w:jc w:val="both"/>
              <w:textAlignment w:val="baseline"/>
              <w:rPr>
                <w:ins w:id="13449" w:author="user" w:date="2012-02-29T14:52:00Z"/>
                <w:rFonts w:ascii="Calibri" w:hAnsi="Calibri" w:cs="Arial"/>
                <w:sz w:val="22"/>
                <w:szCs w:val="22"/>
              </w:rPr>
            </w:pPr>
          </w:p>
        </w:tc>
        <w:tc>
          <w:tcPr>
            <w:tcW w:w="4860" w:type="dxa"/>
          </w:tcPr>
          <w:p w:rsidR="00BD7EBD" w:rsidRPr="003636A8" w:rsidRDefault="00BD7EBD" w:rsidP="0074335E">
            <w:pPr>
              <w:widowControl w:val="0"/>
              <w:tabs>
                <w:tab w:val="left" w:pos="0"/>
              </w:tabs>
              <w:adjustRightInd w:val="0"/>
              <w:spacing w:line="300" w:lineRule="auto"/>
              <w:jc w:val="both"/>
              <w:textAlignment w:val="baseline"/>
              <w:rPr>
                <w:ins w:id="13450" w:author="user" w:date="2012-02-29T14:52:00Z"/>
                <w:rFonts w:ascii="Calibri" w:hAnsi="Calibri" w:cs="Arial"/>
                <w:sz w:val="22"/>
                <w:szCs w:val="22"/>
              </w:rPr>
            </w:pPr>
            <w:ins w:id="13451" w:author="user" w:date="2012-02-29T14:52:00Z">
              <w:r w:rsidRPr="003636A8">
                <w:rPr>
                  <w:rFonts w:ascii="Calibri" w:hAnsi="Calibri" w:cs="Arial"/>
                  <w:sz w:val="22"/>
                  <w:szCs w:val="22"/>
                </w:rPr>
                <w:t>Specialized/ capable NGOs</w:t>
              </w:r>
              <w:r>
                <w:rPr>
                  <w:rFonts w:ascii="Calibri" w:hAnsi="Calibri" w:cs="Arial"/>
                  <w:sz w:val="22"/>
                  <w:szCs w:val="22"/>
                </w:rPr>
                <w:t>/CBOs/Local Consulting Firm</w:t>
              </w:r>
              <w:r w:rsidRPr="003636A8">
                <w:rPr>
                  <w:rFonts w:ascii="Calibri" w:hAnsi="Calibri" w:cs="Arial"/>
                  <w:sz w:val="22"/>
                  <w:szCs w:val="22"/>
                </w:rPr>
                <w:t xml:space="preserve"> to work responsibly </w:t>
              </w:r>
              <w:r>
                <w:rPr>
                  <w:rFonts w:ascii="Calibri" w:hAnsi="Calibri" w:cs="Arial"/>
                  <w:sz w:val="22"/>
                  <w:szCs w:val="22"/>
                </w:rPr>
                <w:t xml:space="preserve"> For implementation of mitigation measures and community support program</w:t>
              </w:r>
            </w:ins>
          </w:p>
        </w:tc>
        <w:tc>
          <w:tcPr>
            <w:tcW w:w="2340" w:type="dxa"/>
          </w:tcPr>
          <w:p w:rsidR="00BD7EBD" w:rsidRPr="003636A8" w:rsidRDefault="00BD7EBD" w:rsidP="0074335E">
            <w:pPr>
              <w:widowControl w:val="0"/>
              <w:tabs>
                <w:tab w:val="left" w:pos="0"/>
              </w:tabs>
              <w:adjustRightInd w:val="0"/>
              <w:spacing w:line="300" w:lineRule="auto"/>
              <w:jc w:val="both"/>
              <w:textAlignment w:val="baseline"/>
              <w:rPr>
                <w:ins w:id="13452" w:author="user" w:date="2012-02-29T14:52:00Z"/>
                <w:rFonts w:ascii="Calibri" w:hAnsi="Calibri" w:cs="Arial"/>
                <w:sz w:val="22"/>
                <w:szCs w:val="22"/>
              </w:rPr>
            </w:pPr>
            <w:ins w:id="13453" w:author="user" w:date="2012-02-29T14:52:00Z">
              <w:r w:rsidRPr="003636A8">
                <w:rPr>
                  <w:rFonts w:ascii="Calibri" w:hAnsi="Calibri" w:cs="Arial"/>
                  <w:sz w:val="22"/>
                  <w:szCs w:val="22"/>
                </w:rPr>
                <w:t>Work in close coordination with APs/ ESMU/ Project</w:t>
              </w:r>
              <w:r>
                <w:rPr>
                  <w:rFonts w:ascii="Calibri" w:hAnsi="Calibri" w:cs="Arial"/>
                  <w:sz w:val="22"/>
                  <w:szCs w:val="22"/>
                </w:rPr>
                <w:t>/ESSD/DCS</w:t>
              </w:r>
            </w:ins>
          </w:p>
        </w:tc>
      </w:tr>
    </w:tbl>
    <w:p w:rsidR="00BD7EBD" w:rsidRPr="00672057" w:rsidRDefault="00BD7EBD" w:rsidP="00BD7EBD">
      <w:pPr>
        <w:tabs>
          <w:tab w:val="left" w:pos="0"/>
        </w:tabs>
        <w:spacing w:line="300" w:lineRule="auto"/>
        <w:jc w:val="both"/>
        <w:rPr>
          <w:ins w:id="13454" w:author="user" w:date="2012-02-29T14:52:00Z"/>
          <w:rFonts w:ascii="Calibri" w:hAnsi="Calibri" w:cs="Arial"/>
          <w:sz w:val="10"/>
          <w:szCs w:val="10"/>
        </w:rPr>
      </w:pPr>
    </w:p>
    <w:p w:rsidR="00BD7EBD" w:rsidRPr="003636A8" w:rsidRDefault="00BD7EBD" w:rsidP="00BD7EBD">
      <w:pPr>
        <w:widowControl w:val="0"/>
        <w:numPr>
          <w:ilvl w:val="0"/>
          <w:numId w:val="26"/>
        </w:numPr>
        <w:tabs>
          <w:tab w:val="clear" w:pos="720"/>
        </w:tabs>
        <w:adjustRightInd w:val="0"/>
        <w:spacing w:line="300" w:lineRule="auto"/>
        <w:ind w:left="561" w:hanging="561"/>
        <w:jc w:val="both"/>
        <w:textAlignment w:val="baseline"/>
        <w:rPr>
          <w:ins w:id="13455" w:author="user" w:date="2012-02-29T14:52:00Z"/>
          <w:rFonts w:ascii="Calibri" w:hAnsi="Calibri" w:cs="Arial"/>
          <w:sz w:val="22"/>
          <w:szCs w:val="22"/>
        </w:rPr>
      </w:pPr>
      <w:ins w:id="13456" w:author="user" w:date="2012-02-29T14:52:00Z">
        <w:r w:rsidRPr="003636A8">
          <w:rPr>
            <w:rFonts w:ascii="Calibri" w:hAnsi="Calibri" w:cs="Arial"/>
            <w:sz w:val="22"/>
            <w:szCs w:val="22"/>
          </w:rPr>
          <w:t>Establishment of CDC and its procedures for the co-ordination of resettlement and compensation activities,</w:t>
        </w:r>
      </w:ins>
    </w:p>
    <w:p w:rsidR="00BD7EBD" w:rsidRPr="003636A8" w:rsidRDefault="00BD7EBD" w:rsidP="00BD7EBD">
      <w:pPr>
        <w:widowControl w:val="0"/>
        <w:numPr>
          <w:ilvl w:val="0"/>
          <w:numId w:val="26"/>
        </w:numPr>
        <w:tabs>
          <w:tab w:val="clear" w:pos="720"/>
        </w:tabs>
        <w:adjustRightInd w:val="0"/>
        <w:spacing w:line="300" w:lineRule="auto"/>
        <w:ind w:left="561" w:hanging="561"/>
        <w:jc w:val="both"/>
        <w:textAlignment w:val="baseline"/>
        <w:rPr>
          <w:ins w:id="13457" w:author="user" w:date="2012-02-29T14:52:00Z"/>
          <w:rFonts w:ascii="Calibri" w:hAnsi="Calibri" w:cs="Arial"/>
          <w:sz w:val="22"/>
          <w:szCs w:val="22"/>
        </w:rPr>
      </w:pPr>
      <w:ins w:id="13458" w:author="user" w:date="2012-02-29T14:52:00Z">
        <w:r w:rsidRPr="003636A8">
          <w:rPr>
            <w:rFonts w:ascii="Calibri" w:hAnsi="Calibri" w:cs="Arial"/>
            <w:sz w:val="22"/>
            <w:szCs w:val="22"/>
          </w:rPr>
          <w:t xml:space="preserve">Establishment of Local Consultative Forum (LCF) to address the social issues associated with the project. The objectives of this LCF will be to: (a) ensure ongoing dissemination of project information to affected households, (b) structure, regulate and strengthen communication between affected households/communities, (c) involve affected households/communities and local government structures in social impact management, grievance resolution and monitoring, </w:t>
        </w:r>
      </w:ins>
    </w:p>
    <w:p w:rsidR="00BD7EBD" w:rsidRPr="003636A8" w:rsidRDefault="00BD7EBD" w:rsidP="00BD7EBD">
      <w:pPr>
        <w:widowControl w:val="0"/>
        <w:numPr>
          <w:ilvl w:val="0"/>
          <w:numId w:val="26"/>
        </w:numPr>
        <w:tabs>
          <w:tab w:val="clear" w:pos="720"/>
        </w:tabs>
        <w:adjustRightInd w:val="0"/>
        <w:spacing w:line="300" w:lineRule="auto"/>
        <w:ind w:left="561" w:hanging="561"/>
        <w:jc w:val="both"/>
        <w:textAlignment w:val="baseline"/>
        <w:rPr>
          <w:ins w:id="13459" w:author="user" w:date="2012-02-29T14:52:00Z"/>
          <w:rFonts w:ascii="Calibri" w:hAnsi="Calibri" w:cs="Arial"/>
          <w:sz w:val="22"/>
          <w:szCs w:val="22"/>
        </w:rPr>
      </w:pPr>
      <w:ins w:id="13460" w:author="user" w:date="2012-02-29T14:52:00Z">
        <w:r w:rsidRPr="003636A8">
          <w:rPr>
            <w:rFonts w:ascii="Calibri" w:hAnsi="Calibri" w:cs="Arial"/>
            <w:sz w:val="22"/>
            <w:szCs w:val="22"/>
          </w:rPr>
          <w:t>Distribution of copies of the approved entitlement policy, and follow-up community meetings to ensure full understanding of its contents,</w:t>
        </w:r>
      </w:ins>
    </w:p>
    <w:p w:rsidR="00BD7EBD" w:rsidRPr="003636A8" w:rsidRDefault="00BD7EBD" w:rsidP="00BD7EBD">
      <w:pPr>
        <w:widowControl w:val="0"/>
        <w:numPr>
          <w:ilvl w:val="0"/>
          <w:numId w:val="26"/>
        </w:numPr>
        <w:tabs>
          <w:tab w:val="clear" w:pos="720"/>
        </w:tabs>
        <w:adjustRightInd w:val="0"/>
        <w:spacing w:line="300" w:lineRule="auto"/>
        <w:ind w:left="561" w:hanging="561"/>
        <w:jc w:val="both"/>
        <w:textAlignment w:val="baseline"/>
        <w:rPr>
          <w:ins w:id="13461" w:author="user" w:date="2012-02-29T14:52:00Z"/>
          <w:rFonts w:ascii="Calibri" w:hAnsi="Calibri" w:cs="Arial"/>
          <w:sz w:val="22"/>
          <w:szCs w:val="22"/>
        </w:rPr>
      </w:pPr>
      <w:ins w:id="13462" w:author="user" w:date="2012-02-29T14:52:00Z">
        <w:r w:rsidRPr="003636A8">
          <w:rPr>
            <w:rFonts w:ascii="Calibri" w:hAnsi="Calibri" w:cs="Arial"/>
            <w:sz w:val="22"/>
            <w:szCs w:val="22"/>
          </w:rPr>
          <w:t xml:space="preserve">Co-ordination with other government line agencies to ensure effective delivery of mitigation and </w:t>
        </w:r>
        <w:r>
          <w:rPr>
            <w:rFonts w:ascii="Calibri" w:hAnsi="Calibri" w:cs="Arial"/>
            <w:sz w:val="22"/>
            <w:szCs w:val="22"/>
          </w:rPr>
          <w:t xml:space="preserve"> community support program</w:t>
        </w:r>
        <w:r w:rsidRPr="003636A8">
          <w:rPr>
            <w:rFonts w:ascii="Calibri" w:hAnsi="Calibri" w:cs="Arial"/>
            <w:sz w:val="22"/>
            <w:szCs w:val="22"/>
          </w:rPr>
          <w:t>, and</w:t>
        </w:r>
      </w:ins>
    </w:p>
    <w:p w:rsidR="00BD7EBD" w:rsidRPr="003636A8" w:rsidRDefault="00BD7EBD" w:rsidP="00BD7EBD">
      <w:pPr>
        <w:widowControl w:val="0"/>
        <w:numPr>
          <w:ilvl w:val="0"/>
          <w:numId w:val="26"/>
        </w:numPr>
        <w:tabs>
          <w:tab w:val="clear" w:pos="720"/>
        </w:tabs>
        <w:adjustRightInd w:val="0"/>
        <w:spacing w:line="300" w:lineRule="auto"/>
        <w:ind w:left="561" w:hanging="561"/>
        <w:jc w:val="both"/>
        <w:textAlignment w:val="baseline"/>
        <w:rPr>
          <w:ins w:id="13463" w:author="user" w:date="2012-02-29T14:52:00Z"/>
          <w:rFonts w:ascii="Calibri" w:hAnsi="Calibri" w:cs="Arial"/>
          <w:sz w:val="22"/>
          <w:szCs w:val="22"/>
        </w:rPr>
      </w:pPr>
      <w:ins w:id="13464" w:author="user" w:date="2012-02-29T14:52:00Z">
        <w:r w:rsidRPr="003636A8">
          <w:rPr>
            <w:rFonts w:ascii="Calibri" w:hAnsi="Calibri" w:cs="Arial"/>
            <w:sz w:val="22"/>
            <w:szCs w:val="22"/>
          </w:rPr>
          <w:t>Collaboration with NGOs</w:t>
        </w:r>
        <w:r>
          <w:rPr>
            <w:rFonts w:ascii="Calibri" w:hAnsi="Calibri" w:cs="Arial"/>
            <w:sz w:val="22"/>
            <w:szCs w:val="22"/>
          </w:rPr>
          <w:t>/CBOs</w:t>
        </w:r>
        <w:r w:rsidRPr="003636A8">
          <w:rPr>
            <w:rFonts w:ascii="Calibri" w:hAnsi="Calibri" w:cs="Arial"/>
            <w:sz w:val="22"/>
            <w:szCs w:val="22"/>
          </w:rPr>
          <w:t xml:space="preserve"> to provide grassroots expertise and resources in the areas such as project information campaigns, awareness raising, </w:t>
        </w:r>
        <w:r>
          <w:rPr>
            <w:rFonts w:ascii="Calibri" w:hAnsi="Calibri" w:cs="Arial"/>
            <w:sz w:val="22"/>
            <w:szCs w:val="22"/>
          </w:rPr>
          <w:t xml:space="preserve">safety training  and implementation of </w:t>
        </w:r>
        <w:r w:rsidRPr="003636A8">
          <w:rPr>
            <w:rFonts w:ascii="Calibri" w:hAnsi="Calibri" w:cs="Arial"/>
            <w:sz w:val="22"/>
            <w:szCs w:val="22"/>
          </w:rPr>
          <w:t xml:space="preserve">community </w:t>
        </w:r>
        <w:r>
          <w:rPr>
            <w:rFonts w:ascii="Calibri" w:hAnsi="Calibri" w:cs="Arial"/>
            <w:sz w:val="22"/>
            <w:szCs w:val="22"/>
          </w:rPr>
          <w:t xml:space="preserve">support program. </w:t>
        </w:r>
      </w:ins>
    </w:p>
    <w:p w:rsidR="00BD7EBD" w:rsidRPr="00672057" w:rsidRDefault="00BD7EBD" w:rsidP="00BD7EBD">
      <w:pPr>
        <w:widowControl w:val="0"/>
        <w:adjustRightInd w:val="0"/>
        <w:spacing w:line="300" w:lineRule="auto"/>
        <w:jc w:val="both"/>
        <w:textAlignment w:val="baseline"/>
        <w:rPr>
          <w:ins w:id="13465" w:author="user" w:date="2012-02-29T14:52:00Z"/>
          <w:rFonts w:ascii="Calibri" w:hAnsi="Calibri" w:cs="Arial"/>
          <w:sz w:val="8"/>
          <w:szCs w:val="22"/>
        </w:rPr>
      </w:pPr>
    </w:p>
    <w:p w:rsidR="00BD7EBD" w:rsidRPr="003636A8" w:rsidRDefault="00BD7EBD" w:rsidP="00BD7EBD">
      <w:pPr>
        <w:pStyle w:val="Heading2"/>
        <w:spacing w:line="300" w:lineRule="auto"/>
        <w:rPr>
          <w:ins w:id="13466" w:author="user" w:date="2012-02-29T14:52:00Z"/>
          <w:rFonts w:ascii="Calibri" w:hAnsi="Calibri"/>
          <w:sz w:val="22"/>
          <w:szCs w:val="22"/>
        </w:rPr>
      </w:pPr>
      <w:bookmarkStart w:id="13467" w:name="_Toc282602419"/>
      <w:bookmarkStart w:id="13468" w:name="_Toc283484589"/>
      <w:ins w:id="13469" w:author="user" w:date="2012-02-29T14:52:00Z">
        <w:r w:rsidRPr="003636A8">
          <w:rPr>
            <w:rFonts w:ascii="Calibri" w:hAnsi="Calibri"/>
            <w:sz w:val="22"/>
            <w:szCs w:val="22"/>
          </w:rPr>
          <w:t xml:space="preserve">9. </w:t>
        </w:r>
        <w:r>
          <w:rPr>
            <w:rFonts w:ascii="Calibri" w:hAnsi="Calibri"/>
            <w:sz w:val="22"/>
            <w:szCs w:val="22"/>
          </w:rPr>
          <w:t>2</w:t>
        </w:r>
        <w:r w:rsidRPr="003636A8">
          <w:rPr>
            <w:rFonts w:ascii="Calibri" w:hAnsi="Calibri"/>
            <w:sz w:val="22"/>
            <w:szCs w:val="22"/>
          </w:rPr>
          <w:t xml:space="preserve"> Organizational Framework</w:t>
        </w:r>
        <w:bookmarkEnd w:id="13467"/>
        <w:bookmarkEnd w:id="13468"/>
      </w:ins>
    </w:p>
    <w:p w:rsidR="00BD7EBD" w:rsidRDefault="00BD7EBD" w:rsidP="00BD7EBD">
      <w:pPr>
        <w:spacing w:line="300" w:lineRule="auto"/>
        <w:jc w:val="both"/>
        <w:rPr>
          <w:ins w:id="13470" w:author="user" w:date="2012-02-29T14:52:00Z"/>
          <w:rFonts w:ascii="Calibri" w:hAnsi="Calibri" w:cs="Arial"/>
          <w:sz w:val="22"/>
          <w:szCs w:val="22"/>
        </w:rPr>
      </w:pPr>
      <w:ins w:id="13471" w:author="user" w:date="2012-02-29T14:52:00Z">
        <w:r w:rsidRPr="003636A8">
          <w:rPr>
            <w:rFonts w:ascii="Calibri" w:hAnsi="Calibri" w:cs="Arial"/>
            <w:sz w:val="22"/>
            <w:szCs w:val="22"/>
          </w:rPr>
          <w:t xml:space="preserve">An organizational setup for </w:t>
        </w:r>
        <w:r>
          <w:rPr>
            <w:rFonts w:ascii="Calibri" w:hAnsi="Calibri" w:cs="Arial"/>
            <w:sz w:val="22"/>
            <w:szCs w:val="22"/>
          </w:rPr>
          <w:t>SIA</w:t>
        </w:r>
        <w:r w:rsidRPr="003636A8">
          <w:rPr>
            <w:rFonts w:ascii="Calibri" w:hAnsi="Calibri" w:cs="Arial"/>
            <w:sz w:val="22"/>
            <w:szCs w:val="22"/>
          </w:rPr>
          <w:t xml:space="preserve"> implementation is necessary for effective coordination to ensure compliance with policies and procedures, land acquisition and resettlement activities and implementation of mitigation measures</w:t>
        </w:r>
        <w:r>
          <w:rPr>
            <w:rFonts w:ascii="Calibri" w:hAnsi="Calibri" w:cs="Arial"/>
            <w:sz w:val="22"/>
            <w:szCs w:val="22"/>
          </w:rPr>
          <w:t xml:space="preserve"> and community support program</w:t>
        </w:r>
        <w:r w:rsidRPr="003636A8">
          <w:rPr>
            <w:rFonts w:ascii="Calibri" w:hAnsi="Calibri" w:cs="Arial"/>
            <w:sz w:val="22"/>
            <w:szCs w:val="22"/>
          </w:rPr>
          <w:t xml:space="preserve">. To ensure the achievement of these activities, organization for </w:t>
        </w:r>
        <w:r>
          <w:rPr>
            <w:rFonts w:ascii="Calibri" w:hAnsi="Calibri" w:cs="Arial"/>
            <w:sz w:val="22"/>
            <w:szCs w:val="22"/>
          </w:rPr>
          <w:t>SIA</w:t>
        </w:r>
        <w:r w:rsidRPr="003636A8">
          <w:rPr>
            <w:rFonts w:ascii="Calibri" w:hAnsi="Calibri" w:cs="Arial"/>
            <w:sz w:val="22"/>
            <w:szCs w:val="22"/>
          </w:rPr>
          <w:t xml:space="preserve"> implementation and management will occur at both central and district project level (</w:t>
        </w:r>
        <w:r>
          <w:rPr>
            <w:rFonts w:ascii="Calibri" w:hAnsi="Calibri" w:cs="Arial"/>
            <w:sz w:val="22"/>
            <w:szCs w:val="22"/>
          </w:rPr>
          <w:t>Figure</w:t>
        </w:r>
        <w:r w:rsidRPr="003636A8">
          <w:rPr>
            <w:rFonts w:ascii="Calibri" w:hAnsi="Calibri" w:cs="Arial"/>
            <w:sz w:val="22"/>
            <w:szCs w:val="22"/>
          </w:rPr>
          <w:t xml:space="preserve"> 9.1).</w:t>
        </w:r>
      </w:ins>
    </w:p>
    <w:p w:rsidR="00BD7EBD" w:rsidRPr="003636A8" w:rsidRDefault="00BD7EBD" w:rsidP="00BD7EBD">
      <w:pPr>
        <w:pStyle w:val="Heading3"/>
        <w:spacing w:line="300" w:lineRule="auto"/>
        <w:rPr>
          <w:ins w:id="13472" w:author="user" w:date="2012-02-29T14:52:00Z"/>
          <w:rFonts w:ascii="Calibri" w:hAnsi="Calibri"/>
          <w:i/>
          <w:sz w:val="22"/>
          <w:szCs w:val="22"/>
        </w:rPr>
      </w:pPr>
      <w:bookmarkStart w:id="13473" w:name="_Toc282602420"/>
      <w:bookmarkStart w:id="13474" w:name="_Toc283484590"/>
      <w:ins w:id="13475" w:author="user" w:date="2012-02-29T14:52:00Z">
        <w:r w:rsidRPr="003636A8">
          <w:rPr>
            <w:rFonts w:ascii="Calibri" w:hAnsi="Calibri"/>
            <w:i/>
            <w:sz w:val="22"/>
            <w:szCs w:val="22"/>
          </w:rPr>
          <w:t xml:space="preserve">9. </w:t>
        </w:r>
        <w:r>
          <w:rPr>
            <w:rFonts w:ascii="Calibri" w:hAnsi="Calibri"/>
            <w:i/>
            <w:sz w:val="22"/>
            <w:szCs w:val="22"/>
          </w:rPr>
          <w:t>2</w:t>
        </w:r>
        <w:r w:rsidRPr="003636A8">
          <w:rPr>
            <w:rFonts w:ascii="Calibri" w:hAnsi="Calibri"/>
            <w:i/>
            <w:sz w:val="22"/>
            <w:szCs w:val="22"/>
          </w:rPr>
          <w:t>.1</w:t>
        </w:r>
        <w:r w:rsidRPr="003636A8">
          <w:rPr>
            <w:rFonts w:ascii="Calibri" w:hAnsi="Calibri"/>
            <w:i/>
            <w:sz w:val="22"/>
            <w:szCs w:val="22"/>
          </w:rPr>
          <w:tab/>
          <w:t>Central Level Arrangement</w:t>
        </w:r>
        <w:bookmarkEnd w:id="13473"/>
        <w:bookmarkEnd w:id="13474"/>
        <w:r w:rsidRPr="003636A8">
          <w:rPr>
            <w:rFonts w:ascii="Calibri" w:hAnsi="Calibri"/>
            <w:i/>
            <w:sz w:val="22"/>
            <w:szCs w:val="22"/>
          </w:rPr>
          <w:t xml:space="preserve"> </w:t>
        </w:r>
      </w:ins>
    </w:p>
    <w:p w:rsidR="00BD7EBD" w:rsidRDefault="00BD7EBD" w:rsidP="00BD7EBD">
      <w:pPr>
        <w:pStyle w:val="BodyText21"/>
        <w:spacing w:line="300" w:lineRule="auto"/>
        <w:rPr>
          <w:ins w:id="13476" w:author="user" w:date="2012-02-29T14:52:00Z"/>
          <w:rFonts w:ascii="Calibri" w:hAnsi="Calibri"/>
          <w:b/>
        </w:rPr>
      </w:pPr>
      <w:ins w:id="13477" w:author="user" w:date="2012-02-29T14:52:00Z">
        <w:r>
          <w:rPr>
            <w:rFonts w:ascii="Calibri" w:hAnsi="Calibri"/>
            <w:b/>
          </w:rPr>
          <w:t>i)</w:t>
        </w:r>
        <w:r>
          <w:rPr>
            <w:rFonts w:ascii="Calibri" w:hAnsi="Calibri"/>
            <w:b/>
          </w:rPr>
          <w:tab/>
          <w:t>Distribution and Consumer Services, NEA</w:t>
        </w:r>
      </w:ins>
    </w:p>
    <w:p w:rsidR="00BD7EBD" w:rsidRDefault="00BD7EBD" w:rsidP="00BD7EBD">
      <w:pPr>
        <w:pStyle w:val="BodyText21"/>
        <w:spacing w:line="300" w:lineRule="auto"/>
        <w:ind w:left="720"/>
        <w:rPr>
          <w:ins w:id="13478" w:author="user" w:date="2012-02-29T14:52:00Z"/>
          <w:rFonts w:ascii="Calibri" w:hAnsi="Calibri"/>
          <w:bCs/>
        </w:rPr>
      </w:pPr>
      <w:ins w:id="13479" w:author="user" w:date="2012-02-29T14:52:00Z">
        <w:r>
          <w:rPr>
            <w:rFonts w:ascii="Calibri" w:hAnsi="Calibri"/>
            <w:bCs/>
          </w:rPr>
          <w:t>The Distribution and Consumer Services (DCS) of NEA will be responsible for the implementation of rural electrification in project VDCs. The DCS will mobilize its district level and local units for the implementation of the rural electrification program.</w:t>
        </w:r>
      </w:ins>
    </w:p>
    <w:p w:rsidR="00BD7EBD" w:rsidRPr="00672057" w:rsidRDefault="00BD7EBD" w:rsidP="00BD7EBD">
      <w:pPr>
        <w:pStyle w:val="BodyText21"/>
        <w:spacing w:line="300" w:lineRule="auto"/>
        <w:ind w:left="720"/>
        <w:rPr>
          <w:ins w:id="13480" w:author="user" w:date="2012-02-29T14:52:00Z"/>
          <w:rFonts w:ascii="Calibri" w:hAnsi="Calibri"/>
          <w:bCs/>
          <w:sz w:val="10"/>
          <w:szCs w:val="10"/>
        </w:rPr>
      </w:pPr>
      <w:ins w:id="13481" w:author="user" w:date="2012-02-29T14:52:00Z">
        <w:r w:rsidRPr="00672057">
          <w:rPr>
            <w:rFonts w:ascii="Calibri" w:hAnsi="Calibri"/>
            <w:bCs/>
            <w:sz w:val="10"/>
            <w:szCs w:val="10"/>
          </w:rPr>
          <w:t xml:space="preserve"> </w:t>
        </w:r>
      </w:ins>
    </w:p>
    <w:p w:rsidR="00BD7EBD" w:rsidRPr="003636A8" w:rsidRDefault="00BD7EBD" w:rsidP="00BD7EBD">
      <w:pPr>
        <w:pStyle w:val="BodyText21"/>
        <w:spacing w:line="300" w:lineRule="auto"/>
        <w:rPr>
          <w:ins w:id="13482" w:author="user" w:date="2012-02-29T14:52:00Z"/>
          <w:rFonts w:ascii="Calibri" w:hAnsi="Calibri"/>
          <w:b/>
        </w:rPr>
      </w:pPr>
      <w:ins w:id="13483" w:author="user" w:date="2012-02-29T14:52:00Z">
        <w:r>
          <w:rPr>
            <w:rFonts w:ascii="Calibri" w:hAnsi="Calibri"/>
            <w:b/>
          </w:rPr>
          <w:t>i</w:t>
        </w:r>
        <w:r w:rsidRPr="003636A8">
          <w:rPr>
            <w:rFonts w:ascii="Calibri" w:hAnsi="Calibri"/>
            <w:b/>
          </w:rPr>
          <w:t>i)</w:t>
        </w:r>
        <w:r w:rsidRPr="003636A8">
          <w:rPr>
            <w:rFonts w:ascii="Calibri" w:hAnsi="Calibri"/>
            <w:b/>
          </w:rPr>
          <w:tab/>
          <w:t>Environment and Social Studies Department</w:t>
        </w:r>
      </w:ins>
    </w:p>
    <w:p w:rsidR="00BD7EBD" w:rsidRPr="003636A8" w:rsidRDefault="00BD7EBD" w:rsidP="00BD7EBD">
      <w:pPr>
        <w:pStyle w:val="BodyText21"/>
        <w:spacing w:line="300" w:lineRule="auto"/>
        <w:ind w:left="748"/>
        <w:rPr>
          <w:ins w:id="13484" w:author="user" w:date="2012-02-29T14:52:00Z"/>
          <w:rFonts w:ascii="Calibri" w:hAnsi="Calibri"/>
        </w:rPr>
      </w:pPr>
      <w:ins w:id="13485" w:author="user" w:date="2012-02-29T14:52:00Z">
        <w:r w:rsidRPr="003636A8">
          <w:rPr>
            <w:rFonts w:ascii="Calibri" w:hAnsi="Calibri"/>
          </w:rPr>
          <w:t xml:space="preserve">ESSD is one of the three departments of Engineering Services of NEA and executes all the </w:t>
        </w:r>
        <w:r w:rsidRPr="003636A8">
          <w:rPr>
            <w:rFonts w:ascii="Calibri" w:hAnsi="Calibri"/>
          </w:rPr>
          <w:lastRenderedPageBreak/>
          <w:t xml:space="preserve">activities related to identifying, conducting and coordinating environmental aspects of project developed by NEA in all stages such as studies, design, construction and operation. This department will be responsible for the overall control of social management program of the project. This department will also be responsible for the coordination of work of the project at central level management of NEA and central line agencies. It is proposed that ESSD will implement social mitigation work </w:t>
        </w:r>
        <w:r>
          <w:rPr>
            <w:rFonts w:ascii="Calibri" w:hAnsi="Calibri"/>
          </w:rPr>
          <w:t xml:space="preserve">and community support program </w:t>
        </w:r>
        <w:r w:rsidRPr="003636A8">
          <w:rPr>
            <w:rFonts w:ascii="Calibri" w:hAnsi="Calibri"/>
          </w:rPr>
          <w:t xml:space="preserve">in coordination with concerned line agencies and local NGOs. The mitigation and social support program will be implemented by mobilizing local NGOs, Consulting firm Contractor and line agencies. The </w:t>
        </w:r>
        <w:r>
          <w:rPr>
            <w:rFonts w:ascii="Calibri" w:hAnsi="Calibri"/>
          </w:rPr>
          <w:t>program</w:t>
        </w:r>
        <w:r w:rsidRPr="003636A8">
          <w:rPr>
            <w:rFonts w:ascii="Calibri" w:hAnsi="Calibri"/>
          </w:rPr>
          <w:t xml:space="preserve"> coordinator will be responsible for overall coordination and implementation of the environmental and social mitigation programs</w:t>
        </w:r>
        <w:r>
          <w:rPr>
            <w:rFonts w:ascii="Calibri" w:hAnsi="Calibri"/>
          </w:rPr>
          <w:t xml:space="preserve"> and community support works</w:t>
        </w:r>
        <w:r w:rsidRPr="003636A8">
          <w:rPr>
            <w:rFonts w:ascii="Calibri" w:hAnsi="Calibri"/>
          </w:rPr>
          <w:t xml:space="preserve">. The </w:t>
        </w:r>
        <w:r>
          <w:rPr>
            <w:rFonts w:ascii="Calibri" w:hAnsi="Calibri"/>
          </w:rPr>
          <w:t>program</w:t>
        </w:r>
        <w:r w:rsidRPr="003636A8">
          <w:rPr>
            <w:rFonts w:ascii="Calibri" w:hAnsi="Calibri"/>
          </w:rPr>
          <w:t xml:space="preserve"> coordinator will be assisted by environmental and social expert at central and local level.</w:t>
        </w:r>
      </w:ins>
    </w:p>
    <w:p w:rsidR="00BD7EBD" w:rsidRPr="00672057" w:rsidRDefault="00BD7EBD" w:rsidP="00BD7EBD">
      <w:pPr>
        <w:pStyle w:val="BodyText21"/>
        <w:spacing w:line="300" w:lineRule="auto"/>
        <w:ind w:left="748"/>
        <w:rPr>
          <w:ins w:id="13486" w:author="user" w:date="2012-02-29T14:52:00Z"/>
          <w:rFonts w:ascii="Calibri" w:hAnsi="Calibri"/>
          <w:sz w:val="10"/>
          <w:szCs w:val="10"/>
        </w:rPr>
      </w:pPr>
    </w:p>
    <w:p w:rsidR="00BD7EBD" w:rsidRPr="001C04B4" w:rsidRDefault="00BD7EBD" w:rsidP="00BD7EBD">
      <w:pPr>
        <w:pStyle w:val="BodyText21"/>
        <w:spacing w:line="300" w:lineRule="auto"/>
        <w:rPr>
          <w:ins w:id="13487" w:author="user" w:date="2012-02-29T14:52:00Z"/>
          <w:rFonts w:ascii="Calibri" w:hAnsi="Calibri"/>
          <w:b/>
          <w:bCs/>
          <w:iCs/>
          <w:color w:val="000000"/>
        </w:rPr>
      </w:pPr>
      <w:ins w:id="13488" w:author="user" w:date="2012-02-29T14:52:00Z">
        <w:r w:rsidRPr="001C04B4">
          <w:rPr>
            <w:rFonts w:ascii="Calibri" w:hAnsi="Calibri"/>
            <w:b/>
            <w:bCs/>
            <w:iCs/>
            <w:color w:val="000000"/>
          </w:rPr>
          <w:t>ii</w:t>
        </w:r>
        <w:r>
          <w:rPr>
            <w:rFonts w:ascii="Calibri" w:hAnsi="Calibri"/>
            <w:b/>
            <w:bCs/>
            <w:iCs/>
            <w:color w:val="000000"/>
          </w:rPr>
          <w:t>i</w:t>
        </w:r>
        <w:r w:rsidRPr="001C04B4">
          <w:rPr>
            <w:rFonts w:ascii="Calibri" w:hAnsi="Calibri"/>
            <w:b/>
            <w:bCs/>
            <w:iCs/>
            <w:color w:val="000000"/>
          </w:rPr>
          <w:t>)</w:t>
        </w:r>
        <w:r w:rsidRPr="001C04B4">
          <w:rPr>
            <w:rFonts w:ascii="Calibri" w:hAnsi="Calibri"/>
            <w:b/>
            <w:bCs/>
            <w:iCs/>
            <w:color w:val="000000"/>
          </w:rPr>
          <w:tab/>
        </w:r>
        <w:r w:rsidRPr="001C04B4">
          <w:rPr>
            <w:rFonts w:ascii="Calibri" w:hAnsi="Calibri"/>
            <w:b/>
            <w:iCs/>
          </w:rPr>
          <w:t>Central</w:t>
        </w:r>
        <w:r w:rsidRPr="001C04B4">
          <w:rPr>
            <w:rFonts w:ascii="Calibri" w:hAnsi="Calibri"/>
            <w:b/>
            <w:bCs/>
            <w:iCs/>
            <w:color w:val="000000"/>
          </w:rPr>
          <w:t xml:space="preserve"> Level Line Agencies</w:t>
        </w:r>
      </w:ins>
    </w:p>
    <w:p w:rsidR="00BD7EBD" w:rsidRPr="003636A8" w:rsidRDefault="00BD7EBD" w:rsidP="00BD7EBD">
      <w:pPr>
        <w:pStyle w:val="BodyText21"/>
        <w:spacing w:line="300" w:lineRule="auto"/>
        <w:ind w:left="748"/>
        <w:rPr>
          <w:ins w:id="13489" w:author="user" w:date="2012-02-29T14:52:00Z"/>
          <w:rFonts w:ascii="Calibri" w:hAnsi="Calibri"/>
          <w:color w:val="000000"/>
        </w:rPr>
      </w:pPr>
      <w:ins w:id="13490" w:author="user" w:date="2012-02-29T14:52:00Z">
        <w:r w:rsidRPr="003636A8">
          <w:rPr>
            <w:rFonts w:ascii="Calibri" w:hAnsi="Calibri"/>
            <w:color w:val="000000"/>
          </w:rPr>
          <w:t xml:space="preserve">The </w:t>
        </w:r>
        <w:r w:rsidRPr="003636A8">
          <w:rPr>
            <w:rFonts w:ascii="Calibri" w:hAnsi="Calibri"/>
          </w:rPr>
          <w:t>central</w:t>
        </w:r>
        <w:r w:rsidRPr="003636A8">
          <w:rPr>
            <w:rFonts w:ascii="Calibri" w:hAnsi="Calibri"/>
            <w:color w:val="000000"/>
          </w:rPr>
          <w:t xml:space="preserve"> level line agencies such as Ministry of Energy, Department of Electricity </w:t>
        </w:r>
        <w:r w:rsidRPr="003636A8">
          <w:rPr>
            <w:rFonts w:ascii="Calibri" w:hAnsi="Calibri"/>
          </w:rPr>
          <w:t>Development</w:t>
        </w:r>
        <w:r w:rsidRPr="003636A8">
          <w:rPr>
            <w:rFonts w:ascii="Calibri" w:hAnsi="Calibri"/>
            <w:color w:val="000000"/>
          </w:rPr>
          <w:t xml:space="preserve"> have responsibility for the monitoring of project activities with regards to Environmental and Social Management, Mitigation and Monitoring Plan. ESSD will coordinate with central level line agencies regarding the monitoring work. </w:t>
        </w:r>
      </w:ins>
    </w:p>
    <w:p w:rsidR="00BD7EBD" w:rsidRPr="003636A8" w:rsidRDefault="00BD7EBD" w:rsidP="00BD7EBD">
      <w:pPr>
        <w:pStyle w:val="Heading4"/>
        <w:spacing w:line="300" w:lineRule="auto"/>
        <w:rPr>
          <w:ins w:id="13491" w:author="user" w:date="2012-02-29T14:52:00Z"/>
          <w:sz w:val="22"/>
          <w:szCs w:val="22"/>
        </w:rPr>
      </w:pPr>
      <w:ins w:id="13492" w:author="user" w:date="2012-02-29T14:52:00Z">
        <w:r w:rsidRPr="003636A8">
          <w:rPr>
            <w:bCs w:val="0"/>
            <w:sz w:val="22"/>
            <w:szCs w:val="22"/>
          </w:rPr>
          <w:t>i</w:t>
        </w:r>
        <w:r>
          <w:rPr>
            <w:bCs w:val="0"/>
            <w:sz w:val="22"/>
            <w:szCs w:val="22"/>
          </w:rPr>
          <w:t>v</w:t>
        </w:r>
        <w:r w:rsidRPr="003636A8">
          <w:rPr>
            <w:bCs w:val="0"/>
            <w:sz w:val="22"/>
            <w:szCs w:val="22"/>
          </w:rPr>
          <w:t xml:space="preserve">) </w:t>
        </w:r>
        <w:bookmarkStart w:id="13493" w:name="_Toc283381339"/>
        <w:bookmarkStart w:id="13494" w:name="_Toc284338144"/>
        <w:r>
          <w:rPr>
            <w:bCs w:val="0"/>
            <w:sz w:val="22"/>
            <w:szCs w:val="22"/>
          </w:rPr>
          <w:t xml:space="preserve"> </w:t>
        </w:r>
        <w:r w:rsidRPr="003636A8">
          <w:rPr>
            <w:sz w:val="22"/>
            <w:szCs w:val="22"/>
          </w:rPr>
          <w:t>Panel of</w:t>
        </w:r>
        <w:r w:rsidRPr="003636A8">
          <w:rPr>
            <w:bCs w:val="0"/>
            <w:sz w:val="22"/>
            <w:szCs w:val="22"/>
          </w:rPr>
          <w:t xml:space="preserve"> </w:t>
        </w:r>
        <w:r w:rsidRPr="003636A8">
          <w:rPr>
            <w:sz w:val="22"/>
            <w:szCs w:val="22"/>
          </w:rPr>
          <w:t>Expert</w:t>
        </w:r>
        <w:bookmarkEnd w:id="13493"/>
        <w:bookmarkEnd w:id="13494"/>
        <w:r w:rsidRPr="003636A8">
          <w:rPr>
            <w:sz w:val="22"/>
            <w:szCs w:val="22"/>
          </w:rPr>
          <w:t xml:space="preserve"> </w:t>
        </w:r>
      </w:ins>
    </w:p>
    <w:p w:rsidR="00BD7EBD" w:rsidRPr="003636A8" w:rsidRDefault="00BD7EBD" w:rsidP="00BD7EBD">
      <w:pPr>
        <w:pStyle w:val="BodyText"/>
        <w:spacing w:line="300" w:lineRule="auto"/>
        <w:ind w:left="720"/>
        <w:jc w:val="both"/>
        <w:rPr>
          <w:ins w:id="13495" w:author="user" w:date="2012-02-29T14:52:00Z"/>
        </w:rPr>
      </w:pPr>
      <w:ins w:id="13496" w:author="user" w:date="2012-02-29T14:52:00Z">
        <w:r w:rsidRPr="003636A8">
          <w:t>The project proponent will hire independent Panel of Expert (PoE) to make sure the mitigation</w:t>
        </w:r>
        <w:r>
          <w:t xml:space="preserve"> measures, community support program</w:t>
        </w:r>
        <w:r w:rsidRPr="003636A8">
          <w:t xml:space="preserve"> and monitoring works are implemented according to plan. The PoE shall include environmental and social expert with relevant experience in environment management of the </w:t>
        </w:r>
        <w:r>
          <w:t>transmission line</w:t>
        </w:r>
        <w:r w:rsidRPr="003636A8">
          <w:t xml:space="preserve"> projects.  The experts will review the work conducted by </w:t>
        </w:r>
        <w:r>
          <w:t>HBTL-</w:t>
        </w:r>
        <w:r w:rsidRPr="003636A8">
          <w:t>EMU</w:t>
        </w:r>
        <w:r>
          <w:t xml:space="preserve"> and</w:t>
        </w:r>
        <w:r w:rsidRPr="003636A8">
          <w:t xml:space="preserve"> LCF</w:t>
        </w:r>
        <w:r>
          <w:t xml:space="preserve"> to</w:t>
        </w:r>
        <w:r w:rsidRPr="003636A8">
          <w:t xml:space="preserve"> provide their suggestion for improvement if required based on the ground condition.</w:t>
        </w:r>
      </w:ins>
    </w:p>
    <w:p w:rsidR="00BD7EBD" w:rsidRPr="003636A8" w:rsidRDefault="00BD7EBD" w:rsidP="00BD7EBD">
      <w:pPr>
        <w:pStyle w:val="Heading3"/>
        <w:spacing w:line="300" w:lineRule="auto"/>
        <w:rPr>
          <w:ins w:id="13497" w:author="user" w:date="2012-02-29T14:52:00Z"/>
          <w:rFonts w:ascii="Calibri" w:hAnsi="Calibri"/>
          <w:i/>
          <w:sz w:val="22"/>
          <w:szCs w:val="22"/>
        </w:rPr>
      </w:pPr>
      <w:bookmarkStart w:id="13498" w:name="_Toc282602421"/>
      <w:bookmarkStart w:id="13499" w:name="_Toc283484591"/>
      <w:ins w:id="13500" w:author="user" w:date="2012-02-29T14:52:00Z">
        <w:r w:rsidRPr="003636A8">
          <w:rPr>
            <w:rFonts w:ascii="Calibri" w:hAnsi="Calibri"/>
            <w:i/>
            <w:sz w:val="22"/>
            <w:szCs w:val="22"/>
          </w:rPr>
          <w:t xml:space="preserve">9. </w:t>
        </w:r>
        <w:r>
          <w:rPr>
            <w:rFonts w:ascii="Calibri" w:hAnsi="Calibri"/>
            <w:i/>
            <w:sz w:val="22"/>
            <w:szCs w:val="22"/>
          </w:rPr>
          <w:t>2</w:t>
        </w:r>
        <w:r w:rsidRPr="003636A8">
          <w:rPr>
            <w:rFonts w:ascii="Calibri" w:hAnsi="Calibri"/>
            <w:i/>
            <w:sz w:val="22"/>
            <w:szCs w:val="22"/>
          </w:rPr>
          <w:t>.2 Project Level Arrangement</w:t>
        </w:r>
        <w:bookmarkEnd w:id="13498"/>
        <w:bookmarkEnd w:id="13499"/>
        <w:r w:rsidRPr="003636A8">
          <w:rPr>
            <w:rFonts w:ascii="Calibri" w:hAnsi="Calibri"/>
            <w:i/>
            <w:sz w:val="22"/>
            <w:szCs w:val="22"/>
          </w:rPr>
          <w:t xml:space="preserve"> </w:t>
        </w:r>
      </w:ins>
    </w:p>
    <w:p w:rsidR="00BD7EBD" w:rsidRPr="003636A8" w:rsidRDefault="00BD7EBD" w:rsidP="00BD7EBD">
      <w:pPr>
        <w:spacing w:line="300" w:lineRule="auto"/>
        <w:rPr>
          <w:ins w:id="13501" w:author="user" w:date="2012-02-29T14:52:00Z"/>
          <w:rFonts w:ascii="Calibri" w:hAnsi="Calibri" w:cs="Arial"/>
          <w:b/>
          <w:bCs/>
          <w:sz w:val="22"/>
          <w:szCs w:val="22"/>
        </w:rPr>
      </w:pPr>
      <w:ins w:id="13502" w:author="user" w:date="2012-02-29T14:52:00Z">
        <w:r w:rsidRPr="003636A8">
          <w:rPr>
            <w:rFonts w:ascii="Calibri" w:hAnsi="Calibri" w:cs="Arial"/>
            <w:b/>
            <w:bCs/>
            <w:sz w:val="22"/>
            <w:szCs w:val="22"/>
          </w:rPr>
          <w:t>i)</w:t>
        </w:r>
        <w:r w:rsidRPr="003636A8">
          <w:rPr>
            <w:rFonts w:ascii="Calibri" w:hAnsi="Calibri" w:cs="Arial"/>
            <w:b/>
            <w:bCs/>
            <w:sz w:val="22"/>
            <w:szCs w:val="22"/>
          </w:rPr>
          <w:tab/>
          <w:t>Project Manager</w:t>
        </w:r>
      </w:ins>
    </w:p>
    <w:p w:rsidR="00BD7EBD" w:rsidRPr="003636A8" w:rsidRDefault="00BD7EBD" w:rsidP="00BD7EBD">
      <w:pPr>
        <w:pStyle w:val="BodyText21"/>
        <w:spacing w:line="300" w:lineRule="auto"/>
        <w:ind w:left="748"/>
        <w:rPr>
          <w:ins w:id="13503" w:author="user" w:date="2012-02-29T14:52:00Z"/>
          <w:rFonts w:ascii="Calibri" w:hAnsi="Calibri"/>
          <w:bCs/>
          <w:color w:val="000000"/>
        </w:rPr>
      </w:pPr>
      <w:ins w:id="13504" w:author="user" w:date="2012-02-29T14:52:00Z">
        <w:r w:rsidRPr="003636A8">
          <w:rPr>
            <w:rFonts w:ascii="Calibri" w:hAnsi="Calibri"/>
            <w:bCs/>
            <w:color w:val="000000"/>
          </w:rPr>
          <w:t xml:space="preserve">The HBTL Project Manager Office will be established under the organizational setup of NEA. The </w:t>
        </w:r>
        <w:r w:rsidRPr="003636A8">
          <w:rPr>
            <w:rFonts w:ascii="Calibri" w:hAnsi="Calibri"/>
            <w:color w:val="000000"/>
          </w:rPr>
          <w:t>project</w:t>
        </w:r>
        <w:r w:rsidRPr="003636A8">
          <w:rPr>
            <w:rFonts w:ascii="Calibri" w:hAnsi="Calibri"/>
            <w:bCs/>
            <w:color w:val="000000"/>
          </w:rPr>
          <w:t xml:space="preserve"> manager will have overall responsibility regarding the implementation of </w:t>
        </w:r>
        <w:r>
          <w:rPr>
            <w:rFonts w:ascii="Calibri" w:hAnsi="Calibri"/>
            <w:bCs/>
            <w:color w:val="000000"/>
          </w:rPr>
          <w:t>SIA</w:t>
        </w:r>
        <w:r w:rsidRPr="003636A8">
          <w:rPr>
            <w:rFonts w:ascii="Calibri" w:hAnsi="Calibri"/>
            <w:bCs/>
            <w:color w:val="000000"/>
          </w:rPr>
          <w:t xml:space="preserve">. He will be </w:t>
        </w:r>
        <w:r w:rsidRPr="003636A8">
          <w:rPr>
            <w:rFonts w:ascii="Calibri" w:hAnsi="Calibri"/>
          </w:rPr>
          <w:t>responsible</w:t>
        </w:r>
        <w:r w:rsidRPr="003636A8">
          <w:rPr>
            <w:rFonts w:ascii="Calibri" w:hAnsi="Calibri"/>
            <w:bCs/>
            <w:color w:val="000000"/>
          </w:rPr>
          <w:t xml:space="preserve"> for establishment of Compensation Determination Committee (CDC), Local Consultative Forum (LCF) and Environment and Social Management Unit. </w:t>
        </w:r>
      </w:ins>
    </w:p>
    <w:p w:rsidR="00BD7EBD" w:rsidRPr="003636A8" w:rsidRDefault="00BD7EBD" w:rsidP="00BD7EBD">
      <w:pPr>
        <w:pStyle w:val="BodyText21"/>
        <w:spacing w:line="300" w:lineRule="auto"/>
        <w:ind w:left="748"/>
        <w:rPr>
          <w:ins w:id="13505" w:author="user" w:date="2012-02-29T14:52:00Z"/>
          <w:rFonts w:ascii="Calibri" w:hAnsi="Calibri"/>
          <w:bCs/>
          <w:color w:val="000000"/>
        </w:rPr>
      </w:pPr>
      <w:ins w:id="13506" w:author="user" w:date="2012-02-29T14:52:00Z">
        <w:r w:rsidRPr="003636A8">
          <w:rPr>
            <w:rFonts w:ascii="Calibri" w:hAnsi="Calibri"/>
            <w:bCs/>
            <w:color w:val="000000"/>
          </w:rPr>
          <w:t>The Project Manager will be responsible to make sure the allocation of necessary budget for the implementation of the program. He will be responsible for the overall coordination of the work and make final decision on environmental, social and public concern issues.</w:t>
        </w:r>
      </w:ins>
    </w:p>
    <w:p w:rsidR="00BD7EBD" w:rsidRPr="00672057" w:rsidRDefault="00BD7EBD" w:rsidP="00BD7EBD">
      <w:pPr>
        <w:spacing w:line="300" w:lineRule="auto"/>
        <w:jc w:val="both"/>
        <w:rPr>
          <w:ins w:id="13507" w:author="user" w:date="2012-02-29T14:52:00Z"/>
          <w:rFonts w:ascii="Calibri" w:hAnsi="Calibri" w:cs="Arial"/>
          <w:sz w:val="10"/>
          <w:szCs w:val="10"/>
        </w:rPr>
      </w:pPr>
    </w:p>
    <w:p w:rsidR="00BD7EBD" w:rsidRPr="003636A8" w:rsidRDefault="00BD7EBD" w:rsidP="00BD7EBD">
      <w:pPr>
        <w:pStyle w:val="BodyText21"/>
        <w:spacing w:line="300" w:lineRule="auto"/>
        <w:ind w:left="748"/>
        <w:rPr>
          <w:ins w:id="13508" w:author="user" w:date="2012-02-29T14:52:00Z"/>
          <w:rFonts w:ascii="Calibri" w:hAnsi="Calibri"/>
          <w:bCs/>
          <w:color w:val="000000"/>
        </w:rPr>
      </w:pPr>
      <w:ins w:id="13509" w:author="user" w:date="2012-02-29T14:52:00Z">
        <w:r w:rsidRPr="003636A8">
          <w:rPr>
            <w:rFonts w:ascii="Calibri" w:hAnsi="Calibri"/>
            <w:bCs/>
            <w:color w:val="000000"/>
          </w:rPr>
          <w:t>Under the Project Manager Office, a Land Acquisition and Rehabilitation Unit (LARU) will be established. The in-charge of unit will be responsible for the acquisition of land and house, asset valuation and verification, implementation of compensation and rehabilitation grant and coordination of the work with District and Central level agencies with regard to acquisition of private property. The officer in-charge of the unit will also work as member of secretary of the CDC and member of LCF-.</w:t>
        </w:r>
      </w:ins>
    </w:p>
    <w:p w:rsidR="00BD7EBD" w:rsidRPr="00672057" w:rsidRDefault="00BD7EBD" w:rsidP="00BD7EBD">
      <w:pPr>
        <w:pStyle w:val="BodyText21"/>
        <w:spacing w:line="300" w:lineRule="auto"/>
        <w:ind w:left="748"/>
        <w:rPr>
          <w:ins w:id="13510" w:author="user" w:date="2012-02-29T14:52:00Z"/>
          <w:rFonts w:ascii="Calibri" w:hAnsi="Calibri"/>
          <w:bCs/>
          <w:color w:val="000000"/>
          <w:sz w:val="10"/>
          <w:szCs w:val="10"/>
        </w:rPr>
      </w:pPr>
    </w:p>
    <w:p w:rsidR="00BD7EBD" w:rsidRPr="00672057" w:rsidRDefault="00BD7EBD" w:rsidP="00BD7EBD">
      <w:pPr>
        <w:pStyle w:val="BodyText21"/>
        <w:spacing w:line="300" w:lineRule="auto"/>
        <w:ind w:left="748" w:hanging="748"/>
        <w:rPr>
          <w:ins w:id="13511" w:author="user" w:date="2012-02-29T14:52:00Z"/>
          <w:rFonts w:ascii="Calibri" w:hAnsi="Calibri"/>
          <w:b/>
          <w:sz w:val="21"/>
          <w:szCs w:val="21"/>
        </w:rPr>
      </w:pPr>
      <w:ins w:id="13512" w:author="user" w:date="2012-02-29T14:52:00Z">
        <w:r w:rsidRPr="00672057">
          <w:rPr>
            <w:rFonts w:ascii="Calibri" w:hAnsi="Calibri"/>
            <w:b/>
            <w:sz w:val="21"/>
            <w:szCs w:val="21"/>
          </w:rPr>
          <w:lastRenderedPageBreak/>
          <w:t>ii)</w:t>
        </w:r>
        <w:r w:rsidRPr="00672057">
          <w:rPr>
            <w:rFonts w:ascii="Calibri" w:hAnsi="Calibri"/>
            <w:b/>
            <w:sz w:val="21"/>
            <w:szCs w:val="21"/>
          </w:rPr>
          <w:tab/>
          <w:t>Hetauda-  Bharatpur Environment and Social Management Unit (HBTL-</w:t>
        </w:r>
        <w:r w:rsidRPr="00672057">
          <w:rPr>
            <w:rFonts w:ascii="Calibri" w:hAnsi="Calibri"/>
            <w:b/>
            <w:sz w:val="21"/>
            <w:szCs w:val="21"/>
          </w:rPr>
          <w:tab/>
          <w:t>ESMU)</w:t>
        </w:r>
      </w:ins>
    </w:p>
    <w:p w:rsidR="00BD7EBD" w:rsidRPr="003636A8" w:rsidRDefault="00BD7EBD" w:rsidP="00BD7EBD">
      <w:pPr>
        <w:pStyle w:val="BodyText21"/>
        <w:spacing w:line="300" w:lineRule="auto"/>
        <w:ind w:left="748"/>
        <w:rPr>
          <w:ins w:id="13513" w:author="user" w:date="2012-02-29T14:52:00Z"/>
          <w:rFonts w:ascii="Calibri" w:hAnsi="Calibri"/>
        </w:rPr>
      </w:pPr>
      <w:ins w:id="13514" w:author="user" w:date="2012-02-29T14:52:00Z">
        <w:r w:rsidRPr="003636A8">
          <w:rPr>
            <w:rFonts w:ascii="Calibri" w:hAnsi="Calibri"/>
          </w:rPr>
          <w:t xml:space="preserve">HBTL Environment and Social Management Unit has been established under ESSD umbrella for day to day </w:t>
        </w:r>
        <w:r w:rsidRPr="003636A8">
          <w:rPr>
            <w:rFonts w:ascii="Calibri" w:hAnsi="Calibri"/>
            <w:bCs/>
            <w:color w:val="000000"/>
          </w:rPr>
          <w:t>environmental</w:t>
        </w:r>
        <w:r w:rsidRPr="003636A8">
          <w:rPr>
            <w:rFonts w:ascii="Calibri" w:hAnsi="Calibri"/>
          </w:rPr>
          <w:t xml:space="preserve"> and social management of the project and coordination of work with VDCs, DDCs and district level line agencies. The unit has site office for day to day monitoring of the social and environmental impacts. The unit will implement environmental and social monitoring works directly through mobilizing of its site based staff. </w:t>
        </w:r>
      </w:ins>
    </w:p>
    <w:p w:rsidR="00BD7EBD" w:rsidRPr="00672057" w:rsidRDefault="00BD7EBD" w:rsidP="00BD7EBD">
      <w:pPr>
        <w:pStyle w:val="BodyText21"/>
        <w:spacing w:line="300" w:lineRule="auto"/>
        <w:ind w:left="748"/>
        <w:rPr>
          <w:ins w:id="13515" w:author="user" w:date="2012-02-29T14:52:00Z"/>
          <w:rFonts w:ascii="Calibri" w:hAnsi="Calibri"/>
          <w:sz w:val="10"/>
          <w:szCs w:val="10"/>
        </w:rPr>
      </w:pPr>
    </w:p>
    <w:p w:rsidR="00BD7EBD" w:rsidRPr="003636A8" w:rsidRDefault="00BD7EBD" w:rsidP="00BD7EBD">
      <w:pPr>
        <w:spacing w:line="300" w:lineRule="auto"/>
        <w:rPr>
          <w:ins w:id="13516" w:author="user" w:date="2012-02-29T14:52:00Z"/>
          <w:rFonts w:ascii="Calibri" w:hAnsi="Calibri" w:cs="Arial"/>
          <w:b/>
          <w:sz w:val="22"/>
          <w:szCs w:val="22"/>
        </w:rPr>
      </w:pPr>
      <w:ins w:id="13517" w:author="user" w:date="2012-02-29T14:52:00Z">
        <w:r w:rsidRPr="003636A8">
          <w:rPr>
            <w:rFonts w:ascii="Calibri" w:hAnsi="Calibri" w:cs="Arial"/>
            <w:b/>
            <w:sz w:val="22"/>
            <w:szCs w:val="22"/>
          </w:rPr>
          <w:t>iii)</w:t>
        </w:r>
        <w:r w:rsidRPr="003636A8">
          <w:rPr>
            <w:rFonts w:ascii="Calibri" w:hAnsi="Calibri" w:cs="Arial"/>
            <w:b/>
            <w:sz w:val="22"/>
            <w:szCs w:val="22"/>
          </w:rPr>
          <w:tab/>
          <w:t>Compensation Determination Committee</w:t>
        </w:r>
      </w:ins>
    </w:p>
    <w:p w:rsidR="00BD7EBD" w:rsidRPr="00672057" w:rsidRDefault="00BD7EBD" w:rsidP="00BD7EBD">
      <w:pPr>
        <w:pStyle w:val="BodyText21"/>
        <w:spacing w:line="300" w:lineRule="auto"/>
        <w:ind w:left="748"/>
        <w:rPr>
          <w:ins w:id="13518" w:author="user" w:date="2012-02-29T14:52:00Z"/>
          <w:rFonts w:ascii="Calibri" w:hAnsi="Calibri"/>
          <w:sz w:val="10"/>
          <w:szCs w:val="10"/>
        </w:rPr>
      </w:pPr>
    </w:p>
    <w:p w:rsidR="00BD7EBD" w:rsidRPr="003636A8" w:rsidRDefault="00BD7EBD" w:rsidP="00BD7EBD">
      <w:pPr>
        <w:pStyle w:val="BodyText21"/>
        <w:spacing w:line="300" w:lineRule="auto"/>
        <w:ind w:left="748"/>
        <w:rPr>
          <w:ins w:id="13519" w:author="user" w:date="2012-02-29T14:52:00Z"/>
          <w:rFonts w:ascii="Calibri" w:hAnsi="Calibri"/>
        </w:rPr>
      </w:pPr>
      <w:ins w:id="13520" w:author="user" w:date="2012-02-29T14:52:00Z">
        <w:r w:rsidRPr="003636A8">
          <w:rPr>
            <w:rFonts w:ascii="Calibri" w:hAnsi="Calibri"/>
          </w:rPr>
          <w:t xml:space="preserve">A Compensation Determination Committee (CDC) will be formed to fix compensation for loss of land and private property. The CDC will comprise of Chief District Officer, District Land Revenue Officer, DDC Representative, HBTL </w:t>
        </w:r>
        <w:r w:rsidRPr="007757DA">
          <w:rPr>
            <w:rFonts w:ascii="Calibri" w:hAnsi="Calibri"/>
          </w:rPr>
          <w:t>Project Representative and PAP/HH Representative. The main functions of the CDC</w:t>
        </w:r>
        <w:r w:rsidRPr="003636A8">
          <w:rPr>
            <w:rFonts w:ascii="Calibri" w:hAnsi="Calibri"/>
          </w:rPr>
          <w:t xml:space="preserve"> will be confirmation of entitled process, assessment/Identification of PAP/HHs, compensation determination for land and private property and grievance resolution.</w:t>
        </w:r>
      </w:ins>
    </w:p>
    <w:p w:rsidR="00BD7EBD" w:rsidRPr="00672057" w:rsidRDefault="00BD7EBD" w:rsidP="00BD7EBD">
      <w:pPr>
        <w:pStyle w:val="BodyText21"/>
        <w:spacing w:line="300" w:lineRule="auto"/>
        <w:ind w:left="748"/>
        <w:rPr>
          <w:ins w:id="13521" w:author="user" w:date="2012-02-29T14:52:00Z"/>
          <w:rFonts w:ascii="Calibri" w:hAnsi="Calibri"/>
          <w:sz w:val="10"/>
          <w:szCs w:val="10"/>
        </w:rPr>
      </w:pPr>
    </w:p>
    <w:p w:rsidR="00BD7EBD" w:rsidRPr="003636A8" w:rsidRDefault="00BD7EBD" w:rsidP="00BD7EBD">
      <w:pPr>
        <w:spacing w:line="300" w:lineRule="auto"/>
        <w:rPr>
          <w:ins w:id="13522" w:author="user" w:date="2012-02-29T14:52:00Z"/>
          <w:rFonts w:ascii="Calibri" w:hAnsi="Calibri" w:cs="Arial"/>
          <w:b/>
          <w:sz w:val="22"/>
          <w:szCs w:val="22"/>
        </w:rPr>
      </w:pPr>
      <w:ins w:id="13523" w:author="user" w:date="2012-02-29T14:52:00Z">
        <w:r w:rsidRPr="003636A8">
          <w:rPr>
            <w:rFonts w:ascii="Calibri" w:hAnsi="Calibri" w:cs="Arial"/>
            <w:b/>
            <w:sz w:val="22"/>
            <w:szCs w:val="22"/>
          </w:rPr>
          <w:t>iv)</w:t>
        </w:r>
        <w:r w:rsidRPr="003636A8">
          <w:rPr>
            <w:rFonts w:ascii="Calibri" w:hAnsi="Calibri" w:cs="Arial"/>
            <w:b/>
            <w:sz w:val="22"/>
            <w:szCs w:val="22"/>
          </w:rPr>
          <w:tab/>
          <w:t>Local Consultative Forums (LCF)</w:t>
        </w:r>
      </w:ins>
    </w:p>
    <w:p w:rsidR="00BD7EBD" w:rsidRDefault="00BD7EBD" w:rsidP="00BD7EBD">
      <w:pPr>
        <w:pStyle w:val="BodyText21"/>
        <w:spacing w:line="300" w:lineRule="auto"/>
        <w:ind w:left="748"/>
        <w:rPr>
          <w:ins w:id="13524" w:author="user" w:date="2012-02-29T14:52:00Z"/>
          <w:rFonts w:ascii="Calibri" w:hAnsi="Calibri"/>
        </w:rPr>
      </w:pPr>
      <w:ins w:id="13525" w:author="user" w:date="2012-02-29T14:52:00Z">
        <w:r w:rsidRPr="003636A8">
          <w:rPr>
            <w:rFonts w:ascii="Calibri" w:hAnsi="Calibri"/>
          </w:rPr>
          <w:t xml:space="preserve">Local Consultative Forums (LCFs) will be established to address the social issues associated with the project. The objectives of this LCFs will be to: (a) ensure ongoing dissemination of project information to affected households, (b) structure, regulate and strengthen communication between affected households/communities, (c) involve affected households/communities and local government structures in social impact management, grievance resolution and monitoring. </w:t>
        </w:r>
      </w:ins>
    </w:p>
    <w:p w:rsidR="00BD7EBD" w:rsidRPr="00672057" w:rsidRDefault="00BD7EBD" w:rsidP="00BD7EBD">
      <w:pPr>
        <w:pStyle w:val="BodyText21"/>
        <w:spacing w:line="300" w:lineRule="auto"/>
        <w:ind w:left="748"/>
        <w:rPr>
          <w:ins w:id="13526" w:author="user" w:date="2012-02-29T14:52:00Z"/>
          <w:rFonts w:ascii="Calibri" w:hAnsi="Calibri"/>
          <w:sz w:val="10"/>
          <w:szCs w:val="10"/>
        </w:rPr>
      </w:pPr>
    </w:p>
    <w:p w:rsidR="00BD7EBD" w:rsidRPr="003636A8" w:rsidRDefault="00BD7EBD" w:rsidP="00BD7EBD">
      <w:pPr>
        <w:spacing w:line="300" w:lineRule="auto"/>
        <w:rPr>
          <w:ins w:id="13527" w:author="user" w:date="2012-02-29T14:52:00Z"/>
          <w:rFonts w:ascii="Calibri" w:hAnsi="Calibri" w:cs="Arial"/>
          <w:b/>
          <w:sz w:val="22"/>
          <w:szCs w:val="22"/>
        </w:rPr>
      </w:pPr>
      <w:ins w:id="13528" w:author="user" w:date="2012-02-29T14:52:00Z">
        <w:r w:rsidRPr="003636A8">
          <w:rPr>
            <w:rFonts w:ascii="Calibri" w:hAnsi="Calibri" w:cs="Arial"/>
            <w:b/>
            <w:sz w:val="22"/>
            <w:szCs w:val="22"/>
          </w:rPr>
          <w:t>v)</w:t>
        </w:r>
        <w:r w:rsidRPr="003636A8">
          <w:rPr>
            <w:rFonts w:ascii="Calibri" w:hAnsi="Calibri" w:cs="Arial"/>
            <w:b/>
            <w:sz w:val="22"/>
            <w:szCs w:val="22"/>
          </w:rPr>
          <w:tab/>
          <w:t>Construction Contractor</w:t>
        </w:r>
      </w:ins>
    </w:p>
    <w:p w:rsidR="00BD7EBD" w:rsidRDefault="00BD7EBD" w:rsidP="00BD7EBD">
      <w:pPr>
        <w:pStyle w:val="BodyText21"/>
        <w:spacing w:line="300" w:lineRule="auto"/>
        <w:ind w:left="748"/>
        <w:rPr>
          <w:ins w:id="13529" w:author="user" w:date="2012-02-29T14:52:00Z"/>
          <w:rFonts w:ascii="Calibri" w:hAnsi="Calibri"/>
          <w:color w:val="000000"/>
        </w:rPr>
      </w:pPr>
      <w:ins w:id="13530" w:author="user" w:date="2012-02-29T14:52:00Z">
        <w:r w:rsidRPr="003636A8">
          <w:rPr>
            <w:rFonts w:ascii="Calibri" w:hAnsi="Calibri"/>
            <w:color w:val="000000"/>
          </w:rPr>
          <w:t xml:space="preserve">The </w:t>
        </w:r>
        <w:r w:rsidRPr="003636A8">
          <w:rPr>
            <w:rFonts w:ascii="Calibri" w:hAnsi="Calibri"/>
          </w:rPr>
          <w:t>construction contractor will be responsible for implementation of some of the social mitigation m</w:t>
        </w:r>
        <w:r w:rsidRPr="003636A8">
          <w:rPr>
            <w:rFonts w:ascii="Calibri" w:hAnsi="Calibri"/>
            <w:color w:val="000000"/>
          </w:rPr>
          <w:t xml:space="preserve">easures specified in his part and compliance with the tender clauses. He will be responsible for implementation of construction related mitigation measures such as occupational safety, recruitment of local labor, health and sanitation measures etc. </w:t>
        </w:r>
      </w:ins>
    </w:p>
    <w:p w:rsidR="00BD7EBD" w:rsidRPr="00672057" w:rsidRDefault="00BD7EBD" w:rsidP="00BD7EBD">
      <w:pPr>
        <w:pStyle w:val="Heading8"/>
        <w:spacing w:before="0" w:after="0" w:line="300" w:lineRule="auto"/>
        <w:rPr>
          <w:ins w:id="13531" w:author="user" w:date="2012-02-29T14:52:00Z"/>
          <w:rFonts w:cs="Arial"/>
          <w:b/>
          <w:bCs/>
          <w:i w:val="0"/>
          <w:color w:val="000000"/>
          <w:sz w:val="10"/>
          <w:szCs w:val="10"/>
        </w:rPr>
      </w:pPr>
    </w:p>
    <w:p w:rsidR="00BD7EBD" w:rsidRPr="003636A8" w:rsidRDefault="00BD7EBD" w:rsidP="00BD7EBD">
      <w:pPr>
        <w:pStyle w:val="Heading8"/>
        <w:spacing w:before="0" w:after="0" w:line="300" w:lineRule="auto"/>
        <w:rPr>
          <w:ins w:id="13532" w:author="user" w:date="2012-02-29T14:52:00Z"/>
          <w:rFonts w:cs="Arial"/>
          <w:b/>
          <w:bCs/>
          <w:i w:val="0"/>
          <w:color w:val="000000"/>
          <w:sz w:val="22"/>
          <w:szCs w:val="22"/>
        </w:rPr>
      </w:pPr>
      <w:ins w:id="13533" w:author="user" w:date="2012-02-29T14:52:00Z">
        <w:r w:rsidRPr="003636A8">
          <w:rPr>
            <w:rFonts w:cs="Arial"/>
            <w:b/>
            <w:bCs/>
            <w:i w:val="0"/>
            <w:color w:val="000000"/>
            <w:sz w:val="22"/>
            <w:szCs w:val="22"/>
          </w:rPr>
          <w:t>vi)</w:t>
        </w:r>
        <w:r w:rsidRPr="003636A8">
          <w:rPr>
            <w:rFonts w:cs="Arial"/>
            <w:b/>
            <w:bCs/>
            <w:i w:val="0"/>
            <w:color w:val="000000"/>
            <w:sz w:val="22"/>
            <w:szCs w:val="22"/>
          </w:rPr>
          <w:tab/>
        </w:r>
        <w:r w:rsidRPr="003636A8">
          <w:rPr>
            <w:rFonts w:cs="Arial"/>
            <w:b/>
            <w:i w:val="0"/>
            <w:iCs w:val="0"/>
            <w:sz w:val="22"/>
            <w:szCs w:val="22"/>
          </w:rPr>
          <w:t>District</w:t>
        </w:r>
        <w:r w:rsidRPr="003636A8">
          <w:rPr>
            <w:rFonts w:cs="Arial"/>
            <w:b/>
            <w:bCs/>
            <w:i w:val="0"/>
            <w:color w:val="000000"/>
            <w:sz w:val="22"/>
            <w:szCs w:val="22"/>
          </w:rPr>
          <w:t xml:space="preserve"> Level Line Agencies</w:t>
        </w:r>
      </w:ins>
    </w:p>
    <w:p w:rsidR="00BD7EBD" w:rsidRPr="003636A8" w:rsidRDefault="00BD7EBD" w:rsidP="00BD7EBD">
      <w:pPr>
        <w:pStyle w:val="BodyText21"/>
        <w:spacing w:line="300" w:lineRule="auto"/>
        <w:ind w:left="748"/>
        <w:rPr>
          <w:ins w:id="13534" w:author="user" w:date="2012-02-29T14:52:00Z"/>
          <w:rFonts w:ascii="Calibri" w:hAnsi="Calibri"/>
          <w:color w:val="000000"/>
        </w:rPr>
      </w:pPr>
      <w:ins w:id="13535" w:author="user" w:date="2012-02-29T14:52:00Z">
        <w:r w:rsidRPr="003636A8">
          <w:rPr>
            <w:rFonts w:ascii="Calibri" w:hAnsi="Calibri"/>
            <w:color w:val="000000"/>
          </w:rPr>
          <w:t xml:space="preserve">The district level line agencies such as District Administrative Office, Land Revenue Office, District Development Committee Office, Agriculture Office, Forest Office and Education Office will be consulted regarding the implementation of RAP. </w:t>
        </w:r>
      </w:ins>
    </w:p>
    <w:p w:rsidR="00BD7EBD" w:rsidRPr="00672057" w:rsidRDefault="00BD7EBD" w:rsidP="00BD7EBD">
      <w:pPr>
        <w:pStyle w:val="BodyText21"/>
        <w:spacing w:line="300" w:lineRule="auto"/>
        <w:rPr>
          <w:ins w:id="13536" w:author="user" w:date="2012-02-29T14:52:00Z"/>
          <w:rFonts w:ascii="Calibri" w:hAnsi="Calibri"/>
          <w:b/>
          <w:bCs/>
          <w:sz w:val="10"/>
          <w:szCs w:val="10"/>
        </w:rPr>
      </w:pPr>
    </w:p>
    <w:p w:rsidR="00BD7EBD" w:rsidRPr="003636A8" w:rsidRDefault="00BD7EBD" w:rsidP="00BD7EBD">
      <w:pPr>
        <w:pStyle w:val="BodyText21"/>
        <w:spacing w:line="300" w:lineRule="auto"/>
        <w:rPr>
          <w:ins w:id="13537" w:author="user" w:date="2012-02-29T14:52:00Z"/>
          <w:rFonts w:ascii="Calibri" w:hAnsi="Calibri"/>
          <w:b/>
          <w:bCs/>
        </w:rPr>
      </w:pPr>
      <w:ins w:id="13538" w:author="user" w:date="2012-02-29T14:52:00Z">
        <w:r w:rsidRPr="003636A8">
          <w:rPr>
            <w:rFonts w:ascii="Calibri" w:hAnsi="Calibri"/>
            <w:b/>
            <w:bCs/>
          </w:rPr>
          <w:t xml:space="preserve">9. </w:t>
        </w:r>
        <w:r>
          <w:rPr>
            <w:rFonts w:ascii="Calibri" w:hAnsi="Calibri"/>
            <w:b/>
            <w:bCs/>
          </w:rPr>
          <w:t>2</w:t>
        </w:r>
        <w:r w:rsidRPr="003636A8">
          <w:rPr>
            <w:rFonts w:ascii="Calibri" w:hAnsi="Calibri"/>
            <w:b/>
            <w:bCs/>
          </w:rPr>
          <w:t xml:space="preserve">.3 Donor Agency </w:t>
        </w:r>
      </w:ins>
    </w:p>
    <w:p w:rsidR="00BD7EBD" w:rsidRPr="003636A8" w:rsidRDefault="00BD7EBD" w:rsidP="00BD7EBD">
      <w:pPr>
        <w:pStyle w:val="BodyText21"/>
        <w:spacing w:line="300" w:lineRule="auto"/>
        <w:ind w:left="748"/>
        <w:rPr>
          <w:ins w:id="13539" w:author="user" w:date="2012-02-29T14:52:00Z"/>
          <w:rFonts w:ascii="Calibri" w:hAnsi="Calibri"/>
        </w:rPr>
      </w:pPr>
      <w:ins w:id="13540" w:author="user" w:date="2012-02-29T14:52:00Z">
        <w:r w:rsidRPr="003636A8">
          <w:rPr>
            <w:rFonts w:ascii="Calibri" w:hAnsi="Calibri"/>
          </w:rPr>
          <w:t xml:space="preserve">Donor agency (s) will have specific responsible for the monitoring of compliance of loan agreement. The experts from donor agency will review the project plan and program, and make </w:t>
        </w:r>
        <w:r w:rsidRPr="003636A8">
          <w:rPr>
            <w:rFonts w:ascii="Calibri" w:hAnsi="Calibri"/>
            <w:color w:val="000000"/>
          </w:rPr>
          <w:t>direct</w:t>
        </w:r>
        <w:r w:rsidRPr="003636A8">
          <w:rPr>
            <w:rFonts w:ascii="Calibri" w:hAnsi="Calibri"/>
          </w:rPr>
          <w:t xml:space="preserve"> observation at site to make sure the implementation mechanism is going smoothly and public concerns are well considered.</w:t>
        </w:r>
      </w:ins>
    </w:p>
    <w:p w:rsidR="00BD7EBD" w:rsidRDefault="00BD7EBD" w:rsidP="00BD7EBD">
      <w:pPr>
        <w:pStyle w:val="Heading1"/>
        <w:spacing w:line="300" w:lineRule="auto"/>
        <w:jc w:val="center"/>
        <w:rPr>
          <w:ins w:id="13541" w:author="user" w:date="2012-02-29T14:53:00Z"/>
          <w:rFonts w:ascii="Calibri" w:hAnsi="Calibri"/>
          <w:sz w:val="28"/>
          <w:szCs w:val="28"/>
        </w:rPr>
      </w:pPr>
      <w:ins w:id="13542" w:author="user" w:date="2012-02-29T14:53:00Z">
        <w:r>
          <w:rPr>
            <w:sz w:val="22"/>
            <w:szCs w:val="22"/>
          </w:rPr>
          <w:br w:type="page"/>
        </w:r>
        <w:bookmarkStart w:id="13543" w:name="_Toc283484592"/>
        <w:r>
          <w:rPr>
            <w:rFonts w:ascii="Calibri" w:hAnsi="Calibri"/>
            <w:sz w:val="28"/>
            <w:szCs w:val="28"/>
          </w:rPr>
          <w:lastRenderedPageBreak/>
          <w:t>chapter x</w:t>
        </w:r>
      </w:ins>
    </w:p>
    <w:p w:rsidR="00BD7EBD" w:rsidRPr="0078727A" w:rsidRDefault="00BD7EBD" w:rsidP="00BD7EBD">
      <w:pPr>
        <w:pStyle w:val="Heading1"/>
        <w:spacing w:line="300" w:lineRule="auto"/>
        <w:jc w:val="center"/>
        <w:rPr>
          <w:ins w:id="13544" w:author="user" w:date="2012-02-29T14:53:00Z"/>
          <w:rFonts w:ascii="Calibri" w:hAnsi="Calibri"/>
          <w:sz w:val="28"/>
          <w:szCs w:val="28"/>
        </w:rPr>
      </w:pPr>
      <w:ins w:id="13545" w:author="user" w:date="2012-02-29T14:53:00Z">
        <w:r w:rsidRPr="0078727A">
          <w:rPr>
            <w:rFonts w:ascii="Calibri" w:hAnsi="Calibri"/>
            <w:sz w:val="28"/>
            <w:szCs w:val="28"/>
          </w:rPr>
          <w:tab/>
          <w:t>Implementation Schedule</w:t>
        </w:r>
        <w:bookmarkEnd w:id="13543"/>
      </w:ins>
    </w:p>
    <w:p w:rsidR="00BD7EBD" w:rsidRPr="003636A8" w:rsidRDefault="00BD7EBD" w:rsidP="00BD7EBD">
      <w:pPr>
        <w:spacing w:line="300" w:lineRule="auto"/>
        <w:ind w:left="965" w:hanging="965"/>
        <w:jc w:val="both"/>
        <w:rPr>
          <w:ins w:id="13546" w:author="user" w:date="2012-02-29T14:53:00Z"/>
          <w:rFonts w:ascii="Calibri" w:hAnsi="Calibri" w:cs="Arial"/>
          <w:b/>
          <w:sz w:val="22"/>
          <w:szCs w:val="22"/>
        </w:rPr>
      </w:pPr>
      <w:ins w:id="13547" w:author="user" w:date="2012-02-29T14:53:00Z">
        <w:r>
          <w:rPr>
            <w:rFonts w:ascii="Calibri" w:hAnsi="Calibri" w:cs="Arial"/>
            <w:b/>
            <w:sz w:val="22"/>
            <w:szCs w:val="22"/>
          </w:rPr>
          <w:t>10.1 Schedule</w:t>
        </w:r>
      </w:ins>
    </w:p>
    <w:p w:rsidR="00BD7EBD" w:rsidRDefault="00BD7EBD" w:rsidP="00BD7EBD">
      <w:pPr>
        <w:spacing w:line="300" w:lineRule="auto"/>
        <w:jc w:val="both"/>
        <w:rPr>
          <w:ins w:id="13548" w:author="user" w:date="2012-02-29T14:53:00Z"/>
          <w:rFonts w:ascii="Calibri" w:hAnsi="Calibri" w:cs="Arial"/>
          <w:sz w:val="22"/>
          <w:szCs w:val="22"/>
        </w:rPr>
      </w:pPr>
      <w:ins w:id="13549" w:author="user" w:date="2012-02-29T14:53:00Z">
        <w:r w:rsidRPr="003636A8">
          <w:rPr>
            <w:rFonts w:ascii="Calibri" w:hAnsi="Calibri" w:cs="Arial"/>
            <w:sz w:val="22"/>
            <w:szCs w:val="22"/>
          </w:rPr>
          <w:t xml:space="preserve">The HBTL Project will ensure that funds are delivered on time to CDC and the implementing consultants for timely preparation and implementation of </w:t>
        </w:r>
        <w:r>
          <w:rPr>
            <w:rFonts w:ascii="Calibri" w:hAnsi="Calibri" w:cs="Arial"/>
            <w:sz w:val="22"/>
            <w:szCs w:val="22"/>
          </w:rPr>
          <w:t>SIA</w:t>
        </w:r>
        <w:r w:rsidRPr="003636A8">
          <w:rPr>
            <w:rFonts w:ascii="Calibri" w:hAnsi="Calibri" w:cs="Arial"/>
            <w:sz w:val="22"/>
            <w:szCs w:val="22"/>
          </w:rPr>
          <w:t xml:space="preserve"> as applicable. The </w:t>
        </w:r>
        <w:r>
          <w:rPr>
            <w:rFonts w:ascii="Calibri" w:hAnsi="Calibri" w:cs="Arial"/>
            <w:sz w:val="22"/>
            <w:szCs w:val="22"/>
          </w:rPr>
          <w:t>training and awareness program will be implemented at initial stage of project construction whereas the community support program will be implemented during project construction with major works in first year. SIA</w:t>
        </w:r>
        <w:r w:rsidRPr="003636A8">
          <w:rPr>
            <w:rFonts w:ascii="Calibri" w:hAnsi="Calibri" w:cs="Arial"/>
            <w:sz w:val="22"/>
            <w:szCs w:val="22"/>
          </w:rPr>
          <w:t xml:space="preserve"> implementation schedule is presented in Table 10.1. </w:t>
        </w:r>
      </w:ins>
    </w:p>
    <w:p w:rsidR="00363525" w:rsidRDefault="00363525" w:rsidP="00BD7EBD">
      <w:pPr>
        <w:spacing w:line="300" w:lineRule="auto"/>
        <w:jc w:val="both"/>
        <w:rPr>
          <w:ins w:id="13550" w:author="user" w:date="2012-02-29T15:11:00Z"/>
          <w:rFonts w:ascii="Calibri" w:hAnsi="Calibri" w:cs="Arial"/>
          <w:sz w:val="22"/>
          <w:szCs w:val="22"/>
        </w:rPr>
        <w:sectPr w:rsidR="00363525" w:rsidSect="0074335E">
          <w:headerReference w:type="default" r:id="rId7"/>
          <w:footerReference w:type="even" r:id="rId8"/>
          <w:footerReference w:type="default" r:id="rId9"/>
          <w:pgSz w:w="11909" w:h="16834" w:code="9"/>
          <w:pgMar w:top="1440" w:right="1440" w:bottom="1440" w:left="1440" w:header="720" w:footer="720" w:gutter="0"/>
          <w:cols w:space="720"/>
          <w:docGrid w:linePitch="360"/>
        </w:sectPr>
      </w:pPr>
    </w:p>
    <w:p w:rsidR="00BD7EBD" w:rsidRPr="003636A8" w:rsidRDefault="00BD7EBD" w:rsidP="00BD7EBD">
      <w:pPr>
        <w:spacing w:line="300" w:lineRule="auto"/>
        <w:jc w:val="both"/>
        <w:rPr>
          <w:ins w:id="13568" w:author="user" w:date="2012-02-29T14:53:00Z"/>
          <w:rFonts w:ascii="Calibri" w:hAnsi="Calibri" w:cs="Arial"/>
          <w:sz w:val="22"/>
          <w:szCs w:val="22"/>
        </w:rPr>
      </w:pPr>
    </w:p>
    <w:tbl>
      <w:tblPr>
        <w:tblW w:w="13955" w:type="dxa"/>
        <w:tblInd w:w="93" w:type="dxa"/>
        <w:tblLook w:val="0000"/>
      </w:tblPr>
      <w:tblGrid>
        <w:gridCol w:w="640"/>
        <w:gridCol w:w="5135"/>
        <w:gridCol w:w="340"/>
        <w:gridCol w:w="362"/>
        <w:gridCol w:w="362"/>
        <w:gridCol w:w="362"/>
        <w:gridCol w:w="320"/>
        <w:gridCol w:w="340"/>
        <w:gridCol w:w="289"/>
        <w:gridCol w:w="320"/>
        <w:gridCol w:w="340"/>
        <w:gridCol w:w="305"/>
        <w:gridCol w:w="340"/>
        <w:gridCol w:w="340"/>
        <w:gridCol w:w="360"/>
        <w:gridCol w:w="400"/>
        <w:gridCol w:w="420"/>
        <w:gridCol w:w="440"/>
        <w:gridCol w:w="340"/>
        <w:gridCol w:w="305"/>
        <w:gridCol w:w="305"/>
        <w:gridCol w:w="320"/>
        <w:gridCol w:w="305"/>
        <w:gridCol w:w="320"/>
        <w:gridCol w:w="340"/>
        <w:gridCol w:w="305"/>
      </w:tblGrid>
      <w:tr w:rsidR="00BD7EBD" w:rsidTr="0074335E">
        <w:trPr>
          <w:trHeight w:val="315"/>
          <w:ins w:id="13569" w:author="user" w:date="2012-02-29T14:53:00Z"/>
        </w:trPr>
        <w:tc>
          <w:tcPr>
            <w:tcW w:w="13955" w:type="dxa"/>
            <w:gridSpan w:val="26"/>
            <w:tcBorders>
              <w:top w:val="nil"/>
              <w:left w:val="nil"/>
              <w:bottom w:val="nil"/>
              <w:right w:val="nil"/>
            </w:tcBorders>
            <w:shd w:val="clear" w:color="auto" w:fill="auto"/>
            <w:noWrap/>
            <w:vAlign w:val="bottom"/>
          </w:tcPr>
          <w:p w:rsidR="00BD7EBD" w:rsidRDefault="00BD7EBD" w:rsidP="0074335E">
            <w:pPr>
              <w:jc w:val="center"/>
              <w:rPr>
                <w:ins w:id="13570" w:author="user" w:date="2012-02-29T14:53:00Z"/>
                <w:rFonts w:ascii="Calibri" w:hAnsi="Calibri"/>
                <w:b/>
                <w:bCs/>
                <w:color w:val="000000"/>
              </w:rPr>
            </w:pPr>
            <w:bookmarkStart w:id="13571" w:name="RANGE!A2"/>
            <w:ins w:id="13572" w:author="user" w:date="2012-02-29T14:53:00Z">
              <w:r>
                <w:rPr>
                  <w:rFonts w:ascii="Calibri" w:hAnsi="Calibri"/>
                  <w:b/>
                  <w:bCs/>
                  <w:color w:val="000000"/>
                </w:rPr>
                <w:t>Table 10.1: Implementation Schedule of SIA</w:t>
              </w:r>
              <w:bookmarkEnd w:id="13571"/>
            </w:ins>
          </w:p>
        </w:tc>
      </w:tr>
      <w:tr w:rsidR="00BD7EBD" w:rsidTr="0074335E">
        <w:trPr>
          <w:trHeight w:val="300"/>
          <w:ins w:id="13573" w:author="user" w:date="2012-02-29T14:53:00Z"/>
        </w:trPr>
        <w:tc>
          <w:tcPr>
            <w:tcW w:w="640" w:type="dxa"/>
            <w:tcBorders>
              <w:top w:val="nil"/>
              <w:left w:val="nil"/>
              <w:bottom w:val="nil"/>
              <w:right w:val="nil"/>
            </w:tcBorders>
            <w:shd w:val="clear" w:color="auto" w:fill="auto"/>
            <w:noWrap/>
            <w:vAlign w:val="bottom"/>
          </w:tcPr>
          <w:p w:rsidR="00BD7EBD" w:rsidRDefault="00BD7EBD" w:rsidP="0074335E">
            <w:pPr>
              <w:jc w:val="center"/>
              <w:rPr>
                <w:ins w:id="13574" w:author="user" w:date="2012-02-29T14:53:00Z"/>
                <w:rFonts w:ascii="Arial" w:hAnsi="Arial"/>
                <w:b/>
                <w:bCs/>
                <w:color w:val="000000"/>
                <w:sz w:val="22"/>
                <w:szCs w:val="22"/>
              </w:rPr>
            </w:pPr>
          </w:p>
        </w:tc>
        <w:tc>
          <w:tcPr>
            <w:tcW w:w="5135" w:type="dxa"/>
            <w:tcBorders>
              <w:top w:val="nil"/>
              <w:left w:val="nil"/>
              <w:bottom w:val="nil"/>
              <w:right w:val="nil"/>
            </w:tcBorders>
            <w:shd w:val="clear" w:color="auto" w:fill="auto"/>
            <w:noWrap/>
            <w:vAlign w:val="bottom"/>
          </w:tcPr>
          <w:p w:rsidR="00BD7EBD" w:rsidRDefault="00BD7EBD" w:rsidP="0074335E">
            <w:pPr>
              <w:rPr>
                <w:ins w:id="13575" w:author="user" w:date="2012-02-29T14:53:00Z"/>
                <w:rFonts w:ascii="Calibri" w:hAnsi="Calibri"/>
                <w:color w:val="000000"/>
                <w:sz w:val="22"/>
                <w:szCs w:val="22"/>
              </w:rPr>
            </w:pPr>
          </w:p>
        </w:tc>
        <w:tc>
          <w:tcPr>
            <w:tcW w:w="340" w:type="dxa"/>
            <w:tcBorders>
              <w:top w:val="nil"/>
              <w:left w:val="nil"/>
              <w:bottom w:val="nil"/>
              <w:right w:val="nil"/>
            </w:tcBorders>
            <w:shd w:val="clear" w:color="auto" w:fill="auto"/>
            <w:noWrap/>
            <w:vAlign w:val="bottom"/>
          </w:tcPr>
          <w:p w:rsidR="00BD7EBD" w:rsidRDefault="00BD7EBD" w:rsidP="0074335E">
            <w:pPr>
              <w:rPr>
                <w:ins w:id="13576" w:author="user" w:date="2012-02-29T14:53:00Z"/>
                <w:rFonts w:ascii="Calibri" w:hAnsi="Calibri"/>
                <w:color w:val="000000"/>
                <w:sz w:val="22"/>
                <w:szCs w:val="22"/>
              </w:rPr>
            </w:pPr>
          </w:p>
        </w:tc>
        <w:tc>
          <w:tcPr>
            <w:tcW w:w="362" w:type="dxa"/>
            <w:tcBorders>
              <w:top w:val="nil"/>
              <w:left w:val="nil"/>
              <w:bottom w:val="nil"/>
              <w:right w:val="nil"/>
            </w:tcBorders>
            <w:shd w:val="clear" w:color="auto" w:fill="auto"/>
            <w:noWrap/>
            <w:vAlign w:val="bottom"/>
          </w:tcPr>
          <w:p w:rsidR="00BD7EBD" w:rsidRDefault="00BD7EBD" w:rsidP="0074335E">
            <w:pPr>
              <w:rPr>
                <w:ins w:id="13577" w:author="user" w:date="2012-02-29T14:53:00Z"/>
                <w:rFonts w:ascii="Calibri" w:hAnsi="Calibri"/>
                <w:color w:val="000000"/>
                <w:sz w:val="22"/>
                <w:szCs w:val="22"/>
              </w:rPr>
            </w:pPr>
          </w:p>
        </w:tc>
        <w:tc>
          <w:tcPr>
            <w:tcW w:w="362" w:type="dxa"/>
            <w:tcBorders>
              <w:top w:val="nil"/>
              <w:left w:val="nil"/>
              <w:bottom w:val="nil"/>
              <w:right w:val="nil"/>
            </w:tcBorders>
            <w:shd w:val="clear" w:color="auto" w:fill="auto"/>
            <w:noWrap/>
            <w:vAlign w:val="bottom"/>
          </w:tcPr>
          <w:p w:rsidR="00BD7EBD" w:rsidRDefault="00BD7EBD" w:rsidP="0074335E">
            <w:pPr>
              <w:rPr>
                <w:ins w:id="13578" w:author="user" w:date="2012-02-29T14:53:00Z"/>
                <w:rFonts w:ascii="Calibri" w:hAnsi="Calibri"/>
                <w:color w:val="000000"/>
                <w:sz w:val="22"/>
                <w:szCs w:val="22"/>
              </w:rPr>
            </w:pPr>
          </w:p>
        </w:tc>
        <w:tc>
          <w:tcPr>
            <w:tcW w:w="362" w:type="dxa"/>
            <w:tcBorders>
              <w:top w:val="nil"/>
              <w:left w:val="nil"/>
              <w:bottom w:val="nil"/>
              <w:right w:val="nil"/>
            </w:tcBorders>
            <w:shd w:val="clear" w:color="auto" w:fill="auto"/>
            <w:noWrap/>
            <w:vAlign w:val="bottom"/>
          </w:tcPr>
          <w:p w:rsidR="00BD7EBD" w:rsidRDefault="00BD7EBD" w:rsidP="0074335E">
            <w:pPr>
              <w:rPr>
                <w:ins w:id="13579" w:author="user" w:date="2012-02-29T14:53:00Z"/>
                <w:rFonts w:ascii="Calibri" w:hAnsi="Calibri"/>
                <w:color w:val="000000"/>
                <w:sz w:val="22"/>
                <w:szCs w:val="22"/>
              </w:rPr>
            </w:pPr>
          </w:p>
        </w:tc>
        <w:tc>
          <w:tcPr>
            <w:tcW w:w="320" w:type="dxa"/>
            <w:tcBorders>
              <w:top w:val="nil"/>
              <w:left w:val="nil"/>
              <w:bottom w:val="nil"/>
              <w:right w:val="nil"/>
            </w:tcBorders>
            <w:shd w:val="clear" w:color="auto" w:fill="auto"/>
            <w:noWrap/>
            <w:vAlign w:val="bottom"/>
          </w:tcPr>
          <w:p w:rsidR="00BD7EBD" w:rsidRDefault="00BD7EBD" w:rsidP="0074335E">
            <w:pPr>
              <w:rPr>
                <w:ins w:id="13580" w:author="user" w:date="2012-02-29T14:53:00Z"/>
                <w:rFonts w:ascii="Calibri" w:hAnsi="Calibri"/>
                <w:color w:val="000000"/>
                <w:sz w:val="22"/>
                <w:szCs w:val="22"/>
              </w:rPr>
            </w:pPr>
          </w:p>
        </w:tc>
        <w:tc>
          <w:tcPr>
            <w:tcW w:w="340" w:type="dxa"/>
            <w:tcBorders>
              <w:top w:val="nil"/>
              <w:left w:val="nil"/>
              <w:bottom w:val="nil"/>
              <w:right w:val="nil"/>
            </w:tcBorders>
            <w:shd w:val="clear" w:color="auto" w:fill="auto"/>
            <w:noWrap/>
            <w:vAlign w:val="bottom"/>
          </w:tcPr>
          <w:p w:rsidR="00BD7EBD" w:rsidRDefault="00BD7EBD" w:rsidP="0074335E">
            <w:pPr>
              <w:rPr>
                <w:ins w:id="13581" w:author="user" w:date="2012-02-29T14:53:00Z"/>
                <w:rFonts w:ascii="Calibri" w:hAnsi="Calibri"/>
                <w:color w:val="000000"/>
                <w:sz w:val="22"/>
                <w:szCs w:val="22"/>
              </w:rPr>
            </w:pPr>
          </w:p>
        </w:tc>
        <w:tc>
          <w:tcPr>
            <w:tcW w:w="289" w:type="dxa"/>
            <w:tcBorders>
              <w:top w:val="nil"/>
              <w:left w:val="nil"/>
              <w:bottom w:val="nil"/>
              <w:right w:val="nil"/>
            </w:tcBorders>
            <w:shd w:val="clear" w:color="auto" w:fill="auto"/>
            <w:noWrap/>
            <w:vAlign w:val="bottom"/>
          </w:tcPr>
          <w:p w:rsidR="00BD7EBD" w:rsidRDefault="00BD7EBD" w:rsidP="0074335E">
            <w:pPr>
              <w:rPr>
                <w:ins w:id="13582" w:author="user" w:date="2012-02-29T14:53:00Z"/>
                <w:rFonts w:ascii="Calibri" w:hAnsi="Calibri"/>
                <w:color w:val="000000"/>
                <w:sz w:val="22"/>
                <w:szCs w:val="22"/>
              </w:rPr>
            </w:pPr>
          </w:p>
        </w:tc>
        <w:tc>
          <w:tcPr>
            <w:tcW w:w="320" w:type="dxa"/>
            <w:tcBorders>
              <w:top w:val="nil"/>
              <w:left w:val="nil"/>
              <w:bottom w:val="nil"/>
              <w:right w:val="nil"/>
            </w:tcBorders>
            <w:shd w:val="clear" w:color="auto" w:fill="auto"/>
            <w:noWrap/>
            <w:vAlign w:val="bottom"/>
          </w:tcPr>
          <w:p w:rsidR="00BD7EBD" w:rsidRDefault="00BD7EBD" w:rsidP="0074335E">
            <w:pPr>
              <w:rPr>
                <w:ins w:id="13583" w:author="user" w:date="2012-02-29T14:53:00Z"/>
                <w:rFonts w:ascii="Calibri" w:hAnsi="Calibri"/>
                <w:color w:val="000000"/>
                <w:sz w:val="22"/>
                <w:szCs w:val="22"/>
              </w:rPr>
            </w:pPr>
          </w:p>
        </w:tc>
        <w:tc>
          <w:tcPr>
            <w:tcW w:w="340" w:type="dxa"/>
            <w:tcBorders>
              <w:top w:val="nil"/>
              <w:left w:val="nil"/>
              <w:bottom w:val="nil"/>
              <w:right w:val="nil"/>
            </w:tcBorders>
            <w:shd w:val="clear" w:color="auto" w:fill="auto"/>
            <w:noWrap/>
            <w:vAlign w:val="bottom"/>
          </w:tcPr>
          <w:p w:rsidR="00BD7EBD" w:rsidRDefault="00BD7EBD" w:rsidP="0074335E">
            <w:pPr>
              <w:rPr>
                <w:ins w:id="13584" w:author="user" w:date="2012-02-29T14:53:00Z"/>
                <w:rFonts w:ascii="Calibri" w:hAnsi="Calibri"/>
                <w:color w:val="000000"/>
                <w:sz w:val="22"/>
                <w:szCs w:val="22"/>
              </w:rPr>
            </w:pPr>
          </w:p>
        </w:tc>
        <w:tc>
          <w:tcPr>
            <w:tcW w:w="305" w:type="dxa"/>
            <w:tcBorders>
              <w:top w:val="nil"/>
              <w:left w:val="nil"/>
              <w:bottom w:val="nil"/>
              <w:right w:val="nil"/>
            </w:tcBorders>
            <w:shd w:val="clear" w:color="auto" w:fill="auto"/>
            <w:noWrap/>
            <w:vAlign w:val="bottom"/>
          </w:tcPr>
          <w:p w:rsidR="00BD7EBD" w:rsidRDefault="00BD7EBD" w:rsidP="0074335E">
            <w:pPr>
              <w:rPr>
                <w:ins w:id="13585" w:author="user" w:date="2012-02-29T14:53:00Z"/>
                <w:rFonts w:ascii="Calibri" w:hAnsi="Calibri"/>
                <w:color w:val="000000"/>
                <w:sz w:val="22"/>
                <w:szCs w:val="22"/>
              </w:rPr>
            </w:pPr>
          </w:p>
        </w:tc>
        <w:tc>
          <w:tcPr>
            <w:tcW w:w="340" w:type="dxa"/>
            <w:tcBorders>
              <w:top w:val="nil"/>
              <w:left w:val="nil"/>
              <w:bottom w:val="nil"/>
              <w:right w:val="nil"/>
            </w:tcBorders>
            <w:shd w:val="clear" w:color="auto" w:fill="auto"/>
            <w:noWrap/>
            <w:vAlign w:val="bottom"/>
          </w:tcPr>
          <w:p w:rsidR="00BD7EBD" w:rsidRDefault="00BD7EBD" w:rsidP="0074335E">
            <w:pPr>
              <w:rPr>
                <w:ins w:id="13586" w:author="user" w:date="2012-02-29T14:53:00Z"/>
                <w:rFonts w:ascii="Calibri" w:hAnsi="Calibri"/>
                <w:color w:val="000000"/>
                <w:sz w:val="22"/>
                <w:szCs w:val="22"/>
              </w:rPr>
            </w:pPr>
          </w:p>
        </w:tc>
        <w:tc>
          <w:tcPr>
            <w:tcW w:w="340" w:type="dxa"/>
            <w:tcBorders>
              <w:top w:val="nil"/>
              <w:left w:val="nil"/>
              <w:bottom w:val="nil"/>
              <w:right w:val="nil"/>
            </w:tcBorders>
            <w:shd w:val="clear" w:color="auto" w:fill="auto"/>
            <w:noWrap/>
            <w:vAlign w:val="bottom"/>
          </w:tcPr>
          <w:p w:rsidR="00BD7EBD" w:rsidRDefault="00BD7EBD" w:rsidP="0074335E">
            <w:pPr>
              <w:rPr>
                <w:ins w:id="13587" w:author="user" w:date="2012-02-29T14:53:00Z"/>
                <w:rFonts w:ascii="Calibri" w:hAnsi="Calibri"/>
                <w:color w:val="000000"/>
                <w:sz w:val="22"/>
                <w:szCs w:val="22"/>
              </w:rPr>
            </w:pPr>
          </w:p>
        </w:tc>
        <w:tc>
          <w:tcPr>
            <w:tcW w:w="360" w:type="dxa"/>
            <w:tcBorders>
              <w:top w:val="nil"/>
              <w:left w:val="nil"/>
              <w:bottom w:val="nil"/>
              <w:right w:val="nil"/>
            </w:tcBorders>
            <w:shd w:val="clear" w:color="auto" w:fill="auto"/>
            <w:noWrap/>
            <w:vAlign w:val="bottom"/>
          </w:tcPr>
          <w:p w:rsidR="00BD7EBD" w:rsidRDefault="00BD7EBD" w:rsidP="0074335E">
            <w:pPr>
              <w:rPr>
                <w:ins w:id="13588" w:author="user" w:date="2012-02-29T14:53:00Z"/>
                <w:rFonts w:ascii="Calibri" w:hAnsi="Calibri"/>
                <w:color w:val="000000"/>
                <w:sz w:val="22"/>
                <w:szCs w:val="22"/>
              </w:rPr>
            </w:pPr>
          </w:p>
        </w:tc>
        <w:tc>
          <w:tcPr>
            <w:tcW w:w="400" w:type="dxa"/>
            <w:tcBorders>
              <w:top w:val="nil"/>
              <w:left w:val="nil"/>
              <w:bottom w:val="nil"/>
              <w:right w:val="nil"/>
            </w:tcBorders>
            <w:shd w:val="clear" w:color="auto" w:fill="auto"/>
            <w:noWrap/>
            <w:vAlign w:val="bottom"/>
          </w:tcPr>
          <w:p w:rsidR="00BD7EBD" w:rsidRDefault="00BD7EBD" w:rsidP="0074335E">
            <w:pPr>
              <w:rPr>
                <w:ins w:id="13589" w:author="user" w:date="2012-02-29T14:53:00Z"/>
                <w:rFonts w:ascii="Calibri" w:hAnsi="Calibri"/>
                <w:color w:val="000000"/>
                <w:sz w:val="22"/>
                <w:szCs w:val="22"/>
              </w:rPr>
            </w:pPr>
          </w:p>
        </w:tc>
        <w:tc>
          <w:tcPr>
            <w:tcW w:w="420" w:type="dxa"/>
            <w:tcBorders>
              <w:top w:val="nil"/>
              <w:left w:val="nil"/>
              <w:bottom w:val="nil"/>
              <w:right w:val="nil"/>
            </w:tcBorders>
            <w:shd w:val="clear" w:color="auto" w:fill="auto"/>
            <w:noWrap/>
            <w:vAlign w:val="bottom"/>
          </w:tcPr>
          <w:p w:rsidR="00BD7EBD" w:rsidRDefault="00BD7EBD" w:rsidP="0074335E">
            <w:pPr>
              <w:rPr>
                <w:ins w:id="13590" w:author="user" w:date="2012-02-29T14:53:00Z"/>
                <w:rFonts w:ascii="Calibri" w:hAnsi="Calibri"/>
                <w:color w:val="000000"/>
                <w:sz w:val="22"/>
                <w:szCs w:val="22"/>
              </w:rPr>
            </w:pPr>
          </w:p>
        </w:tc>
        <w:tc>
          <w:tcPr>
            <w:tcW w:w="440" w:type="dxa"/>
            <w:tcBorders>
              <w:top w:val="nil"/>
              <w:left w:val="nil"/>
              <w:bottom w:val="nil"/>
              <w:right w:val="nil"/>
            </w:tcBorders>
            <w:shd w:val="clear" w:color="auto" w:fill="auto"/>
            <w:noWrap/>
            <w:vAlign w:val="bottom"/>
          </w:tcPr>
          <w:p w:rsidR="00BD7EBD" w:rsidRDefault="00BD7EBD" w:rsidP="0074335E">
            <w:pPr>
              <w:rPr>
                <w:ins w:id="13591" w:author="user" w:date="2012-02-29T14:53:00Z"/>
                <w:rFonts w:ascii="Calibri" w:hAnsi="Calibri"/>
                <w:color w:val="000000"/>
                <w:sz w:val="22"/>
                <w:szCs w:val="22"/>
              </w:rPr>
            </w:pPr>
          </w:p>
        </w:tc>
        <w:tc>
          <w:tcPr>
            <w:tcW w:w="340" w:type="dxa"/>
            <w:tcBorders>
              <w:top w:val="nil"/>
              <w:left w:val="nil"/>
              <w:bottom w:val="nil"/>
              <w:right w:val="nil"/>
            </w:tcBorders>
            <w:shd w:val="clear" w:color="auto" w:fill="auto"/>
            <w:noWrap/>
            <w:vAlign w:val="bottom"/>
          </w:tcPr>
          <w:p w:rsidR="00BD7EBD" w:rsidRDefault="00BD7EBD" w:rsidP="0074335E">
            <w:pPr>
              <w:rPr>
                <w:ins w:id="13592" w:author="user" w:date="2012-02-29T14:53:00Z"/>
                <w:rFonts w:ascii="Calibri" w:hAnsi="Calibri"/>
                <w:color w:val="000000"/>
                <w:sz w:val="22"/>
                <w:szCs w:val="22"/>
              </w:rPr>
            </w:pPr>
          </w:p>
        </w:tc>
        <w:tc>
          <w:tcPr>
            <w:tcW w:w="305" w:type="dxa"/>
            <w:tcBorders>
              <w:top w:val="nil"/>
              <w:left w:val="nil"/>
              <w:bottom w:val="nil"/>
              <w:right w:val="nil"/>
            </w:tcBorders>
            <w:shd w:val="clear" w:color="auto" w:fill="auto"/>
            <w:noWrap/>
            <w:vAlign w:val="bottom"/>
          </w:tcPr>
          <w:p w:rsidR="00BD7EBD" w:rsidRDefault="00BD7EBD" w:rsidP="0074335E">
            <w:pPr>
              <w:rPr>
                <w:ins w:id="13593" w:author="user" w:date="2012-02-29T14:53:00Z"/>
                <w:rFonts w:ascii="Calibri" w:hAnsi="Calibri"/>
                <w:color w:val="000000"/>
                <w:sz w:val="22"/>
                <w:szCs w:val="22"/>
              </w:rPr>
            </w:pPr>
          </w:p>
        </w:tc>
        <w:tc>
          <w:tcPr>
            <w:tcW w:w="305" w:type="dxa"/>
            <w:tcBorders>
              <w:top w:val="nil"/>
              <w:left w:val="nil"/>
              <w:bottom w:val="nil"/>
              <w:right w:val="nil"/>
            </w:tcBorders>
            <w:shd w:val="clear" w:color="auto" w:fill="auto"/>
            <w:noWrap/>
            <w:vAlign w:val="bottom"/>
          </w:tcPr>
          <w:p w:rsidR="00BD7EBD" w:rsidRDefault="00BD7EBD" w:rsidP="0074335E">
            <w:pPr>
              <w:rPr>
                <w:ins w:id="13594" w:author="user" w:date="2012-02-29T14:53:00Z"/>
                <w:rFonts w:ascii="Calibri" w:hAnsi="Calibri"/>
                <w:color w:val="000000"/>
                <w:sz w:val="22"/>
                <w:szCs w:val="22"/>
              </w:rPr>
            </w:pPr>
          </w:p>
        </w:tc>
        <w:tc>
          <w:tcPr>
            <w:tcW w:w="320" w:type="dxa"/>
            <w:tcBorders>
              <w:top w:val="nil"/>
              <w:left w:val="nil"/>
              <w:bottom w:val="nil"/>
              <w:right w:val="nil"/>
            </w:tcBorders>
            <w:shd w:val="clear" w:color="auto" w:fill="auto"/>
            <w:noWrap/>
            <w:vAlign w:val="bottom"/>
          </w:tcPr>
          <w:p w:rsidR="00BD7EBD" w:rsidRDefault="00BD7EBD" w:rsidP="0074335E">
            <w:pPr>
              <w:rPr>
                <w:ins w:id="13595" w:author="user" w:date="2012-02-29T14:53:00Z"/>
                <w:rFonts w:ascii="Calibri" w:hAnsi="Calibri"/>
                <w:color w:val="000000"/>
                <w:sz w:val="22"/>
                <w:szCs w:val="22"/>
              </w:rPr>
            </w:pPr>
          </w:p>
        </w:tc>
        <w:tc>
          <w:tcPr>
            <w:tcW w:w="305" w:type="dxa"/>
            <w:tcBorders>
              <w:top w:val="nil"/>
              <w:left w:val="nil"/>
              <w:bottom w:val="nil"/>
              <w:right w:val="nil"/>
            </w:tcBorders>
            <w:shd w:val="clear" w:color="auto" w:fill="auto"/>
            <w:noWrap/>
            <w:vAlign w:val="bottom"/>
          </w:tcPr>
          <w:p w:rsidR="00BD7EBD" w:rsidRDefault="00BD7EBD" w:rsidP="0074335E">
            <w:pPr>
              <w:rPr>
                <w:ins w:id="13596" w:author="user" w:date="2012-02-29T14:53:00Z"/>
                <w:rFonts w:ascii="Calibri" w:hAnsi="Calibri"/>
                <w:color w:val="000000"/>
                <w:sz w:val="22"/>
                <w:szCs w:val="22"/>
              </w:rPr>
            </w:pPr>
          </w:p>
        </w:tc>
        <w:tc>
          <w:tcPr>
            <w:tcW w:w="320" w:type="dxa"/>
            <w:tcBorders>
              <w:top w:val="nil"/>
              <w:left w:val="nil"/>
              <w:bottom w:val="nil"/>
              <w:right w:val="nil"/>
            </w:tcBorders>
            <w:shd w:val="clear" w:color="auto" w:fill="auto"/>
            <w:noWrap/>
            <w:vAlign w:val="bottom"/>
          </w:tcPr>
          <w:p w:rsidR="00BD7EBD" w:rsidRDefault="00BD7EBD" w:rsidP="0074335E">
            <w:pPr>
              <w:rPr>
                <w:ins w:id="13597" w:author="user" w:date="2012-02-29T14:53:00Z"/>
                <w:rFonts w:ascii="Calibri" w:hAnsi="Calibri"/>
                <w:color w:val="000000"/>
                <w:sz w:val="22"/>
                <w:szCs w:val="22"/>
              </w:rPr>
            </w:pPr>
          </w:p>
        </w:tc>
        <w:tc>
          <w:tcPr>
            <w:tcW w:w="340" w:type="dxa"/>
            <w:tcBorders>
              <w:top w:val="nil"/>
              <w:left w:val="nil"/>
              <w:bottom w:val="nil"/>
              <w:right w:val="nil"/>
            </w:tcBorders>
            <w:shd w:val="clear" w:color="auto" w:fill="auto"/>
            <w:noWrap/>
            <w:vAlign w:val="bottom"/>
          </w:tcPr>
          <w:p w:rsidR="00BD7EBD" w:rsidRDefault="00BD7EBD" w:rsidP="0074335E">
            <w:pPr>
              <w:rPr>
                <w:ins w:id="13598" w:author="user" w:date="2012-02-29T14:53:00Z"/>
                <w:rFonts w:ascii="Calibri" w:hAnsi="Calibri"/>
                <w:color w:val="000000"/>
                <w:sz w:val="22"/>
                <w:szCs w:val="22"/>
              </w:rPr>
            </w:pPr>
          </w:p>
        </w:tc>
        <w:tc>
          <w:tcPr>
            <w:tcW w:w="305" w:type="dxa"/>
            <w:tcBorders>
              <w:top w:val="nil"/>
              <w:left w:val="nil"/>
              <w:bottom w:val="nil"/>
              <w:right w:val="nil"/>
            </w:tcBorders>
            <w:shd w:val="clear" w:color="auto" w:fill="auto"/>
            <w:noWrap/>
            <w:vAlign w:val="bottom"/>
          </w:tcPr>
          <w:p w:rsidR="00BD7EBD" w:rsidRDefault="00BD7EBD" w:rsidP="0074335E">
            <w:pPr>
              <w:rPr>
                <w:ins w:id="13599" w:author="user" w:date="2012-02-29T14:53:00Z"/>
                <w:rFonts w:ascii="Calibri" w:hAnsi="Calibri"/>
                <w:color w:val="000000"/>
                <w:sz w:val="22"/>
                <w:szCs w:val="22"/>
              </w:rPr>
            </w:pPr>
          </w:p>
        </w:tc>
      </w:tr>
      <w:tr w:rsidR="00BD7EBD" w:rsidTr="0074335E">
        <w:trPr>
          <w:trHeight w:val="300"/>
          <w:ins w:id="13600" w:author="user" w:date="2012-02-29T14:53:00Z"/>
        </w:trPr>
        <w:tc>
          <w:tcPr>
            <w:tcW w:w="640" w:type="dxa"/>
            <w:vMerge w:val="restart"/>
            <w:tcBorders>
              <w:top w:val="single" w:sz="4" w:space="0" w:color="auto"/>
              <w:left w:val="single" w:sz="4" w:space="0" w:color="auto"/>
              <w:bottom w:val="single" w:sz="4" w:space="0" w:color="auto"/>
              <w:right w:val="single" w:sz="4" w:space="0" w:color="auto"/>
            </w:tcBorders>
            <w:shd w:val="clear" w:color="auto" w:fill="auto"/>
          </w:tcPr>
          <w:p w:rsidR="00BD7EBD" w:rsidRDefault="00BD7EBD" w:rsidP="0074335E">
            <w:pPr>
              <w:jc w:val="center"/>
              <w:rPr>
                <w:ins w:id="13601" w:author="user" w:date="2012-02-29T14:53:00Z"/>
                <w:rFonts w:ascii="Calibri" w:hAnsi="Calibri"/>
                <w:b/>
                <w:bCs/>
                <w:color w:val="000000"/>
                <w:sz w:val="18"/>
                <w:szCs w:val="18"/>
              </w:rPr>
            </w:pPr>
            <w:ins w:id="13602" w:author="user" w:date="2012-02-29T14:53:00Z">
              <w:r>
                <w:rPr>
                  <w:rFonts w:ascii="Calibri" w:hAnsi="Calibri"/>
                  <w:b/>
                  <w:bCs/>
                  <w:color w:val="000000"/>
                  <w:sz w:val="18"/>
                  <w:szCs w:val="18"/>
                </w:rPr>
                <w:t>S.N.</w:t>
              </w:r>
            </w:ins>
          </w:p>
        </w:tc>
        <w:tc>
          <w:tcPr>
            <w:tcW w:w="5135" w:type="dxa"/>
            <w:vMerge w:val="restart"/>
            <w:tcBorders>
              <w:top w:val="single" w:sz="4" w:space="0" w:color="auto"/>
              <w:left w:val="single" w:sz="4" w:space="0" w:color="auto"/>
              <w:bottom w:val="single" w:sz="4" w:space="0" w:color="auto"/>
              <w:right w:val="single" w:sz="4" w:space="0" w:color="auto"/>
            </w:tcBorders>
            <w:shd w:val="clear" w:color="auto" w:fill="auto"/>
          </w:tcPr>
          <w:p w:rsidR="00BD7EBD" w:rsidRDefault="00BD7EBD" w:rsidP="0074335E">
            <w:pPr>
              <w:jc w:val="center"/>
              <w:rPr>
                <w:ins w:id="13603" w:author="user" w:date="2012-02-29T14:53:00Z"/>
                <w:rFonts w:ascii="Calibri" w:hAnsi="Calibri"/>
                <w:b/>
                <w:bCs/>
                <w:color w:val="000000"/>
                <w:sz w:val="18"/>
                <w:szCs w:val="18"/>
              </w:rPr>
            </w:pPr>
            <w:ins w:id="13604" w:author="user" w:date="2012-02-29T14:53:00Z">
              <w:r>
                <w:rPr>
                  <w:rFonts w:ascii="Calibri" w:hAnsi="Calibri"/>
                  <w:b/>
                  <w:bCs/>
                  <w:color w:val="000000"/>
                  <w:sz w:val="18"/>
                  <w:szCs w:val="18"/>
                </w:rPr>
                <w:t>Tasks</w:t>
              </w:r>
            </w:ins>
          </w:p>
        </w:tc>
        <w:tc>
          <w:tcPr>
            <w:tcW w:w="340" w:type="dxa"/>
            <w:tcBorders>
              <w:top w:val="single" w:sz="4" w:space="0" w:color="auto"/>
              <w:left w:val="nil"/>
              <w:bottom w:val="single" w:sz="4" w:space="0" w:color="auto"/>
              <w:right w:val="single" w:sz="4" w:space="0" w:color="auto"/>
            </w:tcBorders>
            <w:shd w:val="clear" w:color="auto" w:fill="auto"/>
          </w:tcPr>
          <w:p w:rsidR="00BD7EBD" w:rsidRDefault="00BD7EBD" w:rsidP="0074335E">
            <w:pPr>
              <w:jc w:val="center"/>
              <w:rPr>
                <w:ins w:id="13605" w:author="user" w:date="2012-02-29T14:53:00Z"/>
                <w:rFonts w:ascii="Calibri" w:hAnsi="Calibri"/>
                <w:b/>
                <w:bCs/>
                <w:color w:val="000000"/>
                <w:sz w:val="18"/>
                <w:szCs w:val="18"/>
              </w:rPr>
            </w:pPr>
            <w:ins w:id="13606" w:author="user" w:date="2012-02-29T14:53:00Z">
              <w:r>
                <w:rPr>
                  <w:rFonts w:ascii="Calibri" w:hAnsi="Calibri"/>
                  <w:b/>
                  <w:bCs/>
                  <w:color w:val="000000"/>
                  <w:sz w:val="18"/>
                  <w:szCs w:val="18"/>
                </w:rPr>
                <w:t> </w:t>
              </w:r>
            </w:ins>
          </w:p>
        </w:tc>
        <w:tc>
          <w:tcPr>
            <w:tcW w:w="1086" w:type="dxa"/>
            <w:gridSpan w:val="3"/>
            <w:tcBorders>
              <w:top w:val="single" w:sz="4" w:space="0" w:color="auto"/>
              <w:left w:val="nil"/>
              <w:bottom w:val="single" w:sz="4" w:space="0" w:color="auto"/>
              <w:right w:val="single" w:sz="4" w:space="0" w:color="auto"/>
            </w:tcBorders>
            <w:shd w:val="clear" w:color="auto" w:fill="auto"/>
          </w:tcPr>
          <w:p w:rsidR="00BD7EBD" w:rsidRDefault="00BD7EBD" w:rsidP="0074335E">
            <w:pPr>
              <w:jc w:val="center"/>
              <w:rPr>
                <w:ins w:id="13607" w:author="user" w:date="2012-02-29T14:53:00Z"/>
                <w:rFonts w:ascii="Arial Narrow" w:hAnsi="Arial Narrow"/>
                <w:b/>
                <w:bCs/>
                <w:color w:val="000000"/>
                <w:sz w:val="14"/>
                <w:szCs w:val="14"/>
              </w:rPr>
            </w:pPr>
            <w:ins w:id="13608" w:author="user" w:date="2012-02-29T14:53:00Z">
              <w:r>
                <w:rPr>
                  <w:rFonts w:ascii="Arial Narrow" w:hAnsi="Arial Narrow"/>
                  <w:b/>
                  <w:bCs/>
                  <w:color w:val="000000"/>
                  <w:sz w:val="14"/>
                  <w:szCs w:val="14"/>
                </w:rPr>
                <w:t>2011</w:t>
              </w:r>
            </w:ins>
          </w:p>
        </w:tc>
        <w:tc>
          <w:tcPr>
            <w:tcW w:w="4214" w:type="dxa"/>
            <w:gridSpan w:val="12"/>
            <w:tcBorders>
              <w:top w:val="single" w:sz="4" w:space="0" w:color="auto"/>
              <w:left w:val="nil"/>
              <w:bottom w:val="single" w:sz="4" w:space="0" w:color="auto"/>
              <w:right w:val="single" w:sz="4" w:space="0" w:color="000000"/>
            </w:tcBorders>
            <w:shd w:val="clear" w:color="auto" w:fill="auto"/>
          </w:tcPr>
          <w:p w:rsidR="00BD7EBD" w:rsidRDefault="00BD7EBD" w:rsidP="0074335E">
            <w:pPr>
              <w:jc w:val="center"/>
              <w:rPr>
                <w:ins w:id="13609" w:author="user" w:date="2012-02-29T14:53:00Z"/>
                <w:rFonts w:ascii="Arial Narrow" w:hAnsi="Arial Narrow"/>
                <w:b/>
                <w:bCs/>
                <w:color w:val="000000"/>
                <w:sz w:val="14"/>
                <w:szCs w:val="14"/>
              </w:rPr>
            </w:pPr>
            <w:ins w:id="13610" w:author="user" w:date="2012-02-29T14:53:00Z">
              <w:r>
                <w:rPr>
                  <w:rFonts w:ascii="Arial Narrow" w:hAnsi="Arial Narrow"/>
                  <w:b/>
                  <w:bCs/>
                  <w:color w:val="000000"/>
                  <w:sz w:val="14"/>
                  <w:szCs w:val="14"/>
                </w:rPr>
                <w:t>2012</w:t>
              </w:r>
            </w:ins>
          </w:p>
        </w:tc>
        <w:tc>
          <w:tcPr>
            <w:tcW w:w="1270" w:type="dxa"/>
            <w:gridSpan w:val="4"/>
            <w:tcBorders>
              <w:top w:val="single" w:sz="4" w:space="0" w:color="auto"/>
              <w:left w:val="nil"/>
              <w:bottom w:val="single" w:sz="4" w:space="0" w:color="auto"/>
              <w:right w:val="single" w:sz="4" w:space="0" w:color="000000"/>
            </w:tcBorders>
            <w:shd w:val="clear" w:color="auto" w:fill="auto"/>
            <w:noWrap/>
          </w:tcPr>
          <w:p w:rsidR="00BD7EBD" w:rsidRDefault="00BD7EBD" w:rsidP="0074335E">
            <w:pPr>
              <w:jc w:val="center"/>
              <w:rPr>
                <w:ins w:id="13611" w:author="user" w:date="2012-02-29T14:53:00Z"/>
                <w:rFonts w:ascii="Calibri" w:hAnsi="Calibri"/>
                <w:b/>
                <w:bCs/>
                <w:color w:val="000000"/>
                <w:sz w:val="16"/>
                <w:szCs w:val="16"/>
              </w:rPr>
            </w:pPr>
            <w:ins w:id="13612" w:author="user" w:date="2012-02-29T14:53:00Z">
              <w:r>
                <w:rPr>
                  <w:rFonts w:ascii="Calibri" w:hAnsi="Calibri"/>
                  <w:b/>
                  <w:bCs/>
                  <w:color w:val="000000"/>
                  <w:sz w:val="16"/>
                  <w:szCs w:val="16"/>
                </w:rPr>
                <w:t>2013</w:t>
              </w:r>
            </w:ins>
          </w:p>
        </w:tc>
        <w:tc>
          <w:tcPr>
            <w:tcW w:w="1270" w:type="dxa"/>
            <w:gridSpan w:val="4"/>
            <w:tcBorders>
              <w:top w:val="single" w:sz="4" w:space="0" w:color="auto"/>
              <w:left w:val="nil"/>
              <w:bottom w:val="single" w:sz="4" w:space="0" w:color="auto"/>
              <w:right w:val="single" w:sz="4" w:space="0" w:color="000000"/>
            </w:tcBorders>
            <w:shd w:val="clear" w:color="auto" w:fill="auto"/>
            <w:noWrap/>
          </w:tcPr>
          <w:p w:rsidR="00BD7EBD" w:rsidRDefault="00BD7EBD" w:rsidP="0074335E">
            <w:pPr>
              <w:jc w:val="center"/>
              <w:rPr>
                <w:ins w:id="13613" w:author="user" w:date="2012-02-29T14:53:00Z"/>
                <w:rFonts w:ascii="Calibri" w:hAnsi="Calibri"/>
                <w:b/>
                <w:bCs/>
                <w:color w:val="000000"/>
                <w:sz w:val="16"/>
                <w:szCs w:val="16"/>
              </w:rPr>
            </w:pPr>
            <w:ins w:id="13614" w:author="user" w:date="2012-02-29T14:53:00Z">
              <w:r>
                <w:rPr>
                  <w:rFonts w:ascii="Calibri" w:hAnsi="Calibri"/>
                  <w:b/>
                  <w:bCs/>
                  <w:color w:val="000000"/>
                  <w:sz w:val="16"/>
                  <w:szCs w:val="16"/>
                </w:rPr>
                <w:t>2014</w:t>
              </w:r>
            </w:ins>
          </w:p>
        </w:tc>
      </w:tr>
      <w:tr w:rsidR="00BD7EBD" w:rsidTr="0074335E">
        <w:trPr>
          <w:trHeight w:val="300"/>
          <w:ins w:id="13615" w:author="user" w:date="2012-02-29T14:53:00Z"/>
        </w:trPr>
        <w:tc>
          <w:tcPr>
            <w:tcW w:w="6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BD7EBD" w:rsidRDefault="00BD7EBD" w:rsidP="0074335E">
            <w:pPr>
              <w:rPr>
                <w:ins w:id="13616" w:author="user" w:date="2012-02-29T14:53:00Z"/>
                <w:rFonts w:ascii="Calibri" w:hAnsi="Calibri"/>
                <w:b/>
                <w:bCs/>
                <w:color w:val="000000"/>
                <w:sz w:val="18"/>
                <w:szCs w:val="18"/>
              </w:rPr>
            </w:pPr>
          </w:p>
        </w:tc>
        <w:tc>
          <w:tcPr>
            <w:tcW w:w="5135" w:type="dxa"/>
            <w:vMerge/>
            <w:tcBorders>
              <w:top w:val="single" w:sz="4" w:space="0" w:color="auto"/>
              <w:left w:val="single" w:sz="4" w:space="0" w:color="auto"/>
              <w:bottom w:val="single" w:sz="4" w:space="0" w:color="auto"/>
              <w:right w:val="single" w:sz="4" w:space="0" w:color="auto"/>
            </w:tcBorders>
            <w:shd w:val="clear" w:color="auto" w:fill="auto"/>
            <w:vAlign w:val="center"/>
          </w:tcPr>
          <w:p w:rsidR="00BD7EBD" w:rsidRDefault="00BD7EBD" w:rsidP="0074335E">
            <w:pPr>
              <w:rPr>
                <w:ins w:id="13617" w:author="user" w:date="2012-02-29T14:53:00Z"/>
                <w:rFonts w:ascii="Calibri" w:hAnsi="Calibri"/>
                <w:b/>
                <w:bCs/>
                <w:color w:val="000000"/>
                <w:sz w:val="18"/>
                <w:szCs w:val="18"/>
              </w:rPr>
            </w:pPr>
          </w:p>
        </w:tc>
        <w:tc>
          <w:tcPr>
            <w:tcW w:w="340" w:type="dxa"/>
            <w:tcBorders>
              <w:top w:val="nil"/>
              <w:left w:val="nil"/>
              <w:bottom w:val="nil"/>
              <w:right w:val="single" w:sz="4" w:space="0" w:color="auto"/>
            </w:tcBorders>
            <w:shd w:val="clear" w:color="auto" w:fill="auto"/>
          </w:tcPr>
          <w:p w:rsidR="00BD7EBD" w:rsidRDefault="00BD7EBD" w:rsidP="0074335E">
            <w:pPr>
              <w:jc w:val="center"/>
              <w:rPr>
                <w:ins w:id="13618" w:author="user" w:date="2012-02-29T14:53:00Z"/>
                <w:rFonts w:ascii="Calibri" w:hAnsi="Calibri"/>
                <w:color w:val="000000"/>
                <w:sz w:val="16"/>
                <w:szCs w:val="16"/>
              </w:rPr>
            </w:pPr>
            <w:ins w:id="13619" w:author="user" w:date="2012-02-29T14:53:00Z">
              <w:r>
                <w:rPr>
                  <w:rFonts w:ascii="Calibri" w:hAnsi="Calibri"/>
                  <w:color w:val="000000"/>
                  <w:sz w:val="16"/>
                  <w:szCs w:val="16"/>
                </w:rPr>
                <w:t>9</w:t>
              </w:r>
            </w:ins>
          </w:p>
        </w:tc>
        <w:tc>
          <w:tcPr>
            <w:tcW w:w="362" w:type="dxa"/>
            <w:tcBorders>
              <w:top w:val="nil"/>
              <w:left w:val="nil"/>
              <w:bottom w:val="single" w:sz="4" w:space="0" w:color="auto"/>
              <w:right w:val="single" w:sz="4" w:space="0" w:color="auto"/>
            </w:tcBorders>
            <w:shd w:val="clear" w:color="auto" w:fill="auto"/>
          </w:tcPr>
          <w:p w:rsidR="00BD7EBD" w:rsidRDefault="00BD7EBD" w:rsidP="0074335E">
            <w:pPr>
              <w:jc w:val="center"/>
              <w:rPr>
                <w:ins w:id="13620" w:author="user" w:date="2012-02-29T14:53:00Z"/>
                <w:rFonts w:ascii="Arial Narrow" w:hAnsi="Arial Narrow"/>
                <w:color w:val="000000"/>
                <w:sz w:val="16"/>
                <w:szCs w:val="16"/>
              </w:rPr>
            </w:pPr>
            <w:ins w:id="13621" w:author="user" w:date="2012-02-29T14:53:00Z">
              <w:r>
                <w:rPr>
                  <w:rFonts w:ascii="Arial Narrow" w:hAnsi="Arial Narrow"/>
                  <w:color w:val="000000"/>
                  <w:sz w:val="16"/>
                  <w:szCs w:val="16"/>
                </w:rPr>
                <w:t>10</w:t>
              </w:r>
            </w:ins>
          </w:p>
        </w:tc>
        <w:tc>
          <w:tcPr>
            <w:tcW w:w="362" w:type="dxa"/>
            <w:tcBorders>
              <w:top w:val="nil"/>
              <w:left w:val="nil"/>
              <w:bottom w:val="single" w:sz="4" w:space="0" w:color="auto"/>
              <w:right w:val="single" w:sz="4" w:space="0" w:color="auto"/>
            </w:tcBorders>
            <w:shd w:val="clear" w:color="auto" w:fill="auto"/>
          </w:tcPr>
          <w:p w:rsidR="00BD7EBD" w:rsidRDefault="00BD7EBD" w:rsidP="0074335E">
            <w:pPr>
              <w:jc w:val="center"/>
              <w:rPr>
                <w:ins w:id="13622" w:author="user" w:date="2012-02-29T14:53:00Z"/>
                <w:rFonts w:ascii="Arial Narrow" w:hAnsi="Arial Narrow"/>
                <w:color w:val="000000"/>
                <w:sz w:val="16"/>
                <w:szCs w:val="16"/>
              </w:rPr>
            </w:pPr>
            <w:ins w:id="13623" w:author="user" w:date="2012-02-29T14:53:00Z">
              <w:r>
                <w:rPr>
                  <w:rFonts w:ascii="Arial Narrow" w:hAnsi="Arial Narrow"/>
                  <w:color w:val="000000"/>
                  <w:sz w:val="16"/>
                  <w:szCs w:val="16"/>
                </w:rPr>
                <w:t>11</w:t>
              </w:r>
            </w:ins>
          </w:p>
        </w:tc>
        <w:tc>
          <w:tcPr>
            <w:tcW w:w="362" w:type="dxa"/>
            <w:tcBorders>
              <w:top w:val="nil"/>
              <w:left w:val="nil"/>
              <w:bottom w:val="single" w:sz="4" w:space="0" w:color="auto"/>
              <w:right w:val="single" w:sz="4" w:space="0" w:color="auto"/>
            </w:tcBorders>
            <w:shd w:val="clear" w:color="auto" w:fill="auto"/>
          </w:tcPr>
          <w:p w:rsidR="00BD7EBD" w:rsidRDefault="00BD7EBD" w:rsidP="0074335E">
            <w:pPr>
              <w:jc w:val="center"/>
              <w:rPr>
                <w:ins w:id="13624" w:author="user" w:date="2012-02-29T14:53:00Z"/>
                <w:rFonts w:ascii="Arial Narrow" w:hAnsi="Arial Narrow"/>
                <w:color w:val="000000"/>
                <w:sz w:val="16"/>
                <w:szCs w:val="16"/>
              </w:rPr>
            </w:pPr>
            <w:ins w:id="13625" w:author="user" w:date="2012-02-29T14:53:00Z">
              <w:r>
                <w:rPr>
                  <w:rFonts w:ascii="Arial Narrow" w:hAnsi="Arial Narrow"/>
                  <w:color w:val="000000"/>
                  <w:sz w:val="16"/>
                  <w:szCs w:val="16"/>
                </w:rPr>
                <w:t>12</w:t>
              </w:r>
            </w:ins>
          </w:p>
        </w:tc>
        <w:tc>
          <w:tcPr>
            <w:tcW w:w="320" w:type="dxa"/>
            <w:tcBorders>
              <w:top w:val="nil"/>
              <w:left w:val="nil"/>
              <w:bottom w:val="single" w:sz="4" w:space="0" w:color="auto"/>
              <w:right w:val="single" w:sz="4" w:space="0" w:color="auto"/>
            </w:tcBorders>
            <w:shd w:val="clear" w:color="auto" w:fill="auto"/>
          </w:tcPr>
          <w:p w:rsidR="00BD7EBD" w:rsidRDefault="00BD7EBD" w:rsidP="0074335E">
            <w:pPr>
              <w:jc w:val="center"/>
              <w:rPr>
                <w:ins w:id="13626" w:author="user" w:date="2012-02-29T14:53:00Z"/>
                <w:rFonts w:ascii="Arial Narrow" w:hAnsi="Arial Narrow"/>
                <w:color w:val="000000"/>
                <w:sz w:val="16"/>
                <w:szCs w:val="16"/>
              </w:rPr>
            </w:pPr>
            <w:ins w:id="13627" w:author="user" w:date="2012-02-29T14:53:00Z">
              <w:r>
                <w:rPr>
                  <w:rFonts w:ascii="Arial Narrow" w:hAnsi="Arial Narrow"/>
                  <w:color w:val="000000"/>
                  <w:sz w:val="16"/>
                  <w:szCs w:val="16"/>
                </w:rPr>
                <w:t>1</w:t>
              </w:r>
            </w:ins>
          </w:p>
        </w:tc>
        <w:tc>
          <w:tcPr>
            <w:tcW w:w="340" w:type="dxa"/>
            <w:tcBorders>
              <w:top w:val="nil"/>
              <w:left w:val="nil"/>
              <w:bottom w:val="single" w:sz="4" w:space="0" w:color="auto"/>
              <w:right w:val="single" w:sz="4" w:space="0" w:color="auto"/>
            </w:tcBorders>
            <w:shd w:val="clear" w:color="auto" w:fill="auto"/>
          </w:tcPr>
          <w:p w:rsidR="00BD7EBD" w:rsidRDefault="00BD7EBD" w:rsidP="0074335E">
            <w:pPr>
              <w:jc w:val="center"/>
              <w:rPr>
                <w:ins w:id="13628" w:author="user" w:date="2012-02-29T14:53:00Z"/>
                <w:rFonts w:ascii="Arial Narrow" w:hAnsi="Arial Narrow"/>
                <w:color w:val="000000"/>
                <w:sz w:val="16"/>
                <w:szCs w:val="16"/>
              </w:rPr>
            </w:pPr>
            <w:ins w:id="13629" w:author="user" w:date="2012-02-29T14:53:00Z">
              <w:r>
                <w:rPr>
                  <w:rFonts w:ascii="Arial Narrow" w:hAnsi="Arial Narrow"/>
                  <w:color w:val="000000"/>
                  <w:sz w:val="16"/>
                  <w:szCs w:val="16"/>
                </w:rPr>
                <w:t>2</w:t>
              </w:r>
            </w:ins>
          </w:p>
        </w:tc>
        <w:tc>
          <w:tcPr>
            <w:tcW w:w="289" w:type="dxa"/>
            <w:tcBorders>
              <w:top w:val="nil"/>
              <w:left w:val="nil"/>
              <w:bottom w:val="single" w:sz="4" w:space="0" w:color="auto"/>
              <w:right w:val="single" w:sz="4" w:space="0" w:color="auto"/>
            </w:tcBorders>
            <w:shd w:val="clear" w:color="auto" w:fill="auto"/>
          </w:tcPr>
          <w:p w:rsidR="00BD7EBD" w:rsidRDefault="00BD7EBD" w:rsidP="0074335E">
            <w:pPr>
              <w:jc w:val="center"/>
              <w:rPr>
                <w:ins w:id="13630" w:author="user" w:date="2012-02-29T14:53:00Z"/>
                <w:rFonts w:ascii="Arial Narrow" w:hAnsi="Arial Narrow"/>
                <w:color w:val="000000"/>
                <w:sz w:val="16"/>
                <w:szCs w:val="16"/>
              </w:rPr>
            </w:pPr>
            <w:ins w:id="13631" w:author="user" w:date="2012-02-29T14:53:00Z">
              <w:r>
                <w:rPr>
                  <w:rFonts w:ascii="Arial Narrow" w:hAnsi="Arial Narrow"/>
                  <w:color w:val="000000"/>
                  <w:sz w:val="16"/>
                  <w:szCs w:val="16"/>
                </w:rPr>
                <w:t>3</w:t>
              </w:r>
            </w:ins>
          </w:p>
        </w:tc>
        <w:tc>
          <w:tcPr>
            <w:tcW w:w="320" w:type="dxa"/>
            <w:tcBorders>
              <w:top w:val="nil"/>
              <w:left w:val="nil"/>
              <w:bottom w:val="single" w:sz="4" w:space="0" w:color="auto"/>
              <w:right w:val="single" w:sz="4" w:space="0" w:color="auto"/>
            </w:tcBorders>
            <w:shd w:val="clear" w:color="auto" w:fill="auto"/>
          </w:tcPr>
          <w:p w:rsidR="00BD7EBD" w:rsidRDefault="00BD7EBD" w:rsidP="0074335E">
            <w:pPr>
              <w:jc w:val="center"/>
              <w:rPr>
                <w:ins w:id="13632" w:author="user" w:date="2012-02-29T14:53:00Z"/>
                <w:rFonts w:ascii="Arial Narrow" w:hAnsi="Arial Narrow"/>
                <w:color w:val="000000"/>
                <w:sz w:val="16"/>
                <w:szCs w:val="16"/>
              </w:rPr>
            </w:pPr>
            <w:ins w:id="13633" w:author="user" w:date="2012-02-29T14:53:00Z">
              <w:r>
                <w:rPr>
                  <w:rFonts w:ascii="Arial Narrow" w:hAnsi="Arial Narrow"/>
                  <w:color w:val="000000"/>
                  <w:sz w:val="16"/>
                  <w:szCs w:val="16"/>
                </w:rPr>
                <w:t>4</w:t>
              </w:r>
            </w:ins>
          </w:p>
        </w:tc>
        <w:tc>
          <w:tcPr>
            <w:tcW w:w="340" w:type="dxa"/>
            <w:tcBorders>
              <w:top w:val="nil"/>
              <w:left w:val="nil"/>
              <w:bottom w:val="single" w:sz="4" w:space="0" w:color="auto"/>
              <w:right w:val="single" w:sz="4" w:space="0" w:color="auto"/>
            </w:tcBorders>
            <w:shd w:val="clear" w:color="auto" w:fill="auto"/>
          </w:tcPr>
          <w:p w:rsidR="00BD7EBD" w:rsidRDefault="00BD7EBD" w:rsidP="0074335E">
            <w:pPr>
              <w:jc w:val="center"/>
              <w:rPr>
                <w:ins w:id="13634" w:author="user" w:date="2012-02-29T14:53:00Z"/>
                <w:rFonts w:ascii="Arial Narrow" w:hAnsi="Arial Narrow"/>
                <w:color w:val="000000"/>
                <w:sz w:val="16"/>
                <w:szCs w:val="16"/>
              </w:rPr>
            </w:pPr>
            <w:ins w:id="13635" w:author="user" w:date="2012-02-29T14:53:00Z">
              <w:r>
                <w:rPr>
                  <w:rFonts w:ascii="Arial Narrow" w:hAnsi="Arial Narrow"/>
                  <w:color w:val="000000"/>
                  <w:sz w:val="16"/>
                  <w:szCs w:val="16"/>
                </w:rPr>
                <w:t>5</w:t>
              </w:r>
            </w:ins>
          </w:p>
        </w:tc>
        <w:tc>
          <w:tcPr>
            <w:tcW w:w="305" w:type="dxa"/>
            <w:tcBorders>
              <w:top w:val="nil"/>
              <w:left w:val="nil"/>
              <w:bottom w:val="single" w:sz="4" w:space="0" w:color="auto"/>
              <w:right w:val="single" w:sz="4" w:space="0" w:color="auto"/>
            </w:tcBorders>
            <w:shd w:val="clear" w:color="auto" w:fill="auto"/>
          </w:tcPr>
          <w:p w:rsidR="00BD7EBD" w:rsidRDefault="00BD7EBD" w:rsidP="0074335E">
            <w:pPr>
              <w:jc w:val="center"/>
              <w:rPr>
                <w:ins w:id="13636" w:author="user" w:date="2012-02-29T14:53:00Z"/>
                <w:rFonts w:ascii="Calibri" w:hAnsi="Calibri"/>
                <w:color w:val="000000"/>
                <w:sz w:val="16"/>
                <w:szCs w:val="16"/>
              </w:rPr>
            </w:pPr>
            <w:ins w:id="13637" w:author="user" w:date="2012-02-29T14:53:00Z">
              <w:r>
                <w:rPr>
                  <w:rFonts w:ascii="Calibri" w:hAnsi="Calibri"/>
                  <w:color w:val="000000"/>
                  <w:sz w:val="16"/>
                  <w:szCs w:val="16"/>
                </w:rPr>
                <w:t>6</w:t>
              </w:r>
            </w:ins>
          </w:p>
        </w:tc>
        <w:tc>
          <w:tcPr>
            <w:tcW w:w="340" w:type="dxa"/>
            <w:tcBorders>
              <w:top w:val="nil"/>
              <w:left w:val="nil"/>
              <w:bottom w:val="single" w:sz="4" w:space="0" w:color="auto"/>
              <w:right w:val="single" w:sz="4" w:space="0" w:color="auto"/>
            </w:tcBorders>
            <w:shd w:val="clear" w:color="auto" w:fill="auto"/>
          </w:tcPr>
          <w:p w:rsidR="00BD7EBD" w:rsidRDefault="00BD7EBD" w:rsidP="0074335E">
            <w:pPr>
              <w:jc w:val="center"/>
              <w:rPr>
                <w:ins w:id="13638" w:author="user" w:date="2012-02-29T14:53:00Z"/>
                <w:rFonts w:ascii="Calibri" w:hAnsi="Calibri"/>
                <w:color w:val="000000"/>
                <w:sz w:val="16"/>
                <w:szCs w:val="16"/>
              </w:rPr>
            </w:pPr>
            <w:ins w:id="13639" w:author="user" w:date="2012-02-29T14:53:00Z">
              <w:r>
                <w:rPr>
                  <w:rFonts w:ascii="Calibri" w:hAnsi="Calibri"/>
                  <w:color w:val="000000"/>
                  <w:sz w:val="16"/>
                  <w:szCs w:val="16"/>
                </w:rPr>
                <w:t>7</w:t>
              </w:r>
            </w:ins>
          </w:p>
        </w:tc>
        <w:tc>
          <w:tcPr>
            <w:tcW w:w="340" w:type="dxa"/>
            <w:tcBorders>
              <w:top w:val="nil"/>
              <w:left w:val="nil"/>
              <w:bottom w:val="single" w:sz="4" w:space="0" w:color="auto"/>
              <w:right w:val="single" w:sz="4" w:space="0" w:color="auto"/>
            </w:tcBorders>
            <w:shd w:val="clear" w:color="auto" w:fill="auto"/>
          </w:tcPr>
          <w:p w:rsidR="00BD7EBD" w:rsidRDefault="00BD7EBD" w:rsidP="0074335E">
            <w:pPr>
              <w:jc w:val="center"/>
              <w:rPr>
                <w:ins w:id="13640" w:author="user" w:date="2012-02-29T14:53:00Z"/>
                <w:rFonts w:ascii="Calibri" w:hAnsi="Calibri"/>
                <w:color w:val="000000"/>
                <w:sz w:val="16"/>
                <w:szCs w:val="16"/>
              </w:rPr>
            </w:pPr>
            <w:ins w:id="13641" w:author="user" w:date="2012-02-29T14:53:00Z">
              <w:r>
                <w:rPr>
                  <w:rFonts w:ascii="Calibri" w:hAnsi="Calibri"/>
                  <w:color w:val="000000"/>
                  <w:sz w:val="16"/>
                  <w:szCs w:val="16"/>
                </w:rPr>
                <w:t>8</w:t>
              </w:r>
            </w:ins>
          </w:p>
        </w:tc>
        <w:tc>
          <w:tcPr>
            <w:tcW w:w="360" w:type="dxa"/>
            <w:tcBorders>
              <w:top w:val="nil"/>
              <w:left w:val="nil"/>
              <w:bottom w:val="single" w:sz="4" w:space="0" w:color="auto"/>
              <w:right w:val="single" w:sz="4" w:space="0" w:color="auto"/>
            </w:tcBorders>
            <w:shd w:val="clear" w:color="auto" w:fill="auto"/>
          </w:tcPr>
          <w:p w:rsidR="00BD7EBD" w:rsidRDefault="00BD7EBD" w:rsidP="0074335E">
            <w:pPr>
              <w:jc w:val="center"/>
              <w:rPr>
                <w:ins w:id="13642" w:author="user" w:date="2012-02-29T14:53:00Z"/>
                <w:rFonts w:ascii="Calibri" w:hAnsi="Calibri"/>
                <w:color w:val="000000"/>
                <w:sz w:val="16"/>
                <w:szCs w:val="16"/>
              </w:rPr>
            </w:pPr>
            <w:ins w:id="13643" w:author="user" w:date="2012-02-29T14:53:00Z">
              <w:r>
                <w:rPr>
                  <w:rFonts w:ascii="Calibri" w:hAnsi="Calibri"/>
                  <w:color w:val="000000"/>
                  <w:sz w:val="16"/>
                  <w:szCs w:val="16"/>
                </w:rPr>
                <w:t>9</w:t>
              </w:r>
            </w:ins>
          </w:p>
        </w:tc>
        <w:tc>
          <w:tcPr>
            <w:tcW w:w="400" w:type="dxa"/>
            <w:tcBorders>
              <w:top w:val="nil"/>
              <w:left w:val="nil"/>
              <w:bottom w:val="single" w:sz="4" w:space="0" w:color="auto"/>
              <w:right w:val="single" w:sz="4" w:space="0" w:color="auto"/>
            </w:tcBorders>
            <w:shd w:val="clear" w:color="auto" w:fill="auto"/>
          </w:tcPr>
          <w:p w:rsidR="00BD7EBD" w:rsidRDefault="00BD7EBD" w:rsidP="0074335E">
            <w:pPr>
              <w:jc w:val="center"/>
              <w:rPr>
                <w:ins w:id="13644" w:author="user" w:date="2012-02-29T14:53:00Z"/>
                <w:rFonts w:ascii="Calibri" w:hAnsi="Calibri"/>
                <w:color w:val="000000"/>
                <w:sz w:val="16"/>
                <w:szCs w:val="16"/>
              </w:rPr>
            </w:pPr>
            <w:ins w:id="13645" w:author="user" w:date="2012-02-29T14:53:00Z">
              <w:r>
                <w:rPr>
                  <w:rFonts w:ascii="Calibri" w:hAnsi="Calibri"/>
                  <w:color w:val="000000"/>
                  <w:sz w:val="16"/>
                  <w:szCs w:val="16"/>
                </w:rPr>
                <w:t>10</w:t>
              </w:r>
            </w:ins>
          </w:p>
        </w:tc>
        <w:tc>
          <w:tcPr>
            <w:tcW w:w="420" w:type="dxa"/>
            <w:tcBorders>
              <w:top w:val="nil"/>
              <w:left w:val="nil"/>
              <w:bottom w:val="single" w:sz="4" w:space="0" w:color="auto"/>
              <w:right w:val="single" w:sz="4" w:space="0" w:color="auto"/>
            </w:tcBorders>
            <w:shd w:val="clear" w:color="auto" w:fill="auto"/>
          </w:tcPr>
          <w:p w:rsidR="00BD7EBD" w:rsidRDefault="00BD7EBD" w:rsidP="0074335E">
            <w:pPr>
              <w:jc w:val="center"/>
              <w:rPr>
                <w:ins w:id="13646" w:author="user" w:date="2012-02-29T14:53:00Z"/>
                <w:rFonts w:ascii="Calibri" w:hAnsi="Calibri"/>
                <w:color w:val="000000"/>
                <w:sz w:val="16"/>
                <w:szCs w:val="16"/>
              </w:rPr>
            </w:pPr>
            <w:ins w:id="13647" w:author="user" w:date="2012-02-29T14:53:00Z">
              <w:r>
                <w:rPr>
                  <w:rFonts w:ascii="Calibri" w:hAnsi="Calibri"/>
                  <w:color w:val="000000"/>
                  <w:sz w:val="16"/>
                  <w:szCs w:val="16"/>
                </w:rPr>
                <w:t>11</w:t>
              </w:r>
            </w:ins>
          </w:p>
        </w:tc>
        <w:tc>
          <w:tcPr>
            <w:tcW w:w="440" w:type="dxa"/>
            <w:tcBorders>
              <w:top w:val="nil"/>
              <w:left w:val="nil"/>
              <w:bottom w:val="single" w:sz="4" w:space="0" w:color="auto"/>
              <w:right w:val="single" w:sz="4" w:space="0" w:color="auto"/>
            </w:tcBorders>
            <w:shd w:val="clear" w:color="auto" w:fill="auto"/>
          </w:tcPr>
          <w:p w:rsidR="00BD7EBD" w:rsidRDefault="00BD7EBD" w:rsidP="0074335E">
            <w:pPr>
              <w:jc w:val="center"/>
              <w:rPr>
                <w:ins w:id="13648" w:author="user" w:date="2012-02-29T14:53:00Z"/>
                <w:rFonts w:ascii="Calibri" w:hAnsi="Calibri"/>
                <w:color w:val="000000"/>
                <w:sz w:val="16"/>
                <w:szCs w:val="16"/>
              </w:rPr>
            </w:pPr>
            <w:ins w:id="13649" w:author="user" w:date="2012-02-29T14:53:00Z">
              <w:r>
                <w:rPr>
                  <w:rFonts w:ascii="Calibri" w:hAnsi="Calibri"/>
                  <w:color w:val="000000"/>
                  <w:sz w:val="16"/>
                  <w:szCs w:val="16"/>
                </w:rPr>
                <w:t>12</w:t>
              </w:r>
            </w:ins>
          </w:p>
        </w:tc>
        <w:tc>
          <w:tcPr>
            <w:tcW w:w="340" w:type="dxa"/>
            <w:tcBorders>
              <w:top w:val="nil"/>
              <w:left w:val="nil"/>
              <w:bottom w:val="single" w:sz="4" w:space="0" w:color="auto"/>
              <w:right w:val="single" w:sz="4" w:space="0" w:color="auto"/>
            </w:tcBorders>
            <w:shd w:val="clear" w:color="auto" w:fill="auto"/>
          </w:tcPr>
          <w:p w:rsidR="00BD7EBD" w:rsidRDefault="00BD7EBD" w:rsidP="0074335E">
            <w:pPr>
              <w:jc w:val="center"/>
              <w:rPr>
                <w:ins w:id="13650" w:author="user" w:date="2012-02-29T14:53:00Z"/>
                <w:rFonts w:ascii="Calibri" w:hAnsi="Calibri"/>
                <w:color w:val="000000"/>
                <w:sz w:val="16"/>
                <w:szCs w:val="16"/>
              </w:rPr>
            </w:pPr>
            <w:ins w:id="13651" w:author="user" w:date="2012-02-29T14:53:00Z">
              <w:r>
                <w:rPr>
                  <w:rFonts w:ascii="Calibri" w:hAnsi="Calibri"/>
                  <w:color w:val="000000"/>
                  <w:sz w:val="16"/>
                  <w:szCs w:val="16"/>
                </w:rPr>
                <w:t>1</w:t>
              </w:r>
            </w:ins>
          </w:p>
        </w:tc>
        <w:tc>
          <w:tcPr>
            <w:tcW w:w="305" w:type="dxa"/>
            <w:tcBorders>
              <w:top w:val="nil"/>
              <w:left w:val="nil"/>
              <w:bottom w:val="single" w:sz="4" w:space="0" w:color="auto"/>
              <w:right w:val="single" w:sz="4" w:space="0" w:color="auto"/>
            </w:tcBorders>
            <w:shd w:val="clear" w:color="auto" w:fill="auto"/>
          </w:tcPr>
          <w:p w:rsidR="00BD7EBD" w:rsidRDefault="00BD7EBD" w:rsidP="0074335E">
            <w:pPr>
              <w:jc w:val="center"/>
              <w:rPr>
                <w:ins w:id="13652" w:author="user" w:date="2012-02-29T14:53:00Z"/>
                <w:rFonts w:ascii="Calibri" w:hAnsi="Calibri"/>
                <w:color w:val="000000"/>
                <w:sz w:val="16"/>
                <w:szCs w:val="16"/>
              </w:rPr>
            </w:pPr>
            <w:ins w:id="13653" w:author="user" w:date="2012-02-29T14:53:00Z">
              <w:r>
                <w:rPr>
                  <w:rFonts w:ascii="Calibri" w:hAnsi="Calibri"/>
                  <w:color w:val="000000"/>
                  <w:sz w:val="16"/>
                  <w:szCs w:val="16"/>
                </w:rPr>
                <w:t>2</w:t>
              </w:r>
            </w:ins>
          </w:p>
        </w:tc>
        <w:tc>
          <w:tcPr>
            <w:tcW w:w="305" w:type="dxa"/>
            <w:tcBorders>
              <w:top w:val="nil"/>
              <w:left w:val="nil"/>
              <w:bottom w:val="single" w:sz="4" w:space="0" w:color="auto"/>
              <w:right w:val="single" w:sz="4" w:space="0" w:color="auto"/>
            </w:tcBorders>
            <w:shd w:val="clear" w:color="auto" w:fill="auto"/>
          </w:tcPr>
          <w:p w:rsidR="00BD7EBD" w:rsidRDefault="00BD7EBD" w:rsidP="0074335E">
            <w:pPr>
              <w:jc w:val="center"/>
              <w:rPr>
                <w:ins w:id="13654" w:author="user" w:date="2012-02-29T14:53:00Z"/>
                <w:rFonts w:ascii="Calibri" w:hAnsi="Calibri"/>
                <w:color w:val="000000"/>
                <w:sz w:val="16"/>
                <w:szCs w:val="16"/>
              </w:rPr>
            </w:pPr>
            <w:ins w:id="13655" w:author="user" w:date="2012-02-29T14:53:00Z">
              <w:r>
                <w:rPr>
                  <w:rFonts w:ascii="Calibri" w:hAnsi="Calibri"/>
                  <w:color w:val="000000"/>
                  <w:sz w:val="16"/>
                  <w:szCs w:val="16"/>
                </w:rPr>
                <w:t>3</w:t>
              </w:r>
            </w:ins>
          </w:p>
        </w:tc>
        <w:tc>
          <w:tcPr>
            <w:tcW w:w="320" w:type="dxa"/>
            <w:tcBorders>
              <w:top w:val="nil"/>
              <w:left w:val="nil"/>
              <w:bottom w:val="single" w:sz="4" w:space="0" w:color="auto"/>
              <w:right w:val="single" w:sz="4" w:space="0" w:color="auto"/>
            </w:tcBorders>
            <w:shd w:val="clear" w:color="auto" w:fill="auto"/>
          </w:tcPr>
          <w:p w:rsidR="00BD7EBD" w:rsidRDefault="00BD7EBD" w:rsidP="0074335E">
            <w:pPr>
              <w:jc w:val="center"/>
              <w:rPr>
                <w:ins w:id="13656" w:author="user" w:date="2012-02-29T14:53:00Z"/>
                <w:rFonts w:ascii="Calibri" w:hAnsi="Calibri"/>
                <w:color w:val="000000"/>
                <w:sz w:val="16"/>
                <w:szCs w:val="16"/>
              </w:rPr>
            </w:pPr>
            <w:ins w:id="13657" w:author="user" w:date="2012-02-29T14:53:00Z">
              <w:r>
                <w:rPr>
                  <w:rFonts w:ascii="Calibri" w:hAnsi="Calibri"/>
                  <w:color w:val="000000"/>
                  <w:sz w:val="16"/>
                  <w:szCs w:val="16"/>
                </w:rPr>
                <w:t>4</w:t>
              </w:r>
            </w:ins>
          </w:p>
        </w:tc>
        <w:tc>
          <w:tcPr>
            <w:tcW w:w="305" w:type="dxa"/>
            <w:tcBorders>
              <w:top w:val="nil"/>
              <w:left w:val="nil"/>
              <w:bottom w:val="single" w:sz="4" w:space="0" w:color="auto"/>
              <w:right w:val="single" w:sz="4" w:space="0" w:color="auto"/>
            </w:tcBorders>
            <w:shd w:val="clear" w:color="auto" w:fill="auto"/>
          </w:tcPr>
          <w:p w:rsidR="00BD7EBD" w:rsidRDefault="00BD7EBD" w:rsidP="0074335E">
            <w:pPr>
              <w:jc w:val="center"/>
              <w:rPr>
                <w:ins w:id="13658" w:author="user" w:date="2012-02-29T14:53:00Z"/>
                <w:rFonts w:ascii="Calibri" w:hAnsi="Calibri"/>
                <w:color w:val="000000"/>
                <w:sz w:val="16"/>
                <w:szCs w:val="16"/>
              </w:rPr>
            </w:pPr>
            <w:ins w:id="13659" w:author="user" w:date="2012-02-29T14:53:00Z">
              <w:r>
                <w:rPr>
                  <w:rFonts w:ascii="Calibri" w:hAnsi="Calibri"/>
                  <w:color w:val="000000"/>
                  <w:sz w:val="16"/>
                  <w:szCs w:val="16"/>
                </w:rPr>
                <w:t>1</w:t>
              </w:r>
            </w:ins>
          </w:p>
        </w:tc>
        <w:tc>
          <w:tcPr>
            <w:tcW w:w="320" w:type="dxa"/>
            <w:tcBorders>
              <w:top w:val="nil"/>
              <w:left w:val="nil"/>
              <w:bottom w:val="single" w:sz="4" w:space="0" w:color="auto"/>
              <w:right w:val="single" w:sz="4" w:space="0" w:color="auto"/>
            </w:tcBorders>
            <w:shd w:val="clear" w:color="auto" w:fill="auto"/>
          </w:tcPr>
          <w:p w:rsidR="00BD7EBD" w:rsidRDefault="00BD7EBD" w:rsidP="0074335E">
            <w:pPr>
              <w:jc w:val="center"/>
              <w:rPr>
                <w:ins w:id="13660" w:author="user" w:date="2012-02-29T14:53:00Z"/>
                <w:rFonts w:ascii="Calibri" w:hAnsi="Calibri"/>
                <w:color w:val="000000"/>
                <w:sz w:val="16"/>
                <w:szCs w:val="16"/>
              </w:rPr>
            </w:pPr>
            <w:ins w:id="13661" w:author="user" w:date="2012-02-29T14:53:00Z">
              <w:r>
                <w:rPr>
                  <w:rFonts w:ascii="Calibri" w:hAnsi="Calibri"/>
                  <w:color w:val="000000"/>
                  <w:sz w:val="16"/>
                  <w:szCs w:val="16"/>
                </w:rPr>
                <w:t>2</w:t>
              </w:r>
            </w:ins>
          </w:p>
        </w:tc>
        <w:tc>
          <w:tcPr>
            <w:tcW w:w="340" w:type="dxa"/>
            <w:tcBorders>
              <w:top w:val="nil"/>
              <w:left w:val="nil"/>
              <w:bottom w:val="single" w:sz="4" w:space="0" w:color="auto"/>
              <w:right w:val="single" w:sz="4" w:space="0" w:color="auto"/>
            </w:tcBorders>
            <w:shd w:val="clear" w:color="auto" w:fill="auto"/>
          </w:tcPr>
          <w:p w:rsidR="00BD7EBD" w:rsidRDefault="00BD7EBD" w:rsidP="0074335E">
            <w:pPr>
              <w:jc w:val="center"/>
              <w:rPr>
                <w:ins w:id="13662" w:author="user" w:date="2012-02-29T14:53:00Z"/>
                <w:rFonts w:ascii="Calibri" w:hAnsi="Calibri"/>
                <w:color w:val="000000"/>
                <w:sz w:val="16"/>
                <w:szCs w:val="16"/>
              </w:rPr>
            </w:pPr>
            <w:ins w:id="13663" w:author="user" w:date="2012-02-29T14:53:00Z">
              <w:r>
                <w:rPr>
                  <w:rFonts w:ascii="Calibri" w:hAnsi="Calibri"/>
                  <w:color w:val="000000"/>
                  <w:sz w:val="16"/>
                  <w:szCs w:val="16"/>
                </w:rPr>
                <w:t>3</w:t>
              </w:r>
            </w:ins>
          </w:p>
        </w:tc>
        <w:tc>
          <w:tcPr>
            <w:tcW w:w="305" w:type="dxa"/>
            <w:tcBorders>
              <w:top w:val="nil"/>
              <w:left w:val="nil"/>
              <w:bottom w:val="single" w:sz="4" w:space="0" w:color="auto"/>
              <w:right w:val="single" w:sz="4" w:space="0" w:color="auto"/>
            </w:tcBorders>
            <w:shd w:val="clear" w:color="auto" w:fill="auto"/>
          </w:tcPr>
          <w:p w:rsidR="00BD7EBD" w:rsidRDefault="00BD7EBD" w:rsidP="0074335E">
            <w:pPr>
              <w:jc w:val="center"/>
              <w:rPr>
                <w:ins w:id="13664" w:author="user" w:date="2012-02-29T14:53:00Z"/>
                <w:rFonts w:ascii="Calibri" w:hAnsi="Calibri"/>
                <w:color w:val="000000"/>
                <w:sz w:val="16"/>
                <w:szCs w:val="16"/>
              </w:rPr>
            </w:pPr>
            <w:ins w:id="13665" w:author="user" w:date="2012-02-29T14:53:00Z">
              <w:r>
                <w:rPr>
                  <w:rFonts w:ascii="Calibri" w:hAnsi="Calibri"/>
                  <w:color w:val="000000"/>
                  <w:sz w:val="16"/>
                  <w:szCs w:val="16"/>
                </w:rPr>
                <w:t>4</w:t>
              </w:r>
            </w:ins>
          </w:p>
        </w:tc>
      </w:tr>
      <w:tr w:rsidR="00BD7EBD" w:rsidTr="0074335E">
        <w:trPr>
          <w:trHeight w:val="432"/>
          <w:ins w:id="13666" w:author="user" w:date="2012-02-29T14:53:00Z"/>
        </w:trPr>
        <w:tc>
          <w:tcPr>
            <w:tcW w:w="640" w:type="dxa"/>
            <w:tcBorders>
              <w:top w:val="nil"/>
              <w:left w:val="single" w:sz="4" w:space="0" w:color="auto"/>
              <w:bottom w:val="single" w:sz="4" w:space="0" w:color="auto"/>
              <w:right w:val="single" w:sz="4" w:space="0" w:color="auto"/>
            </w:tcBorders>
            <w:shd w:val="clear" w:color="auto" w:fill="auto"/>
          </w:tcPr>
          <w:p w:rsidR="00BD7EBD" w:rsidRPr="000637C2" w:rsidRDefault="00BD7EBD" w:rsidP="0074335E">
            <w:pPr>
              <w:jc w:val="center"/>
              <w:rPr>
                <w:ins w:id="13667" w:author="user" w:date="2012-02-29T14:53:00Z"/>
                <w:rFonts w:ascii="Calibri" w:hAnsi="Calibri"/>
                <w:color w:val="000000"/>
                <w:sz w:val="18"/>
                <w:szCs w:val="18"/>
              </w:rPr>
            </w:pPr>
            <w:ins w:id="13668" w:author="user" w:date="2012-02-29T14:53:00Z">
              <w:r w:rsidRPr="000637C2">
                <w:rPr>
                  <w:rFonts w:ascii="Calibri" w:hAnsi="Calibri"/>
                  <w:color w:val="000000"/>
                  <w:sz w:val="18"/>
                  <w:szCs w:val="18"/>
                </w:rPr>
                <w:t>1</w:t>
              </w:r>
            </w:ins>
          </w:p>
        </w:tc>
        <w:tc>
          <w:tcPr>
            <w:tcW w:w="5135" w:type="dxa"/>
            <w:tcBorders>
              <w:top w:val="nil"/>
              <w:left w:val="nil"/>
              <w:bottom w:val="single" w:sz="4" w:space="0" w:color="auto"/>
              <w:right w:val="single" w:sz="4" w:space="0" w:color="auto"/>
            </w:tcBorders>
            <w:shd w:val="clear" w:color="auto" w:fill="auto"/>
          </w:tcPr>
          <w:p w:rsidR="00BD7EBD" w:rsidRDefault="00BD7EBD" w:rsidP="0074335E">
            <w:pPr>
              <w:rPr>
                <w:ins w:id="13669" w:author="user" w:date="2012-02-29T14:53:00Z"/>
                <w:rFonts w:ascii="Calibri" w:hAnsi="Calibri"/>
                <w:color w:val="000000"/>
                <w:sz w:val="18"/>
                <w:szCs w:val="18"/>
              </w:rPr>
            </w:pPr>
            <w:ins w:id="13670" w:author="user" w:date="2012-02-29T14:53:00Z">
              <w:r>
                <w:rPr>
                  <w:rFonts w:ascii="Calibri" w:hAnsi="Calibri"/>
                  <w:color w:val="000000"/>
                  <w:sz w:val="18"/>
                  <w:szCs w:val="18"/>
                </w:rPr>
                <w:t>Contract agreement with Contractors</w:t>
              </w:r>
            </w:ins>
          </w:p>
        </w:tc>
        <w:tc>
          <w:tcPr>
            <w:tcW w:w="340" w:type="dxa"/>
            <w:tcBorders>
              <w:top w:val="single" w:sz="4" w:space="0" w:color="auto"/>
              <w:left w:val="nil"/>
              <w:bottom w:val="single" w:sz="4" w:space="0" w:color="auto"/>
              <w:right w:val="single" w:sz="4" w:space="0" w:color="auto"/>
            </w:tcBorders>
            <w:shd w:val="clear" w:color="auto" w:fill="auto"/>
          </w:tcPr>
          <w:p w:rsidR="00BD7EBD" w:rsidRDefault="00BD7EBD" w:rsidP="0074335E">
            <w:pPr>
              <w:rPr>
                <w:ins w:id="13671" w:author="user" w:date="2012-02-29T14:53:00Z"/>
                <w:rFonts w:ascii="Calibri" w:hAnsi="Calibri"/>
                <w:color w:val="000000"/>
                <w:sz w:val="18"/>
                <w:szCs w:val="18"/>
              </w:rPr>
            </w:pPr>
            <w:ins w:id="13672" w:author="user" w:date="2012-02-29T14:53:00Z">
              <w:r>
                <w:rPr>
                  <w:rFonts w:ascii="Calibri" w:hAnsi="Calibri"/>
                  <w:color w:val="000000"/>
                  <w:sz w:val="18"/>
                  <w:szCs w:val="18"/>
                </w:rPr>
                <w:t> </w:t>
              </w:r>
            </w:ins>
          </w:p>
        </w:tc>
        <w:tc>
          <w:tcPr>
            <w:tcW w:w="362" w:type="dxa"/>
            <w:tcBorders>
              <w:top w:val="nil"/>
              <w:left w:val="nil"/>
              <w:bottom w:val="single" w:sz="4" w:space="0" w:color="auto"/>
              <w:right w:val="single" w:sz="4" w:space="0" w:color="auto"/>
            </w:tcBorders>
            <w:shd w:val="clear" w:color="auto" w:fill="auto"/>
          </w:tcPr>
          <w:p w:rsidR="00BD7EBD" w:rsidRDefault="00BD7EBD" w:rsidP="0074335E">
            <w:pPr>
              <w:jc w:val="center"/>
              <w:rPr>
                <w:ins w:id="13673" w:author="user" w:date="2012-02-29T14:53:00Z"/>
                <w:rFonts w:ascii="Arial Narrow" w:hAnsi="Arial Narrow"/>
                <w:b/>
                <w:bCs/>
                <w:color w:val="000000"/>
                <w:sz w:val="14"/>
                <w:szCs w:val="14"/>
              </w:rPr>
            </w:pPr>
            <w:ins w:id="13674" w:author="user" w:date="2012-02-29T14:53:00Z">
              <w:r>
                <w:rPr>
                  <w:rFonts w:ascii="Arial Narrow" w:hAnsi="Arial Narrow"/>
                  <w:b/>
                  <w:bCs/>
                  <w:color w:val="000000"/>
                  <w:sz w:val="14"/>
                  <w:szCs w:val="14"/>
                </w:rPr>
                <w:t> </w:t>
              </w:r>
            </w:ins>
          </w:p>
        </w:tc>
        <w:tc>
          <w:tcPr>
            <w:tcW w:w="362" w:type="dxa"/>
            <w:tcBorders>
              <w:top w:val="nil"/>
              <w:left w:val="nil"/>
              <w:bottom w:val="single" w:sz="4" w:space="0" w:color="auto"/>
              <w:right w:val="single" w:sz="4" w:space="0" w:color="auto"/>
            </w:tcBorders>
            <w:shd w:val="clear" w:color="auto" w:fill="auto"/>
          </w:tcPr>
          <w:p w:rsidR="00BD7EBD" w:rsidRDefault="00BD7EBD" w:rsidP="0074335E">
            <w:pPr>
              <w:jc w:val="center"/>
              <w:rPr>
                <w:ins w:id="13675" w:author="user" w:date="2012-02-29T14:53:00Z"/>
                <w:rFonts w:ascii="Arial Narrow" w:hAnsi="Arial Narrow"/>
                <w:b/>
                <w:bCs/>
                <w:color w:val="000000"/>
                <w:sz w:val="14"/>
                <w:szCs w:val="14"/>
              </w:rPr>
            </w:pPr>
            <w:ins w:id="13676" w:author="user" w:date="2012-02-29T14:53:00Z">
              <w:r>
                <w:rPr>
                  <w:rFonts w:ascii="Arial Narrow" w:hAnsi="Arial Narrow"/>
                  <w:b/>
                  <w:bCs/>
                  <w:color w:val="000000"/>
                  <w:sz w:val="14"/>
                  <w:szCs w:val="14"/>
                </w:rPr>
                <w:t> </w:t>
              </w:r>
            </w:ins>
          </w:p>
        </w:tc>
        <w:tc>
          <w:tcPr>
            <w:tcW w:w="362" w:type="dxa"/>
            <w:tcBorders>
              <w:top w:val="nil"/>
              <w:left w:val="nil"/>
              <w:bottom w:val="single" w:sz="4" w:space="0" w:color="auto"/>
              <w:right w:val="single" w:sz="4" w:space="0" w:color="auto"/>
            </w:tcBorders>
            <w:shd w:val="clear" w:color="auto" w:fill="auto"/>
          </w:tcPr>
          <w:p w:rsidR="00BD7EBD" w:rsidRDefault="00BD7EBD" w:rsidP="0074335E">
            <w:pPr>
              <w:jc w:val="center"/>
              <w:rPr>
                <w:ins w:id="13677" w:author="user" w:date="2012-02-29T14:53:00Z"/>
                <w:rFonts w:ascii="Arial Narrow" w:hAnsi="Arial Narrow"/>
                <w:b/>
                <w:bCs/>
                <w:color w:val="000000"/>
                <w:sz w:val="14"/>
                <w:szCs w:val="14"/>
              </w:rPr>
            </w:pPr>
            <w:ins w:id="13678" w:author="user" w:date="2012-02-29T14:53:00Z">
              <w:r>
                <w:rPr>
                  <w:rFonts w:ascii="Arial Narrow" w:hAnsi="Arial Narrow"/>
                  <w:b/>
                  <w:bCs/>
                  <w:color w:val="000000"/>
                  <w:sz w:val="14"/>
                  <w:szCs w:val="14"/>
                </w:rPr>
                <w:t> </w:t>
              </w:r>
            </w:ins>
          </w:p>
        </w:tc>
        <w:tc>
          <w:tcPr>
            <w:tcW w:w="320" w:type="dxa"/>
            <w:tcBorders>
              <w:top w:val="nil"/>
              <w:left w:val="nil"/>
              <w:bottom w:val="single" w:sz="4" w:space="0" w:color="auto"/>
              <w:right w:val="single" w:sz="4" w:space="0" w:color="auto"/>
            </w:tcBorders>
            <w:shd w:val="clear" w:color="auto" w:fill="auto"/>
          </w:tcPr>
          <w:p w:rsidR="00BD7EBD" w:rsidRDefault="00BD7EBD" w:rsidP="0074335E">
            <w:pPr>
              <w:jc w:val="center"/>
              <w:rPr>
                <w:ins w:id="13679" w:author="user" w:date="2012-02-29T14:53:00Z"/>
                <w:rFonts w:ascii="Arial Narrow" w:hAnsi="Arial Narrow"/>
                <w:b/>
                <w:bCs/>
                <w:color w:val="000000"/>
                <w:sz w:val="14"/>
                <w:szCs w:val="14"/>
              </w:rPr>
            </w:pPr>
            <w:ins w:id="13680" w:author="user" w:date="2012-02-29T14:53:00Z">
              <w:r>
                <w:rPr>
                  <w:rFonts w:ascii="Arial Narrow" w:hAnsi="Arial Narrow"/>
                  <w:b/>
                  <w:bCs/>
                  <w:color w:val="000000"/>
                  <w:sz w:val="14"/>
                  <w:szCs w:val="14"/>
                </w:rPr>
                <w:t> </w:t>
              </w:r>
            </w:ins>
          </w:p>
        </w:tc>
        <w:tc>
          <w:tcPr>
            <w:tcW w:w="340" w:type="dxa"/>
            <w:tcBorders>
              <w:top w:val="nil"/>
              <w:left w:val="nil"/>
              <w:bottom w:val="single" w:sz="4" w:space="0" w:color="auto"/>
              <w:right w:val="single" w:sz="4" w:space="0" w:color="auto"/>
            </w:tcBorders>
            <w:shd w:val="clear" w:color="auto" w:fill="auto"/>
          </w:tcPr>
          <w:p w:rsidR="00BD7EBD" w:rsidRDefault="00BD7EBD" w:rsidP="0074335E">
            <w:pPr>
              <w:jc w:val="center"/>
              <w:rPr>
                <w:ins w:id="13681" w:author="user" w:date="2012-02-29T14:53:00Z"/>
                <w:rFonts w:ascii="Arial Narrow" w:hAnsi="Arial Narrow"/>
                <w:b/>
                <w:bCs/>
                <w:color w:val="000000"/>
                <w:sz w:val="14"/>
                <w:szCs w:val="14"/>
              </w:rPr>
            </w:pPr>
            <w:ins w:id="13682" w:author="user" w:date="2012-02-29T14:53:00Z">
              <w:r>
                <w:rPr>
                  <w:rFonts w:ascii="Arial Narrow" w:hAnsi="Arial Narrow"/>
                  <w:b/>
                  <w:bCs/>
                  <w:color w:val="000000"/>
                  <w:sz w:val="14"/>
                  <w:szCs w:val="14"/>
                </w:rPr>
                <w:t> </w:t>
              </w:r>
            </w:ins>
          </w:p>
        </w:tc>
        <w:tc>
          <w:tcPr>
            <w:tcW w:w="289" w:type="dxa"/>
            <w:tcBorders>
              <w:top w:val="nil"/>
              <w:left w:val="nil"/>
              <w:bottom w:val="single" w:sz="4" w:space="0" w:color="auto"/>
              <w:right w:val="single" w:sz="4" w:space="0" w:color="auto"/>
            </w:tcBorders>
            <w:shd w:val="clear" w:color="auto" w:fill="auto"/>
          </w:tcPr>
          <w:p w:rsidR="00BD7EBD" w:rsidRDefault="00BD7EBD" w:rsidP="0074335E">
            <w:pPr>
              <w:jc w:val="center"/>
              <w:rPr>
                <w:ins w:id="13683" w:author="user" w:date="2012-02-29T14:53:00Z"/>
                <w:rFonts w:ascii="Arial Narrow" w:hAnsi="Arial Narrow"/>
                <w:b/>
                <w:bCs/>
                <w:color w:val="000000"/>
                <w:sz w:val="14"/>
                <w:szCs w:val="14"/>
              </w:rPr>
            </w:pPr>
            <w:ins w:id="13684" w:author="user" w:date="2012-02-29T14:53:00Z">
              <w:r>
                <w:rPr>
                  <w:rFonts w:ascii="Arial Narrow" w:hAnsi="Arial Narrow"/>
                  <w:b/>
                  <w:bCs/>
                  <w:color w:val="000000"/>
                  <w:sz w:val="14"/>
                  <w:szCs w:val="14"/>
                </w:rPr>
                <w:t> </w:t>
              </w:r>
            </w:ins>
          </w:p>
        </w:tc>
        <w:tc>
          <w:tcPr>
            <w:tcW w:w="320" w:type="dxa"/>
            <w:tcBorders>
              <w:top w:val="nil"/>
              <w:left w:val="nil"/>
              <w:bottom w:val="single" w:sz="4" w:space="0" w:color="auto"/>
              <w:right w:val="single" w:sz="4" w:space="0" w:color="auto"/>
            </w:tcBorders>
            <w:shd w:val="clear" w:color="auto" w:fill="auto"/>
          </w:tcPr>
          <w:p w:rsidR="00BD7EBD" w:rsidRDefault="00BD7EBD" w:rsidP="0074335E">
            <w:pPr>
              <w:jc w:val="center"/>
              <w:rPr>
                <w:ins w:id="13685" w:author="user" w:date="2012-02-29T14:53:00Z"/>
                <w:rFonts w:ascii="Arial Narrow" w:hAnsi="Arial Narrow"/>
                <w:b/>
                <w:bCs/>
                <w:color w:val="000000"/>
                <w:sz w:val="14"/>
                <w:szCs w:val="14"/>
              </w:rPr>
            </w:pPr>
            <w:ins w:id="13686" w:author="user" w:date="2012-02-29T14:53:00Z">
              <w:r>
                <w:rPr>
                  <w:rFonts w:ascii="Arial Narrow" w:hAnsi="Arial Narrow"/>
                  <w:b/>
                  <w:bCs/>
                  <w:color w:val="000000"/>
                  <w:sz w:val="14"/>
                  <w:szCs w:val="14"/>
                </w:rPr>
                <w:t> </w:t>
              </w:r>
            </w:ins>
          </w:p>
        </w:tc>
        <w:tc>
          <w:tcPr>
            <w:tcW w:w="340" w:type="dxa"/>
            <w:tcBorders>
              <w:top w:val="nil"/>
              <w:left w:val="nil"/>
              <w:bottom w:val="single" w:sz="4" w:space="0" w:color="auto"/>
              <w:right w:val="single" w:sz="4" w:space="0" w:color="auto"/>
            </w:tcBorders>
            <w:shd w:val="clear" w:color="auto" w:fill="auto"/>
          </w:tcPr>
          <w:p w:rsidR="00BD7EBD" w:rsidRDefault="00BD7EBD" w:rsidP="0074335E">
            <w:pPr>
              <w:jc w:val="center"/>
              <w:rPr>
                <w:ins w:id="13687" w:author="user" w:date="2012-02-29T14:53:00Z"/>
                <w:rFonts w:ascii="Arial Narrow" w:hAnsi="Arial Narrow"/>
                <w:b/>
                <w:bCs/>
                <w:color w:val="000000"/>
                <w:sz w:val="14"/>
                <w:szCs w:val="14"/>
              </w:rPr>
            </w:pPr>
            <w:ins w:id="13688" w:author="user" w:date="2012-02-29T14:53:00Z">
              <w:r>
                <w:rPr>
                  <w:rFonts w:ascii="Arial Narrow" w:hAnsi="Arial Narrow"/>
                  <w:b/>
                  <w:bCs/>
                  <w:color w:val="000000"/>
                  <w:sz w:val="14"/>
                  <w:szCs w:val="14"/>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689" w:author="user" w:date="2012-02-29T14:53:00Z"/>
                <w:rFonts w:ascii="Calibri" w:hAnsi="Calibri"/>
                <w:color w:val="000000"/>
                <w:sz w:val="22"/>
                <w:szCs w:val="22"/>
              </w:rPr>
            </w:pPr>
            <w:ins w:id="13690"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691" w:author="user" w:date="2012-02-29T14:53:00Z"/>
                <w:rFonts w:ascii="Calibri" w:hAnsi="Calibri"/>
                <w:color w:val="000000"/>
                <w:sz w:val="22"/>
                <w:szCs w:val="22"/>
              </w:rPr>
            </w:pPr>
            <w:ins w:id="13692"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693" w:author="user" w:date="2012-02-29T14:53:00Z"/>
                <w:rFonts w:ascii="Calibri" w:hAnsi="Calibri"/>
                <w:color w:val="000000"/>
                <w:sz w:val="22"/>
                <w:szCs w:val="22"/>
              </w:rPr>
            </w:pPr>
            <w:ins w:id="13694" w:author="user" w:date="2012-02-29T14:53:00Z">
              <w:r>
                <w:rPr>
                  <w:rFonts w:ascii="Calibri" w:hAnsi="Calibri"/>
                  <w:color w:val="000000"/>
                  <w:sz w:val="22"/>
                  <w:szCs w:val="22"/>
                </w:rPr>
                <w:t> </w:t>
              </w:r>
            </w:ins>
          </w:p>
        </w:tc>
        <w:tc>
          <w:tcPr>
            <w:tcW w:w="36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695" w:author="user" w:date="2012-02-29T14:53:00Z"/>
                <w:rFonts w:ascii="Calibri" w:hAnsi="Calibri"/>
                <w:color w:val="000000"/>
                <w:sz w:val="22"/>
                <w:szCs w:val="22"/>
              </w:rPr>
            </w:pPr>
            <w:ins w:id="13696" w:author="user" w:date="2012-02-29T14:53:00Z">
              <w:r>
                <w:rPr>
                  <w:rFonts w:ascii="Calibri" w:hAnsi="Calibri"/>
                  <w:color w:val="000000"/>
                  <w:sz w:val="22"/>
                  <w:szCs w:val="22"/>
                </w:rPr>
                <w:t> </w:t>
              </w:r>
            </w:ins>
          </w:p>
        </w:tc>
        <w:tc>
          <w:tcPr>
            <w:tcW w:w="40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697" w:author="user" w:date="2012-02-29T14:53:00Z"/>
                <w:rFonts w:ascii="Calibri" w:hAnsi="Calibri"/>
                <w:color w:val="000000"/>
                <w:sz w:val="22"/>
                <w:szCs w:val="22"/>
              </w:rPr>
            </w:pPr>
            <w:ins w:id="13698" w:author="user" w:date="2012-02-29T14:53:00Z">
              <w:r>
                <w:rPr>
                  <w:rFonts w:ascii="Calibri" w:hAnsi="Calibri"/>
                  <w:color w:val="000000"/>
                  <w:sz w:val="22"/>
                  <w:szCs w:val="22"/>
                </w:rPr>
                <w:t> </w:t>
              </w:r>
            </w:ins>
          </w:p>
        </w:tc>
        <w:tc>
          <w:tcPr>
            <w:tcW w:w="42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699" w:author="user" w:date="2012-02-29T14:53:00Z"/>
                <w:rFonts w:ascii="Calibri" w:hAnsi="Calibri"/>
                <w:color w:val="000000"/>
                <w:sz w:val="22"/>
                <w:szCs w:val="22"/>
              </w:rPr>
            </w:pPr>
            <w:ins w:id="13700" w:author="user" w:date="2012-02-29T14:53:00Z">
              <w:r>
                <w:rPr>
                  <w:rFonts w:ascii="Calibri" w:hAnsi="Calibri"/>
                  <w:color w:val="000000"/>
                  <w:sz w:val="22"/>
                  <w:szCs w:val="22"/>
                </w:rPr>
                <w:t> </w:t>
              </w:r>
            </w:ins>
          </w:p>
        </w:tc>
        <w:tc>
          <w:tcPr>
            <w:tcW w:w="44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701" w:author="user" w:date="2012-02-29T14:53:00Z"/>
                <w:rFonts w:ascii="Calibri" w:hAnsi="Calibri"/>
                <w:color w:val="000000"/>
                <w:sz w:val="22"/>
                <w:szCs w:val="22"/>
              </w:rPr>
            </w:pPr>
            <w:ins w:id="13702"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703" w:author="user" w:date="2012-02-29T14:53:00Z"/>
                <w:rFonts w:ascii="Calibri" w:hAnsi="Calibri"/>
                <w:color w:val="000000"/>
                <w:sz w:val="22"/>
                <w:szCs w:val="22"/>
              </w:rPr>
            </w:pPr>
            <w:ins w:id="13704"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705" w:author="user" w:date="2012-02-29T14:53:00Z"/>
                <w:rFonts w:ascii="Calibri" w:hAnsi="Calibri"/>
                <w:color w:val="000000"/>
                <w:sz w:val="22"/>
                <w:szCs w:val="22"/>
              </w:rPr>
            </w:pPr>
            <w:ins w:id="13706"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707" w:author="user" w:date="2012-02-29T14:53:00Z"/>
                <w:rFonts w:ascii="Calibri" w:hAnsi="Calibri"/>
                <w:color w:val="000000"/>
                <w:sz w:val="22"/>
                <w:szCs w:val="22"/>
              </w:rPr>
            </w:pPr>
            <w:ins w:id="13708" w:author="user" w:date="2012-02-29T14:53:00Z">
              <w:r>
                <w:rPr>
                  <w:rFonts w:ascii="Calibri" w:hAnsi="Calibri"/>
                  <w:color w:val="000000"/>
                  <w:sz w:val="22"/>
                  <w:szCs w:val="22"/>
                </w:rPr>
                <w:t> </w:t>
              </w:r>
            </w:ins>
          </w:p>
        </w:tc>
        <w:tc>
          <w:tcPr>
            <w:tcW w:w="32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709" w:author="user" w:date="2012-02-29T14:53:00Z"/>
                <w:rFonts w:ascii="Calibri" w:hAnsi="Calibri"/>
                <w:color w:val="000000"/>
                <w:sz w:val="22"/>
                <w:szCs w:val="22"/>
              </w:rPr>
            </w:pPr>
            <w:ins w:id="13710"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711" w:author="user" w:date="2012-02-29T14:53:00Z"/>
                <w:rFonts w:ascii="Calibri" w:hAnsi="Calibri"/>
                <w:color w:val="000000"/>
                <w:sz w:val="22"/>
                <w:szCs w:val="22"/>
              </w:rPr>
            </w:pPr>
            <w:ins w:id="13712" w:author="user" w:date="2012-02-29T14:53:00Z">
              <w:r>
                <w:rPr>
                  <w:rFonts w:ascii="Calibri" w:hAnsi="Calibri"/>
                  <w:color w:val="000000"/>
                  <w:sz w:val="22"/>
                  <w:szCs w:val="22"/>
                </w:rPr>
                <w:t> </w:t>
              </w:r>
            </w:ins>
          </w:p>
        </w:tc>
        <w:tc>
          <w:tcPr>
            <w:tcW w:w="32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713" w:author="user" w:date="2012-02-29T14:53:00Z"/>
                <w:rFonts w:ascii="Calibri" w:hAnsi="Calibri"/>
                <w:color w:val="000000"/>
                <w:sz w:val="22"/>
                <w:szCs w:val="22"/>
              </w:rPr>
            </w:pPr>
            <w:ins w:id="13714"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715" w:author="user" w:date="2012-02-29T14:53:00Z"/>
                <w:rFonts w:ascii="Calibri" w:hAnsi="Calibri"/>
                <w:color w:val="000000"/>
                <w:sz w:val="22"/>
                <w:szCs w:val="22"/>
              </w:rPr>
            </w:pPr>
            <w:ins w:id="13716"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717" w:author="user" w:date="2012-02-29T14:53:00Z"/>
                <w:rFonts w:ascii="Calibri" w:hAnsi="Calibri"/>
                <w:color w:val="000000"/>
                <w:sz w:val="22"/>
                <w:szCs w:val="22"/>
              </w:rPr>
            </w:pPr>
            <w:ins w:id="13718" w:author="user" w:date="2012-02-29T14:53:00Z">
              <w:r>
                <w:rPr>
                  <w:rFonts w:ascii="Calibri" w:hAnsi="Calibri"/>
                  <w:color w:val="000000"/>
                  <w:sz w:val="22"/>
                  <w:szCs w:val="22"/>
                </w:rPr>
                <w:t> </w:t>
              </w:r>
            </w:ins>
          </w:p>
        </w:tc>
      </w:tr>
      <w:tr w:rsidR="00BD7EBD" w:rsidTr="0074335E">
        <w:trPr>
          <w:trHeight w:val="432"/>
          <w:ins w:id="13719" w:author="user" w:date="2012-02-29T14:53:00Z"/>
        </w:trPr>
        <w:tc>
          <w:tcPr>
            <w:tcW w:w="640" w:type="dxa"/>
            <w:tcBorders>
              <w:top w:val="nil"/>
              <w:left w:val="single" w:sz="4" w:space="0" w:color="auto"/>
              <w:bottom w:val="single" w:sz="4" w:space="0" w:color="auto"/>
              <w:right w:val="single" w:sz="4" w:space="0" w:color="auto"/>
            </w:tcBorders>
            <w:shd w:val="clear" w:color="auto" w:fill="auto"/>
          </w:tcPr>
          <w:p w:rsidR="00BD7EBD" w:rsidRPr="000637C2" w:rsidRDefault="00BD7EBD" w:rsidP="0074335E">
            <w:pPr>
              <w:jc w:val="center"/>
              <w:rPr>
                <w:ins w:id="13720" w:author="user" w:date="2012-02-29T14:53:00Z"/>
                <w:rFonts w:ascii="Calibri" w:hAnsi="Calibri"/>
                <w:color w:val="000000"/>
                <w:sz w:val="18"/>
                <w:szCs w:val="18"/>
              </w:rPr>
            </w:pPr>
            <w:ins w:id="13721" w:author="user" w:date="2012-02-29T14:53:00Z">
              <w:r w:rsidRPr="000637C2">
                <w:rPr>
                  <w:rFonts w:ascii="Calibri" w:hAnsi="Calibri"/>
                  <w:color w:val="000000"/>
                  <w:sz w:val="18"/>
                  <w:szCs w:val="18"/>
                </w:rPr>
                <w:t>2</w:t>
              </w:r>
            </w:ins>
          </w:p>
        </w:tc>
        <w:tc>
          <w:tcPr>
            <w:tcW w:w="5135" w:type="dxa"/>
            <w:tcBorders>
              <w:top w:val="nil"/>
              <w:left w:val="nil"/>
              <w:bottom w:val="single" w:sz="4" w:space="0" w:color="auto"/>
              <w:right w:val="single" w:sz="4" w:space="0" w:color="auto"/>
            </w:tcBorders>
            <w:shd w:val="clear" w:color="auto" w:fill="auto"/>
          </w:tcPr>
          <w:p w:rsidR="00BD7EBD" w:rsidRDefault="00BD7EBD" w:rsidP="0074335E">
            <w:pPr>
              <w:rPr>
                <w:ins w:id="13722" w:author="user" w:date="2012-02-29T14:53:00Z"/>
                <w:rFonts w:ascii="Calibri" w:hAnsi="Calibri"/>
                <w:color w:val="000000"/>
                <w:sz w:val="18"/>
                <w:szCs w:val="18"/>
              </w:rPr>
            </w:pPr>
            <w:ins w:id="13723" w:author="user" w:date="2012-02-29T14:53:00Z">
              <w:r>
                <w:rPr>
                  <w:rFonts w:ascii="Calibri" w:hAnsi="Calibri"/>
                  <w:color w:val="000000"/>
                  <w:sz w:val="18"/>
                  <w:szCs w:val="18"/>
                </w:rPr>
                <w:t>Route alignment final suvey by Contrcator</w:t>
              </w:r>
            </w:ins>
          </w:p>
        </w:tc>
        <w:tc>
          <w:tcPr>
            <w:tcW w:w="340" w:type="dxa"/>
            <w:tcBorders>
              <w:top w:val="nil"/>
              <w:left w:val="nil"/>
              <w:bottom w:val="single" w:sz="4" w:space="0" w:color="auto"/>
              <w:right w:val="single" w:sz="4" w:space="0" w:color="auto"/>
            </w:tcBorders>
            <w:shd w:val="clear" w:color="auto" w:fill="0066CC"/>
          </w:tcPr>
          <w:p w:rsidR="00BD7EBD" w:rsidRDefault="00BD7EBD" w:rsidP="0074335E">
            <w:pPr>
              <w:jc w:val="center"/>
              <w:rPr>
                <w:ins w:id="13724" w:author="user" w:date="2012-02-29T14:53:00Z"/>
                <w:rFonts w:ascii="Symbol" w:hAnsi="Symbol"/>
                <w:color w:val="000000"/>
                <w:sz w:val="14"/>
                <w:szCs w:val="14"/>
              </w:rPr>
            </w:pPr>
          </w:p>
        </w:tc>
        <w:tc>
          <w:tcPr>
            <w:tcW w:w="362" w:type="dxa"/>
            <w:tcBorders>
              <w:top w:val="nil"/>
              <w:left w:val="nil"/>
              <w:bottom w:val="single" w:sz="4" w:space="0" w:color="auto"/>
              <w:right w:val="single" w:sz="4" w:space="0" w:color="auto"/>
            </w:tcBorders>
            <w:shd w:val="clear" w:color="auto" w:fill="auto"/>
          </w:tcPr>
          <w:p w:rsidR="00BD7EBD" w:rsidRDefault="00BD7EBD" w:rsidP="0074335E">
            <w:pPr>
              <w:jc w:val="center"/>
              <w:rPr>
                <w:ins w:id="13725" w:author="user" w:date="2012-02-29T14:53:00Z"/>
                <w:rFonts w:ascii="Arial Narrow" w:hAnsi="Arial Narrow"/>
                <w:b/>
                <w:bCs/>
                <w:color w:val="000000"/>
                <w:sz w:val="14"/>
                <w:szCs w:val="14"/>
              </w:rPr>
            </w:pPr>
          </w:p>
        </w:tc>
        <w:tc>
          <w:tcPr>
            <w:tcW w:w="362" w:type="dxa"/>
            <w:tcBorders>
              <w:top w:val="nil"/>
              <w:left w:val="nil"/>
              <w:bottom w:val="single" w:sz="4" w:space="0" w:color="auto"/>
              <w:right w:val="single" w:sz="4" w:space="0" w:color="auto"/>
            </w:tcBorders>
            <w:shd w:val="clear" w:color="auto" w:fill="auto"/>
          </w:tcPr>
          <w:p w:rsidR="00BD7EBD" w:rsidRDefault="00BD7EBD" w:rsidP="0074335E">
            <w:pPr>
              <w:jc w:val="center"/>
              <w:rPr>
                <w:ins w:id="13726" w:author="user" w:date="2012-02-29T14:53:00Z"/>
                <w:rFonts w:ascii="Arial Narrow" w:hAnsi="Arial Narrow"/>
                <w:b/>
                <w:bCs/>
                <w:color w:val="000000"/>
                <w:sz w:val="14"/>
                <w:szCs w:val="14"/>
              </w:rPr>
            </w:pPr>
          </w:p>
        </w:tc>
        <w:tc>
          <w:tcPr>
            <w:tcW w:w="362" w:type="dxa"/>
            <w:tcBorders>
              <w:top w:val="nil"/>
              <w:left w:val="nil"/>
              <w:bottom w:val="single" w:sz="4" w:space="0" w:color="auto"/>
              <w:right w:val="single" w:sz="4" w:space="0" w:color="auto"/>
            </w:tcBorders>
            <w:shd w:val="clear" w:color="auto" w:fill="auto"/>
          </w:tcPr>
          <w:p w:rsidR="00BD7EBD" w:rsidRDefault="00BD7EBD" w:rsidP="0074335E">
            <w:pPr>
              <w:jc w:val="center"/>
              <w:rPr>
                <w:ins w:id="13727" w:author="user" w:date="2012-02-29T14:53:00Z"/>
                <w:rFonts w:ascii="Arial Narrow" w:hAnsi="Arial Narrow"/>
                <w:b/>
                <w:bCs/>
                <w:color w:val="000000"/>
                <w:sz w:val="14"/>
                <w:szCs w:val="14"/>
              </w:rPr>
            </w:pPr>
          </w:p>
        </w:tc>
        <w:tc>
          <w:tcPr>
            <w:tcW w:w="320" w:type="dxa"/>
            <w:tcBorders>
              <w:top w:val="nil"/>
              <w:left w:val="nil"/>
              <w:bottom w:val="single" w:sz="4" w:space="0" w:color="auto"/>
              <w:right w:val="single" w:sz="4" w:space="0" w:color="auto"/>
            </w:tcBorders>
            <w:shd w:val="clear" w:color="auto" w:fill="auto"/>
          </w:tcPr>
          <w:p w:rsidR="00BD7EBD" w:rsidRDefault="00BD7EBD" w:rsidP="0074335E">
            <w:pPr>
              <w:jc w:val="center"/>
              <w:rPr>
                <w:ins w:id="13728" w:author="user" w:date="2012-02-29T14:53:00Z"/>
                <w:rFonts w:ascii="Arial Narrow" w:hAnsi="Arial Narrow"/>
                <w:b/>
                <w:bCs/>
                <w:color w:val="000000"/>
                <w:sz w:val="14"/>
                <w:szCs w:val="14"/>
              </w:rPr>
            </w:pPr>
          </w:p>
        </w:tc>
        <w:tc>
          <w:tcPr>
            <w:tcW w:w="340" w:type="dxa"/>
            <w:tcBorders>
              <w:top w:val="nil"/>
              <w:left w:val="nil"/>
              <w:bottom w:val="single" w:sz="4" w:space="0" w:color="auto"/>
              <w:right w:val="single" w:sz="4" w:space="0" w:color="auto"/>
            </w:tcBorders>
            <w:shd w:val="clear" w:color="auto" w:fill="auto"/>
          </w:tcPr>
          <w:p w:rsidR="00BD7EBD" w:rsidRDefault="00BD7EBD" w:rsidP="0074335E">
            <w:pPr>
              <w:jc w:val="center"/>
              <w:rPr>
                <w:ins w:id="13729" w:author="user" w:date="2012-02-29T14:53:00Z"/>
                <w:rFonts w:ascii="Arial Narrow" w:hAnsi="Arial Narrow"/>
                <w:b/>
                <w:bCs/>
                <w:color w:val="000000"/>
                <w:sz w:val="14"/>
                <w:szCs w:val="14"/>
              </w:rPr>
            </w:pPr>
          </w:p>
        </w:tc>
        <w:tc>
          <w:tcPr>
            <w:tcW w:w="289" w:type="dxa"/>
            <w:tcBorders>
              <w:top w:val="nil"/>
              <w:left w:val="nil"/>
              <w:bottom w:val="single" w:sz="4" w:space="0" w:color="auto"/>
              <w:right w:val="single" w:sz="4" w:space="0" w:color="auto"/>
            </w:tcBorders>
            <w:shd w:val="clear" w:color="auto" w:fill="auto"/>
          </w:tcPr>
          <w:p w:rsidR="00BD7EBD" w:rsidRDefault="00BD7EBD" w:rsidP="0074335E">
            <w:pPr>
              <w:jc w:val="center"/>
              <w:rPr>
                <w:ins w:id="13730" w:author="user" w:date="2012-02-29T14:53:00Z"/>
                <w:rFonts w:ascii="Arial Narrow" w:hAnsi="Arial Narrow"/>
                <w:b/>
                <w:bCs/>
                <w:color w:val="000000"/>
                <w:sz w:val="14"/>
                <w:szCs w:val="14"/>
              </w:rPr>
            </w:pPr>
            <w:ins w:id="13731" w:author="user" w:date="2012-02-29T14:53:00Z">
              <w:r>
                <w:rPr>
                  <w:rFonts w:ascii="Arial Narrow" w:hAnsi="Arial Narrow"/>
                  <w:b/>
                  <w:bCs/>
                  <w:color w:val="000000"/>
                  <w:sz w:val="14"/>
                  <w:szCs w:val="14"/>
                </w:rPr>
                <w:t> </w:t>
              </w:r>
            </w:ins>
          </w:p>
        </w:tc>
        <w:tc>
          <w:tcPr>
            <w:tcW w:w="320" w:type="dxa"/>
            <w:tcBorders>
              <w:top w:val="nil"/>
              <w:left w:val="nil"/>
              <w:bottom w:val="single" w:sz="4" w:space="0" w:color="auto"/>
              <w:right w:val="single" w:sz="4" w:space="0" w:color="auto"/>
            </w:tcBorders>
            <w:shd w:val="clear" w:color="auto" w:fill="auto"/>
          </w:tcPr>
          <w:p w:rsidR="00BD7EBD" w:rsidRDefault="00BD7EBD" w:rsidP="0074335E">
            <w:pPr>
              <w:jc w:val="center"/>
              <w:rPr>
                <w:ins w:id="13732" w:author="user" w:date="2012-02-29T14:53:00Z"/>
                <w:rFonts w:ascii="Arial Narrow" w:hAnsi="Arial Narrow"/>
                <w:b/>
                <w:bCs/>
                <w:color w:val="000000"/>
                <w:sz w:val="14"/>
                <w:szCs w:val="14"/>
              </w:rPr>
            </w:pPr>
            <w:ins w:id="13733" w:author="user" w:date="2012-02-29T14:53:00Z">
              <w:r>
                <w:rPr>
                  <w:rFonts w:ascii="Arial Narrow" w:hAnsi="Arial Narrow"/>
                  <w:b/>
                  <w:bCs/>
                  <w:color w:val="000000"/>
                  <w:sz w:val="14"/>
                  <w:szCs w:val="14"/>
                </w:rPr>
                <w:t> </w:t>
              </w:r>
            </w:ins>
          </w:p>
        </w:tc>
        <w:tc>
          <w:tcPr>
            <w:tcW w:w="340" w:type="dxa"/>
            <w:tcBorders>
              <w:top w:val="nil"/>
              <w:left w:val="nil"/>
              <w:bottom w:val="single" w:sz="4" w:space="0" w:color="auto"/>
              <w:right w:val="single" w:sz="4" w:space="0" w:color="auto"/>
            </w:tcBorders>
            <w:shd w:val="clear" w:color="auto" w:fill="auto"/>
          </w:tcPr>
          <w:p w:rsidR="00BD7EBD" w:rsidRDefault="00BD7EBD" w:rsidP="0074335E">
            <w:pPr>
              <w:jc w:val="center"/>
              <w:rPr>
                <w:ins w:id="13734" w:author="user" w:date="2012-02-29T14:53:00Z"/>
                <w:rFonts w:ascii="Arial Narrow" w:hAnsi="Arial Narrow"/>
                <w:b/>
                <w:bCs/>
                <w:color w:val="000000"/>
                <w:sz w:val="14"/>
                <w:szCs w:val="14"/>
              </w:rPr>
            </w:pPr>
            <w:ins w:id="13735" w:author="user" w:date="2012-02-29T14:53:00Z">
              <w:r>
                <w:rPr>
                  <w:rFonts w:ascii="Arial Narrow" w:hAnsi="Arial Narrow"/>
                  <w:b/>
                  <w:bCs/>
                  <w:color w:val="000000"/>
                  <w:sz w:val="14"/>
                  <w:szCs w:val="14"/>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736" w:author="user" w:date="2012-02-29T14:53:00Z"/>
                <w:rFonts w:ascii="Calibri" w:hAnsi="Calibri"/>
                <w:color w:val="000000"/>
                <w:sz w:val="22"/>
                <w:szCs w:val="22"/>
              </w:rPr>
            </w:pPr>
            <w:ins w:id="13737"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738" w:author="user" w:date="2012-02-29T14:53:00Z"/>
                <w:rFonts w:ascii="Calibri" w:hAnsi="Calibri"/>
                <w:color w:val="000000"/>
                <w:sz w:val="22"/>
                <w:szCs w:val="22"/>
              </w:rPr>
            </w:pPr>
            <w:ins w:id="13739"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740" w:author="user" w:date="2012-02-29T14:53:00Z"/>
                <w:rFonts w:ascii="Calibri" w:hAnsi="Calibri"/>
                <w:color w:val="000000"/>
                <w:sz w:val="22"/>
                <w:szCs w:val="22"/>
              </w:rPr>
            </w:pPr>
            <w:ins w:id="13741" w:author="user" w:date="2012-02-29T14:53:00Z">
              <w:r>
                <w:rPr>
                  <w:rFonts w:ascii="Calibri" w:hAnsi="Calibri"/>
                  <w:color w:val="000000"/>
                  <w:sz w:val="22"/>
                  <w:szCs w:val="22"/>
                </w:rPr>
                <w:t> </w:t>
              </w:r>
            </w:ins>
          </w:p>
        </w:tc>
        <w:tc>
          <w:tcPr>
            <w:tcW w:w="36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742" w:author="user" w:date="2012-02-29T14:53:00Z"/>
                <w:rFonts w:ascii="Calibri" w:hAnsi="Calibri"/>
                <w:color w:val="000000"/>
                <w:sz w:val="22"/>
                <w:szCs w:val="22"/>
              </w:rPr>
            </w:pPr>
            <w:ins w:id="13743" w:author="user" w:date="2012-02-29T14:53:00Z">
              <w:r>
                <w:rPr>
                  <w:rFonts w:ascii="Calibri" w:hAnsi="Calibri"/>
                  <w:color w:val="000000"/>
                  <w:sz w:val="22"/>
                  <w:szCs w:val="22"/>
                </w:rPr>
                <w:t> </w:t>
              </w:r>
            </w:ins>
          </w:p>
        </w:tc>
        <w:tc>
          <w:tcPr>
            <w:tcW w:w="40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744" w:author="user" w:date="2012-02-29T14:53:00Z"/>
                <w:rFonts w:ascii="Calibri" w:hAnsi="Calibri"/>
                <w:color w:val="000000"/>
                <w:sz w:val="22"/>
                <w:szCs w:val="22"/>
              </w:rPr>
            </w:pPr>
            <w:ins w:id="13745" w:author="user" w:date="2012-02-29T14:53:00Z">
              <w:r>
                <w:rPr>
                  <w:rFonts w:ascii="Calibri" w:hAnsi="Calibri"/>
                  <w:color w:val="000000"/>
                  <w:sz w:val="22"/>
                  <w:szCs w:val="22"/>
                </w:rPr>
                <w:t> </w:t>
              </w:r>
            </w:ins>
          </w:p>
        </w:tc>
        <w:tc>
          <w:tcPr>
            <w:tcW w:w="42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746" w:author="user" w:date="2012-02-29T14:53:00Z"/>
                <w:rFonts w:ascii="Calibri" w:hAnsi="Calibri"/>
                <w:color w:val="000000"/>
                <w:sz w:val="22"/>
                <w:szCs w:val="22"/>
              </w:rPr>
            </w:pPr>
            <w:ins w:id="13747" w:author="user" w:date="2012-02-29T14:53:00Z">
              <w:r>
                <w:rPr>
                  <w:rFonts w:ascii="Calibri" w:hAnsi="Calibri"/>
                  <w:color w:val="000000"/>
                  <w:sz w:val="22"/>
                  <w:szCs w:val="22"/>
                </w:rPr>
                <w:t> </w:t>
              </w:r>
            </w:ins>
          </w:p>
        </w:tc>
        <w:tc>
          <w:tcPr>
            <w:tcW w:w="44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748" w:author="user" w:date="2012-02-29T14:53:00Z"/>
                <w:rFonts w:ascii="Calibri" w:hAnsi="Calibri"/>
                <w:color w:val="000000"/>
                <w:sz w:val="22"/>
                <w:szCs w:val="22"/>
              </w:rPr>
            </w:pPr>
            <w:ins w:id="13749"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750" w:author="user" w:date="2012-02-29T14:53:00Z"/>
                <w:rFonts w:ascii="Calibri" w:hAnsi="Calibri"/>
                <w:color w:val="000000"/>
                <w:sz w:val="22"/>
                <w:szCs w:val="22"/>
              </w:rPr>
            </w:pPr>
            <w:ins w:id="13751"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752" w:author="user" w:date="2012-02-29T14:53:00Z"/>
                <w:rFonts w:ascii="Calibri" w:hAnsi="Calibri"/>
                <w:color w:val="000000"/>
                <w:sz w:val="22"/>
                <w:szCs w:val="22"/>
              </w:rPr>
            </w:pPr>
            <w:ins w:id="13753"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754" w:author="user" w:date="2012-02-29T14:53:00Z"/>
                <w:rFonts w:ascii="Calibri" w:hAnsi="Calibri"/>
                <w:color w:val="000000"/>
                <w:sz w:val="22"/>
                <w:szCs w:val="22"/>
              </w:rPr>
            </w:pPr>
            <w:ins w:id="13755" w:author="user" w:date="2012-02-29T14:53:00Z">
              <w:r>
                <w:rPr>
                  <w:rFonts w:ascii="Calibri" w:hAnsi="Calibri"/>
                  <w:color w:val="000000"/>
                  <w:sz w:val="22"/>
                  <w:szCs w:val="22"/>
                </w:rPr>
                <w:t> </w:t>
              </w:r>
            </w:ins>
          </w:p>
        </w:tc>
        <w:tc>
          <w:tcPr>
            <w:tcW w:w="32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756" w:author="user" w:date="2012-02-29T14:53:00Z"/>
                <w:rFonts w:ascii="Calibri" w:hAnsi="Calibri"/>
                <w:color w:val="000000"/>
                <w:sz w:val="22"/>
                <w:szCs w:val="22"/>
              </w:rPr>
            </w:pPr>
            <w:ins w:id="13757"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758" w:author="user" w:date="2012-02-29T14:53:00Z"/>
                <w:rFonts w:ascii="Calibri" w:hAnsi="Calibri"/>
                <w:color w:val="000000"/>
                <w:sz w:val="22"/>
                <w:szCs w:val="22"/>
              </w:rPr>
            </w:pPr>
            <w:ins w:id="13759" w:author="user" w:date="2012-02-29T14:53:00Z">
              <w:r>
                <w:rPr>
                  <w:rFonts w:ascii="Calibri" w:hAnsi="Calibri"/>
                  <w:color w:val="000000"/>
                  <w:sz w:val="22"/>
                  <w:szCs w:val="22"/>
                </w:rPr>
                <w:t> </w:t>
              </w:r>
            </w:ins>
          </w:p>
        </w:tc>
        <w:tc>
          <w:tcPr>
            <w:tcW w:w="32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760" w:author="user" w:date="2012-02-29T14:53:00Z"/>
                <w:rFonts w:ascii="Calibri" w:hAnsi="Calibri"/>
                <w:color w:val="000000"/>
                <w:sz w:val="22"/>
                <w:szCs w:val="22"/>
              </w:rPr>
            </w:pPr>
            <w:ins w:id="13761"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762" w:author="user" w:date="2012-02-29T14:53:00Z"/>
                <w:rFonts w:ascii="Calibri" w:hAnsi="Calibri"/>
                <w:color w:val="000000"/>
                <w:sz w:val="22"/>
                <w:szCs w:val="22"/>
              </w:rPr>
            </w:pPr>
            <w:ins w:id="13763"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764" w:author="user" w:date="2012-02-29T14:53:00Z"/>
                <w:rFonts w:ascii="Calibri" w:hAnsi="Calibri"/>
                <w:color w:val="000000"/>
                <w:sz w:val="22"/>
                <w:szCs w:val="22"/>
              </w:rPr>
            </w:pPr>
            <w:ins w:id="13765" w:author="user" w:date="2012-02-29T14:53:00Z">
              <w:r>
                <w:rPr>
                  <w:rFonts w:ascii="Calibri" w:hAnsi="Calibri"/>
                  <w:color w:val="000000"/>
                  <w:sz w:val="22"/>
                  <w:szCs w:val="22"/>
                </w:rPr>
                <w:t> </w:t>
              </w:r>
            </w:ins>
          </w:p>
        </w:tc>
      </w:tr>
      <w:tr w:rsidR="00BD7EBD" w:rsidTr="0074335E">
        <w:trPr>
          <w:trHeight w:val="432"/>
          <w:ins w:id="13766" w:author="user" w:date="2012-02-29T14:53:00Z"/>
        </w:trPr>
        <w:tc>
          <w:tcPr>
            <w:tcW w:w="640" w:type="dxa"/>
            <w:tcBorders>
              <w:top w:val="nil"/>
              <w:left w:val="single" w:sz="4" w:space="0" w:color="auto"/>
              <w:bottom w:val="single" w:sz="4" w:space="0" w:color="auto"/>
              <w:right w:val="single" w:sz="4" w:space="0" w:color="auto"/>
            </w:tcBorders>
            <w:shd w:val="clear" w:color="auto" w:fill="auto"/>
          </w:tcPr>
          <w:p w:rsidR="00BD7EBD" w:rsidRPr="000637C2" w:rsidRDefault="00BD7EBD" w:rsidP="0074335E">
            <w:pPr>
              <w:jc w:val="center"/>
              <w:rPr>
                <w:ins w:id="13767" w:author="user" w:date="2012-02-29T14:53:00Z"/>
                <w:rFonts w:ascii="Calibri" w:hAnsi="Calibri"/>
                <w:color w:val="000000"/>
                <w:sz w:val="18"/>
                <w:szCs w:val="18"/>
              </w:rPr>
            </w:pPr>
            <w:ins w:id="13768" w:author="user" w:date="2012-02-29T14:53:00Z">
              <w:r w:rsidRPr="000637C2">
                <w:rPr>
                  <w:rFonts w:ascii="Calibri" w:hAnsi="Calibri"/>
                  <w:color w:val="000000"/>
                  <w:sz w:val="18"/>
                  <w:szCs w:val="18"/>
                </w:rPr>
                <w:t>3</w:t>
              </w:r>
            </w:ins>
          </w:p>
        </w:tc>
        <w:tc>
          <w:tcPr>
            <w:tcW w:w="5135" w:type="dxa"/>
            <w:tcBorders>
              <w:top w:val="nil"/>
              <w:left w:val="nil"/>
              <w:bottom w:val="single" w:sz="4" w:space="0" w:color="auto"/>
              <w:right w:val="single" w:sz="4" w:space="0" w:color="auto"/>
            </w:tcBorders>
            <w:shd w:val="clear" w:color="auto" w:fill="auto"/>
          </w:tcPr>
          <w:p w:rsidR="00BD7EBD" w:rsidRDefault="00BD7EBD" w:rsidP="0074335E">
            <w:pPr>
              <w:rPr>
                <w:ins w:id="13769" w:author="user" w:date="2012-02-29T14:53:00Z"/>
                <w:rFonts w:ascii="Calibri" w:hAnsi="Calibri"/>
                <w:color w:val="000000"/>
                <w:sz w:val="18"/>
                <w:szCs w:val="18"/>
              </w:rPr>
            </w:pPr>
            <w:ins w:id="13770" w:author="user" w:date="2012-02-29T14:53:00Z">
              <w:r>
                <w:rPr>
                  <w:rFonts w:ascii="Calibri" w:hAnsi="Calibri"/>
                  <w:color w:val="000000"/>
                  <w:sz w:val="18"/>
                  <w:szCs w:val="18"/>
                </w:rPr>
                <w:t>Finalize list of affected people  in consultation with PAPs/HHs</w:t>
              </w:r>
            </w:ins>
          </w:p>
        </w:tc>
        <w:tc>
          <w:tcPr>
            <w:tcW w:w="340" w:type="dxa"/>
            <w:tcBorders>
              <w:top w:val="nil"/>
              <w:left w:val="nil"/>
              <w:bottom w:val="single" w:sz="4" w:space="0" w:color="auto"/>
              <w:right w:val="single" w:sz="4" w:space="0" w:color="auto"/>
            </w:tcBorders>
            <w:shd w:val="clear" w:color="auto" w:fill="auto"/>
          </w:tcPr>
          <w:p w:rsidR="00BD7EBD" w:rsidRDefault="00BD7EBD" w:rsidP="0074335E">
            <w:pPr>
              <w:rPr>
                <w:ins w:id="13771" w:author="user" w:date="2012-02-29T14:53:00Z"/>
                <w:rFonts w:ascii="Calibri" w:hAnsi="Calibri"/>
                <w:color w:val="000000"/>
                <w:sz w:val="18"/>
                <w:szCs w:val="18"/>
              </w:rPr>
            </w:pPr>
          </w:p>
        </w:tc>
        <w:tc>
          <w:tcPr>
            <w:tcW w:w="362" w:type="dxa"/>
            <w:tcBorders>
              <w:top w:val="nil"/>
              <w:left w:val="nil"/>
              <w:bottom w:val="single" w:sz="4" w:space="0" w:color="auto"/>
              <w:right w:val="single" w:sz="4" w:space="0" w:color="auto"/>
            </w:tcBorders>
            <w:shd w:val="clear" w:color="auto" w:fill="FFCC00"/>
          </w:tcPr>
          <w:p w:rsidR="00BD7EBD" w:rsidRDefault="00BD7EBD" w:rsidP="0074335E">
            <w:pPr>
              <w:jc w:val="center"/>
              <w:rPr>
                <w:ins w:id="13772" w:author="user" w:date="2012-02-29T14:53:00Z"/>
                <w:rFonts w:ascii="Symbol" w:hAnsi="Symbol"/>
                <w:color w:val="000000"/>
                <w:sz w:val="14"/>
                <w:szCs w:val="14"/>
              </w:rPr>
            </w:pPr>
          </w:p>
        </w:tc>
        <w:tc>
          <w:tcPr>
            <w:tcW w:w="362" w:type="dxa"/>
            <w:tcBorders>
              <w:top w:val="nil"/>
              <w:left w:val="nil"/>
              <w:bottom w:val="single" w:sz="4" w:space="0" w:color="auto"/>
              <w:right w:val="single" w:sz="4" w:space="0" w:color="auto"/>
            </w:tcBorders>
            <w:shd w:val="clear" w:color="auto" w:fill="auto"/>
          </w:tcPr>
          <w:p w:rsidR="00BD7EBD" w:rsidRDefault="00BD7EBD" w:rsidP="0074335E">
            <w:pPr>
              <w:jc w:val="center"/>
              <w:rPr>
                <w:ins w:id="13773" w:author="user" w:date="2012-02-29T14:53:00Z"/>
                <w:rFonts w:ascii="Arial Narrow" w:hAnsi="Arial Narrow"/>
                <w:b/>
                <w:bCs/>
                <w:color w:val="000000"/>
                <w:sz w:val="14"/>
                <w:szCs w:val="14"/>
              </w:rPr>
            </w:pPr>
          </w:p>
        </w:tc>
        <w:tc>
          <w:tcPr>
            <w:tcW w:w="362" w:type="dxa"/>
            <w:tcBorders>
              <w:top w:val="nil"/>
              <w:left w:val="nil"/>
              <w:bottom w:val="single" w:sz="4" w:space="0" w:color="auto"/>
              <w:right w:val="single" w:sz="4" w:space="0" w:color="auto"/>
            </w:tcBorders>
            <w:shd w:val="clear" w:color="auto" w:fill="auto"/>
          </w:tcPr>
          <w:p w:rsidR="00BD7EBD" w:rsidRDefault="00BD7EBD" w:rsidP="0074335E">
            <w:pPr>
              <w:jc w:val="center"/>
              <w:rPr>
                <w:ins w:id="13774" w:author="user" w:date="2012-02-29T14:53:00Z"/>
                <w:rFonts w:ascii="Arial Narrow" w:hAnsi="Arial Narrow"/>
                <w:b/>
                <w:bCs/>
                <w:color w:val="000000"/>
                <w:sz w:val="14"/>
                <w:szCs w:val="14"/>
              </w:rPr>
            </w:pPr>
          </w:p>
        </w:tc>
        <w:tc>
          <w:tcPr>
            <w:tcW w:w="320" w:type="dxa"/>
            <w:tcBorders>
              <w:top w:val="nil"/>
              <w:left w:val="nil"/>
              <w:bottom w:val="single" w:sz="4" w:space="0" w:color="auto"/>
              <w:right w:val="single" w:sz="4" w:space="0" w:color="auto"/>
            </w:tcBorders>
            <w:shd w:val="clear" w:color="auto" w:fill="auto"/>
          </w:tcPr>
          <w:p w:rsidR="00BD7EBD" w:rsidRDefault="00BD7EBD" w:rsidP="0074335E">
            <w:pPr>
              <w:jc w:val="center"/>
              <w:rPr>
                <w:ins w:id="13775" w:author="user" w:date="2012-02-29T14:53:00Z"/>
                <w:rFonts w:ascii="Arial Narrow" w:hAnsi="Arial Narrow"/>
                <w:b/>
                <w:bCs/>
                <w:color w:val="000000"/>
                <w:sz w:val="14"/>
                <w:szCs w:val="14"/>
              </w:rPr>
            </w:pPr>
          </w:p>
        </w:tc>
        <w:tc>
          <w:tcPr>
            <w:tcW w:w="340" w:type="dxa"/>
            <w:tcBorders>
              <w:top w:val="nil"/>
              <w:left w:val="nil"/>
              <w:bottom w:val="single" w:sz="4" w:space="0" w:color="auto"/>
              <w:right w:val="single" w:sz="4" w:space="0" w:color="auto"/>
            </w:tcBorders>
            <w:shd w:val="clear" w:color="auto" w:fill="auto"/>
          </w:tcPr>
          <w:p w:rsidR="00BD7EBD" w:rsidRDefault="00BD7EBD" w:rsidP="0074335E">
            <w:pPr>
              <w:jc w:val="center"/>
              <w:rPr>
                <w:ins w:id="13776" w:author="user" w:date="2012-02-29T14:53:00Z"/>
                <w:rFonts w:ascii="Arial Narrow" w:hAnsi="Arial Narrow"/>
                <w:b/>
                <w:bCs/>
                <w:color w:val="000000"/>
                <w:sz w:val="14"/>
                <w:szCs w:val="14"/>
              </w:rPr>
            </w:pPr>
          </w:p>
        </w:tc>
        <w:tc>
          <w:tcPr>
            <w:tcW w:w="289" w:type="dxa"/>
            <w:tcBorders>
              <w:top w:val="nil"/>
              <w:left w:val="nil"/>
              <w:bottom w:val="single" w:sz="4" w:space="0" w:color="auto"/>
              <w:right w:val="single" w:sz="4" w:space="0" w:color="auto"/>
            </w:tcBorders>
            <w:shd w:val="clear" w:color="auto" w:fill="auto"/>
          </w:tcPr>
          <w:p w:rsidR="00BD7EBD" w:rsidRDefault="00BD7EBD" w:rsidP="0074335E">
            <w:pPr>
              <w:jc w:val="center"/>
              <w:rPr>
                <w:ins w:id="13777" w:author="user" w:date="2012-02-29T14:53:00Z"/>
                <w:rFonts w:ascii="Arial Narrow" w:hAnsi="Arial Narrow"/>
                <w:b/>
                <w:bCs/>
                <w:color w:val="000000"/>
                <w:sz w:val="14"/>
                <w:szCs w:val="14"/>
              </w:rPr>
            </w:pPr>
            <w:ins w:id="13778" w:author="user" w:date="2012-02-29T14:53:00Z">
              <w:r>
                <w:rPr>
                  <w:rFonts w:ascii="Arial Narrow" w:hAnsi="Arial Narrow"/>
                  <w:b/>
                  <w:bCs/>
                  <w:color w:val="000000"/>
                  <w:sz w:val="14"/>
                  <w:szCs w:val="14"/>
                </w:rPr>
                <w:t> </w:t>
              </w:r>
            </w:ins>
          </w:p>
        </w:tc>
        <w:tc>
          <w:tcPr>
            <w:tcW w:w="320" w:type="dxa"/>
            <w:tcBorders>
              <w:top w:val="nil"/>
              <w:left w:val="nil"/>
              <w:bottom w:val="single" w:sz="4" w:space="0" w:color="auto"/>
              <w:right w:val="single" w:sz="4" w:space="0" w:color="auto"/>
            </w:tcBorders>
            <w:shd w:val="clear" w:color="auto" w:fill="auto"/>
          </w:tcPr>
          <w:p w:rsidR="00BD7EBD" w:rsidRDefault="00BD7EBD" w:rsidP="0074335E">
            <w:pPr>
              <w:jc w:val="center"/>
              <w:rPr>
                <w:ins w:id="13779" w:author="user" w:date="2012-02-29T14:53:00Z"/>
                <w:rFonts w:ascii="Arial Narrow" w:hAnsi="Arial Narrow"/>
                <w:b/>
                <w:bCs/>
                <w:color w:val="000000"/>
                <w:sz w:val="14"/>
                <w:szCs w:val="14"/>
              </w:rPr>
            </w:pPr>
            <w:ins w:id="13780" w:author="user" w:date="2012-02-29T14:53:00Z">
              <w:r>
                <w:rPr>
                  <w:rFonts w:ascii="Arial Narrow" w:hAnsi="Arial Narrow"/>
                  <w:b/>
                  <w:bCs/>
                  <w:color w:val="000000"/>
                  <w:sz w:val="14"/>
                  <w:szCs w:val="14"/>
                </w:rPr>
                <w:t> </w:t>
              </w:r>
            </w:ins>
          </w:p>
        </w:tc>
        <w:tc>
          <w:tcPr>
            <w:tcW w:w="340" w:type="dxa"/>
            <w:tcBorders>
              <w:top w:val="nil"/>
              <w:left w:val="nil"/>
              <w:bottom w:val="single" w:sz="4" w:space="0" w:color="auto"/>
              <w:right w:val="single" w:sz="4" w:space="0" w:color="auto"/>
            </w:tcBorders>
            <w:shd w:val="clear" w:color="auto" w:fill="auto"/>
          </w:tcPr>
          <w:p w:rsidR="00BD7EBD" w:rsidRDefault="00BD7EBD" w:rsidP="0074335E">
            <w:pPr>
              <w:jc w:val="center"/>
              <w:rPr>
                <w:ins w:id="13781" w:author="user" w:date="2012-02-29T14:53:00Z"/>
                <w:rFonts w:ascii="Arial Narrow" w:hAnsi="Arial Narrow"/>
                <w:b/>
                <w:bCs/>
                <w:color w:val="000000"/>
                <w:sz w:val="14"/>
                <w:szCs w:val="14"/>
              </w:rPr>
            </w:pPr>
            <w:ins w:id="13782" w:author="user" w:date="2012-02-29T14:53:00Z">
              <w:r>
                <w:rPr>
                  <w:rFonts w:ascii="Arial Narrow" w:hAnsi="Arial Narrow"/>
                  <w:b/>
                  <w:bCs/>
                  <w:color w:val="000000"/>
                  <w:sz w:val="14"/>
                  <w:szCs w:val="14"/>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783" w:author="user" w:date="2012-02-29T14:53:00Z"/>
                <w:rFonts w:ascii="Calibri" w:hAnsi="Calibri"/>
                <w:color w:val="000000"/>
                <w:sz w:val="22"/>
                <w:szCs w:val="22"/>
              </w:rPr>
            </w:pPr>
            <w:ins w:id="13784"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785" w:author="user" w:date="2012-02-29T14:53:00Z"/>
                <w:rFonts w:ascii="Calibri" w:hAnsi="Calibri"/>
                <w:color w:val="000000"/>
                <w:sz w:val="22"/>
                <w:szCs w:val="22"/>
              </w:rPr>
            </w:pPr>
            <w:ins w:id="13786"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787" w:author="user" w:date="2012-02-29T14:53:00Z"/>
                <w:rFonts w:ascii="Calibri" w:hAnsi="Calibri"/>
                <w:color w:val="000000"/>
                <w:sz w:val="22"/>
                <w:szCs w:val="22"/>
              </w:rPr>
            </w:pPr>
            <w:ins w:id="13788" w:author="user" w:date="2012-02-29T14:53:00Z">
              <w:r>
                <w:rPr>
                  <w:rFonts w:ascii="Calibri" w:hAnsi="Calibri"/>
                  <w:color w:val="000000"/>
                  <w:sz w:val="22"/>
                  <w:szCs w:val="22"/>
                </w:rPr>
                <w:t> </w:t>
              </w:r>
            </w:ins>
          </w:p>
        </w:tc>
        <w:tc>
          <w:tcPr>
            <w:tcW w:w="36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789" w:author="user" w:date="2012-02-29T14:53:00Z"/>
                <w:rFonts w:ascii="Calibri" w:hAnsi="Calibri"/>
                <w:color w:val="000000"/>
                <w:sz w:val="22"/>
                <w:szCs w:val="22"/>
              </w:rPr>
            </w:pPr>
            <w:ins w:id="13790" w:author="user" w:date="2012-02-29T14:53:00Z">
              <w:r>
                <w:rPr>
                  <w:rFonts w:ascii="Calibri" w:hAnsi="Calibri"/>
                  <w:color w:val="000000"/>
                  <w:sz w:val="22"/>
                  <w:szCs w:val="22"/>
                </w:rPr>
                <w:t> </w:t>
              </w:r>
            </w:ins>
          </w:p>
        </w:tc>
        <w:tc>
          <w:tcPr>
            <w:tcW w:w="40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791" w:author="user" w:date="2012-02-29T14:53:00Z"/>
                <w:rFonts w:ascii="Calibri" w:hAnsi="Calibri"/>
                <w:color w:val="000000"/>
                <w:sz w:val="22"/>
                <w:szCs w:val="22"/>
              </w:rPr>
            </w:pPr>
            <w:ins w:id="13792" w:author="user" w:date="2012-02-29T14:53:00Z">
              <w:r>
                <w:rPr>
                  <w:rFonts w:ascii="Calibri" w:hAnsi="Calibri"/>
                  <w:color w:val="000000"/>
                  <w:sz w:val="22"/>
                  <w:szCs w:val="22"/>
                </w:rPr>
                <w:t> </w:t>
              </w:r>
            </w:ins>
          </w:p>
        </w:tc>
        <w:tc>
          <w:tcPr>
            <w:tcW w:w="42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793" w:author="user" w:date="2012-02-29T14:53:00Z"/>
                <w:rFonts w:ascii="Calibri" w:hAnsi="Calibri"/>
                <w:color w:val="000000"/>
                <w:sz w:val="22"/>
                <w:szCs w:val="22"/>
              </w:rPr>
            </w:pPr>
            <w:ins w:id="13794" w:author="user" w:date="2012-02-29T14:53:00Z">
              <w:r>
                <w:rPr>
                  <w:rFonts w:ascii="Calibri" w:hAnsi="Calibri"/>
                  <w:color w:val="000000"/>
                  <w:sz w:val="22"/>
                  <w:szCs w:val="22"/>
                </w:rPr>
                <w:t> </w:t>
              </w:r>
            </w:ins>
          </w:p>
        </w:tc>
        <w:tc>
          <w:tcPr>
            <w:tcW w:w="44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795" w:author="user" w:date="2012-02-29T14:53:00Z"/>
                <w:rFonts w:ascii="Calibri" w:hAnsi="Calibri"/>
                <w:color w:val="000000"/>
                <w:sz w:val="22"/>
                <w:szCs w:val="22"/>
              </w:rPr>
            </w:pPr>
            <w:ins w:id="13796"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797" w:author="user" w:date="2012-02-29T14:53:00Z"/>
                <w:rFonts w:ascii="Calibri" w:hAnsi="Calibri"/>
                <w:color w:val="000000"/>
                <w:sz w:val="22"/>
                <w:szCs w:val="22"/>
              </w:rPr>
            </w:pPr>
            <w:ins w:id="13798"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799" w:author="user" w:date="2012-02-29T14:53:00Z"/>
                <w:rFonts w:ascii="Calibri" w:hAnsi="Calibri"/>
                <w:color w:val="000000"/>
                <w:sz w:val="22"/>
                <w:szCs w:val="22"/>
              </w:rPr>
            </w:pPr>
            <w:ins w:id="13800"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801" w:author="user" w:date="2012-02-29T14:53:00Z"/>
                <w:rFonts w:ascii="Calibri" w:hAnsi="Calibri"/>
                <w:color w:val="000000"/>
                <w:sz w:val="22"/>
                <w:szCs w:val="22"/>
              </w:rPr>
            </w:pPr>
            <w:ins w:id="13802" w:author="user" w:date="2012-02-29T14:53:00Z">
              <w:r>
                <w:rPr>
                  <w:rFonts w:ascii="Calibri" w:hAnsi="Calibri"/>
                  <w:color w:val="000000"/>
                  <w:sz w:val="22"/>
                  <w:szCs w:val="22"/>
                </w:rPr>
                <w:t> </w:t>
              </w:r>
            </w:ins>
          </w:p>
        </w:tc>
        <w:tc>
          <w:tcPr>
            <w:tcW w:w="32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803" w:author="user" w:date="2012-02-29T14:53:00Z"/>
                <w:rFonts w:ascii="Calibri" w:hAnsi="Calibri"/>
                <w:color w:val="000000"/>
                <w:sz w:val="22"/>
                <w:szCs w:val="22"/>
              </w:rPr>
            </w:pPr>
            <w:ins w:id="13804"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805" w:author="user" w:date="2012-02-29T14:53:00Z"/>
                <w:rFonts w:ascii="Calibri" w:hAnsi="Calibri"/>
                <w:color w:val="000000"/>
                <w:sz w:val="22"/>
                <w:szCs w:val="22"/>
              </w:rPr>
            </w:pPr>
            <w:ins w:id="13806" w:author="user" w:date="2012-02-29T14:53:00Z">
              <w:r>
                <w:rPr>
                  <w:rFonts w:ascii="Calibri" w:hAnsi="Calibri"/>
                  <w:color w:val="000000"/>
                  <w:sz w:val="22"/>
                  <w:szCs w:val="22"/>
                </w:rPr>
                <w:t> </w:t>
              </w:r>
            </w:ins>
          </w:p>
        </w:tc>
        <w:tc>
          <w:tcPr>
            <w:tcW w:w="32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807" w:author="user" w:date="2012-02-29T14:53:00Z"/>
                <w:rFonts w:ascii="Calibri" w:hAnsi="Calibri"/>
                <w:color w:val="000000"/>
                <w:sz w:val="22"/>
                <w:szCs w:val="22"/>
              </w:rPr>
            </w:pPr>
            <w:ins w:id="13808"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809" w:author="user" w:date="2012-02-29T14:53:00Z"/>
                <w:rFonts w:ascii="Calibri" w:hAnsi="Calibri"/>
                <w:color w:val="000000"/>
                <w:sz w:val="22"/>
                <w:szCs w:val="22"/>
              </w:rPr>
            </w:pPr>
            <w:ins w:id="13810"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811" w:author="user" w:date="2012-02-29T14:53:00Z"/>
                <w:rFonts w:ascii="Calibri" w:hAnsi="Calibri"/>
                <w:color w:val="000000"/>
                <w:sz w:val="22"/>
                <w:szCs w:val="22"/>
              </w:rPr>
            </w:pPr>
            <w:ins w:id="13812" w:author="user" w:date="2012-02-29T14:53:00Z">
              <w:r>
                <w:rPr>
                  <w:rFonts w:ascii="Calibri" w:hAnsi="Calibri"/>
                  <w:color w:val="000000"/>
                  <w:sz w:val="22"/>
                  <w:szCs w:val="22"/>
                </w:rPr>
                <w:t> </w:t>
              </w:r>
            </w:ins>
          </w:p>
        </w:tc>
      </w:tr>
      <w:tr w:rsidR="00BD7EBD" w:rsidTr="0074335E">
        <w:trPr>
          <w:trHeight w:val="432"/>
          <w:ins w:id="13813" w:author="user" w:date="2012-02-29T14:53:00Z"/>
        </w:trPr>
        <w:tc>
          <w:tcPr>
            <w:tcW w:w="640" w:type="dxa"/>
            <w:tcBorders>
              <w:top w:val="nil"/>
              <w:left w:val="single" w:sz="4" w:space="0" w:color="auto"/>
              <w:bottom w:val="single" w:sz="4" w:space="0" w:color="auto"/>
              <w:right w:val="single" w:sz="4" w:space="0" w:color="auto"/>
            </w:tcBorders>
            <w:shd w:val="clear" w:color="auto" w:fill="auto"/>
          </w:tcPr>
          <w:p w:rsidR="00BD7EBD" w:rsidRPr="000637C2" w:rsidRDefault="00BD7EBD" w:rsidP="0074335E">
            <w:pPr>
              <w:jc w:val="center"/>
              <w:rPr>
                <w:ins w:id="13814" w:author="user" w:date="2012-02-29T14:53:00Z"/>
                <w:rFonts w:ascii="Calibri" w:hAnsi="Calibri"/>
                <w:color w:val="000000"/>
                <w:sz w:val="18"/>
                <w:szCs w:val="18"/>
              </w:rPr>
            </w:pPr>
            <w:ins w:id="13815" w:author="user" w:date="2012-02-29T14:53:00Z">
              <w:r w:rsidRPr="000637C2">
                <w:rPr>
                  <w:rFonts w:ascii="Calibri" w:hAnsi="Calibri"/>
                  <w:color w:val="000000"/>
                  <w:sz w:val="18"/>
                  <w:szCs w:val="18"/>
                </w:rPr>
                <w:t>4</w:t>
              </w:r>
            </w:ins>
          </w:p>
        </w:tc>
        <w:tc>
          <w:tcPr>
            <w:tcW w:w="5135" w:type="dxa"/>
            <w:tcBorders>
              <w:top w:val="nil"/>
              <w:left w:val="nil"/>
              <w:bottom w:val="single" w:sz="4" w:space="0" w:color="auto"/>
              <w:right w:val="single" w:sz="4" w:space="0" w:color="auto"/>
            </w:tcBorders>
            <w:shd w:val="clear" w:color="auto" w:fill="auto"/>
          </w:tcPr>
          <w:p w:rsidR="00BD7EBD" w:rsidRDefault="00BD7EBD" w:rsidP="0074335E">
            <w:pPr>
              <w:rPr>
                <w:ins w:id="13816" w:author="user" w:date="2012-02-29T14:53:00Z"/>
                <w:rFonts w:ascii="Calibri" w:hAnsi="Calibri"/>
                <w:color w:val="000000"/>
                <w:sz w:val="18"/>
                <w:szCs w:val="18"/>
              </w:rPr>
            </w:pPr>
            <w:ins w:id="13817" w:author="user" w:date="2012-02-29T14:53:00Z">
              <w:r>
                <w:rPr>
                  <w:rFonts w:ascii="Calibri" w:hAnsi="Calibri"/>
                  <w:color w:val="000000"/>
                  <w:sz w:val="18"/>
                  <w:szCs w:val="18"/>
                </w:rPr>
                <w:t>Consultation, and grievance resolution committee formation</w:t>
              </w:r>
            </w:ins>
          </w:p>
        </w:tc>
        <w:tc>
          <w:tcPr>
            <w:tcW w:w="340" w:type="dxa"/>
            <w:tcBorders>
              <w:top w:val="nil"/>
              <w:left w:val="nil"/>
              <w:bottom w:val="single" w:sz="4" w:space="0" w:color="auto"/>
              <w:right w:val="single" w:sz="4" w:space="0" w:color="auto"/>
            </w:tcBorders>
            <w:shd w:val="clear" w:color="auto" w:fill="auto"/>
          </w:tcPr>
          <w:p w:rsidR="00BD7EBD" w:rsidRDefault="00BD7EBD" w:rsidP="0074335E">
            <w:pPr>
              <w:rPr>
                <w:ins w:id="13818" w:author="user" w:date="2012-02-29T14:53:00Z"/>
                <w:rFonts w:ascii="Calibri" w:hAnsi="Calibri"/>
                <w:color w:val="000000"/>
                <w:sz w:val="18"/>
                <w:szCs w:val="18"/>
              </w:rPr>
            </w:pPr>
          </w:p>
        </w:tc>
        <w:tc>
          <w:tcPr>
            <w:tcW w:w="362" w:type="dxa"/>
            <w:tcBorders>
              <w:top w:val="nil"/>
              <w:left w:val="nil"/>
              <w:bottom w:val="single" w:sz="4" w:space="0" w:color="auto"/>
              <w:right w:val="single" w:sz="4" w:space="0" w:color="auto"/>
            </w:tcBorders>
            <w:shd w:val="clear" w:color="auto" w:fill="auto"/>
          </w:tcPr>
          <w:p w:rsidR="00BD7EBD" w:rsidRDefault="00BD7EBD" w:rsidP="0074335E">
            <w:pPr>
              <w:jc w:val="center"/>
              <w:rPr>
                <w:ins w:id="13819" w:author="user" w:date="2012-02-29T14:53:00Z"/>
                <w:rFonts w:ascii="Arial Narrow" w:hAnsi="Arial Narrow"/>
                <w:color w:val="000000"/>
                <w:sz w:val="14"/>
                <w:szCs w:val="14"/>
              </w:rPr>
            </w:pPr>
          </w:p>
        </w:tc>
        <w:tc>
          <w:tcPr>
            <w:tcW w:w="362" w:type="dxa"/>
            <w:tcBorders>
              <w:top w:val="nil"/>
              <w:left w:val="nil"/>
              <w:bottom w:val="single" w:sz="4" w:space="0" w:color="auto"/>
              <w:right w:val="single" w:sz="4" w:space="0" w:color="auto"/>
            </w:tcBorders>
            <w:shd w:val="clear" w:color="auto" w:fill="auto"/>
          </w:tcPr>
          <w:p w:rsidR="00BD7EBD" w:rsidRDefault="00BD7EBD" w:rsidP="0074335E">
            <w:pPr>
              <w:jc w:val="center"/>
              <w:rPr>
                <w:ins w:id="13820" w:author="user" w:date="2012-02-29T14:53:00Z"/>
                <w:rFonts w:ascii="Arial Narrow" w:hAnsi="Arial Narrow"/>
                <w:color w:val="000000"/>
                <w:sz w:val="14"/>
                <w:szCs w:val="14"/>
              </w:rPr>
            </w:pPr>
          </w:p>
        </w:tc>
        <w:tc>
          <w:tcPr>
            <w:tcW w:w="362" w:type="dxa"/>
            <w:tcBorders>
              <w:top w:val="nil"/>
              <w:left w:val="nil"/>
              <w:bottom w:val="single" w:sz="4" w:space="0" w:color="auto"/>
              <w:right w:val="single" w:sz="4" w:space="0" w:color="auto"/>
            </w:tcBorders>
            <w:shd w:val="clear" w:color="auto" w:fill="auto"/>
          </w:tcPr>
          <w:p w:rsidR="00BD7EBD" w:rsidRDefault="00BD7EBD" w:rsidP="0074335E">
            <w:pPr>
              <w:jc w:val="center"/>
              <w:rPr>
                <w:ins w:id="13821" w:author="user" w:date="2012-02-29T14:53:00Z"/>
                <w:rFonts w:ascii="Arial Narrow" w:hAnsi="Arial Narrow"/>
                <w:color w:val="000000"/>
                <w:sz w:val="14"/>
                <w:szCs w:val="14"/>
              </w:rPr>
            </w:pPr>
          </w:p>
        </w:tc>
        <w:tc>
          <w:tcPr>
            <w:tcW w:w="320" w:type="dxa"/>
            <w:tcBorders>
              <w:top w:val="nil"/>
              <w:left w:val="nil"/>
              <w:bottom w:val="single" w:sz="4" w:space="0" w:color="auto"/>
              <w:right w:val="single" w:sz="4" w:space="0" w:color="auto"/>
            </w:tcBorders>
            <w:shd w:val="clear" w:color="auto" w:fill="auto"/>
          </w:tcPr>
          <w:p w:rsidR="00BD7EBD" w:rsidRDefault="00BD7EBD" w:rsidP="0074335E">
            <w:pPr>
              <w:jc w:val="center"/>
              <w:rPr>
                <w:ins w:id="13822" w:author="user" w:date="2012-02-29T14:53:00Z"/>
                <w:rFonts w:ascii="Symbol" w:hAnsi="Symbol"/>
                <w:color w:val="000000"/>
                <w:sz w:val="14"/>
                <w:szCs w:val="14"/>
              </w:rPr>
            </w:pPr>
          </w:p>
        </w:tc>
        <w:tc>
          <w:tcPr>
            <w:tcW w:w="340" w:type="dxa"/>
            <w:tcBorders>
              <w:top w:val="nil"/>
              <w:left w:val="nil"/>
              <w:bottom w:val="single" w:sz="4" w:space="0" w:color="auto"/>
              <w:right w:val="single" w:sz="4" w:space="0" w:color="auto"/>
            </w:tcBorders>
            <w:shd w:val="clear" w:color="auto" w:fill="0066CC"/>
          </w:tcPr>
          <w:p w:rsidR="00BD7EBD" w:rsidRDefault="00BD7EBD" w:rsidP="0074335E">
            <w:pPr>
              <w:jc w:val="center"/>
              <w:rPr>
                <w:ins w:id="13823" w:author="user" w:date="2012-02-29T14:53:00Z"/>
                <w:rFonts w:ascii="Symbol" w:hAnsi="Symbol"/>
                <w:color w:val="000000"/>
                <w:sz w:val="14"/>
                <w:szCs w:val="14"/>
              </w:rPr>
            </w:pPr>
          </w:p>
        </w:tc>
        <w:tc>
          <w:tcPr>
            <w:tcW w:w="289" w:type="dxa"/>
            <w:tcBorders>
              <w:top w:val="nil"/>
              <w:left w:val="nil"/>
              <w:bottom w:val="single" w:sz="4" w:space="0" w:color="auto"/>
              <w:right w:val="single" w:sz="4" w:space="0" w:color="auto"/>
            </w:tcBorders>
            <w:shd w:val="clear" w:color="auto" w:fill="auto"/>
          </w:tcPr>
          <w:p w:rsidR="00BD7EBD" w:rsidRDefault="00BD7EBD" w:rsidP="0074335E">
            <w:pPr>
              <w:jc w:val="center"/>
              <w:rPr>
                <w:ins w:id="13824" w:author="user" w:date="2012-02-29T14:53:00Z"/>
                <w:rFonts w:ascii="Arial Narrow" w:hAnsi="Arial Narrow"/>
                <w:color w:val="000000"/>
                <w:sz w:val="14"/>
                <w:szCs w:val="14"/>
              </w:rPr>
            </w:pPr>
            <w:ins w:id="13825" w:author="user" w:date="2012-02-29T14:53:00Z">
              <w:r>
                <w:rPr>
                  <w:rFonts w:ascii="Arial Narrow" w:hAnsi="Arial Narrow"/>
                  <w:color w:val="000000"/>
                  <w:sz w:val="14"/>
                  <w:szCs w:val="14"/>
                </w:rPr>
                <w:t> </w:t>
              </w:r>
            </w:ins>
          </w:p>
        </w:tc>
        <w:tc>
          <w:tcPr>
            <w:tcW w:w="320" w:type="dxa"/>
            <w:tcBorders>
              <w:top w:val="nil"/>
              <w:left w:val="nil"/>
              <w:bottom w:val="single" w:sz="4" w:space="0" w:color="auto"/>
              <w:right w:val="single" w:sz="4" w:space="0" w:color="auto"/>
            </w:tcBorders>
            <w:shd w:val="clear" w:color="auto" w:fill="auto"/>
          </w:tcPr>
          <w:p w:rsidR="00BD7EBD" w:rsidRDefault="00BD7EBD" w:rsidP="0074335E">
            <w:pPr>
              <w:jc w:val="center"/>
              <w:rPr>
                <w:ins w:id="13826" w:author="user" w:date="2012-02-29T14:53:00Z"/>
                <w:rFonts w:ascii="Arial Narrow" w:hAnsi="Arial Narrow"/>
                <w:color w:val="000000"/>
                <w:sz w:val="14"/>
                <w:szCs w:val="14"/>
              </w:rPr>
            </w:pPr>
            <w:ins w:id="13827" w:author="user" w:date="2012-02-29T14:53:00Z">
              <w:r>
                <w:rPr>
                  <w:rFonts w:ascii="Arial Narrow" w:hAnsi="Arial Narrow"/>
                  <w:color w:val="000000"/>
                  <w:sz w:val="14"/>
                  <w:szCs w:val="14"/>
                </w:rPr>
                <w:t> </w:t>
              </w:r>
            </w:ins>
          </w:p>
        </w:tc>
        <w:tc>
          <w:tcPr>
            <w:tcW w:w="340" w:type="dxa"/>
            <w:tcBorders>
              <w:top w:val="nil"/>
              <w:left w:val="nil"/>
              <w:bottom w:val="single" w:sz="4" w:space="0" w:color="auto"/>
              <w:right w:val="single" w:sz="4" w:space="0" w:color="auto"/>
            </w:tcBorders>
            <w:shd w:val="clear" w:color="auto" w:fill="auto"/>
          </w:tcPr>
          <w:p w:rsidR="00BD7EBD" w:rsidRDefault="00BD7EBD" w:rsidP="0074335E">
            <w:pPr>
              <w:jc w:val="center"/>
              <w:rPr>
                <w:ins w:id="13828" w:author="user" w:date="2012-02-29T14:53:00Z"/>
                <w:rFonts w:ascii="Arial Narrow" w:hAnsi="Arial Narrow"/>
                <w:color w:val="000000"/>
                <w:sz w:val="14"/>
                <w:szCs w:val="14"/>
              </w:rPr>
            </w:pPr>
            <w:ins w:id="13829" w:author="user" w:date="2012-02-29T14:53:00Z">
              <w:r>
                <w:rPr>
                  <w:rFonts w:ascii="Arial Narrow" w:hAnsi="Arial Narrow"/>
                  <w:color w:val="000000"/>
                  <w:sz w:val="14"/>
                  <w:szCs w:val="14"/>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830" w:author="user" w:date="2012-02-29T14:53:00Z"/>
                <w:rFonts w:ascii="Calibri" w:hAnsi="Calibri"/>
                <w:color w:val="000000"/>
                <w:sz w:val="22"/>
                <w:szCs w:val="22"/>
              </w:rPr>
            </w:pPr>
            <w:ins w:id="13831"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832" w:author="user" w:date="2012-02-29T14:53:00Z"/>
                <w:rFonts w:ascii="Calibri" w:hAnsi="Calibri"/>
                <w:color w:val="000000"/>
                <w:sz w:val="22"/>
                <w:szCs w:val="22"/>
              </w:rPr>
            </w:pPr>
            <w:ins w:id="13833"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834" w:author="user" w:date="2012-02-29T14:53:00Z"/>
                <w:rFonts w:ascii="Calibri" w:hAnsi="Calibri"/>
                <w:color w:val="000000"/>
                <w:sz w:val="22"/>
                <w:szCs w:val="22"/>
              </w:rPr>
            </w:pPr>
            <w:ins w:id="13835" w:author="user" w:date="2012-02-29T14:53:00Z">
              <w:r>
                <w:rPr>
                  <w:rFonts w:ascii="Calibri" w:hAnsi="Calibri"/>
                  <w:color w:val="000000"/>
                  <w:sz w:val="22"/>
                  <w:szCs w:val="22"/>
                </w:rPr>
                <w:t> </w:t>
              </w:r>
            </w:ins>
          </w:p>
        </w:tc>
        <w:tc>
          <w:tcPr>
            <w:tcW w:w="36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836" w:author="user" w:date="2012-02-29T14:53:00Z"/>
                <w:rFonts w:ascii="Calibri" w:hAnsi="Calibri"/>
                <w:color w:val="000000"/>
                <w:sz w:val="22"/>
                <w:szCs w:val="22"/>
              </w:rPr>
            </w:pPr>
            <w:ins w:id="13837" w:author="user" w:date="2012-02-29T14:53:00Z">
              <w:r>
                <w:rPr>
                  <w:rFonts w:ascii="Calibri" w:hAnsi="Calibri"/>
                  <w:color w:val="000000"/>
                  <w:sz w:val="22"/>
                  <w:szCs w:val="22"/>
                </w:rPr>
                <w:t> </w:t>
              </w:r>
            </w:ins>
          </w:p>
        </w:tc>
        <w:tc>
          <w:tcPr>
            <w:tcW w:w="40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838" w:author="user" w:date="2012-02-29T14:53:00Z"/>
                <w:rFonts w:ascii="Calibri" w:hAnsi="Calibri"/>
                <w:color w:val="000000"/>
                <w:sz w:val="22"/>
                <w:szCs w:val="22"/>
              </w:rPr>
            </w:pPr>
            <w:ins w:id="13839" w:author="user" w:date="2012-02-29T14:53:00Z">
              <w:r>
                <w:rPr>
                  <w:rFonts w:ascii="Calibri" w:hAnsi="Calibri"/>
                  <w:color w:val="000000"/>
                  <w:sz w:val="22"/>
                  <w:szCs w:val="22"/>
                </w:rPr>
                <w:t> </w:t>
              </w:r>
            </w:ins>
          </w:p>
        </w:tc>
        <w:tc>
          <w:tcPr>
            <w:tcW w:w="42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840" w:author="user" w:date="2012-02-29T14:53:00Z"/>
                <w:rFonts w:ascii="Calibri" w:hAnsi="Calibri"/>
                <w:color w:val="000000"/>
                <w:sz w:val="22"/>
                <w:szCs w:val="22"/>
              </w:rPr>
            </w:pPr>
            <w:ins w:id="13841" w:author="user" w:date="2012-02-29T14:53:00Z">
              <w:r>
                <w:rPr>
                  <w:rFonts w:ascii="Calibri" w:hAnsi="Calibri"/>
                  <w:color w:val="000000"/>
                  <w:sz w:val="22"/>
                  <w:szCs w:val="22"/>
                </w:rPr>
                <w:t> </w:t>
              </w:r>
            </w:ins>
          </w:p>
        </w:tc>
        <w:tc>
          <w:tcPr>
            <w:tcW w:w="44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842" w:author="user" w:date="2012-02-29T14:53:00Z"/>
                <w:rFonts w:ascii="Calibri" w:hAnsi="Calibri"/>
                <w:color w:val="000000"/>
                <w:sz w:val="22"/>
                <w:szCs w:val="22"/>
              </w:rPr>
            </w:pPr>
            <w:ins w:id="13843"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844" w:author="user" w:date="2012-02-29T14:53:00Z"/>
                <w:rFonts w:ascii="Calibri" w:hAnsi="Calibri"/>
                <w:color w:val="000000"/>
                <w:sz w:val="22"/>
                <w:szCs w:val="22"/>
              </w:rPr>
            </w:pPr>
            <w:ins w:id="13845"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846" w:author="user" w:date="2012-02-29T14:53:00Z"/>
                <w:rFonts w:ascii="Calibri" w:hAnsi="Calibri"/>
                <w:color w:val="000000"/>
                <w:sz w:val="22"/>
                <w:szCs w:val="22"/>
              </w:rPr>
            </w:pPr>
            <w:ins w:id="13847"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848" w:author="user" w:date="2012-02-29T14:53:00Z"/>
                <w:rFonts w:ascii="Calibri" w:hAnsi="Calibri"/>
                <w:color w:val="000000"/>
                <w:sz w:val="22"/>
                <w:szCs w:val="22"/>
              </w:rPr>
            </w:pPr>
            <w:ins w:id="13849" w:author="user" w:date="2012-02-29T14:53:00Z">
              <w:r>
                <w:rPr>
                  <w:rFonts w:ascii="Calibri" w:hAnsi="Calibri"/>
                  <w:color w:val="000000"/>
                  <w:sz w:val="22"/>
                  <w:szCs w:val="22"/>
                </w:rPr>
                <w:t> </w:t>
              </w:r>
            </w:ins>
          </w:p>
        </w:tc>
        <w:tc>
          <w:tcPr>
            <w:tcW w:w="32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850" w:author="user" w:date="2012-02-29T14:53:00Z"/>
                <w:rFonts w:ascii="Calibri" w:hAnsi="Calibri"/>
                <w:color w:val="000000"/>
                <w:sz w:val="22"/>
                <w:szCs w:val="22"/>
              </w:rPr>
            </w:pPr>
            <w:ins w:id="13851"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852" w:author="user" w:date="2012-02-29T14:53:00Z"/>
                <w:rFonts w:ascii="Calibri" w:hAnsi="Calibri"/>
                <w:color w:val="000000"/>
                <w:sz w:val="22"/>
                <w:szCs w:val="22"/>
              </w:rPr>
            </w:pPr>
            <w:ins w:id="13853" w:author="user" w:date="2012-02-29T14:53:00Z">
              <w:r>
                <w:rPr>
                  <w:rFonts w:ascii="Calibri" w:hAnsi="Calibri"/>
                  <w:color w:val="000000"/>
                  <w:sz w:val="22"/>
                  <w:szCs w:val="22"/>
                </w:rPr>
                <w:t> </w:t>
              </w:r>
            </w:ins>
          </w:p>
        </w:tc>
        <w:tc>
          <w:tcPr>
            <w:tcW w:w="32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854" w:author="user" w:date="2012-02-29T14:53:00Z"/>
                <w:rFonts w:ascii="Calibri" w:hAnsi="Calibri"/>
                <w:color w:val="000000"/>
                <w:sz w:val="22"/>
                <w:szCs w:val="22"/>
              </w:rPr>
            </w:pPr>
            <w:ins w:id="13855"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856" w:author="user" w:date="2012-02-29T14:53:00Z"/>
                <w:rFonts w:ascii="Calibri" w:hAnsi="Calibri"/>
                <w:color w:val="000000"/>
                <w:sz w:val="22"/>
                <w:szCs w:val="22"/>
              </w:rPr>
            </w:pPr>
            <w:ins w:id="13857"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858" w:author="user" w:date="2012-02-29T14:53:00Z"/>
                <w:rFonts w:ascii="Calibri" w:hAnsi="Calibri"/>
                <w:color w:val="000000"/>
                <w:sz w:val="22"/>
                <w:szCs w:val="22"/>
              </w:rPr>
            </w:pPr>
            <w:ins w:id="13859" w:author="user" w:date="2012-02-29T14:53:00Z">
              <w:r>
                <w:rPr>
                  <w:rFonts w:ascii="Calibri" w:hAnsi="Calibri"/>
                  <w:color w:val="000000"/>
                  <w:sz w:val="22"/>
                  <w:szCs w:val="22"/>
                </w:rPr>
                <w:t> </w:t>
              </w:r>
            </w:ins>
          </w:p>
        </w:tc>
      </w:tr>
      <w:tr w:rsidR="00BD7EBD" w:rsidTr="0074335E">
        <w:trPr>
          <w:trHeight w:val="432"/>
          <w:ins w:id="13860" w:author="user" w:date="2012-02-29T14:53:00Z"/>
        </w:trPr>
        <w:tc>
          <w:tcPr>
            <w:tcW w:w="640" w:type="dxa"/>
            <w:tcBorders>
              <w:top w:val="nil"/>
              <w:left w:val="single" w:sz="4" w:space="0" w:color="auto"/>
              <w:bottom w:val="single" w:sz="4" w:space="0" w:color="auto"/>
              <w:right w:val="single" w:sz="4" w:space="0" w:color="auto"/>
            </w:tcBorders>
            <w:shd w:val="clear" w:color="auto" w:fill="auto"/>
          </w:tcPr>
          <w:p w:rsidR="00BD7EBD" w:rsidRDefault="00BD7EBD" w:rsidP="0074335E">
            <w:pPr>
              <w:jc w:val="center"/>
              <w:rPr>
                <w:ins w:id="13861" w:author="user" w:date="2012-02-29T14:53:00Z"/>
                <w:rFonts w:ascii="Calibri" w:hAnsi="Calibri"/>
                <w:color w:val="000000"/>
                <w:sz w:val="18"/>
                <w:szCs w:val="18"/>
              </w:rPr>
            </w:pPr>
            <w:ins w:id="13862" w:author="user" w:date="2012-02-29T14:53:00Z">
              <w:r>
                <w:rPr>
                  <w:rFonts w:ascii="Calibri" w:hAnsi="Calibri"/>
                  <w:color w:val="000000"/>
                  <w:sz w:val="18"/>
                  <w:szCs w:val="18"/>
                </w:rPr>
                <w:t>5</w:t>
              </w:r>
            </w:ins>
          </w:p>
        </w:tc>
        <w:tc>
          <w:tcPr>
            <w:tcW w:w="5135" w:type="dxa"/>
            <w:tcBorders>
              <w:top w:val="nil"/>
              <w:left w:val="nil"/>
              <w:bottom w:val="single" w:sz="4" w:space="0" w:color="auto"/>
              <w:right w:val="single" w:sz="4" w:space="0" w:color="auto"/>
            </w:tcBorders>
            <w:shd w:val="clear" w:color="auto" w:fill="auto"/>
          </w:tcPr>
          <w:p w:rsidR="00BD7EBD" w:rsidRDefault="00BD7EBD" w:rsidP="0074335E">
            <w:pPr>
              <w:rPr>
                <w:ins w:id="13863" w:author="user" w:date="2012-02-29T14:53:00Z"/>
                <w:rFonts w:ascii="Calibri" w:hAnsi="Calibri"/>
                <w:color w:val="000000"/>
                <w:sz w:val="18"/>
                <w:szCs w:val="18"/>
              </w:rPr>
            </w:pPr>
            <w:ins w:id="13864" w:author="user" w:date="2012-02-29T14:53:00Z">
              <w:r>
                <w:rPr>
                  <w:rFonts w:ascii="Calibri" w:hAnsi="Calibri"/>
                  <w:color w:val="000000"/>
                  <w:sz w:val="18"/>
                  <w:szCs w:val="18"/>
                </w:rPr>
                <w:t>CDC meeting and compensation determination</w:t>
              </w:r>
            </w:ins>
          </w:p>
        </w:tc>
        <w:tc>
          <w:tcPr>
            <w:tcW w:w="340" w:type="dxa"/>
            <w:tcBorders>
              <w:top w:val="nil"/>
              <w:left w:val="nil"/>
              <w:bottom w:val="single" w:sz="4" w:space="0" w:color="auto"/>
              <w:right w:val="single" w:sz="4" w:space="0" w:color="auto"/>
            </w:tcBorders>
            <w:shd w:val="clear" w:color="auto" w:fill="auto"/>
          </w:tcPr>
          <w:p w:rsidR="00BD7EBD" w:rsidRDefault="00BD7EBD" w:rsidP="0074335E">
            <w:pPr>
              <w:rPr>
                <w:ins w:id="13865" w:author="user" w:date="2012-02-29T14:53:00Z"/>
                <w:rFonts w:ascii="Calibri" w:hAnsi="Calibri"/>
                <w:color w:val="000000"/>
                <w:sz w:val="18"/>
                <w:szCs w:val="18"/>
              </w:rPr>
            </w:pPr>
            <w:ins w:id="13866" w:author="user" w:date="2012-02-29T14:53:00Z">
              <w:r>
                <w:rPr>
                  <w:rFonts w:ascii="Calibri" w:hAnsi="Calibri"/>
                  <w:color w:val="000000"/>
                  <w:sz w:val="18"/>
                  <w:szCs w:val="18"/>
                </w:rPr>
                <w:t> </w:t>
              </w:r>
            </w:ins>
          </w:p>
        </w:tc>
        <w:tc>
          <w:tcPr>
            <w:tcW w:w="362" w:type="dxa"/>
            <w:tcBorders>
              <w:top w:val="nil"/>
              <w:left w:val="nil"/>
              <w:bottom w:val="single" w:sz="4" w:space="0" w:color="auto"/>
              <w:right w:val="single" w:sz="4" w:space="0" w:color="auto"/>
            </w:tcBorders>
            <w:shd w:val="clear" w:color="auto" w:fill="auto"/>
          </w:tcPr>
          <w:p w:rsidR="00BD7EBD" w:rsidRDefault="00BD7EBD" w:rsidP="0074335E">
            <w:pPr>
              <w:jc w:val="center"/>
              <w:rPr>
                <w:ins w:id="13867" w:author="user" w:date="2012-02-29T14:53:00Z"/>
                <w:rFonts w:ascii="Arial Narrow" w:hAnsi="Arial Narrow"/>
                <w:color w:val="000000"/>
                <w:sz w:val="14"/>
                <w:szCs w:val="14"/>
              </w:rPr>
            </w:pPr>
            <w:ins w:id="13868" w:author="user" w:date="2012-02-29T14:53:00Z">
              <w:r>
                <w:rPr>
                  <w:rFonts w:ascii="Arial Narrow" w:hAnsi="Arial Narrow"/>
                  <w:color w:val="000000"/>
                  <w:sz w:val="14"/>
                  <w:szCs w:val="14"/>
                </w:rPr>
                <w:t> </w:t>
              </w:r>
            </w:ins>
          </w:p>
        </w:tc>
        <w:tc>
          <w:tcPr>
            <w:tcW w:w="362" w:type="dxa"/>
            <w:tcBorders>
              <w:top w:val="nil"/>
              <w:left w:val="nil"/>
              <w:bottom w:val="single" w:sz="4" w:space="0" w:color="auto"/>
              <w:right w:val="single" w:sz="4" w:space="0" w:color="auto"/>
            </w:tcBorders>
            <w:shd w:val="clear" w:color="auto" w:fill="auto"/>
          </w:tcPr>
          <w:p w:rsidR="00BD7EBD" w:rsidRDefault="00BD7EBD" w:rsidP="0074335E">
            <w:pPr>
              <w:jc w:val="center"/>
              <w:rPr>
                <w:ins w:id="13869" w:author="user" w:date="2012-02-29T14:53:00Z"/>
                <w:rFonts w:ascii="Arial Narrow" w:hAnsi="Arial Narrow"/>
                <w:color w:val="000000"/>
                <w:sz w:val="14"/>
                <w:szCs w:val="14"/>
              </w:rPr>
            </w:pPr>
            <w:ins w:id="13870" w:author="user" w:date="2012-02-29T14:53:00Z">
              <w:r>
                <w:rPr>
                  <w:rFonts w:ascii="Arial Narrow" w:hAnsi="Arial Narrow"/>
                  <w:color w:val="000000"/>
                  <w:sz w:val="14"/>
                  <w:szCs w:val="14"/>
                </w:rPr>
                <w:t> </w:t>
              </w:r>
            </w:ins>
          </w:p>
        </w:tc>
        <w:tc>
          <w:tcPr>
            <w:tcW w:w="362" w:type="dxa"/>
            <w:tcBorders>
              <w:top w:val="nil"/>
              <w:left w:val="nil"/>
              <w:bottom w:val="single" w:sz="4" w:space="0" w:color="auto"/>
              <w:right w:val="single" w:sz="4" w:space="0" w:color="auto"/>
            </w:tcBorders>
            <w:shd w:val="clear" w:color="auto" w:fill="auto"/>
          </w:tcPr>
          <w:p w:rsidR="00BD7EBD" w:rsidRDefault="00BD7EBD" w:rsidP="0074335E">
            <w:pPr>
              <w:jc w:val="center"/>
              <w:rPr>
                <w:ins w:id="13871" w:author="user" w:date="2012-02-29T14:53:00Z"/>
                <w:rFonts w:ascii="Arial Narrow" w:hAnsi="Arial Narrow"/>
                <w:color w:val="000000"/>
                <w:sz w:val="14"/>
                <w:szCs w:val="14"/>
              </w:rPr>
            </w:pPr>
          </w:p>
        </w:tc>
        <w:tc>
          <w:tcPr>
            <w:tcW w:w="320" w:type="dxa"/>
            <w:tcBorders>
              <w:top w:val="nil"/>
              <w:left w:val="nil"/>
              <w:bottom w:val="single" w:sz="4" w:space="0" w:color="auto"/>
              <w:right w:val="single" w:sz="4" w:space="0" w:color="auto"/>
            </w:tcBorders>
            <w:shd w:val="clear" w:color="auto" w:fill="0066CC"/>
          </w:tcPr>
          <w:p w:rsidR="00BD7EBD" w:rsidRDefault="00BD7EBD" w:rsidP="0074335E">
            <w:pPr>
              <w:jc w:val="center"/>
              <w:rPr>
                <w:ins w:id="13872" w:author="user" w:date="2012-02-29T14:53:00Z"/>
                <w:rFonts w:ascii="Symbol" w:hAnsi="Symbol"/>
                <w:color w:val="000000"/>
                <w:sz w:val="14"/>
                <w:szCs w:val="14"/>
              </w:rPr>
            </w:pPr>
          </w:p>
        </w:tc>
        <w:tc>
          <w:tcPr>
            <w:tcW w:w="340" w:type="dxa"/>
            <w:tcBorders>
              <w:top w:val="nil"/>
              <w:left w:val="nil"/>
              <w:bottom w:val="single" w:sz="4" w:space="0" w:color="auto"/>
              <w:right w:val="single" w:sz="4" w:space="0" w:color="auto"/>
            </w:tcBorders>
            <w:shd w:val="clear" w:color="auto" w:fill="0066CC"/>
          </w:tcPr>
          <w:p w:rsidR="00BD7EBD" w:rsidRDefault="00BD7EBD" w:rsidP="0074335E">
            <w:pPr>
              <w:jc w:val="center"/>
              <w:rPr>
                <w:ins w:id="13873" w:author="user" w:date="2012-02-29T14:53:00Z"/>
                <w:rFonts w:ascii="Symbol" w:hAnsi="Symbol"/>
                <w:color w:val="000000"/>
                <w:sz w:val="14"/>
                <w:szCs w:val="14"/>
              </w:rPr>
            </w:pPr>
          </w:p>
        </w:tc>
        <w:tc>
          <w:tcPr>
            <w:tcW w:w="289" w:type="dxa"/>
            <w:tcBorders>
              <w:top w:val="nil"/>
              <w:left w:val="nil"/>
              <w:bottom w:val="single" w:sz="4" w:space="0" w:color="auto"/>
              <w:right w:val="single" w:sz="4" w:space="0" w:color="auto"/>
            </w:tcBorders>
            <w:shd w:val="clear" w:color="auto" w:fill="0066CC"/>
          </w:tcPr>
          <w:p w:rsidR="00BD7EBD" w:rsidRDefault="00BD7EBD" w:rsidP="0074335E">
            <w:pPr>
              <w:jc w:val="center"/>
              <w:rPr>
                <w:ins w:id="13874" w:author="user" w:date="2012-02-29T14:53:00Z"/>
                <w:rFonts w:ascii="Symbol" w:hAnsi="Symbol"/>
                <w:color w:val="000000"/>
                <w:sz w:val="14"/>
                <w:szCs w:val="14"/>
              </w:rPr>
            </w:pPr>
          </w:p>
        </w:tc>
        <w:tc>
          <w:tcPr>
            <w:tcW w:w="320" w:type="dxa"/>
            <w:tcBorders>
              <w:top w:val="nil"/>
              <w:left w:val="nil"/>
              <w:bottom w:val="single" w:sz="4" w:space="0" w:color="auto"/>
              <w:right w:val="single" w:sz="4" w:space="0" w:color="auto"/>
            </w:tcBorders>
            <w:shd w:val="clear" w:color="auto" w:fill="0066CC"/>
          </w:tcPr>
          <w:p w:rsidR="00BD7EBD" w:rsidRDefault="00BD7EBD" w:rsidP="0074335E">
            <w:pPr>
              <w:jc w:val="center"/>
              <w:rPr>
                <w:ins w:id="13875" w:author="user" w:date="2012-02-29T14:53:00Z"/>
                <w:rFonts w:ascii="Symbol" w:hAnsi="Symbol"/>
                <w:color w:val="000000"/>
                <w:sz w:val="14"/>
                <w:szCs w:val="14"/>
              </w:rPr>
            </w:pPr>
          </w:p>
        </w:tc>
        <w:tc>
          <w:tcPr>
            <w:tcW w:w="340" w:type="dxa"/>
            <w:tcBorders>
              <w:top w:val="nil"/>
              <w:left w:val="nil"/>
              <w:bottom w:val="single" w:sz="4" w:space="0" w:color="auto"/>
              <w:right w:val="single" w:sz="4" w:space="0" w:color="auto"/>
            </w:tcBorders>
            <w:shd w:val="clear" w:color="auto" w:fill="0066CC"/>
          </w:tcPr>
          <w:p w:rsidR="00BD7EBD" w:rsidRDefault="00BD7EBD" w:rsidP="0074335E">
            <w:pPr>
              <w:jc w:val="center"/>
              <w:rPr>
                <w:ins w:id="13876" w:author="user" w:date="2012-02-29T14:53:00Z"/>
                <w:rFonts w:ascii="Symbol" w:hAnsi="Symbol"/>
                <w:color w:val="000000"/>
                <w:sz w:val="14"/>
                <w:szCs w:val="14"/>
              </w:rPr>
            </w:pPr>
          </w:p>
        </w:tc>
        <w:tc>
          <w:tcPr>
            <w:tcW w:w="305" w:type="dxa"/>
            <w:tcBorders>
              <w:top w:val="nil"/>
              <w:left w:val="nil"/>
              <w:bottom w:val="single" w:sz="4" w:space="0" w:color="auto"/>
              <w:right w:val="single" w:sz="4" w:space="0" w:color="auto"/>
            </w:tcBorders>
            <w:shd w:val="clear" w:color="auto" w:fill="0066CC"/>
          </w:tcPr>
          <w:p w:rsidR="00BD7EBD" w:rsidRDefault="00BD7EBD" w:rsidP="0074335E">
            <w:pPr>
              <w:jc w:val="center"/>
              <w:rPr>
                <w:ins w:id="13877" w:author="user" w:date="2012-02-29T14:53:00Z"/>
                <w:rFonts w:ascii="Symbol" w:hAnsi="Symbol"/>
                <w:color w:val="000000"/>
                <w:sz w:val="14"/>
                <w:szCs w:val="14"/>
              </w:rPr>
            </w:pPr>
          </w:p>
        </w:tc>
        <w:tc>
          <w:tcPr>
            <w:tcW w:w="340" w:type="dxa"/>
            <w:tcBorders>
              <w:top w:val="nil"/>
              <w:left w:val="nil"/>
              <w:bottom w:val="single" w:sz="4" w:space="0" w:color="auto"/>
              <w:right w:val="single" w:sz="4" w:space="0" w:color="auto"/>
            </w:tcBorders>
            <w:shd w:val="clear" w:color="auto" w:fill="0066CC"/>
          </w:tcPr>
          <w:p w:rsidR="00BD7EBD" w:rsidRDefault="00BD7EBD" w:rsidP="0074335E">
            <w:pPr>
              <w:jc w:val="center"/>
              <w:rPr>
                <w:ins w:id="13878" w:author="user" w:date="2012-02-29T14:53:00Z"/>
                <w:rFonts w:ascii="Symbol" w:hAnsi="Symbol"/>
                <w:color w:val="000000"/>
                <w:sz w:val="14"/>
                <w:szCs w:val="14"/>
              </w:rPr>
            </w:pPr>
          </w:p>
        </w:tc>
        <w:tc>
          <w:tcPr>
            <w:tcW w:w="340" w:type="dxa"/>
            <w:tcBorders>
              <w:top w:val="nil"/>
              <w:left w:val="nil"/>
              <w:bottom w:val="single" w:sz="4" w:space="0" w:color="auto"/>
              <w:right w:val="single" w:sz="4" w:space="0" w:color="auto"/>
            </w:tcBorders>
            <w:shd w:val="clear" w:color="auto" w:fill="0066CC"/>
          </w:tcPr>
          <w:p w:rsidR="00BD7EBD" w:rsidRDefault="00BD7EBD" w:rsidP="0074335E">
            <w:pPr>
              <w:jc w:val="center"/>
              <w:rPr>
                <w:ins w:id="13879" w:author="user" w:date="2012-02-29T14:53:00Z"/>
                <w:rFonts w:ascii="Symbol" w:hAnsi="Symbol"/>
                <w:color w:val="000000"/>
                <w:sz w:val="14"/>
                <w:szCs w:val="14"/>
              </w:rPr>
            </w:pPr>
          </w:p>
        </w:tc>
        <w:tc>
          <w:tcPr>
            <w:tcW w:w="360" w:type="dxa"/>
            <w:tcBorders>
              <w:top w:val="nil"/>
              <w:left w:val="nil"/>
              <w:bottom w:val="single" w:sz="4" w:space="0" w:color="auto"/>
              <w:right w:val="single" w:sz="4" w:space="0" w:color="auto"/>
            </w:tcBorders>
            <w:shd w:val="clear" w:color="auto" w:fill="0066CC"/>
          </w:tcPr>
          <w:p w:rsidR="00BD7EBD" w:rsidRDefault="00BD7EBD" w:rsidP="0074335E">
            <w:pPr>
              <w:jc w:val="center"/>
              <w:rPr>
                <w:ins w:id="13880" w:author="user" w:date="2012-02-29T14:53:00Z"/>
                <w:rFonts w:ascii="Symbol" w:hAnsi="Symbol"/>
                <w:color w:val="000000"/>
                <w:sz w:val="14"/>
                <w:szCs w:val="14"/>
              </w:rPr>
            </w:pPr>
          </w:p>
        </w:tc>
        <w:tc>
          <w:tcPr>
            <w:tcW w:w="400" w:type="dxa"/>
            <w:tcBorders>
              <w:top w:val="nil"/>
              <w:left w:val="nil"/>
              <w:bottom w:val="single" w:sz="4" w:space="0" w:color="auto"/>
              <w:right w:val="single" w:sz="4" w:space="0" w:color="auto"/>
            </w:tcBorders>
            <w:shd w:val="clear" w:color="auto" w:fill="0066CC"/>
          </w:tcPr>
          <w:p w:rsidR="00BD7EBD" w:rsidRDefault="00BD7EBD" w:rsidP="0074335E">
            <w:pPr>
              <w:jc w:val="center"/>
              <w:rPr>
                <w:ins w:id="13881" w:author="user" w:date="2012-02-29T14:53:00Z"/>
                <w:rFonts w:ascii="Symbol" w:hAnsi="Symbol"/>
                <w:color w:val="000000"/>
                <w:sz w:val="14"/>
                <w:szCs w:val="14"/>
              </w:rPr>
            </w:pPr>
          </w:p>
        </w:tc>
        <w:tc>
          <w:tcPr>
            <w:tcW w:w="420" w:type="dxa"/>
            <w:tcBorders>
              <w:top w:val="nil"/>
              <w:left w:val="nil"/>
              <w:bottom w:val="single" w:sz="4" w:space="0" w:color="auto"/>
              <w:right w:val="single" w:sz="4" w:space="0" w:color="auto"/>
            </w:tcBorders>
            <w:shd w:val="clear" w:color="auto" w:fill="0066CC"/>
          </w:tcPr>
          <w:p w:rsidR="00BD7EBD" w:rsidRDefault="00BD7EBD" w:rsidP="0074335E">
            <w:pPr>
              <w:jc w:val="center"/>
              <w:rPr>
                <w:ins w:id="13882" w:author="user" w:date="2012-02-29T14:53:00Z"/>
                <w:rFonts w:ascii="Symbol" w:hAnsi="Symbol"/>
                <w:color w:val="000000"/>
                <w:sz w:val="14"/>
                <w:szCs w:val="14"/>
              </w:rPr>
            </w:pPr>
          </w:p>
        </w:tc>
        <w:tc>
          <w:tcPr>
            <w:tcW w:w="440" w:type="dxa"/>
            <w:tcBorders>
              <w:top w:val="nil"/>
              <w:left w:val="nil"/>
              <w:bottom w:val="single" w:sz="4" w:space="0" w:color="auto"/>
              <w:right w:val="single" w:sz="4" w:space="0" w:color="auto"/>
            </w:tcBorders>
            <w:shd w:val="clear" w:color="auto" w:fill="0066CC"/>
          </w:tcPr>
          <w:p w:rsidR="00BD7EBD" w:rsidRDefault="00BD7EBD" w:rsidP="0074335E">
            <w:pPr>
              <w:jc w:val="center"/>
              <w:rPr>
                <w:ins w:id="13883" w:author="user" w:date="2012-02-29T14:53:00Z"/>
                <w:rFonts w:ascii="Symbol" w:hAnsi="Symbol"/>
                <w:color w:val="000000"/>
                <w:sz w:val="14"/>
                <w:szCs w:val="14"/>
              </w:rPr>
            </w:pPr>
          </w:p>
        </w:tc>
        <w:tc>
          <w:tcPr>
            <w:tcW w:w="340" w:type="dxa"/>
            <w:tcBorders>
              <w:top w:val="nil"/>
              <w:left w:val="nil"/>
              <w:bottom w:val="single" w:sz="4" w:space="0" w:color="auto"/>
              <w:right w:val="single" w:sz="4" w:space="0" w:color="auto"/>
            </w:tcBorders>
            <w:shd w:val="clear" w:color="auto" w:fill="0066CC"/>
          </w:tcPr>
          <w:p w:rsidR="00BD7EBD" w:rsidRDefault="00BD7EBD" w:rsidP="0074335E">
            <w:pPr>
              <w:jc w:val="center"/>
              <w:rPr>
                <w:ins w:id="13884" w:author="user" w:date="2012-02-29T14:53:00Z"/>
                <w:rFonts w:ascii="Symbol" w:hAnsi="Symbol"/>
                <w:color w:val="000000"/>
                <w:sz w:val="14"/>
                <w:szCs w:val="14"/>
              </w:rPr>
            </w:pPr>
          </w:p>
        </w:tc>
        <w:tc>
          <w:tcPr>
            <w:tcW w:w="305" w:type="dxa"/>
            <w:tcBorders>
              <w:top w:val="nil"/>
              <w:left w:val="nil"/>
              <w:bottom w:val="single" w:sz="4" w:space="0" w:color="auto"/>
              <w:right w:val="single" w:sz="4" w:space="0" w:color="auto"/>
            </w:tcBorders>
            <w:shd w:val="clear" w:color="auto" w:fill="0066CC"/>
          </w:tcPr>
          <w:p w:rsidR="00BD7EBD" w:rsidRDefault="00BD7EBD" w:rsidP="0074335E">
            <w:pPr>
              <w:jc w:val="center"/>
              <w:rPr>
                <w:ins w:id="13885" w:author="user" w:date="2012-02-29T14:53:00Z"/>
                <w:rFonts w:ascii="Symbol" w:hAnsi="Symbol"/>
                <w:color w:val="000000"/>
                <w:sz w:val="14"/>
                <w:szCs w:val="14"/>
              </w:rPr>
            </w:pPr>
          </w:p>
        </w:tc>
        <w:tc>
          <w:tcPr>
            <w:tcW w:w="305" w:type="dxa"/>
            <w:tcBorders>
              <w:top w:val="nil"/>
              <w:left w:val="nil"/>
              <w:bottom w:val="single" w:sz="4" w:space="0" w:color="auto"/>
              <w:right w:val="single" w:sz="4" w:space="0" w:color="auto"/>
            </w:tcBorders>
            <w:shd w:val="clear" w:color="auto" w:fill="0066CC"/>
          </w:tcPr>
          <w:p w:rsidR="00BD7EBD" w:rsidRDefault="00BD7EBD" w:rsidP="0074335E">
            <w:pPr>
              <w:jc w:val="center"/>
              <w:rPr>
                <w:ins w:id="13886" w:author="user" w:date="2012-02-29T14:53:00Z"/>
                <w:rFonts w:ascii="Symbol" w:hAnsi="Symbol"/>
                <w:color w:val="000000"/>
                <w:sz w:val="14"/>
                <w:szCs w:val="14"/>
              </w:rPr>
            </w:pPr>
          </w:p>
        </w:tc>
        <w:tc>
          <w:tcPr>
            <w:tcW w:w="32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887" w:author="user" w:date="2012-02-29T14:53:00Z"/>
                <w:rFonts w:ascii="Calibri" w:hAnsi="Calibri"/>
                <w:color w:val="000000"/>
                <w:sz w:val="22"/>
                <w:szCs w:val="22"/>
              </w:rPr>
            </w:pPr>
            <w:ins w:id="13888"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889" w:author="user" w:date="2012-02-29T14:53:00Z"/>
                <w:rFonts w:ascii="Calibri" w:hAnsi="Calibri"/>
                <w:color w:val="000000"/>
                <w:sz w:val="22"/>
                <w:szCs w:val="22"/>
              </w:rPr>
            </w:pPr>
            <w:ins w:id="13890" w:author="user" w:date="2012-02-29T14:53:00Z">
              <w:r>
                <w:rPr>
                  <w:rFonts w:ascii="Calibri" w:hAnsi="Calibri"/>
                  <w:color w:val="000000"/>
                  <w:sz w:val="22"/>
                  <w:szCs w:val="22"/>
                </w:rPr>
                <w:t> </w:t>
              </w:r>
            </w:ins>
          </w:p>
        </w:tc>
        <w:tc>
          <w:tcPr>
            <w:tcW w:w="32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891" w:author="user" w:date="2012-02-29T14:53:00Z"/>
                <w:rFonts w:ascii="Calibri" w:hAnsi="Calibri"/>
                <w:color w:val="000000"/>
                <w:sz w:val="22"/>
                <w:szCs w:val="22"/>
              </w:rPr>
            </w:pPr>
            <w:ins w:id="13892"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893" w:author="user" w:date="2012-02-29T14:53:00Z"/>
                <w:rFonts w:ascii="Calibri" w:hAnsi="Calibri"/>
                <w:color w:val="000000"/>
                <w:sz w:val="22"/>
                <w:szCs w:val="22"/>
              </w:rPr>
            </w:pPr>
            <w:ins w:id="13894"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895" w:author="user" w:date="2012-02-29T14:53:00Z"/>
                <w:rFonts w:ascii="Calibri" w:hAnsi="Calibri"/>
                <w:color w:val="000000"/>
                <w:sz w:val="22"/>
                <w:szCs w:val="22"/>
              </w:rPr>
            </w:pPr>
            <w:ins w:id="13896" w:author="user" w:date="2012-02-29T14:53:00Z">
              <w:r>
                <w:rPr>
                  <w:rFonts w:ascii="Calibri" w:hAnsi="Calibri"/>
                  <w:color w:val="000000"/>
                  <w:sz w:val="22"/>
                  <w:szCs w:val="22"/>
                </w:rPr>
                <w:t> </w:t>
              </w:r>
            </w:ins>
          </w:p>
        </w:tc>
      </w:tr>
      <w:tr w:rsidR="00BD7EBD" w:rsidTr="0074335E">
        <w:trPr>
          <w:trHeight w:val="432"/>
          <w:ins w:id="13897" w:author="user" w:date="2012-02-29T14:53:00Z"/>
        </w:trPr>
        <w:tc>
          <w:tcPr>
            <w:tcW w:w="640" w:type="dxa"/>
            <w:tcBorders>
              <w:top w:val="nil"/>
              <w:left w:val="single" w:sz="4" w:space="0" w:color="auto"/>
              <w:bottom w:val="single" w:sz="4" w:space="0" w:color="auto"/>
              <w:right w:val="single" w:sz="4" w:space="0" w:color="auto"/>
            </w:tcBorders>
            <w:shd w:val="clear" w:color="auto" w:fill="auto"/>
          </w:tcPr>
          <w:p w:rsidR="00BD7EBD" w:rsidRDefault="00BD7EBD" w:rsidP="0074335E">
            <w:pPr>
              <w:jc w:val="center"/>
              <w:rPr>
                <w:ins w:id="13898" w:author="user" w:date="2012-02-29T14:53:00Z"/>
                <w:rFonts w:ascii="Calibri" w:hAnsi="Calibri"/>
                <w:color w:val="000000"/>
                <w:sz w:val="18"/>
                <w:szCs w:val="18"/>
              </w:rPr>
            </w:pPr>
            <w:ins w:id="13899" w:author="user" w:date="2012-02-29T14:53:00Z">
              <w:r>
                <w:rPr>
                  <w:rFonts w:ascii="Calibri" w:hAnsi="Calibri"/>
                  <w:color w:val="000000"/>
                  <w:sz w:val="18"/>
                  <w:szCs w:val="18"/>
                </w:rPr>
                <w:t>6</w:t>
              </w:r>
            </w:ins>
          </w:p>
        </w:tc>
        <w:tc>
          <w:tcPr>
            <w:tcW w:w="5135" w:type="dxa"/>
            <w:tcBorders>
              <w:top w:val="nil"/>
              <w:left w:val="nil"/>
              <w:bottom w:val="single" w:sz="4" w:space="0" w:color="auto"/>
              <w:right w:val="single" w:sz="4" w:space="0" w:color="auto"/>
            </w:tcBorders>
            <w:shd w:val="clear" w:color="auto" w:fill="auto"/>
          </w:tcPr>
          <w:p w:rsidR="00BD7EBD" w:rsidRDefault="00BD7EBD" w:rsidP="0074335E">
            <w:pPr>
              <w:rPr>
                <w:ins w:id="13900" w:author="user" w:date="2012-02-29T14:53:00Z"/>
                <w:rFonts w:ascii="Calibri" w:hAnsi="Calibri"/>
                <w:color w:val="000000"/>
                <w:sz w:val="18"/>
                <w:szCs w:val="18"/>
              </w:rPr>
            </w:pPr>
            <w:ins w:id="13901" w:author="user" w:date="2012-02-29T14:53:00Z">
              <w:r>
                <w:rPr>
                  <w:rFonts w:ascii="Calibri" w:hAnsi="Calibri"/>
                  <w:color w:val="000000"/>
                  <w:sz w:val="18"/>
                  <w:szCs w:val="18"/>
                </w:rPr>
                <w:t>Notification to the HH  affected by the structures falls in RoW</w:t>
              </w:r>
            </w:ins>
          </w:p>
        </w:tc>
        <w:tc>
          <w:tcPr>
            <w:tcW w:w="340" w:type="dxa"/>
            <w:tcBorders>
              <w:top w:val="nil"/>
              <w:left w:val="nil"/>
              <w:bottom w:val="single" w:sz="4" w:space="0" w:color="auto"/>
              <w:right w:val="single" w:sz="4" w:space="0" w:color="auto"/>
            </w:tcBorders>
            <w:shd w:val="clear" w:color="auto" w:fill="auto"/>
          </w:tcPr>
          <w:p w:rsidR="00BD7EBD" w:rsidRDefault="00BD7EBD" w:rsidP="0074335E">
            <w:pPr>
              <w:rPr>
                <w:ins w:id="13902" w:author="user" w:date="2012-02-29T14:53:00Z"/>
                <w:rFonts w:ascii="Calibri" w:hAnsi="Calibri"/>
                <w:color w:val="000000"/>
                <w:sz w:val="18"/>
                <w:szCs w:val="18"/>
              </w:rPr>
            </w:pPr>
            <w:ins w:id="13903" w:author="user" w:date="2012-02-29T14:53:00Z">
              <w:r>
                <w:rPr>
                  <w:rFonts w:ascii="Calibri" w:hAnsi="Calibri"/>
                  <w:color w:val="000000"/>
                  <w:sz w:val="18"/>
                  <w:szCs w:val="18"/>
                </w:rPr>
                <w:t> </w:t>
              </w:r>
            </w:ins>
          </w:p>
        </w:tc>
        <w:tc>
          <w:tcPr>
            <w:tcW w:w="362" w:type="dxa"/>
            <w:tcBorders>
              <w:top w:val="nil"/>
              <w:left w:val="nil"/>
              <w:bottom w:val="single" w:sz="4" w:space="0" w:color="auto"/>
              <w:right w:val="single" w:sz="4" w:space="0" w:color="auto"/>
            </w:tcBorders>
            <w:shd w:val="clear" w:color="auto" w:fill="auto"/>
          </w:tcPr>
          <w:p w:rsidR="00BD7EBD" w:rsidRDefault="00BD7EBD" w:rsidP="0074335E">
            <w:pPr>
              <w:jc w:val="center"/>
              <w:rPr>
                <w:ins w:id="13904" w:author="user" w:date="2012-02-29T14:53:00Z"/>
                <w:rFonts w:ascii="Arial Narrow" w:hAnsi="Arial Narrow"/>
                <w:color w:val="000000"/>
                <w:sz w:val="14"/>
                <w:szCs w:val="14"/>
              </w:rPr>
            </w:pPr>
            <w:ins w:id="13905" w:author="user" w:date="2012-02-29T14:53:00Z">
              <w:r>
                <w:rPr>
                  <w:rFonts w:ascii="Arial Narrow" w:hAnsi="Arial Narrow"/>
                  <w:color w:val="000000"/>
                  <w:sz w:val="14"/>
                  <w:szCs w:val="14"/>
                </w:rPr>
                <w:t> </w:t>
              </w:r>
            </w:ins>
          </w:p>
        </w:tc>
        <w:tc>
          <w:tcPr>
            <w:tcW w:w="362" w:type="dxa"/>
            <w:tcBorders>
              <w:top w:val="nil"/>
              <w:left w:val="nil"/>
              <w:bottom w:val="single" w:sz="4" w:space="0" w:color="auto"/>
              <w:right w:val="single" w:sz="4" w:space="0" w:color="auto"/>
            </w:tcBorders>
            <w:shd w:val="clear" w:color="auto" w:fill="auto"/>
          </w:tcPr>
          <w:p w:rsidR="00BD7EBD" w:rsidRDefault="00BD7EBD" w:rsidP="0074335E">
            <w:pPr>
              <w:jc w:val="center"/>
              <w:rPr>
                <w:ins w:id="13906" w:author="user" w:date="2012-02-29T14:53:00Z"/>
                <w:rFonts w:ascii="Arial Narrow" w:hAnsi="Arial Narrow"/>
                <w:color w:val="000000"/>
                <w:sz w:val="14"/>
                <w:szCs w:val="14"/>
              </w:rPr>
            </w:pPr>
            <w:ins w:id="13907" w:author="user" w:date="2012-02-29T14:53:00Z">
              <w:r>
                <w:rPr>
                  <w:rFonts w:ascii="Arial Narrow" w:hAnsi="Arial Narrow"/>
                  <w:color w:val="000000"/>
                  <w:sz w:val="14"/>
                  <w:szCs w:val="14"/>
                </w:rPr>
                <w:t> </w:t>
              </w:r>
            </w:ins>
          </w:p>
        </w:tc>
        <w:tc>
          <w:tcPr>
            <w:tcW w:w="362" w:type="dxa"/>
            <w:tcBorders>
              <w:top w:val="nil"/>
              <w:left w:val="nil"/>
              <w:bottom w:val="single" w:sz="4" w:space="0" w:color="auto"/>
              <w:right w:val="single" w:sz="4" w:space="0" w:color="auto"/>
            </w:tcBorders>
            <w:shd w:val="clear" w:color="auto" w:fill="auto"/>
          </w:tcPr>
          <w:p w:rsidR="00BD7EBD" w:rsidRDefault="00BD7EBD" w:rsidP="0074335E">
            <w:pPr>
              <w:jc w:val="center"/>
              <w:rPr>
                <w:ins w:id="13908" w:author="user" w:date="2012-02-29T14:53:00Z"/>
                <w:rFonts w:ascii="Arial Narrow" w:hAnsi="Arial Narrow"/>
                <w:color w:val="000000"/>
                <w:sz w:val="14"/>
                <w:szCs w:val="14"/>
              </w:rPr>
            </w:pPr>
            <w:ins w:id="13909" w:author="user" w:date="2012-02-29T14:53:00Z">
              <w:r>
                <w:rPr>
                  <w:rFonts w:ascii="Arial Narrow" w:hAnsi="Arial Narrow"/>
                  <w:color w:val="000000"/>
                  <w:sz w:val="14"/>
                  <w:szCs w:val="14"/>
                </w:rPr>
                <w:t> </w:t>
              </w:r>
            </w:ins>
          </w:p>
        </w:tc>
        <w:tc>
          <w:tcPr>
            <w:tcW w:w="320" w:type="dxa"/>
            <w:tcBorders>
              <w:top w:val="nil"/>
              <w:left w:val="nil"/>
              <w:bottom w:val="single" w:sz="4" w:space="0" w:color="auto"/>
              <w:right w:val="single" w:sz="4" w:space="0" w:color="auto"/>
            </w:tcBorders>
            <w:shd w:val="clear" w:color="auto" w:fill="auto"/>
          </w:tcPr>
          <w:p w:rsidR="00BD7EBD" w:rsidRDefault="00BD7EBD" w:rsidP="0074335E">
            <w:pPr>
              <w:jc w:val="center"/>
              <w:rPr>
                <w:ins w:id="13910" w:author="user" w:date="2012-02-29T14:53:00Z"/>
                <w:rFonts w:ascii="Arial Narrow" w:hAnsi="Arial Narrow"/>
                <w:color w:val="000000"/>
                <w:sz w:val="14"/>
                <w:szCs w:val="14"/>
              </w:rPr>
            </w:pPr>
            <w:ins w:id="13911" w:author="user" w:date="2012-02-29T14:53:00Z">
              <w:r>
                <w:rPr>
                  <w:rFonts w:ascii="Arial Narrow" w:hAnsi="Arial Narrow"/>
                  <w:color w:val="000000"/>
                  <w:sz w:val="14"/>
                  <w:szCs w:val="14"/>
                </w:rPr>
                <w:t> </w:t>
              </w:r>
            </w:ins>
          </w:p>
        </w:tc>
        <w:tc>
          <w:tcPr>
            <w:tcW w:w="340" w:type="dxa"/>
            <w:tcBorders>
              <w:top w:val="nil"/>
              <w:left w:val="nil"/>
              <w:bottom w:val="single" w:sz="4" w:space="0" w:color="auto"/>
              <w:right w:val="single" w:sz="4" w:space="0" w:color="auto"/>
            </w:tcBorders>
            <w:shd w:val="clear" w:color="auto" w:fill="auto"/>
          </w:tcPr>
          <w:p w:rsidR="00BD7EBD" w:rsidRDefault="00BD7EBD" w:rsidP="0074335E">
            <w:pPr>
              <w:jc w:val="center"/>
              <w:rPr>
                <w:ins w:id="13912" w:author="user" w:date="2012-02-29T14:53:00Z"/>
                <w:rFonts w:ascii="Symbol" w:hAnsi="Symbol"/>
                <w:color w:val="000000"/>
                <w:sz w:val="14"/>
                <w:szCs w:val="14"/>
              </w:rPr>
            </w:pPr>
          </w:p>
        </w:tc>
        <w:tc>
          <w:tcPr>
            <w:tcW w:w="289" w:type="dxa"/>
            <w:tcBorders>
              <w:top w:val="nil"/>
              <w:left w:val="nil"/>
              <w:bottom w:val="single" w:sz="4" w:space="0" w:color="auto"/>
              <w:right w:val="single" w:sz="4" w:space="0" w:color="auto"/>
            </w:tcBorders>
            <w:shd w:val="clear" w:color="auto" w:fill="auto"/>
          </w:tcPr>
          <w:p w:rsidR="00BD7EBD" w:rsidRDefault="00BD7EBD" w:rsidP="0074335E">
            <w:pPr>
              <w:jc w:val="center"/>
              <w:rPr>
                <w:ins w:id="13913" w:author="user" w:date="2012-02-29T14:53:00Z"/>
                <w:rFonts w:ascii="Symbol" w:hAnsi="Symbol"/>
                <w:color w:val="000000"/>
                <w:sz w:val="14"/>
                <w:szCs w:val="14"/>
              </w:rPr>
            </w:pPr>
          </w:p>
        </w:tc>
        <w:tc>
          <w:tcPr>
            <w:tcW w:w="320" w:type="dxa"/>
            <w:tcBorders>
              <w:top w:val="nil"/>
              <w:left w:val="nil"/>
              <w:bottom w:val="single" w:sz="4" w:space="0" w:color="auto"/>
              <w:right w:val="single" w:sz="4" w:space="0" w:color="auto"/>
            </w:tcBorders>
            <w:shd w:val="clear" w:color="auto" w:fill="auto"/>
          </w:tcPr>
          <w:p w:rsidR="00BD7EBD" w:rsidRDefault="00BD7EBD" w:rsidP="0074335E">
            <w:pPr>
              <w:jc w:val="center"/>
              <w:rPr>
                <w:ins w:id="13914" w:author="user" w:date="2012-02-29T14:53:00Z"/>
                <w:rFonts w:ascii="Arial Narrow" w:hAnsi="Arial Narrow"/>
                <w:color w:val="000000"/>
                <w:sz w:val="14"/>
                <w:szCs w:val="14"/>
              </w:rPr>
            </w:pPr>
            <w:ins w:id="13915" w:author="user" w:date="2012-02-29T14:53:00Z">
              <w:r>
                <w:rPr>
                  <w:rFonts w:ascii="Arial Narrow" w:hAnsi="Arial Narrow"/>
                  <w:color w:val="000000"/>
                  <w:sz w:val="14"/>
                  <w:szCs w:val="14"/>
                </w:rPr>
                <w:t> </w:t>
              </w:r>
            </w:ins>
          </w:p>
        </w:tc>
        <w:tc>
          <w:tcPr>
            <w:tcW w:w="340" w:type="dxa"/>
            <w:tcBorders>
              <w:top w:val="nil"/>
              <w:left w:val="nil"/>
              <w:bottom w:val="single" w:sz="4" w:space="0" w:color="auto"/>
              <w:right w:val="single" w:sz="4" w:space="0" w:color="auto"/>
            </w:tcBorders>
            <w:shd w:val="clear" w:color="auto" w:fill="auto"/>
          </w:tcPr>
          <w:p w:rsidR="00BD7EBD" w:rsidRDefault="00BD7EBD" w:rsidP="0074335E">
            <w:pPr>
              <w:jc w:val="center"/>
              <w:rPr>
                <w:ins w:id="13916" w:author="user" w:date="2012-02-29T14:53:00Z"/>
                <w:rFonts w:ascii="Arial Narrow" w:hAnsi="Arial Narrow"/>
                <w:color w:val="000000"/>
                <w:sz w:val="14"/>
                <w:szCs w:val="14"/>
              </w:rPr>
            </w:pPr>
            <w:ins w:id="13917" w:author="user" w:date="2012-02-29T14:53:00Z">
              <w:r>
                <w:rPr>
                  <w:rFonts w:ascii="Arial Narrow" w:hAnsi="Arial Narrow"/>
                  <w:color w:val="000000"/>
                  <w:sz w:val="14"/>
                  <w:szCs w:val="14"/>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918" w:author="user" w:date="2012-02-29T14:53:00Z"/>
                <w:rFonts w:ascii="Calibri" w:hAnsi="Calibri"/>
                <w:color w:val="000000"/>
                <w:sz w:val="22"/>
                <w:szCs w:val="22"/>
              </w:rPr>
            </w:pPr>
            <w:ins w:id="13919"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FFCC00"/>
            <w:noWrap/>
            <w:vAlign w:val="bottom"/>
          </w:tcPr>
          <w:p w:rsidR="00BD7EBD" w:rsidRDefault="00BD7EBD" w:rsidP="0074335E">
            <w:pPr>
              <w:rPr>
                <w:ins w:id="13920" w:author="user" w:date="2012-02-29T14:53:00Z"/>
                <w:rFonts w:ascii="Calibri" w:hAnsi="Calibri"/>
                <w:color w:val="000000"/>
                <w:sz w:val="22"/>
                <w:szCs w:val="22"/>
              </w:rPr>
            </w:pPr>
            <w:ins w:id="13921"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FFCC00"/>
            <w:noWrap/>
            <w:vAlign w:val="bottom"/>
          </w:tcPr>
          <w:p w:rsidR="00BD7EBD" w:rsidRDefault="00BD7EBD" w:rsidP="0074335E">
            <w:pPr>
              <w:rPr>
                <w:ins w:id="13922" w:author="user" w:date="2012-02-29T14:53:00Z"/>
                <w:rFonts w:ascii="Calibri" w:hAnsi="Calibri"/>
                <w:color w:val="000000"/>
                <w:sz w:val="22"/>
                <w:szCs w:val="22"/>
              </w:rPr>
            </w:pPr>
            <w:ins w:id="13923" w:author="user" w:date="2012-02-29T14:53:00Z">
              <w:r>
                <w:rPr>
                  <w:rFonts w:ascii="Calibri" w:hAnsi="Calibri"/>
                  <w:color w:val="000000"/>
                  <w:sz w:val="22"/>
                  <w:szCs w:val="22"/>
                </w:rPr>
                <w:t> </w:t>
              </w:r>
            </w:ins>
          </w:p>
        </w:tc>
        <w:tc>
          <w:tcPr>
            <w:tcW w:w="36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924" w:author="user" w:date="2012-02-29T14:53:00Z"/>
                <w:rFonts w:ascii="Calibri" w:hAnsi="Calibri"/>
                <w:color w:val="000000"/>
                <w:sz w:val="22"/>
                <w:szCs w:val="22"/>
              </w:rPr>
            </w:pPr>
            <w:ins w:id="13925" w:author="user" w:date="2012-02-29T14:53:00Z">
              <w:r>
                <w:rPr>
                  <w:rFonts w:ascii="Calibri" w:hAnsi="Calibri"/>
                  <w:color w:val="000000"/>
                  <w:sz w:val="22"/>
                  <w:szCs w:val="22"/>
                </w:rPr>
                <w:t> </w:t>
              </w:r>
            </w:ins>
          </w:p>
        </w:tc>
        <w:tc>
          <w:tcPr>
            <w:tcW w:w="40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926" w:author="user" w:date="2012-02-29T14:53:00Z"/>
                <w:rFonts w:ascii="Calibri" w:hAnsi="Calibri"/>
                <w:color w:val="000000"/>
                <w:sz w:val="22"/>
                <w:szCs w:val="22"/>
              </w:rPr>
            </w:pPr>
            <w:ins w:id="13927" w:author="user" w:date="2012-02-29T14:53:00Z">
              <w:r>
                <w:rPr>
                  <w:rFonts w:ascii="Calibri" w:hAnsi="Calibri"/>
                  <w:color w:val="000000"/>
                  <w:sz w:val="22"/>
                  <w:szCs w:val="22"/>
                </w:rPr>
                <w:t> </w:t>
              </w:r>
            </w:ins>
          </w:p>
        </w:tc>
        <w:tc>
          <w:tcPr>
            <w:tcW w:w="42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928" w:author="user" w:date="2012-02-29T14:53:00Z"/>
                <w:rFonts w:ascii="Calibri" w:hAnsi="Calibri"/>
                <w:color w:val="000000"/>
                <w:sz w:val="22"/>
                <w:szCs w:val="22"/>
              </w:rPr>
            </w:pPr>
            <w:ins w:id="13929" w:author="user" w:date="2012-02-29T14:53:00Z">
              <w:r>
                <w:rPr>
                  <w:rFonts w:ascii="Calibri" w:hAnsi="Calibri"/>
                  <w:color w:val="000000"/>
                  <w:sz w:val="22"/>
                  <w:szCs w:val="22"/>
                </w:rPr>
                <w:t> </w:t>
              </w:r>
            </w:ins>
          </w:p>
        </w:tc>
        <w:tc>
          <w:tcPr>
            <w:tcW w:w="44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930" w:author="user" w:date="2012-02-29T14:53:00Z"/>
                <w:rFonts w:ascii="Calibri" w:hAnsi="Calibri"/>
                <w:color w:val="000000"/>
                <w:sz w:val="22"/>
                <w:szCs w:val="22"/>
              </w:rPr>
            </w:pPr>
            <w:ins w:id="13931"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932" w:author="user" w:date="2012-02-29T14:53:00Z"/>
                <w:rFonts w:ascii="Calibri" w:hAnsi="Calibri"/>
                <w:color w:val="000000"/>
                <w:sz w:val="22"/>
                <w:szCs w:val="22"/>
              </w:rPr>
            </w:pPr>
            <w:ins w:id="13933"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934" w:author="user" w:date="2012-02-29T14:53:00Z"/>
                <w:rFonts w:ascii="Calibri" w:hAnsi="Calibri"/>
                <w:color w:val="000000"/>
                <w:sz w:val="22"/>
                <w:szCs w:val="22"/>
              </w:rPr>
            </w:pPr>
            <w:ins w:id="13935"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936" w:author="user" w:date="2012-02-29T14:53:00Z"/>
                <w:rFonts w:ascii="Calibri" w:hAnsi="Calibri"/>
                <w:color w:val="000000"/>
                <w:sz w:val="22"/>
                <w:szCs w:val="22"/>
              </w:rPr>
            </w:pPr>
            <w:ins w:id="13937" w:author="user" w:date="2012-02-29T14:53:00Z">
              <w:r>
                <w:rPr>
                  <w:rFonts w:ascii="Calibri" w:hAnsi="Calibri"/>
                  <w:color w:val="000000"/>
                  <w:sz w:val="22"/>
                  <w:szCs w:val="22"/>
                </w:rPr>
                <w:t> </w:t>
              </w:r>
            </w:ins>
          </w:p>
        </w:tc>
        <w:tc>
          <w:tcPr>
            <w:tcW w:w="32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938" w:author="user" w:date="2012-02-29T14:53:00Z"/>
                <w:rFonts w:ascii="Calibri" w:hAnsi="Calibri"/>
                <w:color w:val="000000"/>
                <w:sz w:val="22"/>
                <w:szCs w:val="22"/>
              </w:rPr>
            </w:pPr>
            <w:ins w:id="13939"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940" w:author="user" w:date="2012-02-29T14:53:00Z"/>
                <w:rFonts w:ascii="Calibri" w:hAnsi="Calibri"/>
                <w:color w:val="000000"/>
                <w:sz w:val="22"/>
                <w:szCs w:val="22"/>
              </w:rPr>
            </w:pPr>
            <w:ins w:id="13941" w:author="user" w:date="2012-02-29T14:53:00Z">
              <w:r>
                <w:rPr>
                  <w:rFonts w:ascii="Calibri" w:hAnsi="Calibri"/>
                  <w:color w:val="000000"/>
                  <w:sz w:val="22"/>
                  <w:szCs w:val="22"/>
                </w:rPr>
                <w:t> </w:t>
              </w:r>
            </w:ins>
          </w:p>
        </w:tc>
        <w:tc>
          <w:tcPr>
            <w:tcW w:w="32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942" w:author="user" w:date="2012-02-29T14:53:00Z"/>
                <w:rFonts w:ascii="Calibri" w:hAnsi="Calibri"/>
                <w:color w:val="000000"/>
                <w:sz w:val="22"/>
                <w:szCs w:val="22"/>
              </w:rPr>
            </w:pPr>
            <w:ins w:id="13943"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944" w:author="user" w:date="2012-02-29T14:53:00Z"/>
                <w:rFonts w:ascii="Calibri" w:hAnsi="Calibri"/>
                <w:color w:val="000000"/>
                <w:sz w:val="22"/>
                <w:szCs w:val="22"/>
              </w:rPr>
            </w:pPr>
            <w:ins w:id="13945"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946" w:author="user" w:date="2012-02-29T14:53:00Z"/>
                <w:rFonts w:ascii="Calibri" w:hAnsi="Calibri"/>
                <w:color w:val="000000"/>
                <w:sz w:val="22"/>
                <w:szCs w:val="22"/>
              </w:rPr>
            </w:pPr>
            <w:ins w:id="13947" w:author="user" w:date="2012-02-29T14:53:00Z">
              <w:r>
                <w:rPr>
                  <w:rFonts w:ascii="Calibri" w:hAnsi="Calibri"/>
                  <w:color w:val="000000"/>
                  <w:sz w:val="22"/>
                  <w:szCs w:val="22"/>
                </w:rPr>
                <w:t> </w:t>
              </w:r>
            </w:ins>
          </w:p>
        </w:tc>
      </w:tr>
      <w:tr w:rsidR="00BD7EBD" w:rsidTr="0074335E">
        <w:trPr>
          <w:trHeight w:val="432"/>
          <w:ins w:id="13948" w:author="user" w:date="2012-02-29T14:53:00Z"/>
        </w:trPr>
        <w:tc>
          <w:tcPr>
            <w:tcW w:w="640" w:type="dxa"/>
            <w:tcBorders>
              <w:top w:val="nil"/>
              <w:left w:val="single" w:sz="4" w:space="0" w:color="auto"/>
              <w:bottom w:val="single" w:sz="4" w:space="0" w:color="auto"/>
              <w:right w:val="single" w:sz="4" w:space="0" w:color="auto"/>
            </w:tcBorders>
            <w:shd w:val="clear" w:color="auto" w:fill="auto"/>
          </w:tcPr>
          <w:p w:rsidR="00BD7EBD" w:rsidRDefault="00BD7EBD" w:rsidP="0074335E">
            <w:pPr>
              <w:jc w:val="center"/>
              <w:rPr>
                <w:ins w:id="13949" w:author="user" w:date="2012-02-29T14:53:00Z"/>
                <w:rFonts w:ascii="Calibri" w:hAnsi="Calibri"/>
                <w:color w:val="000000"/>
                <w:sz w:val="18"/>
                <w:szCs w:val="18"/>
              </w:rPr>
            </w:pPr>
            <w:ins w:id="13950" w:author="user" w:date="2012-02-29T14:53:00Z">
              <w:r>
                <w:rPr>
                  <w:rFonts w:ascii="Calibri" w:hAnsi="Calibri"/>
                  <w:color w:val="000000"/>
                  <w:sz w:val="18"/>
                  <w:szCs w:val="18"/>
                </w:rPr>
                <w:t>7</w:t>
              </w:r>
            </w:ins>
          </w:p>
        </w:tc>
        <w:tc>
          <w:tcPr>
            <w:tcW w:w="5135" w:type="dxa"/>
            <w:tcBorders>
              <w:top w:val="nil"/>
              <w:left w:val="nil"/>
              <w:bottom w:val="single" w:sz="4" w:space="0" w:color="auto"/>
              <w:right w:val="single" w:sz="4" w:space="0" w:color="auto"/>
            </w:tcBorders>
            <w:shd w:val="clear" w:color="auto" w:fill="auto"/>
          </w:tcPr>
          <w:p w:rsidR="00BD7EBD" w:rsidRDefault="00BD7EBD" w:rsidP="0074335E">
            <w:pPr>
              <w:rPr>
                <w:ins w:id="13951" w:author="user" w:date="2012-02-29T14:53:00Z"/>
                <w:rFonts w:ascii="Calibri" w:hAnsi="Calibri"/>
                <w:color w:val="000000"/>
                <w:sz w:val="18"/>
                <w:szCs w:val="18"/>
              </w:rPr>
            </w:pPr>
            <w:ins w:id="13952" w:author="user" w:date="2012-02-29T14:53:00Z">
              <w:r>
                <w:rPr>
                  <w:rFonts w:ascii="Calibri" w:hAnsi="Calibri"/>
                  <w:color w:val="000000"/>
                  <w:sz w:val="18"/>
                  <w:szCs w:val="18"/>
                </w:rPr>
                <w:t>Notification to the HH  affected by the RoW</w:t>
              </w:r>
            </w:ins>
          </w:p>
        </w:tc>
        <w:tc>
          <w:tcPr>
            <w:tcW w:w="340" w:type="dxa"/>
            <w:tcBorders>
              <w:top w:val="nil"/>
              <w:left w:val="nil"/>
              <w:bottom w:val="single" w:sz="4" w:space="0" w:color="auto"/>
              <w:right w:val="single" w:sz="4" w:space="0" w:color="auto"/>
            </w:tcBorders>
            <w:shd w:val="clear" w:color="auto" w:fill="auto"/>
          </w:tcPr>
          <w:p w:rsidR="00BD7EBD" w:rsidRDefault="00BD7EBD" w:rsidP="0074335E">
            <w:pPr>
              <w:rPr>
                <w:ins w:id="13953" w:author="user" w:date="2012-02-29T14:53:00Z"/>
                <w:rFonts w:ascii="Calibri" w:hAnsi="Calibri"/>
                <w:color w:val="000000"/>
                <w:sz w:val="18"/>
                <w:szCs w:val="18"/>
              </w:rPr>
            </w:pPr>
            <w:ins w:id="13954" w:author="user" w:date="2012-02-29T14:53:00Z">
              <w:r>
                <w:rPr>
                  <w:rFonts w:ascii="Calibri" w:hAnsi="Calibri"/>
                  <w:color w:val="000000"/>
                  <w:sz w:val="18"/>
                  <w:szCs w:val="18"/>
                </w:rPr>
                <w:t> </w:t>
              </w:r>
            </w:ins>
          </w:p>
        </w:tc>
        <w:tc>
          <w:tcPr>
            <w:tcW w:w="362" w:type="dxa"/>
            <w:tcBorders>
              <w:top w:val="nil"/>
              <w:left w:val="nil"/>
              <w:bottom w:val="single" w:sz="4" w:space="0" w:color="auto"/>
              <w:right w:val="single" w:sz="4" w:space="0" w:color="auto"/>
            </w:tcBorders>
            <w:shd w:val="clear" w:color="auto" w:fill="auto"/>
          </w:tcPr>
          <w:p w:rsidR="00BD7EBD" w:rsidRDefault="00BD7EBD" w:rsidP="0074335E">
            <w:pPr>
              <w:jc w:val="center"/>
              <w:rPr>
                <w:ins w:id="13955" w:author="user" w:date="2012-02-29T14:53:00Z"/>
                <w:rFonts w:ascii="Arial Narrow" w:hAnsi="Arial Narrow"/>
                <w:color w:val="000000"/>
                <w:sz w:val="14"/>
                <w:szCs w:val="14"/>
              </w:rPr>
            </w:pPr>
            <w:ins w:id="13956" w:author="user" w:date="2012-02-29T14:53:00Z">
              <w:r>
                <w:rPr>
                  <w:rFonts w:ascii="Arial Narrow" w:hAnsi="Arial Narrow"/>
                  <w:color w:val="000000"/>
                  <w:sz w:val="14"/>
                  <w:szCs w:val="14"/>
                </w:rPr>
                <w:t> </w:t>
              </w:r>
            </w:ins>
          </w:p>
        </w:tc>
        <w:tc>
          <w:tcPr>
            <w:tcW w:w="362" w:type="dxa"/>
            <w:tcBorders>
              <w:top w:val="nil"/>
              <w:left w:val="nil"/>
              <w:bottom w:val="single" w:sz="4" w:space="0" w:color="auto"/>
              <w:right w:val="single" w:sz="4" w:space="0" w:color="auto"/>
            </w:tcBorders>
            <w:shd w:val="clear" w:color="auto" w:fill="auto"/>
          </w:tcPr>
          <w:p w:rsidR="00BD7EBD" w:rsidRDefault="00BD7EBD" w:rsidP="0074335E">
            <w:pPr>
              <w:jc w:val="center"/>
              <w:rPr>
                <w:ins w:id="13957" w:author="user" w:date="2012-02-29T14:53:00Z"/>
                <w:rFonts w:ascii="Arial Narrow" w:hAnsi="Arial Narrow"/>
                <w:color w:val="000000"/>
                <w:sz w:val="14"/>
                <w:szCs w:val="14"/>
              </w:rPr>
            </w:pPr>
            <w:ins w:id="13958" w:author="user" w:date="2012-02-29T14:53:00Z">
              <w:r>
                <w:rPr>
                  <w:rFonts w:ascii="Arial Narrow" w:hAnsi="Arial Narrow"/>
                  <w:color w:val="000000"/>
                  <w:sz w:val="14"/>
                  <w:szCs w:val="14"/>
                </w:rPr>
                <w:t> </w:t>
              </w:r>
            </w:ins>
          </w:p>
        </w:tc>
        <w:tc>
          <w:tcPr>
            <w:tcW w:w="362" w:type="dxa"/>
            <w:tcBorders>
              <w:top w:val="nil"/>
              <w:left w:val="nil"/>
              <w:bottom w:val="single" w:sz="4" w:space="0" w:color="auto"/>
              <w:right w:val="single" w:sz="4" w:space="0" w:color="auto"/>
            </w:tcBorders>
            <w:shd w:val="clear" w:color="auto" w:fill="auto"/>
          </w:tcPr>
          <w:p w:rsidR="00BD7EBD" w:rsidRDefault="00BD7EBD" w:rsidP="0074335E">
            <w:pPr>
              <w:jc w:val="center"/>
              <w:rPr>
                <w:ins w:id="13959" w:author="user" w:date="2012-02-29T14:53:00Z"/>
                <w:rFonts w:ascii="Arial Narrow" w:hAnsi="Arial Narrow"/>
                <w:color w:val="000000"/>
                <w:sz w:val="14"/>
                <w:szCs w:val="14"/>
              </w:rPr>
            </w:pPr>
            <w:ins w:id="13960" w:author="user" w:date="2012-02-29T14:53:00Z">
              <w:r>
                <w:rPr>
                  <w:rFonts w:ascii="Arial Narrow" w:hAnsi="Arial Narrow"/>
                  <w:color w:val="000000"/>
                  <w:sz w:val="14"/>
                  <w:szCs w:val="14"/>
                </w:rPr>
                <w:t> </w:t>
              </w:r>
            </w:ins>
          </w:p>
        </w:tc>
        <w:tc>
          <w:tcPr>
            <w:tcW w:w="320" w:type="dxa"/>
            <w:tcBorders>
              <w:top w:val="nil"/>
              <w:left w:val="nil"/>
              <w:bottom w:val="single" w:sz="4" w:space="0" w:color="auto"/>
              <w:right w:val="single" w:sz="4" w:space="0" w:color="auto"/>
            </w:tcBorders>
            <w:shd w:val="clear" w:color="auto" w:fill="auto"/>
          </w:tcPr>
          <w:p w:rsidR="00BD7EBD" w:rsidRDefault="00BD7EBD" w:rsidP="0074335E">
            <w:pPr>
              <w:jc w:val="center"/>
              <w:rPr>
                <w:ins w:id="13961" w:author="user" w:date="2012-02-29T14:53:00Z"/>
                <w:rFonts w:ascii="Arial Narrow" w:hAnsi="Arial Narrow"/>
                <w:color w:val="000000"/>
                <w:sz w:val="14"/>
                <w:szCs w:val="14"/>
              </w:rPr>
            </w:pPr>
            <w:ins w:id="13962" w:author="user" w:date="2012-02-29T14:53:00Z">
              <w:r>
                <w:rPr>
                  <w:rFonts w:ascii="Arial Narrow" w:hAnsi="Arial Narrow"/>
                  <w:color w:val="000000"/>
                  <w:sz w:val="14"/>
                  <w:szCs w:val="14"/>
                </w:rPr>
                <w:t> </w:t>
              </w:r>
            </w:ins>
          </w:p>
        </w:tc>
        <w:tc>
          <w:tcPr>
            <w:tcW w:w="340" w:type="dxa"/>
            <w:tcBorders>
              <w:top w:val="nil"/>
              <w:left w:val="nil"/>
              <w:bottom w:val="single" w:sz="4" w:space="0" w:color="auto"/>
              <w:right w:val="single" w:sz="4" w:space="0" w:color="auto"/>
            </w:tcBorders>
            <w:shd w:val="clear" w:color="auto" w:fill="auto"/>
          </w:tcPr>
          <w:p w:rsidR="00BD7EBD" w:rsidRDefault="00BD7EBD" w:rsidP="0074335E">
            <w:pPr>
              <w:jc w:val="center"/>
              <w:rPr>
                <w:ins w:id="13963" w:author="user" w:date="2012-02-29T14:53:00Z"/>
                <w:rFonts w:ascii="Symbol" w:hAnsi="Symbol"/>
                <w:color w:val="000000"/>
                <w:sz w:val="14"/>
                <w:szCs w:val="14"/>
              </w:rPr>
            </w:pPr>
          </w:p>
        </w:tc>
        <w:tc>
          <w:tcPr>
            <w:tcW w:w="289" w:type="dxa"/>
            <w:tcBorders>
              <w:top w:val="nil"/>
              <w:left w:val="nil"/>
              <w:bottom w:val="single" w:sz="4" w:space="0" w:color="auto"/>
              <w:right w:val="single" w:sz="4" w:space="0" w:color="auto"/>
            </w:tcBorders>
            <w:shd w:val="clear" w:color="auto" w:fill="auto"/>
          </w:tcPr>
          <w:p w:rsidR="00BD7EBD" w:rsidRDefault="00BD7EBD" w:rsidP="0074335E">
            <w:pPr>
              <w:jc w:val="center"/>
              <w:rPr>
                <w:ins w:id="13964" w:author="user" w:date="2012-02-29T14:53:00Z"/>
                <w:rFonts w:ascii="Symbol" w:hAnsi="Symbol"/>
                <w:color w:val="000000"/>
                <w:sz w:val="14"/>
                <w:szCs w:val="14"/>
              </w:rPr>
            </w:pPr>
          </w:p>
        </w:tc>
        <w:tc>
          <w:tcPr>
            <w:tcW w:w="320" w:type="dxa"/>
            <w:tcBorders>
              <w:top w:val="nil"/>
              <w:left w:val="nil"/>
              <w:bottom w:val="single" w:sz="4" w:space="0" w:color="auto"/>
              <w:right w:val="single" w:sz="4" w:space="0" w:color="auto"/>
            </w:tcBorders>
            <w:shd w:val="clear" w:color="auto" w:fill="auto"/>
          </w:tcPr>
          <w:p w:rsidR="00BD7EBD" w:rsidRDefault="00BD7EBD" w:rsidP="0074335E">
            <w:pPr>
              <w:jc w:val="center"/>
              <w:rPr>
                <w:ins w:id="13965" w:author="user" w:date="2012-02-29T14:53:00Z"/>
                <w:rFonts w:ascii="Arial Narrow" w:hAnsi="Arial Narrow"/>
                <w:color w:val="000000"/>
                <w:sz w:val="14"/>
                <w:szCs w:val="14"/>
              </w:rPr>
            </w:pPr>
            <w:ins w:id="13966" w:author="user" w:date="2012-02-29T14:53:00Z">
              <w:r>
                <w:rPr>
                  <w:rFonts w:ascii="Arial Narrow" w:hAnsi="Arial Narrow"/>
                  <w:color w:val="000000"/>
                  <w:sz w:val="14"/>
                  <w:szCs w:val="14"/>
                </w:rPr>
                <w:t> </w:t>
              </w:r>
            </w:ins>
          </w:p>
        </w:tc>
        <w:tc>
          <w:tcPr>
            <w:tcW w:w="340" w:type="dxa"/>
            <w:tcBorders>
              <w:top w:val="nil"/>
              <w:left w:val="nil"/>
              <w:bottom w:val="single" w:sz="4" w:space="0" w:color="auto"/>
              <w:right w:val="single" w:sz="4" w:space="0" w:color="auto"/>
            </w:tcBorders>
            <w:shd w:val="clear" w:color="auto" w:fill="auto"/>
          </w:tcPr>
          <w:p w:rsidR="00BD7EBD" w:rsidRDefault="00BD7EBD" w:rsidP="0074335E">
            <w:pPr>
              <w:jc w:val="center"/>
              <w:rPr>
                <w:ins w:id="13967" w:author="user" w:date="2012-02-29T14:53:00Z"/>
                <w:rFonts w:ascii="Arial Narrow" w:hAnsi="Arial Narrow"/>
                <w:color w:val="000000"/>
                <w:sz w:val="14"/>
                <w:szCs w:val="14"/>
              </w:rPr>
            </w:pPr>
            <w:ins w:id="13968" w:author="user" w:date="2012-02-29T14:53:00Z">
              <w:r>
                <w:rPr>
                  <w:rFonts w:ascii="Arial Narrow" w:hAnsi="Arial Narrow"/>
                  <w:color w:val="000000"/>
                  <w:sz w:val="14"/>
                  <w:szCs w:val="14"/>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969" w:author="user" w:date="2012-02-29T14:53:00Z"/>
                <w:rFonts w:ascii="Calibri" w:hAnsi="Calibri"/>
                <w:color w:val="000000"/>
                <w:sz w:val="22"/>
                <w:szCs w:val="22"/>
              </w:rPr>
            </w:pPr>
            <w:ins w:id="13970"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971" w:author="user" w:date="2012-02-29T14:53:00Z"/>
                <w:rFonts w:ascii="Calibri" w:hAnsi="Calibri"/>
                <w:color w:val="000000"/>
                <w:sz w:val="22"/>
                <w:szCs w:val="22"/>
              </w:rPr>
            </w:pPr>
            <w:ins w:id="13972"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973" w:author="user" w:date="2012-02-29T14:53:00Z"/>
                <w:rFonts w:ascii="Calibri" w:hAnsi="Calibri"/>
                <w:color w:val="000000"/>
                <w:sz w:val="22"/>
                <w:szCs w:val="22"/>
              </w:rPr>
            </w:pPr>
            <w:ins w:id="13974" w:author="user" w:date="2012-02-29T14:53:00Z">
              <w:r>
                <w:rPr>
                  <w:rFonts w:ascii="Calibri" w:hAnsi="Calibri"/>
                  <w:color w:val="000000"/>
                  <w:sz w:val="22"/>
                  <w:szCs w:val="22"/>
                </w:rPr>
                <w:t> </w:t>
              </w:r>
            </w:ins>
          </w:p>
        </w:tc>
        <w:tc>
          <w:tcPr>
            <w:tcW w:w="36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975" w:author="user" w:date="2012-02-29T14:53:00Z"/>
                <w:rFonts w:ascii="Calibri" w:hAnsi="Calibri"/>
                <w:color w:val="000000"/>
                <w:sz w:val="22"/>
                <w:szCs w:val="22"/>
              </w:rPr>
            </w:pPr>
            <w:ins w:id="13976" w:author="user" w:date="2012-02-29T14:53:00Z">
              <w:r>
                <w:rPr>
                  <w:rFonts w:ascii="Calibri" w:hAnsi="Calibri"/>
                  <w:color w:val="000000"/>
                  <w:sz w:val="22"/>
                  <w:szCs w:val="22"/>
                </w:rPr>
                <w:t> </w:t>
              </w:r>
            </w:ins>
          </w:p>
        </w:tc>
        <w:tc>
          <w:tcPr>
            <w:tcW w:w="40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977" w:author="user" w:date="2012-02-29T14:53:00Z"/>
                <w:rFonts w:ascii="Calibri" w:hAnsi="Calibri"/>
                <w:color w:val="000000"/>
                <w:sz w:val="22"/>
                <w:szCs w:val="22"/>
              </w:rPr>
            </w:pPr>
            <w:ins w:id="13978" w:author="user" w:date="2012-02-29T14:53:00Z">
              <w:r>
                <w:rPr>
                  <w:rFonts w:ascii="Calibri" w:hAnsi="Calibri"/>
                  <w:color w:val="000000"/>
                  <w:sz w:val="22"/>
                  <w:szCs w:val="22"/>
                </w:rPr>
                <w:t> </w:t>
              </w:r>
            </w:ins>
          </w:p>
        </w:tc>
        <w:tc>
          <w:tcPr>
            <w:tcW w:w="42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979" w:author="user" w:date="2012-02-29T14:53:00Z"/>
                <w:rFonts w:ascii="Calibri" w:hAnsi="Calibri"/>
                <w:color w:val="000000"/>
                <w:sz w:val="22"/>
                <w:szCs w:val="22"/>
              </w:rPr>
            </w:pPr>
            <w:ins w:id="13980" w:author="user" w:date="2012-02-29T14:53:00Z">
              <w:r>
                <w:rPr>
                  <w:rFonts w:ascii="Calibri" w:hAnsi="Calibri"/>
                  <w:color w:val="000000"/>
                  <w:sz w:val="22"/>
                  <w:szCs w:val="22"/>
                </w:rPr>
                <w:t> </w:t>
              </w:r>
            </w:ins>
          </w:p>
        </w:tc>
        <w:tc>
          <w:tcPr>
            <w:tcW w:w="440" w:type="dxa"/>
            <w:tcBorders>
              <w:top w:val="nil"/>
              <w:left w:val="nil"/>
              <w:bottom w:val="single" w:sz="4" w:space="0" w:color="auto"/>
              <w:right w:val="single" w:sz="4" w:space="0" w:color="auto"/>
            </w:tcBorders>
            <w:shd w:val="clear" w:color="auto" w:fill="FFCC00"/>
            <w:noWrap/>
            <w:vAlign w:val="bottom"/>
          </w:tcPr>
          <w:p w:rsidR="00BD7EBD" w:rsidRDefault="00BD7EBD" w:rsidP="0074335E">
            <w:pPr>
              <w:rPr>
                <w:ins w:id="13981" w:author="user" w:date="2012-02-29T14:53:00Z"/>
                <w:rFonts w:ascii="Calibri" w:hAnsi="Calibri"/>
                <w:color w:val="000000"/>
                <w:sz w:val="22"/>
                <w:szCs w:val="22"/>
              </w:rPr>
            </w:pPr>
            <w:ins w:id="13982"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FFCC00"/>
            <w:noWrap/>
            <w:vAlign w:val="bottom"/>
          </w:tcPr>
          <w:p w:rsidR="00BD7EBD" w:rsidRDefault="00BD7EBD" w:rsidP="0074335E">
            <w:pPr>
              <w:rPr>
                <w:ins w:id="13983" w:author="user" w:date="2012-02-29T14:53:00Z"/>
                <w:rFonts w:ascii="Calibri" w:hAnsi="Calibri"/>
                <w:color w:val="000000"/>
                <w:sz w:val="22"/>
                <w:szCs w:val="22"/>
              </w:rPr>
            </w:pPr>
            <w:ins w:id="13984"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985" w:author="user" w:date="2012-02-29T14:53:00Z"/>
                <w:rFonts w:ascii="Calibri" w:hAnsi="Calibri"/>
                <w:color w:val="000000"/>
                <w:sz w:val="22"/>
                <w:szCs w:val="22"/>
              </w:rPr>
            </w:pPr>
            <w:ins w:id="13986"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987" w:author="user" w:date="2012-02-29T14:53:00Z"/>
                <w:rFonts w:ascii="Calibri" w:hAnsi="Calibri"/>
                <w:color w:val="000000"/>
                <w:sz w:val="22"/>
                <w:szCs w:val="22"/>
              </w:rPr>
            </w:pPr>
            <w:ins w:id="13988" w:author="user" w:date="2012-02-29T14:53:00Z">
              <w:r>
                <w:rPr>
                  <w:rFonts w:ascii="Calibri" w:hAnsi="Calibri"/>
                  <w:color w:val="000000"/>
                  <w:sz w:val="22"/>
                  <w:szCs w:val="22"/>
                </w:rPr>
                <w:t> </w:t>
              </w:r>
            </w:ins>
          </w:p>
        </w:tc>
        <w:tc>
          <w:tcPr>
            <w:tcW w:w="32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989" w:author="user" w:date="2012-02-29T14:53:00Z"/>
                <w:rFonts w:ascii="Calibri" w:hAnsi="Calibri"/>
                <w:color w:val="000000"/>
                <w:sz w:val="22"/>
                <w:szCs w:val="22"/>
              </w:rPr>
            </w:pPr>
            <w:ins w:id="13990"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991" w:author="user" w:date="2012-02-29T14:53:00Z"/>
                <w:rFonts w:ascii="Calibri" w:hAnsi="Calibri"/>
                <w:color w:val="000000"/>
                <w:sz w:val="22"/>
                <w:szCs w:val="22"/>
              </w:rPr>
            </w:pPr>
            <w:ins w:id="13992" w:author="user" w:date="2012-02-29T14:53:00Z">
              <w:r>
                <w:rPr>
                  <w:rFonts w:ascii="Calibri" w:hAnsi="Calibri"/>
                  <w:color w:val="000000"/>
                  <w:sz w:val="22"/>
                  <w:szCs w:val="22"/>
                </w:rPr>
                <w:t> </w:t>
              </w:r>
            </w:ins>
          </w:p>
        </w:tc>
        <w:tc>
          <w:tcPr>
            <w:tcW w:w="32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993" w:author="user" w:date="2012-02-29T14:53:00Z"/>
                <w:rFonts w:ascii="Calibri" w:hAnsi="Calibri"/>
                <w:color w:val="000000"/>
                <w:sz w:val="22"/>
                <w:szCs w:val="22"/>
              </w:rPr>
            </w:pPr>
            <w:ins w:id="13994"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995" w:author="user" w:date="2012-02-29T14:53:00Z"/>
                <w:rFonts w:ascii="Calibri" w:hAnsi="Calibri"/>
                <w:color w:val="000000"/>
                <w:sz w:val="22"/>
                <w:szCs w:val="22"/>
              </w:rPr>
            </w:pPr>
            <w:ins w:id="13996"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3997" w:author="user" w:date="2012-02-29T14:53:00Z"/>
                <w:rFonts w:ascii="Calibri" w:hAnsi="Calibri"/>
                <w:color w:val="000000"/>
                <w:sz w:val="22"/>
                <w:szCs w:val="22"/>
              </w:rPr>
            </w:pPr>
            <w:ins w:id="13998" w:author="user" w:date="2012-02-29T14:53:00Z">
              <w:r>
                <w:rPr>
                  <w:rFonts w:ascii="Calibri" w:hAnsi="Calibri"/>
                  <w:color w:val="000000"/>
                  <w:sz w:val="22"/>
                  <w:szCs w:val="22"/>
                </w:rPr>
                <w:t> </w:t>
              </w:r>
            </w:ins>
          </w:p>
        </w:tc>
      </w:tr>
      <w:tr w:rsidR="00BD7EBD" w:rsidTr="0074335E">
        <w:trPr>
          <w:trHeight w:val="432"/>
          <w:ins w:id="13999" w:author="user" w:date="2012-02-29T14:53:00Z"/>
        </w:trPr>
        <w:tc>
          <w:tcPr>
            <w:tcW w:w="640" w:type="dxa"/>
            <w:tcBorders>
              <w:top w:val="nil"/>
              <w:left w:val="single" w:sz="4" w:space="0" w:color="auto"/>
              <w:bottom w:val="single" w:sz="4" w:space="0" w:color="auto"/>
              <w:right w:val="single" w:sz="4" w:space="0" w:color="auto"/>
            </w:tcBorders>
            <w:shd w:val="clear" w:color="auto" w:fill="auto"/>
          </w:tcPr>
          <w:p w:rsidR="00BD7EBD" w:rsidRDefault="00BD7EBD" w:rsidP="0074335E">
            <w:pPr>
              <w:jc w:val="center"/>
              <w:rPr>
                <w:ins w:id="14000" w:author="user" w:date="2012-02-29T14:53:00Z"/>
                <w:rFonts w:ascii="Calibri" w:hAnsi="Calibri"/>
                <w:color w:val="000000"/>
                <w:sz w:val="18"/>
                <w:szCs w:val="18"/>
              </w:rPr>
            </w:pPr>
            <w:ins w:id="14001" w:author="user" w:date="2012-02-29T14:53:00Z">
              <w:r>
                <w:rPr>
                  <w:rFonts w:ascii="Calibri" w:hAnsi="Calibri"/>
                  <w:color w:val="000000"/>
                  <w:sz w:val="18"/>
                  <w:szCs w:val="18"/>
                </w:rPr>
                <w:t>8</w:t>
              </w:r>
            </w:ins>
          </w:p>
        </w:tc>
        <w:tc>
          <w:tcPr>
            <w:tcW w:w="5135" w:type="dxa"/>
            <w:tcBorders>
              <w:top w:val="nil"/>
              <w:left w:val="nil"/>
              <w:bottom w:val="single" w:sz="4" w:space="0" w:color="auto"/>
              <w:right w:val="single" w:sz="4" w:space="0" w:color="auto"/>
            </w:tcBorders>
            <w:shd w:val="clear" w:color="auto" w:fill="auto"/>
          </w:tcPr>
          <w:p w:rsidR="00BD7EBD" w:rsidRDefault="00BD7EBD" w:rsidP="0074335E">
            <w:pPr>
              <w:rPr>
                <w:ins w:id="14002" w:author="user" w:date="2012-02-29T14:53:00Z"/>
                <w:rFonts w:ascii="Calibri" w:hAnsi="Calibri"/>
                <w:color w:val="000000"/>
                <w:sz w:val="18"/>
                <w:szCs w:val="18"/>
              </w:rPr>
            </w:pPr>
            <w:ins w:id="14003" w:author="user" w:date="2012-02-29T14:53:00Z">
              <w:r>
                <w:rPr>
                  <w:rFonts w:ascii="Calibri" w:hAnsi="Calibri"/>
                  <w:color w:val="000000"/>
                  <w:sz w:val="18"/>
                  <w:szCs w:val="18"/>
                </w:rPr>
                <w:t>Verify the application and prepare final list of PAPs/HHs</w:t>
              </w:r>
            </w:ins>
          </w:p>
        </w:tc>
        <w:tc>
          <w:tcPr>
            <w:tcW w:w="340" w:type="dxa"/>
            <w:tcBorders>
              <w:top w:val="nil"/>
              <w:left w:val="nil"/>
              <w:bottom w:val="single" w:sz="4" w:space="0" w:color="auto"/>
              <w:right w:val="single" w:sz="4" w:space="0" w:color="auto"/>
            </w:tcBorders>
            <w:shd w:val="clear" w:color="auto" w:fill="auto"/>
          </w:tcPr>
          <w:p w:rsidR="00BD7EBD" w:rsidRDefault="00BD7EBD" w:rsidP="0074335E">
            <w:pPr>
              <w:rPr>
                <w:ins w:id="14004" w:author="user" w:date="2012-02-29T14:53:00Z"/>
                <w:rFonts w:ascii="Calibri" w:hAnsi="Calibri"/>
                <w:color w:val="000000"/>
                <w:sz w:val="18"/>
                <w:szCs w:val="18"/>
              </w:rPr>
            </w:pPr>
            <w:ins w:id="14005" w:author="user" w:date="2012-02-29T14:53:00Z">
              <w:r>
                <w:rPr>
                  <w:rFonts w:ascii="Calibri" w:hAnsi="Calibri"/>
                  <w:color w:val="000000"/>
                  <w:sz w:val="18"/>
                  <w:szCs w:val="18"/>
                </w:rPr>
                <w:t> </w:t>
              </w:r>
            </w:ins>
          </w:p>
        </w:tc>
        <w:tc>
          <w:tcPr>
            <w:tcW w:w="362" w:type="dxa"/>
            <w:tcBorders>
              <w:top w:val="nil"/>
              <w:left w:val="nil"/>
              <w:bottom w:val="single" w:sz="4" w:space="0" w:color="auto"/>
              <w:right w:val="single" w:sz="4" w:space="0" w:color="auto"/>
            </w:tcBorders>
            <w:shd w:val="clear" w:color="auto" w:fill="auto"/>
          </w:tcPr>
          <w:p w:rsidR="00BD7EBD" w:rsidRDefault="00BD7EBD" w:rsidP="0074335E">
            <w:pPr>
              <w:jc w:val="center"/>
              <w:rPr>
                <w:ins w:id="14006" w:author="user" w:date="2012-02-29T14:53:00Z"/>
                <w:rFonts w:ascii="Arial Narrow" w:hAnsi="Arial Narrow"/>
                <w:color w:val="000000"/>
                <w:sz w:val="14"/>
                <w:szCs w:val="14"/>
              </w:rPr>
            </w:pPr>
            <w:ins w:id="14007" w:author="user" w:date="2012-02-29T14:53:00Z">
              <w:r>
                <w:rPr>
                  <w:rFonts w:ascii="Arial Narrow" w:hAnsi="Arial Narrow"/>
                  <w:color w:val="000000"/>
                  <w:sz w:val="14"/>
                  <w:szCs w:val="14"/>
                </w:rPr>
                <w:t> </w:t>
              </w:r>
            </w:ins>
          </w:p>
        </w:tc>
        <w:tc>
          <w:tcPr>
            <w:tcW w:w="362" w:type="dxa"/>
            <w:tcBorders>
              <w:top w:val="nil"/>
              <w:left w:val="nil"/>
              <w:bottom w:val="single" w:sz="4" w:space="0" w:color="auto"/>
              <w:right w:val="single" w:sz="4" w:space="0" w:color="auto"/>
            </w:tcBorders>
            <w:shd w:val="clear" w:color="auto" w:fill="auto"/>
          </w:tcPr>
          <w:p w:rsidR="00BD7EBD" w:rsidRDefault="00BD7EBD" w:rsidP="0074335E">
            <w:pPr>
              <w:jc w:val="center"/>
              <w:rPr>
                <w:ins w:id="14008" w:author="user" w:date="2012-02-29T14:53:00Z"/>
                <w:rFonts w:ascii="Arial Narrow" w:hAnsi="Arial Narrow"/>
                <w:color w:val="000000"/>
                <w:sz w:val="14"/>
                <w:szCs w:val="14"/>
              </w:rPr>
            </w:pPr>
            <w:ins w:id="14009" w:author="user" w:date="2012-02-29T14:53:00Z">
              <w:r>
                <w:rPr>
                  <w:rFonts w:ascii="Arial Narrow" w:hAnsi="Arial Narrow"/>
                  <w:color w:val="000000"/>
                  <w:sz w:val="14"/>
                  <w:szCs w:val="14"/>
                </w:rPr>
                <w:t> </w:t>
              </w:r>
            </w:ins>
          </w:p>
        </w:tc>
        <w:tc>
          <w:tcPr>
            <w:tcW w:w="362" w:type="dxa"/>
            <w:tcBorders>
              <w:top w:val="nil"/>
              <w:left w:val="nil"/>
              <w:bottom w:val="single" w:sz="4" w:space="0" w:color="auto"/>
              <w:right w:val="single" w:sz="4" w:space="0" w:color="auto"/>
            </w:tcBorders>
            <w:shd w:val="clear" w:color="auto" w:fill="auto"/>
          </w:tcPr>
          <w:p w:rsidR="00BD7EBD" w:rsidRDefault="00BD7EBD" w:rsidP="0074335E">
            <w:pPr>
              <w:jc w:val="center"/>
              <w:rPr>
                <w:ins w:id="14010" w:author="user" w:date="2012-02-29T14:53:00Z"/>
                <w:rFonts w:ascii="Arial Narrow" w:hAnsi="Arial Narrow"/>
                <w:color w:val="000000"/>
                <w:sz w:val="14"/>
                <w:szCs w:val="14"/>
              </w:rPr>
            </w:pPr>
            <w:ins w:id="14011" w:author="user" w:date="2012-02-29T14:53:00Z">
              <w:r>
                <w:rPr>
                  <w:rFonts w:ascii="Arial Narrow" w:hAnsi="Arial Narrow"/>
                  <w:color w:val="000000"/>
                  <w:sz w:val="14"/>
                  <w:szCs w:val="14"/>
                </w:rPr>
                <w:t> </w:t>
              </w:r>
            </w:ins>
          </w:p>
        </w:tc>
        <w:tc>
          <w:tcPr>
            <w:tcW w:w="320" w:type="dxa"/>
            <w:tcBorders>
              <w:top w:val="nil"/>
              <w:left w:val="nil"/>
              <w:bottom w:val="single" w:sz="4" w:space="0" w:color="auto"/>
              <w:right w:val="single" w:sz="4" w:space="0" w:color="auto"/>
            </w:tcBorders>
            <w:shd w:val="clear" w:color="auto" w:fill="auto"/>
          </w:tcPr>
          <w:p w:rsidR="00BD7EBD" w:rsidRDefault="00BD7EBD" w:rsidP="0074335E">
            <w:pPr>
              <w:jc w:val="center"/>
              <w:rPr>
                <w:ins w:id="14012" w:author="user" w:date="2012-02-29T14:53:00Z"/>
                <w:rFonts w:ascii="Arial Narrow" w:hAnsi="Arial Narrow"/>
                <w:color w:val="000000"/>
                <w:sz w:val="14"/>
                <w:szCs w:val="14"/>
              </w:rPr>
            </w:pPr>
            <w:ins w:id="14013" w:author="user" w:date="2012-02-29T14:53:00Z">
              <w:r>
                <w:rPr>
                  <w:rFonts w:ascii="Arial Narrow" w:hAnsi="Arial Narrow"/>
                  <w:color w:val="000000"/>
                  <w:sz w:val="14"/>
                  <w:szCs w:val="14"/>
                </w:rPr>
                <w:t> </w:t>
              </w:r>
            </w:ins>
          </w:p>
        </w:tc>
        <w:tc>
          <w:tcPr>
            <w:tcW w:w="340" w:type="dxa"/>
            <w:tcBorders>
              <w:top w:val="nil"/>
              <w:left w:val="nil"/>
              <w:bottom w:val="single" w:sz="4" w:space="0" w:color="auto"/>
              <w:right w:val="single" w:sz="4" w:space="0" w:color="auto"/>
            </w:tcBorders>
            <w:shd w:val="clear" w:color="auto" w:fill="auto"/>
          </w:tcPr>
          <w:p w:rsidR="00BD7EBD" w:rsidRDefault="00BD7EBD" w:rsidP="0074335E">
            <w:pPr>
              <w:jc w:val="center"/>
              <w:rPr>
                <w:ins w:id="14014" w:author="user" w:date="2012-02-29T14:53:00Z"/>
                <w:rFonts w:ascii="Symbol" w:hAnsi="Symbol"/>
                <w:color w:val="000000"/>
                <w:sz w:val="14"/>
                <w:szCs w:val="14"/>
              </w:rPr>
            </w:pPr>
          </w:p>
        </w:tc>
        <w:tc>
          <w:tcPr>
            <w:tcW w:w="289" w:type="dxa"/>
            <w:tcBorders>
              <w:top w:val="nil"/>
              <w:left w:val="nil"/>
              <w:bottom w:val="single" w:sz="4" w:space="0" w:color="auto"/>
              <w:right w:val="single" w:sz="4" w:space="0" w:color="auto"/>
            </w:tcBorders>
            <w:shd w:val="clear" w:color="auto" w:fill="auto"/>
          </w:tcPr>
          <w:p w:rsidR="00BD7EBD" w:rsidRDefault="00BD7EBD" w:rsidP="0074335E">
            <w:pPr>
              <w:jc w:val="center"/>
              <w:rPr>
                <w:ins w:id="14015" w:author="user" w:date="2012-02-29T14:53:00Z"/>
                <w:rFonts w:ascii="Symbol" w:hAnsi="Symbol"/>
                <w:color w:val="000000"/>
                <w:sz w:val="14"/>
                <w:szCs w:val="14"/>
              </w:rPr>
            </w:pPr>
          </w:p>
        </w:tc>
        <w:tc>
          <w:tcPr>
            <w:tcW w:w="320" w:type="dxa"/>
            <w:tcBorders>
              <w:top w:val="nil"/>
              <w:left w:val="nil"/>
              <w:bottom w:val="single" w:sz="4" w:space="0" w:color="auto"/>
              <w:right w:val="single" w:sz="4" w:space="0" w:color="auto"/>
            </w:tcBorders>
            <w:shd w:val="clear" w:color="auto" w:fill="auto"/>
          </w:tcPr>
          <w:p w:rsidR="00BD7EBD" w:rsidRDefault="00BD7EBD" w:rsidP="0074335E">
            <w:pPr>
              <w:jc w:val="center"/>
              <w:rPr>
                <w:ins w:id="14016" w:author="user" w:date="2012-02-29T14:53:00Z"/>
                <w:rFonts w:ascii="Arial Narrow" w:hAnsi="Arial Narrow"/>
                <w:color w:val="000000"/>
                <w:sz w:val="14"/>
                <w:szCs w:val="14"/>
              </w:rPr>
            </w:pPr>
            <w:ins w:id="14017" w:author="user" w:date="2012-02-29T14:53:00Z">
              <w:r>
                <w:rPr>
                  <w:rFonts w:ascii="Arial Narrow" w:hAnsi="Arial Narrow"/>
                  <w:color w:val="000000"/>
                  <w:sz w:val="14"/>
                  <w:szCs w:val="14"/>
                </w:rPr>
                <w:t> </w:t>
              </w:r>
            </w:ins>
          </w:p>
        </w:tc>
        <w:tc>
          <w:tcPr>
            <w:tcW w:w="340" w:type="dxa"/>
            <w:tcBorders>
              <w:top w:val="nil"/>
              <w:left w:val="nil"/>
              <w:bottom w:val="single" w:sz="4" w:space="0" w:color="auto"/>
              <w:right w:val="single" w:sz="4" w:space="0" w:color="auto"/>
            </w:tcBorders>
            <w:shd w:val="clear" w:color="auto" w:fill="auto"/>
          </w:tcPr>
          <w:p w:rsidR="00BD7EBD" w:rsidRDefault="00BD7EBD" w:rsidP="0074335E">
            <w:pPr>
              <w:jc w:val="center"/>
              <w:rPr>
                <w:ins w:id="14018" w:author="user" w:date="2012-02-29T14:53:00Z"/>
                <w:rFonts w:ascii="Arial Narrow" w:hAnsi="Arial Narrow"/>
                <w:color w:val="000000"/>
                <w:sz w:val="14"/>
                <w:szCs w:val="14"/>
              </w:rPr>
            </w:pPr>
            <w:ins w:id="14019" w:author="user" w:date="2012-02-29T14:53:00Z">
              <w:r>
                <w:rPr>
                  <w:rFonts w:ascii="Arial Narrow" w:hAnsi="Arial Narrow"/>
                  <w:color w:val="000000"/>
                  <w:sz w:val="14"/>
                  <w:szCs w:val="14"/>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020" w:author="user" w:date="2012-02-29T14:53:00Z"/>
                <w:rFonts w:ascii="Calibri" w:hAnsi="Calibri"/>
                <w:color w:val="000000"/>
                <w:sz w:val="22"/>
                <w:szCs w:val="22"/>
              </w:rPr>
            </w:pPr>
            <w:ins w:id="14021"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022" w:author="user" w:date="2012-02-29T14:53:00Z"/>
                <w:rFonts w:ascii="Calibri" w:hAnsi="Calibri"/>
                <w:color w:val="000000"/>
                <w:sz w:val="22"/>
                <w:szCs w:val="22"/>
              </w:rPr>
            </w:pPr>
            <w:ins w:id="14023"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024" w:author="user" w:date="2012-02-29T14:53:00Z"/>
                <w:rFonts w:ascii="Calibri" w:hAnsi="Calibri"/>
                <w:color w:val="000000"/>
                <w:sz w:val="22"/>
                <w:szCs w:val="22"/>
              </w:rPr>
            </w:pPr>
            <w:ins w:id="14025" w:author="user" w:date="2012-02-29T14:53:00Z">
              <w:r>
                <w:rPr>
                  <w:rFonts w:ascii="Calibri" w:hAnsi="Calibri"/>
                  <w:color w:val="000000"/>
                  <w:sz w:val="22"/>
                  <w:szCs w:val="22"/>
                </w:rPr>
                <w:t> </w:t>
              </w:r>
            </w:ins>
          </w:p>
        </w:tc>
        <w:tc>
          <w:tcPr>
            <w:tcW w:w="36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026" w:author="user" w:date="2012-02-29T14:53:00Z"/>
                <w:rFonts w:ascii="Calibri" w:hAnsi="Calibri"/>
                <w:color w:val="000000"/>
                <w:sz w:val="22"/>
                <w:szCs w:val="22"/>
              </w:rPr>
            </w:pPr>
            <w:ins w:id="14027" w:author="user" w:date="2012-02-29T14:53:00Z">
              <w:r>
                <w:rPr>
                  <w:rFonts w:ascii="Calibri" w:hAnsi="Calibri"/>
                  <w:color w:val="000000"/>
                  <w:sz w:val="22"/>
                  <w:szCs w:val="22"/>
                </w:rPr>
                <w:t> </w:t>
              </w:r>
            </w:ins>
          </w:p>
        </w:tc>
        <w:tc>
          <w:tcPr>
            <w:tcW w:w="40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028" w:author="user" w:date="2012-02-29T14:53:00Z"/>
                <w:rFonts w:ascii="Calibri" w:hAnsi="Calibri"/>
                <w:color w:val="000000"/>
                <w:sz w:val="22"/>
                <w:szCs w:val="22"/>
              </w:rPr>
            </w:pPr>
            <w:ins w:id="14029" w:author="user" w:date="2012-02-29T14:53:00Z">
              <w:r>
                <w:rPr>
                  <w:rFonts w:ascii="Calibri" w:hAnsi="Calibri"/>
                  <w:color w:val="000000"/>
                  <w:sz w:val="22"/>
                  <w:szCs w:val="22"/>
                </w:rPr>
                <w:t> </w:t>
              </w:r>
            </w:ins>
          </w:p>
        </w:tc>
        <w:tc>
          <w:tcPr>
            <w:tcW w:w="42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030" w:author="user" w:date="2012-02-29T14:53:00Z"/>
                <w:rFonts w:ascii="Calibri" w:hAnsi="Calibri"/>
                <w:color w:val="000000"/>
                <w:sz w:val="22"/>
                <w:szCs w:val="22"/>
              </w:rPr>
            </w:pPr>
            <w:ins w:id="14031" w:author="user" w:date="2012-02-29T14:53:00Z">
              <w:r>
                <w:rPr>
                  <w:rFonts w:ascii="Calibri" w:hAnsi="Calibri"/>
                  <w:color w:val="000000"/>
                  <w:sz w:val="22"/>
                  <w:szCs w:val="22"/>
                </w:rPr>
                <w:t> </w:t>
              </w:r>
            </w:ins>
          </w:p>
        </w:tc>
        <w:tc>
          <w:tcPr>
            <w:tcW w:w="440" w:type="dxa"/>
            <w:tcBorders>
              <w:top w:val="nil"/>
              <w:left w:val="nil"/>
              <w:bottom w:val="single" w:sz="4" w:space="0" w:color="auto"/>
              <w:right w:val="single" w:sz="4" w:space="0" w:color="auto"/>
            </w:tcBorders>
            <w:shd w:val="clear" w:color="auto" w:fill="FFCC00"/>
            <w:noWrap/>
            <w:vAlign w:val="bottom"/>
          </w:tcPr>
          <w:p w:rsidR="00BD7EBD" w:rsidRDefault="00BD7EBD" w:rsidP="0074335E">
            <w:pPr>
              <w:rPr>
                <w:ins w:id="14032" w:author="user" w:date="2012-02-29T14:53:00Z"/>
                <w:rFonts w:ascii="Calibri" w:hAnsi="Calibri"/>
                <w:color w:val="000000"/>
                <w:sz w:val="22"/>
                <w:szCs w:val="22"/>
              </w:rPr>
            </w:pPr>
            <w:ins w:id="14033"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FFCC00"/>
            <w:noWrap/>
            <w:vAlign w:val="bottom"/>
          </w:tcPr>
          <w:p w:rsidR="00BD7EBD" w:rsidRDefault="00BD7EBD" w:rsidP="0074335E">
            <w:pPr>
              <w:rPr>
                <w:ins w:id="14034" w:author="user" w:date="2012-02-29T14:53:00Z"/>
                <w:rFonts w:ascii="Calibri" w:hAnsi="Calibri"/>
                <w:color w:val="000000"/>
                <w:sz w:val="22"/>
                <w:szCs w:val="22"/>
              </w:rPr>
            </w:pPr>
            <w:ins w:id="14035"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036" w:author="user" w:date="2012-02-29T14:53:00Z"/>
                <w:rFonts w:ascii="Calibri" w:hAnsi="Calibri"/>
                <w:color w:val="000000"/>
                <w:sz w:val="22"/>
                <w:szCs w:val="22"/>
              </w:rPr>
            </w:pPr>
            <w:ins w:id="14037"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038" w:author="user" w:date="2012-02-29T14:53:00Z"/>
                <w:rFonts w:ascii="Calibri" w:hAnsi="Calibri"/>
                <w:color w:val="000000"/>
                <w:sz w:val="22"/>
                <w:szCs w:val="22"/>
              </w:rPr>
            </w:pPr>
            <w:ins w:id="14039" w:author="user" w:date="2012-02-29T14:53:00Z">
              <w:r>
                <w:rPr>
                  <w:rFonts w:ascii="Calibri" w:hAnsi="Calibri"/>
                  <w:color w:val="000000"/>
                  <w:sz w:val="22"/>
                  <w:szCs w:val="22"/>
                </w:rPr>
                <w:t> </w:t>
              </w:r>
            </w:ins>
          </w:p>
        </w:tc>
        <w:tc>
          <w:tcPr>
            <w:tcW w:w="32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040" w:author="user" w:date="2012-02-29T14:53:00Z"/>
                <w:rFonts w:ascii="Calibri" w:hAnsi="Calibri"/>
                <w:color w:val="000000"/>
                <w:sz w:val="22"/>
                <w:szCs w:val="22"/>
              </w:rPr>
            </w:pPr>
            <w:ins w:id="14041"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042" w:author="user" w:date="2012-02-29T14:53:00Z"/>
                <w:rFonts w:ascii="Calibri" w:hAnsi="Calibri"/>
                <w:color w:val="000000"/>
                <w:sz w:val="22"/>
                <w:szCs w:val="22"/>
              </w:rPr>
            </w:pPr>
            <w:ins w:id="14043" w:author="user" w:date="2012-02-29T14:53:00Z">
              <w:r>
                <w:rPr>
                  <w:rFonts w:ascii="Calibri" w:hAnsi="Calibri"/>
                  <w:color w:val="000000"/>
                  <w:sz w:val="22"/>
                  <w:szCs w:val="22"/>
                </w:rPr>
                <w:t> </w:t>
              </w:r>
            </w:ins>
          </w:p>
        </w:tc>
        <w:tc>
          <w:tcPr>
            <w:tcW w:w="32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044" w:author="user" w:date="2012-02-29T14:53:00Z"/>
                <w:rFonts w:ascii="Calibri" w:hAnsi="Calibri"/>
                <w:color w:val="000000"/>
                <w:sz w:val="22"/>
                <w:szCs w:val="22"/>
              </w:rPr>
            </w:pPr>
            <w:ins w:id="14045"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046" w:author="user" w:date="2012-02-29T14:53:00Z"/>
                <w:rFonts w:ascii="Calibri" w:hAnsi="Calibri"/>
                <w:color w:val="000000"/>
                <w:sz w:val="22"/>
                <w:szCs w:val="22"/>
              </w:rPr>
            </w:pPr>
            <w:ins w:id="14047"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048" w:author="user" w:date="2012-02-29T14:53:00Z"/>
                <w:rFonts w:ascii="Calibri" w:hAnsi="Calibri"/>
                <w:color w:val="000000"/>
                <w:sz w:val="22"/>
                <w:szCs w:val="22"/>
              </w:rPr>
            </w:pPr>
            <w:ins w:id="14049" w:author="user" w:date="2012-02-29T14:53:00Z">
              <w:r>
                <w:rPr>
                  <w:rFonts w:ascii="Calibri" w:hAnsi="Calibri"/>
                  <w:color w:val="000000"/>
                  <w:sz w:val="22"/>
                  <w:szCs w:val="22"/>
                </w:rPr>
                <w:t> </w:t>
              </w:r>
            </w:ins>
          </w:p>
        </w:tc>
      </w:tr>
      <w:tr w:rsidR="00BD7EBD" w:rsidTr="0074335E">
        <w:trPr>
          <w:trHeight w:val="432"/>
          <w:ins w:id="14050" w:author="user" w:date="2012-02-29T14:53:00Z"/>
        </w:trPr>
        <w:tc>
          <w:tcPr>
            <w:tcW w:w="640" w:type="dxa"/>
            <w:tcBorders>
              <w:top w:val="nil"/>
              <w:left w:val="single" w:sz="4" w:space="0" w:color="auto"/>
              <w:bottom w:val="single" w:sz="4" w:space="0" w:color="auto"/>
              <w:right w:val="single" w:sz="4" w:space="0" w:color="auto"/>
            </w:tcBorders>
            <w:shd w:val="clear" w:color="auto" w:fill="auto"/>
          </w:tcPr>
          <w:p w:rsidR="00BD7EBD" w:rsidRDefault="00BD7EBD" w:rsidP="0074335E">
            <w:pPr>
              <w:jc w:val="center"/>
              <w:rPr>
                <w:ins w:id="14051" w:author="user" w:date="2012-02-29T14:53:00Z"/>
                <w:rFonts w:ascii="Calibri" w:hAnsi="Calibri"/>
                <w:color w:val="000000"/>
                <w:sz w:val="18"/>
                <w:szCs w:val="18"/>
              </w:rPr>
            </w:pPr>
            <w:ins w:id="14052" w:author="user" w:date="2012-02-29T14:53:00Z">
              <w:r>
                <w:rPr>
                  <w:rFonts w:ascii="Calibri" w:hAnsi="Calibri"/>
                  <w:color w:val="000000"/>
                  <w:sz w:val="18"/>
                  <w:szCs w:val="18"/>
                </w:rPr>
                <w:t>9</w:t>
              </w:r>
            </w:ins>
          </w:p>
        </w:tc>
        <w:tc>
          <w:tcPr>
            <w:tcW w:w="5135" w:type="dxa"/>
            <w:tcBorders>
              <w:top w:val="nil"/>
              <w:left w:val="nil"/>
              <w:bottom w:val="single" w:sz="4" w:space="0" w:color="auto"/>
              <w:right w:val="single" w:sz="4" w:space="0" w:color="auto"/>
            </w:tcBorders>
            <w:shd w:val="clear" w:color="auto" w:fill="auto"/>
          </w:tcPr>
          <w:p w:rsidR="00BD7EBD" w:rsidRDefault="00BD7EBD" w:rsidP="0074335E">
            <w:pPr>
              <w:rPr>
                <w:ins w:id="14053" w:author="user" w:date="2012-02-29T14:53:00Z"/>
                <w:rFonts w:ascii="Calibri" w:hAnsi="Calibri"/>
                <w:color w:val="000000"/>
                <w:sz w:val="18"/>
                <w:szCs w:val="18"/>
              </w:rPr>
            </w:pPr>
            <w:ins w:id="14054" w:author="user" w:date="2012-02-29T14:53:00Z">
              <w:r>
                <w:rPr>
                  <w:rFonts w:ascii="Calibri" w:hAnsi="Calibri"/>
                  <w:color w:val="000000"/>
                  <w:sz w:val="18"/>
                  <w:szCs w:val="18"/>
                </w:rPr>
                <w:t>Implementation of social awareness program</w:t>
              </w:r>
            </w:ins>
          </w:p>
        </w:tc>
        <w:tc>
          <w:tcPr>
            <w:tcW w:w="340" w:type="dxa"/>
            <w:tcBorders>
              <w:top w:val="nil"/>
              <w:left w:val="nil"/>
              <w:bottom w:val="single" w:sz="4" w:space="0" w:color="auto"/>
              <w:right w:val="single" w:sz="4" w:space="0" w:color="auto"/>
            </w:tcBorders>
            <w:shd w:val="clear" w:color="auto" w:fill="auto"/>
          </w:tcPr>
          <w:p w:rsidR="00BD7EBD" w:rsidRDefault="00BD7EBD" w:rsidP="0074335E">
            <w:pPr>
              <w:rPr>
                <w:ins w:id="14055" w:author="user" w:date="2012-02-29T14:53:00Z"/>
                <w:rFonts w:ascii="Calibri" w:hAnsi="Calibri"/>
                <w:color w:val="000000"/>
                <w:sz w:val="18"/>
                <w:szCs w:val="18"/>
              </w:rPr>
            </w:pPr>
            <w:ins w:id="14056" w:author="user" w:date="2012-02-29T14:53:00Z">
              <w:r>
                <w:rPr>
                  <w:rFonts w:ascii="Calibri" w:hAnsi="Calibri"/>
                  <w:color w:val="000000"/>
                  <w:sz w:val="18"/>
                  <w:szCs w:val="18"/>
                </w:rPr>
                <w:t> </w:t>
              </w:r>
            </w:ins>
          </w:p>
        </w:tc>
        <w:tc>
          <w:tcPr>
            <w:tcW w:w="362" w:type="dxa"/>
            <w:tcBorders>
              <w:top w:val="nil"/>
              <w:left w:val="nil"/>
              <w:bottom w:val="single" w:sz="4" w:space="0" w:color="auto"/>
              <w:right w:val="single" w:sz="4" w:space="0" w:color="auto"/>
            </w:tcBorders>
            <w:shd w:val="clear" w:color="auto" w:fill="auto"/>
          </w:tcPr>
          <w:p w:rsidR="00BD7EBD" w:rsidRDefault="00BD7EBD" w:rsidP="0074335E">
            <w:pPr>
              <w:jc w:val="center"/>
              <w:rPr>
                <w:ins w:id="14057" w:author="user" w:date="2012-02-29T14:53:00Z"/>
                <w:rFonts w:ascii="Arial Narrow" w:hAnsi="Arial Narrow"/>
                <w:color w:val="000000"/>
                <w:sz w:val="14"/>
                <w:szCs w:val="14"/>
              </w:rPr>
            </w:pPr>
            <w:ins w:id="14058" w:author="user" w:date="2012-02-29T14:53:00Z">
              <w:r>
                <w:rPr>
                  <w:rFonts w:ascii="Arial Narrow" w:hAnsi="Arial Narrow"/>
                  <w:color w:val="000000"/>
                  <w:sz w:val="14"/>
                  <w:szCs w:val="14"/>
                </w:rPr>
                <w:t> </w:t>
              </w:r>
            </w:ins>
          </w:p>
        </w:tc>
        <w:tc>
          <w:tcPr>
            <w:tcW w:w="362" w:type="dxa"/>
            <w:tcBorders>
              <w:top w:val="nil"/>
              <w:left w:val="nil"/>
              <w:bottom w:val="single" w:sz="4" w:space="0" w:color="auto"/>
              <w:right w:val="single" w:sz="4" w:space="0" w:color="auto"/>
            </w:tcBorders>
            <w:shd w:val="clear" w:color="auto" w:fill="auto"/>
          </w:tcPr>
          <w:p w:rsidR="00BD7EBD" w:rsidRDefault="00BD7EBD" w:rsidP="0074335E">
            <w:pPr>
              <w:jc w:val="center"/>
              <w:rPr>
                <w:ins w:id="14059" w:author="user" w:date="2012-02-29T14:53:00Z"/>
                <w:rFonts w:ascii="Arial Narrow" w:hAnsi="Arial Narrow"/>
                <w:color w:val="000000"/>
                <w:sz w:val="14"/>
                <w:szCs w:val="14"/>
              </w:rPr>
            </w:pPr>
            <w:ins w:id="14060" w:author="user" w:date="2012-02-29T14:53:00Z">
              <w:r>
                <w:rPr>
                  <w:rFonts w:ascii="Arial Narrow" w:hAnsi="Arial Narrow"/>
                  <w:color w:val="000000"/>
                  <w:sz w:val="14"/>
                  <w:szCs w:val="14"/>
                </w:rPr>
                <w:t> </w:t>
              </w:r>
            </w:ins>
          </w:p>
        </w:tc>
        <w:tc>
          <w:tcPr>
            <w:tcW w:w="362" w:type="dxa"/>
            <w:tcBorders>
              <w:top w:val="nil"/>
              <w:left w:val="nil"/>
              <w:bottom w:val="single" w:sz="4" w:space="0" w:color="auto"/>
              <w:right w:val="single" w:sz="4" w:space="0" w:color="auto"/>
            </w:tcBorders>
            <w:shd w:val="clear" w:color="auto" w:fill="auto"/>
          </w:tcPr>
          <w:p w:rsidR="00BD7EBD" w:rsidRDefault="00BD7EBD" w:rsidP="0074335E">
            <w:pPr>
              <w:jc w:val="center"/>
              <w:rPr>
                <w:ins w:id="14061" w:author="user" w:date="2012-02-29T14:53:00Z"/>
                <w:rFonts w:ascii="Arial Narrow" w:hAnsi="Arial Narrow"/>
                <w:color w:val="000000"/>
                <w:sz w:val="14"/>
                <w:szCs w:val="14"/>
              </w:rPr>
            </w:pPr>
            <w:ins w:id="14062" w:author="user" w:date="2012-02-29T14:53:00Z">
              <w:r>
                <w:rPr>
                  <w:rFonts w:ascii="Arial Narrow" w:hAnsi="Arial Narrow"/>
                  <w:color w:val="000000"/>
                  <w:sz w:val="14"/>
                  <w:szCs w:val="14"/>
                </w:rPr>
                <w:t> </w:t>
              </w:r>
            </w:ins>
          </w:p>
        </w:tc>
        <w:tc>
          <w:tcPr>
            <w:tcW w:w="320" w:type="dxa"/>
            <w:tcBorders>
              <w:top w:val="nil"/>
              <w:left w:val="nil"/>
              <w:bottom w:val="single" w:sz="4" w:space="0" w:color="auto"/>
              <w:right w:val="single" w:sz="4" w:space="0" w:color="auto"/>
            </w:tcBorders>
            <w:shd w:val="clear" w:color="auto" w:fill="auto"/>
          </w:tcPr>
          <w:p w:rsidR="00BD7EBD" w:rsidRDefault="00BD7EBD" w:rsidP="0074335E">
            <w:pPr>
              <w:jc w:val="center"/>
              <w:rPr>
                <w:ins w:id="14063" w:author="user" w:date="2012-02-29T14:53:00Z"/>
                <w:rFonts w:ascii="Arial Narrow" w:hAnsi="Arial Narrow"/>
                <w:color w:val="000000"/>
                <w:sz w:val="14"/>
                <w:szCs w:val="14"/>
              </w:rPr>
            </w:pPr>
            <w:ins w:id="14064" w:author="user" w:date="2012-02-29T14:53:00Z">
              <w:r>
                <w:rPr>
                  <w:rFonts w:ascii="Arial Narrow" w:hAnsi="Arial Narrow"/>
                  <w:color w:val="000000"/>
                  <w:sz w:val="14"/>
                  <w:szCs w:val="14"/>
                </w:rPr>
                <w:t> </w:t>
              </w:r>
            </w:ins>
          </w:p>
        </w:tc>
        <w:tc>
          <w:tcPr>
            <w:tcW w:w="340" w:type="dxa"/>
            <w:tcBorders>
              <w:top w:val="nil"/>
              <w:left w:val="nil"/>
              <w:bottom w:val="single" w:sz="4" w:space="0" w:color="auto"/>
              <w:right w:val="single" w:sz="4" w:space="0" w:color="auto"/>
            </w:tcBorders>
            <w:shd w:val="clear" w:color="auto" w:fill="auto"/>
          </w:tcPr>
          <w:p w:rsidR="00BD7EBD" w:rsidRDefault="00BD7EBD" w:rsidP="0074335E">
            <w:pPr>
              <w:jc w:val="center"/>
              <w:rPr>
                <w:ins w:id="14065" w:author="user" w:date="2012-02-29T14:53:00Z"/>
                <w:rFonts w:ascii="Symbol" w:hAnsi="Symbol"/>
                <w:color w:val="000000"/>
                <w:sz w:val="14"/>
                <w:szCs w:val="14"/>
              </w:rPr>
            </w:pPr>
          </w:p>
        </w:tc>
        <w:tc>
          <w:tcPr>
            <w:tcW w:w="289" w:type="dxa"/>
            <w:tcBorders>
              <w:top w:val="nil"/>
              <w:left w:val="nil"/>
              <w:bottom w:val="single" w:sz="4" w:space="0" w:color="auto"/>
              <w:right w:val="single" w:sz="4" w:space="0" w:color="auto"/>
            </w:tcBorders>
            <w:shd w:val="clear" w:color="auto" w:fill="auto"/>
          </w:tcPr>
          <w:p w:rsidR="00BD7EBD" w:rsidRDefault="00BD7EBD" w:rsidP="0074335E">
            <w:pPr>
              <w:jc w:val="center"/>
              <w:rPr>
                <w:ins w:id="14066" w:author="user" w:date="2012-02-29T14:53:00Z"/>
                <w:rFonts w:ascii="Symbol" w:hAnsi="Symbol"/>
                <w:color w:val="000000"/>
                <w:sz w:val="14"/>
                <w:szCs w:val="14"/>
              </w:rPr>
            </w:pPr>
          </w:p>
        </w:tc>
        <w:tc>
          <w:tcPr>
            <w:tcW w:w="320" w:type="dxa"/>
            <w:tcBorders>
              <w:top w:val="nil"/>
              <w:left w:val="nil"/>
              <w:bottom w:val="single" w:sz="4" w:space="0" w:color="auto"/>
              <w:right w:val="single" w:sz="4" w:space="0" w:color="auto"/>
            </w:tcBorders>
            <w:shd w:val="clear" w:color="auto" w:fill="auto"/>
          </w:tcPr>
          <w:p w:rsidR="00BD7EBD" w:rsidRDefault="00BD7EBD" w:rsidP="0074335E">
            <w:pPr>
              <w:jc w:val="center"/>
              <w:rPr>
                <w:ins w:id="14067" w:author="user" w:date="2012-02-29T14:53:00Z"/>
                <w:rFonts w:ascii="Arial Narrow" w:hAnsi="Arial Narrow"/>
                <w:color w:val="000000"/>
                <w:sz w:val="14"/>
                <w:szCs w:val="14"/>
              </w:rPr>
            </w:pPr>
            <w:ins w:id="14068" w:author="user" w:date="2012-02-29T14:53:00Z">
              <w:r>
                <w:rPr>
                  <w:rFonts w:ascii="Arial Narrow" w:hAnsi="Arial Narrow"/>
                  <w:color w:val="000000"/>
                  <w:sz w:val="14"/>
                  <w:szCs w:val="14"/>
                </w:rPr>
                <w:t> </w:t>
              </w:r>
            </w:ins>
          </w:p>
        </w:tc>
        <w:tc>
          <w:tcPr>
            <w:tcW w:w="340" w:type="dxa"/>
            <w:tcBorders>
              <w:top w:val="nil"/>
              <w:left w:val="nil"/>
              <w:bottom w:val="single" w:sz="4" w:space="0" w:color="auto"/>
              <w:right w:val="single" w:sz="4" w:space="0" w:color="auto"/>
            </w:tcBorders>
            <w:shd w:val="clear" w:color="auto" w:fill="auto"/>
          </w:tcPr>
          <w:p w:rsidR="00BD7EBD" w:rsidRDefault="00BD7EBD" w:rsidP="0074335E">
            <w:pPr>
              <w:jc w:val="center"/>
              <w:rPr>
                <w:ins w:id="14069" w:author="user" w:date="2012-02-29T14:53:00Z"/>
                <w:rFonts w:ascii="Arial Narrow" w:hAnsi="Arial Narrow"/>
                <w:color w:val="000000"/>
                <w:sz w:val="14"/>
                <w:szCs w:val="14"/>
              </w:rPr>
            </w:pPr>
            <w:ins w:id="14070" w:author="user" w:date="2012-02-29T14:53:00Z">
              <w:r>
                <w:rPr>
                  <w:rFonts w:ascii="Arial Narrow" w:hAnsi="Arial Narrow"/>
                  <w:color w:val="000000"/>
                  <w:sz w:val="14"/>
                  <w:szCs w:val="14"/>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071" w:author="user" w:date="2012-02-29T14:53:00Z"/>
                <w:rFonts w:ascii="Calibri" w:hAnsi="Calibri"/>
                <w:color w:val="000000"/>
                <w:sz w:val="22"/>
                <w:szCs w:val="22"/>
              </w:rPr>
            </w:pPr>
            <w:ins w:id="14072"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073" w:author="user" w:date="2012-02-29T14:53:00Z"/>
                <w:rFonts w:ascii="Calibri" w:hAnsi="Calibri"/>
                <w:color w:val="000000"/>
                <w:sz w:val="22"/>
                <w:szCs w:val="22"/>
              </w:rPr>
            </w:pPr>
            <w:ins w:id="14074"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075" w:author="user" w:date="2012-02-29T14:53:00Z"/>
                <w:rFonts w:ascii="Calibri" w:hAnsi="Calibri"/>
                <w:color w:val="000000"/>
                <w:sz w:val="22"/>
                <w:szCs w:val="22"/>
              </w:rPr>
            </w:pPr>
            <w:ins w:id="14076" w:author="user" w:date="2012-02-29T14:53:00Z">
              <w:r>
                <w:rPr>
                  <w:rFonts w:ascii="Calibri" w:hAnsi="Calibri"/>
                  <w:color w:val="000000"/>
                  <w:sz w:val="22"/>
                  <w:szCs w:val="22"/>
                </w:rPr>
                <w:t> </w:t>
              </w:r>
            </w:ins>
          </w:p>
        </w:tc>
        <w:tc>
          <w:tcPr>
            <w:tcW w:w="36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077" w:author="user" w:date="2012-02-29T14:53:00Z"/>
                <w:rFonts w:ascii="Calibri" w:hAnsi="Calibri"/>
                <w:color w:val="000000"/>
                <w:sz w:val="22"/>
                <w:szCs w:val="22"/>
              </w:rPr>
            </w:pPr>
            <w:ins w:id="14078" w:author="user" w:date="2012-02-29T14:53:00Z">
              <w:r>
                <w:rPr>
                  <w:rFonts w:ascii="Calibri" w:hAnsi="Calibri"/>
                  <w:color w:val="000000"/>
                  <w:sz w:val="22"/>
                  <w:szCs w:val="22"/>
                </w:rPr>
                <w:t> </w:t>
              </w:r>
            </w:ins>
          </w:p>
        </w:tc>
        <w:tc>
          <w:tcPr>
            <w:tcW w:w="40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079" w:author="user" w:date="2012-02-29T14:53:00Z"/>
                <w:rFonts w:ascii="Calibri" w:hAnsi="Calibri"/>
                <w:color w:val="000000"/>
                <w:sz w:val="22"/>
                <w:szCs w:val="22"/>
              </w:rPr>
            </w:pPr>
            <w:ins w:id="14080" w:author="user" w:date="2012-02-29T14:53:00Z">
              <w:r>
                <w:rPr>
                  <w:rFonts w:ascii="Calibri" w:hAnsi="Calibri"/>
                  <w:color w:val="000000"/>
                  <w:sz w:val="22"/>
                  <w:szCs w:val="22"/>
                </w:rPr>
                <w:t> </w:t>
              </w:r>
            </w:ins>
          </w:p>
        </w:tc>
        <w:tc>
          <w:tcPr>
            <w:tcW w:w="42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081" w:author="user" w:date="2012-02-29T14:53:00Z"/>
                <w:rFonts w:ascii="Calibri" w:hAnsi="Calibri"/>
                <w:color w:val="000000"/>
                <w:sz w:val="22"/>
                <w:szCs w:val="22"/>
              </w:rPr>
            </w:pPr>
            <w:ins w:id="14082" w:author="user" w:date="2012-02-29T14:53:00Z">
              <w:r>
                <w:rPr>
                  <w:rFonts w:ascii="Calibri" w:hAnsi="Calibri"/>
                  <w:color w:val="000000"/>
                  <w:sz w:val="22"/>
                  <w:szCs w:val="22"/>
                </w:rPr>
                <w:t> </w:t>
              </w:r>
            </w:ins>
          </w:p>
        </w:tc>
        <w:tc>
          <w:tcPr>
            <w:tcW w:w="440" w:type="dxa"/>
            <w:tcBorders>
              <w:top w:val="nil"/>
              <w:left w:val="nil"/>
              <w:bottom w:val="single" w:sz="4" w:space="0" w:color="auto"/>
              <w:right w:val="single" w:sz="4" w:space="0" w:color="auto"/>
            </w:tcBorders>
            <w:shd w:val="clear" w:color="auto" w:fill="FFCC00"/>
            <w:noWrap/>
            <w:vAlign w:val="bottom"/>
          </w:tcPr>
          <w:p w:rsidR="00BD7EBD" w:rsidRDefault="00BD7EBD" w:rsidP="0074335E">
            <w:pPr>
              <w:rPr>
                <w:ins w:id="14083" w:author="user" w:date="2012-02-29T14:53:00Z"/>
                <w:rFonts w:ascii="Calibri" w:hAnsi="Calibri"/>
                <w:color w:val="000000"/>
                <w:sz w:val="22"/>
                <w:szCs w:val="22"/>
              </w:rPr>
            </w:pPr>
            <w:ins w:id="14084"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FFCC00"/>
            <w:noWrap/>
            <w:vAlign w:val="bottom"/>
          </w:tcPr>
          <w:p w:rsidR="00BD7EBD" w:rsidRDefault="00BD7EBD" w:rsidP="0074335E">
            <w:pPr>
              <w:rPr>
                <w:ins w:id="14085" w:author="user" w:date="2012-02-29T14:53:00Z"/>
                <w:rFonts w:ascii="Calibri" w:hAnsi="Calibri"/>
                <w:color w:val="000000"/>
                <w:sz w:val="22"/>
                <w:szCs w:val="22"/>
              </w:rPr>
            </w:pPr>
            <w:ins w:id="14086"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087" w:author="user" w:date="2012-02-29T14:53:00Z"/>
                <w:rFonts w:ascii="Calibri" w:hAnsi="Calibri"/>
                <w:color w:val="000000"/>
                <w:sz w:val="22"/>
                <w:szCs w:val="22"/>
              </w:rPr>
            </w:pPr>
            <w:ins w:id="14088"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089" w:author="user" w:date="2012-02-29T14:53:00Z"/>
                <w:rFonts w:ascii="Calibri" w:hAnsi="Calibri"/>
                <w:color w:val="000000"/>
                <w:sz w:val="22"/>
                <w:szCs w:val="22"/>
              </w:rPr>
            </w:pPr>
            <w:ins w:id="14090" w:author="user" w:date="2012-02-29T14:53:00Z">
              <w:r>
                <w:rPr>
                  <w:rFonts w:ascii="Calibri" w:hAnsi="Calibri"/>
                  <w:color w:val="000000"/>
                  <w:sz w:val="22"/>
                  <w:szCs w:val="22"/>
                </w:rPr>
                <w:t> </w:t>
              </w:r>
            </w:ins>
          </w:p>
        </w:tc>
        <w:tc>
          <w:tcPr>
            <w:tcW w:w="32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091" w:author="user" w:date="2012-02-29T14:53:00Z"/>
                <w:rFonts w:ascii="Calibri" w:hAnsi="Calibri"/>
                <w:color w:val="000000"/>
                <w:sz w:val="22"/>
                <w:szCs w:val="22"/>
              </w:rPr>
            </w:pPr>
            <w:ins w:id="14092"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FFCC00"/>
            <w:noWrap/>
            <w:vAlign w:val="bottom"/>
          </w:tcPr>
          <w:p w:rsidR="00BD7EBD" w:rsidRDefault="00BD7EBD" w:rsidP="0074335E">
            <w:pPr>
              <w:rPr>
                <w:ins w:id="14093" w:author="user" w:date="2012-02-29T14:53:00Z"/>
                <w:rFonts w:ascii="Calibri" w:hAnsi="Calibri"/>
                <w:color w:val="000000"/>
                <w:sz w:val="22"/>
                <w:szCs w:val="22"/>
              </w:rPr>
            </w:pPr>
            <w:ins w:id="14094" w:author="user" w:date="2012-02-29T14:53:00Z">
              <w:r>
                <w:rPr>
                  <w:rFonts w:ascii="Calibri" w:hAnsi="Calibri"/>
                  <w:color w:val="000000"/>
                  <w:sz w:val="22"/>
                  <w:szCs w:val="22"/>
                </w:rPr>
                <w:t> </w:t>
              </w:r>
            </w:ins>
          </w:p>
        </w:tc>
        <w:tc>
          <w:tcPr>
            <w:tcW w:w="320" w:type="dxa"/>
            <w:tcBorders>
              <w:top w:val="nil"/>
              <w:left w:val="nil"/>
              <w:bottom w:val="single" w:sz="4" w:space="0" w:color="auto"/>
              <w:right w:val="single" w:sz="4" w:space="0" w:color="auto"/>
            </w:tcBorders>
            <w:shd w:val="clear" w:color="auto" w:fill="FFCC00"/>
            <w:noWrap/>
            <w:vAlign w:val="bottom"/>
          </w:tcPr>
          <w:p w:rsidR="00BD7EBD" w:rsidRDefault="00BD7EBD" w:rsidP="0074335E">
            <w:pPr>
              <w:rPr>
                <w:ins w:id="14095" w:author="user" w:date="2012-02-29T14:53:00Z"/>
                <w:rFonts w:ascii="Calibri" w:hAnsi="Calibri"/>
                <w:color w:val="000000"/>
                <w:sz w:val="22"/>
                <w:szCs w:val="22"/>
              </w:rPr>
            </w:pPr>
            <w:ins w:id="14096"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097" w:author="user" w:date="2012-02-29T14:53:00Z"/>
                <w:rFonts w:ascii="Calibri" w:hAnsi="Calibri"/>
                <w:color w:val="000000"/>
                <w:sz w:val="22"/>
                <w:szCs w:val="22"/>
              </w:rPr>
            </w:pPr>
            <w:ins w:id="14098"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099" w:author="user" w:date="2012-02-29T14:53:00Z"/>
                <w:rFonts w:ascii="Calibri" w:hAnsi="Calibri"/>
                <w:color w:val="000000"/>
                <w:sz w:val="22"/>
                <w:szCs w:val="22"/>
              </w:rPr>
            </w:pPr>
            <w:ins w:id="14100" w:author="user" w:date="2012-02-29T14:53:00Z">
              <w:r>
                <w:rPr>
                  <w:rFonts w:ascii="Calibri" w:hAnsi="Calibri"/>
                  <w:color w:val="000000"/>
                  <w:sz w:val="22"/>
                  <w:szCs w:val="22"/>
                </w:rPr>
                <w:t> </w:t>
              </w:r>
            </w:ins>
          </w:p>
        </w:tc>
      </w:tr>
      <w:tr w:rsidR="00BD7EBD" w:rsidTr="0074335E">
        <w:trPr>
          <w:trHeight w:val="432"/>
          <w:ins w:id="14101" w:author="user" w:date="2012-02-29T14:53:00Z"/>
        </w:trPr>
        <w:tc>
          <w:tcPr>
            <w:tcW w:w="640" w:type="dxa"/>
            <w:tcBorders>
              <w:top w:val="nil"/>
              <w:left w:val="single" w:sz="4" w:space="0" w:color="auto"/>
              <w:bottom w:val="single" w:sz="4" w:space="0" w:color="auto"/>
              <w:right w:val="single" w:sz="4" w:space="0" w:color="auto"/>
            </w:tcBorders>
            <w:shd w:val="clear" w:color="auto" w:fill="auto"/>
          </w:tcPr>
          <w:p w:rsidR="00BD7EBD" w:rsidRDefault="00BD7EBD" w:rsidP="0074335E">
            <w:pPr>
              <w:jc w:val="center"/>
              <w:rPr>
                <w:ins w:id="14102" w:author="user" w:date="2012-02-29T14:53:00Z"/>
                <w:rFonts w:ascii="Calibri" w:hAnsi="Calibri"/>
                <w:color w:val="000000"/>
                <w:sz w:val="18"/>
                <w:szCs w:val="18"/>
              </w:rPr>
            </w:pPr>
            <w:ins w:id="14103" w:author="user" w:date="2012-02-29T14:53:00Z">
              <w:r>
                <w:rPr>
                  <w:rFonts w:ascii="Calibri" w:hAnsi="Calibri"/>
                  <w:color w:val="000000"/>
                  <w:sz w:val="18"/>
                  <w:szCs w:val="18"/>
                </w:rPr>
                <w:t>10</w:t>
              </w:r>
            </w:ins>
          </w:p>
        </w:tc>
        <w:tc>
          <w:tcPr>
            <w:tcW w:w="5135" w:type="dxa"/>
            <w:tcBorders>
              <w:top w:val="nil"/>
              <w:left w:val="nil"/>
              <w:bottom w:val="single" w:sz="4" w:space="0" w:color="auto"/>
              <w:right w:val="single" w:sz="4" w:space="0" w:color="auto"/>
            </w:tcBorders>
            <w:shd w:val="clear" w:color="auto" w:fill="auto"/>
          </w:tcPr>
          <w:p w:rsidR="00BD7EBD" w:rsidRDefault="00BD7EBD" w:rsidP="0074335E">
            <w:pPr>
              <w:rPr>
                <w:ins w:id="14104" w:author="user" w:date="2012-02-29T14:53:00Z"/>
                <w:rFonts w:ascii="Calibri" w:hAnsi="Calibri"/>
                <w:color w:val="000000"/>
                <w:sz w:val="18"/>
                <w:szCs w:val="18"/>
              </w:rPr>
            </w:pPr>
            <w:ins w:id="14105" w:author="user" w:date="2012-02-29T14:53:00Z">
              <w:r>
                <w:rPr>
                  <w:rFonts w:ascii="Calibri" w:hAnsi="Calibri"/>
                  <w:color w:val="000000"/>
                  <w:sz w:val="18"/>
                  <w:szCs w:val="18"/>
                </w:rPr>
                <w:t>Implementation of saftety training and  community saftey  awareness program</w:t>
              </w:r>
            </w:ins>
          </w:p>
        </w:tc>
        <w:tc>
          <w:tcPr>
            <w:tcW w:w="340" w:type="dxa"/>
            <w:tcBorders>
              <w:top w:val="nil"/>
              <w:left w:val="nil"/>
              <w:bottom w:val="single" w:sz="4" w:space="0" w:color="auto"/>
              <w:right w:val="single" w:sz="4" w:space="0" w:color="auto"/>
            </w:tcBorders>
            <w:shd w:val="clear" w:color="auto" w:fill="auto"/>
          </w:tcPr>
          <w:p w:rsidR="00BD7EBD" w:rsidRDefault="00BD7EBD" w:rsidP="0074335E">
            <w:pPr>
              <w:rPr>
                <w:ins w:id="14106" w:author="user" w:date="2012-02-29T14:53:00Z"/>
                <w:rFonts w:ascii="Calibri" w:hAnsi="Calibri"/>
                <w:color w:val="000000"/>
                <w:sz w:val="18"/>
                <w:szCs w:val="18"/>
              </w:rPr>
            </w:pPr>
            <w:ins w:id="14107" w:author="user" w:date="2012-02-29T14:53:00Z">
              <w:r>
                <w:rPr>
                  <w:rFonts w:ascii="Calibri" w:hAnsi="Calibri"/>
                  <w:color w:val="000000"/>
                  <w:sz w:val="18"/>
                  <w:szCs w:val="18"/>
                </w:rPr>
                <w:t> </w:t>
              </w:r>
            </w:ins>
          </w:p>
        </w:tc>
        <w:tc>
          <w:tcPr>
            <w:tcW w:w="362" w:type="dxa"/>
            <w:tcBorders>
              <w:top w:val="nil"/>
              <w:left w:val="nil"/>
              <w:bottom w:val="single" w:sz="4" w:space="0" w:color="auto"/>
              <w:right w:val="single" w:sz="4" w:space="0" w:color="auto"/>
            </w:tcBorders>
            <w:shd w:val="clear" w:color="auto" w:fill="auto"/>
          </w:tcPr>
          <w:p w:rsidR="00BD7EBD" w:rsidRDefault="00BD7EBD" w:rsidP="0074335E">
            <w:pPr>
              <w:jc w:val="center"/>
              <w:rPr>
                <w:ins w:id="14108" w:author="user" w:date="2012-02-29T14:53:00Z"/>
                <w:rFonts w:ascii="Arial Narrow" w:hAnsi="Arial Narrow"/>
                <w:color w:val="000000"/>
                <w:sz w:val="14"/>
                <w:szCs w:val="14"/>
              </w:rPr>
            </w:pPr>
            <w:ins w:id="14109" w:author="user" w:date="2012-02-29T14:53:00Z">
              <w:r>
                <w:rPr>
                  <w:rFonts w:ascii="Arial Narrow" w:hAnsi="Arial Narrow"/>
                  <w:color w:val="000000"/>
                  <w:sz w:val="14"/>
                  <w:szCs w:val="14"/>
                </w:rPr>
                <w:t> </w:t>
              </w:r>
            </w:ins>
          </w:p>
        </w:tc>
        <w:tc>
          <w:tcPr>
            <w:tcW w:w="362" w:type="dxa"/>
            <w:tcBorders>
              <w:top w:val="nil"/>
              <w:left w:val="nil"/>
              <w:bottom w:val="single" w:sz="4" w:space="0" w:color="auto"/>
              <w:right w:val="single" w:sz="4" w:space="0" w:color="auto"/>
            </w:tcBorders>
            <w:shd w:val="clear" w:color="auto" w:fill="auto"/>
          </w:tcPr>
          <w:p w:rsidR="00BD7EBD" w:rsidRDefault="00BD7EBD" w:rsidP="0074335E">
            <w:pPr>
              <w:jc w:val="center"/>
              <w:rPr>
                <w:ins w:id="14110" w:author="user" w:date="2012-02-29T14:53:00Z"/>
                <w:rFonts w:ascii="Arial Narrow" w:hAnsi="Arial Narrow"/>
                <w:color w:val="000000"/>
                <w:sz w:val="14"/>
                <w:szCs w:val="14"/>
              </w:rPr>
            </w:pPr>
            <w:ins w:id="14111" w:author="user" w:date="2012-02-29T14:53:00Z">
              <w:r>
                <w:rPr>
                  <w:rFonts w:ascii="Arial Narrow" w:hAnsi="Arial Narrow"/>
                  <w:color w:val="000000"/>
                  <w:sz w:val="14"/>
                  <w:szCs w:val="14"/>
                </w:rPr>
                <w:t> </w:t>
              </w:r>
            </w:ins>
          </w:p>
        </w:tc>
        <w:tc>
          <w:tcPr>
            <w:tcW w:w="362" w:type="dxa"/>
            <w:tcBorders>
              <w:top w:val="nil"/>
              <w:left w:val="nil"/>
              <w:bottom w:val="single" w:sz="4" w:space="0" w:color="auto"/>
              <w:right w:val="single" w:sz="4" w:space="0" w:color="auto"/>
            </w:tcBorders>
            <w:shd w:val="clear" w:color="auto" w:fill="auto"/>
          </w:tcPr>
          <w:p w:rsidR="00BD7EBD" w:rsidRDefault="00BD7EBD" w:rsidP="0074335E">
            <w:pPr>
              <w:jc w:val="center"/>
              <w:rPr>
                <w:ins w:id="14112" w:author="user" w:date="2012-02-29T14:53:00Z"/>
                <w:rFonts w:ascii="Arial Narrow" w:hAnsi="Arial Narrow"/>
                <w:color w:val="000000"/>
                <w:sz w:val="14"/>
                <w:szCs w:val="14"/>
              </w:rPr>
            </w:pPr>
            <w:ins w:id="14113" w:author="user" w:date="2012-02-29T14:53:00Z">
              <w:r>
                <w:rPr>
                  <w:rFonts w:ascii="Arial Narrow" w:hAnsi="Arial Narrow"/>
                  <w:color w:val="000000"/>
                  <w:sz w:val="14"/>
                  <w:szCs w:val="14"/>
                </w:rPr>
                <w:t> </w:t>
              </w:r>
            </w:ins>
          </w:p>
        </w:tc>
        <w:tc>
          <w:tcPr>
            <w:tcW w:w="320" w:type="dxa"/>
            <w:tcBorders>
              <w:top w:val="nil"/>
              <w:left w:val="nil"/>
              <w:bottom w:val="single" w:sz="4" w:space="0" w:color="auto"/>
              <w:right w:val="single" w:sz="4" w:space="0" w:color="auto"/>
            </w:tcBorders>
            <w:shd w:val="clear" w:color="auto" w:fill="auto"/>
          </w:tcPr>
          <w:p w:rsidR="00BD7EBD" w:rsidRDefault="00BD7EBD" w:rsidP="0074335E">
            <w:pPr>
              <w:jc w:val="center"/>
              <w:rPr>
                <w:ins w:id="14114" w:author="user" w:date="2012-02-29T14:53:00Z"/>
                <w:rFonts w:ascii="Arial Narrow" w:hAnsi="Arial Narrow"/>
                <w:color w:val="000000"/>
                <w:sz w:val="14"/>
                <w:szCs w:val="14"/>
              </w:rPr>
            </w:pPr>
            <w:ins w:id="14115" w:author="user" w:date="2012-02-29T14:53:00Z">
              <w:r>
                <w:rPr>
                  <w:rFonts w:ascii="Arial Narrow" w:hAnsi="Arial Narrow"/>
                  <w:color w:val="000000"/>
                  <w:sz w:val="14"/>
                  <w:szCs w:val="14"/>
                </w:rPr>
                <w:t> </w:t>
              </w:r>
            </w:ins>
          </w:p>
        </w:tc>
        <w:tc>
          <w:tcPr>
            <w:tcW w:w="340" w:type="dxa"/>
            <w:tcBorders>
              <w:top w:val="nil"/>
              <w:left w:val="nil"/>
              <w:bottom w:val="single" w:sz="4" w:space="0" w:color="auto"/>
              <w:right w:val="single" w:sz="4" w:space="0" w:color="auto"/>
            </w:tcBorders>
            <w:shd w:val="clear" w:color="auto" w:fill="auto"/>
          </w:tcPr>
          <w:p w:rsidR="00BD7EBD" w:rsidRDefault="00BD7EBD" w:rsidP="0074335E">
            <w:pPr>
              <w:jc w:val="center"/>
              <w:rPr>
                <w:ins w:id="14116" w:author="user" w:date="2012-02-29T14:53:00Z"/>
                <w:rFonts w:ascii="Symbol" w:hAnsi="Symbol"/>
                <w:color w:val="000000"/>
                <w:sz w:val="14"/>
                <w:szCs w:val="14"/>
              </w:rPr>
            </w:pPr>
          </w:p>
        </w:tc>
        <w:tc>
          <w:tcPr>
            <w:tcW w:w="289" w:type="dxa"/>
            <w:tcBorders>
              <w:top w:val="nil"/>
              <w:left w:val="nil"/>
              <w:bottom w:val="single" w:sz="4" w:space="0" w:color="auto"/>
              <w:right w:val="single" w:sz="4" w:space="0" w:color="auto"/>
            </w:tcBorders>
            <w:shd w:val="clear" w:color="auto" w:fill="auto"/>
          </w:tcPr>
          <w:p w:rsidR="00BD7EBD" w:rsidRDefault="00BD7EBD" w:rsidP="0074335E">
            <w:pPr>
              <w:jc w:val="center"/>
              <w:rPr>
                <w:ins w:id="14117" w:author="user" w:date="2012-02-29T14:53:00Z"/>
                <w:rFonts w:ascii="Symbol" w:hAnsi="Symbol"/>
                <w:color w:val="000000"/>
                <w:sz w:val="14"/>
                <w:szCs w:val="14"/>
              </w:rPr>
            </w:pPr>
          </w:p>
        </w:tc>
        <w:tc>
          <w:tcPr>
            <w:tcW w:w="320" w:type="dxa"/>
            <w:tcBorders>
              <w:top w:val="nil"/>
              <w:left w:val="nil"/>
              <w:bottom w:val="single" w:sz="4" w:space="0" w:color="auto"/>
              <w:right w:val="single" w:sz="4" w:space="0" w:color="auto"/>
            </w:tcBorders>
            <w:shd w:val="clear" w:color="auto" w:fill="auto"/>
          </w:tcPr>
          <w:p w:rsidR="00BD7EBD" w:rsidRDefault="00BD7EBD" w:rsidP="0074335E">
            <w:pPr>
              <w:jc w:val="center"/>
              <w:rPr>
                <w:ins w:id="14118" w:author="user" w:date="2012-02-29T14:53:00Z"/>
                <w:rFonts w:ascii="Arial Narrow" w:hAnsi="Arial Narrow"/>
                <w:color w:val="000000"/>
                <w:sz w:val="14"/>
                <w:szCs w:val="14"/>
              </w:rPr>
            </w:pPr>
            <w:ins w:id="14119" w:author="user" w:date="2012-02-29T14:53:00Z">
              <w:r>
                <w:rPr>
                  <w:rFonts w:ascii="Arial Narrow" w:hAnsi="Arial Narrow"/>
                  <w:color w:val="000000"/>
                  <w:sz w:val="14"/>
                  <w:szCs w:val="14"/>
                </w:rPr>
                <w:t> </w:t>
              </w:r>
            </w:ins>
          </w:p>
        </w:tc>
        <w:tc>
          <w:tcPr>
            <w:tcW w:w="340" w:type="dxa"/>
            <w:tcBorders>
              <w:top w:val="nil"/>
              <w:left w:val="nil"/>
              <w:bottom w:val="single" w:sz="4" w:space="0" w:color="auto"/>
              <w:right w:val="single" w:sz="4" w:space="0" w:color="auto"/>
            </w:tcBorders>
            <w:shd w:val="clear" w:color="auto" w:fill="auto"/>
          </w:tcPr>
          <w:p w:rsidR="00BD7EBD" w:rsidRDefault="00BD7EBD" w:rsidP="0074335E">
            <w:pPr>
              <w:jc w:val="center"/>
              <w:rPr>
                <w:ins w:id="14120" w:author="user" w:date="2012-02-29T14:53:00Z"/>
                <w:rFonts w:ascii="Arial Narrow" w:hAnsi="Arial Narrow"/>
                <w:color w:val="000000"/>
                <w:sz w:val="14"/>
                <w:szCs w:val="14"/>
              </w:rPr>
            </w:pPr>
            <w:ins w:id="14121" w:author="user" w:date="2012-02-29T14:53:00Z">
              <w:r>
                <w:rPr>
                  <w:rFonts w:ascii="Arial Narrow" w:hAnsi="Arial Narrow"/>
                  <w:color w:val="000000"/>
                  <w:sz w:val="14"/>
                  <w:szCs w:val="14"/>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122" w:author="user" w:date="2012-02-29T14:53:00Z"/>
                <w:rFonts w:ascii="Calibri" w:hAnsi="Calibri"/>
                <w:color w:val="000000"/>
                <w:sz w:val="22"/>
                <w:szCs w:val="22"/>
              </w:rPr>
            </w:pPr>
            <w:ins w:id="14123"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124" w:author="user" w:date="2012-02-29T14:53:00Z"/>
                <w:rFonts w:ascii="Calibri" w:hAnsi="Calibri"/>
                <w:color w:val="000000"/>
                <w:sz w:val="22"/>
                <w:szCs w:val="22"/>
              </w:rPr>
            </w:pPr>
            <w:ins w:id="14125"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126" w:author="user" w:date="2012-02-29T14:53:00Z"/>
                <w:rFonts w:ascii="Calibri" w:hAnsi="Calibri"/>
                <w:color w:val="000000"/>
                <w:sz w:val="22"/>
                <w:szCs w:val="22"/>
              </w:rPr>
            </w:pPr>
            <w:ins w:id="14127" w:author="user" w:date="2012-02-29T14:53:00Z">
              <w:r>
                <w:rPr>
                  <w:rFonts w:ascii="Calibri" w:hAnsi="Calibri"/>
                  <w:color w:val="000000"/>
                  <w:sz w:val="22"/>
                  <w:szCs w:val="22"/>
                </w:rPr>
                <w:t> </w:t>
              </w:r>
            </w:ins>
          </w:p>
        </w:tc>
        <w:tc>
          <w:tcPr>
            <w:tcW w:w="36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128" w:author="user" w:date="2012-02-29T14:53:00Z"/>
                <w:rFonts w:ascii="Calibri" w:hAnsi="Calibri"/>
                <w:color w:val="000000"/>
                <w:sz w:val="22"/>
                <w:szCs w:val="22"/>
              </w:rPr>
            </w:pPr>
            <w:ins w:id="14129" w:author="user" w:date="2012-02-29T14:53:00Z">
              <w:r>
                <w:rPr>
                  <w:rFonts w:ascii="Calibri" w:hAnsi="Calibri"/>
                  <w:color w:val="000000"/>
                  <w:sz w:val="22"/>
                  <w:szCs w:val="22"/>
                </w:rPr>
                <w:t> </w:t>
              </w:r>
            </w:ins>
          </w:p>
        </w:tc>
        <w:tc>
          <w:tcPr>
            <w:tcW w:w="40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130" w:author="user" w:date="2012-02-29T14:53:00Z"/>
                <w:rFonts w:ascii="Calibri" w:hAnsi="Calibri"/>
                <w:color w:val="000000"/>
                <w:sz w:val="22"/>
                <w:szCs w:val="22"/>
              </w:rPr>
            </w:pPr>
            <w:ins w:id="14131" w:author="user" w:date="2012-02-29T14:53:00Z">
              <w:r>
                <w:rPr>
                  <w:rFonts w:ascii="Calibri" w:hAnsi="Calibri"/>
                  <w:color w:val="000000"/>
                  <w:sz w:val="22"/>
                  <w:szCs w:val="22"/>
                </w:rPr>
                <w:t> </w:t>
              </w:r>
            </w:ins>
          </w:p>
        </w:tc>
        <w:tc>
          <w:tcPr>
            <w:tcW w:w="42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132" w:author="user" w:date="2012-02-29T14:53:00Z"/>
                <w:rFonts w:ascii="Calibri" w:hAnsi="Calibri"/>
                <w:color w:val="000000"/>
                <w:sz w:val="22"/>
                <w:szCs w:val="22"/>
              </w:rPr>
            </w:pPr>
            <w:ins w:id="14133" w:author="user" w:date="2012-02-29T14:53:00Z">
              <w:r>
                <w:rPr>
                  <w:rFonts w:ascii="Calibri" w:hAnsi="Calibri"/>
                  <w:color w:val="000000"/>
                  <w:sz w:val="22"/>
                  <w:szCs w:val="22"/>
                </w:rPr>
                <w:t> </w:t>
              </w:r>
            </w:ins>
          </w:p>
        </w:tc>
        <w:tc>
          <w:tcPr>
            <w:tcW w:w="440" w:type="dxa"/>
            <w:tcBorders>
              <w:top w:val="nil"/>
              <w:left w:val="nil"/>
              <w:bottom w:val="single" w:sz="4" w:space="0" w:color="auto"/>
              <w:right w:val="single" w:sz="4" w:space="0" w:color="auto"/>
            </w:tcBorders>
            <w:shd w:val="clear" w:color="auto" w:fill="FFCC00"/>
            <w:noWrap/>
            <w:vAlign w:val="bottom"/>
          </w:tcPr>
          <w:p w:rsidR="00BD7EBD" w:rsidRDefault="00BD7EBD" w:rsidP="0074335E">
            <w:pPr>
              <w:rPr>
                <w:ins w:id="14134" w:author="user" w:date="2012-02-29T14:53:00Z"/>
                <w:rFonts w:ascii="Calibri" w:hAnsi="Calibri"/>
                <w:color w:val="000000"/>
                <w:sz w:val="22"/>
                <w:szCs w:val="22"/>
              </w:rPr>
            </w:pPr>
            <w:ins w:id="14135"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FFCC00"/>
            <w:noWrap/>
            <w:vAlign w:val="bottom"/>
          </w:tcPr>
          <w:p w:rsidR="00BD7EBD" w:rsidRDefault="00BD7EBD" w:rsidP="0074335E">
            <w:pPr>
              <w:rPr>
                <w:ins w:id="14136" w:author="user" w:date="2012-02-29T14:53:00Z"/>
                <w:rFonts w:ascii="Calibri" w:hAnsi="Calibri"/>
                <w:color w:val="000000"/>
                <w:sz w:val="22"/>
                <w:szCs w:val="22"/>
              </w:rPr>
            </w:pPr>
            <w:ins w:id="14137"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138" w:author="user" w:date="2012-02-29T14:53:00Z"/>
                <w:rFonts w:ascii="Calibri" w:hAnsi="Calibri"/>
                <w:color w:val="000000"/>
                <w:sz w:val="22"/>
                <w:szCs w:val="22"/>
              </w:rPr>
            </w:pPr>
            <w:ins w:id="14139"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140" w:author="user" w:date="2012-02-29T14:53:00Z"/>
                <w:rFonts w:ascii="Calibri" w:hAnsi="Calibri"/>
                <w:color w:val="000000"/>
                <w:sz w:val="22"/>
                <w:szCs w:val="22"/>
              </w:rPr>
            </w:pPr>
            <w:ins w:id="14141" w:author="user" w:date="2012-02-29T14:53:00Z">
              <w:r>
                <w:rPr>
                  <w:rFonts w:ascii="Calibri" w:hAnsi="Calibri"/>
                  <w:color w:val="000000"/>
                  <w:sz w:val="22"/>
                  <w:szCs w:val="22"/>
                </w:rPr>
                <w:t> </w:t>
              </w:r>
            </w:ins>
          </w:p>
        </w:tc>
        <w:tc>
          <w:tcPr>
            <w:tcW w:w="32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142" w:author="user" w:date="2012-02-29T14:53:00Z"/>
                <w:rFonts w:ascii="Calibri" w:hAnsi="Calibri"/>
                <w:color w:val="000000"/>
                <w:sz w:val="22"/>
                <w:szCs w:val="22"/>
              </w:rPr>
            </w:pPr>
            <w:ins w:id="14143"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FFCC00"/>
            <w:noWrap/>
            <w:vAlign w:val="bottom"/>
          </w:tcPr>
          <w:p w:rsidR="00BD7EBD" w:rsidRDefault="00BD7EBD" w:rsidP="0074335E">
            <w:pPr>
              <w:rPr>
                <w:ins w:id="14144" w:author="user" w:date="2012-02-29T14:53:00Z"/>
                <w:rFonts w:ascii="Calibri" w:hAnsi="Calibri"/>
                <w:color w:val="000000"/>
                <w:sz w:val="22"/>
                <w:szCs w:val="22"/>
              </w:rPr>
            </w:pPr>
            <w:ins w:id="14145" w:author="user" w:date="2012-02-29T14:53:00Z">
              <w:r>
                <w:rPr>
                  <w:rFonts w:ascii="Calibri" w:hAnsi="Calibri"/>
                  <w:color w:val="000000"/>
                  <w:sz w:val="22"/>
                  <w:szCs w:val="22"/>
                </w:rPr>
                <w:t> </w:t>
              </w:r>
            </w:ins>
          </w:p>
        </w:tc>
        <w:tc>
          <w:tcPr>
            <w:tcW w:w="320" w:type="dxa"/>
            <w:tcBorders>
              <w:top w:val="nil"/>
              <w:left w:val="nil"/>
              <w:bottom w:val="single" w:sz="4" w:space="0" w:color="auto"/>
              <w:right w:val="single" w:sz="4" w:space="0" w:color="auto"/>
            </w:tcBorders>
            <w:shd w:val="clear" w:color="auto" w:fill="FFCC00"/>
            <w:noWrap/>
            <w:vAlign w:val="bottom"/>
          </w:tcPr>
          <w:p w:rsidR="00BD7EBD" w:rsidRDefault="00BD7EBD" w:rsidP="0074335E">
            <w:pPr>
              <w:rPr>
                <w:ins w:id="14146" w:author="user" w:date="2012-02-29T14:53:00Z"/>
                <w:rFonts w:ascii="Calibri" w:hAnsi="Calibri"/>
                <w:color w:val="000000"/>
                <w:sz w:val="22"/>
                <w:szCs w:val="22"/>
              </w:rPr>
            </w:pPr>
            <w:ins w:id="14147"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148" w:author="user" w:date="2012-02-29T14:53:00Z"/>
                <w:rFonts w:ascii="Calibri" w:hAnsi="Calibri"/>
                <w:color w:val="000000"/>
                <w:sz w:val="22"/>
                <w:szCs w:val="22"/>
              </w:rPr>
            </w:pPr>
            <w:ins w:id="14149"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150" w:author="user" w:date="2012-02-29T14:53:00Z"/>
                <w:rFonts w:ascii="Calibri" w:hAnsi="Calibri"/>
                <w:color w:val="000000"/>
                <w:sz w:val="22"/>
                <w:szCs w:val="22"/>
              </w:rPr>
            </w:pPr>
            <w:ins w:id="14151" w:author="user" w:date="2012-02-29T14:53:00Z">
              <w:r>
                <w:rPr>
                  <w:rFonts w:ascii="Calibri" w:hAnsi="Calibri"/>
                  <w:color w:val="000000"/>
                  <w:sz w:val="22"/>
                  <w:szCs w:val="22"/>
                </w:rPr>
                <w:t> </w:t>
              </w:r>
            </w:ins>
          </w:p>
        </w:tc>
      </w:tr>
      <w:tr w:rsidR="00BD7EBD" w:rsidTr="0074335E">
        <w:trPr>
          <w:trHeight w:val="432"/>
          <w:ins w:id="14152" w:author="user" w:date="2012-02-29T14:53:00Z"/>
        </w:trPr>
        <w:tc>
          <w:tcPr>
            <w:tcW w:w="640" w:type="dxa"/>
            <w:tcBorders>
              <w:top w:val="nil"/>
              <w:left w:val="single" w:sz="4" w:space="0" w:color="auto"/>
              <w:bottom w:val="single" w:sz="4" w:space="0" w:color="auto"/>
              <w:right w:val="single" w:sz="4" w:space="0" w:color="auto"/>
            </w:tcBorders>
            <w:shd w:val="clear" w:color="auto" w:fill="auto"/>
          </w:tcPr>
          <w:p w:rsidR="00BD7EBD" w:rsidRDefault="00BD7EBD" w:rsidP="0074335E">
            <w:pPr>
              <w:jc w:val="center"/>
              <w:rPr>
                <w:ins w:id="14153" w:author="user" w:date="2012-02-29T14:53:00Z"/>
                <w:rFonts w:ascii="Calibri" w:hAnsi="Calibri"/>
                <w:color w:val="000000"/>
                <w:sz w:val="18"/>
                <w:szCs w:val="18"/>
              </w:rPr>
            </w:pPr>
            <w:ins w:id="14154" w:author="user" w:date="2012-02-29T14:53:00Z">
              <w:r>
                <w:rPr>
                  <w:rFonts w:ascii="Calibri" w:hAnsi="Calibri"/>
                  <w:color w:val="000000"/>
                  <w:sz w:val="18"/>
                  <w:szCs w:val="18"/>
                </w:rPr>
                <w:t>11</w:t>
              </w:r>
            </w:ins>
          </w:p>
        </w:tc>
        <w:tc>
          <w:tcPr>
            <w:tcW w:w="5135" w:type="dxa"/>
            <w:tcBorders>
              <w:top w:val="nil"/>
              <w:left w:val="nil"/>
              <w:bottom w:val="single" w:sz="4" w:space="0" w:color="auto"/>
              <w:right w:val="single" w:sz="4" w:space="0" w:color="auto"/>
            </w:tcBorders>
            <w:shd w:val="clear" w:color="auto" w:fill="auto"/>
          </w:tcPr>
          <w:p w:rsidR="00BD7EBD" w:rsidRDefault="00BD7EBD" w:rsidP="0074335E">
            <w:pPr>
              <w:jc w:val="both"/>
              <w:rPr>
                <w:ins w:id="14155" w:author="user" w:date="2012-02-29T14:53:00Z"/>
                <w:rFonts w:ascii="Calibri" w:hAnsi="Calibri"/>
                <w:color w:val="000000"/>
                <w:sz w:val="20"/>
                <w:szCs w:val="20"/>
              </w:rPr>
            </w:pPr>
            <w:ins w:id="14156" w:author="user" w:date="2012-02-29T14:53:00Z">
              <w:r>
                <w:rPr>
                  <w:rFonts w:ascii="Calibri" w:hAnsi="Calibri"/>
                  <w:color w:val="000000"/>
                  <w:sz w:val="20"/>
                  <w:szCs w:val="20"/>
                </w:rPr>
                <w:t>Health and sanitation awareness and health checkup</w:t>
              </w:r>
            </w:ins>
          </w:p>
        </w:tc>
        <w:tc>
          <w:tcPr>
            <w:tcW w:w="340" w:type="dxa"/>
            <w:tcBorders>
              <w:top w:val="nil"/>
              <w:left w:val="nil"/>
              <w:bottom w:val="single" w:sz="4" w:space="0" w:color="auto"/>
              <w:right w:val="single" w:sz="4" w:space="0" w:color="auto"/>
            </w:tcBorders>
            <w:shd w:val="clear" w:color="auto" w:fill="auto"/>
          </w:tcPr>
          <w:p w:rsidR="00BD7EBD" w:rsidRDefault="00BD7EBD" w:rsidP="0074335E">
            <w:pPr>
              <w:rPr>
                <w:ins w:id="14157" w:author="user" w:date="2012-02-29T14:53:00Z"/>
                <w:rFonts w:ascii="Calibri" w:hAnsi="Calibri"/>
                <w:color w:val="000000"/>
                <w:sz w:val="18"/>
                <w:szCs w:val="18"/>
              </w:rPr>
            </w:pPr>
            <w:ins w:id="14158" w:author="user" w:date="2012-02-29T14:53:00Z">
              <w:r>
                <w:rPr>
                  <w:rFonts w:ascii="Calibri" w:hAnsi="Calibri"/>
                  <w:color w:val="000000"/>
                  <w:sz w:val="18"/>
                  <w:szCs w:val="18"/>
                </w:rPr>
                <w:t> </w:t>
              </w:r>
            </w:ins>
          </w:p>
        </w:tc>
        <w:tc>
          <w:tcPr>
            <w:tcW w:w="362" w:type="dxa"/>
            <w:tcBorders>
              <w:top w:val="nil"/>
              <w:left w:val="nil"/>
              <w:bottom w:val="single" w:sz="4" w:space="0" w:color="auto"/>
              <w:right w:val="single" w:sz="4" w:space="0" w:color="auto"/>
            </w:tcBorders>
            <w:shd w:val="clear" w:color="auto" w:fill="auto"/>
          </w:tcPr>
          <w:p w:rsidR="00BD7EBD" w:rsidRDefault="00BD7EBD" w:rsidP="0074335E">
            <w:pPr>
              <w:jc w:val="center"/>
              <w:rPr>
                <w:ins w:id="14159" w:author="user" w:date="2012-02-29T14:53:00Z"/>
                <w:rFonts w:ascii="Arial Narrow" w:hAnsi="Arial Narrow"/>
                <w:color w:val="000000"/>
                <w:sz w:val="14"/>
                <w:szCs w:val="14"/>
              </w:rPr>
            </w:pPr>
            <w:ins w:id="14160" w:author="user" w:date="2012-02-29T14:53:00Z">
              <w:r>
                <w:rPr>
                  <w:rFonts w:ascii="Arial Narrow" w:hAnsi="Arial Narrow"/>
                  <w:color w:val="000000"/>
                  <w:sz w:val="14"/>
                  <w:szCs w:val="14"/>
                </w:rPr>
                <w:t> </w:t>
              </w:r>
            </w:ins>
          </w:p>
        </w:tc>
        <w:tc>
          <w:tcPr>
            <w:tcW w:w="362" w:type="dxa"/>
            <w:tcBorders>
              <w:top w:val="nil"/>
              <w:left w:val="nil"/>
              <w:bottom w:val="single" w:sz="4" w:space="0" w:color="auto"/>
              <w:right w:val="single" w:sz="4" w:space="0" w:color="auto"/>
            </w:tcBorders>
            <w:shd w:val="clear" w:color="auto" w:fill="auto"/>
          </w:tcPr>
          <w:p w:rsidR="00BD7EBD" w:rsidRDefault="00BD7EBD" w:rsidP="0074335E">
            <w:pPr>
              <w:jc w:val="center"/>
              <w:rPr>
                <w:ins w:id="14161" w:author="user" w:date="2012-02-29T14:53:00Z"/>
                <w:rFonts w:ascii="Arial Narrow" w:hAnsi="Arial Narrow"/>
                <w:color w:val="000000"/>
                <w:sz w:val="14"/>
                <w:szCs w:val="14"/>
              </w:rPr>
            </w:pPr>
            <w:ins w:id="14162" w:author="user" w:date="2012-02-29T14:53:00Z">
              <w:r>
                <w:rPr>
                  <w:rFonts w:ascii="Arial Narrow" w:hAnsi="Arial Narrow"/>
                  <w:color w:val="000000"/>
                  <w:sz w:val="14"/>
                  <w:szCs w:val="14"/>
                </w:rPr>
                <w:t> </w:t>
              </w:r>
            </w:ins>
          </w:p>
        </w:tc>
        <w:tc>
          <w:tcPr>
            <w:tcW w:w="362" w:type="dxa"/>
            <w:tcBorders>
              <w:top w:val="nil"/>
              <w:left w:val="nil"/>
              <w:bottom w:val="single" w:sz="4" w:space="0" w:color="auto"/>
              <w:right w:val="single" w:sz="4" w:space="0" w:color="auto"/>
            </w:tcBorders>
            <w:shd w:val="clear" w:color="auto" w:fill="auto"/>
          </w:tcPr>
          <w:p w:rsidR="00BD7EBD" w:rsidRDefault="00BD7EBD" w:rsidP="0074335E">
            <w:pPr>
              <w:jc w:val="center"/>
              <w:rPr>
                <w:ins w:id="14163" w:author="user" w:date="2012-02-29T14:53:00Z"/>
                <w:rFonts w:ascii="Arial Narrow" w:hAnsi="Arial Narrow"/>
                <w:color w:val="000000"/>
                <w:sz w:val="14"/>
                <w:szCs w:val="14"/>
              </w:rPr>
            </w:pPr>
            <w:ins w:id="14164" w:author="user" w:date="2012-02-29T14:53:00Z">
              <w:r>
                <w:rPr>
                  <w:rFonts w:ascii="Arial Narrow" w:hAnsi="Arial Narrow"/>
                  <w:color w:val="000000"/>
                  <w:sz w:val="14"/>
                  <w:szCs w:val="14"/>
                </w:rPr>
                <w:t> </w:t>
              </w:r>
            </w:ins>
          </w:p>
        </w:tc>
        <w:tc>
          <w:tcPr>
            <w:tcW w:w="320" w:type="dxa"/>
            <w:tcBorders>
              <w:top w:val="nil"/>
              <w:left w:val="nil"/>
              <w:bottom w:val="single" w:sz="4" w:space="0" w:color="auto"/>
              <w:right w:val="single" w:sz="4" w:space="0" w:color="auto"/>
            </w:tcBorders>
            <w:shd w:val="clear" w:color="auto" w:fill="auto"/>
          </w:tcPr>
          <w:p w:rsidR="00BD7EBD" w:rsidRDefault="00BD7EBD" w:rsidP="0074335E">
            <w:pPr>
              <w:jc w:val="center"/>
              <w:rPr>
                <w:ins w:id="14165" w:author="user" w:date="2012-02-29T14:53:00Z"/>
                <w:rFonts w:ascii="Arial Narrow" w:hAnsi="Arial Narrow"/>
                <w:color w:val="000000"/>
                <w:sz w:val="14"/>
                <w:szCs w:val="14"/>
              </w:rPr>
            </w:pPr>
            <w:ins w:id="14166" w:author="user" w:date="2012-02-29T14:53:00Z">
              <w:r>
                <w:rPr>
                  <w:rFonts w:ascii="Arial Narrow" w:hAnsi="Arial Narrow"/>
                  <w:color w:val="000000"/>
                  <w:sz w:val="14"/>
                  <w:szCs w:val="14"/>
                </w:rPr>
                <w:t> </w:t>
              </w:r>
            </w:ins>
          </w:p>
        </w:tc>
        <w:tc>
          <w:tcPr>
            <w:tcW w:w="340" w:type="dxa"/>
            <w:tcBorders>
              <w:top w:val="nil"/>
              <w:left w:val="nil"/>
              <w:bottom w:val="single" w:sz="4" w:space="0" w:color="auto"/>
              <w:right w:val="single" w:sz="4" w:space="0" w:color="auto"/>
            </w:tcBorders>
            <w:shd w:val="clear" w:color="auto" w:fill="auto"/>
          </w:tcPr>
          <w:p w:rsidR="00BD7EBD" w:rsidRDefault="00BD7EBD" w:rsidP="0074335E">
            <w:pPr>
              <w:jc w:val="center"/>
              <w:rPr>
                <w:ins w:id="14167" w:author="user" w:date="2012-02-29T14:53:00Z"/>
                <w:rFonts w:ascii="Symbol" w:hAnsi="Symbol"/>
                <w:color w:val="000000"/>
                <w:sz w:val="14"/>
                <w:szCs w:val="14"/>
              </w:rPr>
            </w:pPr>
          </w:p>
        </w:tc>
        <w:tc>
          <w:tcPr>
            <w:tcW w:w="289" w:type="dxa"/>
            <w:tcBorders>
              <w:top w:val="nil"/>
              <w:left w:val="nil"/>
              <w:bottom w:val="single" w:sz="4" w:space="0" w:color="auto"/>
              <w:right w:val="single" w:sz="4" w:space="0" w:color="auto"/>
            </w:tcBorders>
            <w:shd w:val="clear" w:color="auto" w:fill="auto"/>
          </w:tcPr>
          <w:p w:rsidR="00BD7EBD" w:rsidRDefault="00BD7EBD" w:rsidP="0074335E">
            <w:pPr>
              <w:jc w:val="center"/>
              <w:rPr>
                <w:ins w:id="14168" w:author="user" w:date="2012-02-29T14:53:00Z"/>
                <w:rFonts w:ascii="Symbol" w:hAnsi="Symbol"/>
                <w:color w:val="000000"/>
                <w:sz w:val="14"/>
                <w:szCs w:val="14"/>
              </w:rPr>
            </w:pPr>
          </w:p>
        </w:tc>
        <w:tc>
          <w:tcPr>
            <w:tcW w:w="320" w:type="dxa"/>
            <w:tcBorders>
              <w:top w:val="nil"/>
              <w:left w:val="nil"/>
              <w:bottom w:val="single" w:sz="4" w:space="0" w:color="auto"/>
              <w:right w:val="single" w:sz="4" w:space="0" w:color="auto"/>
            </w:tcBorders>
            <w:shd w:val="clear" w:color="auto" w:fill="auto"/>
          </w:tcPr>
          <w:p w:rsidR="00BD7EBD" w:rsidRDefault="00BD7EBD" w:rsidP="0074335E">
            <w:pPr>
              <w:jc w:val="center"/>
              <w:rPr>
                <w:ins w:id="14169" w:author="user" w:date="2012-02-29T14:53:00Z"/>
                <w:rFonts w:ascii="Arial Narrow" w:hAnsi="Arial Narrow"/>
                <w:color w:val="000000"/>
                <w:sz w:val="14"/>
                <w:szCs w:val="14"/>
              </w:rPr>
            </w:pPr>
            <w:ins w:id="14170" w:author="user" w:date="2012-02-29T14:53:00Z">
              <w:r>
                <w:rPr>
                  <w:rFonts w:ascii="Arial Narrow" w:hAnsi="Arial Narrow"/>
                  <w:color w:val="000000"/>
                  <w:sz w:val="14"/>
                  <w:szCs w:val="14"/>
                </w:rPr>
                <w:t> </w:t>
              </w:r>
            </w:ins>
          </w:p>
        </w:tc>
        <w:tc>
          <w:tcPr>
            <w:tcW w:w="340" w:type="dxa"/>
            <w:tcBorders>
              <w:top w:val="nil"/>
              <w:left w:val="nil"/>
              <w:bottom w:val="single" w:sz="4" w:space="0" w:color="auto"/>
              <w:right w:val="single" w:sz="4" w:space="0" w:color="auto"/>
            </w:tcBorders>
            <w:shd w:val="clear" w:color="auto" w:fill="auto"/>
          </w:tcPr>
          <w:p w:rsidR="00BD7EBD" w:rsidRDefault="00BD7EBD" w:rsidP="0074335E">
            <w:pPr>
              <w:jc w:val="center"/>
              <w:rPr>
                <w:ins w:id="14171" w:author="user" w:date="2012-02-29T14:53:00Z"/>
                <w:rFonts w:ascii="Arial Narrow" w:hAnsi="Arial Narrow"/>
                <w:color w:val="000000"/>
                <w:sz w:val="14"/>
                <w:szCs w:val="14"/>
              </w:rPr>
            </w:pPr>
            <w:ins w:id="14172" w:author="user" w:date="2012-02-29T14:53:00Z">
              <w:r>
                <w:rPr>
                  <w:rFonts w:ascii="Arial Narrow" w:hAnsi="Arial Narrow"/>
                  <w:color w:val="000000"/>
                  <w:sz w:val="14"/>
                  <w:szCs w:val="14"/>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173" w:author="user" w:date="2012-02-29T14:53:00Z"/>
                <w:rFonts w:ascii="Calibri" w:hAnsi="Calibri"/>
                <w:color w:val="000000"/>
                <w:sz w:val="22"/>
                <w:szCs w:val="22"/>
              </w:rPr>
            </w:pPr>
            <w:ins w:id="14174"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175" w:author="user" w:date="2012-02-29T14:53:00Z"/>
                <w:rFonts w:ascii="Calibri" w:hAnsi="Calibri"/>
                <w:color w:val="000000"/>
                <w:sz w:val="22"/>
                <w:szCs w:val="22"/>
              </w:rPr>
            </w:pPr>
            <w:ins w:id="14176"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177" w:author="user" w:date="2012-02-29T14:53:00Z"/>
                <w:rFonts w:ascii="Calibri" w:hAnsi="Calibri"/>
                <w:color w:val="000000"/>
                <w:sz w:val="22"/>
                <w:szCs w:val="22"/>
              </w:rPr>
            </w:pPr>
            <w:ins w:id="14178" w:author="user" w:date="2012-02-29T14:53:00Z">
              <w:r>
                <w:rPr>
                  <w:rFonts w:ascii="Calibri" w:hAnsi="Calibri"/>
                  <w:color w:val="000000"/>
                  <w:sz w:val="22"/>
                  <w:szCs w:val="22"/>
                </w:rPr>
                <w:t> </w:t>
              </w:r>
            </w:ins>
          </w:p>
        </w:tc>
        <w:tc>
          <w:tcPr>
            <w:tcW w:w="36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179" w:author="user" w:date="2012-02-29T14:53:00Z"/>
                <w:rFonts w:ascii="Calibri" w:hAnsi="Calibri"/>
                <w:color w:val="000000"/>
                <w:sz w:val="22"/>
                <w:szCs w:val="22"/>
              </w:rPr>
            </w:pPr>
            <w:ins w:id="14180" w:author="user" w:date="2012-02-29T14:53:00Z">
              <w:r>
                <w:rPr>
                  <w:rFonts w:ascii="Calibri" w:hAnsi="Calibri"/>
                  <w:color w:val="000000"/>
                  <w:sz w:val="22"/>
                  <w:szCs w:val="22"/>
                </w:rPr>
                <w:t> </w:t>
              </w:r>
            </w:ins>
          </w:p>
        </w:tc>
        <w:tc>
          <w:tcPr>
            <w:tcW w:w="40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181" w:author="user" w:date="2012-02-29T14:53:00Z"/>
                <w:rFonts w:ascii="Calibri" w:hAnsi="Calibri"/>
                <w:color w:val="000000"/>
                <w:sz w:val="22"/>
                <w:szCs w:val="22"/>
              </w:rPr>
            </w:pPr>
            <w:ins w:id="14182" w:author="user" w:date="2012-02-29T14:53:00Z">
              <w:r>
                <w:rPr>
                  <w:rFonts w:ascii="Calibri" w:hAnsi="Calibri"/>
                  <w:color w:val="000000"/>
                  <w:sz w:val="22"/>
                  <w:szCs w:val="22"/>
                </w:rPr>
                <w:t> </w:t>
              </w:r>
            </w:ins>
          </w:p>
        </w:tc>
        <w:tc>
          <w:tcPr>
            <w:tcW w:w="42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183" w:author="user" w:date="2012-02-29T14:53:00Z"/>
                <w:rFonts w:ascii="Calibri" w:hAnsi="Calibri"/>
                <w:color w:val="000000"/>
                <w:sz w:val="22"/>
                <w:szCs w:val="22"/>
              </w:rPr>
            </w:pPr>
            <w:ins w:id="14184" w:author="user" w:date="2012-02-29T14:53:00Z">
              <w:r>
                <w:rPr>
                  <w:rFonts w:ascii="Calibri" w:hAnsi="Calibri"/>
                  <w:color w:val="000000"/>
                  <w:sz w:val="22"/>
                  <w:szCs w:val="22"/>
                </w:rPr>
                <w:t> </w:t>
              </w:r>
            </w:ins>
          </w:p>
        </w:tc>
        <w:tc>
          <w:tcPr>
            <w:tcW w:w="440" w:type="dxa"/>
            <w:tcBorders>
              <w:top w:val="nil"/>
              <w:left w:val="nil"/>
              <w:bottom w:val="single" w:sz="4" w:space="0" w:color="auto"/>
              <w:right w:val="single" w:sz="4" w:space="0" w:color="auto"/>
            </w:tcBorders>
            <w:shd w:val="clear" w:color="auto" w:fill="FFCC00"/>
            <w:noWrap/>
            <w:vAlign w:val="bottom"/>
          </w:tcPr>
          <w:p w:rsidR="00BD7EBD" w:rsidRDefault="00BD7EBD" w:rsidP="0074335E">
            <w:pPr>
              <w:rPr>
                <w:ins w:id="14185" w:author="user" w:date="2012-02-29T14:53:00Z"/>
                <w:rFonts w:ascii="Calibri" w:hAnsi="Calibri"/>
                <w:color w:val="000000"/>
                <w:sz w:val="22"/>
                <w:szCs w:val="22"/>
              </w:rPr>
            </w:pPr>
            <w:ins w:id="14186"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FFCC00"/>
            <w:noWrap/>
            <w:vAlign w:val="bottom"/>
          </w:tcPr>
          <w:p w:rsidR="00BD7EBD" w:rsidRDefault="00BD7EBD" w:rsidP="0074335E">
            <w:pPr>
              <w:rPr>
                <w:ins w:id="14187" w:author="user" w:date="2012-02-29T14:53:00Z"/>
                <w:rFonts w:ascii="Calibri" w:hAnsi="Calibri"/>
                <w:color w:val="000000"/>
                <w:sz w:val="22"/>
                <w:szCs w:val="22"/>
              </w:rPr>
            </w:pPr>
            <w:ins w:id="14188"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189" w:author="user" w:date="2012-02-29T14:53:00Z"/>
                <w:rFonts w:ascii="Calibri" w:hAnsi="Calibri"/>
                <w:color w:val="000000"/>
                <w:sz w:val="22"/>
                <w:szCs w:val="22"/>
              </w:rPr>
            </w:pPr>
            <w:ins w:id="14190"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191" w:author="user" w:date="2012-02-29T14:53:00Z"/>
                <w:rFonts w:ascii="Calibri" w:hAnsi="Calibri"/>
                <w:color w:val="000000"/>
                <w:sz w:val="22"/>
                <w:szCs w:val="22"/>
              </w:rPr>
            </w:pPr>
            <w:ins w:id="14192" w:author="user" w:date="2012-02-29T14:53:00Z">
              <w:r>
                <w:rPr>
                  <w:rFonts w:ascii="Calibri" w:hAnsi="Calibri"/>
                  <w:color w:val="000000"/>
                  <w:sz w:val="22"/>
                  <w:szCs w:val="22"/>
                </w:rPr>
                <w:t> </w:t>
              </w:r>
            </w:ins>
          </w:p>
        </w:tc>
        <w:tc>
          <w:tcPr>
            <w:tcW w:w="32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193" w:author="user" w:date="2012-02-29T14:53:00Z"/>
                <w:rFonts w:ascii="Calibri" w:hAnsi="Calibri"/>
                <w:color w:val="000000"/>
                <w:sz w:val="22"/>
                <w:szCs w:val="22"/>
              </w:rPr>
            </w:pPr>
            <w:ins w:id="14194"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195" w:author="user" w:date="2012-02-29T14:53:00Z"/>
                <w:rFonts w:ascii="Calibri" w:hAnsi="Calibri"/>
                <w:color w:val="000000"/>
                <w:sz w:val="22"/>
                <w:szCs w:val="22"/>
              </w:rPr>
            </w:pPr>
            <w:ins w:id="14196" w:author="user" w:date="2012-02-29T14:53:00Z">
              <w:r>
                <w:rPr>
                  <w:rFonts w:ascii="Calibri" w:hAnsi="Calibri"/>
                  <w:color w:val="000000"/>
                  <w:sz w:val="22"/>
                  <w:szCs w:val="22"/>
                </w:rPr>
                <w:t> </w:t>
              </w:r>
            </w:ins>
          </w:p>
        </w:tc>
        <w:tc>
          <w:tcPr>
            <w:tcW w:w="32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197" w:author="user" w:date="2012-02-29T14:53:00Z"/>
                <w:rFonts w:ascii="Calibri" w:hAnsi="Calibri"/>
                <w:color w:val="000000"/>
                <w:sz w:val="22"/>
                <w:szCs w:val="22"/>
              </w:rPr>
            </w:pPr>
            <w:ins w:id="14198"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199" w:author="user" w:date="2012-02-29T14:53:00Z"/>
                <w:rFonts w:ascii="Calibri" w:hAnsi="Calibri"/>
                <w:color w:val="000000"/>
                <w:sz w:val="22"/>
                <w:szCs w:val="22"/>
              </w:rPr>
            </w:pPr>
            <w:ins w:id="14200"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201" w:author="user" w:date="2012-02-29T14:53:00Z"/>
                <w:rFonts w:ascii="Calibri" w:hAnsi="Calibri"/>
                <w:color w:val="000000"/>
                <w:sz w:val="22"/>
                <w:szCs w:val="22"/>
              </w:rPr>
            </w:pPr>
            <w:ins w:id="14202" w:author="user" w:date="2012-02-29T14:53:00Z">
              <w:r>
                <w:rPr>
                  <w:rFonts w:ascii="Calibri" w:hAnsi="Calibri"/>
                  <w:color w:val="000000"/>
                  <w:sz w:val="22"/>
                  <w:szCs w:val="22"/>
                </w:rPr>
                <w:t> </w:t>
              </w:r>
            </w:ins>
          </w:p>
        </w:tc>
      </w:tr>
      <w:tr w:rsidR="00BD7EBD" w:rsidTr="0074335E">
        <w:trPr>
          <w:trHeight w:val="432"/>
          <w:ins w:id="14203" w:author="user" w:date="2012-02-29T14:53:00Z"/>
        </w:trPr>
        <w:tc>
          <w:tcPr>
            <w:tcW w:w="640" w:type="dxa"/>
            <w:tcBorders>
              <w:top w:val="nil"/>
              <w:left w:val="single" w:sz="4" w:space="0" w:color="auto"/>
              <w:bottom w:val="single" w:sz="4" w:space="0" w:color="auto"/>
              <w:right w:val="single" w:sz="4" w:space="0" w:color="auto"/>
            </w:tcBorders>
            <w:shd w:val="clear" w:color="auto" w:fill="auto"/>
          </w:tcPr>
          <w:p w:rsidR="00BD7EBD" w:rsidRDefault="00BD7EBD" w:rsidP="0074335E">
            <w:pPr>
              <w:jc w:val="center"/>
              <w:rPr>
                <w:ins w:id="14204" w:author="user" w:date="2012-02-29T14:53:00Z"/>
                <w:rFonts w:ascii="Calibri" w:hAnsi="Calibri"/>
                <w:color w:val="000000"/>
                <w:sz w:val="18"/>
                <w:szCs w:val="18"/>
              </w:rPr>
            </w:pPr>
            <w:ins w:id="14205" w:author="user" w:date="2012-02-29T14:53:00Z">
              <w:r>
                <w:rPr>
                  <w:rFonts w:ascii="Calibri" w:hAnsi="Calibri"/>
                  <w:color w:val="000000"/>
                  <w:sz w:val="18"/>
                  <w:szCs w:val="18"/>
                </w:rPr>
                <w:t>12</w:t>
              </w:r>
            </w:ins>
          </w:p>
        </w:tc>
        <w:tc>
          <w:tcPr>
            <w:tcW w:w="5135" w:type="dxa"/>
            <w:tcBorders>
              <w:top w:val="nil"/>
              <w:left w:val="nil"/>
              <w:bottom w:val="single" w:sz="4" w:space="0" w:color="auto"/>
              <w:right w:val="single" w:sz="4" w:space="0" w:color="auto"/>
            </w:tcBorders>
            <w:shd w:val="clear" w:color="auto" w:fill="auto"/>
          </w:tcPr>
          <w:p w:rsidR="00BD7EBD" w:rsidRDefault="00BD7EBD" w:rsidP="0074335E">
            <w:pPr>
              <w:jc w:val="both"/>
              <w:rPr>
                <w:ins w:id="14206" w:author="user" w:date="2012-02-29T14:53:00Z"/>
                <w:rFonts w:ascii="Calibri" w:hAnsi="Calibri"/>
                <w:color w:val="000000"/>
                <w:sz w:val="20"/>
                <w:szCs w:val="20"/>
              </w:rPr>
            </w:pPr>
            <w:ins w:id="14207" w:author="user" w:date="2012-02-29T14:53:00Z">
              <w:r>
                <w:rPr>
                  <w:rFonts w:ascii="Calibri" w:hAnsi="Calibri"/>
                  <w:color w:val="000000"/>
                  <w:sz w:val="20"/>
                  <w:szCs w:val="20"/>
                </w:rPr>
                <w:t>Rural electrification and other community support program</w:t>
              </w:r>
            </w:ins>
          </w:p>
        </w:tc>
        <w:tc>
          <w:tcPr>
            <w:tcW w:w="340" w:type="dxa"/>
            <w:tcBorders>
              <w:top w:val="nil"/>
              <w:left w:val="nil"/>
              <w:bottom w:val="single" w:sz="4" w:space="0" w:color="auto"/>
              <w:right w:val="single" w:sz="4" w:space="0" w:color="auto"/>
            </w:tcBorders>
            <w:shd w:val="clear" w:color="auto" w:fill="auto"/>
          </w:tcPr>
          <w:p w:rsidR="00BD7EBD" w:rsidRDefault="00BD7EBD" w:rsidP="0074335E">
            <w:pPr>
              <w:rPr>
                <w:ins w:id="14208" w:author="user" w:date="2012-02-29T14:53:00Z"/>
                <w:rFonts w:ascii="Calibri" w:hAnsi="Calibri"/>
                <w:color w:val="000000"/>
                <w:sz w:val="18"/>
                <w:szCs w:val="18"/>
              </w:rPr>
            </w:pPr>
            <w:ins w:id="14209" w:author="user" w:date="2012-02-29T14:53:00Z">
              <w:r>
                <w:rPr>
                  <w:rFonts w:ascii="Calibri" w:hAnsi="Calibri"/>
                  <w:color w:val="000000"/>
                  <w:sz w:val="18"/>
                  <w:szCs w:val="18"/>
                </w:rPr>
                <w:t> </w:t>
              </w:r>
            </w:ins>
          </w:p>
        </w:tc>
        <w:tc>
          <w:tcPr>
            <w:tcW w:w="362" w:type="dxa"/>
            <w:tcBorders>
              <w:top w:val="nil"/>
              <w:left w:val="nil"/>
              <w:bottom w:val="single" w:sz="4" w:space="0" w:color="auto"/>
              <w:right w:val="single" w:sz="4" w:space="0" w:color="auto"/>
            </w:tcBorders>
            <w:shd w:val="clear" w:color="auto" w:fill="auto"/>
          </w:tcPr>
          <w:p w:rsidR="00BD7EBD" w:rsidRDefault="00BD7EBD" w:rsidP="0074335E">
            <w:pPr>
              <w:jc w:val="center"/>
              <w:rPr>
                <w:ins w:id="14210" w:author="user" w:date="2012-02-29T14:53:00Z"/>
                <w:rFonts w:ascii="Arial Narrow" w:hAnsi="Arial Narrow"/>
                <w:color w:val="000000"/>
                <w:sz w:val="14"/>
                <w:szCs w:val="14"/>
              </w:rPr>
            </w:pPr>
            <w:ins w:id="14211" w:author="user" w:date="2012-02-29T14:53:00Z">
              <w:r>
                <w:rPr>
                  <w:rFonts w:ascii="Arial Narrow" w:hAnsi="Arial Narrow"/>
                  <w:color w:val="000000"/>
                  <w:sz w:val="14"/>
                  <w:szCs w:val="14"/>
                </w:rPr>
                <w:t> </w:t>
              </w:r>
            </w:ins>
          </w:p>
        </w:tc>
        <w:tc>
          <w:tcPr>
            <w:tcW w:w="362" w:type="dxa"/>
            <w:tcBorders>
              <w:top w:val="nil"/>
              <w:left w:val="nil"/>
              <w:bottom w:val="single" w:sz="4" w:space="0" w:color="auto"/>
              <w:right w:val="single" w:sz="4" w:space="0" w:color="auto"/>
            </w:tcBorders>
            <w:shd w:val="clear" w:color="auto" w:fill="auto"/>
          </w:tcPr>
          <w:p w:rsidR="00BD7EBD" w:rsidRDefault="00BD7EBD" w:rsidP="0074335E">
            <w:pPr>
              <w:jc w:val="center"/>
              <w:rPr>
                <w:ins w:id="14212" w:author="user" w:date="2012-02-29T14:53:00Z"/>
                <w:rFonts w:ascii="Arial Narrow" w:hAnsi="Arial Narrow"/>
                <w:color w:val="000000"/>
                <w:sz w:val="14"/>
                <w:szCs w:val="14"/>
              </w:rPr>
            </w:pPr>
            <w:ins w:id="14213" w:author="user" w:date="2012-02-29T14:53:00Z">
              <w:r>
                <w:rPr>
                  <w:rFonts w:ascii="Arial Narrow" w:hAnsi="Arial Narrow"/>
                  <w:color w:val="000000"/>
                  <w:sz w:val="14"/>
                  <w:szCs w:val="14"/>
                </w:rPr>
                <w:t> </w:t>
              </w:r>
            </w:ins>
          </w:p>
        </w:tc>
        <w:tc>
          <w:tcPr>
            <w:tcW w:w="362" w:type="dxa"/>
            <w:tcBorders>
              <w:top w:val="nil"/>
              <w:left w:val="nil"/>
              <w:bottom w:val="single" w:sz="4" w:space="0" w:color="auto"/>
              <w:right w:val="single" w:sz="4" w:space="0" w:color="auto"/>
            </w:tcBorders>
            <w:shd w:val="clear" w:color="auto" w:fill="auto"/>
          </w:tcPr>
          <w:p w:rsidR="00BD7EBD" w:rsidRDefault="00BD7EBD" w:rsidP="0074335E">
            <w:pPr>
              <w:jc w:val="center"/>
              <w:rPr>
                <w:ins w:id="14214" w:author="user" w:date="2012-02-29T14:53:00Z"/>
                <w:rFonts w:ascii="Arial Narrow" w:hAnsi="Arial Narrow"/>
                <w:color w:val="000000"/>
                <w:sz w:val="14"/>
                <w:szCs w:val="14"/>
              </w:rPr>
            </w:pPr>
            <w:ins w:id="14215" w:author="user" w:date="2012-02-29T14:53:00Z">
              <w:r>
                <w:rPr>
                  <w:rFonts w:ascii="Arial Narrow" w:hAnsi="Arial Narrow"/>
                  <w:color w:val="000000"/>
                  <w:sz w:val="14"/>
                  <w:szCs w:val="14"/>
                </w:rPr>
                <w:t> </w:t>
              </w:r>
            </w:ins>
          </w:p>
        </w:tc>
        <w:tc>
          <w:tcPr>
            <w:tcW w:w="320" w:type="dxa"/>
            <w:tcBorders>
              <w:top w:val="nil"/>
              <w:left w:val="nil"/>
              <w:bottom w:val="single" w:sz="4" w:space="0" w:color="auto"/>
              <w:right w:val="single" w:sz="4" w:space="0" w:color="auto"/>
            </w:tcBorders>
            <w:shd w:val="clear" w:color="auto" w:fill="auto"/>
          </w:tcPr>
          <w:p w:rsidR="00BD7EBD" w:rsidRDefault="00BD7EBD" w:rsidP="0074335E">
            <w:pPr>
              <w:jc w:val="center"/>
              <w:rPr>
                <w:ins w:id="14216" w:author="user" w:date="2012-02-29T14:53:00Z"/>
                <w:rFonts w:ascii="Arial Narrow" w:hAnsi="Arial Narrow"/>
                <w:color w:val="000000"/>
                <w:sz w:val="14"/>
                <w:szCs w:val="14"/>
              </w:rPr>
            </w:pPr>
            <w:ins w:id="14217" w:author="user" w:date="2012-02-29T14:53:00Z">
              <w:r>
                <w:rPr>
                  <w:rFonts w:ascii="Arial Narrow" w:hAnsi="Arial Narrow"/>
                  <w:color w:val="000000"/>
                  <w:sz w:val="14"/>
                  <w:szCs w:val="14"/>
                </w:rPr>
                <w:t> </w:t>
              </w:r>
            </w:ins>
          </w:p>
        </w:tc>
        <w:tc>
          <w:tcPr>
            <w:tcW w:w="340" w:type="dxa"/>
            <w:tcBorders>
              <w:top w:val="nil"/>
              <w:left w:val="nil"/>
              <w:bottom w:val="single" w:sz="4" w:space="0" w:color="auto"/>
              <w:right w:val="single" w:sz="4" w:space="0" w:color="auto"/>
            </w:tcBorders>
            <w:shd w:val="clear" w:color="auto" w:fill="auto"/>
          </w:tcPr>
          <w:p w:rsidR="00BD7EBD" w:rsidRDefault="00BD7EBD" w:rsidP="0074335E">
            <w:pPr>
              <w:jc w:val="center"/>
              <w:rPr>
                <w:ins w:id="14218" w:author="user" w:date="2012-02-29T14:53:00Z"/>
                <w:rFonts w:ascii="Symbol" w:hAnsi="Symbol"/>
                <w:color w:val="000000"/>
                <w:sz w:val="14"/>
                <w:szCs w:val="14"/>
              </w:rPr>
            </w:pPr>
          </w:p>
        </w:tc>
        <w:tc>
          <w:tcPr>
            <w:tcW w:w="289" w:type="dxa"/>
            <w:tcBorders>
              <w:top w:val="nil"/>
              <w:left w:val="nil"/>
              <w:bottom w:val="single" w:sz="4" w:space="0" w:color="auto"/>
              <w:right w:val="single" w:sz="4" w:space="0" w:color="auto"/>
            </w:tcBorders>
            <w:shd w:val="clear" w:color="auto" w:fill="auto"/>
          </w:tcPr>
          <w:p w:rsidR="00BD7EBD" w:rsidRDefault="00BD7EBD" w:rsidP="0074335E">
            <w:pPr>
              <w:jc w:val="center"/>
              <w:rPr>
                <w:ins w:id="14219" w:author="user" w:date="2012-02-29T14:53:00Z"/>
                <w:rFonts w:ascii="Symbol" w:hAnsi="Symbol"/>
                <w:color w:val="000000"/>
                <w:sz w:val="14"/>
                <w:szCs w:val="14"/>
              </w:rPr>
            </w:pPr>
          </w:p>
        </w:tc>
        <w:tc>
          <w:tcPr>
            <w:tcW w:w="320" w:type="dxa"/>
            <w:tcBorders>
              <w:top w:val="nil"/>
              <w:left w:val="nil"/>
              <w:bottom w:val="single" w:sz="4" w:space="0" w:color="auto"/>
              <w:right w:val="single" w:sz="4" w:space="0" w:color="auto"/>
            </w:tcBorders>
            <w:shd w:val="clear" w:color="auto" w:fill="FF6600"/>
          </w:tcPr>
          <w:p w:rsidR="00BD7EBD" w:rsidRDefault="00BD7EBD" w:rsidP="0074335E">
            <w:pPr>
              <w:jc w:val="center"/>
              <w:rPr>
                <w:ins w:id="14220" w:author="user" w:date="2012-02-29T14:53:00Z"/>
                <w:rFonts w:ascii="Arial Narrow" w:hAnsi="Arial Narrow"/>
                <w:color w:val="000000"/>
                <w:sz w:val="14"/>
                <w:szCs w:val="14"/>
              </w:rPr>
            </w:pPr>
            <w:ins w:id="14221" w:author="user" w:date="2012-02-29T14:53:00Z">
              <w:r>
                <w:rPr>
                  <w:rFonts w:ascii="Arial Narrow" w:hAnsi="Arial Narrow"/>
                  <w:color w:val="000000"/>
                  <w:sz w:val="14"/>
                  <w:szCs w:val="14"/>
                </w:rPr>
                <w:t> </w:t>
              </w:r>
            </w:ins>
          </w:p>
        </w:tc>
        <w:tc>
          <w:tcPr>
            <w:tcW w:w="340" w:type="dxa"/>
            <w:tcBorders>
              <w:top w:val="nil"/>
              <w:left w:val="nil"/>
              <w:bottom w:val="single" w:sz="4" w:space="0" w:color="auto"/>
              <w:right w:val="single" w:sz="4" w:space="0" w:color="auto"/>
            </w:tcBorders>
            <w:shd w:val="clear" w:color="auto" w:fill="FF6600"/>
          </w:tcPr>
          <w:p w:rsidR="00BD7EBD" w:rsidRDefault="00BD7EBD" w:rsidP="0074335E">
            <w:pPr>
              <w:jc w:val="center"/>
              <w:rPr>
                <w:ins w:id="14222" w:author="user" w:date="2012-02-29T14:53:00Z"/>
                <w:rFonts w:ascii="Arial Narrow" w:hAnsi="Arial Narrow"/>
                <w:color w:val="000000"/>
                <w:sz w:val="14"/>
                <w:szCs w:val="14"/>
              </w:rPr>
            </w:pPr>
            <w:ins w:id="14223" w:author="user" w:date="2012-02-29T14:53:00Z">
              <w:r>
                <w:rPr>
                  <w:rFonts w:ascii="Arial Narrow" w:hAnsi="Arial Narrow"/>
                  <w:color w:val="000000"/>
                  <w:sz w:val="14"/>
                  <w:szCs w:val="14"/>
                </w:rPr>
                <w:t> </w:t>
              </w:r>
            </w:ins>
          </w:p>
        </w:tc>
        <w:tc>
          <w:tcPr>
            <w:tcW w:w="305" w:type="dxa"/>
            <w:tcBorders>
              <w:top w:val="nil"/>
              <w:left w:val="nil"/>
              <w:bottom w:val="single" w:sz="4" w:space="0" w:color="auto"/>
              <w:right w:val="single" w:sz="4" w:space="0" w:color="auto"/>
            </w:tcBorders>
            <w:shd w:val="clear" w:color="auto" w:fill="FF6600"/>
            <w:noWrap/>
            <w:vAlign w:val="bottom"/>
          </w:tcPr>
          <w:p w:rsidR="00BD7EBD" w:rsidRDefault="00BD7EBD" w:rsidP="0074335E">
            <w:pPr>
              <w:rPr>
                <w:ins w:id="14224" w:author="user" w:date="2012-02-29T14:53:00Z"/>
                <w:rFonts w:ascii="Calibri" w:hAnsi="Calibri"/>
                <w:color w:val="000000"/>
                <w:sz w:val="22"/>
                <w:szCs w:val="22"/>
              </w:rPr>
            </w:pPr>
            <w:ins w:id="14225"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FF6600"/>
            <w:noWrap/>
            <w:vAlign w:val="bottom"/>
          </w:tcPr>
          <w:p w:rsidR="00BD7EBD" w:rsidRDefault="00BD7EBD" w:rsidP="0074335E">
            <w:pPr>
              <w:rPr>
                <w:ins w:id="14226" w:author="user" w:date="2012-02-29T14:53:00Z"/>
                <w:rFonts w:ascii="Calibri" w:hAnsi="Calibri"/>
                <w:color w:val="000000"/>
                <w:sz w:val="22"/>
                <w:szCs w:val="22"/>
              </w:rPr>
            </w:pPr>
            <w:ins w:id="14227"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FF6600"/>
            <w:noWrap/>
            <w:vAlign w:val="bottom"/>
          </w:tcPr>
          <w:p w:rsidR="00BD7EBD" w:rsidRDefault="00BD7EBD" w:rsidP="0074335E">
            <w:pPr>
              <w:rPr>
                <w:ins w:id="14228" w:author="user" w:date="2012-02-29T14:53:00Z"/>
                <w:rFonts w:ascii="Calibri" w:hAnsi="Calibri"/>
                <w:color w:val="000000"/>
                <w:sz w:val="22"/>
                <w:szCs w:val="22"/>
              </w:rPr>
            </w:pPr>
            <w:ins w:id="14229" w:author="user" w:date="2012-02-29T14:53:00Z">
              <w:r>
                <w:rPr>
                  <w:rFonts w:ascii="Calibri" w:hAnsi="Calibri"/>
                  <w:color w:val="000000"/>
                  <w:sz w:val="22"/>
                  <w:szCs w:val="22"/>
                </w:rPr>
                <w:t> </w:t>
              </w:r>
            </w:ins>
          </w:p>
        </w:tc>
        <w:tc>
          <w:tcPr>
            <w:tcW w:w="360" w:type="dxa"/>
            <w:tcBorders>
              <w:top w:val="nil"/>
              <w:left w:val="nil"/>
              <w:bottom w:val="single" w:sz="4" w:space="0" w:color="auto"/>
              <w:right w:val="single" w:sz="4" w:space="0" w:color="auto"/>
            </w:tcBorders>
            <w:shd w:val="clear" w:color="auto" w:fill="FF6600"/>
            <w:noWrap/>
            <w:vAlign w:val="bottom"/>
          </w:tcPr>
          <w:p w:rsidR="00BD7EBD" w:rsidRDefault="00BD7EBD" w:rsidP="0074335E">
            <w:pPr>
              <w:rPr>
                <w:ins w:id="14230" w:author="user" w:date="2012-02-29T14:53:00Z"/>
                <w:rFonts w:ascii="Calibri" w:hAnsi="Calibri"/>
                <w:color w:val="000000"/>
                <w:sz w:val="22"/>
                <w:szCs w:val="22"/>
              </w:rPr>
            </w:pPr>
            <w:ins w:id="14231" w:author="user" w:date="2012-02-29T14:53:00Z">
              <w:r>
                <w:rPr>
                  <w:rFonts w:ascii="Calibri" w:hAnsi="Calibri"/>
                  <w:color w:val="000000"/>
                  <w:sz w:val="22"/>
                  <w:szCs w:val="22"/>
                </w:rPr>
                <w:t> </w:t>
              </w:r>
            </w:ins>
          </w:p>
        </w:tc>
        <w:tc>
          <w:tcPr>
            <w:tcW w:w="400" w:type="dxa"/>
            <w:tcBorders>
              <w:top w:val="nil"/>
              <w:left w:val="nil"/>
              <w:bottom w:val="single" w:sz="4" w:space="0" w:color="auto"/>
              <w:right w:val="single" w:sz="4" w:space="0" w:color="auto"/>
            </w:tcBorders>
            <w:shd w:val="clear" w:color="auto" w:fill="FF6600"/>
            <w:noWrap/>
            <w:vAlign w:val="bottom"/>
          </w:tcPr>
          <w:p w:rsidR="00BD7EBD" w:rsidRDefault="00BD7EBD" w:rsidP="0074335E">
            <w:pPr>
              <w:rPr>
                <w:ins w:id="14232" w:author="user" w:date="2012-02-29T14:53:00Z"/>
                <w:rFonts w:ascii="Calibri" w:hAnsi="Calibri"/>
                <w:color w:val="000000"/>
                <w:sz w:val="22"/>
                <w:szCs w:val="22"/>
              </w:rPr>
            </w:pPr>
            <w:ins w:id="14233" w:author="user" w:date="2012-02-29T14:53:00Z">
              <w:r>
                <w:rPr>
                  <w:rFonts w:ascii="Calibri" w:hAnsi="Calibri"/>
                  <w:color w:val="000000"/>
                  <w:sz w:val="22"/>
                  <w:szCs w:val="22"/>
                </w:rPr>
                <w:t> </w:t>
              </w:r>
            </w:ins>
          </w:p>
        </w:tc>
        <w:tc>
          <w:tcPr>
            <w:tcW w:w="420" w:type="dxa"/>
            <w:tcBorders>
              <w:top w:val="nil"/>
              <w:left w:val="nil"/>
              <w:bottom w:val="single" w:sz="4" w:space="0" w:color="auto"/>
              <w:right w:val="single" w:sz="4" w:space="0" w:color="auto"/>
            </w:tcBorders>
            <w:shd w:val="clear" w:color="auto" w:fill="FF6600"/>
            <w:noWrap/>
            <w:vAlign w:val="bottom"/>
          </w:tcPr>
          <w:p w:rsidR="00BD7EBD" w:rsidRDefault="00BD7EBD" w:rsidP="0074335E">
            <w:pPr>
              <w:rPr>
                <w:ins w:id="14234" w:author="user" w:date="2012-02-29T14:53:00Z"/>
                <w:rFonts w:ascii="Calibri" w:hAnsi="Calibri"/>
                <w:color w:val="000000"/>
                <w:sz w:val="22"/>
                <w:szCs w:val="22"/>
              </w:rPr>
            </w:pPr>
            <w:ins w:id="14235" w:author="user" w:date="2012-02-29T14:53:00Z">
              <w:r>
                <w:rPr>
                  <w:rFonts w:ascii="Calibri" w:hAnsi="Calibri"/>
                  <w:color w:val="000000"/>
                  <w:sz w:val="22"/>
                  <w:szCs w:val="22"/>
                </w:rPr>
                <w:t> </w:t>
              </w:r>
            </w:ins>
          </w:p>
        </w:tc>
        <w:tc>
          <w:tcPr>
            <w:tcW w:w="440" w:type="dxa"/>
            <w:tcBorders>
              <w:top w:val="nil"/>
              <w:left w:val="nil"/>
              <w:bottom w:val="single" w:sz="4" w:space="0" w:color="auto"/>
              <w:right w:val="single" w:sz="4" w:space="0" w:color="auto"/>
            </w:tcBorders>
            <w:shd w:val="clear" w:color="auto" w:fill="FF6600"/>
            <w:noWrap/>
            <w:vAlign w:val="bottom"/>
          </w:tcPr>
          <w:p w:rsidR="00BD7EBD" w:rsidRDefault="00BD7EBD" w:rsidP="0074335E">
            <w:pPr>
              <w:rPr>
                <w:ins w:id="14236" w:author="user" w:date="2012-02-29T14:53:00Z"/>
                <w:rFonts w:ascii="Calibri" w:hAnsi="Calibri"/>
                <w:color w:val="000000"/>
                <w:sz w:val="22"/>
                <w:szCs w:val="22"/>
              </w:rPr>
            </w:pPr>
            <w:ins w:id="14237"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FF6600"/>
            <w:noWrap/>
            <w:vAlign w:val="bottom"/>
          </w:tcPr>
          <w:p w:rsidR="00BD7EBD" w:rsidRDefault="00BD7EBD" w:rsidP="0074335E">
            <w:pPr>
              <w:rPr>
                <w:ins w:id="14238" w:author="user" w:date="2012-02-29T14:53:00Z"/>
                <w:rFonts w:ascii="Calibri" w:hAnsi="Calibri"/>
                <w:color w:val="000000"/>
                <w:sz w:val="22"/>
                <w:szCs w:val="22"/>
              </w:rPr>
            </w:pPr>
            <w:ins w:id="14239"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FF6600"/>
            <w:noWrap/>
            <w:vAlign w:val="bottom"/>
          </w:tcPr>
          <w:p w:rsidR="00BD7EBD" w:rsidRDefault="00BD7EBD" w:rsidP="0074335E">
            <w:pPr>
              <w:rPr>
                <w:ins w:id="14240" w:author="user" w:date="2012-02-29T14:53:00Z"/>
                <w:rFonts w:ascii="Calibri" w:hAnsi="Calibri"/>
                <w:color w:val="000000"/>
                <w:sz w:val="22"/>
                <w:szCs w:val="22"/>
              </w:rPr>
            </w:pPr>
            <w:ins w:id="14241"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FF6600"/>
            <w:noWrap/>
            <w:vAlign w:val="bottom"/>
          </w:tcPr>
          <w:p w:rsidR="00BD7EBD" w:rsidRDefault="00BD7EBD" w:rsidP="0074335E">
            <w:pPr>
              <w:rPr>
                <w:ins w:id="14242" w:author="user" w:date="2012-02-29T14:53:00Z"/>
                <w:rFonts w:ascii="Calibri" w:hAnsi="Calibri"/>
                <w:color w:val="000000"/>
                <w:sz w:val="22"/>
                <w:szCs w:val="22"/>
              </w:rPr>
            </w:pPr>
            <w:ins w:id="14243" w:author="user" w:date="2012-02-29T14:53:00Z">
              <w:r>
                <w:rPr>
                  <w:rFonts w:ascii="Calibri" w:hAnsi="Calibri"/>
                  <w:color w:val="000000"/>
                  <w:sz w:val="22"/>
                  <w:szCs w:val="22"/>
                </w:rPr>
                <w:t> </w:t>
              </w:r>
            </w:ins>
          </w:p>
        </w:tc>
        <w:tc>
          <w:tcPr>
            <w:tcW w:w="320" w:type="dxa"/>
            <w:tcBorders>
              <w:top w:val="nil"/>
              <w:left w:val="nil"/>
              <w:bottom w:val="single" w:sz="4" w:space="0" w:color="auto"/>
              <w:right w:val="single" w:sz="4" w:space="0" w:color="auto"/>
            </w:tcBorders>
            <w:shd w:val="clear" w:color="auto" w:fill="FF6600"/>
            <w:noWrap/>
            <w:vAlign w:val="bottom"/>
          </w:tcPr>
          <w:p w:rsidR="00BD7EBD" w:rsidRDefault="00BD7EBD" w:rsidP="0074335E">
            <w:pPr>
              <w:rPr>
                <w:ins w:id="14244" w:author="user" w:date="2012-02-29T14:53:00Z"/>
                <w:rFonts w:ascii="Calibri" w:hAnsi="Calibri"/>
                <w:color w:val="000000"/>
                <w:sz w:val="22"/>
                <w:szCs w:val="22"/>
              </w:rPr>
            </w:pPr>
            <w:ins w:id="14245"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FF6600"/>
            <w:noWrap/>
            <w:vAlign w:val="bottom"/>
          </w:tcPr>
          <w:p w:rsidR="00BD7EBD" w:rsidRDefault="00BD7EBD" w:rsidP="0074335E">
            <w:pPr>
              <w:rPr>
                <w:ins w:id="14246" w:author="user" w:date="2012-02-29T14:53:00Z"/>
                <w:rFonts w:ascii="Calibri" w:hAnsi="Calibri"/>
                <w:color w:val="000000"/>
                <w:sz w:val="22"/>
                <w:szCs w:val="22"/>
              </w:rPr>
            </w:pPr>
            <w:ins w:id="14247" w:author="user" w:date="2012-02-29T14:53:00Z">
              <w:r>
                <w:rPr>
                  <w:rFonts w:ascii="Calibri" w:hAnsi="Calibri"/>
                  <w:color w:val="000000"/>
                  <w:sz w:val="22"/>
                  <w:szCs w:val="22"/>
                </w:rPr>
                <w:t> </w:t>
              </w:r>
            </w:ins>
          </w:p>
        </w:tc>
        <w:tc>
          <w:tcPr>
            <w:tcW w:w="320" w:type="dxa"/>
            <w:tcBorders>
              <w:top w:val="nil"/>
              <w:left w:val="nil"/>
              <w:bottom w:val="single" w:sz="4" w:space="0" w:color="auto"/>
              <w:right w:val="single" w:sz="4" w:space="0" w:color="auto"/>
            </w:tcBorders>
            <w:shd w:val="clear" w:color="auto" w:fill="FF6600"/>
            <w:noWrap/>
            <w:vAlign w:val="bottom"/>
          </w:tcPr>
          <w:p w:rsidR="00BD7EBD" w:rsidRDefault="00BD7EBD" w:rsidP="0074335E">
            <w:pPr>
              <w:rPr>
                <w:ins w:id="14248" w:author="user" w:date="2012-02-29T14:53:00Z"/>
                <w:rFonts w:ascii="Calibri" w:hAnsi="Calibri"/>
                <w:color w:val="000000"/>
                <w:sz w:val="22"/>
                <w:szCs w:val="22"/>
              </w:rPr>
            </w:pPr>
            <w:ins w:id="14249"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FF6600"/>
            <w:noWrap/>
            <w:vAlign w:val="bottom"/>
          </w:tcPr>
          <w:p w:rsidR="00BD7EBD" w:rsidRDefault="00BD7EBD" w:rsidP="0074335E">
            <w:pPr>
              <w:rPr>
                <w:ins w:id="14250" w:author="user" w:date="2012-02-29T14:53:00Z"/>
                <w:rFonts w:ascii="Calibri" w:hAnsi="Calibri"/>
                <w:color w:val="000000"/>
                <w:sz w:val="22"/>
                <w:szCs w:val="22"/>
              </w:rPr>
            </w:pPr>
            <w:ins w:id="14251"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FF6600"/>
            <w:noWrap/>
            <w:vAlign w:val="bottom"/>
          </w:tcPr>
          <w:p w:rsidR="00BD7EBD" w:rsidRDefault="00BD7EBD" w:rsidP="0074335E">
            <w:pPr>
              <w:rPr>
                <w:ins w:id="14252" w:author="user" w:date="2012-02-29T14:53:00Z"/>
                <w:rFonts w:ascii="Calibri" w:hAnsi="Calibri"/>
                <w:color w:val="000000"/>
                <w:sz w:val="22"/>
                <w:szCs w:val="22"/>
              </w:rPr>
            </w:pPr>
            <w:ins w:id="14253" w:author="user" w:date="2012-02-29T14:53:00Z">
              <w:r>
                <w:rPr>
                  <w:rFonts w:ascii="Calibri" w:hAnsi="Calibri"/>
                  <w:color w:val="000000"/>
                  <w:sz w:val="22"/>
                  <w:szCs w:val="22"/>
                </w:rPr>
                <w:t> </w:t>
              </w:r>
            </w:ins>
          </w:p>
        </w:tc>
      </w:tr>
      <w:tr w:rsidR="00BD7EBD" w:rsidTr="0074335E">
        <w:trPr>
          <w:trHeight w:val="432"/>
          <w:ins w:id="14254" w:author="user" w:date="2012-02-29T14:53:00Z"/>
        </w:trPr>
        <w:tc>
          <w:tcPr>
            <w:tcW w:w="640" w:type="dxa"/>
            <w:tcBorders>
              <w:top w:val="nil"/>
              <w:left w:val="single" w:sz="4" w:space="0" w:color="auto"/>
              <w:bottom w:val="single" w:sz="4" w:space="0" w:color="auto"/>
              <w:right w:val="single" w:sz="4" w:space="0" w:color="auto"/>
            </w:tcBorders>
            <w:shd w:val="clear" w:color="auto" w:fill="auto"/>
          </w:tcPr>
          <w:p w:rsidR="00BD7EBD" w:rsidRDefault="00BD7EBD" w:rsidP="0074335E">
            <w:pPr>
              <w:jc w:val="center"/>
              <w:rPr>
                <w:ins w:id="14255" w:author="user" w:date="2012-02-29T14:53:00Z"/>
                <w:rFonts w:ascii="Calibri" w:hAnsi="Calibri"/>
                <w:color w:val="000000"/>
                <w:sz w:val="18"/>
                <w:szCs w:val="18"/>
              </w:rPr>
            </w:pPr>
            <w:ins w:id="14256" w:author="user" w:date="2012-02-29T14:53:00Z">
              <w:r>
                <w:rPr>
                  <w:rFonts w:ascii="Calibri" w:hAnsi="Calibri"/>
                  <w:color w:val="000000"/>
                  <w:sz w:val="18"/>
                  <w:szCs w:val="18"/>
                </w:rPr>
                <w:t>13</w:t>
              </w:r>
            </w:ins>
          </w:p>
        </w:tc>
        <w:tc>
          <w:tcPr>
            <w:tcW w:w="5135" w:type="dxa"/>
            <w:tcBorders>
              <w:top w:val="nil"/>
              <w:left w:val="nil"/>
              <w:bottom w:val="single" w:sz="4" w:space="0" w:color="auto"/>
              <w:right w:val="single" w:sz="4" w:space="0" w:color="auto"/>
            </w:tcBorders>
            <w:shd w:val="clear" w:color="auto" w:fill="auto"/>
          </w:tcPr>
          <w:p w:rsidR="00BD7EBD" w:rsidRDefault="00BD7EBD" w:rsidP="0074335E">
            <w:pPr>
              <w:rPr>
                <w:ins w:id="14257" w:author="user" w:date="2012-02-29T14:53:00Z"/>
                <w:rFonts w:ascii="Calibri" w:hAnsi="Calibri"/>
                <w:color w:val="000000"/>
                <w:sz w:val="18"/>
                <w:szCs w:val="18"/>
              </w:rPr>
            </w:pPr>
            <w:ins w:id="14258" w:author="user" w:date="2012-02-29T14:53:00Z">
              <w:r>
                <w:rPr>
                  <w:rFonts w:ascii="Calibri" w:hAnsi="Calibri"/>
                  <w:color w:val="000000"/>
                  <w:sz w:val="18"/>
                  <w:szCs w:val="18"/>
                </w:rPr>
                <w:t>Progress Monitoring of  SIA Implementation</w:t>
              </w:r>
            </w:ins>
          </w:p>
        </w:tc>
        <w:tc>
          <w:tcPr>
            <w:tcW w:w="340" w:type="dxa"/>
            <w:tcBorders>
              <w:top w:val="nil"/>
              <w:left w:val="nil"/>
              <w:bottom w:val="single" w:sz="4" w:space="0" w:color="auto"/>
              <w:right w:val="single" w:sz="4" w:space="0" w:color="auto"/>
            </w:tcBorders>
            <w:shd w:val="clear" w:color="auto" w:fill="auto"/>
          </w:tcPr>
          <w:p w:rsidR="00BD7EBD" w:rsidRDefault="00BD7EBD" w:rsidP="0074335E">
            <w:pPr>
              <w:rPr>
                <w:ins w:id="14259" w:author="user" w:date="2012-02-29T14:53:00Z"/>
                <w:rFonts w:ascii="Calibri" w:hAnsi="Calibri"/>
                <w:color w:val="000000"/>
                <w:sz w:val="18"/>
                <w:szCs w:val="18"/>
              </w:rPr>
            </w:pPr>
            <w:ins w:id="14260" w:author="user" w:date="2012-02-29T14:53:00Z">
              <w:r>
                <w:rPr>
                  <w:rFonts w:ascii="Calibri" w:hAnsi="Calibri"/>
                  <w:color w:val="000000"/>
                  <w:sz w:val="18"/>
                  <w:szCs w:val="18"/>
                </w:rPr>
                <w:t> </w:t>
              </w:r>
            </w:ins>
          </w:p>
        </w:tc>
        <w:tc>
          <w:tcPr>
            <w:tcW w:w="362" w:type="dxa"/>
            <w:tcBorders>
              <w:top w:val="nil"/>
              <w:left w:val="nil"/>
              <w:bottom w:val="single" w:sz="4" w:space="0" w:color="auto"/>
              <w:right w:val="single" w:sz="4" w:space="0" w:color="auto"/>
            </w:tcBorders>
            <w:shd w:val="clear" w:color="auto" w:fill="auto"/>
          </w:tcPr>
          <w:p w:rsidR="00BD7EBD" w:rsidRDefault="00BD7EBD" w:rsidP="0074335E">
            <w:pPr>
              <w:jc w:val="center"/>
              <w:rPr>
                <w:ins w:id="14261" w:author="user" w:date="2012-02-29T14:53:00Z"/>
                <w:rFonts w:ascii="Arial Narrow" w:hAnsi="Arial Narrow"/>
                <w:color w:val="000000"/>
                <w:sz w:val="14"/>
                <w:szCs w:val="14"/>
              </w:rPr>
            </w:pPr>
            <w:ins w:id="14262" w:author="user" w:date="2012-02-29T14:53:00Z">
              <w:r>
                <w:rPr>
                  <w:rFonts w:ascii="Arial Narrow" w:hAnsi="Arial Narrow"/>
                  <w:color w:val="000000"/>
                  <w:sz w:val="14"/>
                  <w:szCs w:val="14"/>
                </w:rPr>
                <w:t> </w:t>
              </w:r>
            </w:ins>
          </w:p>
        </w:tc>
        <w:tc>
          <w:tcPr>
            <w:tcW w:w="362" w:type="dxa"/>
            <w:tcBorders>
              <w:top w:val="nil"/>
              <w:left w:val="nil"/>
              <w:bottom w:val="single" w:sz="4" w:space="0" w:color="auto"/>
              <w:right w:val="single" w:sz="4" w:space="0" w:color="auto"/>
            </w:tcBorders>
            <w:shd w:val="clear" w:color="auto" w:fill="auto"/>
          </w:tcPr>
          <w:p w:rsidR="00BD7EBD" w:rsidRDefault="00BD7EBD" w:rsidP="0074335E">
            <w:pPr>
              <w:jc w:val="center"/>
              <w:rPr>
                <w:ins w:id="14263" w:author="user" w:date="2012-02-29T14:53:00Z"/>
                <w:rFonts w:ascii="Arial Narrow" w:hAnsi="Arial Narrow"/>
                <w:color w:val="000000"/>
                <w:sz w:val="14"/>
                <w:szCs w:val="14"/>
              </w:rPr>
            </w:pPr>
            <w:ins w:id="14264" w:author="user" w:date="2012-02-29T14:53:00Z">
              <w:r>
                <w:rPr>
                  <w:rFonts w:ascii="Arial Narrow" w:hAnsi="Arial Narrow"/>
                  <w:color w:val="000000"/>
                  <w:sz w:val="14"/>
                  <w:szCs w:val="14"/>
                </w:rPr>
                <w:t> </w:t>
              </w:r>
            </w:ins>
          </w:p>
        </w:tc>
        <w:tc>
          <w:tcPr>
            <w:tcW w:w="362" w:type="dxa"/>
            <w:tcBorders>
              <w:top w:val="nil"/>
              <w:left w:val="nil"/>
              <w:bottom w:val="single" w:sz="4" w:space="0" w:color="auto"/>
              <w:right w:val="single" w:sz="4" w:space="0" w:color="auto"/>
            </w:tcBorders>
            <w:shd w:val="clear" w:color="auto" w:fill="auto"/>
          </w:tcPr>
          <w:p w:rsidR="00BD7EBD" w:rsidRDefault="00BD7EBD" w:rsidP="0074335E">
            <w:pPr>
              <w:jc w:val="center"/>
              <w:rPr>
                <w:ins w:id="14265" w:author="user" w:date="2012-02-29T14:53:00Z"/>
                <w:rFonts w:ascii="Arial Narrow" w:hAnsi="Arial Narrow"/>
                <w:color w:val="000000"/>
                <w:sz w:val="14"/>
                <w:szCs w:val="14"/>
              </w:rPr>
            </w:pPr>
            <w:ins w:id="14266" w:author="user" w:date="2012-02-29T14:53:00Z">
              <w:r>
                <w:rPr>
                  <w:rFonts w:ascii="Arial Narrow" w:hAnsi="Arial Narrow"/>
                  <w:color w:val="000000"/>
                  <w:sz w:val="14"/>
                  <w:szCs w:val="14"/>
                </w:rPr>
                <w:t> </w:t>
              </w:r>
            </w:ins>
          </w:p>
        </w:tc>
        <w:tc>
          <w:tcPr>
            <w:tcW w:w="320" w:type="dxa"/>
            <w:tcBorders>
              <w:top w:val="nil"/>
              <w:left w:val="nil"/>
              <w:bottom w:val="single" w:sz="4" w:space="0" w:color="auto"/>
              <w:right w:val="single" w:sz="4" w:space="0" w:color="auto"/>
            </w:tcBorders>
            <w:shd w:val="clear" w:color="auto" w:fill="auto"/>
          </w:tcPr>
          <w:p w:rsidR="00BD7EBD" w:rsidRDefault="00BD7EBD" w:rsidP="0074335E">
            <w:pPr>
              <w:jc w:val="center"/>
              <w:rPr>
                <w:ins w:id="14267" w:author="user" w:date="2012-02-29T14:53:00Z"/>
                <w:rFonts w:ascii="Arial Narrow" w:hAnsi="Arial Narrow"/>
                <w:color w:val="000000"/>
                <w:sz w:val="14"/>
                <w:szCs w:val="14"/>
              </w:rPr>
            </w:pPr>
            <w:ins w:id="14268" w:author="user" w:date="2012-02-29T14:53:00Z">
              <w:r>
                <w:rPr>
                  <w:rFonts w:ascii="Arial Narrow" w:hAnsi="Arial Narrow"/>
                  <w:color w:val="000000"/>
                  <w:sz w:val="14"/>
                  <w:szCs w:val="14"/>
                </w:rPr>
                <w:t> </w:t>
              </w:r>
            </w:ins>
          </w:p>
        </w:tc>
        <w:tc>
          <w:tcPr>
            <w:tcW w:w="340" w:type="dxa"/>
            <w:tcBorders>
              <w:top w:val="nil"/>
              <w:left w:val="nil"/>
              <w:bottom w:val="single" w:sz="4" w:space="0" w:color="auto"/>
              <w:right w:val="single" w:sz="4" w:space="0" w:color="auto"/>
            </w:tcBorders>
            <w:shd w:val="clear" w:color="auto" w:fill="auto"/>
          </w:tcPr>
          <w:p w:rsidR="00BD7EBD" w:rsidRDefault="00BD7EBD" w:rsidP="0074335E">
            <w:pPr>
              <w:jc w:val="center"/>
              <w:rPr>
                <w:ins w:id="14269" w:author="user" w:date="2012-02-29T14:53:00Z"/>
                <w:rFonts w:ascii="Arial Narrow" w:hAnsi="Arial Narrow"/>
                <w:color w:val="000000"/>
                <w:sz w:val="14"/>
                <w:szCs w:val="14"/>
              </w:rPr>
            </w:pPr>
          </w:p>
        </w:tc>
        <w:tc>
          <w:tcPr>
            <w:tcW w:w="289" w:type="dxa"/>
            <w:tcBorders>
              <w:top w:val="nil"/>
              <w:left w:val="nil"/>
              <w:bottom w:val="single" w:sz="4" w:space="0" w:color="auto"/>
              <w:right w:val="single" w:sz="4" w:space="0" w:color="auto"/>
            </w:tcBorders>
            <w:shd w:val="clear" w:color="auto" w:fill="008000"/>
          </w:tcPr>
          <w:p w:rsidR="00BD7EBD" w:rsidRDefault="00BD7EBD" w:rsidP="0074335E">
            <w:pPr>
              <w:jc w:val="center"/>
              <w:rPr>
                <w:ins w:id="14270" w:author="user" w:date="2012-02-29T14:53:00Z"/>
                <w:rFonts w:ascii="Symbol" w:hAnsi="Symbol"/>
                <w:color w:val="000000"/>
                <w:sz w:val="14"/>
                <w:szCs w:val="14"/>
              </w:rPr>
            </w:pPr>
          </w:p>
        </w:tc>
        <w:tc>
          <w:tcPr>
            <w:tcW w:w="320" w:type="dxa"/>
            <w:tcBorders>
              <w:top w:val="nil"/>
              <w:left w:val="nil"/>
              <w:bottom w:val="single" w:sz="4" w:space="0" w:color="auto"/>
              <w:right w:val="single" w:sz="4" w:space="0" w:color="auto"/>
            </w:tcBorders>
            <w:shd w:val="clear" w:color="auto" w:fill="auto"/>
          </w:tcPr>
          <w:p w:rsidR="00BD7EBD" w:rsidRDefault="00BD7EBD" w:rsidP="0074335E">
            <w:pPr>
              <w:jc w:val="center"/>
              <w:rPr>
                <w:ins w:id="14271" w:author="user" w:date="2012-02-29T14:53:00Z"/>
                <w:rFonts w:ascii="Arial Narrow" w:hAnsi="Arial Narrow"/>
                <w:color w:val="000000"/>
                <w:sz w:val="14"/>
                <w:szCs w:val="14"/>
              </w:rPr>
            </w:pPr>
            <w:ins w:id="14272" w:author="user" w:date="2012-02-29T14:53:00Z">
              <w:r>
                <w:rPr>
                  <w:rFonts w:ascii="Arial Narrow" w:hAnsi="Arial Narrow"/>
                  <w:color w:val="000000"/>
                  <w:sz w:val="14"/>
                  <w:szCs w:val="14"/>
                </w:rPr>
                <w:t> </w:t>
              </w:r>
            </w:ins>
          </w:p>
        </w:tc>
        <w:tc>
          <w:tcPr>
            <w:tcW w:w="340" w:type="dxa"/>
            <w:tcBorders>
              <w:top w:val="nil"/>
              <w:left w:val="nil"/>
              <w:bottom w:val="single" w:sz="4" w:space="0" w:color="auto"/>
              <w:right w:val="single" w:sz="4" w:space="0" w:color="auto"/>
            </w:tcBorders>
            <w:shd w:val="clear" w:color="auto" w:fill="auto"/>
          </w:tcPr>
          <w:p w:rsidR="00BD7EBD" w:rsidRDefault="00BD7EBD" w:rsidP="0074335E">
            <w:pPr>
              <w:jc w:val="center"/>
              <w:rPr>
                <w:ins w:id="14273" w:author="user" w:date="2012-02-29T14:53:00Z"/>
                <w:rFonts w:ascii="Symbol" w:hAnsi="Symbol"/>
                <w:color w:val="000000"/>
                <w:sz w:val="14"/>
                <w:szCs w:val="14"/>
              </w:rPr>
            </w:pPr>
          </w:p>
        </w:tc>
        <w:tc>
          <w:tcPr>
            <w:tcW w:w="305" w:type="dxa"/>
            <w:tcBorders>
              <w:top w:val="nil"/>
              <w:left w:val="nil"/>
              <w:bottom w:val="single" w:sz="4" w:space="0" w:color="auto"/>
              <w:right w:val="single" w:sz="4" w:space="0" w:color="auto"/>
            </w:tcBorders>
            <w:shd w:val="clear" w:color="auto" w:fill="008000"/>
            <w:noWrap/>
            <w:vAlign w:val="bottom"/>
          </w:tcPr>
          <w:p w:rsidR="00BD7EBD" w:rsidRDefault="00BD7EBD" w:rsidP="0074335E">
            <w:pPr>
              <w:rPr>
                <w:ins w:id="14274" w:author="user" w:date="2012-02-29T14:53:00Z"/>
                <w:rFonts w:ascii="Calibri" w:hAnsi="Calibri"/>
                <w:color w:val="000000"/>
                <w:sz w:val="22"/>
                <w:szCs w:val="22"/>
              </w:rPr>
            </w:pPr>
            <w:ins w:id="14275"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276" w:author="user" w:date="2012-02-29T14:53:00Z"/>
                <w:rFonts w:ascii="Calibri" w:hAnsi="Calibri"/>
                <w:color w:val="000000"/>
                <w:sz w:val="22"/>
                <w:szCs w:val="22"/>
              </w:rPr>
            </w:pPr>
            <w:ins w:id="14277"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278" w:author="user" w:date="2012-02-29T14:53:00Z"/>
                <w:rFonts w:ascii="Calibri" w:hAnsi="Calibri"/>
                <w:color w:val="000000"/>
                <w:sz w:val="22"/>
                <w:szCs w:val="22"/>
              </w:rPr>
            </w:pPr>
            <w:ins w:id="14279" w:author="user" w:date="2012-02-29T14:53:00Z">
              <w:r>
                <w:rPr>
                  <w:rFonts w:ascii="Calibri" w:hAnsi="Calibri"/>
                  <w:color w:val="000000"/>
                  <w:sz w:val="22"/>
                  <w:szCs w:val="22"/>
                </w:rPr>
                <w:t> </w:t>
              </w:r>
            </w:ins>
          </w:p>
        </w:tc>
        <w:tc>
          <w:tcPr>
            <w:tcW w:w="360" w:type="dxa"/>
            <w:tcBorders>
              <w:top w:val="nil"/>
              <w:left w:val="nil"/>
              <w:bottom w:val="single" w:sz="4" w:space="0" w:color="auto"/>
              <w:right w:val="single" w:sz="4" w:space="0" w:color="auto"/>
            </w:tcBorders>
            <w:shd w:val="clear" w:color="auto" w:fill="008000"/>
            <w:noWrap/>
            <w:vAlign w:val="bottom"/>
          </w:tcPr>
          <w:p w:rsidR="00BD7EBD" w:rsidRDefault="00BD7EBD" w:rsidP="0074335E">
            <w:pPr>
              <w:rPr>
                <w:ins w:id="14280" w:author="user" w:date="2012-02-29T14:53:00Z"/>
                <w:rFonts w:ascii="Calibri" w:hAnsi="Calibri"/>
                <w:color w:val="000000"/>
                <w:sz w:val="22"/>
                <w:szCs w:val="22"/>
              </w:rPr>
            </w:pPr>
            <w:ins w:id="14281" w:author="user" w:date="2012-02-29T14:53:00Z">
              <w:r>
                <w:rPr>
                  <w:rFonts w:ascii="Calibri" w:hAnsi="Calibri"/>
                  <w:color w:val="000000"/>
                  <w:sz w:val="22"/>
                  <w:szCs w:val="22"/>
                </w:rPr>
                <w:t> </w:t>
              </w:r>
            </w:ins>
          </w:p>
        </w:tc>
        <w:tc>
          <w:tcPr>
            <w:tcW w:w="40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282" w:author="user" w:date="2012-02-29T14:53:00Z"/>
                <w:rFonts w:ascii="Calibri" w:hAnsi="Calibri"/>
                <w:color w:val="000000"/>
                <w:sz w:val="22"/>
                <w:szCs w:val="22"/>
              </w:rPr>
            </w:pPr>
            <w:ins w:id="14283" w:author="user" w:date="2012-02-29T14:53:00Z">
              <w:r>
                <w:rPr>
                  <w:rFonts w:ascii="Calibri" w:hAnsi="Calibri"/>
                  <w:color w:val="000000"/>
                  <w:sz w:val="22"/>
                  <w:szCs w:val="22"/>
                </w:rPr>
                <w:t> </w:t>
              </w:r>
            </w:ins>
          </w:p>
        </w:tc>
        <w:tc>
          <w:tcPr>
            <w:tcW w:w="42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284" w:author="user" w:date="2012-02-29T14:53:00Z"/>
                <w:rFonts w:ascii="Calibri" w:hAnsi="Calibri"/>
                <w:color w:val="000000"/>
                <w:sz w:val="22"/>
                <w:szCs w:val="22"/>
              </w:rPr>
            </w:pPr>
            <w:ins w:id="14285" w:author="user" w:date="2012-02-29T14:53:00Z">
              <w:r>
                <w:rPr>
                  <w:rFonts w:ascii="Calibri" w:hAnsi="Calibri"/>
                  <w:color w:val="000000"/>
                  <w:sz w:val="22"/>
                  <w:szCs w:val="22"/>
                </w:rPr>
                <w:t> </w:t>
              </w:r>
            </w:ins>
          </w:p>
        </w:tc>
        <w:tc>
          <w:tcPr>
            <w:tcW w:w="440" w:type="dxa"/>
            <w:tcBorders>
              <w:top w:val="nil"/>
              <w:left w:val="nil"/>
              <w:bottom w:val="single" w:sz="4" w:space="0" w:color="auto"/>
              <w:right w:val="single" w:sz="4" w:space="0" w:color="auto"/>
            </w:tcBorders>
            <w:shd w:val="clear" w:color="auto" w:fill="008000"/>
            <w:noWrap/>
            <w:vAlign w:val="bottom"/>
          </w:tcPr>
          <w:p w:rsidR="00BD7EBD" w:rsidRDefault="00BD7EBD" w:rsidP="0074335E">
            <w:pPr>
              <w:rPr>
                <w:ins w:id="14286" w:author="user" w:date="2012-02-29T14:53:00Z"/>
                <w:rFonts w:ascii="Calibri" w:hAnsi="Calibri"/>
                <w:color w:val="000000"/>
                <w:sz w:val="22"/>
                <w:szCs w:val="22"/>
              </w:rPr>
            </w:pPr>
            <w:ins w:id="14287"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288" w:author="user" w:date="2012-02-29T14:53:00Z"/>
                <w:rFonts w:ascii="Calibri" w:hAnsi="Calibri"/>
                <w:color w:val="000000"/>
                <w:sz w:val="22"/>
                <w:szCs w:val="22"/>
              </w:rPr>
            </w:pPr>
            <w:ins w:id="14289"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290" w:author="user" w:date="2012-02-29T14:53:00Z"/>
                <w:rFonts w:ascii="Calibri" w:hAnsi="Calibri"/>
                <w:color w:val="000000"/>
                <w:sz w:val="22"/>
                <w:szCs w:val="22"/>
              </w:rPr>
            </w:pPr>
            <w:ins w:id="14291"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008000"/>
            <w:noWrap/>
            <w:vAlign w:val="bottom"/>
          </w:tcPr>
          <w:p w:rsidR="00BD7EBD" w:rsidRDefault="00BD7EBD" w:rsidP="0074335E">
            <w:pPr>
              <w:rPr>
                <w:ins w:id="14292" w:author="user" w:date="2012-02-29T14:53:00Z"/>
                <w:rFonts w:ascii="Calibri" w:hAnsi="Calibri"/>
                <w:color w:val="000000"/>
                <w:sz w:val="22"/>
                <w:szCs w:val="22"/>
              </w:rPr>
            </w:pPr>
            <w:ins w:id="14293" w:author="user" w:date="2012-02-29T14:53:00Z">
              <w:r>
                <w:rPr>
                  <w:rFonts w:ascii="Calibri" w:hAnsi="Calibri"/>
                  <w:color w:val="000000"/>
                  <w:sz w:val="22"/>
                  <w:szCs w:val="22"/>
                </w:rPr>
                <w:t> </w:t>
              </w:r>
            </w:ins>
          </w:p>
        </w:tc>
        <w:tc>
          <w:tcPr>
            <w:tcW w:w="32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294" w:author="user" w:date="2012-02-29T14:53:00Z"/>
                <w:rFonts w:ascii="Calibri" w:hAnsi="Calibri"/>
                <w:color w:val="000000"/>
                <w:sz w:val="22"/>
                <w:szCs w:val="22"/>
              </w:rPr>
            </w:pPr>
            <w:ins w:id="14295"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296" w:author="user" w:date="2012-02-29T14:53:00Z"/>
                <w:rFonts w:ascii="Calibri" w:hAnsi="Calibri"/>
                <w:color w:val="000000"/>
                <w:sz w:val="22"/>
                <w:szCs w:val="22"/>
              </w:rPr>
            </w:pPr>
            <w:ins w:id="14297" w:author="user" w:date="2012-02-29T14:53:00Z">
              <w:r>
                <w:rPr>
                  <w:rFonts w:ascii="Calibri" w:hAnsi="Calibri"/>
                  <w:color w:val="000000"/>
                  <w:sz w:val="22"/>
                  <w:szCs w:val="22"/>
                </w:rPr>
                <w:t> </w:t>
              </w:r>
            </w:ins>
          </w:p>
        </w:tc>
        <w:tc>
          <w:tcPr>
            <w:tcW w:w="32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298" w:author="user" w:date="2012-02-29T14:53:00Z"/>
                <w:rFonts w:ascii="Calibri" w:hAnsi="Calibri"/>
                <w:color w:val="000000"/>
                <w:sz w:val="22"/>
                <w:szCs w:val="22"/>
              </w:rPr>
            </w:pPr>
            <w:ins w:id="14299"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300" w:author="user" w:date="2012-02-29T14:53:00Z"/>
                <w:rFonts w:ascii="Calibri" w:hAnsi="Calibri"/>
                <w:color w:val="000000"/>
                <w:sz w:val="22"/>
                <w:szCs w:val="22"/>
              </w:rPr>
            </w:pPr>
            <w:ins w:id="14301"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302" w:author="user" w:date="2012-02-29T14:53:00Z"/>
                <w:rFonts w:ascii="Calibri" w:hAnsi="Calibri"/>
                <w:color w:val="000000"/>
                <w:sz w:val="22"/>
                <w:szCs w:val="22"/>
              </w:rPr>
            </w:pPr>
            <w:ins w:id="14303" w:author="user" w:date="2012-02-29T14:53:00Z">
              <w:r>
                <w:rPr>
                  <w:rFonts w:ascii="Calibri" w:hAnsi="Calibri"/>
                  <w:color w:val="000000"/>
                  <w:sz w:val="22"/>
                  <w:szCs w:val="22"/>
                </w:rPr>
                <w:t> </w:t>
              </w:r>
            </w:ins>
          </w:p>
        </w:tc>
      </w:tr>
      <w:tr w:rsidR="00BD7EBD" w:rsidTr="0074335E">
        <w:trPr>
          <w:trHeight w:val="432"/>
          <w:ins w:id="14304" w:author="user" w:date="2012-02-29T14:53:00Z"/>
        </w:trPr>
        <w:tc>
          <w:tcPr>
            <w:tcW w:w="640" w:type="dxa"/>
            <w:tcBorders>
              <w:top w:val="nil"/>
              <w:left w:val="single" w:sz="4" w:space="0" w:color="auto"/>
              <w:bottom w:val="single" w:sz="4" w:space="0" w:color="auto"/>
              <w:right w:val="single" w:sz="4" w:space="0" w:color="auto"/>
            </w:tcBorders>
            <w:shd w:val="clear" w:color="auto" w:fill="auto"/>
          </w:tcPr>
          <w:p w:rsidR="00BD7EBD" w:rsidRDefault="00BD7EBD" w:rsidP="0074335E">
            <w:pPr>
              <w:jc w:val="center"/>
              <w:rPr>
                <w:ins w:id="14305" w:author="user" w:date="2012-02-29T14:53:00Z"/>
                <w:rFonts w:ascii="Calibri" w:hAnsi="Calibri"/>
                <w:color w:val="000000"/>
                <w:sz w:val="18"/>
                <w:szCs w:val="18"/>
              </w:rPr>
            </w:pPr>
            <w:ins w:id="14306" w:author="user" w:date="2012-02-29T14:53:00Z">
              <w:r>
                <w:rPr>
                  <w:rFonts w:ascii="Calibri" w:hAnsi="Calibri"/>
                  <w:color w:val="000000"/>
                  <w:sz w:val="18"/>
                  <w:szCs w:val="18"/>
                </w:rPr>
                <w:t>14</w:t>
              </w:r>
            </w:ins>
          </w:p>
        </w:tc>
        <w:tc>
          <w:tcPr>
            <w:tcW w:w="5135" w:type="dxa"/>
            <w:tcBorders>
              <w:top w:val="nil"/>
              <w:left w:val="nil"/>
              <w:bottom w:val="single" w:sz="4" w:space="0" w:color="auto"/>
              <w:right w:val="single" w:sz="4" w:space="0" w:color="auto"/>
            </w:tcBorders>
            <w:shd w:val="clear" w:color="auto" w:fill="auto"/>
          </w:tcPr>
          <w:p w:rsidR="00BD7EBD" w:rsidRDefault="00BD7EBD" w:rsidP="0074335E">
            <w:pPr>
              <w:rPr>
                <w:ins w:id="14307" w:author="user" w:date="2012-02-29T14:53:00Z"/>
                <w:rFonts w:ascii="Calibri" w:hAnsi="Calibri"/>
                <w:color w:val="000000"/>
                <w:sz w:val="18"/>
                <w:szCs w:val="18"/>
              </w:rPr>
            </w:pPr>
            <w:ins w:id="14308" w:author="user" w:date="2012-02-29T14:53:00Z">
              <w:r>
                <w:rPr>
                  <w:rFonts w:ascii="Calibri" w:hAnsi="Calibri"/>
                  <w:color w:val="000000"/>
                  <w:sz w:val="18"/>
                  <w:szCs w:val="18"/>
                </w:rPr>
                <w:t>Monitoring  and evaluation of SIA imp.</w:t>
              </w:r>
            </w:ins>
          </w:p>
        </w:tc>
        <w:tc>
          <w:tcPr>
            <w:tcW w:w="340" w:type="dxa"/>
            <w:tcBorders>
              <w:top w:val="nil"/>
              <w:left w:val="nil"/>
              <w:bottom w:val="single" w:sz="4" w:space="0" w:color="auto"/>
              <w:right w:val="single" w:sz="4" w:space="0" w:color="auto"/>
            </w:tcBorders>
            <w:shd w:val="clear" w:color="auto" w:fill="auto"/>
          </w:tcPr>
          <w:p w:rsidR="00BD7EBD" w:rsidRDefault="00BD7EBD" w:rsidP="0074335E">
            <w:pPr>
              <w:rPr>
                <w:ins w:id="14309" w:author="user" w:date="2012-02-29T14:53:00Z"/>
                <w:rFonts w:ascii="Calibri" w:hAnsi="Calibri"/>
                <w:color w:val="000000"/>
                <w:sz w:val="18"/>
                <w:szCs w:val="18"/>
              </w:rPr>
            </w:pPr>
            <w:ins w:id="14310" w:author="user" w:date="2012-02-29T14:53:00Z">
              <w:r>
                <w:rPr>
                  <w:rFonts w:ascii="Calibri" w:hAnsi="Calibri"/>
                  <w:color w:val="000000"/>
                  <w:sz w:val="18"/>
                  <w:szCs w:val="18"/>
                </w:rPr>
                <w:t> </w:t>
              </w:r>
            </w:ins>
          </w:p>
        </w:tc>
        <w:tc>
          <w:tcPr>
            <w:tcW w:w="362" w:type="dxa"/>
            <w:tcBorders>
              <w:top w:val="nil"/>
              <w:left w:val="nil"/>
              <w:bottom w:val="single" w:sz="4" w:space="0" w:color="auto"/>
              <w:right w:val="single" w:sz="4" w:space="0" w:color="auto"/>
            </w:tcBorders>
            <w:shd w:val="clear" w:color="auto" w:fill="auto"/>
          </w:tcPr>
          <w:p w:rsidR="00BD7EBD" w:rsidRDefault="00BD7EBD" w:rsidP="0074335E">
            <w:pPr>
              <w:jc w:val="center"/>
              <w:rPr>
                <w:ins w:id="14311" w:author="user" w:date="2012-02-29T14:53:00Z"/>
                <w:rFonts w:ascii="Arial Narrow" w:hAnsi="Arial Narrow"/>
                <w:color w:val="000000"/>
                <w:sz w:val="14"/>
                <w:szCs w:val="14"/>
              </w:rPr>
            </w:pPr>
            <w:ins w:id="14312" w:author="user" w:date="2012-02-29T14:53:00Z">
              <w:r>
                <w:rPr>
                  <w:rFonts w:ascii="Arial Narrow" w:hAnsi="Arial Narrow"/>
                  <w:color w:val="000000"/>
                  <w:sz w:val="14"/>
                  <w:szCs w:val="14"/>
                </w:rPr>
                <w:t> </w:t>
              </w:r>
            </w:ins>
          </w:p>
        </w:tc>
        <w:tc>
          <w:tcPr>
            <w:tcW w:w="362" w:type="dxa"/>
            <w:tcBorders>
              <w:top w:val="nil"/>
              <w:left w:val="nil"/>
              <w:bottom w:val="single" w:sz="4" w:space="0" w:color="auto"/>
              <w:right w:val="single" w:sz="4" w:space="0" w:color="auto"/>
            </w:tcBorders>
            <w:shd w:val="clear" w:color="auto" w:fill="auto"/>
          </w:tcPr>
          <w:p w:rsidR="00BD7EBD" w:rsidRDefault="00BD7EBD" w:rsidP="0074335E">
            <w:pPr>
              <w:jc w:val="center"/>
              <w:rPr>
                <w:ins w:id="14313" w:author="user" w:date="2012-02-29T14:53:00Z"/>
                <w:rFonts w:ascii="Arial Narrow" w:hAnsi="Arial Narrow"/>
                <w:color w:val="000000"/>
                <w:sz w:val="14"/>
                <w:szCs w:val="14"/>
              </w:rPr>
            </w:pPr>
            <w:ins w:id="14314" w:author="user" w:date="2012-02-29T14:53:00Z">
              <w:r>
                <w:rPr>
                  <w:rFonts w:ascii="Arial Narrow" w:hAnsi="Arial Narrow"/>
                  <w:color w:val="000000"/>
                  <w:sz w:val="14"/>
                  <w:szCs w:val="14"/>
                </w:rPr>
                <w:t> </w:t>
              </w:r>
            </w:ins>
          </w:p>
        </w:tc>
        <w:tc>
          <w:tcPr>
            <w:tcW w:w="362" w:type="dxa"/>
            <w:tcBorders>
              <w:top w:val="nil"/>
              <w:left w:val="nil"/>
              <w:bottom w:val="single" w:sz="4" w:space="0" w:color="auto"/>
              <w:right w:val="single" w:sz="4" w:space="0" w:color="auto"/>
            </w:tcBorders>
            <w:shd w:val="clear" w:color="auto" w:fill="auto"/>
          </w:tcPr>
          <w:p w:rsidR="00BD7EBD" w:rsidRDefault="00BD7EBD" w:rsidP="0074335E">
            <w:pPr>
              <w:jc w:val="center"/>
              <w:rPr>
                <w:ins w:id="14315" w:author="user" w:date="2012-02-29T14:53:00Z"/>
                <w:rFonts w:ascii="Arial Narrow" w:hAnsi="Arial Narrow"/>
                <w:color w:val="000000"/>
                <w:sz w:val="14"/>
                <w:szCs w:val="14"/>
              </w:rPr>
            </w:pPr>
            <w:ins w:id="14316" w:author="user" w:date="2012-02-29T14:53:00Z">
              <w:r>
                <w:rPr>
                  <w:rFonts w:ascii="Arial Narrow" w:hAnsi="Arial Narrow"/>
                  <w:color w:val="000000"/>
                  <w:sz w:val="14"/>
                  <w:szCs w:val="14"/>
                </w:rPr>
                <w:t> </w:t>
              </w:r>
            </w:ins>
          </w:p>
        </w:tc>
        <w:tc>
          <w:tcPr>
            <w:tcW w:w="320" w:type="dxa"/>
            <w:tcBorders>
              <w:top w:val="nil"/>
              <w:left w:val="nil"/>
              <w:bottom w:val="single" w:sz="4" w:space="0" w:color="auto"/>
              <w:right w:val="single" w:sz="4" w:space="0" w:color="auto"/>
            </w:tcBorders>
            <w:shd w:val="clear" w:color="auto" w:fill="auto"/>
          </w:tcPr>
          <w:p w:rsidR="00BD7EBD" w:rsidRDefault="00BD7EBD" w:rsidP="0074335E">
            <w:pPr>
              <w:jc w:val="center"/>
              <w:rPr>
                <w:ins w:id="14317" w:author="user" w:date="2012-02-29T14:53:00Z"/>
                <w:rFonts w:ascii="Arial Narrow" w:hAnsi="Arial Narrow"/>
                <w:color w:val="000000"/>
                <w:sz w:val="14"/>
                <w:szCs w:val="14"/>
              </w:rPr>
            </w:pPr>
            <w:ins w:id="14318" w:author="user" w:date="2012-02-29T14:53:00Z">
              <w:r>
                <w:rPr>
                  <w:rFonts w:ascii="Arial Narrow" w:hAnsi="Arial Narrow"/>
                  <w:color w:val="000000"/>
                  <w:sz w:val="14"/>
                  <w:szCs w:val="14"/>
                </w:rPr>
                <w:t> </w:t>
              </w:r>
            </w:ins>
          </w:p>
        </w:tc>
        <w:tc>
          <w:tcPr>
            <w:tcW w:w="340" w:type="dxa"/>
            <w:tcBorders>
              <w:top w:val="nil"/>
              <w:left w:val="nil"/>
              <w:bottom w:val="single" w:sz="4" w:space="0" w:color="auto"/>
              <w:right w:val="single" w:sz="4" w:space="0" w:color="auto"/>
            </w:tcBorders>
            <w:shd w:val="clear" w:color="auto" w:fill="auto"/>
          </w:tcPr>
          <w:p w:rsidR="00BD7EBD" w:rsidRDefault="00BD7EBD" w:rsidP="0074335E">
            <w:pPr>
              <w:jc w:val="center"/>
              <w:rPr>
                <w:ins w:id="14319" w:author="user" w:date="2012-02-29T14:53:00Z"/>
                <w:rFonts w:ascii="Arial Narrow" w:hAnsi="Arial Narrow"/>
                <w:color w:val="000000"/>
                <w:sz w:val="14"/>
                <w:szCs w:val="14"/>
              </w:rPr>
            </w:pPr>
            <w:ins w:id="14320" w:author="user" w:date="2012-02-29T14:53:00Z">
              <w:r>
                <w:rPr>
                  <w:rFonts w:ascii="Arial Narrow" w:hAnsi="Arial Narrow"/>
                  <w:color w:val="000000"/>
                  <w:sz w:val="14"/>
                  <w:szCs w:val="14"/>
                </w:rPr>
                <w:t> </w:t>
              </w:r>
            </w:ins>
          </w:p>
        </w:tc>
        <w:tc>
          <w:tcPr>
            <w:tcW w:w="289" w:type="dxa"/>
            <w:tcBorders>
              <w:top w:val="nil"/>
              <w:left w:val="nil"/>
              <w:bottom w:val="single" w:sz="4" w:space="0" w:color="auto"/>
              <w:right w:val="single" w:sz="4" w:space="0" w:color="auto"/>
            </w:tcBorders>
            <w:shd w:val="clear" w:color="auto" w:fill="auto"/>
          </w:tcPr>
          <w:p w:rsidR="00BD7EBD" w:rsidRDefault="00BD7EBD" w:rsidP="0074335E">
            <w:pPr>
              <w:jc w:val="center"/>
              <w:rPr>
                <w:ins w:id="14321" w:author="user" w:date="2012-02-29T14:53:00Z"/>
                <w:rFonts w:ascii="Arial Narrow" w:hAnsi="Arial Narrow"/>
                <w:color w:val="000000"/>
                <w:sz w:val="14"/>
                <w:szCs w:val="14"/>
              </w:rPr>
            </w:pPr>
            <w:ins w:id="14322" w:author="user" w:date="2012-02-29T14:53:00Z">
              <w:r>
                <w:rPr>
                  <w:rFonts w:ascii="Arial Narrow" w:hAnsi="Arial Narrow"/>
                  <w:color w:val="000000"/>
                  <w:sz w:val="14"/>
                  <w:szCs w:val="14"/>
                </w:rPr>
                <w:t> </w:t>
              </w:r>
            </w:ins>
          </w:p>
        </w:tc>
        <w:tc>
          <w:tcPr>
            <w:tcW w:w="320" w:type="dxa"/>
            <w:tcBorders>
              <w:top w:val="nil"/>
              <w:left w:val="nil"/>
              <w:bottom w:val="single" w:sz="4" w:space="0" w:color="auto"/>
              <w:right w:val="single" w:sz="4" w:space="0" w:color="auto"/>
            </w:tcBorders>
            <w:shd w:val="clear" w:color="auto" w:fill="auto"/>
          </w:tcPr>
          <w:p w:rsidR="00BD7EBD" w:rsidRDefault="00BD7EBD" w:rsidP="0074335E">
            <w:pPr>
              <w:jc w:val="center"/>
              <w:rPr>
                <w:ins w:id="14323" w:author="user" w:date="2012-02-29T14:53:00Z"/>
                <w:rFonts w:ascii="Arial Narrow" w:hAnsi="Arial Narrow"/>
                <w:color w:val="000000"/>
                <w:sz w:val="14"/>
                <w:szCs w:val="14"/>
              </w:rPr>
            </w:pPr>
            <w:ins w:id="14324" w:author="user" w:date="2012-02-29T14:53:00Z">
              <w:r>
                <w:rPr>
                  <w:rFonts w:ascii="Arial Narrow" w:hAnsi="Arial Narrow"/>
                  <w:color w:val="000000"/>
                  <w:sz w:val="14"/>
                  <w:szCs w:val="14"/>
                </w:rPr>
                <w:t> </w:t>
              </w:r>
            </w:ins>
          </w:p>
        </w:tc>
        <w:tc>
          <w:tcPr>
            <w:tcW w:w="340" w:type="dxa"/>
            <w:tcBorders>
              <w:top w:val="nil"/>
              <w:left w:val="nil"/>
              <w:bottom w:val="single" w:sz="4" w:space="0" w:color="auto"/>
              <w:right w:val="single" w:sz="4" w:space="0" w:color="auto"/>
            </w:tcBorders>
            <w:shd w:val="clear" w:color="auto" w:fill="auto"/>
          </w:tcPr>
          <w:p w:rsidR="00BD7EBD" w:rsidRDefault="00BD7EBD" w:rsidP="0074335E">
            <w:pPr>
              <w:jc w:val="center"/>
              <w:rPr>
                <w:ins w:id="14325" w:author="user" w:date="2012-02-29T14:53:00Z"/>
                <w:rFonts w:ascii="Arial Narrow" w:hAnsi="Arial Narrow"/>
                <w:color w:val="000000"/>
                <w:sz w:val="14"/>
                <w:szCs w:val="14"/>
              </w:rPr>
            </w:pPr>
            <w:ins w:id="14326" w:author="user" w:date="2012-02-29T14:53:00Z">
              <w:r>
                <w:rPr>
                  <w:rFonts w:ascii="Arial Narrow" w:hAnsi="Arial Narrow"/>
                  <w:color w:val="000000"/>
                  <w:sz w:val="14"/>
                  <w:szCs w:val="14"/>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327" w:author="user" w:date="2012-02-29T14:53:00Z"/>
                <w:rFonts w:ascii="Calibri" w:hAnsi="Calibri"/>
                <w:color w:val="000000"/>
                <w:sz w:val="22"/>
                <w:szCs w:val="22"/>
              </w:rPr>
            </w:pPr>
            <w:ins w:id="14328"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0066CC"/>
          </w:tcPr>
          <w:p w:rsidR="00BD7EBD" w:rsidRDefault="00BD7EBD" w:rsidP="0074335E">
            <w:pPr>
              <w:jc w:val="center"/>
              <w:rPr>
                <w:ins w:id="14329" w:author="user" w:date="2012-02-29T14:53:00Z"/>
                <w:rFonts w:ascii="Symbol" w:hAnsi="Symbol"/>
                <w:color w:val="000000"/>
                <w:sz w:val="14"/>
                <w:szCs w:val="14"/>
              </w:rPr>
            </w:pPr>
            <w:ins w:id="14330" w:author="user" w:date="2012-02-29T14:53:00Z">
              <w:r>
                <w:rPr>
                  <w:rFonts w:ascii="Symbol" w:hAnsi="Symbol"/>
                  <w:color w:val="000000"/>
                  <w:sz w:val="14"/>
                  <w:szCs w:val="14"/>
                </w:rPr>
                <w:t></w:t>
              </w:r>
            </w:ins>
          </w:p>
        </w:tc>
        <w:tc>
          <w:tcPr>
            <w:tcW w:w="34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331" w:author="user" w:date="2012-02-29T14:53:00Z"/>
                <w:rFonts w:ascii="Calibri" w:hAnsi="Calibri"/>
                <w:color w:val="000000"/>
                <w:sz w:val="22"/>
                <w:szCs w:val="22"/>
              </w:rPr>
            </w:pPr>
            <w:ins w:id="14332" w:author="user" w:date="2012-02-29T14:53:00Z">
              <w:r>
                <w:rPr>
                  <w:rFonts w:ascii="Calibri" w:hAnsi="Calibri"/>
                  <w:color w:val="000000"/>
                  <w:sz w:val="22"/>
                  <w:szCs w:val="22"/>
                </w:rPr>
                <w:t> </w:t>
              </w:r>
            </w:ins>
          </w:p>
        </w:tc>
        <w:tc>
          <w:tcPr>
            <w:tcW w:w="36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333" w:author="user" w:date="2012-02-29T14:53:00Z"/>
                <w:rFonts w:ascii="Calibri" w:hAnsi="Calibri"/>
                <w:color w:val="000000"/>
                <w:sz w:val="22"/>
                <w:szCs w:val="22"/>
              </w:rPr>
            </w:pPr>
            <w:ins w:id="14334" w:author="user" w:date="2012-02-29T14:53:00Z">
              <w:r>
                <w:rPr>
                  <w:rFonts w:ascii="Calibri" w:hAnsi="Calibri"/>
                  <w:color w:val="000000"/>
                  <w:sz w:val="22"/>
                  <w:szCs w:val="22"/>
                </w:rPr>
                <w:t> </w:t>
              </w:r>
            </w:ins>
          </w:p>
        </w:tc>
        <w:tc>
          <w:tcPr>
            <w:tcW w:w="40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335" w:author="user" w:date="2012-02-29T14:53:00Z"/>
                <w:rFonts w:ascii="Calibri" w:hAnsi="Calibri"/>
                <w:color w:val="000000"/>
                <w:sz w:val="22"/>
                <w:szCs w:val="22"/>
              </w:rPr>
            </w:pPr>
            <w:ins w:id="14336" w:author="user" w:date="2012-02-29T14:53:00Z">
              <w:r>
                <w:rPr>
                  <w:rFonts w:ascii="Calibri" w:hAnsi="Calibri"/>
                  <w:color w:val="000000"/>
                  <w:sz w:val="22"/>
                  <w:szCs w:val="22"/>
                </w:rPr>
                <w:t> </w:t>
              </w:r>
            </w:ins>
          </w:p>
        </w:tc>
        <w:tc>
          <w:tcPr>
            <w:tcW w:w="42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337" w:author="user" w:date="2012-02-29T14:53:00Z"/>
                <w:rFonts w:ascii="Calibri" w:hAnsi="Calibri"/>
                <w:color w:val="000000"/>
                <w:sz w:val="22"/>
                <w:szCs w:val="22"/>
              </w:rPr>
            </w:pPr>
            <w:ins w:id="14338" w:author="user" w:date="2012-02-29T14:53:00Z">
              <w:r>
                <w:rPr>
                  <w:rFonts w:ascii="Calibri" w:hAnsi="Calibri"/>
                  <w:color w:val="000000"/>
                  <w:sz w:val="22"/>
                  <w:szCs w:val="22"/>
                </w:rPr>
                <w:t> </w:t>
              </w:r>
            </w:ins>
          </w:p>
        </w:tc>
        <w:tc>
          <w:tcPr>
            <w:tcW w:w="44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339" w:author="user" w:date="2012-02-29T14:53:00Z"/>
                <w:rFonts w:ascii="Calibri" w:hAnsi="Calibri"/>
                <w:color w:val="000000"/>
                <w:sz w:val="22"/>
                <w:szCs w:val="22"/>
              </w:rPr>
            </w:pPr>
            <w:ins w:id="14340"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0066CC"/>
          </w:tcPr>
          <w:p w:rsidR="00BD7EBD" w:rsidRDefault="00BD7EBD" w:rsidP="0074335E">
            <w:pPr>
              <w:jc w:val="center"/>
              <w:rPr>
                <w:ins w:id="14341" w:author="user" w:date="2012-02-29T14:53:00Z"/>
                <w:rFonts w:ascii="Symbol" w:hAnsi="Symbol"/>
                <w:color w:val="000000"/>
                <w:sz w:val="14"/>
                <w:szCs w:val="14"/>
              </w:rPr>
            </w:pPr>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342" w:author="user" w:date="2012-02-29T14:53:00Z"/>
                <w:rFonts w:ascii="Calibri" w:hAnsi="Calibri"/>
                <w:color w:val="000000"/>
                <w:sz w:val="22"/>
                <w:szCs w:val="22"/>
              </w:rPr>
            </w:pPr>
            <w:ins w:id="14343"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344" w:author="user" w:date="2012-02-29T14:53:00Z"/>
                <w:rFonts w:ascii="Calibri" w:hAnsi="Calibri"/>
                <w:color w:val="000000"/>
                <w:sz w:val="22"/>
                <w:szCs w:val="22"/>
              </w:rPr>
            </w:pPr>
            <w:ins w:id="14345" w:author="user" w:date="2012-02-29T14:53:00Z">
              <w:r>
                <w:rPr>
                  <w:rFonts w:ascii="Calibri" w:hAnsi="Calibri"/>
                  <w:color w:val="000000"/>
                  <w:sz w:val="22"/>
                  <w:szCs w:val="22"/>
                </w:rPr>
                <w:t> </w:t>
              </w:r>
            </w:ins>
          </w:p>
        </w:tc>
        <w:tc>
          <w:tcPr>
            <w:tcW w:w="32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346" w:author="user" w:date="2012-02-29T14:53:00Z"/>
                <w:rFonts w:ascii="Calibri" w:hAnsi="Calibri"/>
                <w:color w:val="000000"/>
                <w:sz w:val="22"/>
                <w:szCs w:val="22"/>
              </w:rPr>
            </w:pPr>
            <w:ins w:id="14347"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348" w:author="user" w:date="2012-02-29T14:53:00Z"/>
                <w:rFonts w:ascii="Calibri" w:hAnsi="Calibri"/>
                <w:color w:val="000000"/>
                <w:sz w:val="22"/>
                <w:szCs w:val="22"/>
              </w:rPr>
            </w:pPr>
            <w:ins w:id="14349" w:author="user" w:date="2012-02-29T14:53:00Z">
              <w:r>
                <w:rPr>
                  <w:rFonts w:ascii="Calibri" w:hAnsi="Calibri"/>
                  <w:color w:val="000000"/>
                  <w:sz w:val="22"/>
                  <w:szCs w:val="22"/>
                </w:rPr>
                <w:t> </w:t>
              </w:r>
            </w:ins>
          </w:p>
        </w:tc>
        <w:tc>
          <w:tcPr>
            <w:tcW w:w="32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350" w:author="user" w:date="2012-02-29T14:53:00Z"/>
                <w:rFonts w:ascii="Calibri" w:hAnsi="Calibri"/>
                <w:color w:val="000000"/>
                <w:sz w:val="22"/>
                <w:szCs w:val="22"/>
              </w:rPr>
            </w:pPr>
            <w:ins w:id="14351"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352" w:author="user" w:date="2012-02-29T14:53:00Z"/>
                <w:rFonts w:ascii="Calibri" w:hAnsi="Calibri"/>
                <w:color w:val="000000"/>
                <w:sz w:val="22"/>
                <w:szCs w:val="22"/>
              </w:rPr>
            </w:pPr>
            <w:ins w:id="14353"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354" w:author="user" w:date="2012-02-29T14:53:00Z"/>
                <w:rFonts w:ascii="Calibri" w:hAnsi="Calibri"/>
                <w:color w:val="000000"/>
                <w:sz w:val="22"/>
                <w:szCs w:val="22"/>
              </w:rPr>
            </w:pPr>
            <w:ins w:id="14355" w:author="user" w:date="2012-02-29T14:53:00Z">
              <w:r>
                <w:rPr>
                  <w:rFonts w:ascii="Calibri" w:hAnsi="Calibri"/>
                  <w:color w:val="000000"/>
                  <w:sz w:val="22"/>
                  <w:szCs w:val="22"/>
                </w:rPr>
                <w:t> </w:t>
              </w:r>
            </w:ins>
          </w:p>
        </w:tc>
      </w:tr>
      <w:tr w:rsidR="00BD7EBD" w:rsidTr="0074335E">
        <w:trPr>
          <w:trHeight w:val="432"/>
          <w:ins w:id="14356" w:author="user" w:date="2012-02-29T14:53:00Z"/>
        </w:trPr>
        <w:tc>
          <w:tcPr>
            <w:tcW w:w="640" w:type="dxa"/>
            <w:tcBorders>
              <w:top w:val="nil"/>
              <w:left w:val="single" w:sz="4" w:space="0" w:color="auto"/>
              <w:bottom w:val="single" w:sz="4" w:space="0" w:color="auto"/>
              <w:right w:val="single" w:sz="4" w:space="0" w:color="auto"/>
            </w:tcBorders>
            <w:shd w:val="clear" w:color="auto" w:fill="auto"/>
          </w:tcPr>
          <w:p w:rsidR="00BD7EBD" w:rsidRDefault="00BD7EBD" w:rsidP="0074335E">
            <w:pPr>
              <w:jc w:val="center"/>
              <w:rPr>
                <w:ins w:id="14357" w:author="user" w:date="2012-02-29T14:53:00Z"/>
                <w:rFonts w:ascii="Calibri" w:hAnsi="Calibri"/>
                <w:color w:val="000000"/>
                <w:sz w:val="18"/>
                <w:szCs w:val="18"/>
              </w:rPr>
            </w:pPr>
            <w:ins w:id="14358" w:author="user" w:date="2012-02-29T14:53:00Z">
              <w:r>
                <w:rPr>
                  <w:rFonts w:ascii="Calibri" w:hAnsi="Calibri"/>
                  <w:color w:val="000000"/>
                  <w:sz w:val="18"/>
                  <w:szCs w:val="18"/>
                </w:rPr>
                <w:t>15</w:t>
              </w:r>
            </w:ins>
          </w:p>
        </w:tc>
        <w:tc>
          <w:tcPr>
            <w:tcW w:w="5135" w:type="dxa"/>
            <w:tcBorders>
              <w:top w:val="nil"/>
              <w:left w:val="nil"/>
              <w:bottom w:val="single" w:sz="4" w:space="0" w:color="auto"/>
              <w:right w:val="single" w:sz="4" w:space="0" w:color="auto"/>
            </w:tcBorders>
            <w:shd w:val="clear" w:color="auto" w:fill="auto"/>
          </w:tcPr>
          <w:p w:rsidR="00BD7EBD" w:rsidRDefault="00BD7EBD" w:rsidP="0074335E">
            <w:pPr>
              <w:rPr>
                <w:ins w:id="14359" w:author="user" w:date="2012-02-29T14:53:00Z"/>
                <w:rFonts w:ascii="Calibri" w:hAnsi="Calibri"/>
                <w:color w:val="000000"/>
                <w:sz w:val="18"/>
                <w:szCs w:val="18"/>
              </w:rPr>
            </w:pPr>
            <w:ins w:id="14360" w:author="user" w:date="2012-02-29T14:53:00Z">
              <w:r>
                <w:rPr>
                  <w:rFonts w:ascii="Calibri" w:hAnsi="Calibri"/>
                  <w:color w:val="000000"/>
                  <w:sz w:val="18"/>
                  <w:szCs w:val="18"/>
                </w:rPr>
                <w:t>SIA completion  report</w:t>
              </w:r>
            </w:ins>
          </w:p>
        </w:tc>
        <w:tc>
          <w:tcPr>
            <w:tcW w:w="340" w:type="dxa"/>
            <w:tcBorders>
              <w:top w:val="nil"/>
              <w:left w:val="nil"/>
              <w:bottom w:val="single" w:sz="4" w:space="0" w:color="auto"/>
              <w:right w:val="single" w:sz="4" w:space="0" w:color="auto"/>
            </w:tcBorders>
            <w:shd w:val="clear" w:color="auto" w:fill="auto"/>
          </w:tcPr>
          <w:p w:rsidR="00BD7EBD" w:rsidRDefault="00BD7EBD" w:rsidP="0074335E">
            <w:pPr>
              <w:rPr>
                <w:ins w:id="14361" w:author="user" w:date="2012-02-29T14:53:00Z"/>
                <w:rFonts w:ascii="Calibri" w:hAnsi="Calibri"/>
                <w:color w:val="000000"/>
                <w:sz w:val="18"/>
                <w:szCs w:val="18"/>
              </w:rPr>
            </w:pPr>
            <w:ins w:id="14362" w:author="user" w:date="2012-02-29T14:53:00Z">
              <w:r>
                <w:rPr>
                  <w:rFonts w:ascii="Calibri" w:hAnsi="Calibri"/>
                  <w:color w:val="000000"/>
                  <w:sz w:val="18"/>
                  <w:szCs w:val="18"/>
                </w:rPr>
                <w:t> </w:t>
              </w:r>
            </w:ins>
          </w:p>
        </w:tc>
        <w:tc>
          <w:tcPr>
            <w:tcW w:w="362" w:type="dxa"/>
            <w:tcBorders>
              <w:top w:val="nil"/>
              <w:left w:val="nil"/>
              <w:bottom w:val="single" w:sz="4" w:space="0" w:color="auto"/>
              <w:right w:val="single" w:sz="4" w:space="0" w:color="auto"/>
            </w:tcBorders>
            <w:shd w:val="clear" w:color="auto" w:fill="auto"/>
          </w:tcPr>
          <w:p w:rsidR="00BD7EBD" w:rsidRDefault="00BD7EBD" w:rsidP="0074335E">
            <w:pPr>
              <w:jc w:val="center"/>
              <w:rPr>
                <w:ins w:id="14363" w:author="user" w:date="2012-02-29T14:53:00Z"/>
                <w:rFonts w:ascii="Arial Narrow" w:hAnsi="Arial Narrow"/>
                <w:color w:val="000000"/>
                <w:sz w:val="14"/>
                <w:szCs w:val="14"/>
              </w:rPr>
            </w:pPr>
            <w:ins w:id="14364" w:author="user" w:date="2012-02-29T14:53:00Z">
              <w:r>
                <w:rPr>
                  <w:rFonts w:ascii="Arial Narrow" w:hAnsi="Arial Narrow"/>
                  <w:color w:val="000000"/>
                  <w:sz w:val="14"/>
                  <w:szCs w:val="14"/>
                </w:rPr>
                <w:t> </w:t>
              </w:r>
            </w:ins>
          </w:p>
        </w:tc>
        <w:tc>
          <w:tcPr>
            <w:tcW w:w="362" w:type="dxa"/>
            <w:tcBorders>
              <w:top w:val="nil"/>
              <w:left w:val="nil"/>
              <w:bottom w:val="single" w:sz="4" w:space="0" w:color="auto"/>
              <w:right w:val="single" w:sz="4" w:space="0" w:color="auto"/>
            </w:tcBorders>
            <w:shd w:val="clear" w:color="auto" w:fill="auto"/>
          </w:tcPr>
          <w:p w:rsidR="00BD7EBD" w:rsidRDefault="00BD7EBD" w:rsidP="0074335E">
            <w:pPr>
              <w:jc w:val="center"/>
              <w:rPr>
                <w:ins w:id="14365" w:author="user" w:date="2012-02-29T14:53:00Z"/>
                <w:rFonts w:ascii="Arial Narrow" w:hAnsi="Arial Narrow"/>
                <w:color w:val="000000"/>
                <w:sz w:val="14"/>
                <w:szCs w:val="14"/>
              </w:rPr>
            </w:pPr>
            <w:ins w:id="14366" w:author="user" w:date="2012-02-29T14:53:00Z">
              <w:r>
                <w:rPr>
                  <w:rFonts w:ascii="Arial Narrow" w:hAnsi="Arial Narrow"/>
                  <w:color w:val="000000"/>
                  <w:sz w:val="14"/>
                  <w:szCs w:val="14"/>
                </w:rPr>
                <w:t> </w:t>
              </w:r>
            </w:ins>
          </w:p>
        </w:tc>
        <w:tc>
          <w:tcPr>
            <w:tcW w:w="362" w:type="dxa"/>
            <w:tcBorders>
              <w:top w:val="nil"/>
              <w:left w:val="nil"/>
              <w:bottom w:val="single" w:sz="4" w:space="0" w:color="auto"/>
              <w:right w:val="single" w:sz="4" w:space="0" w:color="auto"/>
            </w:tcBorders>
            <w:shd w:val="clear" w:color="auto" w:fill="auto"/>
          </w:tcPr>
          <w:p w:rsidR="00BD7EBD" w:rsidRDefault="00BD7EBD" w:rsidP="0074335E">
            <w:pPr>
              <w:jc w:val="center"/>
              <w:rPr>
                <w:ins w:id="14367" w:author="user" w:date="2012-02-29T14:53:00Z"/>
                <w:rFonts w:ascii="Arial Narrow" w:hAnsi="Arial Narrow"/>
                <w:color w:val="000000"/>
                <w:sz w:val="14"/>
                <w:szCs w:val="14"/>
              </w:rPr>
            </w:pPr>
            <w:ins w:id="14368" w:author="user" w:date="2012-02-29T14:53:00Z">
              <w:r>
                <w:rPr>
                  <w:rFonts w:ascii="Arial Narrow" w:hAnsi="Arial Narrow"/>
                  <w:color w:val="000000"/>
                  <w:sz w:val="14"/>
                  <w:szCs w:val="14"/>
                </w:rPr>
                <w:t> </w:t>
              </w:r>
            </w:ins>
          </w:p>
        </w:tc>
        <w:tc>
          <w:tcPr>
            <w:tcW w:w="320" w:type="dxa"/>
            <w:tcBorders>
              <w:top w:val="nil"/>
              <w:left w:val="nil"/>
              <w:bottom w:val="single" w:sz="4" w:space="0" w:color="auto"/>
              <w:right w:val="single" w:sz="4" w:space="0" w:color="auto"/>
            </w:tcBorders>
            <w:shd w:val="clear" w:color="auto" w:fill="auto"/>
          </w:tcPr>
          <w:p w:rsidR="00BD7EBD" w:rsidRDefault="00BD7EBD" w:rsidP="0074335E">
            <w:pPr>
              <w:jc w:val="center"/>
              <w:rPr>
                <w:ins w:id="14369" w:author="user" w:date="2012-02-29T14:53:00Z"/>
                <w:rFonts w:ascii="Arial Narrow" w:hAnsi="Arial Narrow"/>
                <w:color w:val="000000"/>
                <w:sz w:val="14"/>
                <w:szCs w:val="14"/>
              </w:rPr>
            </w:pPr>
            <w:ins w:id="14370" w:author="user" w:date="2012-02-29T14:53:00Z">
              <w:r>
                <w:rPr>
                  <w:rFonts w:ascii="Arial Narrow" w:hAnsi="Arial Narrow"/>
                  <w:color w:val="000000"/>
                  <w:sz w:val="14"/>
                  <w:szCs w:val="14"/>
                </w:rPr>
                <w:t> </w:t>
              </w:r>
            </w:ins>
          </w:p>
        </w:tc>
        <w:tc>
          <w:tcPr>
            <w:tcW w:w="340" w:type="dxa"/>
            <w:tcBorders>
              <w:top w:val="nil"/>
              <w:left w:val="nil"/>
              <w:bottom w:val="single" w:sz="4" w:space="0" w:color="auto"/>
              <w:right w:val="single" w:sz="4" w:space="0" w:color="auto"/>
            </w:tcBorders>
            <w:shd w:val="clear" w:color="auto" w:fill="auto"/>
          </w:tcPr>
          <w:p w:rsidR="00BD7EBD" w:rsidRDefault="00BD7EBD" w:rsidP="0074335E">
            <w:pPr>
              <w:jc w:val="center"/>
              <w:rPr>
                <w:ins w:id="14371" w:author="user" w:date="2012-02-29T14:53:00Z"/>
                <w:rFonts w:ascii="Arial Narrow" w:hAnsi="Arial Narrow"/>
                <w:color w:val="000000"/>
                <w:sz w:val="14"/>
                <w:szCs w:val="14"/>
              </w:rPr>
            </w:pPr>
            <w:ins w:id="14372" w:author="user" w:date="2012-02-29T14:53:00Z">
              <w:r>
                <w:rPr>
                  <w:rFonts w:ascii="Arial Narrow" w:hAnsi="Arial Narrow"/>
                  <w:color w:val="000000"/>
                  <w:sz w:val="14"/>
                  <w:szCs w:val="14"/>
                </w:rPr>
                <w:t> </w:t>
              </w:r>
            </w:ins>
          </w:p>
        </w:tc>
        <w:tc>
          <w:tcPr>
            <w:tcW w:w="289" w:type="dxa"/>
            <w:tcBorders>
              <w:top w:val="nil"/>
              <w:left w:val="nil"/>
              <w:bottom w:val="single" w:sz="4" w:space="0" w:color="auto"/>
              <w:right w:val="single" w:sz="4" w:space="0" w:color="auto"/>
            </w:tcBorders>
            <w:shd w:val="clear" w:color="auto" w:fill="auto"/>
          </w:tcPr>
          <w:p w:rsidR="00BD7EBD" w:rsidRDefault="00BD7EBD" w:rsidP="0074335E">
            <w:pPr>
              <w:jc w:val="center"/>
              <w:rPr>
                <w:ins w:id="14373" w:author="user" w:date="2012-02-29T14:53:00Z"/>
                <w:rFonts w:ascii="Arial Narrow" w:hAnsi="Arial Narrow"/>
                <w:color w:val="000000"/>
                <w:sz w:val="14"/>
                <w:szCs w:val="14"/>
              </w:rPr>
            </w:pPr>
            <w:ins w:id="14374" w:author="user" w:date="2012-02-29T14:53:00Z">
              <w:r>
                <w:rPr>
                  <w:rFonts w:ascii="Arial Narrow" w:hAnsi="Arial Narrow"/>
                  <w:color w:val="000000"/>
                  <w:sz w:val="14"/>
                  <w:szCs w:val="14"/>
                </w:rPr>
                <w:t> </w:t>
              </w:r>
            </w:ins>
          </w:p>
        </w:tc>
        <w:tc>
          <w:tcPr>
            <w:tcW w:w="320" w:type="dxa"/>
            <w:tcBorders>
              <w:top w:val="nil"/>
              <w:left w:val="nil"/>
              <w:bottom w:val="single" w:sz="4" w:space="0" w:color="auto"/>
              <w:right w:val="single" w:sz="4" w:space="0" w:color="auto"/>
            </w:tcBorders>
            <w:shd w:val="clear" w:color="auto" w:fill="auto"/>
          </w:tcPr>
          <w:p w:rsidR="00BD7EBD" w:rsidRDefault="00BD7EBD" w:rsidP="0074335E">
            <w:pPr>
              <w:jc w:val="center"/>
              <w:rPr>
                <w:ins w:id="14375" w:author="user" w:date="2012-02-29T14:53:00Z"/>
                <w:rFonts w:ascii="Arial Narrow" w:hAnsi="Arial Narrow"/>
                <w:color w:val="000000"/>
                <w:sz w:val="14"/>
                <w:szCs w:val="14"/>
              </w:rPr>
            </w:pPr>
            <w:ins w:id="14376" w:author="user" w:date="2012-02-29T14:53:00Z">
              <w:r>
                <w:rPr>
                  <w:rFonts w:ascii="Arial Narrow" w:hAnsi="Arial Narrow"/>
                  <w:color w:val="000000"/>
                  <w:sz w:val="14"/>
                  <w:szCs w:val="14"/>
                </w:rPr>
                <w:t> </w:t>
              </w:r>
            </w:ins>
          </w:p>
        </w:tc>
        <w:tc>
          <w:tcPr>
            <w:tcW w:w="340" w:type="dxa"/>
            <w:tcBorders>
              <w:top w:val="nil"/>
              <w:left w:val="nil"/>
              <w:bottom w:val="single" w:sz="4" w:space="0" w:color="auto"/>
              <w:right w:val="single" w:sz="4" w:space="0" w:color="auto"/>
            </w:tcBorders>
            <w:shd w:val="clear" w:color="auto" w:fill="auto"/>
          </w:tcPr>
          <w:p w:rsidR="00BD7EBD" w:rsidRDefault="00BD7EBD" w:rsidP="0074335E">
            <w:pPr>
              <w:jc w:val="center"/>
              <w:rPr>
                <w:ins w:id="14377" w:author="user" w:date="2012-02-29T14:53:00Z"/>
                <w:rFonts w:ascii="Arial Narrow" w:hAnsi="Arial Narrow"/>
                <w:color w:val="000000"/>
                <w:sz w:val="14"/>
                <w:szCs w:val="14"/>
              </w:rPr>
            </w:pPr>
            <w:ins w:id="14378" w:author="user" w:date="2012-02-29T14:53:00Z">
              <w:r>
                <w:rPr>
                  <w:rFonts w:ascii="Arial Narrow" w:hAnsi="Arial Narrow"/>
                  <w:color w:val="000000"/>
                  <w:sz w:val="14"/>
                  <w:szCs w:val="14"/>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379" w:author="user" w:date="2012-02-29T14:53:00Z"/>
                <w:rFonts w:ascii="Calibri" w:hAnsi="Calibri"/>
                <w:color w:val="000000"/>
                <w:sz w:val="22"/>
                <w:szCs w:val="22"/>
              </w:rPr>
            </w:pPr>
            <w:ins w:id="14380"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381" w:author="user" w:date="2012-02-29T14:53:00Z"/>
                <w:rFonts w:ascii="Calibri" w:hAnsi="Calibri"/>
                <w:color w:val="000000"/>
                <w:sz w:val="22"/>
                <w:szCs w:val="22"/>
              </w:rPr>
            </w:pPr>
            <w:ins w:id="14382"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383" w:author="user" w:date="2012-02-29T14:53:00Z"/>
                <w:rFonts w:ascii="Calibri" w:hAnsi="Calibri"/>
                <w:color w:val="000000"/>
                <w:sz w:val="22"/>
                <w:szCs w:val="22"/>
              </w:rPr>
            </w:pPr>
            <w:ins w:id="14384" w:author="user" w:date="2012-02-29T14:53:00Z">
              <w:r>
                <w:rPr>
                  <w:rFonts w:ascii="Calibri" w:hAnsi="Calibri"/>
                  <w:color w:val="000000"/>
                  <w:sz w:val="22"/>
                  <w:szCs w:val="22"/>
                </w:rPr>
                <w:t> </w:t>
              </w:r>
            </w:ins>
          </w:p>
        </w:tc>
        <w:tc>
          <w:tcPr>
            <w:tcW w:w="36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385" w:author="user" w:date="2012-02-29T14:53:00Z"/>
                <w:rFonts w:ascii="Calibri" w:hAnsi="Calibri"/>
                <w:color w:val="000000"/>
                <w:sz w:val="22"/>
                <w:szCs w:val="22"/>
              </w:rPr>
            </w:pPr>
            <w:ins w:id="14386" w:author="user" w:date="2012-02-29T14:53:00Z">
              <w:r>
                <w:rPr>
                  <w:rFonts w:ascii="Calibri" w:hAnsi="Calibri"/>
                  <w:color w:val="000000"/>
                  <w:sz w:val="22"/>
                  <w:szCs w:val="22"/>
                </w:rPr>
                <w:t> </w:t>
              </w:r>
            </w:ins>
          </w:p>
        </w:tc>
        <w:tc>
          <w:tcPr>
            <w:tcW w:w="40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387" w:author="user" w:date="2012-02-29T14:53:00Z"/>
                <w:rFonts w:ascii="Calibri" w:hAnsi="Calibri"/>
                <w:color w:val="000000"/>
                <w:sz w:val="22"/>
                <w:szCs w:val="22"/>
              </w:rPr>
            </w:pPr>
            <w:ins w:id="14388" w:author="user" w:date="2012-02-29T14:53:00Z">
              <w:r>
                <w:rPr>
                  <w:rFonts w:ascii="Calibri" w:hAnsi="Calibri"/>
                  <w:color w:val="000000"/>
                  <w:sz w:val="22"/>
                  <w:szCs w:val="22"/>
                </w:rPr>
                <w:t> </w:t>
              </w:r>
            </w:ins>
          </w:p>
        </w:tc>
        <w:tc>
          <w:tcPr>
            <w:tcW w:w="42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389" w:author="user" w:date="2012-02-29T14:53:00Z"/>
                <w:rFonts w:ascii="Calibri" w:hAnsi="Calibri"/>
                <w:color w:val="000000"/>
                <w:sz w:val="22"/>
                <w:szCs w:val="22"/>
              </w:rPr>
            </w:pPr>
            <w:ins w:id="14390" w:author="user" w:date="2012-02-29T14:53:00Z">
              <w:r>
                <w:rPr>
                  <w:rFonts w:ascii="Calibri" w:hAnsi="Calibri"/>
                  <w:color w:val="000000"/>
                  <w:sz w:val="22"/>
                  <w:szCs w:val="22"/>
                </w:rPr>
                <w:t> </w:t>
              </w:r>
            </w:ins>
          </w:p>
        </w:tc>
        <w:tc>
          <w:tcPr>
            <w:tcW w:w="44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391" w:author="user" w:date="2012-02-29T14:53:00Z"/>
                <w:rFonts w:ascii="Calibri" w:hAnsi="Calibri"/>
                <w:color w:val="000000"/>
                <w:sz w:val="22"/>
                <w:szCs w:val="22"/>
              </w:rPr>
            </w:pPr>
            <w:ins w:id="14392"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393" w:author="user" w:date="2012-02-29T14:53:00Z"/>
                <w:rFonts w:ascii="Calibri" w:hAnsi="Calibri"/>
                <w:color w:val="000000"/>
                <w:sz w:val="22"/>
                <w:szCs w:val="22"/>
              </w:rPr>
            </w:pPr>
            <w:ins w:id="14394"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395" w:author="user" w:date="2012-02-29T14:53:00Z"/>
                <w:rFonts w:ascii="Calibri" w:hAnsi="Calibri"/>
                <w:color w:val="000000"/>
                <w:sz w:val="22"/>
                <w:szCs w:val="22"/>
              </w:rPr>
            </w:pPr>
            <w:ins w:id="14396"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008000"/>
            <w:noWrap/>
            <w:vAlign w:val="bottom"/>
          </w:tcPr>
          <w:p w:rsidR="00BD7EBD" w:rsidRDefault="00BD7EBD" w:rsidP="0074335E">
            <w:pPr>
              <w:rPr>
                <w:ins w:id="14397" w:author="user" w:date="2012-02-29T14:53:00Z"/>
                <w:rFonts w:ascii="Calibri" w:hAnsi="Calibri"/>
                <w:color w:val="000000"/>
                <w:sz w:val="22"/>
                <w:szCs w:val="22"/>
              </w:rPr>
            </w:pPr>
            <w:ins w:id="14398" w:author="user" w:date="2012-02-29T14:53:00Z">
              <w:r>
                <w:rPr>
                  <w:rFonts w:ascii="Calibri" w:hAnsi="Calibri"/>
                  <w:color w:val="000000"/>
                  <w:sz w:val="22"/>
                  <w:szCs w:val="22"/>
                </w:rPr>
                <w:t> </w:t>
              </w:r>
            </w:ins>
          </w:p>
        </w:tc>
        <w:tc>
          <w:tcPr>
            <w:tcW w:w="320" w:type="dxa"/>
            <w:tcBorders>
              <w:top w:val="nil"/>
              <w:left w:val="nil"/>
              <w:bottom w:val="single" w:sz="4" w:space="0" w:color="auto"/>
              <w:right w:val="single" w:sz="4" w:space="0" w:color="auto"/>
            </w:tcBorders>
            <w:shd w:val="clear" w:color="auto" w:fill="008000"/>
            <w:noWrap/>
            <w:vAlign w:val="bottom"/>
          </w:tcPr>
          <w:p w:rsidR="00BD7EBD" w:rsidRDefault="00BD7EBD" w:rsidP="0074335E">
            <w:pPr>
              <w:rPr>
                <w:ins w:id="14399" w:author="user" w:date="2012-02-29T14:53:00Z"/>
                <w:rFonts w:ascii="Calibri" w:hAnsi="Calibri"/>
                <w:color w:val="000000"/>
                <w:sz w:val="22"/>
                <w:szCs w:val="22"/>
              </w:rPr>
            </w:pPr>
            <w:ins w:id="14400"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401" w:author="user" w:date="2012-02-29T14:53:00Z"/>
                <w:rFonts w:ascii="Calibri" w:hAnsi="Calibri"/>
                <w:color w:val="000000"/>
                <w:sz w:val="22"/>
                <w:szCs w:val="22"/>
              </w:rPr>
            </w:pPr>
            <w:ins w:id="14402" w:author="user" w:date="2012-02-29T14:53:00Z">
              <w:r>
                <w:rPr>
                  <w:rFonts w:ascii="Calibri" w:hAnsi="Calibri"/>
                  <w:color w:val="000000"/>
                  <w:sz w:val="22"/>
                  <w:szCs w:val="22"/>
                </w:rPr>
                <w:t> </w:t>
              </w:r>
            </w:ins>
          </w:p>
        </w:tc>
        <w:tc>
          <w:tcPr>
            <w:tcW w:w="32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403" w:author="user" w:date="2012-02-29T14:53:00Z"/>
                <w:rFonts w:ascii="Calibri" w:hAnsi="Calibri"/>
                <w:color w:val="000000"/>
                <w:sz w:val="22"/>
                <w:szCs w:val="22"/>
              </w:rPr>
            </w:pPr>
            <w:ins w:id="14404" w:author="user" w:date="2012-02-29T14:53:00Z">
              <w:r>
                <w:rPr>
                  <w:rFonts w:ascii="Calibri" w:hAnsi="Calibri"/>
                  <w:color w:val="000000"/>
                  <w:sz w:val="22"/>
                  <w:szCs w:val="22"/>
                </w:rPr>
                <w:t> </w:t>
              </w:r>
            </w:ins>
          </w:p>
        </w:tc>
        <w:tc>
          <w:tcPr>
            <w:tcW w:w="340"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405" w:author="user" w:date="2012-02-29T14:53:00Z"/>
                <w:rFonts w:ascii="Calibri" w:hAnsi="Calibri"/>
                <w:color w:val="000000"/>
                <w:sz w:val="22"/>
                <w:szCs w:val="22"/>
              </w:rPr>
            </w:pPr>
            <w:ins w:id="14406" w:author="user" w:date="2012-02-29T14:53:00Z">
              <w:r>
                <w:rPr>
                  <w:rFonts w:ascii="Calibri" w:hAnsi="Calibri"/>
                  <w:color w:val="000000"/>
                  <w:sz w:val="22"/>
                  <w:szCs w:val="22"/>
                </w:rPr>
                <w:t> </w:t>
              </w:r>
            </w:ins>
          </w:p>
        </w:tc>
        <w:tc>
          <w:tcPr>
            <w:tcW w:w="305" w:type="dxa"/>
            <w:tcBorders>
              <w:top w:val="nil"/>
              <w:left w:val="nil"/>
              <w:bottom w:val="single" w:sz="4" w:space="0" w:color="auto"/>
              <w:right w:val="single" w:sz="4" w:space="0" w:color="auto"/>
            </w:tcBorders>
            <w:shd w:val="clear" w:color="auto" w:fill="auto"/>
            <w:noWrap/>
            <w:vAlign w:val="bottom"/>
          </w:tcPr>
          <w:p w:rsidR="00BD7EBD" w:rsidRDefault="00BD7EBD" w:rsidP="0074335E">
            <w:pPr>
              <w:rPr>
                <w:ins w:id="14407" w:author="user" w:date="2012-02-29T14:53:00Z"/>
                <w:rFonts w:ascii="Calibri" w:hAnsi="Calibri"/>
                <w:color w:val="000000"/>
                <w:sz w:val="22"/>
                <w:szCs w:val="22"/>
              </w:rPr>
            </w:pPr>
            <w:ins w:id="14408" w:author="user" w:date="2012-02-29T14:53:00Z">
              <w:r>
                <w:rPr>
                  <w:rFonts w:ascii="Calibri" w:hAnsi="Calibri"/>
                  <w:color w:val="000000"/>
                  <w:sz w:val="22"/>
                  <w:szCs w:val="22"/>
                </w:rPr>
                <w:t> </w:t>
              </w:r>
            </w:ins>
          </w:p>
        </w:tc>
      </w:tr>
    </w:tbl>
    <w:p w:rsidR="00BD7EBD" w:rsidRPr="003636A8" w:rsidRDefault="00BD7EBD" w:rsidP="00BD7EBD">
      <w:pPr>
        <w:spacing w:line="300" w:lineRule="auto"/>
        <w:jc w:val="both"/>
        <w:rPr>
          <w:ins w:id="14409" w:author="user" w:date="2012-02-29T14:53:00Z"/>
          <w:rFonts w:ascii="Calibri" w:hAnsi="Calibri" w:cs="Arial"/>
          <w:sz w:val="22"/>
          <w:szCs w:val="22"/>
        </w:rPr>
      </w:pPr>
    </w:p>
    <w:p w:rsidR="00BD7EBD" w:rsidRDefault="00BD7EBD" w:rsidP="00BD7EBD">
      <w:pPr>
        <w:pStyle w:val="Table"/>
        <w:rPr>
          <w:ins w:id="14410" w:author="user" w:date="2012-02-29T14:53:00Z"/>
        </w:rPr>
      </w:pPr>
    </w:p>
    <w:p w:rsidR="002B6273" w:rsidRDefault="002B6273" w:rsidP="00D65048">
      <w:pPr>
        <w:spacing w:line="300" w:lineRule="auto"/>
        <w:rPr>
          <w:ins w:id="14411" w:author="user" w:date="2012-02-29T15:11:00Z"/>
          <w:sz w:val="22"/>
          <w:szCs w:val="22"/>
        </w:rPr>
      </w:pPr>
    </w:p>
    <w:p w:rsidR="00363525" w:rsidRDefault="00363525" w:rsidP="00D65048">
      <w:pPr>
        <w:spacing w:line="300" w:lineRule="auto"/>
        <w:rPr>
          <w:ins w:id="14412" w:author="user" w:date="2012-02-29T15:11:00Z"/>
          <w:sz w:val="22"/>
          <w:szCs w:val="22"/>
        </w:rPr>
        <w:sectPr w:rsidR="00363525" w:rsidSect="00363525">
          <w:headerReference w:type="default" r:id="rId10"/>
          <w:footerReference w:type="even" r:id="rId11"/>
          <w:footerReference w:type="default" r:id="rId12"/>
          <w:pgSz w:w="16834" w:h="11909" w:orient="landscape" w:code="9"/>
          <w:pgMar w:top="1440" w:right="1440" w:bottom="1152" w:left="1440" w:header="720" w:footer="720" w:gutter="0"/>
          <w:cols w:space="720"/>
          <w:docGrid w:linePitch="360"/>
        </w:sectPr>
      </w:pPr>
    </w:p>
    <w:p w:rsidR="00363525" w:rsidRPr="00E12888" w:rsidRDefault="00363525" w:rsidP="00363525">
      <w:pPr>
        <w:pStyle w:val="Heading1"/>
        <w:jc w:val="center"/>
        <w:rPr>
          <w:ins w:id="14422" w:author="user" w:date="2012-02-29T15:12:00Z"/>
          <w:sz w:val="28"/>
          <w:szCs w:val="28"/>
        </w:rPr>
      </w:pPr>
      <w:bookmarkStart w:id="14423" w:name="_Toc283475957"/>
      <w:ins w:id="14424" w:author="user" w:date="2012-02-29T15:12:00Z">
        <w:r w:rsidRPr="00E12888">
          <w:rPr>
            <w:sz w:val="28"/>
            <w:szCs w:val="28"/>
          </w:rPr>
          <w:lastRenderedPageBreak/>
          <w:t>CHAPTER-XI</w:t>
        </w:r>
      </w:ins>
    </w:p>
    <w:p w:rsidR="00363525" w:rsidRPr="00E12888" w:rsidRDefault="00363525" w:rsidP="00363525">
      <w:pPr>
        <w:pStyle w:val="Heading1"/>
        <w:jc w:val="center"/>
        <w:rPr>
          <w:ins w:id="14425" w:author="user" w:date="2012-02-29T15:12:00Z"/>
          <w:sz w:val="28"/>
          <w:szCs w:val="28"/>
        </w:rPr>
      </w:pPr>
      <w:ins w:id="14426" w:author="user" w:date="2012-02-29T15:12:00Z">
        <w:r w:rsidRPr="006810F4">
          <w:t xml:space="preserve">  </w:t>
        </w:r>
        <w:r w:rsidRPr="00E12888">
          <w:rPr>
            <w:sz w:val="28"/>
            <w:szCs w:val="28"/>
          </w:rPr>
          <w:t>MONITORING AND EVALUATION</w:t>
        </w:r>
        <w:bookmarkEnd w:id="14423"/>
      </w:ins>
    </w:p>
    <w:p w:rsidR="00363525" w:rsidRPr="00CF40BD" w:rsidRDefault="00363525" w:rsidP="00363525">
      <w:pPr>
        <w:pStyle w:val="Heading2"/>
        <w:widowControl w:val="0"/>
        <w:adjustRightInd w:val="0"/>
        <w:spacing w:before="0" w:after="0"/>
        <w:jc w:val="both"/>
        <w:textAlignment w:val="baseline"/>
        <w:rPr>
          <w:ins w:id="14427" w:author="user" w:date="2012-02-29T15:12:00Z"/>
          <w:i/>
          <w:sz w:val="24"/>
          <w:szCs w:val="24"/>
        </w:rPr>
      </w:pPr>
    </w:p>
    <w:p w:rsidR="00363525" w:rsidRPr="00131AB9" w:rsidRDefault="00363525" w:rsidP="00363525">
      <w:pPr>
        <w:autoSpaceDE w:val="0"/>
        <w:autoSpaceDN w:val="0"/>
        <w:adjustRightInd w:val="0"/>
        <w:spacing w:line="300" w:lineRule="auto"/>
        <w:jc w:val="both"/>
        <w:rPr>
          <w:ins w:id="14428" w:author="user" w:date="2012-02-29T15:12:00Z"/>
          <w:rFonts w:ascii="Calibri" w:hAnsi="Calibri" w:cs="Arial"/>
          <w:b/>
          <w:bCs/>
          <w:sz w:val="22"/>
          <w:szCs w:val="22"/>
        </w:rPr>
      </w:pPr>
      <w:ins w:id="14429" w:author="user" w:date="2012-02-29T15:12:00Z">
        <w:r w:rsidRPr="00131AB9">
          <w:rPr>
            <w:rFonts w:ascii="Calibri" w:hAnsi="Calibri" w:cs="Arial"/>
            <w:b/>
            <w:bCs/>
            <w:sz w:val="22"/>
            <w:szCs w:val="22"/>
          </w:rPr>
          <w:t>11.0 Background</w:t>
        </w:r>
      </w:ins>
    </w:p>
    <w:p w:rsidR="00363525" w:rsidRPr="00AE3918" w:rsidRDefault="00363525" w:rsidP="00363525">
      <w:pPr>
        <w:autoSpaceDE w:val="0"/>
        <w:autoSpaceDN w:val="0"/>
        <w:adjustRightInd w:val="0"/>
        <w:spacing w:line="300" w:lineRule="auto"/>
        <w:jc w:val="both"/>
        <w:rPr>
          <w:ins w:id="14430" w:author="user" w:date="2012-02-29T15:12:00Z"/>
          <w:rFonts w:ascii="Calibri" w:hAnsi="Calibri" w:cs="Arial"/>
          <w:sz w:val="22"/>
          <w:szCs w:val="22"/>
        </w:rPr>
      </w:pPr>
      <w:ins w:id="14431" w:author="user" w:date="2012-02-29T15:12:00Z">
        <w:r w:rsidRPr="00AE3918">
          <w:rPr>
            <w:rFonts w:ascii="Calibri" w:hAnsi="Calibri" w:cs="Arial"/>
            <w:sz w:val="22"/>
            <w:szCs w:val="22"/>
          </w:rPr>
          <w:t xml:space="preserve">One of the main objectives of the project is to improve living standard of the affected persons/households or at least restore their livelihood to pre-project level by implementing appropriate mitigation measures. Effective monitoring and evaluation systems will be introduced to ensure it by the project. </w:t>
        </w:r>
      </w:ins>
    </w:p>
    <w:p w:rsidR="00363525" w:rsidRPr="00AE3918" w:rsidRDefault="00363525" w:rsidP="00363525">
      <w:pPr>
        <w:pStyle w:val="Heading2"/>
        <w:spacing w:line="300" w:lineRule="auto"/>
        <w:rPr>
          <w:ins w:id="14432" w:author="user" w:date="2012-02-29T15:12:00Z"/>
          <w:rFonts w:ascii="Calibri" w:hAnsi="Calibri"/>
          <w:sz w:val="22"/>
          <w:szCs w:val="22"/>
        </w:rPr>
      </w:pPr>
      <w:ins w:id="14433" w:author="user" w:date="2012-02-29T15:12:00Z">
        <w:r w:rsidRPr="00AE3918">
          <w:rPr>
            <w:rFonts w:ascii="Calibri" w:hAnsi="Calibri"/>
            <w:sz w:val="22"/>
            <w:szCs w:val="22"/>
          </w:rPr>
          <w:t>11.1</w:t>
        </w:r>
        <w:r w:rsidRPr="00AE3918">
          <w:rPr>
            <w:rFonts w:ascii="Calibri" w:hAnsi="Calibri"/>
            <w:sz w:val="22"/>
            <w:szCs w:val="22"/>
          </w:rPr>
          <w:tab/>
          <w:t>Monitoring</w:t>
        </w:r>
      </w:ins>
    </w:p>
    <w:p w:rsidR="00363525" w:rsidRPr="00AE3918" w:rsidRDefault="00363525" w:rsidP="00363525">
      <w:pPr>
        <w:autoSpaceDE w:val="0"/>
        <w:autoSpaceDN w:val="0"/>
        <w:adjustRightInd w:val="0"/>
        <w:spacing w:line="300" w:lineRule="auto"/>
        <w:jc w:val="both"/>
        <w:rPr>
          <w:ins w:id="14434" w:author="user" w:date="2012-02-29T15:12:00Z"/>
          <w:rFonts w:ascii="Calibri" w:hAnsi="Calibri"/>
          <w:sz w:val="22"/>
          <w:szCs w:val="22"/>
        </w:rPr>
      </w:pPr>
      <w:ins w:id="14435" w:author="user" w:date="2012-02-29T15:12:00Z">
        <w:r w:rsidRPr="00AE3918">
          <w:rPr>
            <w:rFonts w:ascii="Calibri" w:hAnsi="Calibri"/>
            <w:sz w:val="22"/>
            <w:szCs w:val="22"/>
          </w:rPr>
          <w:t>Internal and external monitoring will be conducted to: (a) record and assess project inputs and the number of persons/households affected and compensated and (b) confirm that the living standard of the affected persons/households improved or at least restored to pre-project level.</w:t>
        </w:r>
      </w:ins>
    </w:p>
    <w:p w:rsidR="00363525" w:rsidRPr="00131AB9" w:rsidRDefault="00363525" w:rsidP="00363525">
      <w:pPr>
        <w:autoSpaceDE w:val="0"/>
        <w:autoSpaceDN w:val="0"/>
        <w:adjustRightInd w:val="0"/>
        <w:spacing w:line="300" w:lineRule="auto"/>
        <w:jc w:val="both"/>
        <w:rPr>
          <w:ins w:id="14436" w:author="user" w:date="2012-02-29T15:12:00Z"/>
          <w:rFonts w:ascii="Calibri" w:hAnsi="Calibri"/>
          <w:sz w:val="10"/>
          <w:szCs w:val="10"/>
        </w:rPr>
      </w:pPr>
    </w:p>
    <w:p w:rsidR="00363525" w:rsidRPr="00AE3918" w:rsidRDefault="00363525" w:rsidP="00363525">
      <w:pPr>
        <w:autoSpaceDE w:val="0"/>
        <w:autoSpaceDN w:val="0"/>
        <w:adjustRightInd w:val="0"/>
        <w:spacing w:line="300" w:lineRule="auto"/>
        <w:ind w:left="374" w:hanging="374"/>
        <w:jc w:val="both"/>
        <w:rPr>
          <w:ins w:id="14437" w:author="user" w:date="2012-02-29T15:12:00Z"/>
          <w:rFonts w:ascii="Calibri" w:hAnsi="Calibri" w:cs="Arial"/>
          <w:b/>
          <w:bCs/>
          <w:sz w:val="22"/>
          <w:szCs w:val="22"/>
        </w:rPr>
      </w:pPr>
      <w:ins w:id="14438" w:author="user" w:date="2012-02-29T15:12:00Z">
        <w:r w:rsidRPr="00AE3918">
          <w:rPr>
            <w:rFonts w:ascii="Calibri" w:hAnsi="Calibri" w:cs="Arial"/>
            <w:b/>
            <w:bCs/>
            <w:sz w:val="22"/>
            <w:szCs w:val="22"/>
          </w:rPr>
          <w:t>11.1.1</w:t>
        </w:r>
        <w:r w:rsidRPr="00AE3918">
          <w:rPr>
            <w:rFonts w:ascii="Calibri" w:hAnsi="Calibri" w:cs="Arial"/>
            <w:b/>
            <w:bCs/>
            <w:sz w:val="22"/>
            <w:szCs w:val="22"/>
          </w:rPr>
          <w:tab/>
          <w:t>Internal Monitoring</w:t>
        </w:r>
      </w:ins>
    </w:p>
    <w:p w:rsidR="00363525" w:rsidRPr="00AE3918" w:rsidRDefault="00363525" w:rsidP="00363525">
      <w:pPr>
        <w:autoSpaceDE w:val="0"/>
        <w:autoSpaceDN w:val="0"/>
        <w:adjustRightInd w:val="0"/>
        <w:spacing w:line="300" w:lineRule="auto"/>
        <w:jc w:val="both"/>
        <w:rPr>
          <w:ins w:id="14439" w:author="user" w:date="2012-02-29T15:12:00Z"/>
          <w:rFonts w:ascii="Calibri" w:hAnsi="Calibri" w:cs="Arial"/>
          <w:b/>
          <w:bCs/>
          <w:sz w:val="22"/>
          <w:szCs w:val="22"/>
        </w:rPr>
      </w:pPr>
      <w:ins w:id="14440" w:author="user" w:date="2012-02-29T15:12:00Z">
        <w:r w:rsidRPr="00AE3918">
          <w:rPr>
            <w:rFonts w:ascii="Calibri" w:hAnsi="Calibri"/>
            <w:sz w:val="22"/>
            <w:szCs w:val="22"/>
          </w:rPr>
          <w:t>The project wil</w:t>
        </w:r>
        <w:r>
          <w:rPr>
            <w:rFonts w:ascii="Calibri" w:hAnsi="Calibri"/>
            <w:sz w:val="22"/>
            <w:szCs w:val="22"/>
          </w:rPr>
          <w:t>l</w:t>
        </w:r>
        <w:r w:rsidRPr="00AE3918">
          <w:rPr>
            <w:rFonts w:ascii="Calibri" w:hAnsi="Calibri"/>
            <w:sz w:val="22"/>
            <w:szCs w:val="22"/>
          </w:rPr>
          <w:t xml:space="preserve"> conduct internal monitoring of the social activities especially the compensation, resettlement and rehabilitation grant and other social parameters arises during project implementation. The project will prepare</w:t>
        </w:r>
        <w:r w:rsidRPr="00AE3918">
          <w:rPr>
            <w:rFonts w:ascii="Calibri" w:hAnsi="Calibri" w:cs="Arial"/>
            <w:b/>
            <w:bCs/>
            <w:sz w:val="22"/>
            <w:szCs w:val="22"/>
          </w:rPr>
          <w:t xml:space="preserve"> social report </w:t>
        </w:r>
        <w:r w:rsidRPr="00AE3918">
          <w:rPr>
            <w:rFonts w:ascii="Calibri" w:hAnsi="Calibri"/>
            <w:sz w:val="22"/>
            <w:szCs w:val="22"/>
          </w:rPr>
          <w:t>prior to start (just before start) of construction work. The report includes the changes in baseline situation and site condition prior to start of actual construction work.</w:t>
        </w:r>
      </w:ins>
    </w:p>
    <w:p w:rsidR="00363525" w:rsidRPr="00131AB9" w:rsidRDefault="00363525" w:rsidP="00363525">
      <w:pPr>
        <w:autoSpaceDE w:val="0"/>
        <w:autoSpaceDN w:val="0"/>
        <w:adjustRightInd w:val="0"/>
        <w:spacing w:line="300" w:lineRule="auto"/>
        <w:ind w:left="374" w:hanging="374"/>
        <w:jc w:val="both"/>
        <w:rPr>
          <w:ins w:id="14441" w:author="user" w:date="2012-02-29T15:12:00Z"/>
          <w:rFonts w:ascii="Calibri" w:hAnsi="Calibri" w:cs="Arial"/>
          <w:b/>
          <w:bCs/>
          <w:sz w:val="10"/>
          <w:szCs w:val="10"/>
        </w:rPr>
      </w:pPr>
    </w:p>
    <w:p w:rsidR="00363525" w:rsidRPr="00AE3918" w:rsidRDefault="00363525" w:rsidP="00363525">
      <w:pPr>
        <w:autoSpaceDE w:val="0"/>
        <w:autoSpaceDN w:val="0"/>
        <w:adjustRightInd w:val="0"/>
        <w:spacing w:line="300" w:lineRule="auto"/>
        <w:ind w:left="374" w:hanging="374"/>
        <w:jc w:val="both"/>
        <w:rPr>
          <w:ins w:id="14442" w:author="user" w:date="2012-02-29T15:12:00Z"/>
          <w:rFonts w:ascii="Calibri" w:hAnsi="Calibri" w:cs="Arial"/>
          <w:b/>
          <w:bCs/>
          <w:sz w:val="22"/>
          <w:szCs w:val="22"/>
        </w:rPr>
      </w:pPr>
      <w:ins w:id="14443" w:author="user" w:date="2012-02-29T15:12:00Z">
        <w:r w:rsidRPr="00AE3918">
          <w:rPr>
            <w:rFonts w:ascii="Calibri" w:hAnsi="Calibri" w:cs="Arial"/>
            <w:b/>
            <w:bCs/>
            <w:sz w:val="22"/>
            <w:szCs w:val="22"/>
          </w:rPr>
          <w:t>11.1.2 External Monitoring</w:t>
        </w:r>
      </w:ins>
    </w:p>
    <w:p w:rsidR="00363525" w:rsidRPr="00AE3918" w:rsidRDefault="00363525" w:rsidP="00363525">
      <w:pPr>
        <w:autoSpaceDE w:val="0"/>
        <w:autoSpaceDN w:val="0"/>
        <w:adjustRightInd w:val="0"/>
        <w:spacing w:line="300" w:lineRule="auto"/>
        <w:jc w:val="both"/>
        <w:rPr>
          <w:ins w:id="14444" w:author="user" w:date="2012-02-29T15:12:00Z"/>
          <w:rFonts w:ascii="Calibri" w:hAnsi="Calibri" w:cs="Arial"/>
          <w:b/>
          <w:bCs/>
          <w:sz w:val="22"/>
          <w:szCs w:val="22"/>
        </w:rPr>
      </w:pPr>
      <w:ins w:id="14445" w:author="user" w:date="2012-02-29T15:12:00Z">
        <w:r w:rsidRPr="00AE3918">
          <w:rPr>
            <w:rFonts w:ascii="Calibri" w:hAnsi="Calibri"/>
            <w:sz w:val="22"/>
            <w:szCs w:val="22"/>
          </w:rPr>
          <w:t xml:space="preserve">An independent consultant will be hired for social monitoring of the project. The consultant will establish Environment and Social Monitoring Unit (ESMU) at site for day to day monitoring of the social impacts. </w:t>
        </w:r>
      </w:ins>
    </w:p>
    <w:p w:rsidR="00363525" w:rsidRPr="00131AB9" w:rsidRDefault="00363525" w:rsidP="00363525">
      <w:pPr>
        <w:autoSpaceDE w:val="0"/>
        <w:autoSpaceDN w:val="0"/>
        <w:adjustRightInd w:val="0"/>
        <w:spacing w:line="300" w:lineRule="auto"/>
        <w:ind w:left="374" w:hanging="374"/>
        <w:jc w:val="both"/>
        <w:rPr>
          <w:ins w:id="14446" w:author="user" w:date="2012-02-29T15:12:00Z"/>
          <w:rFonts w:ascii="Calibri" w:hAnsi="Calibri" w:cs="Arial"/>
          <w:b/>
          <w:bCs/>
          <w:sz w:val="10"/>
          <w:szCs w:val="10"/>
        </w:rPr>
      </w:pPr>
    </w:p>
    <w:p w:rsidR="00363525" w:rsidRPr="00AE3918" w:rsidRDefault="00363525" w:rsidP="00363525">
      <w:pPr>
        <w:pStyle w:val="BodyText"/>
        <w:spacing w:line="300" w:lineRule="auto"/>
        <w:rPr>
          <w:ins w:id="14447" w:author="user" w:date="2012-02-29T15:12:00Z"/>
          <w:rFonts w:ascii="Calibri" w:hAnsi="Calibri" w:cs="Arial"/>
          <w:sz w:val="22"/>
          <w:szCs w:val="22"/>
        </w:rPr>
      </w:pPr>
      <w:ins w:id="14448" w:author="user" w:date="2012-02-29T15:12:00Z">
        <w:r w:rsidRPr="00AE3918">
          <w:rPr>
            <w:rFonts w:ascii="Calibri" w:hAnsi="Calibri" w:cs="Arial"/>
            <w:sz w:val="22"/>
            <w:szCs w:val="22"/>
          </w:rPr>
          <w:t>The unit will conduct monitoring work based as per schedule for different parameters. The unit chief will maintain a record of all transactions in their database, followed by entitlement records signed by the affected persons/households and survey based monitoring of implemented social activities including resettlement and land acquisition progress. A performance data sheet will be developed to monitor social activities of the project at the field level. Field level monitoring will be carried out through:</w:t>
        </w:r>
      </w:ins>
    </w:p>
    <w:p w:rsidR="00363525" w:rsidRPr="00AE3918" w:rsidRDefault="00363525" w:rsidP="00363525">
      <w:pPr>
        <w:pStyle w:val="BodyText"/>
        <w:spacing w:line="300" w:lineRule="auto"/>
        <w:rPr>
          <w:ins w:id="14449" w:author="user" w:date="2012-02-29T15:12:00Z"/>
          <w:rFonts w:ascii="Calibri" w:hAnsi="Calibri" w:cs="Arial"/>
          <w:sz w:val="22"/>
          <w:szCs w:val="22"/>
        </w:rPr>
      </w:pPr>
      <w:ins w:id="14450" w:author="user" w:date="2012-02-29T15:12:00Z">
        <w:r w:rsidRPr="00AE3918">
          <w:rPr>
            <w:rFonts w:ascii="Calibri" w:hAnsi="Calibri" w:cs="Arial"/>
            <w:sz w:val="22"/>
            <w:szCs w:val="22"/>
          </w:rPr>
          <w:t>The consultant through its team will be required to submit quarterly reports regarding progress of SIA implementation. Field level monitoring will be carried out through:</w:t>
        </w:r>
      </w:ins>
    </w:p>
    <w:p w:rsidR="00363525" w:rsidRPr="00AE3918" w:rsidRDefault="00363525" w:rsidP="00363525">
      <w:pPr>
        <w:numPr>
          <w:ilvl w:val="0"/>
          <w:numId w:val="27"/>
        </w:numPr>
        <w:tabs>
          <w:tab w:val="clear" w:pos="720"/>
        </w:tabs>
        <w:spacing w:line="300" w:lineRule="auto"/>
        <w:ind w:left="374" w:hanging="374"/>
        <w:jc w:val="both"/>
        <w:rPr>
          <w:ins w:id="14451" w:author="user" w:date="2012-02-29T15:12:00Z"/>
          <w:rFonts w:ascii="Calibri" w:hAnsi="Calibri" w:cs="Arial"/>
          <w:sz w:val="22"/>
          <w:szCs w:val="22"/>
        </w:rPr>
      </w:pPr>
      <w:ins w:id="14452" w:author="user" w:date="2012-02-29T15:12:00Z">
        <w:r w:rsidRPr="00AE3918">
          <w:rPr>
            <w:rFonts w:ascii="Calibri" w:hAnsi="Calibri" w:cs="Arial"/>
            <w:sz w:val="22"/>
            <w:szCs w:val="22"/>
          </w:rPr>
          <w:t>Review of census information for project affected persons</w:t>
        </w:r>
      </w:ins>
    </w:p>
    <w:p w:rsidR="00363525" w:rsidRPr="00AE3918" w:rsidRDefault="00363525" w:rsidP="00363525">
      <w:pPr>
        <w:numPr>
          <w:ilvl w:val="0"/>
          <w:numId w:val="27"/>
        </w:numPr>
        <w:tabs>
          <w:tab w:val="clear" w:pos="720"/>
        </w:tabs>
        <w:spacing w:line="300" w:lineRule="auto"/>
        <w:ind w:left="374" w:hanging="374"/>
        <w:jc w:val="both"/>
        <w:rPr>
          <w:ins w:id="14453" w:author="user" w:date="2012-02-29T15:12:00Z"/>
          <w:rFonts w:ascii="Calibri" w:hAnsi="Calibri" w:cs="Arial"/>
          <w:sz w:val="22"/>
          <w:szCs w:val="22"/>
        </w:rPr>
      </w:pPr>
      <w:ins w:id="14454" w:author="user" w:date="2012-02-29T15:12:00Z">
        <w:r w:rsidRPr="00AE3918">
          <w:rPr>
            <w:rFonts w:ascii="Calibri" w:hAnsi="Calibri" w:cs="Arial"/>
            <w:sz w:val="22"/>
            <w:szCs w:val="22"/>
          </w:rPr>
          <w:t>Consultation and informal interview with project affected persons/households</w:t>
        </w:r>
      </w:ins>
    </w:p>
    <w:p w:rsidR="00363525" w:rsidRPr="00AE3918" w:rsidRDefault="00363525" w:rsidP="00363525">
      <w:pPr>
        <w:numPr>
          <w:ilvl w:val="0"/>
          <w:numId w:val="27"/>
        </w:numPr>
        <w:tabs>
          <w:tab w:val="clear" w:pos="720"/>
        </w:tabs>
        <w:spacing w:line="300" w:lineRule="auto"/>
        <w:ind w:left="374" w:hanging="374"/>
        <w:jc w:val="both"/>
        <w:rPr>
          <w:ins w:id="14455" w:author="user" w:date="2012-02-29T15:12:00Z"/>
          <w:rFonts w:ascii="Calibri" w:hAnsi="Calibri" w:cs="Arial"/>
          <w:sz w:val="22"/>
          <w:szCs w:val="22"/>
        </w:rPr>
      </w:pPr>
      <w:ins w:id="14456" w:author="user" w:date="2012-02-29T15:12:00Z">
        <w:r w:rsidRPr="00AE3918">
          <w:rPr>
            <w:rFonts w:ascii="Calibri" w:hAnsi="Calibri" w:cs="Arial"/>
            <w:sz w:val="22"/>
            <w:szCs w:val="22"/>
          </w:rPr>
          <w:t>Random sample survey of project affected persons</w:t>
        </w:r>
      </w:ins>
    </w:p>
    <w:p w:rsidR="00363525" w:rsidRPr="00AE3918" w:rsidRDefault="00363525" w:rsidP="00363525">
      <w:pPr>
        <w:numPr>
          <w:ilvl w:val="0"/>
          <w:numId w:val="27"/>
        </w:numPr>
        <w:tabs>
          <w:tab w:val="clear" w:pos="720"/>
        </w:tabs>
        <w:spacing w:line="300" w:lineRule="auto"/>
        <w:ind w:left="374" w:hanging="374"/>
        <w:jc w:val="both"/>
        <w:rPr>
          <w:ins w:id="14457" w:author="user" w:date="2012-02-29T15:12:00Z"/>
          <w:rFonts w:ascii="Calibri" w:hAnsi="Calibri" w:cs="Arial"/>
          <w:sz w:val="22"/>
          <w:szCs w:val="22"/>
        </w:rPr>
      </w:pPr>
      <w:ins w:id="14458" w:author="user" w:date="2012-02-29T15:12:00Z">
        <w:r w:rsidRPr="00AE3918">
          <w:rPr>
            <w:rFonts w:ascii="Calibri" w:hAnsi="Calibri" w:cs="Arial"/>
            <w:sz w:val="22"/>
            <w:szCs w:val="22"/>
          </w:rPr>
          <w:t>Key informants interview</w:t>
        </w:r>
      </w:ins>
    </w:p>
    <w:p w:rsidR="00363525" w:rsidRPr="00AE3918" w:rsidRDefault="00363525" w:rsidP="00363525">
      <w:pPr>
        <w:numPr>
          <w:ilvl w:val="0"/>
          <w:numId w:val="27"/>
        </w:numPr>
        <w:tabs>
          <w:tab w:val="clear" w:pos="720"/>
        </w:tabs>
        <w:spacing w:line="300" w:lineRule="auto"/>
        <w:ind w:left="374" w:hanging="374"/>
        <w:jc w:val="both"/>
        <w:rPr>
          <w:ins w:id="14459" w:author="user" w:date="2012-02-29T15:12:00Z"/>
          <w:rFonts w:ascii="Calibri" w:hAnsi="Calibri" w:cs="Arial"/>
          <w:sz w:val="22"/>
          <w:szCs w:val="22"/>
        </w:rPr>
      </w:pPr>
      <w:ins w:id="14460" w:author="user" w:date="2012-02-29T15:12:00Z">
        <w:r w:rsidRPr="00AE3918">
          <w:rPr>
            <w:rFonts w:ascii="Calibri" w:hAnsi="Calibri" w:cs="Arial"/>
            <w:sz w:val="22"/>
            <w:szCs w:val="22"/>
          </w:rPr>
          <w:t>PRA</w:t>
        </w:r>
      </w:ins>
    </w:p>
    <w:p w:rsidR="00363525" w:rsidRPr="00AE3918" w:rsidRDefault="00363525" w:rsidP="00363525">
      <w:pPr>
        <w:numPr>
          <w:ilvl w:val="0"/>
          <w:numId w:val="27"/>
        </w:numPr>
        <w:tabs>
          <w:tab w:val="clear" w:pos="720"/>
        </w:tabs>
        <w:spacing w:line="300" w:lineRule="auto"/>
        <w:ind w:left="374" w:hanging="374"/>
        <w:jc w:val="both"/>
        <w:rPr>
          <w:ins w:id="14461" w:author="user" w:date="2012-02-29T15:12:00Z"/>
          <w:rFonts w:ascii="Calibri" w:hAnsi="Calibri" w:cs="Arial"/>
          <w:sz w:val="22"/>
          <w:szCs w:val="22"/>
        </w:rPr>
      </w:pPr>
      <w:ins w:id="14462" w:author="user" w:date="2012-02-29T15:12:00Z">
        <w:r w:rsidRPr="00AE3918">
          <w:rPr>
            <w:rFonts w:ascii="Calibri" w:hAnsi="Calibri" w:cs="Arial"/>
            <w:sz w:val="22"/>
            <w:szCs w:val="22"/>
          </w:rPr>
          <w:t>FGD</w:t>
        </w:r>
      </w:ins>
    </w:p>
    <w:p w:rsidR="00363525" w:rsidRPr="00AE3918" w:rsidRDefault="00363525" w:rsidP="00363525">
      <w:pPr>
        <w:numPr>
          <w:ilvl w:val="0"/>
          <w:numId w:val="27"/>
        </w:numPr>
        <w:tabs>
          <w:tab w:val="clear" w:pos="720"/>
        </w:tabs>
        <w:spacing w:line="300" w:lineRule="auto"/>
        <w:ind w:left="374" w:hanging="374"/>
        <w:jc w:val="both"/>
        <w:rPr>
          <w:ins w:id="14463" w:author="user" w:date="2012-02-29T15:12:00Z"/>
          <w:rFonts w:ascii="Calibri" w:hAnsi="Calibri" w:cs="Arial"/>
          <w:sz w:val="22"/>
          <w:szCs w:val="22"/>
        </w:rPr>
      </w:pPr>
      <w:ins w:id="14464" w:author="user" w:date="2012-02-29T15:12:00Z">
        <w:r w:rsidRPr="00AE3918">
          <w:rPr>
            <w:rFonts w:ascii="Calibri" w:hAnsi="Calibri" w:cs="Arial"/>
            <w:sz w:val="22"/>
            <w:szCs w:val="22"/>
          </w:rPr>
          <w:t xml:space="preserve">Public consultation </w:t>
        </w:r>
      </w:ins>
    </w:p>
    <w:p w:rsidR="00363525" w:rsidRPr="00131AB9" w:rsidRDefault="00363525" w:rsidP="00363525">
      <w:pPr>
        <w:autoSpaceDE w:val="0"/>
        <w:autoSpaceDN w:val="0"/>
        <w:adjustRightInd w:val="0"/>
        <w:spacing w:line="300" w:lineRule="auto"/>
        <w:jc w:val="both"/>
        <w:rPr>
          <w:ins w:id="14465" w:author="user" w:date="2012-02-29T15:12:00Z"/>
          <w:rFonts w:ascii="Calibri" w:hAnsi="Calibri" w:cs="Arial"/>
          <w:b/>
          <w:sz w:val="10"/>
          <w:szCs w:val="10"/>
        </w:rPr>
      </w:pPr>
    </w:p>
    <w:p w:rsidR="00363525" w:rsidRPr="00AE3918" w:rsidRDefault="00363525" w:rsidP="00363525">
      <w:pPr>
        <w:autoSpaceDE w:val="0"/>
        <w:autoSpaceDN w:val="0"/>
        <w:adjustRightInd w:val="0"/>
        <w:spacing w:line="300" w:lineRule="auto"/>
        <w:jc w:val="both"/>
        <w:rPr>
          <w:ins w:id="14466" w:author="user" w:date="2012-02-29T15:12:00Z"/>
          <w:rFonts w:ascii="Calibri" w:hAnsi="Calibri" w:cs="Arial"/>
          <w:b/>
          <w:sz w:val="22"/>
          <w:szCs w:val="22"/>
        </w:rPr>
      </w:pPr>
      <w:ins w:id="14467" w:author="user" w:date="2012-02-29T15:12:00Z">
        <w:r w:rsidRPr="00AE3918">
          <w:rPr>
            <w:rFonts w:ascii="Calibri" w:hAnsi="Calibri" w:cs="Arial"/>
            <w:b/>
            <w:sz w:val="22"/>
            <w:szCs w:val="22"/>
          </w:rPr>
          <w:t>11.2 Monitoring Parameter, Method Schedule and Location</w:t>
        </w:r>
      </w:ins>
    </w:p>
    <w:p w:rsidR="00363525" w:rsidRPr="00AE3918" w:rsidRDefault="00363525" w:rsidP="00363525">
      <w:pPr>
        <w:autoSpaceDE w:val="0"/>
        <w:autoSpaceDN w:val="0"/>
        <w:adjustRightInd w:val="0"/>
        <w:spacing w:line="300" w:lineRule="auto"/>
        <w:jc w:val="both"/>
        <w:rPr>
          <w:ins w:id="14468" w:author="user" w:date="2012-02-29T15:12:00Z"/>
          <w:rFonts w:ascii="Calibri" w:hAnsi="Calibri" w:cs="Arial"/>
          <w:sz w:val="22"/>
          <w:szCs w:val="22"/>
        </w:rPr>
      </w:pPr>
      <w:ins w:id="14469" w:author="user" w:date="2012-02-29T15:12:00Z">
        <w:r w:rsidRPr="00AE3918">
          <w:rPr>
            <w:rFonts w:ascii="Calibri" w:hAnsi="Calibri" w:cs="Arial"/>
            <w:sz w:val="22"/>
            <w:szCs w:val="22"/>
          </w:rPr>
          <w:t>Land acquisition, compensation, resettlement and rehabilitation issues, damage of standing crop, occupational safety and employment are the major parameters of monitoring.</w:t>
        </w:r>
      </w:ins>
    </w:p>
    <w:p w:rsidR="00363525" w:rsidRPr="00131AB9" w:rsidRDefault="00363525" w:rsidP="00363525">
      <w:pPr>
        <w:autoSpaceDE w:val="0"/>
        <w:autoSpaceDN w:val="0"/>
        <w:adjustRightInd w:val="0"/>
        <w:spacing w:line="300" w:lineRule="auto"/>
        <w:jc w:val="both"/>
        <w:rPr>
          <w:ins w:id="14470" w:author="user" w:date="2012-02-29T15:12:00Z"/>
          <w:rFonts w:ascii="Calibri" w:hAnsi="Calibri" w:cs="Arial"/>
          <w:sz w:val="10"/>
          <w:szCs w:val="10"/>
        </w:rPr>
      </w:pPr>
    </w:p>
    <w:p w:rsidR="00363525" w:rsidRPr="00AE3918" w:rsidRDefault="00363525" w:rsidP="00363525">
      <w:pPr>
        <w:autoSpaceDE w:val="0"/>
        <w:autoSpaceDN w:val="0"/>
        <w:adjustRightInd w:val="0"/>
        <w:jc w:val="both"/>
        <w:rPr>
          <w:ins w:id="14471" w:author="user" w:date="2012-02-29T15:12:00Z"/>
          <w:rFonts w:ascii="Calibri" w:hAnsi="Calibri" w:cs="Arial"/>
          <w:b/>
          <w:bCs/>
          <w:sz w:val="22"/>
          <w:szCs w:val="22"/>
        </w:rPr>
      </w:pPr>
      <w:ins w:id="14472" w:author="user" w:date="2012-02-29T15:12:00Z">
        <w:r w:rsidRPr="00AE3918">
          <w:rPr>
            <w:rFonts w:ascii="Calibri" w:hAnsi="Calibri" w:cs="Arial"/>
            <w:b/>
            <w:bCs/>
            <w:sz w:val="22"/>
            <w:szCs w:val="22"/>
          </w:rPr>
          <w:t>Table 11.1 Monitoring Parameters, Method, Schedule and Location</w:t>
        </w:r>
      </w:ins>
    </w:p>
    <w:tbl>
      <w:tblPr>
        <w:tblW w:w="10090" w:type="dxa"/>
        <w:tblInd w:w="98" w:type="dxa"/>
        <w:tblLook w:val="04A0"/>
      </w:tblPr>
      <w:tblGrid>
        <w:gridCol w:w="2241"/>
        <w:gridCol w:w="2449"/>
        <w:gridCol w:w="2520"/>
        <w:gridCol w:w="1420"/>
        <w:gridCol w:w="1460"/>
      </w:tblGrid>
      <w:tr w:rsidR="00363525" w:rsidRPr="00AE3918" w:rsidTr="005A1FDF">
        <w:trPr>
          <w:trHeight w:val="300"/>
          <w:ins w:id="14473" w:author="user" w:date="2012-02-29T15:12:00Z"/>
        </w:trPr>
        <w:tc>
          <w:tcPr>
            <w:tcW w:w="2241" w:type="dxa"/>
            <w:tcBorders>
              <w:top w:val="single" w:sz="4" w:space="0" w:color="auto"/>
              <w:left w:val="single" w:sz="4" w:space="0" w:color="auto"/>
              <w:bottom w:val="single" w:sz="4" w:space="0" w:color="auto"/>
              <w:right w:val="single" w:sz="4" w:space="0" w:color="auto"/>
            </w:tcBorders>
            <w:shd w:val="clear" w:color="auto" w:fill="auto"/>
          </w:tcPr>
          <w:p w:rsidR="00363525" w:rsidRPr="00AE3918" w:rsidRDefault="00363525" w:rsidP="005A1FDF">
            <w:pPr>
              <w:jc w:val="center"/>
              <w:rPr>
                <w:ins w:id="14474" w:author="user" w:date="2012-02-29T15:12:00Z"/>
                <w:rFonts w:ascii="Calibri" w:hAnsi="Calibri" w:cs="Arial"/>
                <w:b/>
                <w:bCs/>
                <w:sz w:val="20"/>
                <w:szCs w:val="20"/>
              </w:rPr>
            </w:pPr>
            <w:ins w:id="14475" w:author="user" w:date="2012-02-29T15:12:00Z">
              <w:r w:rsidRPr="00AE3918">
                <w:rPr>
                  <w:rFonts w:ascii="Calibri" w:hAnsi="Calibri" w:cs="Arial"/>
                  <w:b/>
                  <w:bCs/>
                  <w:sz w:val="20"/>
                  <w:szCs w:val="20"/>
                </w:rPr>
                <w:t>Parameters</w:t>
              </w:r>
            </w:ins>
          </w:p>
        </w:tc>
        <w:tc>
          <w:tcPr>
            <w:tcW w:w="2449" w:type="dxa"/>
            <w:tcBorders>
              <w:top w:val="single" w:sz="4" w:space="0" w:color="auto"/>
              <w:left w:val="nil"/>
              <w:bottom w:val="single" w:sz="4" w:space="0" w:color="auto"/>
              <w:right w:val="single" w:sz="4" w:space="0" w:color="auto"/>
            </w:tcBorders>
            <w:shd w:val="clear" w:color="auto" w:fill="auto"/>
          </w:tcPr>
          <w:p w:rsidR="00363525" w:rsidRPr="00AE3918" w:rsidRDefault="00363525" w:rsidP="005A1FDF">
            <w:pPr>
              <w:jc w:val="center"/>
              <w:rPr>
                <w:ins w:id="14476" w:author="user" w:date="2012-02-29T15:12:00Z"/>
                <w:rFonts w:ascii="Calibri" w:hAnsi="Calibri" w:cs="Arial"/>
                <w:b/>
                <w:bCs/>
                <w:sz w:val="20"/>
                <w:szCs w:val="20"/>
              </w:rPr>
            </w:pPr>
            <w:ins w:id="14477" w:author="user" w:date="2012-02-29T15:12:00Z">
              <w:r w:rsidRPr="00AE3918">
                <w:rPr>
                  <w:rFonts w:ascii="Calibri" w:hAnsi="Calibri" w:cs="Arial"/>
                  <w:b/>
                  <w:bCs/>
                  <w:sz w:val="20"/>
                  <w:szCs w:val="20"/>
                </w:rPr>
                <w:t>Indicators</w:t>
              </w:r>
            </w:ins>
          </w:p>
        </w:tc>
        <w:tc>
          <w:tcPr>
            <w:tcW w:w="2520" w:type="dxa"/>
            <w:tcBorders>
              <w:top w:val="single" w:sz="4" w:space="0" w:color="auto"/>
              <w:left w:val="nil"/>
              <w:bottom w:val="single" w:sz="4" w:space="0" w:color="auto"/>
              <w:right w:val="single" w:sz="4" w:space="0" w:color="auto"/>
            </w:tcBorders>
            <w:shd w:val="clear" w:color="auto" w:fill="auto"/>
          </w:tcPr>
          <w:p w:rsidR="00363525" w:rsidRPr="00AE3918" w:rsidRDefault="00363525" w:rsidP="005A1FDF">
            <w:pPr>
              <w:jc w:val="center"/>
              <w:rPr>
                <w:ins w:id="14478" w:author="user" w:date="2012-02-29T15:12:00Z"/>
                <w:rFonts w:ascii="Calibri" w:hAnsi="Calibri" w:cs="Arial"/>
                <w:b/>
                <w:bCs/>
                <w:sz w:val="20"/>
                <w:szCs w:val="20"/>
              </w:rPr>
            </w:pPr>
            <w:ins w:id="14479" w:author="user" w:date="2012-02-29T15:12:00Z">
              <w:r w:rsidRPr="00AE3918">
                <w:rPr>
                  <w:rFonts w:ascii="Calibri" w:hAnsi="Calibri" w:cs="Arial"/>
                  <w:b/>
                  <w:bCs/>
                  <w:sz w:val="20"/>
                  <w:szCs w:val="20"/>
                </w:rPr>
                <w:t>Method</w:t>
              </w:r>
            </w:ins>
          </w:p>
        </w:tc>
        <w:tc>
          <w:tcPr>
            <w:tcW w:w="1420" w:type="dxa"/>
            <w:tcBorders>
              <w:top w:val="single" w:sz="4" w:space="0" w:color="auto"/>
              <w:left w:val="nil"/>
              <w:bottom w:val="single" w:sz="4" w:space="0" w:color="auto"/>
              <w:right w:val="single" w:sz="4" w:space="0" w:color="auto"/>
            </w:tcBorders>
            <w:shd w:val="clear" w:color="auto" w:fill="auto"/>
          </w:tcPr>
          <w:p w:rsidR="00363525" w:rsidRPr="00AE3918" w:rsidRDefault="00363525" w:rsidP="005A1FDF">
            <w:pPr>
              <w:jc w:val="center"/>
              <w:rPr>
                <w:ins w:id="14480" w:author="user" w:date="2012-02-29T15:12:00Z"/>
                <w:rFonts w:ascii="Calibri" w:hAnsi="Calibri" w:cs="Arial"/>
                <w:b/>
                <w:bCs/>
                <w:sz w:val="20"/>
                <w:szCs w:val="20"/>
              </w:rPr>
            </w:pPr>
            <w:ins w:id="14481" w:author="user" w:date="2012-02-29T15:12:00Z">
              <w:r w:rsidRPr="00AE3918">
                <w:rPr>
                  <w:rFonts w:ascii="Calibri" w:hAnsi="Calibri" w:cs="Arial"/>
                  <w:b/>
                  <w:bCs/>
                  <w:sz w:val="20"/>
                  <w:szCs w:val="20"/>
                </w:rPr>
                <w:t>Schedule</w:t>
              </w:r>
            </w:ins>
          </w:p>
        </w:tc>
        <w:tc>
          <w:tcPr>
            <w:tcW w:w="1460" w:type="dxa"/>
            <w:tcBorders>
              <w:top w:val="single" w:sz="4" w:space="0" w:color="auto"/>
              <w:left w:val="nil"/>
              <w:bottom w:val="single" w:sz="4" w:space="0" w:color="auto"/>
              <w:right w:val="single" w:sz="4" w:space="0" w:color="auto"/>
            </w:tcBorders>
            <w:shd w:val="clear" w:color="auto" w:fill="auto"/>
          </w:tcPr>
          <w:p w:rsidR="00363525" w:rsidRPr="00AE3918" w:rsidRDefault="00363525" w:rsidP="005A1FDF">
            <w:pPr>
              <w:rPr>
                <w:ins w:id="14482" w:author="user" w:date="2012-02-29T15:12:00Z"/>
                <w:rFonts w:ascii="Calibri" w:hAnsi="Calibri" w:cs="Arial"/>
                <w:b/>
                <w:bCs/>
                <w:sz w:val="20"/>
                <w:szCs w:val="20"/>
              </w:rPr>
            </w:pPr>
            <w:ins w:id="14483" w:author="user" w:date="2012-02-29T15:12:00Z">
              <w:r w:rsidRPr="00AE3918">
                <w:rPr>
                  <w:rFonts w:ascii="Calibri" w:hAnsi="Calibri" w:cs="Arial"/>
                  <w:b/>
                  <w:bCs/>
                  <w:sz w:val="20"/>
                  <w:szCs w:val="20"/>
                </w:rPr>
                <w:t>Location</w:t>
              </w:r>
            </w:ins>
          </w:p>
        </w:tc>
      </w:tr>
      <w:tr w:rsidR="00363525" w:rsidRPr="00AE3918" w:rsidTr="005A1FDF">
        <w:trPr>
          <w:trHeight w:val="600"/>
          <w:ins w:id="14484" w:author="user" w:date="2012-02-29T15:12:00Z"/>
        </w:trPr>
        <w:tc>
          <w:tcPr>
            <w:tcW w:w="2241" w:type="dxa"/>
            <w:tcBorders>
              <w:top w:val="nil"/>
              <w:left w:val="single" w:sz="4" w:space="0" w:color="auto"/>
              <w:bottom w:val="single" w:sz="4" w:space="0" w:color="auto"/>
              <w:right w:val="single" w:sz="4" w:space="0" w:color="auto"/>
            </w:tcBorders>
            <w:shd w:val="clear" w:color="auto" w:fill="auto"/>
          </w:tcPr>
          <w:p w:rsidR="00363525" w:rsidRPr="00AE3918" w:rsidRDefault="00363525" w:rsidP="005A1FDF">
            <w:pPr>
              <w:jc w:val="center"/>
              <w:rPr>
                <w:ins w:id="14485" w:author="user" w:date="2012-02-29T15:12:00Z"/>
                <w:rFonts w:ascii="Calibri" w:hAnsi="Calibri" w:cs="Arial"/>
                <w:b/>
                <w:bCs/>
                <w:sz w:val="20"/>
                <w:szCs w:val="20"/>
              </w:rPr>
            </w:pPr>
            <w:ins w:id="14486" w:author="user" w:date="2012-02-29T15:12:00Z">
              <w:r w:rsidRPr="00AE3918">
                <w:rPr>
                  <w:rFonts w:ascii="Calibri" w:hAnsi="Calibri" w:cs="Arial"/>
                  <w:b/>
                  <w:bCs/>
                  <w:sz w:val="20"/>
                  <w:szCs w:val="20"/>
                </w:rPr>
                <w:t>A. Construction Phase</w:t>
              </w:r>
            </w:ins>
          </w:p>
        </w:tc>
        <w:tc>
          <w:tcPr>
            <w:tcW w:w="2449" w:type="dxa"/>
            <w:tcBorders>
              <w:top w:val="nil"/>
              <w:left w:val="nil"/>
              <w:bottom w:val="single" w:sz="4" w:space="0" w:color="auto"/>
              <w:right w:val="single" w:sz="4" w:space="0" w:color="auto"/>
            </w:tcBorders>
            <w:shd w:val="clear" w:color="auto" w:fill="auto"/>
          </w:tcPr>
          <w:p w:rsidR="00363525" w:rsidRPr="00AE3918" w:rsidRDefault="00363525" w:rsidP="005A1FDF">
            <w:pPr>
              <w:jc w:val="center"/>
              <w:rPr>
                <w:ins w:id="14487" w:author="user" w:date="2012-02-29T15:12:00Z"/>
                <w:rFonts w:ascii="Calibri" w:hAnsi="Calibri" w:cs="Arial"/>
                <w:b/>
                <w:bCs/>
                <w:sz w:val="20"/>
                <w:szCs w:val="20"/>
              </w:rPr>
            </w:pPr>
            <w:ins w:id="14488" w:author="user" w:date="2012-02-29T15:12:00Z">
              <w:r w:rsidRPr="00AE3918">
                <w:rPr>
                  <w:rFonts w:ascii="Calibri" w:hAnsi="Calibri" w:cs="Arial"/>
                  <w:b/>
                  <w:bCs/>
                  <w:sz w:val="20"/>
                  <w:szCs w:val="20"/>
                </w:rPr>
                <w:t> </w:t>
              </w:r>
            </w:ins>
          </w:p>
        </w:tc>
        <w:tc>
          <w:tcPr>
            <w:tcW w:w="2520" w:type="dxa"/>
            <w:tcBorders>
              <w:top w:val="nil"/>
              <w:left w:val="nil"/>
              <w:bottom w:val="single" w:sz="4" w:space="0" w:color="auto"/>
              <w:right w:val="single" w:sz="4" w:space="0" w:color="auto"/>
            </w:tcBorders>
            <w:shd w:val="clear" w:color="auto" w:fill="auto"/>
          </w:tcPr>
          <w:p w:rsidR="00363525" w:rsidRPr="00AE3918" w:rsidRDefault="00363525" w:rsidP="005A1FDF">
            <w:pPr>
              <w:jc w:val="center"/>
              <w:rPr>
                <w:ins w:id="14489" w:author="user" w:date="2012-02-29T15:12:00Z"/>
                <w:rFonts w:ascii="Calibri" w:hAnsi="Calibri" w:cs="Arial"/>
                <w:b/>
                <w:bCs/>
                <w:sz w:val="20"/>
                <w:szCs w:val="20"/>
              </w:rPr>
            </w:pPr>
            <w:ins w:id="14490" w:author="user" w:date="2012-02-29T15:12:00Z">
              <w:r w:rsidRPr="00AE3918">
                <w:rPr>
                  <w:rFonts w:ascii="Calibri" w:hAnsi="Calibri" w:cs="Arial"/>
                  <w:b/>
                  <w:bCs/>
                  <w:sz w:val="20"/>
                  <w:szCs w:val="20"/>
                </w:rPr>
                <w:t> </w:t>
              </w:r>
            </w:ins>
          </w:p>
        </w:tc>
        <w:tc>
          <w:tcPr>
            <w:tcW w:w="1420" w:type="dxa"/>
            <w:tcBorders>
              <w:top w:val="nil"/>
              <w:left w:val="nil"/>
              <w:bottom w:val="single" w:sz="4" w:space="0" w:color="auto"/>
              <w:right w:val="single" w:sz="4" w:space="0" w:color="auto"/>
            </w:tcBorders>
            <w:shd w:val="clear" w:color="auto" w:fill="auto"/>
          </w:tcPr>
          <w:p w:rsidR="00363525" w:rsidRPr="00AE3918" w:rsidRDefault="00363525" w:rsidP="005A1FDF">
            <w:pPr>
              <w:jc w:val="center"/>
              <w:rPr>
                <w:ins w:id="14491" w:author="user" w:date="2012-02-29T15:12:00Z"/>
                <w:rFonts w:ascii="Calibri" w:hAnsi="Calibri" w:cs="Arial"/>
                <w:b/>
                <w:bCs/>
                <w:sz w:val="20"/>
                <w:szCs w:val="20"/>
              </w:rPr>
            </w:pPr>
            <w:ins w:id="14492" w:author="user" w:date="2012-02-29T15:12:00Z">
              <w:r w:rsidRPr="00AE3918">
                <w:rPr>
                  <w:rFonts w:ascii="Calibri" w:hAnsi="Calibri" w:cs="Arial"/>
                  <w:b/>
                  <w:bCs/>
                  <w:sz w:val="20"/>
                  <w:szCs w:val="20"/>
                </w:rPr>
                <w:t> </w:t>
              </w:r>
            </w:ins>
          </w:p>
        </w:tc>
        <w:tc>
          <w:tcPr>
            <w:tcW w:w="1460" w:type="dxa"/>
            <w:tcBorders>
              <w:top w:val="nil"/>
              <w:left w:val="nil"/>
              <w:bottom w:val="single" w:sz="4" w:space="0" w:color="auto"/>
              <w:right w:val="single" w:sz="4" w:space="0" w:color="auto"/>
            </w:tcBorders>
            <w:shd w:val="clear" w:color="auto" w:fill="auto"/>
          </w:tcPr>
          <w:p w:rsidR="00363525" w:rsidRPr="00AE3918" w:rsidRDefault="00363525" w:rsidP="005A1FDF">
            <w:pPr>
              <w:rPr>
                <w:ins w:id="14493" w:author="user" w:date="2012-02-29T15:12:00Z"/>
                <w:rFonts w:ascii="Calibri" w:hAnsi="Calibri" w:cs="Arial"/>
                <w:b/>
                <w:bCs/>
                <w:sz w:val="20"/>
                <w:szCs w:val="20"/>
              </w:rPr>
            </w:pPr>
            <w:ins w:id="14494" w:author="user" w:date="2012-02-29T15:12:00Z">
              <w:r w:rsidRPr="00AE3918">
                <w:rPr>
                  <w:rFonts w:ascii="Calibri" w:hAnsi="Calibri" w:cs="Arial"/>
                  <w:b/>
                  <w:bCs/>
                  <w:sz w:val="20"/>
                  <w:szCs w:val="20"/>
                </w:rPr>
                <w:t> </w:t>
              </w:r>
            </w:ins>
          </w:p>
        </w:tc>
      </w:tr>
      <w:tr w:rsidR="00363525" w:rsidRPr="00AE3918" w:rsidTr="005A1FDF">
        <w:trPr>
          <w:trHeight w:val="1110"/>
          <w:ins w:id="14495" w:author="user" w:date="2012-02-29T15:12:00Z"/>
        </w:trPr>
        <w:tc>
          <w:tcPr>
            <w:tcW w:w="2241" w:type="dxa"/>
            <w:tcBorders>
              <w:top w:val="nil"/>
              <w:left w:val="single" w:sz="4" w:space="0" w:color="auto"/>
              <w:bottom w:val="single" w:sz="4" w:space="0" w:color="auto"/>
              <w:right w:val="single" w:sz="4" w:space="0" w:color="auto"/>
            </w:tcBorders>
            <w:shd w:val="clear" w:color="auto" w:fill="auto"/>
          </w:tcPr>
          <w:p w:rsidR="00363525" w:rsidRPr="00AE3918" w:rsidRDefault="00363525" w:rsidP="005A1FDF">
            <w:pPr>
              <w:rPr>
                <w:ins w:id="14496" w:author="user" w:date="2012-02-29T15:12:00Z"/>
                <w:rFonts w:ascii="Calibri" w:hAnsi="Calibri" w:cs="Arial"/>
                <w:sz w:val="20"/>
                <w:szCs w:val="20"/>
              </w:rPr>
            </w:pPr>
            <w:ins w:id="14497" w:author="user" w:date="2012-02-29T15:12:00Z">
              <w:r w:rsidRPr="00AE3918">
                <w:rPr>
                  <w:rFonts w:ascii="Calibri" w:hAnsi="Calibri" w:cs="Arial"/>
                  <w:sz w:val="20"/>
                  <w:szCs w:val="20"/>
                </w:rPr>
                <w:t>Water supply</w:t>
              </w:r>
            </w:ins>
          </w:p>
        </w:tc>
        <w:tc>
          <w:tcPr>
            <w:tcW w:w="2449" w:type="dxa"/>
            <w:tcBorders>
              <w:top w:val="nil"/>
              <w:left w:val="nil"/>
              <w:bottom w:val="single" w:sz="4" w:space="0" w:color="auto"/>
              <w:right w:val="single" w:sz="4" w:space="0" w:color="auto"/>
            </w:tcBorders>
            <w:shd w:val="clear" w:color="auto" w:fill="auto"/>
          </w:tcPr>
          <w:p w:rsidR="00363525" w:rsidRPr="00AE3918" w:rsidRDefault="00363525" w:rsidP="005A1FDF">
            <w:pPr>
              <w:rPr>
                <w:ins w:id="14498" w:author="user" w:date="2012-02-29T15:12:00Z"/>
                <w:rFonts w:ascii="Calibri" w:hAnsi="Calibri" w:cs="Arial"/>
                <w:sz w:val="20"/>
                <w:szCs w:val="20"/>
              </w:rPr>
            </w:pPr>
            <w:ins w:id="14499" w:author="user" w:date="2012-02-29T15:12:00Z">
              <w:r w:rsidRPr="00AE3918">
                <w:rPr>
                  <w:rFonts w:ascii="Calibri" w:hAnsi="Calibri" w:cs="Arial"/>
                  <w:sz w:val="20"/>
                  <w:szCs w:val="20"/>
                </w:rPr>
                <w:t>Chemical and bacteriological parameters such as E. Coli.</w:t>
              </w:r>
            </w:ins>
          </w:p>
        </w:tc>
        <w:tc>
          <w:tcPr>
            <w:tcW w:w="2520" w:type="dxa"/>
            <w:tcBorders>
              <w:top w:val="nil"/>
              <w:left w:val="nil"/>
              <w:bottom w:val="single" w:sz="4" w:space="0" w:color="auto"/>
              <w:right w:val="single" w:sz="4" w:space="0" w:color="auto"/>
            </w:tcBorders>
            <w:shd w:val="clear" w:color="auto" w:fill="auto"/>
          </w:tcPr>
          <w:p w:rsidR="00363525" w:rsidRPr="00AE3918" w:rsidRDefault="00363525" w:rsidP="005A1FDF">
            <w:pPr>
              <w:rPr>
                <w:ins w:id="14500" w:author="user" w:date="2012-02-29T15:12:00Z"/>
                <w:rFonts w:ascii="Calibri" w:hAnsi="Calibri" w:cs="Arial"/>
                <w:sz w:val="20"/>
                <w:szCs w:val="20"/>
              </w:rPr>
            </w:pPr>
            <w:ins w:id="14501" w:author="user" w:date="2012-02-29T15:12:00Z">
              <w:r w:rsidRPr="00AE3918">
                <w:rPr>
                  <w:rFonts w:ascii="Calibri" w:hAnsi="Calibri" w:cs="Arial"/>
                  <w:sz w:val="20"/>
                  <w:szCs w:val="20"/>
                </w:rPr>
                <w:t>Sampling and laboratory analysis</w:t>
              </w:r>
            </w:ins>
          </w:p>
        </w:tc>
        <w:tc>
          <w:tcPr>
            <w:tcW w:w="1420" w:type="dxa"/>
            <w:tcBorders>
              <w:top w:val="nil"/>
              <w:left w:val="nil"/>
              <w:bottom w:val="single" w:sz="4" w:space="0" w:color="auto"/>
              <w:right w:val="single" w:sz="4" w:space="0" w:color="auto"/>
            </w:tcBorders>
            <w:shd w:val="clear" w:color="auto" w:fill="auto"/>
          </w:tcPr>
          <w:p w:rsidR="00363525" w:rsidRPr="00AE3918" w:rsidRDefault="00363525" w:rsidP="005A1FDF">
            <w:pPr>
              <w:rPr>
                <w:ins w:id="14502" w:author="user" w:date="2012-02-29T15:12:00Z"/>
                <w:rFonts w:ascii="Calibri" w:hAnsi="Calibri" w:cs="Arial"/>
                <w:sz w:val="20"/>
                <w:szCs w:val="20"/>
              </w:rPr>
            </w:pPr>
            <w:ins w:id="14503" w:author="user" w:date="2012-02-29T15:12:00Z">
              <w:r w:rsidRPr="00AE3918">
                <w:rPr>
                  <w:rFonts w:ascii="Calibri" w:hAnsi="Calibri" w:cs="Arial"/>
                  <w:sz w:val="20"/>
                  <w:szCs w:val="20"/>
                </w:rPr>
                <w:t>6 months</w:t>
              </w:r>
            </w:ins>
          </w:p>
        </w:tc>
        <w:tc>
          <w:tcPr>
            <w:tcW w:w="1460" w:type="dxa"/>
            <w:tcBorders>
              <w:top w:val="nil"/>
              <w:left w:val="nil"/>
              <w:bottom w:val="single" w:sz="4" w:space="0" w:color="auto"/>
              <w:right w:val="single" w:sz="4" w:space="0" w:color="auto"/>
            </w:tcBorders>
            <w:shd w:val="clear" w:color="auto" w:fill="auto"/>
          </w:tcPr>
          <w:p w:rsidR="00363525" w:rsidRPr="00AE3918" w:rsidRDefault="00363525" w:rsidP="005A1FDF">
            <w:pPr>
              <w:rPr>
                <w:ins w:id="14504" w:author="user" w:date="2012-02-29T15:12:00Z"/>
                <w:rFonts w:ascii="Calibri" w:hAnsi="Calibri" w:cs="Arial"/>
                <w:sz w:val="20"/>
                <w:szCs w:val="20"/>
              </w:rPr>
            </w:pPr>
            <w:ins w:id="14505" w:author="user" w:date="2012-02-29T15:12:00Z">
              <w:r w:rsidRPr="00AE3918">
                <w:rPr>
                  <w:rFonts w:ascii="Calibri" w:hAnsi="Calibri" w:cs="Arial"/>
                  <w:sz w:val="20"/>
                  <w:szCs w:val="20"/>
                </w:rPr>
                <w:t>Temporary camp and near by hotels, settlement etc.</w:t>
              </w:r>
            </w:ins>
          </w:p>
        </w:tc>
      </w:tr>
      <w:tr w:rsidR="00363525" w:rsidRPr="00AE3918" w:rsidTr="005A1FDF">
        <w:trPr>
          <w:trHeight w:val="1020"/>
          <w:ins w:id="14506" w:author="user" w:date="2012-02-29T15:12:00Z"/>
        </w:trPr>
        <w:tc>
          <w:tcPr>
            <w:tcW w:w="2241" w:type="dxa"/>
            <w:tcBorders>
              <w:top w:val="nil"/>
              <w:left w:val="single" w:sz="4" w:space="0" w:color="auto"/>
              <w:bottom w:val="single" w:sz="4" w:space="0" w:color="auto"/>
              <w:right w:val="single" w:sz="4" w:space="0" w:color="auto"/>
            </w:tcBorders>
            <w:shd w:val="clear" w:color="auto" w:fill="auto"/>
          </w:tcPr>
          <w:p w:rsidR="00363525" w:rsidRPr="00AE3918" w:rsidRDefault="00363525" w:rsidP="005A1FDF">
            <w:pPr>
              <w:rPr>
                <w:ins w:id="14507" w:author="user" w:date="2012-02-29T15:12:00Z"/>
                <w:rFonts w:ascii="Calibri" w:hAnsi="Calibri" w:cs="Arial"/>
                <w:sz w:val="20"/>
                <w:szCs w:val="20"/>
              </w:rPr>
            </w:pPr>
            <w:ins w:id="14508" w:author="user" w:date="2012-02-29T15:12:00Z">
              <w:r w:rsidRPr="00AE3918">
                <w:rPr>
                  <w:rFonts w:ascii="Calibri" w:hAnsi="Calibri" w:cs="Arial"/>
                  <w:sz w:val="20"/>
                  <w:szCs w:val="20"/>
                </w:rPr>
                <w:t>Public health</w:t>
              </w:r>
            </w:ins>
          </w:p>
        </w:tc>
        <w:tc>
          <w:tcPr>
            <w:tcW w:w="2449" w:type="dxa"/>
            <w:tcBorders>
              <w:top w:val="nil"/>
              <w:left w:val="nil"/>
              <w:bottom w:val="single" w:sz="4" w:space="0" w:color="auto"/>
              <w:right w:val="single" w:sz="4" w:space="0" w:color="auto"/>
            </w:tcBorders>
            <w:shd w:val="clear" w:color="auto" w:fill="auto"/>
          </w:tcPr>
          <w:p w:rsidR="00363525" w:rsidRPr="00AE3918" w:rsidRDefault="00363525" w:rsidP="005A1FDF">
            <w:pPr>
              <w:rPr>
                <w:ins w:id="14509" w:author="user" w:date="2012-02-29T15:12:00Z"/>
                <w:rFonts w:ascii="Calibri" w:hAnsi="Calibri" w:cs="Arial"/>
                <w:sz w:val="20"/>
                <w:szCs w:val="20"/>
              </w:rPr>
            </w:pPr>
            <w:ins w:id="14510" w:author="user" w:date="2012-02-29T15:12:00Z">
              <w:r w:rsidRPr="00AE3918">
                <w:rPr>
                  <w:rFonts w:ascii="Calibri" w:hAnsi="Calibri" w:cs="Arial"/>
                  <w:sz w:val="20"/>
                  <w:szCs w:val="20"/>
                </w:rPr>
                <w:t>Types of disease and incidence of disease in the project workers and local community</w:t>
              </w:r>
            </w:ins>
          </w:p>
        </w:tc>
        <w:tc>
          <w:tcPr>
            <w:tcW w:w="2520" w:type="dxa"/>
            <w:tcBorders>
              <w:top w:val="nil"/>
              <w:left w:val="nil"/>
              <w:bottom w:val="single" w:sz="4" w:space="0" w:color="auto"/>
              <w:right w:val="single" w:sz="4" w:space="0" w:color="auto"/>
            </w:tcBorders>
            <w:shd w:val="clear" w:color="auto" w:fill="auto"/>
          </w:tcPr>
          <w:p w:rsidR="00363525" w:rsidRPr="00AE3918" w:rsidRDefault="00363525" w:rsidP="005A1FDF">
            <w:pPr>
              <w:rPr>
                <w:ins w:id="14511" w:author="user" w:date="2012-02-29T15:12:00Z"/>
                <w:rFonts w:ascii="Calibri" w:hAnsi="Calibri" w:cs="Arial"/>
                <w:sz w:val="20"/>
                <w:szCs w:val="20"/>
              </w:rPr>
            </w:pPr>
            <w:ins w:id="14512" w:author="user" w:date="2012-02-29T15:12:00Z">
              <w:r w:rsidRPr="00AE3918">
                <w:rPr>
                  <w:rFonts w:ascii="Calibri" w:hAnsi="Calibri" w:cs="Arial"/>
                  <w:sz w:val="20"/>
                  <w:szCs w:val="20"/>
                </w:rPr>
                <w:t>Meeting and discussion with local health posts and district hospitals</w:t>
              </w:r>
            </w:ins>
          </w:p>
        </w:tc>
        <w:tc>
          <w:tcPr>
            <w:tcW w:w="1420" w:type="dxa"/>
            <w:tcBorders>
              <w:top w:val="nil"/>
              <w:left w:val="nil"/>
              <w:bottom w:val="single" w:sz="4" w:space="0" w:color="auto"/>
              <w:right w:val="single" w:sz="4" w:space="0" w:color="auto"/>
            </w:tcBorders>
            <w:shd w:val="clear" w:color="auto" w:fill="auto"/>
          </w:tcPr>
          <w:p w:rsidR="00363525" w:rsidRPr="00AE3918" w:rsidRDefault="00363525" w:rsidP="005A1FDF">
            <w:pPr>
              <w:rPr>
                <w:ins w:id="14513" w:author="user" w:date="2012-02-29T15:12:00Z"/>
                <w:rFonts w:ascii="Calibri" w:hAnsi="Calibri" w:cs="Arial"/>
                <w:sz w:val="20"/>
                <w:szCs w:val="20"/>
              </w:rPr>
            </w:pPr>
            <w:ins w:id="14514" w:author="user" w:date="2012-02-29T15:12:00Z">
              <w:r w:rsidRPr="00AE3918">
                <w:rPr>
                  <w:rFonts w:ascii="Calibri" w:hAnsi="Calibri" w:cs="Arial"/>
                  <w:sz w:val="20"/>
                  <w:szCs w:val="20"/>
                </w:rPr>
                <w:t>Quarterly</w:t>
              </w:r>
            </w:ins>
          </w:p>
        </w:tc>
        <w:tc>
          <w:tcPr>
            <w:tcW w:w="1460" w:type="dxa"/>
            <w:tcBorders>
              <w:top w:val="nil"/>
              <w:left w:val="nil"/>
              <w:bottom w:val="single" w:sz="4" w:space="0" w:color="auto"/>
              <w:right w:val="single" w:sz="4" w:space="0" w:color="auto"/>
            </w:tcBorders>
            <w:shd w:val="clear" w:color="auto" w:fill="auto"/>
          </w:tcPr>
          <w:p w:rsidR="00363525" w:rsidRPr="00AE3918" w:rsidRDefault="00363525" w:rsidP="005A1FDF">
            <w:pPr>
              <w:rPr>
                <w:ins w:id="14515" w:author="user" w:date="2012-02-29T15:12:00Z"/>
                <w:rFonts w:ascii="Calibri" w:hAnsi="Calibri" w:cs="Arial"/>
                <w:sz w:val="20"/>
                <w:szCs w:val="20"/>
              </w:rPr>
            </w:pPr>
            <w:ins w:id="14516" w:author="user" w:date="2012-02-29T15:12:00Z">
              <w:r w:rsidRPr="00AE3918">
                <w:rPr>
                  <w:rFonts w:ascii="Calibri" w:hAnsi="Calibri" w:cs="Arial"/>
                  <w:sz w:val="20"/>
                  <w:szCs w:val="20"/>
                </w:rPr>
                <w:t>Project affected VDCs</w:t>
              </w:r>
            </w:ins>
          </w:p>
        </w:tc>
      </w:tr>
      <w:tr w:rsidR="00363525" w:rsidRPr="00AE3918" w:rsidTr="005A1FDF">
        <w:trPr>
          <w:trHeight w:val="975"/>
          <w:ins w:id="14517" w:author="user" w:date="2012-02-29T15:12:00Z"/>
        </w:trPr>
        <w:tc>
          <w:tcPr>
            <w:tcW w:w="2241" w:type="dxa"/>
            <w:tcBorders>
              <w:top w:val="nil"/>
              <w:left w:val="single" w:sz="4" w:space="0" w:color="auto"/>
              <w:bottom w:val="single" w:sz="4" w:space="0" w:color="auto"/>
              <w:right w:val="single" w:sz="4" w:space="0" w:color="auto"/>
            </w:tcBorders>
            <w:shd w:val="clear" w:color="auto" w:fill="auto"/>
          </w:tcPr>
          <w:p w:rsidR="00363525" w:rsidRPr="00AE3918" w:rsidRDefault="00363525" w:rsidP="005A1FDF">
            <w:pPr>
              <w:rPr>
                <w:ins w:id="14518" w:author="user" w:date="2012-02-29T15:12:00Z"/>
                <w:rFonts w:ascii="Calibri" w:hAnsi="Calibri" w:cs="Arial"/>
                <w:sz w:val="20"/>
                <w:szCs w:val="20"/>
              </w:rPr>
            </w:pPr>
            <w:ins w:id="14519" w:author="user" w:date="2012-02-29T15:12:00Z">
              <w:r w:rsidRPr="00AE3918">
                <w:rPr>
                  <w:rFonts w:ascii="Calibri" w:hAnsi="Calibri" w:cs="Arial"/>
                  <w:sz w:val="20"/>
                  <w:szCs w:val="20"/>
                </w:rPr>
                <w:t>Land  Acquisition</w:t>
              </w:r>
            </w:ins>
          </w:p>
        </w:tc>
        <w:tc>
          <w:tcPr>
            <w:tcW w:w="2449" w:type="dxa"/>
            <w:tcBorders>
              <w:top w:val="nil"/>
              <w:left w:val="nil"/>
              <w:bottom w:val="single" w:sz="4" w:space="0" w:color="auto"/>
              <w:right w:val="single" w:sz="4" w:space="0" w:color="auto"/>
            </w:tcBorders>
            <w:shd w:val="clear" w:color="auto" w:fill="auto"/>
          </w:tcPr>
          <w:p w:rsidR="00363525" w:rsidRPr="00AE3918" w:rsidRDefault="00363525" w:rsidP="005A1FDF">
            <w:pPr>
              <w:rPr>
                <w:ins w:id="14520" w:author="user" w:date="2012-02-29T15:12:00Z"/>
                <w:rFonts w:ascii="Calibri" w:hAnsi="Calibri" w:cs="Arial"/>
                <w:sz w:val="20"/>
                <w:szCs w:val="20"/>
              </w:rPr>
            </w:pPr>
            <w:ins w:id="14521" w:author="user" w:date="2012-02-29T15:12:00Z">
              <w:r w:rsidRPr="00AE3918">
                <w:rPr>
                  <w:rFonts w:ascii="Calibri" w:hAnsi="Calibri" w:cs="Arial"/>
                  <w:sz w:val="20"/>
                  <w:szCs w:val="20"/>
                </w:rPr>
                <w:t>Acquisition of land, lease of land and temporary disturbances in land</w:t>
              </w:r>
            </w:ins>
          </w:p>
        </w:tc>
        <w:tc>
          <w:tcPr>
            <w:tcW w:w="2520" w:type="dxa"/>
            <w:tcBorders>
              <w:top w:val="nil"/>
              <w:left w:val="nil"/>
              <w:bottom w:val="single" w:sz="4" w:space="0" w:color="auto"/>
              <w:right w:val="single" w:sz="4" w:space="0" w:color="auto"/>
            </w:tcBorders>
            <w:shd w:val="clear" w:color="auto" w:fill="auto"/>
          </w:tcPr>
          <w:p w:rsidR="00363525" w:rsidRPr="00AE3918" w:rsidRDefault="00363525" w:rsidP="005A1FDF">
            <w:pPr>
              <w:rPr>
                <w:ins w:id="14522" w:author="user" w:date="2012-02-29T15:12:00Z"/>
                <w:rFonts w:ascii="Calibri" w:hAnsi="Calibri" w:cs="Arial"/>
                <w:sz w:val="20"/>
                <w:szCs w:val="20"/>
              </w:rPr>
            </w:pPr>
            <w:ins w:id="14523" w:author="user" w:date="2012-02-29T15:12:00Z">
              <w:r w:rsidRPr="00AE3918">
                <w:rPr>
                  <w:rFonts w:ascii="Calibri" w:hAnsi="Calibri" w:cs="Arial"/>
                  <w:sz w:val="20"/>
                  <w:szCs w:val="20"/>
                </w:rPr>
                <w:t>Cross checking the list of compensation</w:t>
              </w:r>
            </w:ins>
          </w:p>
        </w:tc>
        <w:tc>
          <w:tcPr>
            <w:tcW w:w="1420" w:type="dxa"/>
            <w:tcBorders>
              <w:top w:val="nil"/>
              <w:left w:val="nil"/>
              <w:bottom w:val="single" w:sz="4" w:space="0" w:color="auto"/>
              <w:right w:val="single" w:sz="4" w:space="0" w:color="auto"/>
            </w:tcBorders>
            <w:shd w:val="clear" w:color="auto" w:fill="auto"/>
          </w:tcPr>
          <w:p w:rsidR="00363525" w:rsidRPr="00AE3918" w:rsidRDefault="00363525" w:rsidP="005A1FDF">
            <w:pPr>
              <w:rPr>
                <w:ins w:id="14524" w:author="user" w:date="2012-02-29T15:12:00Z"/>
                <w:rFonts w:ascii="Calibri" w:hAnsi="Calibri" w:cs="Arial"/>
                <w:sz w:val="20"/>
                <w:szCs w:val="20"/>
              </w:rPr>
            </w:pPr>
            <w:ins w:id="14525" w:author="user" w:date="2012-02-29T15:12:00Z">
              <w:r w:rsidRPr="00AE3918">
                <w:rPr>
                  <w:rFonts w:ascii="Calibri" w:hAnsi="Calibri" w:cs="Arial"/>
                  <w:sz w:val="20"/>
                  <w:szCs w:val="20"/>
                </w:rPr>
                <w:t>Quarterly</w:t>
              </w:r>
            </w:ins>
          </w:p>
        </w:tc>
        <w:tc>
          <w:tcPr>
            <w:tcW w:w="1460" w:type="dxa"/>
            <w:tcBorders>
              <w:top w:val="nil"/>
              <w:left w:val="nil"/>
              <w:bottom w:val="single" w:sz="4" w:space="0" w:color="auto"/>
              <w:right w:val="single" w:sz="4" w:space="0" w:color="auto"/>
            </w:tcBorders>
            <w:shd w:val="clear" w:color="auto" w:fill="auto"/>
          </w:tcPr>
          <w:p w:rsidR="00363525" w:rsidRPr="00AE3918" w:rsidRDefault="00363525" w:rsidP="005A1FDF">
            <w:pPr>
              <w:rPr>
                <w:ins w:id="14526" w:author="user" w:date="2012-02-29T15:12:00Z"/>
                <w:rFonts w:ascii="Calibri" w:hAnsi="Calibri" w:cs="Arial"/>
                <w:sz w:val="20"/>
                <w:szCs w:val="20"/>
              </w:rPr>
            </w:pPr>
            <w:ins w:id="14527" w:author="user" w:date="2012-02-29T15:12:00Z">
              <w:r w:rsidRPr="00AE3918">
                <w:rPr>
                  <w:rFonts w:ascii="Calibri" w:hAnsi="Calibri" w:cs="Arial"/>
                  <w:sz w:val="20"/>
                  <w:szCs w:val="20"/>
                </w:rPr>
                <w:t>Tower pad , RoW and leased area</w:t>
              </w:r>
            </w:ins>
          </w:p>
        </w:tc>
      </w:tr>
      <w:tr w:rsidR="00363525" w:rsidRPr="00AE3918" w:rsidTr="005A1FDF">
        <w:trPr>
          <w:trHeight w:val="945"/>
          <w:ins w:id="14528" w:author="user" w:date="2012-02-29T15:12:00Z"/>
        </w:trPr>
        <w:tc>
          <w:tcPr>
            <w:tcW w:w="2241" w:type="dxa"/>
            <w:tcBorders>
              <w:top w:val="nil"/>
              <w:left w:val="single" w:sz="4" w:space="0" w:color="auto"/>
              <w:bottom w:val="single" w:sz="4" w:space="0" w:color="auto"/>
              <w:right w:val="single" w:sz="4" w:space="0" w:color="auto"/>
            </w:tcBorders>
            <w:shd w:val="clear" w:color="auto" w:fill="auto"/>
          </w:tcPr>
          <w:p w:rsidR="00363525" w:rsidRPr="00AE3918" w:rsidRDefault="00363525" w:rsidP="005A1FDF">
            <w:pPr>
              <w:rPr>
                <w:ins w:id="14529" w:author="user" w:date="2012-02-29T15:12:00Z"/>
                <w:rFonts w:ascii="Calibri" w:hAnsi="Calibri" w:cs="Arial"/>
                <w:sz w:val="20"/>
                <w:szCs w:val="20"/>
              </w:rPr>
            </w:pPr>
            <w:ins w:id="14530" w:author="user" w:date="2012-02-29T15:12:00Z">
              <w:r w:rsidRPr="00AE3918">
                <w:rPr>
                  <w:rFonts w:ascii="Calibri" w:hAnsi="Calibri" w:cs="Arial"/>
                  <w:sz w:val="20"/>
                  <w:szCs w:val="20"/>
                </w:rPr>
                <w:t>House Acquisition</w:t>
              </w:r>
            </w:ins>
          </w:p>
        </w:tc>
        <w:tc>
          <w:tcPr>
            <w:tcW w:w="2449" w:type="dxa"/>
            <w:tcBorders>
              <w:top w:val="nil"/>
              <w:left w:val="nil"/>
              <w:bottom w:val="single" w:sz="4" w:space="0" w:color="auto"/>
              <w:right w:val="single" w:sz="4" w:space="0" w:color="auto"/>
            </w:tcBorders>
            <w:shd w:val="clear" w:color="auto" w:fill="auto"/>
          </w:tcPr>
          <w:p w:rsidR="00363525" w:rsidRPr="00AE3918" w:rsidRDefault="00363525" w:rsidP="005A1FDF">
            <w:pPr>
              <w:rPr>
                <w:ins w:id="14531" w:author="user" w:date="2012-02-29T15:12:00Z"/>
                <w:rFonts w:ascii="Calibri" w:hAnsi="Calibri" w:cs="Arial"/>
                <w:sz w:val="20"/>
                <w:szCs w:val="20"/>
              </w:rPr>
            </w:pPr>
            <w:ins w:id="14532" w:author="user" w:date="2012-02-29T15:12:00Z">
              <w:r w:rsidRPr="00AE3918">
                <w:rPr>
                  <w:rFonts w:ascii="Calibri" w:hAnsi="Calibri" w:cs="Arial"/>
                  <w:sz w:val="20"/>
                  <w:szCs w:val="20"/>
                </w:rPr>
                <w:t>Relocation of house, compensation, use of construction material etc</w:t>
              </w:r>
            </w:ins>
          </w:p>
        </w:tc>
        <w:tc>
          <w:tcPr>
            <w:tcW w:w="2520" w:type="dxa"/>
            <w:tcBorders>
              <w:top w:val="nil"/>
              <w:left w:val="nil"/>
              <w:bottom w:val="single" w:sz="4" w:space="0" w:color="auto"/>
              <w:right w:val="single" w:sz="4" w:space="0" w:color="auto"/>
            </w:tcBorders>
            <w:shd w:val="clear" w:color="auto" w:fill="auto"/>
          </w:tcPr>
          <w:p w:rsidR="00363525" w:rsidRPr="00AE3918" w:rsidRDefault="00363525" w:rsidP="005A1FDF">
            <w:pPr>
              <w:rPr>
                <w:ins w:id="14533" w:author="user" w:date="2012-02-29T15:12:00Z"/>
                <w:rFonts w:ascii="Calibri" w:hAnsi="Calibri" w:cs="Arial"/>
                <w:sz w:val="20"/>
                <w:szCs w:val="20"/>
              </w:rPr>
            </w:pPr>
            <w:ins w:id="14534" w:author="user" w:date="2012-02-29T15:12:00Z">
              <w:r w:rsidRPr="00AE3918">
                <w:rPr>
                  <w:rFonts w:ascii="Calibri" w:hAnsi="Calibri" w:cs="Arial"/>
                  <w:sz w:val="20"/>
                  <w:szCs w:val="20"/>
                </w:rPr>
                <w:t>Observation of new construction area, cross checking the list of compensation etc.</w:t>
              </w:r>
            </w:ins>
          </w:p>
        </w:tc>
        <w:tc>
          <w:tcPr>
            <w:tcW w:w="1420" w:type="dxa"/>
            <w:tcBorders>
              <w:top w:val="nil"/>
              <w:left w:val="nil"/>
              <w:bottom w:val="single" w:sz="4" w:space="0" w:color="auto"/>
              <w:right w:val="single" w:sz="4" w:space="0" w:color="auto"/>
            </w:tcBorders>
            <w:shd w:val="clear" w:color="auto" w:fill="auto"/>
          </w:tcPr>
          <w:p w:rsidR="00363525" w:rsidRPr="00AE3918" w:rsidRDefault="00363525" w:rsidP="005A1FDF">
            <w:pPr>
              <w:rPr>
                <w:ins w:id="14535" w:author="user" w:date="2012-02-29T15:12:00Z"/>
                <w:rFonts w:ascii="Calibri" w:hAnsi="Calibri" w:cs="Arial"/>
                <w:sz w:val="20"/>
                <w:szCs w:val="20"/>
              </w:rPr>
            </w:pPr>
            <w:ins w:id="14536" w:author="user" w:date="2012-02-29T15:12:00Z">
              <w:r w:rsidRPr="00AE3918">
                <w:rPr>
                  <w:rFonts w:ascii="Calibri" w:hAnsi="Calibri" w:cs="Arial"/>
                  <w:sz w:val="20"/>
                  <w:szCs w:val="20"/>
                </w:rPr>
                <w:t>Quarterly</w:t>
              </w:r>
            </w:ins>
          </w:p>
        </w:tc>
        <w:tc>
          <w:tcPr>
            <w:tcW w:w="1460" w:type="dxa"/>
            <w:tcBorders>
              <w:top w:val="nil"/>
              <w:left w:val="nil"/>
              <w:bottom w:val="single" w:sz="4" w:space="0" w:color="auto"/>
              <w:right w:val="single" w:sz="4" w:space="0" w:color="auto"/>
            </w:tcBorders>
            <w:shd w:val="clear" w:color="auto" w:fill="auto"/>
          </w:tcPr>
          <w:p w:rsidR="00363525" w:rsidRPr="00AE3918" w:rsidRDefault="00363525" w:rsidP="005A1FDF">
            <w:pPr>
              <w:rPr>
                <w:ins w:id="14537" w:author="user" w:date="2012-02-29T15:12:00Z"/>
                <w:rFonts w:ascii="Calibri" w:hAnsi="Calibri" w:cs="Arial"/>
                <w:sz w:val="20"/>
                <w:szCs w:val="20"/>
              </w:rPr>
            </w:pPr>
            <w:ins w:id="14538" w:author="user" w:date="2012-02-29T15:12:00Z">
              <w:r w:rsidRPr="00AE3918">
                <w:rPr>
                  <w:rFonts w:ascii="Calibri" w:hAnsi="Calibri" w:cs="Arial"/>
                  <w:sz w:val="20"/>
                  <w:szCs w:val="20"/>
                </w:rPr>
                <w:t>Affected area and relocation sites</w:t>
              </w:r>
            </w:ins>
          </w:p>
        </w:tc>
      </w:tr>
      <w:tr w:rsidR="00363525" w:rsidRPr="00AE3918" w:rsidTr="005A1FDF">
        <w:trPr>
          <w:trHeight w:val="1260"/>
          <w:ins w:id="14539" w:author="user" w:date="2012-02-29T15:12:00Z"/>
        </w:trPr>
        <w:tc>
          <w:tcPr>
            <w:tcW w:w="2241" w:type="dxa"/>
            <w:tcBorders>
              <w:top w:val="nil"/>
              <w:left w:val="single" w:sz="4" w:space="0" w:color="auto"/>
              <w:bottom w:val="single" w:sz="4" w:space="0" w:color="auto"/>
              <w:right w:val="single" w:sz="4" w:space="0" w:color="auto"/>
            </w:tcBorders>
            <w:shd w:val="clear" w:color="auto" w:fill="auto"/>
          </w:tcPr>
          <w:p w:rsidR="00363525" w:rsidRPr="00AE3918" w:rsidRDefault="00363525" w:rsidP="005A1FDF">
            <w:pPr>
              <w:rPr>
                <w:ins w:id="14540" w:author="user" w:date="2012-02-29T15:12:00Z"/>
                <w:rFonts w:ascii="Calibri" w:hAnsi="Calibri" w:cs="Arial"/>
                <w:sz w:val="20"/>
                <w:szCs w:val="20"/>
              </w:rPr>
            </w:pPr>
            <w:ins w:id="14541" w:author="user" w:date="2012-02-29T15:12:00Z">
              <w:r w:rsidRPr="00AE3918">
                <w:rPr>
                  <w:rFonts w:ascii="Calibri" w:hAnsi="Calibri" w:cs="Arial"/>
                  <w:sz w:val="20"/>
                  <w:szCs w:val="20"/>
                </w:rPr>
                <w:t>Crop</w:t>
              </w:r>
            </w:ins>
          </w:p>
        </w:tc>
        <w:tc>
          <w:tcPr>
            <w:tcW w:w="2449" w:type="dxa"/>
            <w:tcBorders>
              <w:top w:val="nil"/>
              <w:left w:val="nil"/>
              <w:bottom w:val="single" w:sz="4" w:space="0" w:color="auto"/>
              <w:right w:val="single" w:sz="4" w:space="0" w:color="auto"/>
            </w:tcBorders>
            <w:shd w:val="clear" w:color="auto" w:fill="auto"/>
          </w:tcPr>
          <w:p w:rsidR="00363525" w:rsidRPr="00AE3918" w:rsidRDefault="00363525" w:rsidP="005A1FDF">
            <w:pPr>
              <w:rPr>
                <w:ins w:id="14542" w:author="user" w:date="2012-02-29T15:12:00Z"/>
                <w:rFonts w:ascii="Calibri" w:hAnsi="Calibri" w:cs="Arial"/>
                <w:sz w:val="20"/>
                <w:szCs w:val="20"/>
              </w:rPr>
            </w:pPr>
            <w:ins w:id="14543" w:author="user" w:date="2012-02-29T15:12:00Z">
              <w:r w:rsidRPr="00AE3918">
                <w:rPr>
                  <w:rFonts w:ascii="Calibri" w:hAnsi="Calibri" w:cs="Arial"/>
                  <w:sz w:val="20"/>
                  <w:szCs w:val="20"/>
                </w:rPr>
                <w:t>Actual damage to standing crop or loss of cropping season for the particular area</w:t>
              </w:r>
            </w:ins>
          </w:p>
        </w:tc>
        <w:tc>
          <w:tcPr>
            <w:tcW w:w="2520" w:type="dxa"/>
            <w:tcBorders>
              <w:top w:val="nil"/>
              <w:left w:val="nil"/>
              <w:bottom w:val="single" w:sz="4" w:space="0" w:color="auto"/>
              <w:right w:val="single" w:sz="4" w:space="0" w:color="auto"/>
            </w:tcBorders>
            <w:shd w:val="clear" w:color="auto" w:fill="auto"/>
          </w:tcPr>
          <w:p w:rsidR="00363525" w:rsidRPr="00AE3918" w:rsidRDefault="00363525" w:rsidP="005A1FDF">
            <w:pPr>
              <w:rPr>
                <w:ins w:id="14544" w:author="user" w:date="2012-02-29T15:12:00Z"/>
                <w:rFonts w:ascii="Calibri" w:hAnsi="Calibri" w:cs="Arial"/>
                <w:sz w:val="20"/>
                <w:szCs w:val="20"/>
              </w:rPr>
            </w:pPr>
            <w:ins w:id="14545" w:author="user" w:date="2012-02-29T15:12:00Z">
              <w:r w:rsidRPr="00AE3918">
                <w:rPr>
                  <w:rFonts w:ascii="Calibri" w:hAnsi="Calibri" w:cs="Arial"/>
                  <w:sz w:val="20"/>
                  <w:szCs w:val="20"/>
                </w:rPr>
                <w:t>Observation and discussion</w:t>
              </w:r>
            </w:ins>
          </w:p>
        </w:tc>
        <w:tc>
          <w:tcPr>
            <w:tcW w:w="1420" w:type="dxa"/>
            <w:tcBorders>
              <w:top w:val="nil"/>
              <w:left w:val="nil"/>
              <w:bottom w:val="single" w:sz="4" w:space="0" w:color="auto"/>
              <w:right w:val="single" w:sz="4" w:space="0" w:color="auto"/>
            </w:tcBorders>
            <w:shd w:val="clear" w:color="auto" w:fill="auto"/>
          </w:tcPr>
          <w:p w:rsidR="00363525" w:rsidRPr="00AE3918" w:rsidRDefault="00363525" w:rsidP="005A1FDF">
            <w:pPr>
              <w:rPr>
                <w:ins w:id="14546" w:author="user" w:date="2012-02-29T15:12:00Z"/>
                <w:rFonts w:ascii="Calibri" w:hAnsi="Calibri" w:cs="Arial"/>
                <w:sz w:val="20"/>
                <w:szCs w:val="20"/>
              </w:rPr>
            </w:pPr>
            <w:ins w:id="14547" w:author="user" w:date="2012-02-29T15:12:00Z">
              <w:r w:rsidRPr="00AE3918">
                <w:rPr>
                  <w:rFonts w:ascii="Calibri" w:hAnsi="Calibri" w:cs="Arial"/>
                  <w:sz w:val="20"/>
                  <w:szCs w:val="20"/>
                </w:rPr>
                <w:t>Weekly</w:t>
              </w:r>
            </w:ins>
          </w:p>
        </w:tc>
        <w:tc>
          <w:tcPr>
            <w:tcW w:w="1460" w:type="dxa"/>
            <w:tcBorders>
              <w:top w:val="nil"/>
              <w:left w:val="nil"/>
              <w:bottom w:val="single" w:sz="4" w:space="0" w:color="auto"/>
              <w:right w:val="single" w:sz="4" w:space="0" w:color="auto"/>
            </w:tcBorders>
            <w:shd w:val="clear" w:color="auto" w:fill="auto"/>
          </w:tcPr>
          <w:p w:rsidR="00363525" w:rsidRPr="00AE3918" w:rsidRDefault="00363525" w:rsidP="005A1FDF">
            <w:pPr>
              <w:rPr>
                <w:ins w:id="14548" w:author="user" w:date="2012-02-29T15:12:00Z"/>
                <w:rFonts w:ascii="Calibri" w:hAnsi="Calibri" w:cs="Arial"/>
                <w:sz w:val="20"/>
                <w:szCs w:val="20"/>
              </w:rPr>
            </w:pPr>
            <w:ins w:id="14549" w:author="user" w:date="2012-02-29T15:12:00Z">
              <w:r w:rsidRPr="00AE3918">
                <w:rPr>
                  <w:rFonts w:ascii="Calibri" w:hAnsi="Calibri" w:cs="Arial"/>
                  <w:sz w:val="20"/>
                  <w:szCs w:val="20"/>
                </w:rPr>
                <w:t>Tower pad , RoW and leased area</w:t>
              </w:r>
            </w:ins>
          </w:p>
        </w:tc>
      </w:tr>
      <w:tr w:rsidR="00363525" w:rsidRPr="00AE3918" w:rsidTr="005A1FDF">
        <w:trPr>
          <w:trHeight w:val="690"/>
          <w:ins w:id="14550" w:author="user" w:date="2012-02-29T15:12:00Z"/>
        </w:trPr>
        <w:tc>
          <w:tcPr>
            <w:tcW w:w="2241" w:type="dxa"/>
            <w:tcBorders>
              <w:top w:val="nil"/>
              <w:left w:val="single" w:sz="4" w:space="0" w:color="auto"/>
              <w:bottom w:val="single" w:sz="4" w:space="0" w:color="auto"/>
              <w:right w:val="single" w:sz="4" w:space="0" w:color="auto"/>
            </w:tcBorders>
            <w:shd w:val="clear" w:color="auto" w:fill="auto"/>
          </w:tcPr>
          <w:p w:rsidR="00363525" w:rsidRPr="00AE3918" w:rsidRDefault="00363525" w:rsidP="005A1FDF">
            <w:pPr>
              <w:rPr>
                <w:ins w:id="14551" w:author="user" w:date="2012-02-29T15:12:00Z"/>
                <w:rFonts w:ascii="Calibri" w:hAnsi="Calibri" w:cs="Arial"/>
                <w:sz w:val="20"/>
                <w:szCs w:val="20"/>
              </w:rPr>
            </w:pPr>
            <w:ins w:id="14552" w:author="user" w:date="2012-02-29T15:12:00Z">
              <w:r w:rsidRPr="00AE3918">
                <w:rPr>
                  <w:rFonts w:ascii="Calibri" w:hAnsi="Calibri" w:cs="Arial"/>
                  <w:sz w:val="20"/>
                  <w:szCs w:val="20"/>
                </w:rPr>
                <w:t>Economy</w:t>
              </w:r>
            </w:ins>
          </w:p>
        </w:tc>
        <w:tc>
          <w:tcPr>
            <w:tcW w:w="2449" w:type="dxa"/>
            <w:tcBorders>
              <w:top w:val="nil"/>
              <w:left w:val="nil"/>
              <w:bottom w:val="single" w:sz="4" w:space="0" w:color="auto"/>
              <w:right w:val="single" w:sz="4" w:space="0" w:color="auto"/>
            </w:tcBorders>
            <w:shd w:val="clear" w:color="auto" w:fill="auto"/>
          </w:tcPr>
          <w:p w:rsidR="00363525" w:rsidRPr="00AE3918" w:rsidRDefault="00363525" w:rsidP="005A1FDF">
            <w:pPr>
              <w:rPr>
                <w:ins w:id="14553" w:author="user" w:date="2012-02-29T15:12:00Z"/>
                <w:rFonts w:ascii="Calibri" w:hAnsi="Calibri" w:cs="Arial"/>
                <w:sz w:val="20"/>
                <w:szCs w:val="20"/>
              </w:rPr>
            </w:pPr>
            <w:ins w:id="14554" w:author="user" w:date="2012-02-29T15:12:00Z">
              <w:r w:rsidRPr="00AE3918">
                <w:rPr>
                  <w:rFonts w:ascii="Calibri" w:hAnsi="Calibri" w:cs="Arial"/>
                  <w:sz w:val="20"/>
                  <w:szCs w:val="20"/>
                </w:rPr>
                <w:t>Local employment,  rental, sell of consumable goods</w:t>
              </w:r>
            </w:ins>
          </w:p>
        </w:tc>
        <w:tc>
          <w:tcPr>
            <w:tcW w:w="2520" w:type="dxa"/>
            <w:tcBorders>
              <w:top w:val="nil"/>
              <w:left w:val="nil"/>
              <w:bottom w:val="single" w:sz="4" w:space="0" w:color="auto"/>
              <w:right w:val="single" w:sz="4" w:space="0" w:color="auto"/>
            </w:tcBorders>
            <w:shd w:val="clear" w:color="auto" w:fill="auto"/>
          </w:tcPr>
          <w:p w:rsidR="00363525" w:rsidRPr="00AE3918" w:rsidRDefault="00363525" w:rsidP="005A1FDF">
            <w:pPr>
              <w:rPr>
                <w:ins w:id="14555" w:author="user" w:date="2012-02-29T15:12:00Z"/>
                <w:rFonts w:ascii="Calibri" w:hAnsi="Calibri" w:cs="Arial"/>
                <w:sz w:val="20"/>
                <w:szCs w:val="20"/>
              </w:rPr>
            </w:pPr>
            <w:ins w:id="14556" w:author="user" w:date="2012-02-29T15:12:00Z">
              <w:r w:rsidRPr="00AE3918">
                <w:rPr>
                  <w:rFonts w:ascii="Calibri" w:hAnsi="Calibri" w:cs="Arial"/>
                  <w:sz w:val="20"/>
                  <w:szCs w:val="20"/>
                </w:rPr>
                <w:t>Meeting and discussion with local communities</w:t>
              </w:r>
            </w:ins>
          </w:p>
        </w:tc>
        <w:tc>
          <w:tcPr>
            <w:tcW w:w="1420" w:type="dxa"/>
            <w:tcBorders>
              <w:top w:val="nil"/>
              <w:left w:val="nil"/>
              <w:bottom w:val="single" w:sz="4" w:space="0" w:color="auto"/>
              <w:right w:val="single" w:sz="4" w:space="0" w:color="auto"/>
            </w:tcBorders>
            <w:shd w:val="clear" w:color="auto" w:fill="auto"/>
          </w:tcPr>
          <w:p w:rsidR="00363525" w:rsidRPr="00AE3918" w:rsidRDefault="00363525" w:rsidP="005A1FDF">
            <w:pPr>
              <w:rPr>
                <w:ins w:id="14557" w:author="user" w:date="2012-02-29T15:12:00Z"/>
                <w:rFonts w:ascii="Calibri" w:hAnsi="Calibri" w:cs="Arial"/>
                <w:sz w:val="20"/>
                <w:szCs w:val="20"/>
              </w:rPr>
            </w:pPr>
            <w:ins w:id="14558" w:author="user" w:date="2012-02-29T15:12:00Z">
              <w:r w:rsidRPr="00AE3918">
                <w:rPr>
                  <w:rFonts w:ascii="Calibri" w:hAnsi="Calibri" w:cs="Arial"/>
                  <w:sz w:val="20"/>
                  <w:szCs w:val="20"/>
                </w:rPr>
                <w:t>Quarterly</w:t>
              </w:r>
            </w:ins>
          </w:p>
        </w:tc>
        <w:tc>
          <w:tcPr>
            <w:tcW w:w="1460" w:type="dxa"/>
            <w:tcBorders>
              <w:top w:val="nil"/>
              <w:left w:val="nil"/>
              <w:bottom w:val="single" w:sz="4" w:space="0" w:color="auto"/>
              <w:right w:val="single" w:sz="4" w:space="0" w:color="auto"/>
            </w:tcBorders>
            <w:shd w:val="clear" w:color="auto" w:fill="auto"/>
          </w:tcPr>
          <w:p w:rsidR="00363525" w:rsidRPr="00AE3918" w:rsidRDefault="00363525" w:rsidP="005A1FDF">
            <w:pPr>
              <w:rPr>
                <w:ins w:id="14559" w:author="user" w:date="2012-02-29T15:12:00Z"/>
                <w:rFonts w:ascii="Calibri" w:hAnsi="Calibri" w:cs="Arial"/>
                <w:sz w:val="20"/>
                <w:szCs w:val="20"/>
              </w:rPr>
            </w:pPr>
            <w:ins w:id="14560" w:author="user" w:date="2012-02-29T15:12:00Z">
              <w:r w:rsidRPr="00AE3918">
                <w:rPr>
                  <w:rFonts w:ascii="Calibri" w:hAnsi="Calibri" w:cs="Arial"/>
                  <w:sz w:val="20"/>
                  <w:szCs w:val="20"/>
                </w:rPr>
                <w:t>Project affected area</w:t>
              </w:r>
            </w:ins>
          </w:p>
        </w:tc>
      </w:tr>
      <w:tr w:rsidR="00363525" w:rsidRPr="00AE3918" w:rsidTr="005A1FDF">
        <w:trPr>
          <w:trHeight w:val="900"/>
          <w:ins w:id="14561" w:author="user" w:date="2012-02-29T15:12:00Z"/>
        </w:trPr>
        <w:tc>
          <w:tcPr>
            <w:tcW w:w="2241" w:type="dxa"/>
            <w:tcBorders>
              <w:top w:val="nil"/>
              <w:left w:val="single" w:sz="4" w:space="0" w:color="auto"/>
              <w:bottom w:val="single" w:sz="4" w:space="0" w:color="auto"/>
              <w:right w:val="single" w:sz="4" w:space="0" w:color="auto"/>
            </w:tcBorders>
            <w:shd w:val="clear" w:color="auto" w:fill="auto"/>
          </w:tcPr>
          <w:p w:rsidR="00363525" w:rsidRPr="00AE3918" w:rsidRDefault="00363525" w:rsidP="005A1FDF">
            <w:pPr>
              <w:rPr>
                <w:ins w:id="14562" w:author="user" w:date="2012-02-29T15:12:00Z"/>
                <w:rFonts w:ascii="Calibri" w:hAnsi="Calibri" w:cs="Arial"/>
                <w:sz w:val="20"/>
                <w:szCs w:val="20"/>
              </w:rPr>
            </w:pPr>
            <w:ins w:id="14563" w:author="user" w:date="2012-02-29T15:12:00Z">
              <w:r w:rsidRPr="00AE3918">
                <w:rPr>
                  <w:rFonts w:ascii="Calibri" w:hAnsi="Calibri" w:cs="Arial"/>
                  <w:sz w:val="20"/>
                  <w:szCs w:val="20"/>
                </w:rPr>
                <w:t>First Aid</w:t>
              </w:r>
            </w:ins>
          </w:p>
        </w:tc>
        <w:tc>
          <w:tcPr>
            <w:tcW w:w="2449" w:type="dxa"/>
            <w:tcBorders>
              <w:top w:val="nil"/>
              <w:left w:val="nil"/>
              <w:bottom w:val="single" w:sz="4" w:space="0" w:color="auto"/>
              <w:right w:val="single" w:sz="4" w:space="0" w:color="auto"/>
            </w:tcBorders>
            <w:shd w:val="clear" w:color="auto" w:fill="auto"/>
          </w:tcPr>
          <w:p w:rsidR="00363525" w:rsidRPr="00AE3918" w:rsidRDefault="00363525" w:rsidP="005A1FDF">
            <w:pPr>
              <w:jc w:val="center"/>
              <w:rPr>
                <w:ins w:id="14564" w:author="user" w:date="2012-02-29T15:12:00Z"/>
                <w:rFonts w:ascii="Calibri" w:hAnsi="Calibri" w:cs="Arial"/>
                <w:sz w:val="20"/>
                <w:szCs w:val="20"/>
              </w:rPr>
            </w:pPr>
            <w:ins w:id="14565" w:author="user" w:date="2012-02-29T15:12:00Z">
              <w:r w:rsidRPr="00AE3918">
                <w:rPr>
                  <w:rFonts w:ascii="Calibri" w:hAnsi="Calibri" w:cs="Arial"/>
                  <w:sz w:val="20"/>
                  <w:szCs w:val="20"/>
                </w:rPr>
                <w:t>Availability of first Aid</w:t>
              </w:r>
            </w:ins>
          </w:p>
        </w:tc>
        <w:tc>
          <w:tcPr>
            <w:tcW w:w="2520" w:type="dxa"/>
            <w:tcBorders>
              <w:top w:val="nil"/>
              <w:left w:val="nil"/>
              <w:bottom w:val="single" w:sz="4" w:space="0" w:color="auto"/>
              <w:right w:val="single" w:sz="4" w:space="0" w:color="auto"/>
            </w:tcBorders>
            <w:shd w:val="clear" w:color="auto" w:fill="auto"/>
          </w:tcPr>
          <w:p w:rsidR="00363525" w:rsidRPr="00AE3918" w:rsidRDefault="00363525" w:rsidP="005A1FDF">
            <w:pPr>
              <w:rPr>
                <w:ins w:id="14566" w:author="user" w:date="2012-02-29T15:12:00Z"/>
                <w:rFonts w:ascii="Calibri" w:hAnsi="Calibri" w:cs="Arial"/>
                <w:sz w:val="20"/>
                <w:szCs w:val="20"/>
              </w:rPr>
            </w:pPr>
            <w:ins w:id="14567" w:author="user" w:date="2012-02-29T15:12:00Z">
              <w:r w:rsidRPr="00AE3918">
                <w:rPr>
                  <w:rFonts w:ascii="Calibri" w:hAnsi="Calibri" w:cs="Arial"/>
                  <w:sz w:val="20"/>
                  <w:szCs w:val="20"/>
                </w:rPr>
                <w:t>Observation and record review</w:t>
              </w:r>
            </w:ins>
          </w:p>
        </w:tc>
        <w:tc>
          <w:tcPr>
            <w:tcW w:w="1420" w:type="dxa"/>
            <w:tcBorders>
              <w:top w:val="nil"/>
              <w:left w:val="nil"/>
              <w:bottom w:val="single" w:sz="4" w:space="0" w:color="auto"/>
              <w:right w:val="single" w:sz="4" w:space="0" w:color="auto"/>
            </w:tcBorders>
            <w:shd w:val="clear" w:color="auto" w:fill="auto"/>
          </w:tcPr>
          <w:p w:rsidR="00363525" w:rsidRPr="00AE3918" w:rsidRDefault="00363525" w:rsidP="005A1FDF">
            <w:pPr>
              <w:rPr>
                <w:ins w:id="14568" w:author="user" w:date="2012-02-29T15:12:00Z"/>
                <w:rFonts w:ascii="Calibri" w:hAnsi="Calibri" w:cs="Arial"/>
                <w:sz w:val="20"/>
                <w:szCs w:val="20"/>
              </w:rPr>
            </w:pPr>
            <w:ins w:id="14569" w:author="user" w:date="2012-02-29T15:12:00Z">
              <w:r w:rsidRPr="00AE3918">
                <w:rPr>
                  <w:rFonts w:ascii="Calibri" w:hAnsi="Calibri" w:cs="Arial"/>
                  <w:sz w:val="20"/>
                  <w:szCs w:val="20"/>
                </w:rPr>
                <w:t>Periodic as per construction schedule</w:t>
              </w:r>
            </w:ins>
          </w:p>
        </w:tc>
        <w:tc>
          <w:tcPr>
            <w:tcW w:w="1460" w:type="dxa"/>
            <w:tcBorders>
              <w:top w:val="nil"/>
              <w:left w:val="nil"/>
              <w:bottom w:val="single" w:sz="4" w:space="0" w:color="auto"/>
              <w:right w:val="single" w:sz="4" w:space="0" w:color="auto"/>
            </w:tcBorders>
            <w:shd w:val="clear" w:color="auto" w:fill="auto"/>
          </w:tcPr>
          <w:p w:rsidR="00363525" w:rsidRPr="00AE3918" w:rsidRDefault="00363525" w:rsidP="005A1FDF">
            <w:pPr>
              <w:rPr>
                <w:ins w:id="14570" w:author="user" w:date="2012-02-29T15:12:00Z"/>
                <w:rFonts w:ascii="Calibri" w:hAnsi="Calibri" w:cs="Arial"/>
                <w:sz w:val="20"/>
                <w:szCs w:val="20"/>
              </w:rPr>
            </w:pPr>
            <w:ins w:id="14571" w:author="user" w:date="2012-02-29T15:12:00Z">
              <w:r w:rsidRPr="00AE3918">
                <w:rPr>
                  <w:rFonts w:ascii="Calibri" w:hAnsi="Calibri" w:cs="Arial"/>
                  <w:sz w:val="20"/>
                  <w:szCs w:val="20"/>
                </w:rPr>
                <w:t>Project site</w:t>
              </w:r>
            </w:ins>
          </w:p>
        </w:tc>
      </w:tr>
      <w:tr w:rsidR="00363525" w:rsidRPr="00AE3918" w:rsidTr="005A1FDF">
        <w:trPr>
          <w:trHeight w:val="600"/>
          <w:ins w:id="14572" w:author="user" w:date="2012-02-29T15:12:00Z"/>
        </w:trPr>
        <w:tc>
          <w:tcPr>
            <w:tcW w:w="2241" w:type="dxa"/>
            <w:tcBorders>
              <w:top w:val="nil"/>
              <w:left w:val="single" w:sz="4" w:space="0" w:color="auto"/>
              <w:bottom w:val="single" w:sz="4" w:space="0" w:color="auto"/>
              <w:right w:val="single" w:sz="4" w:space="0" w:color="auto"/>
            </w:tcBorders>
            <w:shd w:val="clear" w:color="auto" w:fill="auto"/>
          </w:tcPr>
          <w:p w:rsidR="00363525" w:rsidRPr="00AE3918" w:rsidRDefault="00363525" w:rsidP="005A1FDF">
            <w:pPr>
              <w:rPr>
                <w:ins w:id="14573" w:author="user" w:date="2012-02-29T15:12:00Z"/>
                <w:rFonts w:ascii="Calibri" w:hAnsi="Calibri" w:cs="Arial"/>
                <w:sz w:val="20"/>
                <w:szCs w:val="20"/>
              </w:rPr>
            </w:pPr>
            <w:ins w:id="14574" w:author="user" w:date="2012-02-29T15:12:00Z">
              <w:r w:rsidRPr="00AE3918">
                <w:rPr>
                  <w:rFonts w:ascii="Calibri" w:hAnsi="Calibri" w:cs="Arial"/>
                  <w:sz w:val="20"/>
                  <w:szCs w:val="20"/>
                </w:rPr>
                <w:t>Losing of life and disability</w:t>
              </w:r>
            </w:ins>
          </w:p>
        </w:tc>
        <w:tc>
          <w:tcPr>
            <w:tcW w:w="2449" w:type="dxa"/>
            <w:tcBorders>
              <w:top w:val="nil"/>
              <w:left w:val="nil"/>
              <w:bottom w:val="single" w:sz="4" w:space="0" w:color="auto"/>
              <w:right w:val="single" w:sz="4" w:space="0" w:color="auto"/>
            </w:tcBorders>
            <w:shd w:val="clear" w:color="auto" w:fill="auto"/>
          </w:tcPr>
          <w:p w:rsidR="00363525" w:rsidRPr="00AE3918" w:rsidRDefault="00363525" w:rsidP="005A1FDF">
            <w:pPr>
              <w:jc w:val="center"/>
              <w:rPr>
                <w:ins w:id="14575" w:author="user" w:date="2012-02-29T15:12:00Z"/>
                <w:rFonts w:ascii="Calibri" w:hAnsi="Calibri" w:cs="Arial"/>
                <w:sz w:val="20"/>
                <w:szCs w:val="20"/>
              </w:rPr>
            </w:pPr>
            <w:ins w:id="14576" w:author="user" w:date="2012-02-29T15:12:00Z">
              <w:r w:rsidRPr="00AE3918">
                <w:rPr>
                  <w:rFonts w:ascii="Calibri" w:hAnsi="Calibri" w:cs="Arial"/>
                  <w:sz w:val="20"/>
                  <w:szCs w:val="20"/>
                </w:rPr>
                <w:t>Compensation to losing of life and disability</w:t>
              </w:r>
            </w:ins>
          </w:p>
        </w:tc>
        <w:tc>
          <w:tcPr>
            <w:tcW w:w="2520" w:type="dxa"/>
            <w:tcBorders>
              <w:top w:val="nil"/>
              <w:left w:val="nil"/>
              <w:bottom w:val="single" w:sz="4" w:space="0" w:color="auto"/>
              <w:right w:val="single" w:sz="4" w:space="0" w:color="auto"/>
            </w:tcBorders>
            <w:shd w:val="clear" w:color="auto" w:fill="auto"/>
          </w:tcPr>
          <w:p w:rsidR="00363525" w:rsidRPr="00AE3918" w:rsidRDefault="00363525" w:rsidP="005A1FDF">
            <w:pPr>
              <w:rPr>
                <w:ins w:id="14577" w:author="user" w:date="2012-02-29T15:12:00Z"/>
                <w:rFonts w:ascii="Calibri" w:hAnsi="Calibri" w:cs="Arial"/>
                <w:sz w:val="20"/>
                <w:szCs w:val="20"/>
              </w:rPr>
            </w:pPr>
            <w:ins w:id="14578" w:author="user" w:date="2012-02-29T15:12:00Z">
              <w:r w:rsidRPr="00AE3918">
                <w:rPr>
                  <w:rFonts w:ascii="Calibri" w:hAnsi="Calibri" w:cs="Arial"/>
                  <w:sz w:val="20"/>
                  <w:szCs w:val="20"/>
                </w:rPr>
                <w:t>Interview/observation</w:t>
              </w:r>
            </w:ins>
          </w:p>
        </w:tc>
        <w:tc>
          <w:tcPr>
            <w:tcW w:w="1420" w:type="dxa"/>
            <w:tcBorders>
              <w:top w:val="nil"/>
              <w:left w:val="nil"/>
              <w:bottom w:val="single" w:sz="4" w:space="0" w:color="auto"/>
              <w:right w:val="single" w:sz="4" w:space="0" w:color="auto"/>
            </w:tcBorders>
            <w:shd w:val="clear" w:color="auto" w:fill="auto"/>
          </w:tcPr>
          <w:p w:rsidR="00363525" w:rsidRPr="00AE3918" w:rsidRDefault="00363525" w:rsidP="005A1FDF">
            <w:pPr>
              <w:rPr>
                <w:ins w:id="14579" w:author="user" w:date="2012-02-29T15:12:00Z"/>
                <w:rFonts w:ascii="Calibri" w:hAnsi="Calibri" w:cs="Arial"/>
                <w:sz w:val="20"/>
                <w:szCs w:val="20"/>
              </w:rPr>
            </w:pPr>
            <w:ins w:id="14580" w:author="user" w:date="2012-02-29T15:12:00Z">
              <w:r w:rsidRPr="00AE3918">
                <w:rPr>
                  <w:rFonts w:ascii="Calibri" w:hAnsi="Calibri" w:cs="Arial"/>
                  <w:sz w:val="20"/>
                  <w:szCs w:val="20"/>
                </w:rPr>
                <w:t xml:space="preserve">periodic </w:t>
              </w:r>
            </w:ins>
          </w:p>
        </w:tc>
        <w:tc>
          <w:tcPr>
            <w:tcW w:w="1460" w:type="dxa"/>
            <w:tcBorders>
              <w:top w:val="nil"/>
              <w:left w:val="nil"/>
              <w:bottom w:val="single" w:sz="4" w:space="0" w:color="auto"/>
              <w:right w:val="single" w:sz="4" w:space="0" w:color="auto"/>
            </w:tcBorders>
            <w:shd w:val="clear" w:color="auto" w:fill="auto"/>
          </w:tcPr>
          <w:p w:rsidR="00363525" w:rsidRPr="00AE3918" w:rsidRDefault="00363525" w:rsidP="005A1FDF">
            <w:pPr>
              <w:rPr>
                <w:ins w:id="14581" w:author="user" w:date="2012-02-29T15:12:00Z"/>
                <w:rFonts w:ascii="Calibri" w:hAnsi="Calibri" w:cs="Arial"/>
                <w:sz w:val="20"/>
                <w:szCs w:val="20"/>
              </w:rPr>
            </w:pPr>
            <w:ins w:id="14582" w:author="user" w:date="2012-02-29T15:12:00Z">
              <w:r w:rsidRPr="00AE3918">
                <w:rPr>
                  <w:rFonts w:ascii="Calibri" w:hAnsi="Calibri" w:cs="Arial"/>
                  <w:sz w:val="20"/>
                  <w:szCs w:val="20"/>
                </w:rPr>
                <w:t>Project site</w:t>
              </w:r>
            </w:ins>
          </w:p>
        </w:tc>
      </w:tr>
      <w:tr w:rsidR="00363525" w:rsidRPr="00AE3918" w:rsidTr="005A1FDF">
        <w:trPr>
          <w:trHeight w:val="1290"/>
          <w:ins w:id="14583" w:author="user" w:date="2012-02-29T15:12:00Z"/>
        </w:trPr>
        <w:tc>
          <w:tcPr>
            <w:tcW w:w="2241" w:type="dxa"/>
            <w:tcBorders>
              <w:top w:val="nil"/>
              <w:left w:val="single" w:sz="4" w:space="0" w:color="auto"/>
              <w:bottom w:val="single" w:sz="4" w:space="0" w:color="auto"/>
              <w:right w:val="single" w:sz="4" w:space="0" w:color="auto"/>
            </w:tcBorders>
            <w:shd w:val="clear" w:color="auto" w:fill="auto"/>
          </w:tcPr>
          <w:p w:rsidR="00363525" w:rsidRPr="00AE3918" w:rsidRDefault="00363525" w:rsidP="005A1FDF">
            <w:pPr>
              <w:rPr>
                <w:ins w:id="14584" w:author="user" w:date="2012-02-29T15:12:00Z"/>
                <w:rFonts w:ascii="Calibri" w:hAnsi="Calibri" w:cs="Arial"/>
                <w:sz w:val="20"/>
                <w:szCs w:val="20"/>
              </w:rPr>
            </w:pPr>
            <w:ins w:id="14585" w:author="user" w:date="2012-02-29T15:12:00Z">
              <w:r w:rsidRPr="00AE3918">
                <w:rPr>
                  <w:rFonts w:ascii="Calibri" w:hAnsi="Calibri" w:cs="Arial"/>
                  <w:sz w:val="20"/>
                  <w:szCs w:val="20"/>
                </w:rPr>
                <w:t>Occupational safety</w:t>
              </w:r>
            </w:ins>
          </w:p>
        </w:tc>
        <w:tc>
          <w:tcPr>
            <w:tcW w:w="2449" w:type="dxa"/>
            <w:tcBorders>
              <w:top w:val="nil"/>
              <w:left w:val="nil"/>
              <w:bottom w:val="single" w:sz="4" w:space="0" w:color="auto"/>
              <w:right w:val="single" w:sz="4" w:space="0" w:color="auto"/>
            </w:tcBorders>
            <w:shd w:val="clear" w:color="auto" w:fill="auto"/>
          </w:tcPr>
          <w:p w:rsidR="00363525" w:rsidRPr="00AE3918" w:rsidRDefault="00363525" w:rsidP="005A1FDF">
            <w:pPr>
              <w:rPr>
                <w:ins w:id="14586" w:author="user" w:date="2012-02-29T15:12:00Z"/>
                <w:rFonts w:ascii="Calibri" w:hAnsi="Calibri" w:cs="Arial"/>
                <w:sz w:val="20"/>
                <w:szCs w:val="20"/>
              </w:rPr>
            </w:pPr>
            <w:ins w:id="14587" w:author="user" w:date="2012-02-29T15:12:00Z">
              <w:r w:rsidRPr="00AE3918">
                <w:rPr>
                  <w:rFonts w:ascii="Calibri" w:hAnsi="Calibri" w:cs="Arial"/>
                  <w:sz w:val="20"/>
                  <w:szCs w:val="20"/>
                </w:rPr>
                <w:t>Adequacy of occupational safety measures (helmets, boots, warning signs etc.) and use of safety gears</w:t>
              </w:r>
            </w:ins>
          </w:p>
        </w:tc>
        <w:tc>
          <w:tcPr>
            <w:tcW w:w="2520" w:type="dxa"/>
            <w:tcBorders>
              <w:top w:val="nil"/>
              <w:left w:val="nil"/>
              <w:bottom w:val="single" w:sz="4" w:space="0" w:color="auto"/>
              <w:right w:val="single" w:sz="4" w:space="0" w:color="auto"/>
            </w:tcBorders>
            <w:shd w:val="clear" w:color="auto" w:fill="auto"/>
          </w:tcPr>
          <w:p w:rsidR="00363525" w:rsidRPr="00AE3918" w:rsidRDefault="00363525" w:rsidP="005A1FDF">
            <w:pPr>
              <w:rPr>
                <w:ins w:id="14588" w:author="user" w:date="2012-02-29T15:12:00Z"/>
                <w:rFonts w:ascii="Calibri" w:hAnsi="Calibri" w:cs="Arial"/>
                <w:sz w:val="20"/>
                <w:szCs w:val="20"/>
              </w:rPr>
            </w:pPr>
            <w:ins w:id="14589" w:author="user" w:date="2012-02-29T15:12:00Z">
              <w:r w:rsidRPr="00AE3918">
                <w:rPr>
                  <w:rFonts w:ascii="Calibri" w:hAnsi="Calibri" w:cs="Arial"/>
                  <w:sz w:val="20"/>
                  <w:szCs w:val="20"/>
                </w:rPr>
                <w:t>Interview/observation</w:t>
              </w:r>
            </w:ins>
          </w:p>
        </w:tc>
        <w:tc>
          <w:tcPr>
            <w:tcW w:w="1420" w:type="dxa"/>
            <w:tcBorders>
              <w:top w:val="nil"/>
              <w:left w:val="nil"/>
              <w:bottom w:val="single" w:sz="4" w:space="0" w:color="auto"/>
              <w:right w:val="single" w:sz="4" w:space="0" w:color="auto"/>
            </w:tcBorders>
            <w:shd w:val="clear" w:color="auto" w:fill="auto"/>
          </w:tcPr>
          <w:p w:rsidR="00363525" w:rsidRPr="00AE3918" w:rsidRDefault="00363525" w:rsidP="005A1FDF">
            <w:pPr>
              <w:rPr>
                <w:ins w:id="14590" w:author="user" w:date="2012-02-29T15:12:00Z"/>
                <w:rFonts w:ascii="Calibri" w:hAnsi="Calibri" w:cs="Arial"/>
                <w:sz w:val="20"/>
                <w:szCs w:val="20"/>
              </w:rPr>
            </w:pPr>
            <w:ins w:id="14591" w:author="user" w:date="2012-02-29T15:12:00Z">
              <w:r w:rsidRPr="00AE3918">
                <w:rPr>
                  <w:rFonts w:ascii="Calibri" w:hAnsi="Calibri" w:cs="Arial"/>
                  <w:sz w:val="20"/>
                  <w:szCs w:val="20"/>
                </w:rPr>
                <w:t>Periodic as per construction schedule</w:t>
              </w:r>
            </w:ins>
          </w:p>
        </w:tc>
        <w:tc>
          <w:tcPr>
            <w:tcW w:w="1460" w:type="dxa"/>
            <w:tcBorders>
              <w:top w:val="nil"/>
              <w:left w:val="nil"/>
              <w:bottom w:val="single" w:sz="4" w:space="0" w:color="auto"/>
              <w:right w:val="single" w:sz="4" w:space="0" w:color="auto"/>
            </w:tcBorders>
            <w:shd w:val="clear" w:color="auto" w:fill="auto"/>
          </w:tcPr>
          <w:p w:rsidR="00363525" w:rsidRPr="00AE3918" w:rsidRDefault="00363525" w:rsidP="005A1FDF">
            <w:pPr>
              <w:rPr>
                <w:ins w:id="14592" w:author="user" w:date="2012-02-29T15:12:00Z"/>
                <w:rFonts w:ascii="Calibri" w:hAnsi="Calibri" w:cs="Arial"/>
                <w:sz w:val="20"/>
                <w:szCs w:val="20"/>
              </w:rPr>
            </w:pPr>
            <w:ins w:id="14593" w:author="user" w:date="2012-02-29T15:12:00Z">
              <w:r w:rsidRPr="00AE3918">
                <w:rPr>
                  <w:rFonts w:ascii="Calibri" w:hAnsi="Calibri" w:cs="Arial"/>
                  <w:sz w:val="20"/>
                  <w:szCs w:val="20"/>
                </w:rPr>
                <w:t>Project site</w:t>
              </w:r>
            </w:ins>
          </w:p>
        </w:tc>
      </w:tr>
      <w:tr w:rsidR="00363525" w:rsidRPr="00AE3918" w:rsidTr="005A1FDF">
        <w:trPr>
          <w:trHeight w:val="900"/>
          <w:ins w:id="14594" w:author="user" w:date="2012-02-29T15:12:00Z"/>
        </w:trPr>
        <w:tc>
          <w:tcPr>
            <w:tcW w:w="2241" w:type="dxa"/>
            <w:tcBorders>
              <w:top w:val="nil"/>
              <w:left w:val="single" w:sz="4" w:space="0" w:color="auto"/>
              <w:bottom w:val="single" w:sz="4" w:space="0" w:color="auto"/>
              <w:right w:val="single" w:sz="4" w:space="0" w:color="auto"/>
            </w:tcBorders>
            <w:shd w:val="clear" w:color="auto" w:fill="auto"/>
          </w:tcPr>
          <w:p w:rsidR="00363525" w:rsidRPr="00AE3918" w:rsidRDefault="00363525" w:rsidP="005A1FDF">
            <w:pPr>
              <w:rPr>
                <w:ins w:id="14595" w:author="user" w:date="2012-02-29T15:12:00Z"/>
                <w:rFonts w:ascii="Calibri" w:hAnsi="Calibri" w:cs="Arial"/>
                <w:sz w:val="20"/>
                <w:szCs w:val="20"/>
              </w:rPr>
            </w:pPr>
            <w:ins w:id="14596" w:author="user" w:date="2012-02-29T15:12:00Z">
              <w:r w:rsidRPr="00AE3918">
                <w:rPr>
                  <w:rFonts w:ascii="Calibri" w:hAnsi="Calibri" w:cs="Arial"/>
                  <w:sz w:val="20"/>
                  <w:szCs w:val="20"/>
                </w:rPr>
                <w:t>Employment</w:t>
              </w:r>
            </w:ins>
          </w:p>
        </w:tc>
        <w:tc>
          <w:tcPr>
            <w:tcW w:w="2449" w:type="dxa"/>
            <w:tcBorders>
              <w:top w:val="nil"/>
              <w:left w:val="nil"/>
              <w:bottom w:val="single" w:sz="4" w:space="0" w:color="auto"/>
              <w:right w:val="single" w:sz="4" w:space="0" w:color="auto"/>
            </w:tcBorders>
            <w:shd w:val="clear" w:color="auto" w:fill="auto"/>
          </w:tcPr>
          <w:p w:rsidR="00363525" w:rsidRDefault="00363525" w:rsidP="005A1FDF">
            <w:pPr>
              <w:rPr>
                <w:ins w:id="14597" w:author="user" w:date="2012-02-29T15:12:00Z"/>
                <w:rFonts w:ascii="Calibri" w:hAnsi="Calibri" w:cs="Arial"/>
                <w:sz w:val="20"/>
                <w:szCs w:val="20"/>
              </w:rPr>
            </w:pPr>
            <w:ins w:id="14598" w:author="user" w:date="2012-02-29T15:12:00Z">
              <w:r w:rsidRPr="00AE3918">
                <w:rPr>
                  <w:rFonts w:ascii="Calibri" w:hAnsi="Calibri" w:cs="Arial"/>
                  <w:sz w:val="20"/>
                  <w:szCs w:val="20"/>
                </w:rPr>
                <w:t xml:space="preserve">Employment of local labor including women and children </w:t>
              </w:r>
            </w:ins>
          </w:p>
          <w:p w:rsidR="00363525" w:rsidRPr="00AE3918" w:rsidRDefault="00363525" w:rsidP="005A1FDF">
            <w:pPr>
              <w:rPr>
                <w:ins w:id="14599" w:author="user" w:date="2012-02-29T15:12:00Z"/>
                <w:rFonts w:ascii="Calibri" w:hAnsi="Calibri" w:cs="Arial"/>
                <w:sz w:val="20"/>
                <w:szCs w:val="20"/>
              </w:rPr>
            </w:pPr>
          </w:p>
        </w:tc>
        <w:tc>
          <w:tcPr>
            <w:tcW w:w="2520" w:type="dxa"/>
            <w:tcBorders>
              <w:top w:val="nil"/>
              <w:left w:val="nil"/>
              <w:bottom w:val="single" w:sz="4" w:space="0" w:color="auto"/>
              <w:right w:val="single" w:sz="4" w:space="0" w:color="auto"/>
            </w:tcBorders>
            <w:shd w:val="clear" w:color="auto" w:fill="auto"/>
          </w:tcPr>
          <w:p w:rsidR="00363525" w:rsidRPr="00AE3918" w:rsidRDefault="00363525" w:rsidP="005A1FDF">
            <w:pPr>
              <w:rPr>
                <w:ins w:id="14600" w:author="user" w:date="2012-02-29T15:12:00Z"/>
                <w:rFonts w:ascii="Calibri" w:hAnsi="Calibri" w:cs="Arial"/>
                <w:sz w:val="20"/>
                <w:szCs w:val="20"/>
              </w:rPr>
            </w:pPr>
            <w:ins w:id="14601" w:author="user" w:date="2012-02-29T15:12:00Z">
              <w:r w:rsidRPr="00AE3918">
                <w:rPr>
                  <w:rFonts w:ascii="Calibri" w:hAnsi="Calibri" w:cs="Arial"/>
                  <w:sz w:val="20"/>
                  <w:szCs w:val="20"/>
                </w:rPr>
                <w:t>Cross checking the list of employment</w:t>
              </w:r>
            </w:ins>
          </w:p>
        </w:tc>
        <w:tc>
          <w:tcPr>
            <w:tcW w:w="1420" w:type="dxa"/>
            <w:tcBorders>
              <w:top w:val="nil"/>
              <w:left w:val="nil"/>
              <w:bottom w:val="single" w:sz="4" w:space="0" w:color="auto"/>
              <w:right w:val="single" w:sz="4" w:space="0" w:color="auto"/>
            </w:tcBorders>
            <w:shd w:val="clear" w:color="auto" w:fill="auto"/>
          </w:tcPr>
          <w:p w:rsidR="00363525" w:rsidRPr="00AE3918" w:rsidRDefault="00363525" w:rsidP="005A1FDF">
            <w:pPr>
              <w:rPr>
                <w:ins w:id="14602" w:author="user" w:date="2012-02-29T15:12:00Z"/>
                <w:rFonts w:ascii="Calibri" w:hAnsi="Calibri" w:cs="Arial"/>
                <w:sz w:val="20"/>
                <w:szCs w:val="20"/>
              </w:rPr>
            </w:pPr>
            <w:ins w:id="14603" w:author="user" w:date="2012-02-29T15:12:00Z">
              <w:r w:rsidRPr="00AE3918">
                <w:rPr>
                  <w:rFonts w:ascii="Calibri" w:hAnsi="Calibri" w:cs="Arial"/>
                  <w:sz w:val="20"/>
                  <w:szCs w:val="20"/>
                </w:rPr>
                <w:t>Monthly</w:t>
              </w:r>
            </w:ins>
          </w:p>
        </w:tc>
        <w:tc>
          <w:tcPr>
            <w:tcW w:w="1460" w:type="dxa"/>
            <w:tcBorders>
              <w:top w:val="nil"/>
              <w:left w:val="nil"/>
              <w:bottom w:val="single" w:sz="4" w:space="0" w:color="auto"/>
              <w:right w:val="single" w:sz="4" w:space="0" w:color="auto"/>
            </w:tcBorders>
            <w:shd w:val="clear" w:color="auto" w:fill="auto"/>
          </w:tcPr>
          <w:p w:rsidR="00363525" w:rsidRPr="00AE3918" w:rsidRDefault="00363525" w:rsidP="005A1FDF">
            <w:pPr>
              <w:rPr>
                <w:ins w:id="14604" w:author="user" w:date="2012-02-29T15:12:00Z"/>
                <w:rFonts w:ascii="Calibri" w:hAnsi="Calibri" w:cs="Arial"/>
                <w:sz w:val="20"/>
                <w:szCs w:val="20"/>
              </w:rPr>
            </w:pPr>
            <w:ins w:id="14605" w:author="user" w:date="2012-02-29T15:12:00Z">
              <w:r w:rsidRPr="00AE3918">
                <w:rPr>
                  <w:rFonts w:ascii="Calibri" w:hAnsi="Calibri" w:cs="Arial"/>
                  <w:sz w:val="20"/>
                  <w:szCs w:val="20"/>
                </w:rPr>
                <w:t>Project site</w:t>
              </w:r>
            </w:ins>
          </w:p>
        </w:tc>
      </w:tr>
      <w:tr w:rsidR="00363525" w:rsidRPr="00AE3918" w:rsidTr="005A1FDF">
        <w:trPr>
          <w:trHeight w:val="1200"/>
          <w:ins w:id="14606" w:author="user" w:date="2012-02-29T15:12:00Z"/>
        </w:trPr>
        <w:tc>
          <w:tcPr>
            <w:tcW w:w="2241" w:type="dxa"/>
            <w:tcBorders>
              <w:top w:val="nil"/>
              <w:left w:val="single" w:sz="4" w:space="0" w:color="auto"/>
              <w:bottom w:val="single" w:sz="4" w:space="0" w:color="auto"/>
              <w:right w:val="single" w:sz="4" w:space="0" w:color="auto"/>
            </w:tcBorders>
            <w:shd w:val="clear" w:color="auto" w:fill="auto"/>
          </w:tcPr>
          <w:p w:rsidR="00363525" w:rsidRPr="00AE3918" w:rsidRDefault="00363525" w:rsidP="005A1FDF">
            <w:pPr>
              <w:rPr>
                <w:ins w:id="14607" w:author="user" w:date="2012-02-29T15:12:00Z"/>
                <w:rFonts w:ascii="Calibri" w:hAnsi="Calibri" w:cs="Arial"/>
                <w:sz w:val="20"/>
                <w:szCs w:val="20"/>
              </w:rPr>
            </w:pPr>
            <w:ins w:id="14608" w:author="user" w:date="2012-02-29T15:12:00Z">
              <w:r w:rsidRPr="00AE3918">
                <w:rPr>
                  <w:rFonts w:ascii="Calibri" w:hAnsi="Calibri" w:cs="Arial"/>
                  <w:sz w:val="20"/>
                  <w:szCs w:val="20"/>
                </w:rPr>
                <w:t>Camp site</w:t>
              </w:r>
            </w:ins>
          </w:p>
        </w:tc>
        <w:tc>
          <w:tcPr>
            <w:tcW w:w="2449" w:type="dxa"/>
            <w:tcBorders>
              <w:top w:val="nil"/>
              <w:left w:val="nil"/>
              <w:bottom w:val="single" w:sz="4" w:space="0" w:color="auto"/>
              <w:right w:val="single" w:sz="4" w:space="0" w:color="auto"/>
            </w:tcBorders>
            <w:shd w:val="clear" w:color="auto" w:fill="auto"/>
          </w:tcPr>
          <w:p w:rsidR="00363525" w:rsidRPr="00AE3918" w:rsidRDefault="00363525" w:rsidP="005A1FDF">
            <w:pPr>
              <w:rPr>
                <w:ins w:id="14609" w:author="user" w:date="2012-02-29T15:12:00Z"/>
                <w:rFonts w:ascii="Calibri" w:hAnsi="Calibri" w:cs="Arial"/>
                <w:sz w:val="20"/>
                <w:szCs w:val="20"/>
              </w:rPr>
            </w:pPr>
            <w:ins w:id="14610" w:author="user" w:date="2012-02-29T15:12:00Z">
              <w:r w:rsidRPr="00AE3918">
                <w:rPr>
                  <w:rFonts w:ascii="Calibri" w:hAnsi="Calibri" w:cs="Arial"/>
                  <w:sz w:val="20"/>
                  <w:szCs w:val="20"/>
                </w:rPr>
                <w:t>Campsite management including lodging arrangement and campsite facilities</w:t>
              </w:r>
            </w:ins>
          </w:p>
        </w:tc>
        <w:tc>
          <w:tcPr>
            <w:tcW w:w="2520" w:type="dxa"/>
            <w:tcBorders>
              <w:top w:val="nil"/>
              <w:left w:val="nil"/>
              <w:bottom w:val="single" w:sz="4" w:space="0" w:color="auto"/>
              <w:right w:val="single" w:sz="4" w:space="0" w:color="auto"/>
            </w:tcBorders>
            <w:shd w:val="clear" w:color="auto" w:fill="auto"/>
          </w:tcPr>
          <w:p w:rsidR="00363525" w:rsidRPr="00AE3918" w:rsidRDefault="00363525" w:rsidP="005A1FDF">
            <w:pPr>
              <w:rPr>
                <w:ins w:id="14611" w:author="user" w:date="2012-02-29T15:12:00Z"/>
                <w:rFonts w:ascii="Calibri" w:hAnsi="Calibri" w:cs="Arial"/>
                <w:sz w:val="20"/>
                <w:szCs w:val="20"/>
              </w:rPr>
            </w:pPr>
            <w:ins w:id="14612" w:author="user" w:date="2012-02-29T15:12:00Z">
              <w:r w:rsidRPr="00AE3918">
                <w:rPr>
                  <w:rFonts w:ascii="Calibri" w:hAnsi="Calibri" w:cs="Arial"/>
                  <w:sz w:val="20"/>
                  <w:szCs w:val="20"/>
                </w:rPr>
                <w:t>Site observation, interaction with laborers, contractors</w:t>
              </w:r>
            </w:ins>
          </w:p>
        </w:tc>
        <w:tc>
          <w:tcPr>
            <w:tcW w:w="1420" w:type="dxa"/>
            <w:tcBorders>
              <w:top w:val="nil"/>
              <w:left w:val="nil"/>
              <w:bottom w:val="single" w:sz="4" w:space="0" w:color="auto"/>
              <w:right w:val="single" w:sz="4" w:space="0" w:color="auto"/>
            </w:tcBorders>
            <w:shd w:val="clear" w:color="auto" w:fill="auto"/>
          </w:tcPr>
          <w:p w:rsidR="00363525" w:rsidRPr="00AE3918" w:rsidRDefault="00363525" w:rsidP="005A1FDF">
            <w:pPr>
              <w:jc w:val="center"/>
              <w:rPr>
                <w:ins w:id="14613" w:author="user" w:date="2012-02-29T15:12:00Z"/>
                <w:rFonts w:ascii="Calibri" w:hAnsi="Calibri" w:cs="Arial"/>
                <w:sz w:val="20"/>
                <w:szCs w:val="20"/>
              </w:rPr>
            </w:pPr>
            <w:ins w:id="14614" w:author="user" w:date="2012-02-29T15:12:00Z">
              <w:r w:rsidRPr="00AE3918">
                <w:rPr>
                  <w:rFonts w:ascii="Calibri" w:hAnsi="Calibri" w:cs="Arial"/>
                  <w:sz w:val="20"/>
                  <w:szCs w:val="20"/>
                </w:rPr>
                <w:t>Monthly</w:t>
              </w:r>
            </w:ins>
          </w:p>
        </w:tc>
        <w:tc>
          <w:tcPr>
            <w:tcW w:w="1460" w:type="dxa"/>
            <w:tcBorders>
              <w:top w:val="nil"/>
              <w:left w:val="nil"/>
              <w:bottom w:val="single" w:sz="4" w:space="0" w:color="auto"/>
              <w:right w:val="single" w:sz="4" w:space="0" w:color="auto"/>
            </w:tcBorders>
            <w:shd w:val="clear" w:color="auto" w:fill="auto"/>
          </w:tcPr>
          <w:p w:rsidR="00363525" w:rsidRPr="00AE3918" w:rsidRDefault="00363525" w:rsidP="005A1FDF">
            <w:pPr>
              <w:jc w:val="center"/>
              <w:rPr>
                <w:ins w:id="14615" w:author="user" w:date="2012-02-29T15:12:00Z"/>
                <w:rFonts w:ascii="Calibri" w:hAnsi="Calibri" w:cs="Arial"/>
                <w:sz w:val="20"/>
                <w:szCs w:val="20"/>
              </w:rPr>
            </w:pPr>
            <w:ins w:id="14616" w:author="user" w:date="2012-02-29T15:12:00Z">
              <w:r w:rsidRPr="00AE3918">
                <w:rPr>
                  <w:rFonts w:ascii="Calibri" w:hAnsi="Calibri" w:cs="Arial"/>
                  <w:sz w:val="20"/>
                  <w:szCs w:val="20"/>
                </w:rPr>
                <w:t>Permanent and temporary camps</w:t>
              </w:r>
            </w:ins>
          </w:p>
        </w:tc>
      </w:tr>
      <w:tr w:rsidR="00363525" w:rsidRPr="00AE3918" w:rsidTr="005A1FDF">
        <w:trPr>
          <w:trHeight w:val="900"/>
          <w:ins w:id="14617" w:author="user" w:date="2012-02-29T15:12:00Z"/>
        </w:trPr>
        <w:tc>
          <w:tcPr>
            <w:tcW w:w="2241" w:type="dxa"/>
            <w:tcBorders>
              <w:top w:val="nil"/>
              <w:left w:val="single" w:sz="4" w:space="0" w:color="auto"/>
              <w:bottom w:val="single" w:sz="4" w:space="0" w:color="auto"/>
              <w:right w:val="single" w:sz="4" w:space="0" w:color="auto"/>
            </w:tcBorders>
            <w:shd w:val="clear" w:color="auto" w:fill="auto"/>
          </w:tcPr>
          <w:p w:rsidR="00363525" w:rsidRPr="00AE3918" w:rsidRDefault="00363525" w:rsidP="005A1FDF">
            <w:pPr>
              <w:rPr>
                <w:ins w:id="14618" w:author="user" w:date="2012-02-29T15:12:00Z"/>
                <w:rFonts w:ascii="Calibri" w:hAnsi="Calibri" w:cs="Arial"/>
                <w:sz w:val="20"/>
                <w:szCs w:val="20"/>
              </w:rPr>
            </w:pPr>
            <w:ins w:id="14619" w:author="user" w:date="2012-02-29T15:12:00Z">
              <w:r w:rsidRPr="00AE3918">
                <w:rPr>
                  <w:rFonts w:ascii="Calibri" w:hAnsi="Calibri" w:cs="Arial"/>
                  <w:sz w:val="20"/>
                  <w:szCs w:val="20"/>
                </w:rPr>
                <w:lastRenderedPageBreak/>
                <w:t>Lease of land</w:t>
              </w:r>
            </w:ins>
          </w:p>
        </w:tc>
        <w:tc>
          <w:tcPr>
            <w:tcW w:w="2449" w:type="dxa"/>
            <w:tcBorders>
              <w:top w:val="nil"/>
              <w:left w:val="nil"/>
              <w:bottom w:val="single" w:sz="4" w:space="0" w:color="auto"/>
              <w:right w:val="single" w:sz="4" w:space="0" w:color="auto"/>
            </w:tcBorders>
            <w:shd w:val="clear" w:color="auto" w:fill="auto"/>
          </w:tcPr>
          <w:p w:rsidR="00363525" w:rsidRPr="00AE3918" w:rsidRDefault="00363525" w:rsidP="005A1FDF">
            <w:pPr>
              <w:rPr>
                <w:ins w:id="14620" w:author="user" w:date="2012-02-29T15:12:00Z"/>
                <w:rFonts w:ascii="Calibri" w:hAnsi="Calibri" w:cs="Arial"/>
                <w:sz w:val="20"/>
                <w:szCs w:val="20"/>
              </w:rPr>
            </w:pPr>
            <w:ins w:id="14621" w:author="user" w:date="2012-02-29T15:12:00Z">
              <w:r w:rsidRPr="00AE3918">
                <w:rPr>
                  <w:rFonts w:ascii="Calibri" w:hAnsi="Calibri" w:cs="Arial"/>
                  <w:sz w:val="20"/>
                  <w:szCs w:val="20"/>
                </w:rPr>
                <w:t xml:space="preserve">Temporary leasing of private land </w:t>
              </w:r>
            </w:ins>
          </w:p>
        </w:tc>
        <w:tc>
          <w:tcPr>
            <w:tcW w:w="2520" w:type="dxa"/>
            <w:tcBorders>
              <w:top w:val="nil"/>
              <w:left w:val="nil"/>
              <w:bottom w:val="single" w:sz="4" w:space="0" w:color="auto"/>
              <w:right w:val="single" w:sz="4" w:space="0" w:color="auto"/>
            </w:tcBorders>
            <w:shd w:val="clear" w:color="auto" w:fill="auto"/>
          </w:tcPr>
          <w:p w:rsidR="00363525" w:rsidRPr="00AE3918" w:rsidRDefault="00363525" w:rsidP="005A1FDF">
            <w:pPr>
              <w:rPr>
                <w:ins w:id="14622" w:author="user" w:date="2012-02-29T15:12:00Z"/>
                <w:rFonts w:ascii="Calibri" w:hAnsi="Calibri" w:cs="Arial"/>
                <w:sz w:val="20"/>
                <w:szCs w:val="20"/>
              </w:rPr>
            </w:pPr>
            <w:ins w:id="14623" w:author="user" w:date="2012-02-29T15:12:00Z">
              <w:r w:rsidRPr="00AE3918">
                <w:rPr>
                  <w:rFonts w:ascii="Calibri" w:hAnsi="Calibri" w:cs="Arial"/>
                  <w:sz w:val="20"/>
                  <w:szCs w:val="20"/>
                </w:rPr>
                <w:t>Site observation, contractors, check contract agreement</w:t>
              </w:r>
            </w:ins>
          </w:p>
        </w:tc>
        <w:tc>
          <w:tcPr>
            <w:tcW w:w="1420" w:type="dxa"/>
            <w:tcBorders>
              <w:top w:val="nil"/>
              <w:left w:val="nil"/>
              <w:bottom w:val="single" w:sz="4" w:space="0" w:color="auto"/>
              <w:right w:val="single" w:sz="4" w:space="0" w:color="auto"/>
            </w:tcBorders>
            <w:shd w:val="clear" w:color="auto" w:fill="auto"/>
          </w:tcPr>
          <w:p w:rsidR="00363525" w:rsidRPr="00AE3918" w:rsidRDefault="00363525" w:rsidP="005A1FDF">
            <w:pPr>
              <w:jc w:val="center"/>
              <w:rPr>
                <w:ins w:id="14624" w:author="user" w:date="2012-02-29T15:12:00Z"/>
                <w:rFonts w:ascii="Calibri" w:hAnsi="Calibri" w:cs="Arial"/>
                <w:sz w:val="20"/>
                <w:szCs w:val="20"/>
              </w:rPr>
            </w:pPr>
            <w:ins w:id="14625" w:author="user" w:date="2012-02-29T15:12:00Z">
              <w:r w:rsidRPr="00AE3918">
                <w:rPr>
                  <w:rFonts w:ascii="Calibri" w:hAnsi="Calibri" w:cs="Arial"/>
                  <w:sz w:val="20"/>
                  <w:szCs w:val="20"/>
                </w:rPr>
                <w:t>Monthly</w:t>
              </w:r>
            </w:ins>
          </w:p>
        </w:tc>
        <w:tc>
          <w:tcPr>
            <w:tcW w:w="1460" w:type="dxa"/>
            <w:tcBorders>
              <w:top w:val="nil"/>
              <w:left w:val="nil"/>
              <w:bottom w:val="single" w:sz="4" w:space="0" w:color="auto"/>
              <w:right w:val="single" w:sz="4" w:space="0" w:color="auto"/>
            </w:tcBorders>
            <w:shd w:val="clear" w:color="auto" w:fill="auto"/>
          </w:tcPr>
          <w:p w:rsidR="00363525" w:rsidRPr="00AE3918" w:rsidRDefault="00363525" w:rsidP="005A1FDF">
            <w:pPr>
              <w:jc w:val="center"/>
              <w:rPr>
                <w:ins w:id="14626" w:author="user" w:date="2012-02-29T15:12:00Z"/>
                <w:rFonts w:ascii="Calibri" w:hAnsi="Calibri" w:cs="Arial"/>
                <w:sz w:val="20"/>
                <w:szCs w:val="20"/>
              </w:rPr>
            </w:pPr>
            <w:ins w:id="14627" w:author="user" w:date="2012-02-29T15:12:00Z">
              <w:r w:rsidRPr="00AE3918">
                <w:rPr>
                  <w:rFonts w:ascii="Calibri" w:hAnsi="Calibri" w:cs="Arial"/>
                  <w:sz w:val="20"/>
                  <w:szCs w:val="20"/>
                </w:rPr>
                <w:t>Leases area</w:t>
              </w:r>
            </w:ins>
          </w:p>
        </w:tc>
      </w:tr>
      <w:tr w:rsidR="00363525" w:rsidRPr="00AE3918" w:rsidTr="005A1FDF">
        <w:trPr>
          <w:trHeight w:val="900"/>
          <w:ins w:id="14628" w:author="user" w:date="2012-02-29T15:12:00Z"/>
        </w:trPr>
        <w:tc>
          <w:tcPr>
            <w:tcW w:w="2241" w:type="dxa"/>
            <w:tcBorders>
              <w:top w:val="nil"/>
              <w:left w:val="single" w:sz="4" w:space="0" w:color="auto"/>
              <w:bottom w:val="single" w:sz="4" w:space="0" w:color="auto"/>
              <w:right w:val="single" w:sz="4" w:space="0" w:color="auto"/>
            </w:tcBorders>
            <w:shd w:val="clear" w:color="auto" w:fill="auto"/>
          </w:tcPr>
          <w:p w:rsidR="00363525" w:rsidRPr="00AE3918" w:rsidRDefault="00363525" w:rsidP="005A1FDF">
            <w:pPr>
              <w:rPr>
                <w:ins w:id="14629" w:author="user" w:date="2012-02-29T15:12:00Z"/>
                <w:rFonts w:ascii="Calibri" w:hAnsi="Calibri" w:cs="Arial"/>
                <w:sz w:val="20"/>
                <w:szCs w:val="20"/>
              </w:rPr>
            </w:pPr>
            <w:ins w:id="14630" w:author="user" w:date="2012-02-29T15:12:00Z">
              <w:r w:rsidRPr="00AE3918">
                <w:rPr>
                  <w:rFonts w:ascii="Calibri" w:hAnsi="Calibri" w:cs="Arial"/>
                  <w:sz w:val="20"/>
                  <w:szCs w:val="20"/>
                </w:rPr>
                <w:t>Discrimination</w:t>
              </w:r>
            </w:ins>
          </w:p>
        </w:tc>
        <w:tc>
          <w:tcPr>
            <w:tcW w:w="2449" w:type="dxa"/>
            <w:tcBorders>
              <w:top w:val="nil"/>
              <w:left w:val="nil"/>
              <w:bottom w:val="single" w:sz="4" w:space="0" w:color="auto"/>
              <w:right w:val="single" w:sz="4" w:space="0" w:color="auto"/>
            </w:tcBorders>
            <w:shd w:val="clear" w:color="auto" w:fill="auto"/>
          </w:tcPr>
          <w:p w:rsidR="00363525" w:rsidRPr="00AE3918" w:rsidRDefault="00363525" w:rsidP="005A1FDF">
            <w:pPr>
              <w:rPr>
                <w:ins w:id="14631" w:author="user" w:date="2012-02-29T15:12:00Z"/>
                <w:rFonts w:ascii="Calibri" w:hAnsi="Calibri" w:cs="Arial"/>
                <w:sz w:val="20"/>
                <w:szCs w:val="20"/>
              </w:rPr>
            </w:pPr>
            <w:ins w:id="14632" w:author="user" w:date="2012-02-29T15:12:00Z">
              <w:r w:rsidRPr="00AE3918">
                <w:rPr>
                  <w:rFonts w:ascii="Calibri" w:hAnsi="Calibri" w:cs="Arial"/>
                  <w:sz w:val="20"/>
                  <w:szCs w:val="20"/>
                </w:rPr>
                <w:t xml:space="preserve">Discrimination of wage rate between male and female  workers </w:t>
              </w:r>
            </w:ins>
          </w:p>
        </w:tc>
        <w:tc>
          <w:tcPr>
            <w:tcW w:w="2520" w:type="dxa"/>
            <w:tcBorders>
              <w:top w:val="nil"/>
              <w:left w:val="nil"/>
              <w:bottom w:val="single" w:sz="4" w:space="0" w:color="auto"/>
              <w:right w:val="single" w:sz="4" w:space="0" w:color="auto"/>
            </w:tcBorders>
            <w:shd w:val="clear" w:color="auto" w:fill="auto"/>
          </w:tcPr>
          <w:p w:rsidR="00363525" w:rsidRPr="00AE3918" w:rsidRDefault="00363525" w:rsidP="005A1FDF">
            <w:pPr>
              <w:rPr>
                <w:ins w:id="14633" w:author="user" w:date="2012-02-29T15:12:00Z"/>
                <w:rFonts w:ascii="Calibri" w:hAnsi="Calibri" w:cs="Arial"/>
                <w:sz w:val="20"/>
                <w:szCs w:val="20"/>
              </w:rPr>
            </w:pPr>
            <w:ins w:id="14634" w:author="user" w:date="2012-02-29T15:12:00Z">
              <w:r w:rsidRPr="00AE3918">
                <w:rPr>
                  <w:rFonts w:ascii="Calibri" w:hAnsi="Calibri" w:cs="Arial"/>
                  <w:sz w:val="20"/>
                  <w:szCs w:val="20"/>
                </w:rPr>
                <w:t xml:space="preserve">Interaction with labors, labor survey, record of wage payment </w:t>
              </w:r>
            </w:ins>
          </w:p>
        </w:tc>
        <w:tc>
          <w:tcPr>
            <w:tcW w:w="1420" w:type="dxa"/>
            <w:tcBorders>
              <w:top w:val="nil"/>
              <w:left w:val="nil"/>
              <w:bottom w:val="single" w:sz="4" w:space="0" w:color="auto"/>
              <w:right w:val="single" w:sz="4" w:space="0" w:color="auto"/>
            </w:tcBorders>
            <w:shd w:val="clear" w:color="auto" w:fill="auto"/>
          </w:tcPr>
          <w:p w:rsidR="00363525" w:rsidRPr="00AE3918" w:rsidRDefault="00363525" w:rsidP="005A1FDF">
            <w:pPr>
              <w:jc w:val="center"/>
              <w:rPr>
                <w:ins w:id="14635" w:author="user" w:date="2012-02-29T15:12:00Z"/>
                <w:rFonts w:ascii="Calibri" w:hAnsi="Calibri" w:cs="Arial"/>
                <w:sz w:val="20"/>
                <w:szCs w:val="20"/>
              </w:rPr>
            </w:pPr>
            <w:ins w:id="14636" w:author="user" w:date="2012-02-29T15:12:00Z">
              <w:r w:rsidRPr="00AE3918">
                <w:rPr>
                  <w:rFonts w:ascii="Calibri" w:hAnsi="Calibri" w:cs="Arial"/>
                  <w:sz w:val="20"/>
                  <w:szCs w:val="20"/>
                </w:rPr>
                <w:t>Monthly</w:t>
              </w:r>
            </w:ins>
          </w:p>
        </w:tc>
        <w:tc>
          <w:tcPr>
            <w:tcW w:w="1460" w:type="dxa"/>
            <w:tcBorders>
              <w:top w:val="nil"/>
              <w:left w:val="nil"/>
              <w:bottom w:val="single" w:sz="4" w:space="0" w:color="auto"/>
              <w:right w:val="single" w:sz="4" w:space="0" w:color="auto"/>
            </w:tcBorders>
            <w:shd w:val="clear" w:color="auto" w:fill="auto"/>
          </w:tcPr>
          <w:p w:rsidR="00363525" w:rsidRPr="00AE3918" w:rsidRDefault="00363525" w:rsidP="005A1FDF">
            <w:pPr>
              <w:jc w:val="center"/>
              <w:rPr>
                <w:ins w:id="14637" w:author="user" w:date="2012-02-29T15:12:00Z"/>
                <w:rFonts w:ascii="Calibri" w:hAnsi="Calibri" w:cs="Arial"/>
                <w:sz w:val="20"/>
                <w:szCs w:val="20"/>
              </w:rPr>
            </w:pPr>
            <w:ins w:id="14638" w:author="user" w:date="2012-02-29T15:12:00Z">
              <w:r w:rsidRPr="00AE3918">
                <w:rPr>
                  <w:rFonts w:ascii="Calibri" w:hAnsi="Calibri" w:cs="Arial"/>
                  <w:sz w:val="20"/>
                  <w:szCs w:val="20"/>
                </w:rPr>
                <w:t>Project site</w:t>
              </w:r>
            </w:ins>
          </w:p>
        </w:tc>
      </w:tr>
      <w:tr w:rsidR="00363525" w:rsidRPr="00AE3918" w:rsidTr="005A1FDF">
        <w:trPr>
          <w:trHeight w:val="1200"/>
          <w:ins w:id="14639" w:author="user" w:date="2012-02-29T15:12:00Z"/>
        </w:trPr>
        <w:tc>
          <w:tcPr>
            <w:tcW w:w="2241" w:type="dxa"/>
            <w:tcBorders>
              <w:top w:val="nil"/>
              <w:left w:val="single" w:sz="4" w:space="0" w:color="auto"/>
              <w:bottom w:val="single" w:sz="4" w:space="0" w:color="auto"/>
              <w:right w:val="single" w:sz="4" w:space="0" w:color="auto"/>
            </w:tcBorders>
            <w:shd w:val="clear" w:color="auto" w:fill="auto"/>
          </w:tcPr>
          <w:p w:rsidR="00363525" w:rsidRPr="00AE3918" w:rsidRDefault="00363525" w:rsidP="005A1FDF">
            <w:pPr>
              <w:rPr>
                <w:ins w:id="14640" w:author="user" w:date="2012-02-29T15:12:00Z"/>
                <w:rFonts w:ascii="Calibri" w:hAnsi="Calibri" w:cs="Arial"/>
                <w:sz w:val="20"/>
                <w:szCs w:val="20"/>
              </w:rPr>
            </w:pPr>
            <w:ins w:id="14641" w:author="user" w:date="2012-02-29T15:12:00Z">
              <w:r w:rsidRPr="00AE3918">
                <w:rPr>
                  <w:rFonts w:ascii="Calibri" w:hAnsi="Calibri" w:cs="Arial"/>
                  <w:sz w:val="20"/>
                  <w:szCs w:val="20"/>
                </w:rPr>
                <w:t>Public land</w:t>
              </w:r>
            </w:ins>
          </w:p>
        </w:tc>
        <w:tc>
          <w:tcPr>
            <w:tcW w:w="2449" w:type="dxa"/>
            <w:tcBorders>
              <w:top w:val="nil"/>
              <w:left w:val="nil"/>
              <w:bottom w:val="single" w:sz="4" w:space="0" w:color="auto"/>
              <w:right w:val="single" w:sz="4" w:space="0" w:color="auto"/>
            </w:tcBorders>
            <w:shd w:val="clear" w:color="auto" w:fill="auto"/>
          </w:tcPr>
          <w:p w:rsidR="00363525" w:rsidRPr="00AE3918" w:rsidRDefault="00363525" w:rsidP="005A1FDF">
            <w:pPr>
              <w:rPr>
                <w:ins w:id="14642" w:author="user" w:date="2012-02-29T15:12:00Z"/>
                <w:rFonts w:ascii="Calibri" w:hAnsi="Calibri" w:cs="Arial"/>
                <w:sz w:val="20"/>
                <w:szCs w:val="20"/>
              </w:rPr>
            </w:pPr>
            <w:ins w:id="14643" w:author="user" w:date="2012-02-29T15:12:00Z">
              <w:r w:rsidRPr="00AE3918">
                <w:rPr>
                  <w:rFonts w:ascii="Calibri" w:hAnsi="Calibri" w:cs="Arial"/>
                  <w:sz w:val="20"/>
                  <w:szCs w:val="20"/>
                </w:rPr>
                <w:t>Encroachment into public land like grazing land, forest, temples etc</w:t>
              </w:r>
            </w:ins>
          </w:p>
        </w:tc>
        <w:tc>
          <w:tcPr>
            <w:tcW w:w="2520" w:type="dxa"/>
            <w:tcBorders>
              <w:top w:val="nil"/>
              <w:left w:val="nil"/>
              <w:bottom w:val="single" w:sz="4" w:space="0" w:color="auto"/>
              <w:right w:val="single" w:sz="4" w:space="0" w:color="auto"/>
            </w:tcBorders>
            <w:shd w:val="clear" w:color="auto" w:fill="auto"/>
          </w:tcPr>
          <w:p w:rsidR="00363525" w:rsidRPr="00AE3918" w:rsidRDefault="00363525" w:rsidP="005A1FDF">
            <w:pPr>
              <w:rPr>
                <w:ins w:id="14644" w:author="user" w:date="2012-02-29T15:12:00Z"/>
                <w:rFonts w:ascii="Calibri" w:hAnsi="Calibri" w:cs="Arial"/>
                <w:sz w:val="20"/>
                <w:szCs w:val="20"/>
              </w:rPr>
            </w:pPr>
            <w:ins w:id="14645" w:author="user" w:date="2012-02-29T15:12:00Z">
              <w:r w:rsidRPr="00AE3918">
                <w:rPr>
                  <w:rFonts w:ascii="Calibri" w:hAnsi="Calibri" w:cs="Arial"/>
                  <w:sz w:val="20"/>
                  <w:szCs w:val="20"/>
                </w:rPr>
                <w:t>Visit the identified public land interact with local people, take photographs</w:t>
              </w:r>
            </w:ins>
          </w:p>
        </w:tc>
        <w:tc>
          <w:tcPr>
            <w:tcW w:w="1420" w:type="dxa"/>
            <w:tcBorders>
              <w:top w:val="nil"/>
              <w:left w:val="nil"/>
              <w:bottom w:val="single" w:sz="4" w:space="0" w:color="auto"/>
              <w:right w:val="single" w:sz="4" w:space="0" w:color="auto"/>
            </w:tcBorders>
            <w:shd w:val="clear" w:color="auto" w:fill="auto"/>
          </w:tcPr>
          <w:p w:rsidR="00363525" w:rsidRPr="00AE3918" w:rsidRDefault="00363525" w:rsidP="005A1FDF">
            <w:pPr>
              <w:rPr>
                <w:ins w:id="14646" w:author="user" w:date="2012-02-29T15:12:00Z"/>
                <w:rFonts w:ascii="Calibri" w:hAnsi="Calibri" w:cs="Arial"/>
                <w:sz w:val="20"/>
                <w:szCs w:val="20"/>
              </w:rPr>
            </w:pPr>
            <w:ins w:id="14647" w:author="user" w:date="2012-02-29T15:12:00Z">
              <w:r w:rsidRPr="00AE3918">
                <w:rPr>
                  <w:rFonts w:ascii="Calibri" w:hAnsi="Calibri" w:cs="Arial"/>
                  <w:sz w:val="20"/>
                  <w:szCs w:val="20"/>
                </w:rPr>
                <w:t>Quarterly</w:t>
              </w:r>
            </w:ins>
          </w:p>
        </w:tc>
        <w:tc>
          <w:tcPr>
            <w:tcW w:w="1460" w:type="dxa"/>
            <w:tcBorders>
              <w:top w:val="nil"/>
              <w:left w:val="nil"/>
              <w:bottom w:val="single" w:sz="4" w:space="0" w:color="auto"/>
              <w:right w:val="single" w:sz="4" w:space="0" w:color="auto"/>
            </w:tcBorders>
            <w:shd w:val="clear" w:color="auto" w:fill="auto"/>
          </w:tcPr>
          <w:p w:rsidR="00363525" w:rsidRPr="00AE3918" w:rsidRDefault="00363525" w:rsidP="005A1FDF">
            <w:pPr>
              <w:jc w:val="center"/>
              <w:rPr>
                <w:ins w:id="14648" w:author="user" w:date="2012-02-29T15:12:00Z"/>
                <w:rFonts w:ascii="Calibri" w:hAnsi="Calibri" w:cs="Arial"/>
                <w:sz w:val="20"/>
                <w:szCs w:val="20"/>
              </w:rPr>
            </w:pPr>
            <w:ins w:id="14649" w:author="user" w:date="2012-02-29T15:12:00Z">
              <w:r w:rsidRPr="00AE3918">
                <w:rPr>
                  <w:rFonts w:ascii="Calibri" w:hAnsi="Calibri" w:cs="Arial"/>
                  <w:sz w:val="20"/>
                  <w:szCs w:val="20"/>
                </w:rPr>
                <w:t>Project site</w:t>
              </w:r>
            </w:ins>
          </w:p>
        </w:tc>
      </w:tr>
      <w:tr w:rsidR="00363525" w:rsidRPr="00AE3918" w:rsidTr="005A1FDF">
        <w:trPr>
          <w:trHeight w:val="900"/>
          <w:ins w:id="14650" w:author="user" w:date="2012-02-29T15:12:00Z"/>
        </w:trPr>
        <w:tc>
          <w:tcPr>
            <w:tcW w:w="2241" w:type="dxa"/>
            <w:tcBorders>
              <w:top w:val="nil"/>
              <w:left w:val="single" w:sz="4" w:space="0" w:color="auto"/>
              <w:bottom w:val="single" w:sz="4" w:space="0" w:color="auto"/>
              <w:right w:val="single" w:sz="4" w:space="0" w:color="auto"/>
            </w:tcBorders>
            <w:shd w:val="clear" w:color="auto" w:fill="auto"/>
          </w:tcPr>
          <w:p w:rsidR="00363525" w:rsidRPr="00AE3918" w:rsidRDefault="00363525" w:rsidP="005A1FDF">
            <w:pPr>
              <w:rPr>
                <w:ins w:id="14651" w:author="user" w:date="2012-02-29T15:12:00Z"/>
                <w:rFonts w:ascii="Calibri" w:hAnsi="Calibri" w:cs="Arial"/>
                <w:sz w:val="20"/>
                <w:szCs w:val="20"/>
              </w:rPr>
            </w:pPr>
            <w:ins w:id="14652" w:author="user" w:date="2012-02-29T15:12:00Z">
              <w:r w:rsidRPr="00AE3918">
                <w:rPr>
                  <w:rFonts w:ascii="Calibri" w:hAnsi="Calibri" w:cs="Arial"/>
                  <w:sz w:val="20"/>
                  <w:szCs w:val="20"/>
                </w:rPr>
                <w:t>Migration</w:t>
              </w:r>
            </w:ins>
          </w:p>
        </w:tc>
        <w:tc>
          <w:tcPr>
            <w:tcW w:w="2449" w:type="dxa"/>
            <w:tcBorders>
              <w:top w:val="nil"/>
              <w:left w:val="nil"/>
              <w:bottom w:val="single" w:sz="4" w:space="0" w:color="auto"/>
              <w:right w:val="single" w:sz="4" w:space="0" w:color="auto"/>
            </w:tcBorders>
            <w:shd w:val="clear" w:color="auto" w:fill="auto"/>
          </w:tcPr>
          <w:p w:rsidR="00363525" w:rsidRPr="00AE3918" w:rsidRDefault="00363525" w:rsidP="005A1FDF">
            <w:pPr>
              <w:rPr>
                <w:ins w:id="14653" w:author="user" w:date="2012-02-29T15:12:00Z"/>
                <w:rFonts w:ascii="Calibri" w:hAnsi="Calibri" w:cs="Arial"/>
                <w:sz w:val="20"/>
                <w:szCs w:val="20"/>
              </w:rPr>
            </w:pPr>
            <w:ins w:id="14654" w:author="user" w:date="2012-02-29T15:12:00Z">
              <w:r w:rsidRPr="00AE3918">
                <w:rPr>
                  <w:rFonts w:ascii="Calibri" w:hAnsi="Calibri" w:cs="Arial"/>
                  <w:sz w:val="20"/>
                  <w:szCs w:val="20"/>
                </w:rPr>
                <w:t>Migration /displacement of local people</w:t>
              </w:r>
            </w:ins>
          </w:p>
        </w:tc>
        <w:tc>
          <w:tcPr>
            <w:tcW w:w="2520" w:type="dxa"/>
            <w:tcBorders>
              <w:top w:val="nil"/>
              <w:left w:val="nil"/>
              <w:bottom w:val="single" w:sz="4" w:space="0" w:color="auto"/>
              <w:right w:val="single" w:sz="4" w:space="0" w:color="auto"/>
            </w:tcBorders>
            <w:shd w:val="clear" w:color="auto" w:fill="auto"/>
          </w:tcPr>
          <w:p w:rsidR="00363525" w:rsidRDefault="00363525" w:rsidP="005A1FDF">
            <w:pPr>
              <w:rPr>
                <w:ins w:id="14655" w:author="user" w:date="2012-02-29T15:12:00Z"/>
                <w:rFonts w:ascii="Calibri" w:hAnsi="Calibri" w:cs="Arial"/>
                <w:sz w:val="20"/>
                <w:szCs w:val="20"/>
              </w:rPr>
            </w:pPr>
            <w:ins w:id="14656" w:author="user" w:date="2012-02-29T15:12:00Z">
              <w:r w:rsidRPr="00AE3918">
                <w:rPr>
                  <w:rFonts w:ascii="Calibri" w:hAnsi="Calibri" w:cs="Arial"/>
                  <w:sz w:val="20"/>
                  <w:szCs w:val="20"/>
                </w:rPr>
                <w:t>Review of land holding records, discussion with local people</w:t>
              </w:r>
            </w:ins>
          </w:p>
          <w:p w:rsidR="00363525" w:rsidRPr="00AE3918" w:rsidRDefault="00363525" w:rsidP="005A1FDF">
            <w:pPr>
              <w:rPr>
                <w:ins w:id="14657" w:author="user" w:date="2012-02-29T15:12:00Z"/>
                <w:rFonts w:ascii="Calibri" w:hAnsi="Calibri" w:cs="Arial"/>
                <w:sz w:val="20"/>
                <w:szCs w:val="20"/>
              </w:rPr>
            </w:pPr>
          </w:p>
        </w:tc>
        <w:tc>
          <w:tcPr>
            <w:tcW w:w="1420" w:type="dxa"/>
            <w:tcBorders>
              <w:top w:val="nil"/>
              <w:left w:val="nil"/>
              <w:bottom w:val="single" w:sz="4" w:space="0" w:color="auto"/>
              <w:right w:val="single" w:sz="4" w:space="0" w:color="auto"/>
            </w:tcBorders>
            <w:shd w:val="clear" w:color="auto" w:fill="auto"/>
          </w:tcPr>
          <w:p w:rsidR="00363525" w:rsidRPr="00AE3918" w:rsidRDefault="00363525" w:rsidP="005A1FDF">
            <w:pPr>
              <w:rPr>
                <w:ins w:id="14658" w:author="user" w:date="2012-02-29T15:12:00Z"/>
                <w:rFonts w:ascii="Calibri" w:hAnsi="Calibri" w:cs="Arial"/>
                <w:sz w:val="20"/>
                <w:szCs w:val="20"/>
              </w:rPr>
            </w:pPr>
            <w:ins w:id="14659" w:author="user" w:date="2012-02-29T15:12:00Z">
              <w:r w:rsidRPr="00AE3918">
                <w:rPr>
                  <w:rFonts w:ascii="Calibri" w:hAnsi="Calibri" w:cs="Arial"/>
                  <w:sz w:val="20"/>
                  <w:szCs w:val="20"/>
                </w:rPr>
                <w:t>Quarterly</w:t>
              </w:r>
            </w:ins>
          </w:p>
        </w:tc>
        <w:tc>
          <w:tcPr>
            <w:tcW w:w="1460" w:type="dxa"/>
            <w:tcBorders>
              <w:top w:val="nil"/>
              <w:left w:val="nil"/>
              <w:bottom w:val="single" w:sz="4" w:space="0" w:color="auto"/>
              <w:right w:val="single" w:sz="4" w:space="0" w:color="auto"/>
            </w:tcBorders>
            <w:shd w:val="clear" w:color="auto" w:fill="auto"/>
          </w:tcPr>
          <w:p w:rsidR="00363525" w:rsidRPr="00AE3918" w:rsidRDefault="00363525" w:rsidP="005A1FDF">
            <w:pPr>
              <w:jc w:val="center"/>
              <w:rPr>
                <w:ins w:id="14660" w:author="user" w:date="2012-02-29T15:12:00Z"/>
                <w:rFonts w:ascii="Calibri" w:hAnsi="Calibri" w:cs="Arial"/>
                <w:sz w:val="20"/>
                <w:szCs w:val="20"/>
              </w:rPr>
            </w:pPr>
            <w:ins w:id="14661" w:author="user" w:date="2012-02-29T15:12:00Z">
              <w:r w:rsidRPr="00AE3918">
                <w:rPr>
                  <w:rFonts w:ascii="Calibri" w:hAnsi="Calibri" w:cs="Arial"/>
                  <w:sz w:val="20"/>
                  <w:szCs w:val="20"/>
                </w:rPr>
                <w:t>Project area</w:t>
              </w:r>
            </w:ins>
          </w:p>
        </w:tc>
      </w:tr>
      <w:tr w:rsidR="00363525" w:rsidRPr="00AE3918" w:rsidTr="005A1FDF">
        <w:trPr>
          <w:trHeight w:val="900"/>
          <w:ins w:id="14662" w:author="user" w:date="2012-02-29T15:12:00Z"/>
        </w:trPr>
        <w:tc>
          <w:tcPr>
            <w:tcW w:w="2241" w:type="dxa"/>
            <w:tcBorders>
              <w:top w:val="nil"/>
              <w:left w:val="single" w:sz="4" w:space="0" w:color="auto"/>
              <w:bottom w:val="single" w:sz="4" w:space="0" w:color="auto"/>
              <w:right w:val="single" w:sz="4" w:space="0" w:color="auto"/>
            </w:tcBorders>
            <w:shd w:val="clear" w:color="auto" w:fill="auto"/>
          </w:tcPr>
          <w:p w:rsidR="00363525" w:rsidRPr="00AE3918" w:rsidRDefault="00363525" w:rsidP="005A1FDF">
            <w:pPr>
              <w:rPr>
                <w:ins w:id="14663" w:author="user" w:date="2012-02-29T15:12:00Z"/>
                <w:rFonts w:ascii="Calibri" w:hAnsi="Calibri" w:cs="Arial"/>
                <w:sz w:val="20"/>
                <w:szCs w:val="20"/>
              </w:rPr>
            </w:pPr>
            <w:ins w:id="14664" w:author="user" w:date="2012-02-29T15:12:00Z">
              <w:r w:rsidRPr="00AE3918">
                <w:rPr>
                  <w:rFonts w:ascii="Calibri" w:hAnsi="Calibri" w:cs="Arial"/>
                  <w:sz w:val="20"/>
                  <w:szCs w:val="20"/>
                </w:rPr>
                <w:t>Accidents</w:t>
              </w:r>
            </w:ins>
          </w:p>
        </w:tc>
        <w:tc>
          <w:tcPr>
            <w:tcW w:w="2449" w:type="dxa"/>
            <w:tcBorders>
              <w:top w:val="nil"/>
              <w:left w:val="nil"/>
              <w:bottom w:val="single" w:sz="4" w:space="0" w:color="auto"/>
              <w:right w:val="single" w:sz="4" w:space="0" w:color="auto"/>
            </w:tcBorders>
            <w:shd w:val="clear" w:color="auto" w:fill="auto"/>
          </w:tcPr>
          <w:p w:rsidR="00363525" w:rsidRPr="00AE3918" w:rsidRDefault="00363525" w:rsidP="005A1FDF">
            <w:pPr>
              <w:rPr>
                <w:ins w:id="14665" w:author="user" w:date="2012-02-29T15:12:00Z"/>
                <w:rFonts w:ascii="Calibri" w:hAnsi="Calibri" w:cs="Arial"/>
                <w:sz w:val="20"/>
                <w:szCs w:val="20"/>
              </w:rPr>
            </w:pPr>
            <w:ins w:id="14666" w:author="user" w:date="2012-02-29T15:12:00Z">
              <w:r w:rsidRPr="00AE3918">
                <w:rPr>
                  <w:rFonts w:ascii="Calibri" w:hAnsi="Calibri" w:cs="Arial"/>
                  <w:sz w:val="20"/>
                  <w:szCs w:val="20"/>
                </w:rPr>
                <w:t>Incidence of accidents/health hazards</w:t>
              </w:r>
            </w:ins>
          </w:p>
        </w:tc>
        <w:tc>
          <w:tcPr>
            <w:tcW w:w="2520" w:type="dxa"/>
            <w:tcBorders>
              <w:top w:val="nil"/>
              <w:left w:val="nil"/>
              <w:bottom w:val="single" w:sz="4" w:space="0" w:color="auto"/>
              <w:right w:val="single" w:sz="4" w:space="0" w:color="auto"/>
            </w:tcBorders>
            <w:shd w:val="clear" w:color="auto" w:fill="auto"/>
          </w:tcPr>
          <w:p w:rsidR="00363525" w:rsidRDefault="00363525" w:rsidP="005A1FDF">
            <w:pPr>
              <w:rPr>
                <w:ins w:id="14667" w:author="user" w:date="2012-02-29T15:12:00Z"/>
                <w:rFonts w:ascii="Calibri" w:hAnsi="Calibri" w:cs="Arial"/>
                <w:sz w:val="20"/>
                <w:szCs w:val="20"/>
              </w:rPr>
            </w:pPr>
            <w:ins w:id="14668" w:author="user" w:date="2012-02-29T15:12:00Z">
              <w:r w:rsidRPr="00AE3918">
                <w:rPr>
                  <w:rFonts w:ascii="Calibri" w:hAnsi="Calibri" w:cs="Arial"/>
                  <w:sz w:val="20"/>
                  <w:szCs w:val="20"/>
                </w:rPr>
                <w:t>Discuss with local people, health institutions’ records</w:t>
              </w:r>
            </w:ins>
          </w:p>
          <w:p w:rsidR="00363525" w:rsidRPr="00AE3918" w:rsidRDefault="00363525" w:rsidP="005A1FDF">
            <w:pPr>
              <w:rPr>
                <w:ins w:id="14669" w:author="user" w:date="2012-02-29T15:12:00Z"/>
                <w:rFonts w:ascii="Calibri" w:hAnsi="Calibri" w:cs="Arial"/>
                <w:sz w:val="20"/>
                <w:szCs w:val="20"/>
              </w:rPr>
            </w:pPr>
          </w:p>
        </w:tc>
        <w:tc>
          <w:tcPr>
            <w:tcW w:w="1420" w:type="dxa"/>
            <w:tcBorders>
              <w:top w:val="nil"/>
              <w:left w:val="nil"/>
              <w:bottom w:val="single" w:sz="4" w:space="0" w:color="auto"/>
              <w:right w:val="single" w:sz="4" w:space="0" w:color="auto"/>
            </w:tcBorders>
            <w:shd w:val="clear" w:color="auto" w:fill="auto"/>
          </w:tcPr>
          <w:p w:rsidR="00363525" w:rsidRPr="00AE3918" w:rsidRDefault="00363525" w:rsidP="005A1FDF">
            <w:pPr>
              <w:rPr>
                <w:ins w:id="14670" w:author="user" w:date="2012-02-29T15:12:00Z"/>
                <w:rFonts w:ascii="Calibri" w:hAnsi="Calibri" w:cs="Arial"/>
                <w:sz w:val="20"/>
                <w:szCs w:val="20"/>
              </w:rPr>
            </w:pPr>
            <w:ins w:id="14671" w:author="user" w:date="2012-02-29T15:12:00Z">
              <w:r w:rsidRPr="00AE3918">
                <w:rPr>
                  <w:rFonts w:ascii="Calibri" w:hAnsi="Calibri" w:cs="Arial"/>
                  <w:sz w:val="20"/>
                  <w:szCs w:val="20"/>
                </w:rPr>
                <w:t>Quarterly</w:t>
              </w:r>
            </w:ins>
          </w:p>
        </w:tc>
        <w:tc>
          <w:tcPr>
            <w:tcW w:w="1460" w:type="dxa"/>
            <w:tcBorders>
              <w:top w:val="nil"/>
              <w:left w:val="nil"/>
              <w:bottom w:val="single" w:sz="4" w:space="0" w:color="auto"/>
              <w:right w:val="single" w:sz="4" w:space="0" w:color="auto"/>
            </w:tcBorders>
            <w:shd w:val="clear" w:color="auto" w:fill="auto"/>
          </w:tcPr>
          <w:p w:rsidR="00363525" w:rsidRPr="00AE3918" w:rsidRDefault="00363525" w:rsidP="005A1FDF">
            <w:pPr>
              <w:jc w:val="center"/>
              <w:rPr>
                <w:ins w:id="14672" w:author="user" w:date="2012-02-29T15:12:00Z"/>
                <w:rFonts w:ascii="Calibri" w:hAnsi="Calibri" w:cs="Arial"/>
                <w:sz w:val="20"/>
                <w:szCs w:val="20"/>
              </w:rPr>
            </w:pPr>
            <w:ins w:id="14673" w:author="user" w:date="2012-02-29T15:12:00Z">
              <w:r w:rsidRPr="00AE3918">
                <w:rPr>
                  <w:rFonts w:ascii="Calibri" w:hAnsi="Calibri" w:cs="Arial"/>
                  <w:sz w:val="20"/>
                  <w:szCs w:val="20"/>
                </w:rPr>
                <w:t>Project site</w:t>
              </w:r>
            </w:ins>
          </w:p>
        </w:tc>
      </w:tr>
      <w:tr w:rsidR="00363525" w:rsidRPr="00AE3918" w:rsidTr="005A1FDF">
        <w:trPr>
          <w:trHeight w:val="1500"/>
          <w:ins w:id="14674" w:author="user" w:date="2012-02-29T15:12:00Z"/>
        </w:trPr>
        <w:tc>
          <w:tcPr>
            <w:tcW w:w="2241" w:type="dxa"/>
            <w:tcBorders>
              <w:top w:val="nil"/>
              <w:left w:val="single" w:sz="4" w:space="0" w:color="auto"/>
              <w:bottom w:val="single" w:sz="4" w:space="0" w:color="auto"/>
              <w:right w:val="single" w:sz="4" w:space="0" w:color="auto"/>
            </w:tcBorders>
            <w:shd w:val="clear" w:color="auto" w:fill="auto"/>
          </w:tcPr>
          <w:p w:rsidR="00363525" w:rsidRPr="00AE3918" w:rsidRDefault="00363525" w:rsidP="005A1FDF">
            <w:pPr>
              <w:rPr>
                <w:ins w:id="14675" w:author="user" w:date="2012-02-29T15:12:00Z"/>
                <w:rFonts w:ascii="Calibri" w:hAnsi="Calibri" w:cs="Arial"/>
                <w:sz w:val="20"/>
                <w:szCs w:val="20"/>
              </w:rPr>
            </w:pPr>
            <w:ins w:id="14676" w:author="user" w:date="2012-02-29T15:12:00Z">
              <w:r w:rsidRPr="00AE3918">
                <w:rPr>
                  <w:rFonts w:ascii="Calibri" w:hAnsi="Calibri" w:cs="Arial"/>
                  <w:sz w:val="20"/>
                  <w:szCs w:val="20"/>
                </w:rPr>
                <w:t>Land price</w:t>
              </w:r>
            </w:ins>
          </w:p>
        </w:tc>
        <w:tc>
          <w:tcPr>
            <w:tcW w:w="2449" w:type="dxa"/>
            <w:tcBorders>
              <w:top w:val="nil"/>
              <w:left w:val="nil"/>
              <w:bottom w:val="single" w:sz="4" w:space="0" w:color="auto"/>
              <w:right w:val="single" w:sz="4" w:space="0" w:color="auto"/>
            </w:tcBorders>
            <w:shd w:val="clear" w:color="auto" w:fill="auto"/>
          </w:tcPr>
          <w:p w:rsidR="00363525" w:rsidRPr="00AE3918" w:rsidRDefault="00363525" w:rsidP="005A1FDF">
            <w:pPr>
              <w:rPr>
                <w:ins w:id="14677" w:author="user" w:date="2012-02-29T15:12:00Z"/>
                <w:rFonts w:ascii="Calibri" w:hAnsi="Calibri" w:cs="Arial"/>
                <w:sz w:val="20"/>
                <w:szCs w:val="20"/>
              </w:rPr>
            </w:pPr>
            <w:ins w:id="14678" w:author="user" w:date="2012-02-29T15:12:00Z">
              <w:r w:rsidRPr="00AE3918">
                <w:rPr>
                  <w:rFonts w:ascii="Calibri" w:hAnsi="Calibri" w:cs="Arial"/>
                  <w:sz w:val="20"/>
                  <w:szCs w:val="20"/>
                </w:rPr>
                <w:t>Changes in the land price, land use and agricultural practices, productivity and crop export</w:t>
              </w:r>
            </w:ins>
          </w:p>
        </w:tc>
        <w:tc>
          <w:tcPr>
            <w:tcW w:w="2520" w:type="dxa"/>
            <w:tcBorders>
              <w:top w:val="nil"/>
              <w:left w:val="nil"/>
              <w:bottom w:val="single" w:sz="4" w:space="0" w:color="auto"/>
              <w:right w:val="single" w:sz="4" w:space="0" w:color="auto"/>
            </w:tcBorders>
            <w:shd w:val="clear" w:color="auto" w:fill="auto"/>
          </w:tcPr>
          <w:p w:rsidR="00363525" w:rsidRPr="00AE3918" w:rsidRDefault="00363525" w:rsidP="005A1FDF">
            <w:pPr>
              <w:rPr>
                <w:ins w:id="14679" w:author="user" w:date="2012-02-29T15:12:00Z"/>
                <w:rFonts w:ascii="Calibri" w:hAnsi="Calibri" w:cs="Arial"/>
                <w:sz w:val="20"/>
                <w:szCs w:val="20"/>
              </w:rPr>
            </w:pPr>
            <w:ins w:id="14680" w:author="user" w:date="2012-02-29T15:12:00Z">
              <w:r w:rsidRPr="00AE3918">
                <w:rPr>
                  <w:rFonts w:ascii="Calibri" w:hAnsi="Calibri" w:cs="Arial"/>
                  <w:sz w:val="20"/>
                  <w:szCs w:val="20"/>
                </w:rPr>
                <w:t>Discuss with farmers and extension workers, agricultural statistics of District Agriculture Office</w:t>
              </w:r>
            </w:ins>
          </w:p>
        </w:tc>
        <w:tc>
          <w:tcPr>
            <w:tcW w:w="1420" w:type="dxa"/>
            <w:tcBorders>
              <w:top w:val="nil"/>
              <w:left w:val="nil"/>
              <w:bottom w:val="single" w:sz="4" w:space="0" w:color="auto"/>
              <w:right w:val="single" w:sz="4" w:space="0" w:color="auto"/>
            </w:tcBorders>
            <w:shd w:val="clear" w:color="auto" w:fill="auto"/>
          </w:tcPr>
          <w:p w:rsidR="00363525" w:rsidRPr="00AE3918" w:rsidRDefault="00363525" w:rsidP="005A1FDF">
            <w:pPr>
              <w:rPr>
                <w:ins w:id="14681" w:author="user" w:date="2012-02-29T15:12:00Z"/>
                <w:rFonts w:ascii="Calibri" w:hAnsi="Calibri" w:cs="Arial"/>
                <w:sz w:val="20"/>
                <w:szCs w:val="20"/>
              </w:rPr>
            </w:pPr>
            <w:ins w:id="14682" w:author="user" w:date="2012-02-29T15:12:00Z">
              <w:r w:rsidRPr="00AE3918">
                <w:rPr>
                  <w:rFonts w:ascii="Calibri" w:hAnsi="Calibri" w:cs="Arial"/>
                  <w:sz w:val="20"/>
                  <w:szCs w:val="20"/>
                </w:rPr>
                <w:t>6 months</w:t>
              </w:r>
            </w:ins>
          </w:p>
        </w:tc>
        <w:tc>
          <w:tcPr>
            <w:tcW w:w="1460" w:type="dxa"/>
            <w:tcBorders>
              <w:top w:val="nil"/>
              <w:left w:val="nil"/>
              <w:bottom w:val="single" w:sz="4" w:space="0" w:color="auto"/>
              <w:right w:val="single" w:sz="4" w:space="0" w:color="auto"/>
            </w:tcBorders>
            <w:shd w:val="clear" w:color="auto" w:fill="auto"/>
          </w:tcPr>
          <w:p w:rsidR="00363525" w:rsidRPr="00AE3918" w:rsidRDefault="00363525" w:rsidP="005A1FDF">
            <w:pPr>
              <w:jc w:val="center"/>
              <w:rPr>
                <w:ins w:id="14683" w:author="user" w:date="2012-02-29T15:12:00Z"/>
                <w:rFonts w:ascii="Calibri" w:hAnsi="Calibri" w:cs="Arial"/>
                <w:sz w:val="20"/>
                <w:szCs w:val="20"/>
              </w:rPr>
            </w:pPr>
            <w:ins w:id="14684" w:author="user" w:date="2012-02-29T15:12:00Z">
              <w:r w:rsidRPr="00AE3918">
                <w:rPr>
                  <w:rFonts w:ascii="Calibri" w:hAnsi="Calibri" w:cs="Arial"/>
                  <w:sz w:val="20"/>
                  <w:szCs w:val="20"/>
                </w:rPr>
                <w:t>RoW area</w:t>
              </w:r>
            </w:ins>
          </w:p>
        </w:tc>
      </w:tr>
      <w:tr w:rsidR="00363525" w:rsidRPr="00AE3918" w:rsidTr="005A1FDF">
        <w:trPr>
          <w:trHeight w:val="1500"/>
          <w:ins w:id="14685" w:author="user" w:date="2012-02-29T15:12:00Z"/>
        </w:trPr>
        <w:tc>
          <w:tcPr>
            <w:tcW w:w="2241" w:type="dxa"/>
            <w:tcBorders>
              <w:top w:val="nil"/>
              <w:left w:val="single" w:sz="4" w:space="0" w:color="auto"/>
              <w:bottom w:val="single" w:sz="4" w:space="0" w:color="auto"/>
              <w:right w:val="single" w:sz="4" w:space="0" w:color="auto"/>
            </w:tcBorders>
            <w:shd w:val="clear" w:color="auto" w:fill="auto"/>
          </w:tcPr>
          <w:p w:rsidR="00363525" w:rsidRPr="00AE3918" w:rsidRDefault="00363525" w:rsidP="005A1FDF">
            <w:pPr>
              <w:rPr>
                <w:ins w:id="14686" w:author="user" w:date="2012-02-29T15:12:00Z"/>
                <w:rFonts w:ascii="Calibri" w:hAnsi="Calibri" w:cs="Arial"/>
                <w:sz w:val="20"/>
                <w:szCs w:val="20"/>
              </w:rPr>
            </w:pPr>
            <w:ins w:id="14687" w:author="user" w:date="2012-02-29T15:12:00Z">
              <w:r w:rsidRPr="00AE3918">
                <w:rPr>
                  <w:rFonts w:ascii="Calibri" w:hAnsi="Calibri" w:cs="Arial"/>
                  <w:sz w:val="20"/>
                  <w:szCs w:val="20"/>
                </w:rPr>
                <w:t>Social and Cultural practices</w:t>
              </w:r>
            </w:ins>
          </w:p>
        </w:tc>
        <w:tc>
          <w:tcPr>
            <w:tcW w:w="2449" w:type="dxa"/>
            <w:tcBorders>
              <w:top w:val="nil"/>
              <w:left w:val="nil"/>
              <w:bottom w:val="single" w:sz="4" w:space="0" w:color="auto"/>
              <w:right w:val="single" w:sz="4" w:space="0" w:color="auto"/>
            </w:tcBorders>
            <w:shd w:val="clear" w:color="auto" w:fill="auto"/>
          </w:tcPr>
          <w:p w:rsidR="00363525" w:rsidRDefault="00363525" w:rsidP="005A1FDF">
            <w:pPr>
              <w:rPr>
                <w:ins w:id="14688" w:author="user" w:date="2012-02-29T15:12:00Z"/>
                <w:rFonts w:ascii="Calibri" w:hAnsi="Calibri" w:cs="Arial"/>
                <w:sz w:val="20"/>
                <w:szCs w:val="20"/>
              </w:rPr>
            </w:pPr>
            <w:ins w:id="14689" w:author="user" w:date="2012-02-29T15:12:00Z">
              <w:r w:rsidRPr="00AE3918">
                <w:rPr>
                  <w:rFonts w:ascii="Calibri" w:hAnsi="Calibri" w:cs="Arial"/>
                  <w:sz w:val="20"/>
                  <w:szCs w:val="20"/>
                </w:rPr>
                <w:t>State of social harmony and social security (gambling, prostitution, alcoholism, narcotism etc.)</w:t>
              </w:r>
            </w:ins>
          </w:p>
          <w:p w:rsidR="00363525" w:rsidRPr="00AE3918" w:rsidRDefault="00363525" w:rsidP="005A1FDF">
            <w:pPr>
              <w:rPr>
                <w:ins w:id="14690" w:author="user" w:date="2012-02-29T15:12:00Z"/>
                <w:rFonts w:ascii="Calibri" w:hAnsi="Calibri" w:cs="Arial"/>
                <w:sz w:val="20"/>
                <w:szCs w:val="20"/>
              </w:rPr>
            </w:pPr>
          </w:p>
        </w:tc>
        <w:tc>
          <w:tcPr>
            <w:tcW w:w="2520" w:type="dxa"/>
            <w:tcBorders>
              <w:top w:val="nil"/>
              <w:left w:val="nil"/>
              <w:bottom w:val="single" w:sz="4" w:space="0" w:color="auto"/>
              <w:right w:val="single" w:sz="4" w:space="0" w:color="auto"/>
            </w:tcBorders>
            <w:shd w:val="clear" w:color="auto" w:fill="auto"/>
          </w:tcPr>
          <w:p w:rsidR="00363525" w:rsidRPr="00AE3918" w:rsidRDefault="00363525" w:rsidP="005A1FDF">
            <w:pPr>
              <w:rPr>
                <w:ins w:id="14691" w:author="user" w:date="2012-02-29T15:12:00Z"/>
                <w:rFonts w:ascii="Calibri" w:hAnsi="Calibri" w:cs="Arial"/>
                <w:sz w:val="20"/>
                <w:szCs w:val="20"/>
              </w:rPr>
            </w:pPr>
            <w:ins w:id="14692" w:author="user" w:date="2012-02-29T15:12:00Z">
              <w:r w:rsidRPr="00AE3918">
                <w:rPr>
                  <w:rFonts w:ascii="Calibri" w:hAnsi="Calibri" w:cs="Arial"/>
                  <w:sz w:val="20"/>
                  <w:szCs w:val="20"/>
                </w:rPr>
                <w:t>Police records, discussion with local residents</w:t>
              </w:r>
            </w:ins>
          </w:p>
        </w:tc>
        <w:tc>
          <w:tcPr>
            <w:tcW w:w="1420" w:type="dxa"/>
            <w:tcBorders>
              <w:top w:val="nil"/>
              <w:left w:val="nil"/>
              <w:bottom w:val="single" w:sz="4" w:space="0" w:color="auto"/>
              <w:right w:val="single" w:sz="4" w:space="0" w:color="auto"/>
            </w:tcBorders>
            <w:shd w:val="clear" w:color="auto" w:fill="auto"/>
          </w:tcPr>
          <w:p w:rsidR="00363525" w:rsidRPr="00AE3918" w:rsidRDefault="00363525" w:rsidP="005A1FDF">
            <w:pPr>
              <w:rPr>
                <w:ins w:id="14693" w:author="user" w:date="2012-02-29T15:12:00Z"/>
                <w:rFonts w:ascii="Calibri" w:hAnsi="Calibri" w:cs="Arial"/>
                <w:sz w:val="20"/>
                <w:szCs w:val="20"/>
              </w:rPr>
            </w:pPr>
            <w:ins w:id="14694" w:author="user" w:date="2012-02-29T15:12:00Z">
              <w:r w:rsidRPr="00AE3918">
                <w:rPr>
                  <w:rFonts w:ascii="Calibri" w:hAnsi="Calibri" w:cs="Arial"/>
                  <w:sz w:val="20"/>
                  <w:szCs w:val="20"/>
                </w:rPr>
                <w:t>Quarterly</w:t>
              </w:r>
            </w:ins>
          </w:p>
        </w:tc>
        <w:tc>
          <w:tcPr>
            <w:tcW w:w="1460" w:type="dxa"/>
            <w:tcBorders>
              <w:top w:val="nil"/>
              <w:left w:val="nil"/>
              <w:bottom w:val="single" w:sz="4" w:space="0" w:color="auto"/>
              <w:right w:val="single" w:sz="4" w:space="0" w:color="auto"/>
            </w:tcBorders>
            <w:shd w:val="clear" w:color="auto" w:fill="auto"/>
          </w:tcPr>
          <w:p w:rsidR="00363525" w:rsidRPr="00AE3918" w:rsidRDefault="00363525" w:rsidP="005A1FDF">
            <w:pPr>
              <w:rPr>
                <w:ins w:id="14695" w:author="user" w:date="2012-02-29T15:12:00Z"/>
                <w:rFonts w:ascii="Calibri" w:hAnsi="Calibri" w:cs="Arial"/>
                <w:sz w:val="20"/>
                <w:szCs w:val="20"/>
              </w:rPr>
            </w:pPr>
            <w:ins w:id="14696" w:author="user" w:date="2012-02-29T15:12:00Z">
              <w:r w:rsidRPr="00AE3918">
                <w:rPr>
                  <w:rFonts w:ascii="Calibri" w:hAnsi="Calibri" w:cs="Arial"/>
                  <w:sz w:val="20"/>
                  <w:szCs w:val="20"/>
                </w:rPr>
                <w:t>Project affected VDCs</w:t>
              </w:r>
            </w:ins>
          </w:p>
        </w:tc>
      </w:tr>
      <w:tr w:rsidR="00363525" w:rsidRPr="00AE3918" w:rsidTr="005A1FDF">
        <w:trPr>
          <w:trHeight w:val="1200"/>
          <w:ins w:id="14697" w:author="user" w:date="2012-02-29T15:12:00Z"/>
        </w:trPr>
        <w:tc>
          <w:tcPr>
            <w:tcW w:w="2241" w:type="dxa"/>
            <w:tcBorders>
              <w:top w:val="nil"/>
              <w:left w:val="single" w:sz="4" w:space="0" w:color="auto"/>
              <w:bottom w:val="nil"/>
              <w:right w:val="single" w:sz="4" w:space="0" w:color="auto"/>
            </w:tcBorders>
            <w:shd w:val="clear" w:color="auto" w:fill="auto"/>
          </w:tcPr>
          <w:p w:rsidR="00363525" w:rsidRPr="00AE3918" w:rsidRDefault="00363525" w:rsidP="005A1FDF">
            <w:pPr>
              <w:rPr>
                <w:ins w:id="14698" w:author="user" w:date="2012-02-29T15:12:00Z"/>
                <w:rFonts w:ascii="Calibri" w:hAnsi="Calibri" w:cs="Arial"/>
                <w:sz w:val="20"/>
                <w:szCs w:val="20"/>
              </w:rPr>
            </w:pPr>
            <w:ins w:id="14699" w:author="user" w:date="2012-02-29T15:12:00Z">
              <w:r w:rsidRPr="00AE3918">
                <w:rPr>
                  <w:rFonts w:ascii="Calibri" w:hAnsi="Calibri" w:cs="Arial"/>
                  <w:sz w:val="20"/>
                  <w:szCs w:val="20"/>
                </w:rPr>
                <w:t>Life style</w:t>
              </w:r>
            </w:ins>
          </w:p>
        </w:tc>
        <w:tc>
          <w:tcPr>
            <w:tcW w:w="2449" w:type="dxa"/>
            <w:tcBorders>
              <w:top w:val="nil"/>
              <w:left w:val="nil"/>
              <w:bottom w:val="single" w:sz="4" w:space="0" w:color="auto"/>
              <w:right w:val="single" w:sz="4" w:space="0" w:color="auto"/>
            </w:tcBorders>
            <w:shd w:val="clear" w:color="auto" w:fill="auto"/>
          </w:tcPr>
          <w:p w:rsidR="00363525" w:rsidRPr="00AE3918" w:rsidRDefault="00363525" w:rsidP="005A1FDF">
            <w:pPr>
              <w:rPr>
                <w:ins w:id="14700" w:author="user" w:date="2012-02-29T15:12:00Z"/>
                <w:rFonts w:ascii="Calibri" w:hAnsi="Calibri" w:cs="Arial"/>
                <w:sz w:val="20"/>
                <w:szCs w:val="20"/>
              </w:rPr>
            </w:pPr>
            <w:ins w:id="14701" w:author="user" w:date="2012-02-29T15:12:00Z">
              <w:r w:rsidRPr="00AE3918">
                <w:rPr>
                  <w:rFonts w:ascii="Calibri" w:hAnsi="Calibri" w:cs="Arial"/>
                  <w:sz w:val="20"/>
                  <w:szCs w:val="20"/>
                </w:rPr>
                <w:t>Changes in the living standard of people</w:t>
              </w:r>
            </w:ins>
          </w:p>
        </w:tc>
        <w:tc>
          <w:tcPr>
            <w:tcW w:w="2520" w:type="dxa"/>
            <w:tcBorders>
              <w:top w:val="nil"/>
              <w:left w:val="nil"/>
              <w:bottom w:val="single" w:sz="4" w:space="0" w:color="auto"/>
              <w:right w:val="single" w:sz="4" w:space="0" w:color="auto"/>
            </w:tcBorders>
            <w:shd w:val="clear" w:color="auto" w:fill="auto"/>
          </w:tcPr>
          <w:p w:rsidR="00363525" w:rsidRDefault="00363525" w:rsidP="005A1FDF">
            <w:pPr>
              <w:rPr>
                <w:ins w:id="14702" w:author="user" w:date="2012-02-29T15:12:00Z"/>
                <w:rFonts w:ascii="Calibri" w:hAnsi="Calibri" w:cs="Arial"/>
                <w:sz w:val="20"/>
                <w:szCs w:val="20"/>
              </w:rPr>
            </w:pPr>
            <w:ins w:id="14703" w:author="user" w:date="2012-02-29T15:12:00Z">
              <w:r w:rsidRPr="00AE3918">
                <w:rPr>
                  <w:rFonts w:ascii="Calibri" w:hAnsi="Calibri" w:cs="Arial"/>
                  <w:sz w:val="20"/>
                  <w:szCs w:val="20"/>
                </w:rPr>
                <w:t>Interview with families, VDC records, discussion with local leaders, NGOs/CBOs</w:t>
              </w:r>
            </w:ins>
          </w:p>
          <w:p w:rsidR="00363525" w:rsidRDefault="00363525" w:rsidP="005A1FDF">
            <w:pPr>
              <w:rPr>
                <w:ins w:id="14704" w:author="user" w:date="2012-02-29T15:12:00Z"/>
                <w:rFonts w:ascii="Calibri" w:hAnsi="Calibri" w:cs="Arial"/>
                <w:sz w:val="20"/>
                <w:szCs w:val="20"/>
              </w:rPr>
            </w:pPr>
          </w:p>
          <w:p w:rsidR="00363525" w:rsidRPr="00AE3918" w:rsidRDefault="00363525" w:rsidP="005A1FDF">
            <w:pPr>
              <w:rPr>
                <w:ins w:id="14705" w:author="user" w:date="2012-02-29T15:12:00Z"/>
                <w:rFonts w:ascii="Calibri" w:hAnsi="Calibri" w:cs="Arial"/>
                <w:sz w:val="20"/>
                <w:szCs w:val="20"/>
              </w:rPr>
            </w:pPr>
          </w:p>
        </w:tc>
        <w:tc>
          <w:tcPr>
            <w:tcW w:w="1420" w:type="dxa"/>
            <w:tcBorders>
              <w:top w:val="nil"/>
              <w:left w:val="nil"/>
              <w:bottom w:val="single" w:sz="4" w:space="0" w:color="auto"/>
              <w:right w:val="single" w:sz="4" w:space="0" w:color="auto"/>
            </w:tcBorders>
            <w:shd w:val="clear" w:color="auto" w:fill="auto"/>
          </w:tcPr>
          <w:p w:rsidR="00363525" w:rsidRPr="00AE3918" w:rsidRDefault="00363525" w:rsidP="005A1FDF">
            <w:pPr>
              <w:rPr>
                <w:ins w:id="14706" w:author="user" w:date="2012-02-29T15:12:00Z"/>
                <w:rFonts w:ascii="Calibri" w:hAnsi="Calibri" w:cs="Arial"/>
                <w:sz w:val="20"/>
                <w:szCs w:val="20"/>
              </w:rPr>
            </w:pPr>
            <w:ins w:id="14707" w:author="user" w:date="2012-02-29T15:12:00Z">
              <w:r w:rsidRPr="00AE3918">
                <w:rPr>
                  <w:rFonts w:ascii="Calibri" w:hAnsi="Calibri" w:cs="Arial"/>
                  <w:sz w:val="20"/>
                  <w:szCs w:val="20"/>
                </w:rPr>
                <w:t>6 months</w:t>
              </w:r>
            </w:ins>
          </w:p>
        </w:tc>
        <w:tc>
          <w:tcPr>
            <w:tcW w:w="1460" w:type="dxa"/>
            <w:tcBorders>
              <w:top w:val="nil"/>
              <w:left w:val="nil"/>
              <w:bottom w:val="single" w:sz="4" w:space="0" w:color="auto"/>
              <w:right w:val="single" w:sz="4" w:space="0" w:color="auto"/>
            </w:tcBorders>
            <w:shd w:val="clear" w:color="auto" w:fill="auto"/>
          </w:tcPr>
          <w:p w:rsidR="00363525" w:rsidRPr="00AE3918" w:rsidRDefault="00363525" w:rsidP="005A1FDF">
            <w:pPr>
              <w:jc w:val="center"/>
              <w:rPr>
                <w:ins w:id="14708" w:author="user" w:date="2012-02-29T15:12:00Z"/>
                <w:rFonts w:ascii="Calibri" w:hAnsi="Calibri" w:cs="Arial"/>
                <w:sz w:val="20"/>
                <w:szCs w:val="20"/>
              </w:rPr>
            </w:pPr>
            <w:ins w:id="14709" w:author="user" w:date="2012-02-29T15:12:00Z">
              <w:r w:rsidRPr="00AE3918">
                <w:rPr>
                  <w:rFonts w:ascii="Calibri" w:hAnsi="Calibri" w:cs="Arial"/>
                  <w:sz w:val="20"/>
                  <w:szCs w:val="20"/>
                </w:rPr>
                <w:t>PAFs</w:t>
              </w:r>
            </w:ins>
          </w:p>
        </w:tc>
      </w:tr>
      <w:tr w:rsidR="00363525" w:rsidRPr="00AE3918" w:rsidTr="005A1FDF">
        <w:trPr>
          <w:trHeight w:val="1200"/>
          <w:ins w:id="14710" w:author="user" w:date="2012-02-29T15:12:00Z"/>
        </w:trPr>
        <w:tc>
          <w:tcPr>
            <w:tcW w:w="2241" w:type="dxa"/>
            <w:tcBorders>
              <w:top w:val="nil"/>
              <w:left w:val="single" w:sz="4" w:space="0" w:color="auto"/>
              <w:bottom w:val="nil"/>
              <w:right w:val="single" w:sz="4" w:space="0" w:color="auto"/>
            </w:tcBorders>
            <w:shd w:val="clear" w:color="auto" w:fill="auto"/>
          </w:tcPr>
          <w:p w:rsidR="00363525" w:rsidRPr="00AE3918" w:rsidRDefault="00363525" w:rsidP="005A1FDF">
            <w:pPr>
              <w:rPr>
                <w:ins w:id="14711" w:author="user" w:date="2012-02-29T15:12:00Z"/>
                <w:rFonts w:ascii="Calibri" w:hAnsi="Calibri" w:cs="Arial"/>
                <w:sz w:val="20"/>
                <w:szCs w:val="20"/>
              </w:rPr>
            </w:pPr>
            <w:ins w:id="14712" w:author="user" w:date="2012-02-29T15:12:00Z">
              <w:r w:rsidRPr="00AE3918">
                <w:rPr>
                  <w:rFonts w:ascii="Calibri" w:hAnsi="Calibri" w:cs="Arial"/>
                  <w:sz w:val="20"/>
                  <w:szCs w:val="20"/>
                </w:rPr>
                <w:t>Cultural and historical site</w:t>
              </w:r>
            </w:ins>
          </w:p>
        </w:tc>
        <w:tc>
          <w:tcPr>
            <w:tcW w:w="2449" w:type="dxa"/>
            <w:tcBorders>
              <w:top w:val="nil"/>
              <w:left w:val="nil"/>
              <w:bottom w:val="single" w:sz="4" w:space="0" w:color="auto"/>
              <w:right w:val="single" w:sz="4" w:space="0" w:color="auto"/>
            </w:tcBorders>
            <w:shd w:val="clear" w:color="auto" w:fill="auto"/>
          </w:tcPr>
          <w:p w:rsidR="00363525" w:rsidRPr="00AE3918" w:rsidRDefault="00363525" w:rsidP="005A1FDF">
            <w:pPr>
              <w:rPr>
                <w:ins w:id="14713" w:author="user" w:date="2012-02-29T15:12:00Z"/>
                <w:rFonts w:ascii="Calibri" w:hAnsi="Calibri" w:cs="Arial"/>
                <w:sz w:val="20"/>
                <w:szCs w:val="20"/>
              </w:rPr>
            </w:pPr>
            <w:ins w:id="14714" w:author="user" w:date="2012-02-29T15:12:00Z">
              <w:r w:rsidRPr="00AE3918">
                <w:rPr>
                  <w:rFonts w:ascii="Calibri" w:hAnsi="Calibri" w:cs="Arial"/>
                  <w:sz w:val="20"/>
                  <w:szCs w:val="20"/>
                </w:rPr>
                <w:t>Condition of cultural and historical areas and aesthetic qualities</w:t>
              </w:r>
            </w:ins>
          </w:p>
        </w:tc>
        <w:tc>
          <w:tcPr>
            <w:tcW w:w="2520" w:type="dxa"/>
            <w:tcBorders>
              <w:top w:val="nil"/>
              <w:left w:val="nil"/>
              <w:bottom w:val="single" w:sz="4" w:space="0" w:color="auto"/>
              <w:right w:val="single" w:sz="4" w:space="0" w:color="auto"/>
            </w:tcBorders>
            <w:shd w:val="clear" w:color="auto" w:fill="auto"/>
          </w:tcPr>
          <w:p w:rsidR="00363525" w:rsidRDefault="00363525" w:rsidP="005A1FDF">
            <w:pPr>
              <w:rPr>
                <w:ins w:id="14715" w:author="user" w:date="2012-02-29T15:12:00Z"/>
                <w:rFonts w:ascii="Calibri" w:hAnsi="Calibri" w:cs="Arial"/>
                <w:sz w:val="20"/>
                <w:szCs w:val="20"/>
              </w:rPr>
            </w:pPr>
            <w:ins w:id="14716" w:author="user" w:date="2012-02-29T15:12:00Z">
              <w:r w:rsidRPr="00AE3918">
                <w:rPr>
                  <w:rFonts w:ascii="Calibri" w:hAnsi="Calibri" w:cs="Arial"/>
                  <w:sz w:val="20"/>
                  <w:szCs w:val="20"/>
                </w:rPr>
                <w:t>Visit the area, discuss with people, observation and photographs</w:t>
              </w:r>
            </w:ins>
          </w:p>
          <w:p w:rsidR="00363525" w:rsidRDefault="00363525" w:rsidP="005A1FDF">
            <w:pPr>
              <w:rPr>
                <w:ins w:id="14717" w:author="user" w:date="2012-02-29T15:12:00Z"/>
                <w:rFonts w:ascii="Calibri" w:hAnsi="Calibri" w:cs="Arial"/>
                <w:sz w:val="20"/>
                <w:szCs w:val="20"/>
              </w:rPr>
            </w:pPr>
          </w:p>
          <w:p w:rsidR="00363525" w:rsidRPr="00AE3918" w:rsidRDefault="00363525" w:rsidP="005A1FDF">
            <w:pPr>
              <w:rPr>
                <w:ins w:id="14718" w:author="user" w:date="2012-02-29T15:12:00Z"/>
                <w:rFonts w:ascii="Calibri" w:hAnsi="Calibri" w:cs="Arial"/>
                <w:sz w:val="20"/>
                <w:szCs w:val="20"/>
              </w:rPr>
            </w:pPr>
          </w:p>
        </w:tc>
        <w:tc>
          <w:tcPr>
            <w:tcW w:w="1420" w:type="dxa"/>
            <w:tcBorders>
              <w:top w:val="nil"/>
              <w:left w:val="nil"/>
              <w:bottom w:val="single" w:sz="4" w:space="0" w:color="auto"/>
              <w:right w:val="single" w:sz="4" w:space="0" w:color="auto"/>
            </w:tcBorders>
            <w:shd w:val="clear" w:color="auto" w:fill="auto"/>
          </w:tcPr>
          <w:p w:rsidR="00363525" w:rsidRPr="00AE3918" w:rsidRDefault="00363525" w:rsidP="005A1FDF">
            <w:pPr>
              <w:rPr>
                <w:ins w:id="14719" w:author="user" w:date="2012-02-29T15:12:00Z"/>
                <w:rFonts w:ascii="Calibri" w:hAnsi="Calibri" w:cs="Arial"/>
                <w:sz w:val="20"/>
                <w:szCs w:val="20"/>
              </w:rPr>
            </w:pPr>
            <w:ins w:id="14720" w:author="user" w:date="2012-02-29T15:12:00Z">
              <w:r w:rsidRPr="00AE3918">
                <w:rPr>
                  <w:rFonts w:ascii="Calibri" w:hAnsi="Calibri" w:cs="Arial"/>
                  <w:sz w:val="20"/>
                  <w:szCs w:val="20"/>
                </w:rPr>
                <w:t>Quarterly</w:t>
              </w:r>
            </w:ins>
          </w:p>
        </w:tc>
        <w:tc>
          <w:tcPr>
            <w:tcW w:w="1460" w:type="dxa"/>
            <w:tcBorders>
              <w:top w:val="nil"/>
              <w:left w:val="nil"/>
              <w:bottom w:val="single" w:sz="4" w:space="0" w:color="auto"/>
              <w:right w:val="single" w:sz="4" w:space="0" w:color="auto"/>
            </w:tcBorders>
            <w:shd w:val="clear" w:color="auto" w:fill="auto"/>
          </w:tcPr>
          <w:p w:rsidR="00363525" w:rsidRDefault="00363525" w:rsidP="005A1FDF">
            <w:pPr>
              <w:rPr>
                <w:ins w:id="14721" w:author="user" w:date="2012-02-29T15:12:00Z"/>
                <w:rFonts w:ascii="Calibri" w:hAnsi="Calibri" w:cs="Arial"/>
                <w:sz w:val="20"/>
                <w:szCs w:val="20"/>
              </w:rPr>
            </w:pPr>
            <w:ins w:id="14722" w:author="user" w:date="2012-02-29T15:12:00Z">
              <w:r w:rsidRPr="00AE3918">
                <w:rPr>
                  <w:rFonts w:ascii="Calibri" w:hAnsi="Calibri" w:cs="Arial"/>
                  <w:sz w:val="20"/>
                  <w:szCs w:val="20"/>
                </w:rPr>
                <w:t>Project affected VDCs</w:t>
              </w:r>
            </w:ins>
          </w:p>
          <w:p w:rsidR="00363525" w:rsidRDefault="00363525" w:rsidP="005A1FDF">
            <w:pPr>
              <w:rPr>
                <w:ins w:id="14723" w:author="user" w:date="2012-02-29T15:12:00Z"/>
                <w:rFonts w:ascii="Calibri" w:hAnsi="Calibri" w:cs="Arial"/>
                <w:sz w:val="20"/>
                <w:szCs w:val="20"/>
              </w:rPr>
            </w:pPr>
          </w:p>
          <w:p w:rsidR="00363525" w:rsidRPr="00AE3918" w:rsidRDefault="00363525" w:rsidP="005A1FDF">
            <w:pPr>
              <w:rPr>
                <w:ins w:id="14724" w:author="user" w:date="2012-02-29T15:12:00Z"/>
                <w:rFonts w:ascii="Calibri" w:hAnsi="Calibri" w:cs="Arial"/>
                <w:sz w:val="20"/>
                <w:szCs w:val="20"/>
              </w:rPr>
            </w:pPr>
          </w:p>
        </w:tc>
      </w:tr>
      <w:tr w:rsidR="00363525" w:rsidRPr="00AE3918" w:rsidTr="005A1FDF">
        <w:trPr>
          <w:trHeight w:val="600"/>
          <w:ins w:id="14725" w:author="user" w:date="2012-02-29T15:12:00Z"/>
        </w:trPr>
        <w:tc>
          <w:tcPr>
            <w:tcW w:w="2241" w:type="dxa"/>
            <w:tcBorders>
              <w:top w:val="single" w:sz="4" w:space="0" w:color="auto"/>
              <w:left w:val="single" w:sz="4" w:space="0" w:color="auto"/>
              <w:bottom w:val="single" w:sz="4" w:space="0" w:color="auto"/>
              <w:right w:val="single" w:sz="4" w:space="0" w:color="auto"/>
            </w:tcBorders>
            <w:shd w:val="clear" w:color="auto" w:fill="auto"/>
          </w:tcPr>
          <w:p w:rsidR="00363525" w:rsidRPr="00AE3918" w:rsidRDefault="00363525" w:rsidP="005A1FDF">
            <w:pPr>
              <w:jc w:val="center"/>
              <w:rPr>
                <w:ins w:id="14726" w:author="user" w:date="2012-02-29T15:12:00Z"/>
                <w:rFonts w:ascii="Calibri" w:hAnsi="Calibri" w:cs="Arial"/>
                <w:b/>
                <w:bCs/>
                <w:sz w:val="20"/>
                <w:szCs w:val="20"/>
              </w:rPr>
            </w:pPr>
            <w:ins w:id="14727" w:author="user" w:date="2012-02-29T15:12:00Z">
              <w:r w:rsidRPr="00AE3918">
                <w:rPr>
                  <w:rFonts w:ascii="Calibri" w:hAnsi="Calibri" w:cs="Arial"/>
                  <w:b/>
                  <w:bCs/>
                  <w:sz w:val="20"/>
                  <w:szCs w:val="20"/>
                </w:rPr>
                <w:t>B. Operation Phase</w:t>
              </w:r>
            </w:ins>
          </w:p>
        </w:tc>
        <w:tc>
          <w:tcPr>
            <w:tcW w:w="2449" w:type="dxa"/>
            <w:tcBorders>
              <w:top w:val="nil"/>
              <w:left w:val="nil"/>
              <w:bottom w:val="single" w:sz="4" w:space="0" w:color="auto"/>
              <w:right w:val="single" w:sz="4" w:space="0" w:color="auto"/>
            </w:tcBorders>
            <w:shd w:val="clear" w:color="auto" w:fill="auto"/>
          </w:tcPr>
          <w:p w:rsidR="00363525" w:rsidRPr="00AE3918" w:rsidRDefault="00363525" w:rsidP="005A1FDF">
            <w:pPr>
              <w:rPr>
                <w:ins w:id="14728" w:author="user" w:date="2012-02-29T15:12:00Z"/>
                <w:rFonts w:ascii="Calibri" w:hAnsi="Calibri" w:cs="Arial"/>
                <w:sz w:val="20"/>
                <w:szCs w:val="20"/>
              </w:rPr>
            </w:pPr>
            <w:ins w:id="14729" w:author="user" w:date="2012-02-29T15:12:00Z">
              <w:r w:rsidRPr="00AE3918">
                <w:rPr>
                  <w:rFonts w:ascii="Calibri" w:hAnsi="Calibri" w:cs="Arial"/>
                  <w:sz w:val="20"/>
                  <w:szCs w:val="20"/>
                </w:rPr>
                <w:t> </w:t>
              </w:r>
            </w:ins>
          </w:p>
        </w:tc>
        <w:tc>
          <w:tcPr>
            <w:tcW w:w="2520" w:type="dxa"/>
            <w:tcBorders>
              <w:top w:val="nil"/>
              <w:left w:val="nil"/>
              <w:bottom w:val="single" w:sz="4" w:space="0" w:color="auto"/>
              <w:right w:val="single" w:sz="4" w:space="0" w:color="auto"/>
            </w:tcBorders>
            <w:shd w:val="clear" w:color="auto" w:fill="auto"/>
          </w:tcPr>
          <w:p w:rsidR="00363525" w:rsidRPr="00AE3918" w:rsidRDefault="00363525" w:rsidP="005A1FDF">
            <w:pPr>
              <w:rPr>
                <w:ins w:id="14730" w:author="user" w:date="2012-02-29T15:12:00Z"/>
                <w:rFonts w:ascii="Calibri" w:hAnsi="Calibri" w:cs="Arial"/>
                <w:sz w:val="20"/>
                <w:szCs w:val="20"/>
              </w:rPr>
            </w:pPr>
            <w:ins w:id="14731" w:author="user" w:date="2012-02-29T15:12:00Z">
              <w:r w:rsidRPr="00AE3918">
                <w:rPr>
                  <w:rFonts w:ascii="Calibri" w:hAnsi="Calibri" w:cs="Arial"/>
                  <w:sz w:val="20"/>
                  <w:szCs w:val="20"/>
                </w:rPr>
                <w:t> </w:t>
              </w:r>
            </w:ins>
          </w:p>
        </w:tc>
        <w:tc>
          <w:tcPr>
            <w:tcW w:w="1420" w:type="dxa"/>
            <w:tcBorders>
              <w:top w:val="nil"/>
              <w:left w:val="nil"/>
              <w:bottom w:val="single" w:sz="4" w:space="0" w:color="auto"/>
              <w:right w:val="single" w:sz="4" w:space="0" w:color="auto"/>
            </w:tcBorders>
            <w:shd w:val="clear" w:color="auto" w:fill="auto"/>
          </w:tcPr>
          <w:p w:rsidR="00363525" w:rsidRPr="00AE3918" w:rsidRDefault="00363525" w:rsidP="005A1FDF">
            <w:pPr>
              <w:jc w:val="center"/>
              <w:rPr>
                <w:ins w:id="14732" w:author="user" w:date="2012-02-29T15:12:00Z"/>
                <w:rFonts w:ascii="Calibri" w:hAnsi="Calibri" w:cs="Arial"/>
                <w:sz w:val="20"/>
                <w:szCs w:val="20"/>
              </w:rPr>
            </w:pPr>
            <w:ins w:id="14733" w:author="user" w:date="2012-02-29T15:12:00Z">
              <w:r w:rsidRPr="00AE3918">
                <w:rPr>
                  <w:rFonts w:ascii="Calibri" w:hAnsi="Calibri" w:cs="Arial"/>
                  <w:sz w:val="20"/>
                  <w:szCs w:val="20"/>
                </w:rPr>
                <w:t> </w:t>
              </w:r>
            </w:ins>
          </w:p>
        </w:tc>
        <w:tc>
          <w:tcPr>
            <w:tcW w:w="1460" w:type="dxa"/>
            <w:tcBorders>
              <w:top w:val="nil"/>
              <w:left w:val="nil"/>
              <w:bottom w:val="single" w:sz="4" w:space="0" w:color="auto"/>
              <w:right w:val="single" w:sz="4" w:space="0" w:color="auto"/>
            </w:tcBorders>
            <w:shd w:val="clear" w:color="auto" w:fill="auto"/>
          </w:tcPr>
          <w:p w:rsidR="00363525" w:rsidRPr="00AE3918" w:rsidRDefault="00363525" w:rsidP="005A1FDF">
            <w:pPr>
              <w:jc w:val="center"/>
              <w:rPr>
                <w:ins w:id="14734" w:author="user" w:date="2012-02-29T15:12:00Z"/>
                <w:rFonts w:ascii="Calibri" w:hAnsi="Calibri" w:cs="Arial"/>
                <w:sz w:val="20"/>
                <w:szCs w:val="20"/>
              </w:rPr>
            </w:pPr>
            <w:ins w:id="14735" w:author="user" w:date="2012-02-29T15:12:00Z">
              <w:r w:rsidRPr="00AE3918">
                <w:rPr>
                  <w:rFonts w:ascii="Calibri" w:hAnsi="Calibri" w:cs="Arial"/>
                  <w:sz w:val="20"/>
                  <w:szCs w:val="20"/>
                </w:rPr>
                <w:t> </w:t>
              </w:r>
            </w:ins>
          </w:p>
        </w:tc>
      </w:tr>
      <w:tr w:rsidR="00363525" w:rsidRPr="00AE3918" w:rsidTr="005A1FDF">
        <w:trPr>
          <w:trHeight w:val="1200"/>
          <w:ins w:id="14736" w:author="user" w:date="2012-02-29T15:12:00Z"/>
        </w:trPr>
        <w:tc>
          <w:tcPr>
            <w:tcW w:w="2241" w:type="dxa"/>
            <w:tcBorders>
              <w:top w:val="nil"/>
              <w:left w:val="single" w:sz="4" w:space="0" w:color="auto"/>
              <w:bottom w:val="single" w:sz="4" w:space="0" w:color="auto"/>
              <w:right w:val="single" w:sz="4" w:space="0" w:color="auto"/>
            </w:tcBorders>
            <w:shd w:val="clear" w:color="auto" w:fill="auto"/>
            <w:noWrap/>
          </w:tcPr>
          <w:p w:rsidR="00363525" w:rsidRPr="00AE3918" w:rsidRDefault="00363525" w:rsidP="005A1FDF">
            <w:pPr>
              <w:rPr>
                <w:ins w:id="14737" w:author="user" w:date="2012-02-29T15:12:00Z"/>
                <w:rFonts w:ascii="Calibri" w:hAnsi="Calibri" w:cs="Arial"/>
                <w:sz w:val="20"/>
                <w:szCs w:val="20"/>
              </w:rPr>
            </w:pPr>
            <w:ins w:id="14738" w:author="user" w:date="2012-02-29T15:12:00Z">
              <w:r w:rsidRPr="00AE3918">
                <w:rPr>
                  <w:rFonts w:ascii="Calibri" w:hAnsi="Calibri" w:cs="Arial"/>
                  <w:sz w:val="20"/>
                  <w:szCs w:val="20"/>
                </w:rPr>
                <w:t>Employment</w:t>
              </w:r>
            </w:ins>
          </w:p>
        </w:tc>
        <w:tc>
          <w:tcPr>
            <w:tcW w:w="2449" w:type="dxa"/>
            <w:tcBorders>
              <w:top w:val="nil"/>
              <w:left w:val="nil"/>
              <w:bottom w:val="single" w:sz="4" w:space="0" w:color="auto"/>
              <w:right w:val="single" w:sz="4" w:space="0" w:color="auto"/>
            </w:tcBorders>
            <w:shd w:val="clear" w:color="auto" w:fill="auto"/>
          </w:tcPr>
          <w:p w:rsidR="00363525" w:rsidRPr="00AE3918" w:rsidRDefault="00363525" w:rsidP="005A1FDF">
            <w:pPr>
              <w:rPr>
                <w:ins w:id="14739" w:author="user" w:date="2012-02-29T15:12:00Z"/>
                <w:rFonts w:ascii="Calibri" w:hAnsi="Calibri" w:cs="Arial"/>
                <w:sz w:val="20"/>
                <w:szCs w:val="20"/>
              </w:rPr>
            </w:pPr>
            <w:ins w:id="14740" w:author="user" w:date="2012-02-29T15:12:00Z">
              <w:r w:rsidRPr="00AE3918">
                <w:rPr>
                  <w:rFonts w:ascii="Calibri" w:hAnsi="Calibri" w:cs="Arial"/>
                  <w:sz w:val="20"/>
                  <w:szCs w:val="20"/>
                </w:rPr>
                <w:t xml:space="preserve">Employment of local labor including women and children </w:t>
              </w:r>
            </w:ins>
          </w:p>
        </w:tc>
        <w:tc>
          <w:tcPr>
            <w:tcW w:w="2520" w:type="dxa"/>
            <w:tcBorders>
              <w:top w:val="nil"/>
              <w:left w:val="nil"/>
              <w:bottom w:val="single" w:sz="4" w:space="0" w:color="auto"/>
              <w:right w:val="single" w:sz="4" w:space="0" w:color="auto"/>
            </w:tcBorders>
            <w:shd w:val="clear" w:color="auto" w:fill="auto"/>
          </w:tcPr>
          <w:p w:rsidR="00363525" w:rsidRPr="00AE3918" w:rsidRDefault="00363525" w:rsidP="005A1FDF">
            <w:pPr>
              <w:rPr>
                <w:ins w:id="14741" w:author="user" w:date="2012-02-29T15:12:00Z"/>
                <w:rFonts w:ascii="Calibri" w:hAnsi="Calibri" w:cs="Arial"/>
                <w:sz w:val="20"/>
                <w:szCs w:val="20"/>
              </w:rPr>
            </w:pPr>
            <w:ins w:id="14742" w:author="user" w:date="2012-02-29T15:12:00Z">
              <w:r w:rsidRPr="00AE3918">
                <w:rPr>
                  <w:rFonts w:ascii="Calibri" w:hAnsi="Calibri" w:cs="Arial"/>
                  <w:sz w:val="20"/>
                  <w:szCs w:val="20"/>
                </w:rPr>
                <w:t>Site observation, attendance record, interaction with laborers and contractors</w:t>
              </w:r>
            </w:ins>
          </w:p>
        </w:tc>
        <w:tc>
          <w:tcPr>
            <w:tcW w:w="1420" w:type="dxa"/>
            <w:tcBorders>
              <w:top w:val="nil"/>
              <w:left w:val="nil"/>
              <w:bottom w:val="single" w:sz="4" w:space="0" w:color="auto"/>
              <w:right w:val="single" w:sz="4" w:space="0" w:color="auto"/>
            </w:tcBorders>
            <w:shd w:val="clear" w:color="auto" w:fill="auto"/>
          </w:tcPr>
          <w:p w:rsidR="00363525" w:rsidRPr="00AE3918" w:rsidRDefault="00363525" w:rsidP="005A1FDF">
            <w:pPr>
              <w:jc w:val="center"/>
              <w:rPr>
                <w:ins w:id="14743" w:author="user" w:date="2012-02-29T15:12:00Z"/>
                <w:rFonts w:ascii="Calibri" w:hAnsi="Calibri" w:cs="Arial"/>
                <w:sz w:val="20"/>
                <w:szCs w:val="20"/>
              </w:rPr>
            </w:pPr>
            <w:ins w:id="14744" w:author="user" w:date="2012-02-29T15:12:00Z">
              <w:r w:rsidRPr="00AE3918">
                <w:rPr>
                  <w:rFonts w:ascii="Calibri" w:hAnsi="Calibri" w:cs="Arial"/>
                  <w:sz w:val="20"/>
                  <w:szCs w:val="20"/>
                </w:rPr>
                <w:t>Annually</w:t>
              </w:r>
            </w:ins>
          </w:p>
        </w:tc>
        <w:tc>
          <w:tcPr>
            <w:tcW w:w="1460" w:type="dxa"/>
            <w:tcBorders>
              <w:top w:val="nil"/>
              <w:left w:val="nil"/>
              <w:bottom w:val="single" w:sz="4" w:space="0" w:color="auto"/>
              <w:right w:val="single" w:sz="4" w:space="0" w:color="auto"/>
            </w:tcBorders>
            <w:shd w:val="clear" w:color="auto" w:fill="auto"/>
          </w:tcPr>
          <w:p w:rsidR="00363525" w:rsidRPr="00AE3918" w:rsidRDefault="00363525" w:rsidP="005A1FDF">
            <w:pPr>
              <w:jc w:val="center"/>
              <w:rPr>
                <w:ins w:id="14745" w:author="user" w:date="2012-02-29T15:12:00Z"/>
                <w:rFonts w:ascii="Calibri" w:hAnsi="Calibri" w:cs="Arial"/>
                <w:sz w:val="20"/>
                <w:szCs w:val="20"/>
              </w:rPr>
            </w:pPr>
            <w:ins w:id="14746" w:author="user" w:date="2012-02-29T15:12:00Z">
              <w:r w:rsidRPr="00AE3918">
                <w:rPr>
                  <w:rFonts w:ascii="Calibri" w:hAnsi="Calibri" w:cs="Arial"/>
                  <w:sz w:val="20"/>
                  <w:szCs w:val="20"/>
                </w:rPr>
                <w:t>Project office</w:t>
              </w:r>
            </w:ins>
          </w:p>
        </w:tc>
      </w:tr>
      <w:tr w:rsidR="00363525" w:rsidRPr="00AE3918" w:rsidTr="005A1FDF">
        <w:trPr>
          <w:trHeight w:val="900"/>
          <w:ins w:id="14747" w:author="user" w:date="2012-02-29T15:12:00Z"/>
        </w:trPr>
        <w:tc>
          <w:tcPr>
            <w:tcW w:w="2241" w:type="dxa"/>
            <w:tcBorders>
              <w:top w:val="nil"/>
              <w:left w:val="single" w:sz="4" w:space="0" w:color="auto"/>
              <w:bottom w:val="single" w:sz="4" w:space="0" w:color="auto"/>
              <w:right w:val="single" w:sz="4" w:space="0" w:color="auto"/>
            </w:tcBorders>
            <w:shd w:val="clear" w:color="auto" w:fill="auto"/>
            <w:noWrap/>
          </w:tcPr>
          <w:p w:rsidR="00363525" w:rsidRPr="00AE3918" w:rsidRDefault="00363525" w:rsidP="005A1FDF">
            <w:pPr>
              <w:rPr>
                <w:ins w:id="14748" w:author="user" w:date="2012-02-29T15:12:00Z"/>
                <w:rFonts w:ascii="Calibri" w:hAnsi="Calibri" w:cs="Arial"/>
                <w:sz w:val="20"/>
                <w:szCs w:val="20"/>
              </w:rPr>
            </w:pPr>
            <w:ins w:id="14749" w:author="user" w:date="2012-02-29T15:12:00Z">
              <w:r w:rsidRPr="00AE3918">
                <w:rPr>
                  <w:rFonts w:ascii="Calibri" w:hAnsi="Calibri" w:cs="Arial"/>
                  <w:sz w:val="20"/>
                  <w:szCs w:val="20"/>
                </w:rPr>
                <w:t>Health and safety</w:t>
              </w:r>
            </w:ins>
          </w:p>
        </w:tc>
        <w:tc>
          <w:tcPr>
            <w:tcW w:w="2449" w:type="dxa"/>
            <w:tcBorders>
              <w:top w:val="nil"/>
              <w:left w:val="nil"/>
              <w:bottom w:val="single" w:sz="4" w:space="0" w:color="auto"/>
              <w:right w:val="single" w:sz="4" w:space="0" w:color="auto"/>
            </w:tcBorders>
            <w:shd w:val="clear" w:color="auto" w:fill="auto"/>
          </w:tcPr>
          <w:p w:rsidR="00363525" w:rsidRPr="00AE3918" w:rsidRDefault="00363525" w:rsidP="005A1FDF">
            <w:pPr>
              <w:rPr>
                <w:ins w:id="14750" w:author="user" w:date="2012-02-29T15:12:00Z"/>
                <w:rFonts w:ascii="Calibri" w:hAnsi="Calibri" w:cs="Arial"/>
                <w:sz w:val="20"/>
                <w:szCs w:val="20"/>
              </w:rPr>
            </w:pPr>
            <w:ins w:id="14751" w:author="user" w:date="2012-02-29T15:12:00Z">
              <w:r w:rsidRPr="00AE3918">
                <w:rPr>
                  <w:rFonts w:ascii="Calibri" w:hAnsi="Calibri" w:cs="Arial"/>
                  <w:sz w:val="20"/>
                  <w:szCs w:val="20"/>
                </w:rPr>
                <w:t>Use of health and safety measures</w:t>
              </w:r>
            </w:ins>
          </w:p>
        </w:tc>
        <w:tc>
          <w:tcPr>
            <w:tcW w:w="2520" w:type="dxa"/>
            <w:tcBorders>
              <w:top w:val="nil"/>
              <w:left w:val="nil"/>
              <w:bottom w:val="single" w:sz="4" w:space="0" w:color="auto"/>
              <w:right w:val="single" w:sz="4" w:space="0" w:color="auto"/>
            </w:tcBorders>
            <w:shd w:val="clear" w:color="auto" w:fill="auto"/>
          </w:tcPr>
          <w:p w:rsidR="00363525" w:rsidRPr="00AE3918" w:rsidRDefault="00363525" w:rsidP="005A1FDF">
            <w:pPr>
              <w:rPr>
                <w:ins w:id="14752" w:author="user" w:date="2012-02-29T15:12:00Z"/>
                <w:rFonts w:ascii="Calibri" w:hAnsi="Calibri" w:cs="Arial"/>
                <w:sz w:val="20"/>
                <w:szCs w:val="20"/>
              </w:rPr>
            </w:pPr>
            <w:ins w:id="14753" w:author="user" w:date="2012-02-29T15:12:00Z">
              <w:r w:rsidRPr="00AE3918">
                <w:rPr>
                  <w:rFonts w:ascii="Calibri" w:hAnsi="Calibri" w:cs="Arial"/>
                  <w:sz w:val="20"/>
                  <w:szCs w:val="20"/>
                </w:rPr>
                <w:t>Site observation, interaction with laborers, contractors</w:t>
              </w:r>
            </w:ins>
          </w:p>
        </w:tc>
        <w:tc>
          <w:tcPr>
            <w:tcW w:w="1420" w:type="dxa"/>
            <w:tcBorders>
              <w:top w:val="nil"/>
              <w:left w:val="nil"/>
              <w:bottom w:val="single" w:sz="4" w:space="0" w:color="auto"/>
              <w:right w:val="single" w:sz="4" w:space="0" w:color="auto"/>
            </w:tcBorders>
            <w:shd w:val="clear" w:color="auto" w:fill="auto"/>
          </w:tcPr>
          <w:p w:rsidR="00363525" w:rsidRPr="00AE3918" w:rsidRDefault="00363525" w:rsidP="005A1FDF">
            <w:pPr>
              <w:jc w:val="center"/>
              <w:rPr>
                <w:ins w:id="14754" w:author="user" w:date="2012-02-29T15:12:00Z"/>
                <w:rFonts w:ascii="Calibri" w:hAnsi="Calibri" w:cs="Arial"/>
                <w:sz w:val="20"/>
                <w:szCs w:val="20"/>
              </w:rPr>
            </w:pPr>
            <w:ins w:id="14755" w:author="user" w:date="2012-02-29T15:12:00Z">
              <w:r w:rsidRPr="00AE3918">
                <w:rPr>
                  <w:rFonts w:ascii="Calibri" w:hAnsi="Calibri" w:cs="Arial"/>
                  <w:sz w:val="20"/>
                  <w:szCs w:val="20"/>
                </w:rPr>
                <w:t>Annually</w:t>
              </w:r>
            </w:ins>
          </w:p>
        </w:tc>
        <w:tc>
          <w:tcPr>
            <w:tcW w:w="1460" w:type="dxa"/>
            <w:tcBorders>
              <w:top w:val="nil"/>
              <w:left w:val="nil"/>
              <w:bottom w:val="single" w:sz="4" w:space="0" w:color="auto"/>
              <w:right w:val="single" w:sz="4" w:space="0" w:color="auto"/>
            </w:tcBorders>
            <w:shd w:val="clear" w:color="auto" w:fill="auto"/>
          </w:tcPr>
          <w:p w:rsidR="00363525" w:rsidRPr="00AE3918" w:rsidRDefault="00363525" w:rsidP="005A1FDF">
            <w:pPr>
              <w:jc w:val="center"/>
              <w:rPr>
                <w:ins w:id="14756" w:author="user" w:date="2012-02-29T15:12:00Z"/>
                <w:rFonts w:ascii="Calibri" w:hAnsi="Calibri" w:cs="Arial"/>
                <w:sz w:val="20"/>
                <w:szCs w:val="20"/>
              </w:rPr>
            </w:pPr>
            <w:ins w:id="14757" w:author="user" w:date="2012-02-29T15:12:00Z">
              <w:r w:rsidRPr="00AE3918">
                <w:rPr>
                  <w:rFonts w:ascii="Calibri" w:hAnsi="Calibri" w:cs="Arial"/>
                  <w:sz w:val="20"/>
                  <w:szCs w:val="20"/>
                </w:rPr>
                <w:t>Project office</w:t>
              </w:r>
            </w:ins>
          </w:p>
        </w:tc>
      </w:tr>
      <w:tr w:rsidR="00363525" w:rsidRPr="00AE3918" w:rsidTr="005A1FDF">
        <w:trPr>
          <w:trHeight w:val="1200"/>
          <w:ins w:id="14758" w:author="user" w:date="2012-02-29T15:12:00Z"/>
        </w:trPr>
        <w:tc>
          <w:tcPr>
            <w:tcW w:w="2241" w:type="dxa"/>
            <w:tcBorders>
              <w:top w:val="nil"/>
              <w:left w:val="single" w:sz="4" w:space="0" w:color="auto"/>
              <w:bottom w:val="single" w:sz="4" w:space="0" w:color="auto"/>
              <w:right w:val="single" w:sz="4" w:space="0" w:color="auto"/>
            </w:tcBorders>
            <w:shd w:val="clear" w:color="auto" w:fill="auto"/>
            <w:noWrap/>
          </w:tcPr>
          <w:p w:rsidR="00363525" w:rsidRPr="00AE3918" w:rsidRDefault="00363525" w:rsidP="005A1FDF">
            <w:pPr>
              <w:rPr>
                <w:ins w:id="14759" w:author="user" w:date="2012-02-29T15:12:00Z"/>
                <w:rFonts w:ascii="Calibri" w:hAnsi="Calibri" w:cs="Arial"/>
                <w:sz w:val="20"/>
                <w:szCs w:val="20"/>
              </w:rPr>
            </w:pPr>
            <w:ins w:id="14760" w:author="user" w:date="2012-02-29T15:12:00Z">
              <w:r w:rsidRPr="00AE3918">
                <w:rPr>
                  <w:rFonts w:ascii="Calibri" w:hAnsi="Calibri" w:cs="Arial"/>
                  <w:sz w:val="20"/>
                  <w:szCs w:val="20"/>
                </w:rPr>
                <w:lastRenderedPageBreak/>
                <w:t>Wages rate</w:t>
              </w:r>
            </w:ins>
          </w:p>
        </w:tc>
        <w:tc>
          <w:tcPr>
            <w:tcW w:w="2449" w:type="dxa"/>
            <w:tcBorders>
              <w:top w:val="nil"/>
              <w:left w:val="nil"/>
              <w:bottom w:val="single" w:sz="4" w:space="0" w:color="auto"/>
              <w:right w:val="single" w:sz="4" w:space="0" w:color="auto"/>
            </w:tcBorders>
            <w:shd w:val="clear" w:color="auto" w:fill="auto"/>
          </w:tcPr>
          <w:p w:rsidR="00363525" w:rsidRPr="00AE3918" w:rsidRDefault="00363525" w:rsidP="005A1FDF">
            <w:pPr>
              <w:rPr>
                <w:ins w:id="14761" w:author="user" w:date="2012-02-29T15:12:00Z"/>
                <w:rFonts w:ascii="Calibri" w:hAnsi="Calibri" w:cs="Arial"/>
                <w:sz w:val="20"/>
                <w:szCs w:val="20"/>
              </w:rPr>
            </w:pPr>
            <w:ins w:id="14762" w:author="user" w:date="2012-02-29T15:12:00Z">
              <w:r w:rsidRPr="00AE3918">
                <w:rPr>
                  <w:rFonts w:ascii="Calibri" w:hAnsi="Calibri" w:cs="Arial"/>
                  <w:sz w:val="20"/>
                  <w:szCs w:val="20"/>
                </w:rPr>
                <w:t xml:space="preserve">Discrimination of wage rate between male and female  workers </w:t>
              </w:r>
            </w:ins>
          </w:p>
        </w:tc>
        <w:tc>
          <w:tcPr>
            <w:tcW w:w="2520" w:type="dxa"/>
            <w:tcBorders>
              <w:top w:val="nil"/>
              <w:left w:val="nil"/>
              <w:bottom w:val="single" w:sz="4" w:space="0" w:color="auto"/>
              <w:right w:val="single" w:sz="4" w:space="0" w:color="auto"/>
            </w:tcBorders>
            <w:shd w:val="clear" w:color="auto" w:fill="auto"/>
          </w:tcPr>
          <w:p w:rsidR="00363525" w:rsidRPr="00AE3918" w:rsidRDefault="00363525" w:rsidP="005A1FDF">
            <w:pPr>
              <w:rPr>
                <w:ins w:id="14763" w:author="user" w:date="2012-02-29T15:12:00Z"/>
                <w:rFonts w:ascii="Calibri" w:hAnsi="Calibri" w:cs="Arial"/>
                <w:sz w:val="20"/>
                <w:szCs w:val="20"/>
              </w:rPr>
            </w:pPr>
            <w:ins w:id="14764" w:author="user" w:date="2012-02-29T15:12:00Z">
              <w:r w:rsidRPr="00AE3918">
                <w:rPr>
                  <w:rFonts w:ascii="Calibri" w:hAnsi="Calibri" w:cs="Arial"/>
                  <w:sz w:val="20"/>
                  <w:szCs w:val="20"/>
                </w:rPr>
                <w:t xml:space="preserve">Interaction with laborers, labor survey, record of wage payment </w:t>
              </w:r>
            </w:ins>
          </w:p>
        </w:tc>
        <w:tc>
          <w:tcPr>
            <w:tcW w:w="1420" w:type="dxa"/>
            <w:tcBorders>
              <w:top w:val="nil"/>
              <w:left w:val="nil"/>
              <w:bottom w:val="single" w:sz="4" w:space="0" w:color="auto"/>
              <w:right w:val="single" w:sz="4" w:space="0" w:color="auto"/>
            </w:tcBorders>
            <w:shd w:val="clear" w:color="auto" w:fill="auto"/>
          </w:tcPr>
          <w:p w:rsidR="00363525" w:rsidRPr="00AE3918" w:rsidRDefault="00363525" w:rsidP="005A1FDF">
            <w:pPr>
              <w:jc w:val="center"/>
              <w:rPr>
                <w:ins w:id="14765" w:author="user" w:date="2012-02-29T15:12:00Z"/>
                <w:rFonts w:ascii="Calibri" w:hAnsi="Calibri" w:cs="Arial"/>
                <w:sz w:val="20"/>
                <w:szCs w:val="20"/>
              </w:rPr>
            </w:pPr>
            <w:ins w:id="14766" w:author="user" w:date="2012-02-29T15:12:00Z">
              <w:r w:rsidRPr="00AE3918">
                <w:rPr>
                  <w:rFonts w:ascii="Calibri" w:hAnsi="Calibri" w:cs="Arial"/>
                  <w:sz w:val="20"/>
                  <w:szCs w:val="20"/>
                </w:rPr>
                <w:t>Annually</w:t>
              </w:r>
            </w:ins>
          </w:p>
        </w:tc>
        <w:tc>
          <w:tcPr>
            <w:tcW w:w="1460" w:type="dxa"/>
            <w:tcBorders>
              <w:top w:val="nil"/>
              <w:left w:val="nil"/>
              <w:bottom w:val="single" w:sz="4" w:space="0" w:color="auto"/>
              <w:right w:val="single" w:sz="4" w:space="0" w:color="auto"/>
            </w:tcBorders>
            <w:shd w:val="clear" w:color="auto" w:fill="auto"/>
          </w:tcPr>
          <w:p w:rsidR="00363525" w:rsidRPr="00AE3918" w:rsidRDefault="00363525" w:rsidP="005A1FDF">
            <w:pPr>
              <w:jc w:val="center"/>
              <w:rPr>
                <w:ins w:id="14767" w:author="user" w:date="2012-02-29T15:12:00Z"/>
                <w:rFonts w:ascii="Calibri" w:hAnsi="Calibri" w:cs="Arial"/>
                <w:sz w:val="20"/>
                <w:szCs w:val="20"/>
              </w:rPr>
            </w:pPr>
            <w:ins w:id="14768" w:author="user" w:date="2012-02-29T15:12:00Z">
              <w:r w:rsidRPr="00AE3918">
                <w:rPr>
                  <w:rFonts w:ascii="Calibri" w:hAnsi="Calibri" w:cs="Arial"/>
                  <w:sz w:val="20"/>
                  <w:szCs w:val="20"/>
                </w:rPr>
                <w:t>Project workers</w:t>
              </w:r>
            </w:ins>
          </w:p>
        </w:tc>
      </w:tr>
      <w:tr w:rsidR="00363525" w:rsidRPr="00AE3918" w:rsidTr="005A1FDF">
        <w:trPr>
          <w:trHeight w:val="900"/>
          <w:ins w:id="14769" w:author="user" w:date="2012-02-29T15:12:00Z"/>
        </w:trPr>
        <w:tc>
          <w:tcPr>
            <w:tcW w:w="2241" w:type="dxa"/>
            <w:tcBorders>
              <w:top w:val="nil"/>
              <w:left w:val="single" w:sz="4" w:space="0" w:color="auto"/>
              <w:bottom w:val="single" w:sz="4" w:space="0" w:color="auto"/>
              <w:right w:val="single" w:sz="4" w:space="0" w:color="auto"/>
            </w:tcBorders>
            <w:shd w:val="clear" w:color="auto" w:fill="auto"/>
            <w:noWrap/>
          </w:tcPr>
          <w:p w:rsidR="00363525" w:rsidRPr="00AE3918" w:rsidRDefault="00363525" w:rsidP="005A1FDF">
            <w:pPr>
              <w:rPr>
                <w:ins w:id="14770" w:author="user" w:date="2012-02-29T15:12:00Z"/>
                <w:rFonts w:ascii="Calibri" w:hAnsi="Calibri" w:cs="Arial"/>
                <w:sz w:val="20"/>
                <w:szCs w:val="20"/>
              </w:rPr>
            </w:pPr>
            <w:ins w:id="14771" w:author="user" w:date="2012-02-29T15:12:00Z">
              <w:r w:rsidRPr="00AE3918">
                <w:rPr>
                  <w:rFonts w:ascii="Calibri" w:hAnsi="Calibri" w:cs="Arial"/>
                  <w:sz w:val="20"/>
                  <w:szCs w:val="20"/>
                </w:rPr>
                <w:t>Migration</w:t>
              </w:r>
            </w:ins>
          </w:p>
        </w:tc>
        <w:tc>
          <w:tcPr>
            <w:tcW w:w="2449" w:type="dxa"/>
            <w:tcBorders>
              <w:top w:val="nil"/>
              <w:left w:val="nil"/>
              <w:bottom w:val="single" w:sz="4" w:space="0" w:color="auto"/>
              <w:right w:val="single" w:sz="4" w:space="0" w:color="auto"/>
            </w:tcBorders>
            <w:shd w:val="clear" w:color="auto" w:fill="auto"/>
          </w:tcPr>
          <w:p w:rsidR="00363525" w:rsidRPr="00AE3918" w:rsidRDefault="00363525" w:rsidP="005A1FDF">
            <w:pPr>
              <w:rPr>
                <w:ins w:id="14772" w:author="user" w:date="2012-02-29T15:12:00Z"/>
                <w:rFonts w:ascii="Calibri" w:hAnsi="Calibri" w:cs="Arial"/>
                <w:sz w:val="20"/>
                <w:szCs w:val="20"/>
              </w:rPr>
            </w:pPr>
            <w:ins w:id="14773" w:author="user" w:date="2012-02-29T15:12:00Z">
              <w:r w:rsidRPr="00AE3918">
                <w:rPr>
                  <w:rFonts w:ascii="Calibri" w:hAnsi="Calibri" w:cs="Arial"/>
                  <w:sz w:val="20"/>
                  <w:szCs w:val="20"/>
                </w:rPr>
                <w:t>Migration /displacement of local people</w:t>
              </w:r>
            </w:ins>
          </w:p>
        </w:tc>
        <w:tc>
          <w:tcPr>
            <w:tcW w:w="2520" w:type="dxa"/>
            <w:tcBorders>
              <w:top w:val="nil"/>
              <w:left w:val="nil"/>
              <w:bottom w:val="single" w:sz="4" w:space="0" w:color="auto"/>
              <w:right w:val="single" w:sz="4" w:space="0" w:color="auto"/>
            </w:tcBorders>
            <w:shd w:val="clear" w:color="auto" w:fill="auto"/>
          </w:tcPr>
          <w:p w:rsidR="00363525" w:rsidRPr="00AE3918" w:rsidRDefault="00363525" w:rsidP="005A1FDF">
            <w:pPr>
              <w:rPr>
                <w:ins w:id="14774" w:author="user" w:date="2012-02-29T15:12:00Z"/>
                <w:rFonts w:ascii="Calibri" w:hAnsi="Calibri" w:cs="Arial"/>
                <w:sz w:val="20"/>
                <w:szCs w:val="20"/>
              </w:rPr>
            </w:pPr>
            <w:ins w:id="14775" w:author="user" w:date="2012-02-29T15:12:00Z">
              <w:r w:rsidRPr="00AE3918">
                <w:rPr>
                  <w:rFonts w:ascii="Calibri" w:hAnsi="Calibri" w:cs="Arial"/>
                  <w:sz w:val="20"/>
                  <w:szCs w:val="20"/>
                </w:rPr>
                <w:t>Review of land holding records, discussion with local people</w:t>
              </w:r>
            </w:ins>
          </w:p>
        </w:tc>
        <w:tc>
          <w:tcPr>
            <w:tcW w:w="1420" w:type="dxa"/>
            <w:tcBorders>
              <w:top w:val="nil"/>
              <w:left w:val="nil"/>
              <w:bottom w:val="single" w:sz="4" w:space="0" w:color="auto"/>
              <w:right w:val="single" w:sz="4" w:space="0" w:color="auto"/>
            </w:tcBorders>
            <w:shd w:val="clear" w:color="auto" w:fill="auto"/>
          </w:tcPr>
          <w:p w:rsidR="00363525" w:rsidRPr="00AE3918" w:rsidRDefault="00363525" w:rsidP="005A1FDF">
            <w:pPr>
              <w:jc w:val="center"/>
              <w:rPr>
                <w:ins w:id="14776" w:author="user" w:date="2012-02-29T15:12:00Z"/>
                <w:rFonts w:ascii="Calibri" w:hAnsi="Calibri" w:cs="Arial"/>
                <w:sz w:val="20"/>
                <w:szCs w:val="20"/>
              </w:rPr>
            </w:pPr>
            <w:ins w:id="14777" w:author="user" w:date="2012-02-29T15:12:00Z">
              <w:r w:rsidRPr="00AE3918">
                <w:rPr>
                  <w:rFonts w:ascii="Calibri" w:hAnsi="Calibri" w:cs="Arial"/>
                  <w:sz w:val="20"/>
                  <w:szCs w:val="20"/>
                </w:rPr>
                <w:t>Annually</w:t>
              </w:r>
            </w:ins>
          </w:p>
        </w:tc>
        <w:tc>
          <w:tcPr>
            <w:tcW w:w="1460" w:type="dxa"/>
            <w:tcBorders>
              <w:top w:val="nil"/>
              <w:left w:val="nil"/>
              <w:bottom w:val="single" w:sz="4" w:space="0" w:color="auto"/>
              <w:right w:val="single" w:sz="4" w:space="0" w:color="auto"/>
            </w:tcBorders>
            <w:shd w:val="clear" w:color="auto" w:fill="auto"/>
          </w:tcPr>
          <w:p w:rsidR="00363525" w:rsidRPr="00AE3918" w:rsidRDefault="00363525" w:rsidP="005A1FDF">
            <w:pPr>
              <w:jc w:val="center"/>
              <w:rPr>
                <w:ins w:id="14778" w:author="user" w:date="2012-02-29T15:12:00Z"/>
                <w:rFonts w:ascii="Calibri" w:hAnsi="Calibri" w:cs="Arial"/>
                <w:sz w:val="20"/>
                <w:szCs w:val="20"/>
              </w:rPr>
            </w:pPr>
            <w:ins w:id="14779" w:author="user" w:date="2012-02-29T15:12:00Z">
              <w:r w:rsidRPr="00AE3918">
                <w:rPr>
                  <w:rFonts w:ascii="Calibri" w:hAnsi="Calibri" w:cs="Arial"/>
                  <w:sz w:val="20"/>
                  <w:szCs w:val="20"/>
                </w:rPr>
                <w:t>Project area</w:t>
              </w:r>
            </w:ins>
          </w:p>
        </w:tc>
      </w:tr>
      <w:tr w:rsidR="00363525" w:rsidRPr="00AE3918" w:rsidTr="005A1FDF">
        <w:trPr>
          <w:trHeight w:val="900"/>
          <w:ins w:id="14780" w:author="user" w:date="2012-02-29T15:12:00Z"/>
        </w:trPr>
        <w:tc>
          <w:tcPr>
            <w:tcW w:w="2241" w:type="dxa"/>
            <w:tcBorders>
              <w:top w:val="nil"/>
              <w:left w:val="single" w:sz="4" w:space="0" w:color="auto"/>
              <w:bottom w:val="single" w:sz="4" w:space="0" w:color="auto"/>
              <w:right w:val="single" w:sz="4" w:space="0" w:color="auto"/>
            </w:tcBorders>
            <w:shd w:val="clear" w:color="auto" w:fill="auto"/>
            <w:noWrap/>
          </w:tcPr>
          <w:p w:rsidR="00363525" w:rsidRPr="00AE3918" w:rsidRDefault="00363525" w:rsidP="005A1FDF">
            <w:pPr>
              <w:rPr>
                <w:ins w:id="14781" w:author="user" w:date="2012-02-29T15:12:00Z"/>
                <w:rFonts w:ascii="Calibri" w:hAnsi="Calibri" w:cs="Arial"/>
                <w:sz w:val="20"/>
                <w:szCs w:val="20"/>
              </w:rPr>
            </w:pPr>
            <w:ins w:id="14782" w:author="user" w:date="2012-02-29T15:12:00Z">
              <w:r w:rsidRPr="00AE3918">
                <w:rPr>
                  <w:rFonts w:ascii="Calibri" w:hAnsi="Calibri" w:cs="Arial"/>
                  <w:sz w:val="20"/>
                  <w:szCs w:val="20"/>
                </w:rPr>
                <w:t>Health hazards</w:t>
              </w:r>
            </w:ins>
          </w:p>
        </w:tc>
        <w:tc>
          <w:tcPr>
            <w:tcW w:w="2449" w:type="dxa"/>
            <w:tcBorders>
              <w:top w:val="nil"/>
              <w:left w:val="nil"/>
              <w:bottom w:val="single" w:sz="4" w:space="0" w:color="auto"/>
              <w:right w:val="single" w:sz="4" w:space="0" w:color="auto"/>
            </w:tcBorders>
            <w:shd w:val="clear" w:color="auto" w:fill="auto"/>
          </w:tcPr>
          <w:p w:rsidR="00363525" w:rsidRPr="00AE3918" w:rsidRDefault="00363525" w:rsidP="005A1FDF">
            <w:pPr>
              <w:rPr>
                <w:ins w:id="14783" w:author="user" w:date="2012-02-29T15:12:00Z"/>
                <w:rFonts w:ascii="Calibri" w:hAnsi="Calibri" w:cs="Arial"/>
                <w:sz w:val="20"/>
                <w:szCs w:val="20"/>
              </w:rPr>
            </w:pPr>
            <w:ins w:id="14784" w:author="user" w:date="2012-02-29T15:12:00Z">
              <w:r w:rsidRPr="00AE3918">
                <w:rPr>
                  <w:rFonts w:ascii="Calibri" w:hAnsi="Calibri" w:cs="Arial"/>
                  <w:sz w:val="20"/>
                  <w:szCs w:val="20"/>
                </w:rPr>
                <w:t>Incidence of accidents/health hazards</w:t>
              </w:r>
            </w:ins>
          </w:p>
        </w:tc>
        <w:tc>
          <w:tcPr>
            <w:tcW w:w="2520" w:type="dxa"/>
            <w:tcBorders>
              <w:top w:val="nil"/>
              <w:left w:val="nil"/>
              <w:bottom w:val="single" w:sz="4" w:space="0" w:color="auto"/>
              <w:right w:val="single" w:sz="4" w:space="0" w:color="auto"/>
            </w:tcBorders>
            <w:shd w:val="clear" w:color="auto" w:fill="auto"/>
          </w:tcPr>
          <w:p w:rsidR="00363525" w:rsidRPr="00AE3918" w:rsidRDefault="00363525" w:rsidP="005A1FDF">
            <w:pPr>
              <w:rPr>
                <w:ins w:id="14785" w:author="user" w:date="2012-02-29T15:12:00Z"/>
                <w:rFonts w:ascii="Calibri" w:hAnsi="Calibri" w:cs="Arial"/>
                <w:sz w:val="20"/>
                <w:szCs w:val="20"/>
              </w:rPr>
            </w:pPr>
            <w:ins w:id="14786" w:author="user" w:date="2012-02-29T15:12:00Z">
              <w:r w:rsidRPr="00AE3918">
                <w:rPr>
                  <w:rFonts w:ascii="Calibri" w:hAnsi="Calibri" w:cs="Arial"/>
                  <w:sz w:val="20"/>
                  <w:szCs w:val="20"/>
                </w:rPr>
                <w:t>Discuss with local people, health institutions’ records</w:t>
              </w:r>
            </w:ins>
          </w:p>
        </w:tc>
        <w:tc>
          <w:tcPr>
            <w:tcW w:w="1420" w:type="dxa"/>
            <w:tcBorders>
              <w:top w:val="nil"/>
              <w:left w:val="nil"/>
              <w:bottom w:val="single" w:sz="4" w:space="0" w:color="auto"/>
              <w:right w:val="single" w:sz="4" w:space="0" w:color="auto"/>
            </w:tcBorders>
            <w:shd w:val="clear" w:color="auto" w:fill="auto"/>
          </w:tcPr>
          <w:p w:rsidR="00363525" w:rsidRPr="00AE3918" w:rsidRDefault="00363525" w:rsidP="005A1FDF">
            <w:pPr>
              <w:jc w:val="center"/>
              <w:rPr>
                <w:ins w:id="14787" w:author="user" w:date="2012-02-29T15:12:00Z"/>
                <w:rFonts w:ascii="Calibri" w:hAnsi="Calibri" w:cs="Arial"/>
                <w:sz w:val="20"/>
                <w:szCs w:val="20"/>
              </w:rPr>
            </w:pPr>
            <w:ins w:id="14788" w:author="user" w:date="2012-02-29T15:12:00Z">
              <w:r w:rsidRPr="00AE3918">
                <w:rPr>
                  <w:rFonts w:ascii="Calibri" w:hAnsi="Calibri" w:cs="Arial"/>
                  <w:sz w:val="20"/>
                  <w:szCs w:val="20"/>
                </w:rPr>
                <w:t>Annually</w:t>
              </w:r>
            </w:ins>
          </w:p>
        </w:tc>
        <w:tc>
          <w:tcPr>
            <w:tcW w:w="1460" w:type="dxa"/>
            <w:tcBorders>
              <w:top w:val="nil"/>
              <w:left w:val="nil"/>
              <w:bottom w:val="single" w:sz="4" w:space="0" w:color="auto"/>
              <w:right w:val="single" w:sz="4" w:space="0" w:color="auto"/>
            </w:tcBorders>
            <w:shd w:val="clear" w:color="auto" w:fill="auto"/>
          </w:tcPr>
          <w:p w:rsidR="00363525" w:rsidRPr="00AE3918" w:rsidRDefault="00363525" w:rsidP="005A1FDF">
            <w:pPr>
              <w:jc w:val="center"/>
              <w:rPr>
                <w:ins w:id="14789" w:author="user" w:date="2012-02-29T15:12:00Z"/>
                <w:rFonts w:ascii="Calibri" w:hAnsi="Calibri" w:cs="Arial"/>
                <w:sz w:val="20"/>
                <w:szCs w:val="20"/>
              </w:rPr>
            </w:pPr>
            <w:ins w:id="14790" w:author="user" w:date="2012-02-29T15:12:00Z">
              <w:r w:rsidRPr="00AE3918">
                <w:rPr>
                  <w:rFonts w:ascii="Calibri" w:hAnsi="Calibri" w:cs="Arial"/>
                  <w:sz w:val="20"/>
                  <w:szCs w:val="20"/>
                </w:rPr>
                <w:t>Project site</w:t>
              </w:r>
            </w:ins>
          </w:p>
        </w:tc>
      </w:tr>
      <w:tr w:rsidR="00363525" w:rsidRPr="00AE3918" w:rsidTr="005A1FDF">
        <w:trPr>
          <w:trHeight w:val="1500"/>
          <w:ins w:id="14791" w:author="user" w:date="2012-02-29T15:12:00Z"/>
        </w:trPr>
        <w:tc>
          <w:tcPr>
            <w:tcW w:w="2241" w:type="dxa"/>
            <w:tcBorders>
              <w:top w:val="nil"/>
              <w:left w:val="single" w:sz="4" w:space="0" w:color="auto"/>
              <w:bottom w:val="single" w:sz="4" w:space="0" w:color="auto"/>
              <w:right w:val="single" w:sz="4" w:space="0" w:color="auto"/>
            </w:tcBorders>
            <w:shd w:val="clear" w:color="auto" w:fill="auto"/>
            <w:noWrap/>
          </w:tcPr>
          <w:p w:rsidR="00363525" w:rsidRPr="00AE3918" w:rsidRDefault="00363525" w:rsidP="005A1FDF">
            <w:pPr>
              <w:rPr>
                <w:ins w:id="14792" w:author="user" w:date="2012-02-29T15:12:00Z"/>
                <w:rFonts w:ascii="Calibri" w:hAnsi="Calibri" w:cs="Arial"/>
                <w:sz w:val="20"/>
                <w:szCs w:val="20"/>
              </w:rPr>
            </w:pPr>
            <w:ins w:id="14793" w:author="user" w:date="2012-02-29T15:12:00Z">
              <w:r w:rsidRPr="00AE3918">
                <w:rPr>
                  <w:rFonts w:ascii="Calibri" w:hAnsi="Calibri" w:cs="Arial"/>
                  <w:sz w:val="20"/>
                  <w:szCs w:val="20"/>
                </w:rPr>
                <w:t>Land price</w:t>
              </w:r>
            </w:ins>
          </w:p>
        </w:tc>
        <w:tc>
          <w:tcPr>
            <w:tcW w:w="2449" w:type="dxa"/>
            <w:tcBorders>
              <w:top w:val="nil"/>
              <w:left w:val="nil"/>
              <w:bottom w:val="single" w:sz="4" w:space="0" w:color="auto"/>
              <w:right w:val="single" w:sz="4" w:space="0" w:color="auto"/>
            </w:tcBorders>
            <w:shd w:val="clear" w:color="auto" w:fill="auto"/>
          </w:tcPr>
          <w:p w:rsidR="00363525" w:rsidRPr="00AE3918" w:rsidRDefault="00363525" w:rsidP="005A1FDF">
            <w:pPr>
              <w:rPr>
                <w:ins w:id="14794" w:author="user" w:date="2012-02-29T15:12:00Z"/>
                <w:rFonts w:ascii="Calibri" w:hAnsi="Calibri" w:cs="Arial"/>
                <w:sz w:val="20"/>
                <w:szCs w:val="20"/>
              </w:rPr>
            </w:pPr>
            <w:ins w:id="14795" w:author="user" w:date="2012-02-29T15:12:00Z">
              <w:r w:rsidRPr="00AE3918">
                <w:rPr>
                  <w:rFonts w:ascii="Calibri" w:hAnsi="Calibri" w:cs="Arial"/>
                  <w:sz w:val="20"/>
                  <w:szCs w:val="20"/>
                </w:rPr>
                <w:t>Changes in the land price, land use and agricultural practices, productivity and crop export</w:t>
              </w:r>
            </w:ins>
          </w:p>
        </w:tc>
        <w:tc>
          <w:tcPr>
            <w:tcW w:w="2520" w:type="dxa"/>
            <w:tcBorders>
              <w:top w:val="nil"/>
              <w:left w:val="nil"/>
              <w:bottom w:val="single" w:sz="4" w:space="0" w:color="auto"/>
              <w:right w:val="single" w:sz="4" w:space="0" w:color="auto"/>
            </w:tcBorders>
            <w:shd w:val="clear" w:color="auto" w:fill="auto"/>
          </w:tcPr>
          <w:p w:rsidR="00363525" w:rsidRPr="00AE3918" w:rsidRDefault="00363525" w:rsidP="005A1FDF">
            <w:pPr>
              <w:rPr>
                <w:ins w:id="14796" w:author="user" w:date="2012-02-29T15:12:00Z"/>
                <w:rFonts w:ascii="Calibri" w:hAnsi="Calibri" w:cs="Arial"/>
                <w:sz w:val="20"/>
                <w:szCs w:val="20"/>
              </w:rPr>
            </w:pPr>
            <w:ins w:id="14797" w:author="user" w:date="2012-02-29T15:12:00Z">
              <w:r w:rsidRPr="00AE3918">
                <w:rPr>
                  <w:rFonts w:ascii="Calibri" w:hAnsi="Calibri" w:cs="Arial"/>
                  <w:sz w:val="20"/>
                  <w:szCs w:val="20"/>
                </w:rPr>
                <w:t>Discuss with farmers and extension workers, agricultural statistics of District Agriculture Office</w:t>
              </w:r>
            </w:ins>
          </w:p>
        </w:tc>
        <w:tc>
          <w:tcPr>
            <w:tcW w:w="1420" w:type="dxa"/>
            <w:tcBorders>
              <w:top w:val="nil"/>
              <w:left w:val="nil"/>
              <w:bottom w:val="single" w:sz="4" w:space="0" w:color="auto"/>
              <w:right w:val="single" w:sz="4" w:space="0" w:color="auto"/>
            </w:tcBorders>
            <w:shd w:val="clear" w:color="auto" w:fill="auto"/>
          </w:tcPr>
          <w:p w:rsidR="00363525" w:rsidRPr="00AE3918" w:rsidRDefault="00363525" w:rsidP="005A1FDF">
            <w:pPr>
              <w:jc w:val="center"/>
              <w:rPr>
                <w:ins w:id="14798" w:author="user" w:date="2012-02-29T15:12:00Z"/>
                <w:rFonts w:ascii="Calibri" w:hAnsi="Calibri" w:cs="Arial"/>
                <w:sz w:val="20"/>
                <w:szCs w:val="20"/>
              </w:rPr>
            </w:pPr>
            <w:ins w:id="14799" w:author="user" w:date="2012-02-29T15:12:00Z">
              <w:r w:rsidRPr="00AE3918">
                <w:rPr>
                  <w:rFonts w:ascii="Calibri" w:hAnsi="Calibri" w:cs="Arial"/>
                  <w:sz w:val="20"/>
                  <w:szCs w:val="20"/>
                </w:rPr>
                <w:t>Annually</w:t>
              </w:r>
            </w:ins>
          </w:p>
        </w:tc>
        <w:tc>
          <w:tcPr>
            <w:tcW w:w="1460" w:type="dxa"/>
            <w:tcBorders>
              <w:top w:val="nil"/>
              <w:left w:val="nil"/>
              <w:bottom w:val="single" w:sz="4" w:space="0" w:color="auto"/>
              <w:right w:val="single" w:sz="4" w:space="0" w:color="auto"/>
            </w:tcBorders>
            <w:shd w:val="clear" w:color="auto" w:fill="auto"/>
          </w:tcPr>
          <w:p w:rsidR="00363525" w:rsidRPr="00AE3918" w:rsidRDefault="00363525" w:rsidP="005A1FDF">
            <w:pPr>
              <w:jc w:val="center"/>
              <w:rPr>
                <w:ins w:id="14800" w:author="user" w:date="2012-02-29T15:12:00Z"/>
                <w:rFonts w:ascii="Calibri" w:hAnsi="Calibri" w:cs="Arial"/>
                <w:sz w:val="20"/>
                <w:szCs w:val="20"/>
              </w:rPr>
            </w:pPr>
            <w:ins w:id="14801" w:author="user" w:date="2012-02-29T15:12:00Z">
              <w:r w:rsidRPr="00AE3918">
                <w:rPr>
                  <w:rFonts w:ascii="Calibri" w:hAnsi="Calibri" w:cs="Arial"/>
                  <w:sz w:val="20"/>
                  <w:szCs w:val="20"/>
                </w:rPr>
                <w:t>Project area</w:t>
              </w:r>
            </w:ins>
          </w:p>
        </w:tc>
      </w:tr>
      <w:tr w:rsidR="00363525" w:rsidRPr="00AE3918" w:rsidTr="005A1FDF">
        <w:trPr>
          <w:trHeight w:val="1200"/>
          <w:ins w:id="14802" w:author="user" w:date="2012-02-29T15:12:00Z"/>
        </w:trPr>
        <w:tc>
          <w:tcPr>
            <w:tcW w:w="2241" w:type="dxa"/>
            <w:tcBorders>
              <w:top w:val="nil"/>
              <w:left w:val="single" w:sz="4" w:space="0" w:color="auto"/>
              <w:bottom w:val="single" w:sz="4" w:space="0" w:color="auto"/>
              <w:right w:val="single" w:sz="4" w:space="0" w:color="auto"/>
            </w:tcBorders>
            <w:shd w:val="clear" w:color="auto" w:fill="auto"/>
            <w:noWrap/>
          </w:tcPr>
          <w:p w:rsidR="00363525" w:rsidRPr="00AE3918" w:rsidRDefault="00363525" w:rsidP="005A1FDF">
            <w:pPr>
              <w:rPr>
                <w:ins w:id="14803" w:author="user" w:date="2012-02-29T15:12:00Z"/>
                <w:rFonts w:ascii="Calibri" w:hAnsi="Calibri" w:cs="Arial"/>
                <w:sz w:val="20"/>
                <w:szCs w:val="20"/>
              </w:rPr>
            </w:pPr>
            <w:ins w:id="14804" w:author="user" w:date="2012-02-29T15:12:00Z">
              <w:r w:rsidRPr="00AE3918">
                <w:rPr>
                  <w:rFonts w:ascii="Calibri" w:hAnsi="Calibri" w:cs="Arial"/>
                  <w:sz w:val="20"/>
                  <w:szCs w:val="20"/>
                </w:rPr>
                <w:t>Living standard</w:t>
              </w:r>
            </w:ins>
          </w:p>
        </w:tc>
        <w:tc>
          <w:tcPr>
            <w:tcW w:w="2449" w:type="dxa"/>
            <w:tcBorders>
              <w:top w:val="nil"/>
              <w:left w:val="nil"/>
              <w:bottom w:val="single" w:sz="4" w:space="0" w:color="auto"/>
              <w:right w:val="single" w:sz="4" w:space="0" w:color="auto"/>
            </w:tcBorders>
            <w:shd w:val="clear" w:color="auto" w:fill="auto"/>
          </w:tcPr>
          <w:p w:rsidR="00363525" w:rsidRPr="00AE3918" w:rsidRDefault="00363525" w:rsidP="005A1FDF">
            <w:pPr>
              <w:rPr>
                <w:ins w:id="14805" w:author="user" w:date="2012-02-29T15:12:00Z"/>
                <w:rFonts w:ascii="Calibri" w:hAnsi="Calibri" w:cs="Arial"/>
                <w:sz w:val="20"/>
                <w:szCs w:val="20"/>
              </w:rPr>
            </w:pPr>
            <w:ins w:id="14806" w:author="user" w:date="2012-02-29T15:12:00Z">
              <w:r w:rsidRPr="00AE3918">
                <w:rPr>
                  <w:rFonts w:ascii="Calibri" w:hAnsi="Calibri" w:cs="Arial"/>
                  <w:sz w:val="20"/>
                  <w:szCs w:val="20"/>
                </w:rPr>
                <w:t>Changes in the living standard of people</w:t>
              </w:r>
            </w:ins>
          </w:p>
        </w:tc>
        <w:tc>
          <w:tcPr>
            <w:tcW w:w="2520" w:type="dxa"/>
            <w:tcBorders>
              <w:top w:val="nil"/>
              <w:left w:val="nil"/>
              <w:bottom w:val="single" w:sz="4" w:space="0" w:color="auto"/>
              <w:right w:val="single" w:sz="4" w:space="0" w:color="auto"/>
            </w:tcBorders>
            <w:shd w:val="clear" w:color="auto" w:fill="auto"/>
          </w:tcPr>
          <w:p w:rsidR="00363525" w:rsidRPr="00AE3918" w:rsidRDefault="00363525" w:rsidP="005A1FDF">
            <w:pPr>
              <w:rPr>
                <w:ins w:id="14807" w:author="user" w:date="2012-02-29T15:12:00Z"/>
                <w:rFonts w:ascii="Calibri" w:hAnsi="Calibri" w:cs="Arial"/>
                <w:sz w:val="20"/>
                <w:szCs w:val="20"/>
              </w:rPr>
            </w:pPr>
            <w:ins w:id="14808" w:author="user" w:date="2012-02-29T15:12:00Z">
              <w:r w:rsidRPr="00AE3918">
                <w:rPr>
                  <w:rFonts w:ascii="Calibri" w:hAnsi="Calibri" w:cs="Arial"/>
                  <w:sz w:val="20"/>
                  <w:szCs w:val="20"/>
                </w:rPr>
                <w:t>Interview with families, VDC records, discussion with local leaders, CBOs</w:t>
              </w:r>
            </w:ins>
          </w:p>
        </w:tc>
        <w:tc>
          <w:tcPr>
            <w:tcW w:w="1420" w:type="dxa"/>
            <w:tcBorders>
              <w:top w:val="nil"/>
              <w:left w:val="nil"/>
              <w:bottom w:val="single" w:sz="4" w:space="0" w:color="auto"/>
              <w:right w:val="single" w:sz="4" w:space="0" w:color="auto"/>
            </w:tcBorders>
            <w:shd w:val="clear" w:color="auto" w:fill="auto"/>
          </w:tcPr>
          <w:p w:rsidR="00363525" w:rsidRPr="00AE3918" w:rsidRDefault="00363525" w:rsidP="005A1FDF">
            <w:pPr>
              <w:jc w:val="center"/>
              <w:rPr>
                <w:ins w:id="14809" w:author="user" w:date="2012-02-29T15:12:00Z"/>
                <w:rFonts w:ascii="Calibri" w:hAnsi="Calibri" w:cs="Arial"/>
                <w:sz w:val="20"/>
                <w:szCs w:val="20"/>
              </w:rPr>
            </w:pPr>
            <w:ins w:id="14810" w:author="user" w:date="2012-02-29T15:12:00Z">
              <w:r w:rsidRPr="00AE3918">
                <w:rPr>
                  <w:rFonts w:ascii="Calibri" w:hAnsi="Calibri" w:cs="Arial"/>
                  <w:sz w:val="20"/>
                  <w:szCs w:val="20"/>
                </w:rPr>
                <w:t>Annually</w:t>
              </w:r>
            </w:ins>
          </w:p>
        </w:tc>
        <w:tc>
          <w:tcPr>
            <w:tcW w:w="1460" w:type="dxa"/>
            <w:tcBorders>
              <w:top w:val="nil"/>
              <w:left w:val="nil"/>
              <w:bottom w:val="single" w:sz="4" w:space="0" w:color="auto"/>
              <w:right w:val="single" w:sz="4" w:space="0" w:color="auto"/>
            </w:tcBorders>
            <w:shd w:val="clear" w:color="auto" w:fill="auto"/>
          </w:tcPr>
          <w:p w:rsidR="00363525" w:rsidRPr="00AE3918" w:rsidRDefault="00363525" w:rsidP="005A1FDF">
            <w:pPr>
              <w:jc w:val="center"/>
              <w:rPr>
                <w:ins w:id="14811" w:author="user" w:date="2012-02-29T15:12:00Z"/>
                <w:rFonts w:ascii="Calibri" w:hAnsi="Calibri" w:cs="Arial"/>
                <w:sz w:val="20"/>
                <w:szCs w:val="20"/>
              </w:rPr>
            </w:pPr>
            <w:ins w:id="14812" w:author="user" w:date="2012-02-29T15:12:00Z">
              <w:r w:rsidRPr="00AE3918">
                <w:rPr>
                  <w:rFonts w:ascii="Calibri" w:hAnsi="Calibri" w:cs="Arial"/>
                  <w:sz w:val="20"/>
                  <w:szCs w:val="20"/>
                </w:rPr>
                <w:t>PAFs</w:t>
              </w:r>
            </w:ins>
          </w:p>
        </w:tc>
      </w:tr>
      <w:tr w:rsidR="00363525" w:rsidRPr="00AE3918" w:rsidTr="005A1FDF">
        <w:trPr>
          <w:trHeight w:val="1200"/>
          <w:ins w:id="14813" w:author="user" w:date="2012-02-29T15:12:00Z"/>
        </w:trPr>
        <w:tc>
          <w:tcPr>
            <w:tcW w:w="2241" w:type="dxa"/>
            <w:tcBorders>
              <w:top w:val="nil"/>
              <w:left w:val="single" w:sz="4" w:space="0" w:color="auto"/>
              <w:bottom w:val="single" w:sz="4" w:space="0" w:color="auto"/>
              <w:right w:val="single" w:sz="4" w:space="0" w:color="auto"/>
            </w:tcBorders>
            <w:shd w:val="clear" w:color="auto" w:fill="auto"/>
            <w:noWrap/>
          </w:tcPr>
          <w:p w:rsidR="00363525" w:rsidRPr="00AE3918" w:rsidRDefault="00363525" w:rsidP="005A1FDF">
            <w:pPr>
              <w:rPr>
                <w:ins w:id="14814" w:author="user" w:date="2012-02-29T15:12:00Z"/>
                <w:rFonts w:ascii="Calibri" w:hAnsi="Calibri" w:cs="Arial"/>
                <w:sz w:val="20"/>
                <w:szCs w:val="20"/>
              </w:rPr>
            </w:pPr>
            <w:ins w:id="14815" w:author="user" w:date="2012-02-29T15:12:00Z">
              <w:r w:rsidRPr="00AE3918">
                <w:rPr>
                  <w:rFonts w:ascii="Calibri" w:hAnsi="Calibri" w:cs="Arial"/>
                  <w:sz w:val="20"/>
                  <w:szCs w:val="20"/>
                </w:rPr>
                <w:t>Cultural and historical site</w:t>
              </w:r>
            </w:ins>
          </w:p>
        </w:tc>
        <w:tc>
          <w:tcPr>
            <w:tcW w:w="2449" w:type="dxa"/>
            <w:tcBorders>
              <w:top w:val="nil"/>
              <w:left w:val="nil"/>
              <w:bottom w:val="single" w:sz="4" w:space="0" w:color="auto"/>
              <w:right w:val="single" w:sz="4" w:space="0" w:color="auto"/>
            </w:tcBorders>
            <w:shd w:val="clear" w:color="auto" w:fill="auto"/>
          </w:tcPr>
          <w:p w:rsidR="00363525" w:rsidRPr="00AE3918" w:rsidRDefault="00363525" w:rsidP="005A1FDF">
            <w:pPr>
              <w:rPr>
                <w:ins w:id="14816" w:author="user" w:date="2012-02-29T15:12:00Z"/>
                <w:rFonts w:ascii="Calibri" w:hAnsi="Calibri" w:cs="Arial"/>
                <w:sz w:val="20"/>
                <w:szCs w:val="20"/>
              </w:rPr>
            </w:pPr>
            <w:ins w:id="14817" w:author="user" w:date="2012-02-29T15:12:00Z">
              <w:r w:rsidRPr="00AE3918">
                <w:rPr>
                  <w:rFonts w:ascii="Calibri" w:hAnsi="Calibri" w:cs="Arial"/>
                  <w:sz w:val="20"/>
                  <w:szCs w:val="20"/>
                </w:rPr>
                <w:t>Condition of cultural and historical areas and aesthetic qualities</w:t>
              </w:r>
            </w:ins>
          </w:p>
        </w:tc>
        <w:tc>
          <w:tcPr>
            <w:tcW w:w="2520" w:type="dxa"/>
            <w:tcBorders>
              <w:top w:val="nil"/>
              <w:left w:val="nil"/>
              <w:bottom w:val="single" w:sz="4" w:space="0" w:color="auto"/>
              <w:right w:val="single" w:sz="4" w:space="0" w:color="auto"/>
            </w:tcBorders>
            <w:shd w:val="clear" w:color="auto" w:fill="auto"/>
          </w:tcPr>
          <w:p w:rsidR="00363525" w:rsidRPr="00AE3918" w:rsidRDefault="00363525" w:rsidP="005A1FDF">
            <w:pPr>
              <w:rPr>
                <w:ins w:id="14818" w:author="user" w:date="2012-02-29T15:12:00Z"/>
                <w:rFonts w:ascii="Calibri" w:hAnsi="Calibri" w:cs="Arial"/>
                <w:sz w:val="20"/>
                <w:szCs w:val="20"/>
              </w:rPr>
            </w:pPr>
            <w:ins w:id="14819" w:author="user" w:date="2012-02-29T15:12:00Z">
              <w:r w:rsidRPr="00AE3918">
                <w:rPr>
                  <w:rFonts w:ascii="Calibri" w:hAnsi="Calibri" w:cs="Arial"/>
                  <w:sz w:val="20"/>
                  <w:szCs w:val="20"/>
                </w:rPr>
                <w:t>Visit the area, discuss with people, observation and photographs</w:t>
              </w:r>
            </w:ins>
          </w:p>
        </w:tc>
        <w:tc>
          <w:tcPr>
            <w:tcW w:w="1420" w:type="dxa"/>
            <w:tcBorders>
              <w:top w:val="nil"/>
              <w:left w:val="nil"/>
              <w:bottom w:val="single" w:sz="4" w:space="0" w:color="auto"/>
              <w:right w:val="single" w:sz="4" w:space="0" w:color="auto"/>
            </w:tcBorders>
            <w:shd w:val="clear" w:color="auto" w:fill="auto"/>
          </w:tcPr>
          <w:p w:rsidR="00363525" w:rsidRPr="00AE3918" w:rsidRDefault="00363525" w:rsidP="005A1FDF">
            <w:pPr>
              <w:jc w:val="center"/>
              <w:rPr>
                <w:ins w:id="14820" w:author="user" w:date="2012-02-29T15:12:00Z"/>
                <w:rFonts w:ascii="Calibri" w:hAnsi="Calibri" w:cs="Arial"/>
                <w:sz w:val="20"/>
                <w:szCs w:val="20"/>
              </w:rPr>
            </w:pPr>
            <w:ins w:id="14821" w:author="user" w:date="2012-02-29T15:12:00Z">
              <w:r w:rsidRPr="00AE3918">
                <w:rPr>
                  <w:rFonts w:ascii="Calibri" w:hAnsi="Calibri" w:cs="Arial"/>
                  <w:sz w:val="20"/>
                  <w:szCs w:val="20"/>
                </w:rPr>
                <w:t>Annually</w:t>
              </w:r>
            </w:ins>
          </w:p>
        </w:tc>
        <w:tc>
          <w:tcPr>
            <w:tcW w:w="1460" w:type="dxa"/>
            <w:tcBorders>
              <w:top w:val="nil"/>
              <w:left w:val="nil"/>
              <w:bottom w:val="single" w:sz="4" w:space="0" w:color="auto"/>
              <w:right w:val="single" w:sz="4" w:space="0" w:color="auto"/>
            </w:tcBorders>
            <w:shd w:val="clear" w:color="auto" w:fill="auto"/>
          </w:tcPr>
          <w:p w:rsidR="00363525" w:rsidRPr="00AE3918" w:rsidRDefault="00363525" w:rsidP="005A1FDF">
            <w:pPr>
              <w:jc w:val="center"/>
              <w:rPr>
                <w:ins w:id="14822" w:author="user" w:date="2012-02-29T15:12:00Z"/>
                <w:rFonts w:ascii="Calibri" w:hAnsi="Calibri" w:cs="Arial"/>
                <w:sz w:val="20"/>
                <w:szCs w:val="20"/>
              </w:rPr>
            </w:pPr>
            <w:ins w:id="14823" w:author="user" w:date="2012-02-29T15:12:00Z">
              <w:r w:rsidRPr="00AE3918">
                <w:rPr>
                  <w:rFonts w:ascii="Calibri" w:hAnsi="Calibri" w:cs="Arial"/>
                  <w:sz w:val="20"/>
                  <w:szCs w:val="20"/>
                </w:rPr>
                <w:t>Newly constructed temples, Lunthar park area etc</w:t>
              </w:r>
            </w:ins>
          </w:p>
        </w:tc>
      </w:tr>
      <w:tr w:rsidR="00363525" w:rsidRPr="00AE3918" w:rsidTr="005A1FDF">
        <w:trPr>
          <w:trHeight w:val="1365"/>
          <w:ins w:id="14824" w:author="user" w:date="2012-02-29T15:12:00Z"/>
        </w:trPr>
        <w:tc>
          <w:tcPr>
            <w:tcW w:w="2241" w:type="dxa"/>
            <w:tcBorders>
              <w:top w:val="nil"/>
              <w:left w:val="single" w:sz="4" w:space="0" w:color="auto"/>
              <w:bottom w:val="single" w:sz="4" w:space="0" w:color="auto"/>
              <w:right w:val="single" w:sz="4" w:space="0" w:color="auto"/>
            </w:tcBorders>
            <w:shd w:val="clear" w:color="auto" w:fill="auto"/>
          </w:tcPr>
          <w:p w:rsidR="00363525" w:rsidRPr="00AE3918" w:rsidRDefault="00363525" w:rsidP="005A1FDF">
            <w:pPr>
              <w:rPr>
                <w:ins w:id="14825" w:author="user" w:date="2012-02-29T15:12:00Z"/>
                <w:rFonts w:ascii="Calibri" w:hAnsi="Calibri" w:cs="Arial"/>
                <w:sz w:val="20"/>
                <w:szCs w:val="20"/>
              </w:rPr>
            </w:pPr>
            <w:ins w:id="14826" w:author="user" w:date="2012-02-29T15:12:00Z">
              <w:r w:rsidRPr="00AE3918">
                <w:rPr>
                  <w:rFonts w:ascii="Calibri" w:hAnsi="Calibri" w:cs="Arial"/>
                  <w:sz w:val="20"/>
                  <w:szCs w:val="20"/>
                </w:rPr>
                <w:t>Economic status</w:t>
              </w:r>
            </w:ins>
          </w:p>
        </w:tc>
        <w:tc>
          <w:tcPr>
            <w:tcW w:w="2449" w:type="dxa"/>
            <w:tcBorders>
              <w:top w:val="nil"/>
              <w:left w:val="nil"/>
              <w:bottom w:val="single" w:sz="4" w:space="0" w:color="auto"/>
              <w:right w:val="single" w:sz="4" w:space="0" w:color="auto"/>
            </w:tcBorders>
            <w:shd w:val="clear" w:color="auto" w:fill="auto"/>
          </w:tcPr>
          <w:p w:rsidR="00363525" w:rsidRPr="00AE3918" w:rsidRDefault="00363525" w:rsidP="005A1FDF">
            <w:pPr>
              <w:rPr>
                <w:ins w:id="14827" w:author="user" w:date="2012-02-29T15:12:00Z"/>
                <w:rFonts w:ascii="Calibri" w:hAnsi="Calibri" w:cs="Arial"/>
                <w:sz w:val="20"/>
                <w:szCs w:val="20"/>
              </w:rPr>
            </w:pPr>
            <w:ins w:id="14828" w:author="user" w:date="2012-02-29T15:12:00Z">
              <w:r w:rsidRPr="00AE3918">
                <w:rPr>
                  <w:rFonts w:ascii="Calibri" w:hAnsi="Calibri" w:cs="Arial"/>
                  <w:sz w:val="20"/>
                  <w:szCs w:val="20"/>
                </w:rPr>
                <w:t>Changes in economic condition of local people  due to withdrawal of economic opportunity</w:t>
              </w:r>
            </w:ins>
          </w:p>
        </w:tc>
        <w:tc>
          <w:tcPr>
            <w:tcW w:w="2520" w:type="dxa"/>
            <w:tcBorders>
              <w:top w:val="nil"/>
              <w:left w:val="nil"/>
              <w:bottom w:val="single" w:sz="4" w:space="0" w:color="auto"/>
              <w:right w:val="single" w:sz="4" w:space="0" w:color="auto"/>
            </w:tcBorders>
            <w:shd w:val="clear" w:color="auto" w:fill="auto"/>
          </w:tcPr>
          <w:p w:rsidR="00363525" w:rsidRPr="00AE3918" w:rsidRDefault="00363525" w:rsidP="005A1FDF">
            <w:pPr>
              <w:rPr>
                <w:ins w:id="14829" w:author="user" w:date="2012-02-29T15:12:00Z"/>
                <w:rFonts w:ascii="Calibri" w:hAnsi="Calibri" w:cs="Arial"/>
                <w:sz w:val="20"/>
                <w:szCs w:val="20"/>
              </w:rPr>
            </w:pPr>
            <w:ins w:id="14830" w:author="user" w:date="2012-02-29T15:12:00Z">
              <w:r w:rsidRPr="00AE3918">
                <w:rPr>
                  <w:rFonts w:ascii="Calibri" w:hAnsi="Calibri" w:cs="Arial"/>
                  <w:sz w:val="20"/>
                  <w:szCs w:val="20"/>
                </w:rPr>
                <w:t>Interview and discussion</w:t>
              </w:r>
            </w:ins>
          </w:p>
        </w:tc>
        <w:tc>
          <w:tcPr>
            <w:tcW w:w="1420" w:type="dxa"/>
            <w:tcBorders>
              <w:top w:val="nil"/>
              <w:left w:val="nil"/>
              <w:bottom w:val="single" w:sz="4" w:space="0" w:color="auto"/>
              <w:right w:val="single" w:sz="4" w:space="0" w:color="auto"/>
            </w:tcBorders>
            <w:shd w:val="clear" w:color="auto" w:fill="auto"/>
          </w:tcPr>
          <w:p w:rsidR="00363525" w:rsidRPr="00AE3918" w:rsidRDefault="00363525" w:rsidP="005A1FDF">
            <w:pPr>
              <w:rPr>
                <w:ins w:id="14831" w:author="user" w:date="2012-02-29T15:12:00Z"/>
                <w:rFonts w:ascii="Calibri" w:hAnsi="Calibri" w:cs="Arial"/>
                <w:sz w:val="20"/>
                <w:szCs w:val="20"/>
              </w:rPr>
            </w:pPr>
            <w:ins w:id="14832" w:author="user" w:date="2012-02-29T15:12:00Z">
              <w:r w:rsidRPr="00AE3918">
                <w:rPr>
                  <w:rFonts w:ascii="Calibri" w:hAnsi="Calibri" w:cs="Arial"/>
                  <w:sz w:val="20"/>
                  <w:szCs w:val="20"/>
                </w:rPr>
                <w:t>Annual</w:t>
              </w:r>
            </w:ins>
          </w:p>
        </w:tc>
        <w:tc>
          <w:tcPr>
            <w:tcW w:w="1460" w:type="dxa"/>
            <w:tcBorders>
              <w:top w:val="nil"/>
              <w:left w:val="nil"/>
              <w:bottom w:val="single" w:sz="4" w:space="0" w:color="auto"/>
              <w:right w:val="single" w:sz="4" w:space="0" w:color="auto"/>
            </w:tcBorders>
            <w:shd w:val="clear" w:color="auto" w:fill="auto"/>
          </w:tcPr>
          <w:p w:rsidR="00363525" w:rsidRPr="00AE3918" w:rsidRDefault="00363525" w:rsidP="005A1FDF">
            <w:pPr>
              <w:rPr>
                <w:ins w:id="14833" w:author="user" w:date="2012-02-29T15:12:00Z"/>
                <w:rFonts w:ascii="Calibri" w:hAnsi="Calibri" w:cs="Arial"/>
                <w:sz w:val="20"/>
                <w:szCs w:val="20"/>
              </w:rPr>
            </w:pPr>
            <w:ins w:id="14834" w:author="user" w:date="2012-02-29T15:12:00Z">
              <w:r w:rsidRPr="00AE3918">
                <w:rPr>
                  <w:rFonts w:ascii="Calibri" w:hAnsi="Calibri" w:cs="Arial"/>
                  <w:sz w:val="20"/>
                  <w:szCs w:val="20"/>
                </w:rPr>
                <w:t>Project affected families</w:t>
              </w:r>
            </w:ins>
          </w:p>
        </w:tc>
      </w:tr>
    </w:tbl>
    <w:p w:rsidR="00363525" w:rsidRPr="00AE3918" w:rsidRDefault="00363525" w:rsidP="00363525">
      <w:pPr>
        <w:pStyle w:val="BodyText"/>
        <w:rPr>
          <w:ins w:id="14835" w:author="user" w:date="2012-02-29T15:12:00Z"/>
          <w:rFonts w:ascii="Calibri" w:hAnsi="Calibri" w:cs="Arial"/>
          <w:sz w:val="22"/>
          <w:szCs w:val="22"/>
        </w:rPr>
      </w:pPr>
    </w:p>
    <w:p w:rsidR="00363525" w:rsidRPr="00AE3918" w:rsidRDefault="00363525" w:rsidP="00363525">
      <w:pPr>
        <w:pStyle w:val="BodyText21"/>
        <w:widowControl/>
        <w:spacing w:line="300" w:lineRule="auto"/>
        <w:rPr>
          <w:ins w:id="14836" w:author="user" w:date="2012-02-29T15:12:00Z"/>
          <w:rFonts w:ascii="Calibri" w:hAnsi="Calibri"/>
          <w:b/>
          <w:bCs/>
        </w:rPr>
      </w:pPr>
      <w:ins w:id="14837" w:author="user" w:date="2012-02-29T15:12:00Z">
        <w:r w:rsidRPr="00AE3918">
          <w:rPr>
            <w:rFonts w:ascii="Calibri" w:hAnsi="Calibri"/>
            <w:b/>
            <w:bCs/>
          </w:rPr>
          <w:t>11.3 Reporting</w:t>
        </w:r>
      </w:ins>
    </w:p>
    <w:p w:rsidR="00363525" w:rsidRPr="00BA1BF4" w:rsidRDefault="00363525" w:rsidP="00363525">
      <w:pPr>
        <w:spacing w:line="300" w:lineRule="auto"/>
        <w:rPr>
          <w:ins w:id="14838" w:author="user" w:date="2012-02-29T15:12:00Z"/>
          <w:rFonts w:ascii="Calibri" w:hAnsi="Calibri"/>
          <w:sz w:val="10"/>
          <w:szCs w:val="22"/>
        </w:rPr>
      </w:pPr>
    </w:p>
    <w:p w:rsidR="00363525" w:rsidRPr="00AE3918" w:rsidRDefault="00363525" w:rsidP="00363525">
      <w:pPr>
        <w:spacing w:line="300" w:lineRule="auto"/>
        <w:jc w:val="both"/>
        <w:rPr>
          <w:ins w:id="14839" w:author="user" w:date="2012-02-29T15:12:00Z"/>
          <w:rFonts w:ascii="Calibri" w:hAnsi="Calibri"/>
          <w:sz w:val="22"/>
          <w:szCs w:val="22"/>
        </w:rPr>
      </w:pPr>
      <w:ins w:id="14840" w:author="user" w:date="2012-02-29T15:12:00Z">
        <w:r w:rsidRPr="00AE3918">
          <w:rPr>
            <w:rFonts w:ascii="Calibri" w:hAnsi="Calibri"/>
            <w:sz w:val="22"/>
            <w:szCs w:val="22"/>
          </w:rPr>
          <w:t>The monitoring unit will be responsible for the preparation of the Social Monitoring Report. The report will be distributed through Project Managers office to the concerned agencies. The unit will prepare following reports.</w:t>
        </w:r>
      </w:ins>
    </w:p>
    <w:p w:rsidR="00363525" w:rsidRDefault="00363525" w:rsidP="00363525">
      <w:pPr>
        <w:spacing w:line="300" w:lineRule="auto"/>
        <w:rPr>
          <w:ins w:id="14841" w:author="user" w:date="2012-02-29T15:12:00Z"/>
          <w:rFonts w:ascii="Calibri" w:hAnsi="Calibri"/>
          <w:b/>
          <w:i/>
          <w:iCs/>
          <w:sz w:val="22"/>
          <w:szCs w:val="22"/>
        </w:rPr>
      </w:pPr>
    </w:p>
    <w:p w:rsidR="00363525" w:rsidRPr="00AE3918" w:rsidRDefault="00363525" w:rsidP="00363525">
      <w:pPr>
        <w:spacing w:line="300" w:lineRule="auto"/>
        <w:rPr>
          <w:ins w:id="14842" w:author="user" w:date="2012-02-29T15:12:00Z"/>
          <w:rFonts w:ascii="Calibri" w:hAnsi="Calibri"/>
          <w:b/>
          <w:i/>
          <w:iCs/>
          <w:sz w:val="22"/>
          <w:szCs w:val="22"/>
        </w:rPr>
      </w:pPr>
      <w:ins w:id="14843" w:author="user" w:date="2012-02-29T15:12:00Z">
        <w:r w:rsidRPr="00AE3918">
          <w:rPr>
            <w:rFonts w:ascii="Calibri" w:hAnsi="Calibri"/>
            <w:b/>
            <w:i/>
            <w:iCs/>
            <w:sz w:val="22"/>
            <w:szCs w:val="22"/>
          </w:rPr>
          <w:t>Construction Phase Social Report</w:t>
        </w:r>
      </w:ins>
    </w:p>
    <w:p w:rsidR="00363525" w:rsidRPr="00AE3918" w:rsidRDefault="00363525" w:rsidP="00363525">
      <w:pPr>
        <w:spacing w:line="300" w:lineRule="auto"/>
        <w:jc w:val="both"/>
        <w:rPr>
          <w:ins w:id="14844" w:author="user" w:date="2012-02-29T15:12:00Z"/>
          <w:rFonts w:ascii="Calibri" w:hAnsi="Calibri"/>
          <w:sz w:val="22"/>
          <w:szCs w:val="22"/>
        </w:rPr>
      </w:pPr>
      <w:ins w:id="14845" w:author="user" w:date="2012-02-29T15:12:00Z">
        <w:r w:rsidRPr="00AE3918">
          <w:rPr>
            <w:rFonts w:ascii="Calibri" w:hAnsi="Calibri"/>
            <w:sz w:val="22"/>
            <w:szCs w:val="22"/>
          </w:rPr>
          <w:t xml:space="preserve">The construction phase social report will be prepared on quarterly basis and annual social report will be prepared at the end of each calendar year. A final social monitoring report will be prepared after the completion of the construction work. </w:t>
        </w:r>
      </w:ins>
    </w:p>
    <w:p w:rsidR="00363525" w:rsidRPr="00AE3918" w:rsidRDefault="00363525" w:rsidP="00363525">
      <w:pPr>
        <w:pStyle w:val="BodyText21"/>
        <w:widowControl/>
        <w:spacing w:line="300" w:lineRule="auto"/>
        <w:rPr>
          <w:ins w:id="14846" w:author="user" w:date="2012-02-29T15:12:00Z"/>
          <w:rFonts w:ascii="Calibri" w:hAnsi="Calibri"/>
          <w:b/>
          <w:i/>
          <w:iCs/>
        </w:rPr>
      </w:pPr>
      <w:ins w:id="14847" w:author="user" w:date="2012-02-29T15:12:00Z">
        <w:r w:rsidRPr="00AE3918">
          <w:rPr>
            <w:rFonts w:ascii="Calibri" w:hAnsi="Calibri"/>
            <w:b/>
            <w:i/>
            <w:iCs/>
          </w:rPr>
          <w:t>Operation and Maintenance Phase Report</w:t>
        </w:r>
      </w:ins>
    </w:p>
    <w:p w:rsidR="00363525" w:rsidRPr="00AE3918" w:rsidRDefault="00363525" w:rsidP="00363525">
      <w:pPr>
        <w:spacing w:line="300" w:lineRule="auto"/>
        <w:jc w:val="both"/>
        <w:rPr>
          <w:ins w:id="14848" w:author="user" w:date="2012-02-29T15:12:00Z"/>
          <w:rFonts w:ascii="Calibri" w:hAnsi="Calibri"/>
          <w:sz w:val="22"/>
          <w:szCs w:val="22"/>
        </w:rPr>
      </w:pPr>
      <w:ins w:id="14849" w:author="user" w:date="2012-02-29T15:12:00Z">
        <w:r w:rsidRPr="00AE3918">
          <w:rPr>
            <w:rFonts w:ascii="Calibri" w:hAnsi="Calibri"/>
            <w:sz w:val="22"/>
            <w:szCs w:val="22"/>
          </w:rPr>
          <w:t xml:space="preserve">Operation and maintenance phase social report will be prepared for the two years following the construction. The monitoring unit will prepare this report for project. The report will describe status of implemented mitigation measures, problems and recommended solution. The report shall clearly identify where operational mitigation measures are not being met or where mitigation efforts are </w:t>
        </w:r>
        <w:r w:rsidRPr="00AE3918">
          <w:rPr>
            <w:rFonts w:ascii="Calibri" w:hAnsi="Calibri"/>
            <w:sz w:val="22"/>
            <w:szCs w:val="22"/>
          </w:rPr>
          <w:lastRenderedPageBreak/>
          <w:t>inadequate to protect social impacts. Unanticipated deleterious impacts of the projects will be clearly identified. Measures to solve problem will be proposed and be funded by NEA.</w:t>
        </w:r>
      </w:ins>
    </w:p>
    <w:p w:rsidR="00363525" w:rsidRPr="00AE3918" w:rsidRDefault="00363525" w:rsidP="00363525">
      <w:pPr>
        <w:jc w:val="both"/>
        <w:rPr>
          <w:ins w:id="14850" w:author="user" w:date="2012-02-29T15:12:00Z"/>
          <w:rFonts w:ascii="Calibri" w:hAnsi="Calibri" w:cs="Arial"/>
          <w:sz w:val="22"/>
          <w:szCs w:val="22"/>
        </w:rPr>
      </w:pPr>
    </w:p>
    <w:p w:rsidR="00363525" w:rsidRPr="00AE3918" w:rsidRDefault="00363525" w:rsidP="00363525">
      <w:pPr>
        <w:pStyle w:val="Heading2"/>
        <w:widowControl w:val="0"/>
        <w:adjustRightInd w:val="0"/>
        <w:spacing w:before="0" w:after="0" w:line="300" w:lineRule="auto"/>
        <w:jc w:val="both"/>
        <w:textAlignment w:val="baseline"/>
        <w:rPr>
          <w:ins w:id="14851" w:author="user" w:date="2012-02-29T15:12:00Z"/>
          <w:rFonts w:ascii="Calibri" w:hAnsi="Calibri"/>
          <w:i/>
          <w:sz w:val="22"/>
          <w:szCs w:val="22"/>
        </w:rPr>
      </w:pPr>
      <w:ins w:id="14852" w:author="user" w:date="2012-02-29T15:12:00Z">
        <w:r w:rsidRPr="00AE3918">
          <w:rPr>
            <w:rFonts w:ascii="Calibri" w:hAnsi="Calibri"/>
            <w:i/>
            <w:sz w:val="22"/>
            <w:szCs w:val="22"/>
          </w:rPr>
          <w:t>11.4</w:t>
        </w:r>
        <w:r w:rsidRPr="00AE3918">
          <w:rPr>
            <w:rFonts w:ascii="Calibri" w:hAnsi="Calibri"/>
            <w:i/>
            <w:sz w:val="22"/>
            <w:szCs w:val="22"/>
          </w:rPr>
          <w:tab/>
          <w:t>Impact Evaluation</w:t>
        </w:r>
      </w:ins>
    </w:p>
    <w:p w:rsidR="00363525" w:rsidRPr="00AE3918" w:rsidRDefault="00363525" w:rsidP="00363525">
      <w:pPr>
        <w:numPr>
          <w:ilvl w:val="0"/>
          <w:numId w:val="27"/>
        </w:numPr>
        <w:tabs>
          <w:tab w:val="clear" w:pos="720"/>
        </w:tabs>
        <w:spacing w:line="300" w:lineRule="auto"/>
        <w:ind w:left="374" w:hanging="374"/>
        <w:jc w:val="both"/>
        <w:rPr>
          <w:ins w:id="14853" w:author="user" w:date="2012-02-29T15:12:00Z"/>
          <w:rFonts w:ascii="Calibri" w:hAnsi="Calibri" w:cs="Arial"/>
          <w:sz w:val="22"/>
          <w:szCs w:val="22"/>
        </w:rPr>
      </w:pPr>
      <w:ins w:id="14854" w:author="user" w:date="2012-02-29T15:12:00Z">
        <w:r w:rsidRPr="00AE3918">
          <w:rPr>
            <w:rFonts w:ascii="Calibri" w:hAnsi="Calibri" w:cs="Arial"/>
            <w:sz w:val="22"/>
            <w:szCs w:val="22"/>
          </w:rPr>
          <w:t xml:space="preserve">After completion of the construction work (3 years) an evaluation study will be conducted. The evaluation work will focus on following aspects: </w:t>
        </w:r>
      </w:ins>
    </w:p>
    <w:p w:rsidR="00363525" w:rsidRPr="00AE3918" w:rsidRDefault="00363525" w:rsidP="00363525">
      <w:pPr>
        <w:numPr>
          <w:ilvl w:val="0"/>
          <w:numId w:val="27"/>
        </w:numPr>
        <w:tabs>
          <w:tab w:val="clear" w:pos="720"/>
        </w:tabs>
        <w:spacing w:line="300" w:lineRule="auto"/>
        <w:ind w:left="374" w:hanging="374"/>
        <w:jc w:val="both"/>
        <w:rPr>
          <w:ins w:id="14855" w:author="user" w:date="2012-02-29T15:12:00Z"/>
          <w:rFonts w:ascii="Calibri" w:hAnsi="Calibri" w:cs="Arial"/>
          <w:sz w:val="22"/>
          <w:szCs w:val="22"/>
        </w:rPr>
      </w:pPr>
      <w:ins w:id="14856" w:author="user" w:date="2012-02-29T15:12:00Z">
        <w:r w:rsidRPr="00AE3918">
          <w:rPr>
            <w:rFonts w:ascii="Calibri" w:hAnsi="Calibri" w:cs="Arial"/>
            <w:sz w:val="22"/>
            <w:szCs w:val="22"/>
          </w:rPr>
          <w:t>Evaluation of social activities implementation focusing on resettlement and land acquisition activities</w:t>
        </w:r>
      </w:ins>
    </w:p>
    <w:p w:rsidR="00363525" w:rsidRPr="00AE3918" w:rsidRDefault="00363525" w:rsidP="00363525">
      <w:pPr>
        <w:numPr>
          <w:ilvl w:val="0"/>
          <w:numId w:val="27"/>
        </w:numPr>
        <w:tabs>
          <w:tab w:val="clear" w:pos="720"/>
        </w:tabs>
        <w:spacing w:line="300" w:lineRule="auto"/>
        <w:ind w:left="374" w:hanging="374"/>
        <w:jc w:val="both"/>
        <w:rPr>
          <w:ins w:id="14857" w:author="user" w:date="2012-02-29T15:12:00Z"/>
          <w:rFonts w:ascii="Calibri" w:hAnsi="Calibri" w:cs="Arial"/>
          <w:sz w:val="22"/>
          <w:szCs w:val="22"/>
        </w:rPr>
      </w:pPr>
      <w:ins w:id="14858" w:author="user" w:date="2012-02-29T15:12:00Z">
        <w:r w:rsidRPr="00AE3918">
          <w:rPr>
            <w:rFonts w:ascii="Calibri" w:hAnsi="Calibri" w:cs="Arial"/>
            <w:sz w:val="22"/>
            <w:szCs w:val="22"/>
          </w:rPr>
          <w:t xml:space="preserve">Evaluation of social activities by summing up the outcomes of activities as per the SIA report </w:t>
        </w:r>
      </w:ins>
    </w:p>
    <w:p w:rsidR="00363525" w:rsidRPr="00AE3918" w:rsidRDefault="00363525" w:rsidP="00363525">
      <w:pPr>
        <w:numPr>
          <w:ilvl w:val="0"/>
          <w:numId w:val="27"/>
        </w:numPr>
        <w:tabs>
          <w:tab w:val="clear" w:pos="720"/>
        </w:tabs>
        <w:spacing w:line="300" w:lineRule="auto"/>
        <w:ind w:left="374" w:hanging="374"/>
        <w:jc w:val="both"/>
        <w:rPr>
          <w:ins w:id="14859" w:author="user" w:date="2012-02-29T15:12:00Z"/>
          <w:rFonts w:ascii="Calibri" w:hAnsi="Calibri" w:cs="Arial"/>
          <w:sz w:val="22"/>
          <w:szCs w:val="22"/>
        </w:rPr>
      </w:pPr>
      <w:ins w:id="14860" w:author="user" w:date="2012-02-29T15:12:00Z">
        <w:r w:rsidRPr="00AE3918">
          <w:rPr>
            <w:rFonts w:ascii="Calibri" w:hAnsi="Calibri" w:cs="Arial"/>
            <w:sz w:val="22"/>
            <w:szCs w:val="22"/>
          </w:rPr>
          <w:t>Socioeconomic survey to measure changes in living standard of the affected households/persons compared to pre-project situation</w:t>
        </w:r>
      </w:ins>
    </w:p>
    <w:p w:rsidR="00363525" w:rsidRPr="001E6C98" w:rsidRDefault="00363525" w:rsidP="00363525">
      <w:pPr>
        <w:pStyle w:val="Heading1"/>
        <w:jc w:val="center"/>
        <w:rPr>
          <w:ins w:id="14861" w:author="user" w:date="2012-02-29T15:12:00Z"/>
          <w:rFonts w:ascii="Calibri" w:hAnsi="Calibri" w:cs="Calibri"/>
          <w:bCs w:val="0"/>
          <w:kern w:val="0"/>
          <w:sz w:val="28"/>
          <w:szCs w:val="28"/>
        </w:rPr>
      </w:pPr>
      <w:ins w:id="14862" w:author="user" w:date="2012-02-29T15:12:00Z">
        <w:r>
          <w:rPr>
            <w:rFonts w:ascii="Calibri" w:hAnsi="Calibri"/>
            <w:sz w:val="22"/>
            <w:szCs w:val="22"/>
          </w:rPr>
          <w:br w:type="page"/>
        </w:r>
        <w:r w:rsidRPr="001E6C98">
          <w:rPr>
            <w:rFonts w:ascii="Calibri" w:hAnsi="Calibri" w:cs="Calibri"/>
            <w:bCs w:val="0"/>
            <w:kern w:val="0"/>
            <w:sz w:val="28"/>
            <w:szCs w:val="28"/>
          </w:rPr>
          <w:lastRenderedPageBreak/>
          <w:t>CHAPTER-XII</w:t>
        </w:r>
      </w:ins>
    </w:p>
    <w:p w:rsidR="00363525" w:rsidRPr="0044755E" w:rsidRDefault="00363525" w:rsidP="00363525">
      <w:pPr>
        <w:pStyle w:val="Heading1"/>
        <w:jc w:val="center"/>
        <w:rPr>
          <w:ins w:id="14863" w:author="user" w:date="2012-02-29T15:12:00Z"/>
          <w:rFonts w:ascii="Calibri" w:hAnsi="Calibri" w:cs="Calibri"/>
          <w:bCs w:val="0"/>
          <w:kern w:val="0"/>
          <w:sz w:val="28"/>
          <w:szCs w:val="28"/>
        </w:rPr>
      </w:pPr>
      <w:ins w:id="14864" w:author="user" w:date="2012-02-29T15:12:00Z">
        <w:r w:rsidRPr="0044755E">
          <w:rPr>
            <w:rFonts w:ascii="Calibri" w:hAnsi="Calibri" w:cs="Calibri"/>
            <w:bCs w:val="0"/>
            <w:kern w:val="0"/>
            <w:sz w:val="28"/>
            <w:szCs w:val="28"/>
          </w:rPr>
          <w:t>PROGRAM COST, SOURCE OF FUNDING, BUDGETARY PROCESS AND TIMING OF EXPENDITURE</w:t>
        </w:r>
      </w:ins>
    </w:p>
    <w:p w:rsidR="00363525" w:rsidRPr="0044755E" w:rsidRDefault="00363525" w:rsidP="00363525">
      <w:pPr>
        <w:rPr>
          <w:ins w:id="14865" w:author="user" w:date="2012-02-29T15:12:00Z"/>
          <w:sz w:val="28"/>
          <w:szCs w:val="28"/>
        </w:rPr>
      </w:pPr>
    </w:p>
    <w:p w:rsidR="00363525" w:rsidRPr="00D54657" w:rsidRDefault="00363525" w:rsidP="00363525">
      <w:pPr>
        <w:rPr>
          <w:ins w:id="14866" w:author="user" w:date="2012-02-29T15:12:00Z"/>
          <w:sz w:val="8"/>
          <w:szCs w:val="8"/>
        </w:rPr>
      </w:pPr>
    </w:p>
    <w:p w:rsidR="00363525" w:rsidRDefault="00363525" w:rsidP="00363525">
      <w:pPr>
        <w:pStyle w:val="Heading2"/>
        <w:widowControl w:val="0"/>
        <w:numPr>
          <w:ilvl w:val="1"/>
          <w:numId w:val="28"/>
        </w:numPr>
        <w:adjustRightInd w:val="0"/>
        <w:spacing w:before="0" w:after="0"/>
        <w:jc w:val="both"/>
        <w:textAlignment w:val="baseline"/>
        <w:rPr>
          <w:ins w:id="14867" w:author="user" w:date="2012-02-29T15:12:00Z"/>
          <w:rFonts w:ascii="Calibri" w:hAnsi="Calibri" w:cs="Calibri"/>
          <w:bCs w:val="0"/>
          <w:i/>
          <w:iCs w:val="0"/>
          <w:sz w:val="22"/>
          <w:szCs w:val="22"/>
        </w:rPr>
      </w:pPr>
      <w:bookmarkStart w:id="14868" w:name="_Toc283484601"/>
      <w:ins w:id="14869" w:author="user" w:date="2012-02-29T15:12:00Z">
        <w:r w:rsidRPr="00145B40">
          <w:rPr>
            <w:rFonts w:ascii="Calibri" w:hAnsi="Calibri" w:cs="Calibri"/>
            <w:bCs w:val="0"/>
            <w:i/>
            <w:iCs w:val="0"/>
            <w:sz w:val="22"/>
            <w:szCs w:val="22"/>
          </w:rPr>
          <w:t xml:space="preserve">Mitigation </w:t>
        </w:r>
        <w:r>
          <w:rPr>
            <w:rFonts w:ascii="Calibri" w:hAnsi="Calibri" w:cs="Calibri"/>
            <w:bCs w:val="0"/>
            <w:i/>
            <w:iCs w:val="0"/>
            <w:sz w:val="22"/>
            <w:szCs w:val="22"/>
          </w:rPr>
          <w:t>Measures</w:t>
        </w:r>
        <w:r w:rsidRPr="00145B40">
          <w:rPr>
            <w:rFonts w:ascii="Calibri" w:hAnsi="Calibri" w:cs="Calibri"/>
            <w:bCs w:val="0"/>
            <w:i/>
            <w:iCs w:val="0"/>
            <w:sz w:val="22"/>
            <w:szCs w:val="22"/>
          </w:rPr>
          <w:t xml:space="preserve"> Cost</w:t>
        </w:r>
        <w:bookmarkEnd w:id="14868"/>
        <w:r w:rsidRPr="00145B40">
          <w:rPr>
            <w:rFonts w:ascii="Calibri" w:hAnsi="Calibri" w:cs="Calibri"/>
            <w:bCs w:val="0"/>
            <w:i/>
            <w:iCs w:val="0"/>
            <w:sz w:val="22"/>
            <w:szCs w:val="22"/>
          </w:rPr>
          <w:t xml:space="preserve"> </w:t>
        </w:r>
      </w:ins>
    </w:p>
    <w:p w:rsidR="00363525" w:rsidRPr="00311FE7" w:rsidRDefault="00363525" w:rsidP="00363525">
      <w:pPr>
        <w:rPr>
          <w:ins w:id="14870" w:author="user" w:date="2012-02-29T15:12:00Z"/>
        </w:rPr>
      </w:pPr>
    </w:p>
    <w:p w:rsidR="00363525" w:rsidRDefault="00363525" w:rsidP="00363525">
      <w:pPr>
        <w:pStyle w:val="Heading2"/>
        <w:spacing w:before="0" w:after="0" w:line="360" w:lineRule="auto"/>
        <w:rPr>
          <w:ins w:id="14871" w:author="user" w:date="2012-02-29T15:12:00Z"/>
          <w:rFonts w:ascii="Calibri" w:hAnsi="Calibri" w:cs="Calibri"/>
          <w:b w:val="0"/>
          <w:bCs w:val="0"/>
          <w:i/>
          <w:iCs w:val="0"/>
          <w:sz w:val="22"/>
          <w:szCs w:val="22"/>
        </w:rPr>
      </w:pPr>
      <w:ins w:id="14872" w:author="user" w:date="2012-02-29T15:12:00Z">
        <w:r w:rsidRPr="00145B40">
          <w:rPr>
            <w:rFonts w:ascii="Calibri" w:hAnsi="Calibri" w:cs="Calibri"/>
            <w:b w:val="0"/>
            <w:bCs w:val="0"/>
            <w:i/>
            <w:iCs w:val="0"/>
            <w:sz w:val="22"/>
            <w:szCs w:val="22"/>
          </w:rPr>
          <w:t>The estimated cost of mitigation</w:t>
        </w:r>
        <w:r>
          <w:rPr>
            <w:rFonts w:ascii="Calibri" w:hAnsi="Calibri" w:cs="Calibri"/>
            <w:b w:val="0"/>
            <w:bCs w:val="0"/>
            <w:i/>
            <w:iCs w:val="0"/>
            <w:sz w:val="22"/>
            <w:szCs w:val="22"/>
          </w:rPr>
          <w:t xml:space="preserve"> measures</w:t>
        </w:r>
        <w:r w:rsidRPr="00145B40">
          <w:rPr>
            <w:rFonts w:ascii="Calibri" w:hAnsi="Calibri" w:cs="Calibri"/>
            <w:b w:val="0"/>
            <w:bCs w:val="0"/>
            <w:i/>
            <w:iCs w:val="0"/>
            <w:sz w:val="22"/>
            <w:szCs w:val="22"/>
          </w:rPr>
          <w:t xml:space="preserve"> and</w:t>
        </w:r>
        <w:r>
          <w:rPr>
            <w:rFonts w:ascii="Calibri" w:hAnsi="Calibri" w:cs="Calibri"/>
            <w:b w:val="0"/>
            <w:bCs w:val="0"/>
            <w:i/>
            <w:iCs w:val="0"/>
            <w:sz w:val="22"/>
            <w:szCs w:val="22"/>
          </w:rPr>
          <w:t xml:space="preserve"> community support program is Rs. 83.24 million.</w:t>
        </w:r>
        <w:r w:rsidRPr="00145B40">
          <w:rPr>
            <w:rFonts w:ascii="Calibri" w:hAnsi="Calibri" w:cs="Calibri"/>
            <w:b w:val="0"/>
            <w:bCs w:val="0"/>
            <w:i/>
            <w:iCs w:val="0"/>
            <w:sz w:val="22"/>
            <w:szCs w:val="22"/>
          </w:rPr>
          <w:t xml:space="preserve"> </w:t>
        </w:r>
        <w:r>
          <w:rPr>
            <w:rFonts w:ascii="Calibri" w:hAnsi="Calibri" w:cs="Calibri"/>
            <w:b w:val="0"/>
            <w:bCs w:val="0"/>
            <w:i/>
            <w:iCs w:val="0"/>
            <w:sz w:val="22"/>
            <w:szCs w:val="22"/>
          </w:rPr>
          <w:t xml:space="preserve">The cost required for land acquisition, compensation and rehabilitation measures is covered in RAP prepared for the project. Likewise the cost required for the implementation of Vulnerable Community Development Plan is covered under VCDP prepared for the project. To avoid duplication in budget the cost proposed for SIA excludes cost mentioned in RAP and VCDP documents prepared for the project. </w:t>
        </w:r>
        <w:r w:rsidRPr="00145B40">
          <w:rPr>
            <w:rFonts w:ascii="Calibri" w:hAnsi="Calibri" w:cs="Calibri"/>
            <w:b w:val="0"/>
            <w:bCs w:val="0"/>
            <w:i/>
            <w:iCs w:val="0"/>
            <w:sz w:val="22"/>
            <w:szCs w:val="22"/>
          </w:rPr>
          <w:t xml:space="preserve">The </w:t>
        </w:r>
        <w:r>
          <w:rPr>
            <w:rFonts w:ascii="Calibri" w:hAnsi="Calibri" w:cs="Calibri"/>
            <w:b w:val="0"/>
            <w:bCs w:val="0"/>
            <w:i/>
            <w:iCs w:val="0"/>
            <w:sz w:val="22"/>
            <w:szCs w:val="22"/>
          </w:rPr>
          <w:t>SIA</w:t>
        </w:r>
        <w:r w:rsidRPr="00145B40">
          <w:rPr>
            <w:rFonts w:ascii="Calibri" w:hAnsi="Calibri" w:cs="Calibri"/>
            <w:b w:val="0"/>
            <w:bCs w:val="0"/>
            <w:i/>
            <w:iCs w:val="0"/>
            <w:sz w:val="22"/>
            <w:szCs w:val="22"/>
          </w:rPr>
          <w:t xml:space="preserve"> implementation and monitoring cost is included in </w:t>
        </w:r>
        <w:r>
          <w:rPr>
            <w:rFonts w:ascii="Calibri" w:hAnsi="Calibri" w:cs="Calibri"/>
            <w:b w:val="0"/>
            <w:bCs w:val="0"/>
            <w:i/>
            <w:iCs w:val="0"/>
            <w:sz w:val="22"/>
            <w:szCs w:val="22"/>
          </w:rPr>
          <w:t xml:space="preserve">total environmental and social management cost of the project for which MoU has been signed with Environment and Social Studies Department of NEA. </w:t>
        </w:r>
      </w:ins>
    </w:p>
    <w:p w:rsidR="00363525" w:rsidRPr="008003A3" w:rsidRDefault="00363525" w:rsidP="00363525">
      <w:pPr>
        <w:rPr>
          <w:ins w:id="14873" w:author="user" w:date="2012-02-29T15:12:00Z"/>
        </w:rPr>
      </w:pPr>
    </w:p>
    <w:tbl>
      <w:tblPr>
        <w:tblW w:w="9480" w:type="dxa"/>
        <w:tblInd w:w="96" w:type="dxa"/>
        <w:tblLook w:val="0000"/>
      </w:tblPr>
      <w:tblGrid>
        <w:gridCol w:w="526"/>
        <w:gridCol w:w="3398"/>
        <w:gridCol w:w="530"/>
        <w:gridCol w:w="921"/>
        <w:gridCol w:w="923"/>
        <w:gridCol w:w="1383"/>
        <w:gridCol w:w="1070"/>
        <w:gridCol w:w="820"/>
      </w:tblGrid>
      <w:tr w:rsidR="00363525" w:rsidTr="005A1FDF">
        <w:trPr>
          <w:trHeight w:val="300"/>
          <w:ins w:id="14874" w:author="user" w:date="2012-02-29T15:12:00Z"/>
        </w:trPr>
        <w:tc>
          <w:tcPr>
            <w:tcW w:w="9480" w:type="dxa"/>
            <w:gridSpan w:val="8"/>
            <w:tcBorders>
              <w:top w:val="nil"/>
              <w:left w:val="nil"/>
              <w:bottom w:val="single" w:sz="4" w:space="0" w:color="auto"/>
              <w:right w:val="nil"/>
            </w:tcBorders>
            <w:shd w:val="clear" w:color="auto" w:fill="auto"/>
            <w:noWrap/>
            <w:vAlign w:val="bottom"/>
          </w:tcPr>
          <w:p w:rsidR="00363525" w:rsidRDefault="00363525" w:rsidP="005A1FDF">
            <w:pPr>
              <w:jc w:val="center"/>
              <w:rPr>
                <w:ins w:id="14875" w:author="user" w:date="2012-02-29T15:12:00Z"/>
                <w:rFonts w:ascii="Calibri" w:hAnsi="Calibri"/>
                <w:b/>
                <w:bCs/>
                <w:color w:val="000000"/>
                <w:sz w:val="22"/>
                <w:szCs w:val="22"/>
              </w:rPr>
            </w:pPr>
            <w:ins w:id="14876" w:author="user" w:date="2012-02-29T15:12:00Z">
              <w:r>
                <w:rPr>
                  <w:rFonts w:ascii="Calibri" w:hAnsi="Calibri"/>
                  <w:b/>
                  <w:bCs/>
                  <w:color w:val="000000"/>
                  <w:sz w:val="22"/>
                  <w:szCs w:val="22"/>
                </w:rPr>
                <w:t>Table-12.1: Estimated Cost for  SIA Implementation</w:t>
              </w:r>
            </w:ins>
          </w:p>
        </w:tc>
      </w:tr>
      <w:tr w:rsidR="00363525" w:rsidTr="005A1FDF">
        <w:trPr>
          <w:trHeight w:val="300"/>
          <w:ins w:id="14877" w:author="user" w:date="2012-02-29T15:12:00Z"/>
        </w:trPr>
        <w:tc>
          <w:tcPr>
            <w:tcW w:w="435" w:type="dxa"/>
            <w:vMerge w:val="restart"/>
            <w:tcBorders>
              <w:top w:val="nil"/>
              <w:left w:val="nil"/>
              <w:bottom w:val="nil"/>
              <w:right w:val="single" w:sz="4" w:space="0" w:color="auto"/>
            </w:tcBorders>
            <w:shd w:val="clear" w:color="auto" w:fill="auto"/>
            <w:noWrap/>
          </w:tcPr>
          <w:p w:rsidR="00363525" w:rsidRDefault="00363525" w:rsidP="005A1FDF">
            <w:pPr>
              <w:jc w:val="center"/>
              <w:rPr>
                <w:ins w:id="14878" w:author="user" w:date="2012-02-29T15:12:00Z"/>
                <w:rFonts w:ascii="Calibri" w:hAnsi="Calibri"/>
                <w:b/>
                <w:bCs/>
                <w:color w:val="000000"/>
                <w:sz w:val="16"/>
                <w:szCs w:val="16"/>
              </w:rPr>
            </w:pPr>
            <w:ins w:id="14879" w:author="user" w:date="2012-02-29T15:12:00Z">
              <w:r>
                <w:rPr>
                  <w:rFonts w:ascii="Calibri" w:hAnsi="Calibri"/>
                  <w:b/>
                  <w:bCs/>
                  <w:color w:val="000000"/>
                  <w:sz w:val="16"/>
                  <w:szCs w:val="16"/>
                </w:rPr>
                <w:t>S.No</w:t>
              </w:r>
            </w:ins>
          </w:p>
        </w:tc>
        <w:tc>
          <w:tcPr>
            <w:tcW w:w="3398" w:type="dxa"/>
            <w:vMerge w:val="restart"/>
            <w:tcBorders>
              <w:top w:val="nil"/>
              <w:left w:val="single" w:sz="4" w:space="0" w:color="auto"/>
              <w:bottom w:val="single" w:sz="4" w:space="0" w:color="auto"/>
              <w:right w:val="single" w:sz="4" w:space="0" w:color="auto"/>
            </w:tcBorders>
            <w:shd w:val="clear" w:color="auto" w:fill="auto"/>
          </w:tcPr>
          <w:p w:rsidR="00363525" w:rsidRDefault="00363525" w:rsidP="005A1FDF">
            <w:pPr>
              <w:jc w:val="both"/>
              <w:rPr>
                <w:ins w:id="14880" w:author="user" w:date="2012-02-29T15:12:00Z"/>
                <w:rFonts w:ascii="Arial" w:hAnsi="Arial"/>
                <w:b/>
                <w:bCs/>
                <w:color w:val="000000"/>
                <w:sz w:val="16"/>
                <w:szCs w:val="16"/>
              </w:rPr>
            </w:pPr>
            <w:ins w:id="14881" w:author="user" w:date="2012-02-29T15:12:00Z">
              <w:r>
                <w:rPr>
                  <w:rFonts w:ascii="Arial" w:hAnsi="Arial"/>
                  <w:b/>
                  <w:bCs/>
                  <w:color w:val="000000"/>
                  <w:sz w:val="16"/>
                  <w:szCs w:val="16"/>
                </w:rPr>
                <w:t>Social Programs</w:t>
              </w:r>
            </w:ins>
          </w:p>
        </w:tc>
        <w:tc>
          <w:tcPr>
            <w:tcW w:w="530" w:type="dxa"/>
            <w:vMerge w:val="restart"/>
            <w:tcBorders>
              <w:top w:val="nil"/>
              <w:left w:val="single" w:sz="4" w:space="0" w:color="auto"/>
              <w:bottom w:val="single" w:sz="4" w:space="0" w:color="auto"/>
              <w:right w:val="single" w:sz="4" w:space="0" w:color="auto"/>
            </w:tcBorders>
            <w:shd w:val="clear" w:color="auto" w:fill="auto"/>
          </w:tcPr>
          <w:p w:rsidR="00363525" w:rsidRDefault="00363525" w:rsidP="005A1FDF">
            <w:pPr>
              <w:rPr>
                <w:ins w:id="14882" w:author="user" w:date="2012-02-29T15:12:00Z"/>
                <w:rFonts w:ascii="Arial" w:hAnsi="Arial"/>
                <w:b/>
                <w:bCs/>
                <w:color w:val="000000"/>
                <w:sz w:val="16"/>
                <w:szCs w:val="16"/>
              </w:rPr>
            </w:pPr>
            <w:ins w:id="14883" w:author="user" w:date="2012-02-29T15:12:00Z">
              <w:r>
                <w:rPr>
                  <w:rFonts w:ascii="Arial" w:hAnsi="Arial"/>
                  <w:b/>
                  <w:bCs/>
                  <w:color w:val="000000"/>
                  <w:sz w:val="16"/>
                  <w:szCs w:val="16"/>
                </w:rPr>
                <w:t>Unit</w:t>
              </w:r>
            </w:ins>
          </w:p>
        </w:tc>
        <w:tc>
          <w:tcPr>
            <w:tcW w:w="921" w:type="dxa"/>
            <w:vMerge w:val="restart"/>
            <w:tcBorders>
              <w:top w:val="nil"/>
              <w:left w:val="single" w:sz="4" w:space="0" w:color="auto"/>
              <w:bottom w:val="single" w:sz="4" w:space="0" w:color="auto"/>
              <w:right w:val="single" w:sz="4" w:space="0" w:color="auto"/>
            </w:tcBorders>
            <w:shd w:val="clear" w:color="auto" w:fill="auto"/>
          </w:tcPr>
          <w:p w:rsidR="00363525" w:rsidRDefault="00363525" w:rsidP="005A1FDF">
            <w:pPr>
              <w:rPr>
                <w:ins w:id="14884" w:author="user" w:date="2012-02-29T15:12:00Z"/>
                <w:rFonts w:ascii="Arial" w:hAnsi="Arial"/>
                <w:b/>
                <w:bCs/>
                <w:color w:val="000000"/>
                <w:sz w:val="16"/>
                <w:szCs w:val="16"/>
              </w:rPr>
            </w:pPr>
            <w:ins w:id="14885" w:author="user" w:date="2012-02-29T15:12:00Z">
              <w:r>
                <w:rPr>
                  <w:rFonts w:ascii="Arial" w:hAnsi="Arial"/>
                  <w:b/>
                  <w:bCs/>
                  <w:color w:val="000000"/>
                  <w:sz w:val="16"/>
                  <w:szCs w:val="16"/>
                </w:rPr>
                <w:t>Quantity</w:t>
              </w:r>
            </w:ins>
          </w:p>
        </w:tc>
        <w:tc>
          <w:tcPr>
            <w:tcW w:w="923" w:type="dxa"/>
            <w:vMerge w:val="restart"/>
            <w:tcBorders>
              <w:top w:val="nil"/>
              <w:left w:val="single" w:sz="4" w:space="0" w:color="auto"/>
              <w:bottom w:val="single" w:sz="4" w:space="0" w:color="auto"/>
              <w:right w:val="single" w:sz="4" w:space="0" w:color="auto"/>
            </w:tcBorders>
            <w:shd w:val="clear" w:color="auto" w:fill="auto"/>
          </w:tcPr>
          <w:p w:rsidR="00363525" w:rsidRDefault="00363525" w:rsidP="005A1FDF">
            <w:pPr>
              <w:jc w:val="center"/>
              <w:rPr>
                <w:ins w:id="14886" w:author="user" w:date="2012-02-29T15:12:00Z"/>
                <w:rFonts w:ascii="Arial" w:hAnsi="Arial"/>
                <w:b/>
                <w:bCs/>
                <w:color w:val="000000"/>
                <w:sz w:val="16"/>
                <w:szCs w:val="16"/>
              </w:rPr>
            </w:pPr>
            <w:ins w:id="14887" w:author="user" w:date="2012-02-29T15:12:00Z">
              <w:r>
                <w:rPr>
                  <w:rFonts w:ascii="Arial" w:hAnsi="Arial"/>
                  <w:b/>
                  <w:bCs/>
                  <w:color w:val="000000"/>
                  <w:sz w:val="16"/>
                  <w:szCs w:val="16"/>
                </w:rPr>
                <w:t xml:space="preserve">Rate (NRs) </w:t>
              </w:r>
            </w:ins>
          </w:p>
        </w:tc>
        <w:tc>
          <w:tcPr>
            <w:tcW w:w="3273" w:type="dxa"/>
            <w:gridSpan w:val="3"/>
            <w:tcBorders>
              <w:top w:val="single" w:sz="4" w:space="0" w:color="auto"/>
              <w:left w:val="nil"/>
              <w:bottom w:val="single" w:sz="4" w:space="0" w:color="auto"/>
              <w:right w:val="single" w:sz="4" w:space="0" w:color="auto"/>
            </w:tcBorders>
            <w:shd w:val="clear" w:color="auto" w:fill="auto"/>
          </w:tcPr>
          <w:p w:rsidR="00363525" w:rsidRDefault="00363525" w:rsidP="005A1FDF">
            <w:pPr>
              <w:jc w:val="center"/>
              <w:rPr>
                <w:ins w:id="14888" w:author="user" w:date="2012-02-29T15:12:00Z"/>
                <w:rFonts w:ascii="Arial" w:hAnsi="Arial"/>
                <w:b/>
                <w:bCs/>
                <w:color w:val="000000"/>
                <w:sz w:val="16"/>
                <w:szCs w:val="16"/>
              </w:rPr>
            </w:pPr>
            <w:ins w:id="14889" w:author="user" w:date="2012-02-29T15:12:00Z">
              <w:r>
                <w:rPr>
                  <w:rFonts w:ascii="Arial" w:hAnsi="Arial"/>
                  <w:b/>
                  <w:bCs/>
                  <w:color w:val="000000"/>
                  <w:sz w:val="16"/>
                  <w:szCs w:val="16"/>
                </w:rPr>
                <w:t>Cost (NRs. Million)</w:t>
              </w:r>
            </w:ins>
          </w:p>
        </w:tc>
      </w:tr>
      <w:tr w:rsidR="00363525" w:rsidTr="005A1FDF">
        <w:trPr>
          <w:trHeight w:val="300"/>
          <w:ins w:id="14890" w:author="user" w:date="2012-02-29T15:12:00Z"/>
        </w:trPr>
        <w:tc>
          <w:tcPr>
            <w:tcW w:w="435" w:type="dxa"/>
            <w:vMerge/>
            <w:tcBorders>
              <w:top w:val="nil"/>
              <w:left w:val="nil"/>
              <w:bottom w:val="nil"/>
              <w:right w:val="single" w:sz="4" w:space="0" w:color="auto"/>
            </w:tcBorders>
            <w:shd w:val="clear" w:color="auto" w:fill="auto"/>
            <w:vAlign w:val="center"/>
          </w:tcPr>
          <w:p w:rsidR="00363525" w:rsidRDefault="00363525" w:rsidP="005A1FDF">
            <w:pPr>
              <w:rPr>
                <w:ins w:id="14891" w:author="user" w:date="2012-02-29T15:12:00Z"/>
                <w:rFonts w:ascii="Calibri" w:hAnsi="Calibri"/>
                <w:b/>
                <w:bCs/>
                <w:color w:val="000000"/>
                <w:sz w:val="16"/>
                <w:szCs w:val="16"/>
              </w:rPr>
            </w:pPr>
          </w:p>
        </w:tc>
        <w:tc>
          <w:tcPr>
            <w:tcW w:w="3398" w:type="dxa"/>
            <w:vMerge/>
            <w:tcBorders>
              <w:top w:val="nil"/>
              <w:left w:val="single" w:sz="4" w:space="0" w:color="auto"/>
              <w:bottom w:val="single" w:sz="4" w:space="0" w:color="auto"/>
              <w:right w:val="single" w:sz="4" w:space="0" w:color="auto"/>
            </w:tcBorders>
            <w:shd w:val="clear" w:color="auto" w:fill="auto"/>
            <w:vAlign w:val="center"/>
          </w:tcPr>
          <w:p w:rsidR="00363525" w:rsidRDefault="00363525" w:rsidP="005A1FDF">
            <w:pPr>
              <w:rPr>
                <w:ins w:id="14892" w:author="user" w:date="2012-02-29T15:12:00Z"/>
                <w:rFonts w:ascii="Arial" w:hAnsi="Arial"/>
                <w:b/>
                <w:bCs/>
                <w:color w:val="000000"/>
                <w:sz w:val="16"/>
                <w:szCs w:val="16"/>
              </w:rPr>
            </w:pPr>
          </w:p>
        </w:tc>
        <w:tc>
          <w:tcPr>
            <w:tcW w:w="530" w:type="dxa"/>
            <w:vMerge/>
            <w:tcBorders>
              <w:top w:val="nil"/>
              <w:left w:val="single" w:sz="4" w:space="0" w:color="auto"/>
              <w:bottom w:val="single" w:sz="4" w:space="0" w:color="auto"/>
              <w:right w:val="single" w:sz="4" w:space="0" w:color="auto"/>
            </w:tcBorders>
            <w:shd w:val="clear" w:color="auto" w:fill="auto"/>
            <w:vAlign w:val="center"/>
          </w:tcPr>
          <w:p w:rsidR="00363525" w:rsidRDefault="00363525" w:rsidP="005A1FDF">
            <w:pPr>
              <w:rPr>
                <w:ins w:id="14893" w:author="user" w:date="2012-02-29T15:12:00Z"/>
                <w:rFonts w:ascii="Arial" w:hAnsi="Arial"/>
                <w:b/>
                <w:bCs/>
                <w:color w:val="000000"/>
                <w:sz w:val="16"/>
                <w:szCs w:val="16"/>
              </w:rPr>
            </w:pPr>
          </w:p>
        </w:tc>
        <w:tc>
          <w:tcPr>
            <w:tcW w:w="921" w:type="dxa"/>
            <w:vMerge/>
            <w:tcBorders>
              <w:top w:val="nil"/>
              <w:left w:val="single" w:sz="4" w:space="0" w:color="auto"/>
              <w:bottom w:val="single" w:sz="4" w:space="0" w:color="auto"/>
              <w:right w:val="single" w:sz="4" w:space="0" w:color="auto"/>
            </w:tcBorders>
            <w:shd w:val="clear" w:color="auto" w:fill="auto"/>
            <w:vAlign w:val="center"/>
          </w:tcPr>
          <w:p w:rsidR="00363525" w:rsidRDefault="00363525" w:rsidP="005A1FDF">
            <w:pPr>
              <w:rPr>
                <w:ins w:id="14894" w:author="user" w:date="2012-02-29T15:12:00Z"/>
                <w:rFonts w:ascii="Arial" w:hAnsi="Arial"/>
                <w:b/>
                <w:bCs/>
                <w:color w:val="000000"/>
                <w:sz w:val="16"/>
                <w:szCs w:val="16"/>
              </w:rPr>
            </w:pPr>
          </w:p>
        </w:tc>
        <w:tc>
          <w:tcPr>
            <w:tcW w:w="923" w:type="dxa"/>
            <w:vMerge/>
            <w:tcBorders>
              <w:top w:val="nil"/>
              <w:left w:val="single" w:sz="4" w:space="0" w:color="auto"/>
              <w:bottom w:val="single" w:sz="4" w:space="0" w:color="auto"/>
              <w:right w:val="single" w:sz="4" w:space="0" w:color="auto"/>
            </w:tcBorders>
            <w:shd w:val="clear" w:color="auto" w:fill="auto"/>
            <w:vAlign w:val="center"/>
          </w:tcPr>
          <w:p w:rsidR="00363525" w:rsidRDefault="00363525" w:rsidP="005A1FDF">
            <w:pPr>
              <w:rPr>
                <w:ins w:id="14895" w:author="user" w:date="2012-02-29T15:12:00Z"/>
                <w:rFonts w:ascii="Arial" w:hAnsi="Arial"/>
                <w:b/>
                <w:bCs/>
                <w:color w:val="000000"/>
                <w:sz w:val="16"/>
                <w:szCs w:val="16"/>
              </w:rPr>
            </w:pPr>
          </w:p>
        </w:tc>
        <w:tc>
          <w:tcPr>
            <w:tcW w:w="1383" w:type="dxa"/>
            <w:tcBorders>
              <w:top w:val="nil"/>
              <w:left w:val="nil"/>
              <w:bottom w:val="nil"/>
              <w:right w:val="single" w:sz="4" w:space="0" w:color="auto"/>
            </w:tcBorders>
            <w:shd w:val="clear" w:color="auto" w:fill="auto"/>
          </w:tcPr>
          <w:p w:rsidR="00363525" w:rsidRDefault="00363525" w:rsidP="005A1FDF">
            <w:pPr>
              <w:jc w:val="center"/>
              <w:rPr>
                <w:ins w:id="14896" w:author="user" w:date="2012-02-29T15:12:00Z"/>
                <w:rFonts w:ascii="Arial" w:hAnsi="Arial"/>
                <w:b/>
                <w:bCs/>
                <w:color w:val="000000"/>
                <w:sz w:val="16"/>
                <w:szCs w:val="16"/>
              </w:rPr>
            </w:pPr>
            <w:ins w:id="14897" w:author="user" w:date="2012-02-29T15:12:00Z">
              <w:r>
                <w:rPr>
                  <w:rFonts w:ascii="Arial" w:hAnsi="Arial"/>
                  <w:b/>
                  <w:bCs/>
                  <w:color w:val="000000"/>
                  <w:sz w:val="16"/>
                  <w:szCs w:val="16"/>
                </w:rPr>
                <w:t>Construction</w:t>
              </w:r>
            </w:ins>
          </w:p>
        </w:tc>
        <w:tc>
          <w:tcPr>
            <w:tcW w:w="1070" w:type="dxa"/>
            <w:tcBorders>
              <w:top w:val="nil"/>
              <w:left w:val="nil"/>
              <w:bottom w:val="nil"/>
              <w:right w:val="single" w:sz="4" w:space="0" w:color="auto"/>
            </w:tcBorders>
            <w:shd w:val="clear" w:color="auto" w:fill="auto"/>
          </w:tcPr>
          <w:p w:rsidR="00363525" w:rsidRDefault="00363525" w:rsidP="005A1FDF">
            <w:pPr>
              <w:jc w:val="center"/>
              <w:rPr>
                <w:ins w:id="14898" w:author="user" w:date="2012-02-29T15:12:00Z"/>
                <w:rFonts w:ascii="Arial" w:hAnsi="Arial"/>
                <w:b/>
                <w:bCs/>
                <w:color w:val="000000"/>
                <w:sz w:val="16"/>
                <w:szCs w:val="16"/>
              </w:rPr>
            </w:pPr>
            <w:ins w:id="14899" w:author="user" w:date="2012-02-29T15:12:00Z">
              <w:r>
                <w:rPr>
                  <w:rFonts w:ascii="Arial" w:hAnsi="Arial"/>
                  <w:b/>
                  <w:bCs/>
                  <w:color w:val="000000"/>
                  <w:sz w:val="16"/>
                  <w:szCs w:val="16"/>
                </w:rPr>
                <w:t>Operation</w:t>
              </w:r>
            </w:ins>
          </w:p>
        </w:tc>
        <w:tc>
          <w:tcPr>
            <w:tcW w:w="820" w:type="dxa"/>
            <w:tcBorders>
              <w:top w:val="nil"/>
              <w:left w:val="nil"/>
              <w:bottom w:val="nil"/>
              <w:right w:val="single" w:sz="4" w:space="0" w:color="auto"/>
            </w:tcBorders>
            <w:shd w:val="clear" w:color="auto" w:fill="auto"/>
          </w:tcPr>
          <w:p w:rsidR="00363525" w:rsidRDefault="00363525" w:rsidP="005A1FDF">
            <w:pPr>
              <w:jc w:val="center"/>
              <w:rPr>
                <w:ins w:id="14900" w:author="user" w:date="2012-02-29T15:12:00Z"/>
                <w:rFonts w:ascii="Arial" w:hAnsi="Arial"/>
                <w:b/>
                <w:bCs/>
                <w:color w:val="000000"/>
                <w:sz w:val="16"/>
                <w:szCs w:val="16"/>
              </w:rPr>
            </w:pPr>
            <w:ins w:id="14901" w:author="user" w:date="2012-02-29T15:12:00Z">
              <w:r>
                <w:rPr>
                  <w:rFonts w:ascii="Arial" w:hAnsi="Arial"/>
                  <w:b/>
                  <w:bCs/>
                  <w:color w:val="000000"/>
                  <w:sz w:val="16"/>
                  <w:szCs w:val="16"/>
                </w:rPr>
                <w:t>Total</w:t>
              </w:r>
            </w:ins>
          </w:p>
        </w:tc>
      </w:tr>
      <w:tr w:rsidR="00363525" w:rsidTr="005A1FDF">
        <w:trPr>
          <w:trHeight w:val="300"/>
          <w:ins w:id="14902" w:author="user" w:date="2012-02-29T15:12:00Z"/>
        </w:trPr>
        <w:tc>
          <w:tcPr>
            <w:tcW w:w="435" w:type="dxa"/>
            <w:tcBorders>
              <w:top w:val="single" w:sz="4" w:space="0" w:color="auto"/>
              <w:left w:val="single" w:sz="4" w:space="0" w:color="auto"/>
              <w:bottom w:val="single" w:sz="4" w:space="0" w:color="auto"/>
              <w:right w:val="single" w:sz="4" w:space="0" w:color="auto"/>
            </w:tcBorders>
            <w:shd w:val="clear" w:color="auto" w:fill="auto"/>
            <w:noWrap/>
          </w:tcPr>
          <w:p w:rsidR="00363525" w:rsidRDefault="00363525" w:rsidP="005A1FDF">
            <w:pPr>
              <w:rPr>
                <w:ins w:id="14903" w:author="user" w:date="2012-02-29T15:12:00Z"/>
                <w:rFonts w:ascii="Calibri" w:hAnsi="Calibri"/>
                <w:color w:val="000000"/>
                <w:sz w:val="22"/>
                <w:szCs w:val="22"/>
              </w:rPr>
            </w:pPr>
            <w:ins w:id="14904" w:author="user" w:date="2012-02-29T15:12:00Z">
              <w:r>
                <w:rPr>
                  <w:rFonts w:ascii="Calibri" w:hAnsi="Calibri"/>
                  <w:color w:val="000000"/>
                  <w:sz w:val="22"/>
                  <w:szCs w:val="22"/>
                </w:rPr>
                <w:t>A.</w:t>
              </w:r>
            </w:ins>
          </w:p>
        </w:tc>
        <w:tc>
          <w:tcPr>
            <w:tcW w:w="3398" w:type="dxa"/>
            <w:tcBorders>
              <w:top w:val="single" w:sz="4" w:space="0" w:color="auto"/>
              <w:left w:val="nil"/>
              <w:bottom w:val="single" w:sz="4" w:space="0" w:color="auto"/>
              <w:right w:val="single" w:sz="4" w:space="0" w:color="auto"/>
            </w:tcBorders>
            <w:shd w:val="clear" w:color="auto" w:fill="auto"/>
            <w:noWrap/>
          </w:tcPr>
          <w:p w:rsidR="00363525" w:rsidRDefault="00363525" w:rsidP="005A1FDF">
            <w:pPr>
              <w:rPr>
                <w:ins w:id="14905" w:author="user" w:date="2012-02-29T15:12:00Z"/>
                <w:rFonts w:ascii="Calibri" w:hAnsi="Calibri"/>
                <w:color w:val="000000"/>
                <w:sz w:val="22"/>
                <w:szCs w:val="22"/>
              </w:rPr>
            </w:pPr>
            <w:ins w:id="14906" w:author="user" w:date="2012-02-29T15:12:00Z">
              <w:r>
                <w:rPr>
                  <w:rFonts w:ascii="Calibri" w:hAnsi="Calibri"/>
                  <w:color w:val="000000"/>
                  <w:sz w:val="22"/>
                  <w:szCs w:val="22"/>
                </w:rPr>
                <w:t>Mitigation Measures</w:t>
              </w:r>
            </w:ins>
          </w:p>
        </w:tc>
        <w:tc>
          <w:tcPr>
            <w:tcW w:w="530" w:type="dxa"/>
            <w:tcBorders>
              <w:top w:val="single" w:sz="4" w:space="0" w:color="auto"/>
              <w:left w:val="nil"/>
              <w:bottom w:val="single" w:sz="4" w:space="0" w:color="auto"/>
              <w:right w:val="single" w:sz="4" w:space="0" w:color="auto"/>
            </w:tcBorders>
            <w:shd w:val="clear" w:color="auto" w:fill="auto"/>
            <w:noWrap/>
          </w:tcPr>
          <w:p w:rsidR="00363525" w:rsidRDefault="00363525" w:rsidP="005A1FDF">
            <w:pPr>
              <w:rPr>
                <w:ins w:id="14907" w:author="user" w:date="2012-02-29T15:12:00Z"/>
                <w:rFonts w:ascii="Calibri" w:hAnsi="Calibri"/>
                <w:color w:val="000000"/>
                <w:sz w:val="22"/>
                <w:szCs w:val="22"/>
              </w:rPr>
            </w:pPr>
            <w:ins w:id="14908" w:author="user" w:date="2012-02-29T15:12:00Z">
              <w:r>
                <w:rPr>
                  <w:rFonts w:ascii="Calibri" w:hAnsi="Calibri"/>
                  <w:color w:val="000000"/>
                  <w:sz w:val="22"/>
                  <w:szCs w:val="22"/>
                </w:rPr>
                <w:t> </w:t>
              </w:r>
            </w:ins>
          </w:p>
        </w:tc>
        <w:tc>
          <w:tcPr>
            <w:tcW w:w="921" w:type="dxa"/>
            <w:tcBorders>
              <w:top w:val="single" w:sz="4" w:space="0" w:color="auto"/>
              <w:left w:val="nil"/>
              <w:bottom w:val="single" w:sz="4" w:space="0" w:color="auto"/>
              <w:right w:val="single" w:sz="4" w:space="0" w:color="auto"/>
            </w:tcBorders>
            <w:shd w:val="clear" w:color="auto" w:fill="auto"/>
            <w:noWrap/>
          </w:tcPr>
          <w:p w:rsidR="00363525" w:rsidRDefault="00363525" w:rsidP="005A1FDF">
            <w:pPr>
              <w:rPr>
                <w:ins w:id="14909" w:author="user" w:date="2012-02-29T15:12:00Z"/>
                <w:rFonts w:ascii="Calibri" w:hAnsi="Calibri"/>
                <w:color w:val="000000"/>
                <w:sz w:val="22"/>
                <w:szCs w:val="22"/>
              </w:rPr>
            </w:pPr>
            <w:ins w:id="14910" w:author="user" w:date="2012-02-29T15:12:00Z">
              <w:r>
                <w:rPr>
                  <w:rFonts w:ascii="Calibri" w:hAnsi="Calibri"/>
                  <w:color w:val="000000"/>
                  <w:sz w:val="22"/>
                  <w:szCs w:val="22"/>
                </w:rPr>
                <w:t> </w:t>
              </w:r>
            </w:ins>
          </w:p>
        </w:tc>
        <w:tc>
          <w:tcPr>
            <w:tcW w:w="923" w:type="dxa"/>
            <w:tcBorders>
              <w:top w:val="single" w:sz="4" w:space="0" w:color="auto"/>
              <w:left w:val="nil"/>
              <w:bottom w:val="single" w:sz="4" w:space="0" w:color="auto"/>
              <w:right w:val="single" w:sz="4" w:space="0" w:color="auto"/>
            </w:tcBorders>
            <w:shd w:val="clear" w:color="auto" w:fill="auto"/>
            <w:noWrap/>
          </w:tcPr>
          <w:p w:rsidR="00363525" w:rsidRDefault="00363525" w:rsidP="005A1FDF">
            <w:pPr>
              <w:rPr>
                <w:ins w:id="14911" w:author="user" w:date="2012-02-29T15:12:00Z"/>
                <w:rFonts w:ascii="Calibri" w:hAnsi="Calibri"/>
                <w:color w:val="000000"/>
                <w:sz w:val="22"/>
                <w:szCs w:val="22"/>
              </w:rPr>
            </w:pPr>
            <w:ins w:id="14912" w:author="user" w:date="2012-02-29T15:12:00Z">
              <w:r>
                <w:rPr>
                  <w:rFonts w:ascii="Calibri" w:hAnsi="Calibri"/>
                  <w:color w:val="000000"/>
                  <w:sz w:val="22"/>
                  <w:szCs w:val="22"/>
                </w:rPr>
                <w:t> </w:t>
              </w:r>
            </w:ins>
          </w:p>
        </w:tc>
        <w:tc>
          <w:tcPr>
            <w:tcW w:w="1383" w:type="dxa"/>
            <w:tcBorders>
              <w:top w:val="single" w:sz="4" w:space="0" w:color="auto"/>
              <w:left w:val="nil"/>
              <w:bottom w:val="single" w:sz="4" w:space="0" w:color="auto"/>
              <w:right w:val="single" w:sz="4" w:space="0" w:color="auto"/>
            </w:tcBorders>
            <w:shd w:val="clear" w:color="auto" w:fill="auto"/>
            <w:noWrap/>
          </w:tcPr>
          <w:p w:rsidR="00363525" w:rsidRDefault="00363525" w:rsidP="005A1FDF">
            <w:pPr>
              <w:rPr>
                <w:ins w:id="14913" w:author="user" w:date="2012-02-29T15:12:00Z"/>
                <w:rFonts w:ascii="Calibri" w:hAnsi="Calibri"/>
                <w:color w:val="000000"/>
                <w:sz w:val="22"/>
                <w:szCs w:val="22"/>
              </w:rPr>
            </w:pPr>
            <w:ins w:id="14914" w:author="user" w:date="2012-02-29T15:12:00Z">
              <w:r>
                <w:rPr>
                  <w:rFonts w:ascii="Calibri" w:hAnsi="Calibri"/>
                  <w:color w:val="000000"/>
                  <w:sz w:val="22"/>
                  <w:szCs w:val="22"/>
                </w:rPr>
                <w:t> </w:t>
              </w:r>
            </w:ins>
          </w:p>
        </w:tc>
        <w:tc>
          <w:tcPr>
            <w:tcW w:w="1070" w:type="dxa"/>
            <w:tcBorders>
              <w:top w:val="single" w:sz="4" w:space="0" w:color="auto"/>
              <w:left w:val="nil"/>
              <w:bottom w:val="single" w:sz="4" w:space="0" w:color="auto"/>
              <w:right w:val="single" w:sz="4" w:space="0" w:color="auto"/>
            </w:tcBorders>
            <w:shd w:val="clear" w:color="auto" w:fill="auto"/>
            <w:noWrap/>
          </w:tcPr>
          <w:p w:rsidR="00363525" w:rsidRDefault="00363525" w:rsidP="005A1FDF">
            <w:pPr>
              <w:rPr>
                <w:ins w:id="14915" w:author="user" w:date="2012-02-29T15:12:00Z"/>
                <w:rFonts w:ascii="Calibri" w:hAnsi="Calibri"/>
                <w:color w:val="000000"/>
                <w:sz w:val="22"/>
                <w:szCs w:val="22"/>
              </w:rPr>
            </w:pPr>
            <w:ins w:id="14916" w:author="user" w:date="2012-02-29T15:12:00Z">
              <w:r>
                <w:rPr>
                  <w:rFonts w:ascii="Calibri" w:hAnsi="Calibri"/>
                  <w:color w:val="000000"/>
                  <w:sz w:val="22"/>
                  <w:szCs w:val="22"/>
                </w:rPr>
                <w:t> </w:t>
              </w:r>
            </w:ins>
          </w:p>
        </w:tc>
        <w:tc>
          <w:tcPr>
            <w:tcW w:w="820" w:type="dxa"/>
            <w:tcBorders>
              <w:top w:val="single" w:sz="4" w:space="0" w:color="auto"/>
              <w:left w:val="nil"/>
              <w:bottom w:val="single" w:sz="4" w:space="0" w:color="auto"/>
              <w:right w:val="single" w:sz="4" w:space="0" w:color="auto"/>
            </w:tcBorders>
            <w:shd w:val="clear" w:color="auto" w:fill="auto"/>
            <w:noWrap/>
          </w:tcPr>
          <w:p w:rsidR="00363525" w:rsidRDefault="00363525" w:rsidP="005A1FDF">
            <w:pPr>
              <w:rPr>
                <w:ins w:id="14917" w:author="user" w:date="2012-02-29T15:12:00Z"/>
                <w:rFonts w:ascii="Calibri" w:hAnsi="Calibri"/>
                <w:color w:val="000000"/>
                <w:sz w:val="22"/>
                <w:szCs w:val="22"/>
              </w:rPr>
            </w:pPr>
            <w:ins w:id="14918" w:author="user" w:date="2012-02-29T15:12:00Z">
              <w:r>
                <w:rPr>
                  <w:rFonts w:ascii="Calibri" w:hAnsi="Calibri"/>
                  <w:color w:val="000000"/>
                  <w:sz w:val="22"/>
                  <w:szCs w:val="22"/>
                </w:rPr>
                <w:t> </w:t>
              </w:r>
            </w:ins>
          </w:p>
        </w:tc>
      </w:tr>
      <w:tr w:rsidR="00363525" w:rsidTr="005A1FDF">
        <w:trPr>
          <w:trHeight w:val="765"/>
          <w:ins w:id="14919" w:author="user" w:date="2012-02-29T15:12:00Z"/>
        </w:trPr>
        <w:tc>
          <w:tcPr>
            <w:tcW w:w="435" w:type="dxa"/>
            <w:tcBorders>
              <w:top w:val="nil"/>
              <w:left w:val="single" w:sz="4" w:space="0" w:color="auto"/>
              <w:bottom w:val="single" w:sz="4" w:space="0" w:color="auto"/>
              <w:right w:val="single" w:sz="4" w:space="0" w:color="auto"/>
            </w:tcBorders>
            <w:shd w:val="clear" w:color="auto" w:fill="auto"/>
            <w:noWrap/>
          </w:tcPr>
          <w:p w:rsidR="00363525" w:rsidRDefault="00363525" w:rsidP="005A1FDF">
            <w:pPr>
              <w:rPr>
                <w:ins w:id="14920" w:author="user" w:date="2012-02-29T15:12:00Z"/>
                <w:rFonts w:ascii="Calibri" w:hAnsi="Calibri"/>
                <w:color w:val="000000"/>
                <w:sz w:val="20"/>
                <w:szCs w:val="20"/>
              </w:rPr>
            </w:pPr>
            <w:ins w:id="14921" w:author="user" w:date="2012-02-29T15:12:00Z">
              <w:r>
                <w:rPr>
                  <w:rFonts w:ascii="Calibri" w:hAnsi="Calibri"/>
                  <w:color w:val="000000"/>
                  <w:sz w:val="20"/>
                  <w:szCs w:val="20"/>
                </w:rPr>
                <w:t> </w:t>
              </w:r>
            </w:ins>
          </w:p>
        </w:tc>
        <w:tc>
          <w:tcPr>
            <w:tcW w:w="3398" w:type="dxa"/>
            <w:tcBorders>
              <w:top w:val="nil"/>
              <w:left w:val="nil"/>
              <w:bottom w:val="single" w:sz="4" w:space="0" w:color="auto"/>
              <w:right w:val="single" w:sz="4" w:space="0" w:color="auto"/>
            </w:tcBorders>
            <w:shd w:val="clear" w:color="auto" w:fill="auto"/>
          </w:tcPr>
          <w:p w:rsidR="00363525" w:rsidRDefault="00363525" w:rsidP="005A1FDF">
            <w:pPr>
              <w:jc w:val="both"/>
              <w:rPr>
                <w:ins w:id="14922" w:author="user" w:date="2012-02-29T15:12:00Z"/>
                <w:rFonts w:ascii="Calibri" w:hAnsi="Calibri"/>
                <w:color w:val="000000"/>
                <w:sz w:val="20"/>
                <w:szCs w:val="20"/>
              </w:rPr>
            </w:pPr>
            <w:ins w:id="14923" w:author="user" w:date="2012-02-29T15:12:00Z">
              <w:r>
                <w:rPr>
                  <w:rFonts w:ascii="Calibri" w:hAnsi="Calibri" w:cs="Arial"/>
                  <w:color w:val="000000"/>
                  <w:sz w:val="20"/>
                  <w:szCs w:val="20"/>
                </w:rPr>
                <w:t xml:space="preserve">Safety training to supervisors  selected workers and other project staffs  </w:t>
              </w:r>
            </w:ins>
          </w:p>
        </w:tc>
        <w:tc>
          <w:tcPr>
            <w:tcW w:w="530"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4924" w:author="user" w:date="2012-02-29T15:12:00Z"/>
                <w:rFonts w:ascii="Calibri" w:hAnsi="Calibri"/>
                <w:color w:val="000000"/>
                <w:sz w:val="20"/>
                <w:szCs w:val="20"/>
              </w:rPr>
            </w:pPr>
            <w:ins w:id="14925" w:author="user" w:date="2012-02-29T15:12:00Z">
              <w:r>
                <w:rPr>
                  <w:rFonts w:ascii="Calibri" w:hAnsi="Calibri"/>
                  <w:color w:val="000000"/>
                  <w:sz w:val="20"/>
                  <w:szCs w:val="20"/>
                </w:rPr>
                <w:t>Nos</w:t>
              </w:r>
            </w:ins>
          </w:p>
        </w:tc>
        <w:tc>
          <w:tcPr>
            <w:tcW w:w="921"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4926" w:author="user" w:date="2012-02-29T15:12:00Z"/>
                <w:rFonts w:ascii="Calibri" w:hAnsi="Calibri"/>
                <w:color w:val="000000"/>
                <w:sz w:val="20"/>
                <w:szCs w:val="20"/>
              </w:rPr>
            </w:pPr>
            <w:ins w:id="14927" w:author="user" w:date="2012-02-29T15:12:00Z">
              <w:r>
                <w:rPr>
                  <w:rFonts w:ascii="Calibri" w:hAnsi="Calibri"/>
                  <w:color w:val="000000"/>
                  <w:sz w:val="20"/>
                  <w:szCs w:val="20"/>
                </w:rPr>
                <w:t>60</w:t>
              </w:r>
            </w:ins>
          </w:p>
        </w:tc>
        <w:tc>
          <w:tcPr>
            <w:tcW w:w="923"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4928" w:author="user" w:date="2012-02-29T15:12:00Z"/>
                <w:rFonts w:ascii="Calibri" w:hAnsi="Calibri"/>
                <w:color w:val="000000"/>
                <w:sz w:val="20"/>
                <w:szCs w:val="20"/>
              </w:rPr>
            </w:pPr>
            <w:ins w:id="14929" w:author="user" w:date="2012-02-29T15:12:00Z">
              <w:r>
                <w:rPr>
                  <w:rFonts w:ascii="Calibri" w:hAnsi="Calibri"/>
                  <w:color w:val="000000"/>
                  <w:sz w:val="20"/>
                  <w:szCs w:val="20"/>
                </w:rPr>
                <w:t>10000</w:t>
              </w:r>
            </w:ins>
          </w:p>
        </w:tc>
        <w:tc>
          <w:tcPr>
            <w:tcW w:w="1383"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4930" w:author="user" w:date="2012-02-29T15:12:00Z"/>
                <w:rFonts w:ascii="Calibri" w:hAnsi="Calibri"/>
                <w:color w:val="000000"/>
                <w:sz w:val="20"/>
                <w:szCs w:val="20"/>
              </w:rPr>
            </w:pPr>
            <w:ins w:id="14931" w:author="user" w:date="2012-02-29T15:12:00Z">
              <w:r>
                <w:rPr>
                  <w:rFonts w:ascii="Calibri" w:hAnsi="Calibri"/>
                  <w:color w:val="000000"/>
                  <w:sz w:val="20"/>
                  <w:szCs w:val="20"/>
                </w:rPr>
                <w:t>0.5</w:t>
              </w:r>
            </w:ins>
          </w:p>
        </w:tc>
        <w:tc>
          <w:tcPr>
            <w:tcW w:w="1070"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4932" w:author="user" w:date="2012-02-29T15:12:00Z"/>
                <w:rFonts w:ascii="Calibri" w:hAnsi="Calibri"/>
                <w:color w:val="000000"/>
                <w:sz w:val="20"/>
                <w:szCs w:val="20"/>
              </w:rPr>
            </w:pPr>
            <w:ins w:id="14933" w:author="user" w:date="2012-02-29T15:12:00Z">
              <w:r>
                <w:rPr>
                  <w:rFonts w:ascii="Calibri" w:hAnsi="Calibri"/>
                  <w:color w:val="000000"/>
                  <w:sz w:val="20"/>
                  <w:szCs w:val="20"/>
                </w:rPr>
                <w:t>0.1</w:t>
              </w:r>
            </w:ins>
          </w:p>
        </w:tc>
        <w:tc>
          <w:tcPr>
            <w:tcW w:w="820"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4934" w:author="user" w:date="2012-02-29T15:12:00Z"/>
                <w:rFonts w:ascii="Calibri" w:hAnsi="Calibri"/>
                <w:color w:val="000000"/>
                <w:sz w:val="20"/>
                <w:szCs w:val="20"/>
              </w:rPr>
            </w:pPr>
            <w:ins w:id="14935" w:author="user" w:date="2012-02-29T15:12:00Z">
              <w:r>
                <w:rPr>
                  <w:rFonts w:ascii="Calibri" w:hAnsi="Calibri"/>
                  <w:color w:val="000000"/>
                  <w:sz w:val="20"/>
                  <w:szCs w:val="20"/>
                </w:rPr>
                <w:t>0.6</w:t>
              </w:r>
            </w:ins>
          </w:p>
        </w:tc>
      </w:tr>
      <w:tr w:rsidR="00363525" w:rsidTr="005A1FDF">
        <w:trPr>
          <w:trHeight w:val="510"/>
          <w:ins w:id="14936" w:author="user" w:date="2012-02-29T15:12:00Z"/>
        </w:trPr>
        <w:tc>
          <w:tcPr>
            <w:tcW w:w="435" w:type="dxa"/>
            <w:tcBorders>
              <w:top w:val="nil"/>
              <w:left w:val="single" w:sz="4" w:space="0" w:color="auto"/>
              <w:bottom w:val="single" w:sz="4" w:space="0" w:color="auto"/>
              <w:right w:val="single" w:sz="4" w:space="0" w:color="auto"/>
            </w:tcBorders>
            <w:shd w:val="clear" w:color="auto" w:fill="auto"/>
            <w:noWrap/>
          </w:tcPr>
          <w:p w:rsidR="00363525" w:rsidRDefault="00363525" w:rsidP="005A1FDF">
            <w:pPr>
              <w:rPr>
                <w:ins w:id="14937" w:author="user" w:date="2012-02-29T15:12:00Z"/>
                <w:rFonts w:ascii="Calibri" w:hAnsi="Calibri"/>
                <w:color w:val="000000"/>
                <w:sz w:val="20"/>
                <w:szCs w:val="20"/>
              </w:rPr>
            </w:pPr>
            <w:ins w:id="14938" w:author="user" w:date="2012-02-29T15:12:00Z">
              <w:r>
                <w:rPr>
                  <w:rFonts w:ascii="Calibri" w:hAnsi="Calibri"/>
                  <w:color w:val="000000"/>
                  <w:sz w:val="20"/>
                  <w:szCs w:val="20"/>
                </w:rPr>
                <w:t> </w:t>
              </w:r>
            </w:ins>
          </w:p>
        </w:tc>
        <w:tc>
          <w:tcPr>
            <w:tcW w:w="3398" w:type="dxa"/>
            <w:tcBorders>
              <w:top w:val="nil"/>
              <w:left w:val="nil"/>
              <w:bottom w:val="single" w:sz="4" w:space="0" w:color="auto"/>
              <w:right w:val="single" w:sz="4" w:space="0" w:color="auto"/>
            </w:tcBorders>
            <w:shd w:val="clear" w:color="auto" w:fill="auto"/>
          </w:tcPr>
          <w:p w:rsidR="00363525" w:rsidRDefault="00363525" w:rsidP="005A1FDF">
            <w:pPr>
              <w:jc w:val="both"/>
              <w:rPr>
                <w:ins w:id="14939" w:author="user" w:date="2012-02-29T15:12:00Z"/>
                <w:rFonts w:ascii="Calibri" w:hAnsi="Calibri"/>
                <w:color w:val="000000"/>
                <w:sz w:val="20"/>
                <w:szCs w:val="20"/>
              </w:rPr>
            </w:pPr>
            <w:ins w:id="14940" w:author="user" w:date="2012-02-29T15:12:00Z">
              <w:r>
                <w:rPr>
                  <w:rFonts w:ascii="Calibri" w:hAnsi="Calibri" w:cs="Arial"/>
                  <w:color w:val="000000"/>
                  <w:sz w:val="20"/>
                  <w:szCs w:val="20"/>
                </w:rPr>
                <w:t xml:space="preserve">Community safety awareness program </w:t>
              </w:r>
            </w:ins>
          </w:p>
        </w:tc>
        <w:tc>
          <w:tcPr>
            <w:tcW w:w="530"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4941" w:author="user" w:date="2012-02-29T15:12:00Z"/>
                <w:rFonts w:ascii="Calibri" w:hAnsi="Calibri"/>
                <w:color w:val="000000"/>
                <w:sz w:val="20"/>
                <w:szCs w:val="20"/>
              </w:rPr>
            </w:pPr>
            <w:ins w:id="14942" w:author="user" w:date="2012-02-29T15:12:00Z">
              <w:r>
                <w:rPr>
                  <w:rFonts w:ascii="Calibri" w:hAnsi="Calibri"/>
                  <w:color w:val="000000"/>
                  <w:sz w:val="20"/>
                  <w:szCs w:val="20"/>
                </w:rPr>
                <w:t>Nos</w:t>
              </w:r>
            </w:ins>
          </w:p>
        </w:tc>
        <w:tc>
          <w:tcPr>
            <w:tcW w:w="921"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4943" w:author="user" w:date="2012-02-29T15:12:00Z"/>
                <w:rFonts w:ascii="Calibri" w:hAnsi="Calibri"/>
                <w:color w:val="000000"/>
                <w:sz w:val="20"/>
                <w:szCs w:val="20"/>
              </w:rPr>
            </w:pPr>
            <w:ins w:id="14944" w:author="user" w:date="2012-02-29T15:12:00Z">
              <w:r>
                <w:rPr>
                  <w:rFonts w:ascii="Calibri" w:hAnsi="Calibri"/>
                  <w:color w:val="000000"/>
                  <w:sz w:val="20"/>
                  <w:szCs w:val="20"/>
                </w:rPr>
                <w:t>4</w:t>
              </w:r>
            </w:ins>
          </w:p>
        </w:tc>
        <w:tc>
          <w:tcPr>
            <w:tcW w:w="923"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4945" w:author="user" w:date="2012-02-29T15:12:00Z"/>
                <w:rFonts w:ascii="Calibri" w:hAnsi="Calibri"/>
                <w:color w:val="000000"/>
                <w:sz w:val="20"/>
                <w:szCs w:val="20"/>
              </w:rPr>
            </w:pPr>
            <w:ins w:id="14946" w:author="user" w:date="2012-02-29T15:12:00Z">
              <w:r>
                <w:rPr>
                  <w:rFonts w:ascii="Calibri" w:hAnsi="Calibri"/>
                  <w:color w:val="000000"/>
                  <w:sz w:val="20"/>
                  <w:szCs w:val="20"/>
                </w:rPr>
                <w:t>100000</w:t>
              </w:r>
            </w:ins>
          </w:p>
        </w:tc>
        <w:tc>
          <w:tcPr>
            <w:tcW w:w="1383"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4947" w:author="user" w:date="2012-02-29T15:12:00Z"/>
                <w:rFonts w:ascii="Calibri" w:hAnsi="Calibri"/>
                <w:color w:val="000000"/>
                <w:sz w:val="20"/>
                <w:szCs w:val="20"/>
              </w:rPr>
            </w:pPr>
            <w:ins w:id="14948" w:author="user" w:date="2012-02-29T15:12:00Z">
              <w:r>
                <w:rPr>
                  <w:rFonts w:ascii="Calibri" w:hAnsi="Calibri"/>
                  <w:color w:val="000000"/>
                  <w:sz w:val="20"/>
                  <w:szCs w:val="20"/>
                </w:rPr>
                <w:t>0.4</w:t>
              </w:r>
            </w:ins>
          </w:p>
        </w:tc>
        <w:tc>
          <w:tcPr>
            <w:tcW w:w="1070"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4949" w:author="user" w:date="2012-02-29T15:12:00Z"/>
                <w:rFonts w:ascii="Calibri" w:hAnsi="Calibri"/>
                <w:color w:val="000000"/>
                <w:sz w:val="20"/>
                <w:szCs w:val="20"/>
              </w:rPr>
            </w:pPr>
            <w:ins w:id="14950" w:author="user" w:date="2012-02-29T15:12:00Z">
              <w:r>
                <w:rPr>
                  <w:rFonts w:ascii="Calibri" w:hAnsi="Calibri"/>
                  <w:color w:val="000000"/>
                  <w:sz w:val="20"/>
                  <w:szCs w:val="20"/>
                </w:rPr>
                <w:t>0.2</w:t>
              </w:r>
            </w:ins>
          </w:p>
        </w:tc>
        <w:tc>
          <w:tcPr>
            <w:tcW w:w="820"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4951" w:author="user" w:date="2012-02-29T15:12:00Z"/>
                <w:rFonts w:ascii="Calibri" w:hAnsi="Calibri"/>
                <w:color w:val="000000"/>
                <w:sz w:val="20"/>
                <w:szCs w:val="20"/>
              </w:rPr>
            </w:pPr>
            <w:ins w:id="14952" w:author="user" w:date="2012-02-29T15:12:00Z">
              <w:r>
                <w:rPr>
                  <w:rFonts w:ascii="Calibri" w:hAnsi="Calibri"/>
                  <w:color w:val="000000"/>
                  <w:sz w:val="20"/>
                  <w:szCs w:val="20"/>
                </w:rPr>
                <w:t>0.6</w:t>
              </w:r>
            </w:ins>
          </w:p>
        </w:tc>
      </w:tr>
      <w:tr w:rsidR="00363525" w:rsidTr="005A1FDF">
        <w:trPr>
          <w:trHeight w:val="510"/>
          <w:ins w:id="14953" w:author="user" w:date="2012-02-29T15:12:00Z"/>
        </w:trPr>
        <w:tc>
          <w:tcPr>
            <w:tcW w:w="435" w:type="dxa"/>
            <w:tcBorders>
              <w:top w:val="nil"/>
              <w:left w:val="single" w:sz="4" w:space="0" w:color="auto"/>
              <w:bottom w:val="single" w:sz="4" w:space="0" w:color="auto"/>
              <w:right w:val="single" w:sz="4" w:space="0" w:color="auto"/>
            </w:tcBorders>
            <w:shd w:val="clear" w:color="auto" w:fill="auto"/>
            <w:noWrap/>
          </w:tcPr>
          <w:p w:rsidR="00363525" w:rsidRDefault="00363525" w:rsidP="005A1FDF">
            <w:pPr>
              <w:rPr>
                <w:ins w:id="14954" w:author="user" w:date="2012-02-29T15:12:00Z"/>
                <w:rFonts w:ascii="Calibri" w:hAnsi="Calibri"/>
                <w:color w:val="000000"/>
                <w:sz w:val="20"/>
                <w:szCs w:val="20"/>
              </w:rPr>
            </w:pPr>
            <w:ins w:id="14955" w:author="user" w:date="2012-02-29T15:12:00Z">
              <w:r>
                <w:rPr>
                  <w:rFonts w:ascii="Calibri" w:hAnsi="Calibri"/>
                  <w:color w:val="000000"/>
                  <w:sz w:val="20"/>
                  <w:szCs w:val="20"/>
                </w:rPr>
                <w:t> </w:t>
              </w:r>
            </w:ins>
          </w:p>
        </w:tc>
        <w:tc>
          <w:tcPr>
            <w:tcW w:w="3398" w:type="dxa"/>
            <w:tcBorders>
              <w:top w:val="nil"/>
              <w:left w:val="nil"/>
              <w:bottom w:val="single" w:sz="4" w:space="0" w:color="auto"/>
              <w:right w:val="single" w:sz="4" w:space="0" w:color="auto"/>
            </w:tcBorders>
            <w:shd w:val="clear" w:color="auto" w:fill="auto"/>
          </w:tcPr>
          <w:p w:rsidR="00363525" w:rsidRDefault="00363525" w:rsidP="005A1FDF">
            <w:pPr>
              <w:jc w:val="both"/>
              <w:rPr>
                <w:ins w:id="14956" w:author="user" w:date="2012-02-29T15:12:00Z"/>
                <w:rFonts w:ascii="Calibri" w:hAnsi="Calibri"/>
                <w:color w:val="000000"/>
                <w:sz w:val="20"/>
                <w:szCs w:val="20"/>
              </w:rPr>
            </w:pPr>
            <w:ins w:id="14957" w:author="user" w:date="2012-02-29T15:12:00Z">
              <w:r>
                <w:rPr>
                  <w:rFonts w:ascii="Calibri" w:hAnsi="Calibri" w:cs="Arial"/>
                  <w:color w:val="000000"/>
                  <w:sz w:val="20"/>
                  <w:szCs w:val="20"/>
                </w:rPr>
                <w:t>Health and sanitation awareness and health checkup</w:t>
              </w:r>
            </w:ins>
          </w:p>
        </w:tc>
        <w:tc>
          <w:tcPr>
            <w:tcW w:w="530"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4958" w:author="user" w:date="2012-02-29T15:12:00Z"/>
                <w:rFonts w:ascii="Calibri" w:hAnsi="Calibri"/>
                <w:color w:val="000000"/>
                <w:sz w:val="20"/>
                <w:szCs w:val="20"/>
              </w:rPr>
            </w:pPr>
            <w:ins w:id="14959" w:author="user" w:date="2012-02-29T15:12:00Z">
              <w:r>
                <w:rPr>
                  <w:rFonts w:ascii="Calibri" w:hAnsi="Calibri"/>
                  <w:color w:val="000000"/>
                  <w:sz w:val="20"/>
                  <w:szCs w:val="20"/>
                </w:rPr>
                <w:t>Nos</w:t>
              </w:r>
            </w:ins>
          </w:p>
        </w:tc>
        <w:tc>
          <w:tcPr>
            <w:tcW w:w="921"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4960" w:author="user" w:date="2012-02-29T15:12:00Z"/>
                <w:rFonts w:ascii="Calibri" w:hAnsi="Calibri"/>
                <w:color w:val="000000"/>
                <w:sz w:val="20"/>
                <w:szCs w:val="20"/>
              </w:rPr>
            </w:pPr>
            <w:ins w:id="14961" w:author="user" w:date="2012-02-29T15:12:00Z">
              <w:r>
                <w:rPr>
                  <w:rFonts w:ascii="Calibri" w:hAnsi="Calibri"/>
                  <w:color w:val="000000"/>
                  <w:sz w:val="20"/>
                  <w:szCs w:val="20"/>
                </w:rPr>
                <w:t>2</w:t>
              </w:r>
            </w:ins>
          </w:p>
        </w:tc>
        <w:tc>
          <w:tcPr>
            <w:tcW w:w="923"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4962" w:author="user" w:date="2012-02-29T15:12:00Z"/>
                <w:rFonts w:ascii="Calibri" w:hAnsi="Calibri"/>
                <w:color w:val="000000"/>
                <w:sz w:val="20"/>
                <w:szCs w:val="20"/>
              </w:rPr>
            </w:pPr>
            <w:ins w:id="14963" w:author="user" w:date="2012-02-29T15:12:00Z">
              <w:r>
                <w:rPr>
                  <w:rFonts w:ascii="Calibri" w:hAnsi="Calibri"/>
                  <w:color w:val="000000"/>
                  <w:sz w:val="20"/>
                  <w:szCs w:val="20"/>
                </w:rPr>
                <w:t>200000</w:t>
              </w:r>
            </w:ins>
          </w:p>
        </w:tc>
        <w:tc>
          <w:tcPr>
            <w:tcW w:w="1383"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4964" w:author="user" w:date="2012-02-29T15:12:00Z"/>
                <w:rFonts w:ascii="Calibri" w:hAnsi="Calibri"/>
                <w:color w:val="000000"/>
                <w:sz w:val="20"/>
                <w:szCs w:val="20"/>
              </w:rPr>
            </w:pPr>
            <w:ins w:id="14965" w:author="user" w:date="2012-02-29T15:12:00Z">
              <w:r>
                <w:rPr>
                  <w:rFonts w:ascii="Calibri" w:hAnsi="Calibri"/>
                  <w:color w:val="000000"/>
                  <w:sz w:val="20"/>
                  <w:szCs w:val="20"/>
                </w:rPr>
                <w:t>0.4</w:t>
              </w:r>
            </w:ins>
          </w:p>
        </w:tc>
        <w:tc>
          <w:tcPr>
            <w:tcW w:w="1070"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4966" w:author="user" w:date="2012-02-29T15:12:00Z"/>
                <w:rFonts w:ascii="Calibri" w:hAnsi="Calibri"/>
                <w:color w:val="000000"/>
                <w:sz w:val="20"/>
                <w:szCs w:val="20"/>
              </w:rPr>
            </w:pPr>
            <w:ins w:id="14967" w:author="user" w:date="2012-02-29T15:12:00Z">
              <w:r>
                <w:rPr>
                  <w:rFonts w:ascii="Calibri" w:hAnsi="Calibri"/>
                  <w:color w:val="000000"/>
                  <w:sz w:val="20"/>
                  <w:szCs w:val="20"/>
                </w:rPr>
                <w:t>0</w:t>
              </w:r>
            </w:ins>
          </w:p>
        </w:tc>
        <w:tc>
          <w:tcPr>
            <w:tcW w:w="820"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4968" w:author="user" w:date="2012-02-29T15:12:00Z"/>
                <w:rFonts w:ascii="Calibri" w:hAnsi="Calibri"/>
                <w:color w:val="000000"/>
                <w:sz w:val="20"/>
                <w:szCs w:val="20"/>
              </w:rPr>
            </w:pPr>
            <w:ins w:id="14969" w:author="user" w:date="2012-02-29T15:12:00Z">
              <w:r>
                <w:rPr>
                  <w:rFonts w:ascii="Calibri" w:hAnsi="Calibri"/>
                  <w:color w:val="000000"/>
                  <w:sz w:val="20"/>
                  <w:szCs w:val="20"/>
                </w:rPr>
                <w:t>0.4</w:t>
              </w:r>
            </w:ins>
          </w:p>
        </w:tc>
      </w:tr>
      <w:tr w:rsidR="00363525" w:rsidTr="005A1FDF">
        <w:trPr>
          <w:trHeight w:val="300"/>
          <w:ins w:id="14970" w:author="user" w:date="2012-02-29T15:12:00Z"/>
        </w:trPr>
        <w:tc>
          <w:tcPr>
            <w:tcW w:w="435" w:type="dxa"/>
            <w:tcBorders>
              <w:top w:val="nil"/>
              <w:left w:val="single" w:sz="4" w:space="0" w:color="auto"/>
              <w:bottom w:val="single" w:sz="4" w:space="0" w:color="auto"/>
              <w:right w:val="single" w:sz="4" w:space="0" w:color="auto"/>
            </w:tcBorders>
            <w:shd w:val="clear" w:color="auto" w:fill="auto"/>
            <w:noWrap/>
          </w:tcPr>
          <w:p w:rsidR="00363525" w:rsidRDefault="00363525" w:rsidP="005A1FDF">
            <w:pPr>
              <w:rPr>
                <w:ins w:id="14971" w:author="user" w:date="2012-02-29T15:12:00Z"/>
                <w:rFonts w:ascii="Calibri" w:hAnsi="Calibri"/>
                <w:color w:val="000000"/>
                <w:sz w:val="20"/>
                <w:szCs w:val="20"/>
              </w:rPr>
            </w:pPr>
            <w:ins w:id="14972" w:author="user" w:date="2012-02-29T15:12:00Z">
              <w:r>
                <w:rPr>
                  <w:rFonts w:ascii="Calibri" w:hAnsi="Calibri"/>
                  <w:color w:val="000000"/>
                  <w:sz w:val="20"/>
                  <w:szCs w:val="20"/>
                </w:rPr>
                <w:t> </w:t>
              </w:r>
            </w:ins>
          </w:p>
        </w:tc>
        <w:tc>
          <w:tcPr>
            <w:tcW w:w="3398" w:type="dxa"/>
            <w:tcBorders>
              <w:top w:val="nil"/>
              <w:left w:val="nil"/>
              <w:bottom w:val="single" w:sz="4" w:space="0" w:color="auto"/>
              <w:right w:val="single" w:sz="4" w:space="0" w:color="auto"/>
            </w:tcBorders>
            <w:shd w:val="clear" w:color="auto" w:fill="auto"/>
            <w:noWrap/>
          </w:tcPr>
          <w:p w:rsidR="00363525" w:rsidRDefault="00363525" w:rsidP="005A1FDF">
            <w:pPr>
              <w:rPr>
                <w:ins w:id="14973" w:author="user" w:date="2012-02-29T15:12:00Z"/>
                <w:rFonts w:ascii="Calibri" w:hAnsi="Calibri"/>
                <w:color w:val="000000"/>
                <w:sz w:val="20"/>
                <w:szCs w:val="20"/>
              </w:rPr>
            </w:pPr>
            <w:ins w:id="14974" w:author="user" w:date="2012-02-29T15:12:00Z">
              <w:r>
                <w:rPr>
                  <w:rFonts w:ascii="Calibri" w:hAnsi="Calibri"/>
                  <w:color w:val="000000"/>
                  <w:sz w:val="20"/>
                  <w:szCs w:val="20"/>
                </w:rPr>
                <w:t>Land Use Restriction</w:t>
              </w:r>
            </w:ins>
          </w:p>
        </w:tc>
        <w:tc>
          <w:tcPr>
            <w:tcW w:w="530"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4975" w:author="user" w:date="2012-02-29T15:12:00Z"/>
                <w:rFonts w:ascii="Calibri" w:hAnsi="Calibri"/>
                <w:color w:val="000000"/>
                <w:sz w:val="20"/>
                <w:szCs w:val="20"/>
              </w:rPr>
            </w:pPr>
            <w:ins w:id="14976" w:author="user" w:date="2012-02-29T15:12:00Z">
              <w:r>
                <w:rPr>
                  <w:rFonts w:ascii="Calibri" w:hAnsi="Calibri"/>
                  <w:color w:val="000000"/>
                  <w:sz w:val="20"/>
                  <w:szCs w:val="20"/>
                </w:rPr>
                <w:t> </w:t>
              </w:r>
            </w:ins>
          </w:p>
        </w:tc>
        <w:tc>
          <w:tcPr>
            <w:tcW w:w="921"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4977" w:author="user" w:date="2012-02-29T15:12:00Z"/>
                <w:rFonts w:ascii="Calibri" w:hAnsi="Calibri"/>
                <w:color w:val="000000"/>
                <w:sz w:val="20"/>
                <w:szCs w:val="20"/>
              </w:rPr>
            </w:pPr>
            <w:ins w:id="14978" w:author="user" w:date="2012-02-29T15:12:00Z">
              <w:r>
                <w:rPr>
                  <w:rFonts w:ascii="Calibri" w:hAnsi="Calibri"/>
                  <w:color w:val="000000"/>
                  <w:sz w:val="20"/>
                  <w:szCs w:val="20"/>
                </w:rPr>
                <w:t> </w:t>
              </w:r>
            </w:ins>
          </w:p>
        </w:tc>
        <w:tc>
          <w:tcPr>
            <w:tcW w:w="923"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4979" w:author="user" w:date="2012-02-29T15:12:00Z"/>
                <w:rFonts w:ascii="Calibri" w:hAnsi="Calibri"/>
                <w:color w:val="000000"/>
                <w:sz w:val="20"/>
                <w:szCs w:val="20"/>
              </w:rPr>
            </w:pPr>
            <w:ins w:id="14980" w:author="user" w:date="2012-02-29T15:12:00Z">
              <w:r>
                <w:rPr>
                  <w:rFonts w:ascii="Calibri" w:hAnsi="Calibri"/>
                  <w:color w:val="000000"/>
                  <w:sz w:val="20"/>
                  <w:szCs w:val="20"/>
                </w:rPr>
                <w:t> </w:t>
              </w:r>
            </w:ins>
          </w:p>
        </w:tc>
        <w:tc>
          <w:tcPr>
            <w:tcW w:w="1383"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4981" w:author="user" w:date="2012-02-29T15:12:00Z"/>
                <w:rFonts w:ascii="Calibri" w:hAnsi="Calibri"/>
                <w:color w:val="000000"/>
                <w:sz w:val="20"/>
                <w:szCs w:val="20"/>
              </w:rPr>
            </w:pPr>
            <w:ins w:id="14982" w:author="user" w:date="2012-02-29T15:12:00Z">
              <w:r>
                <w:rPr>
                  <w:rFonts w:ascii="Calibri" w:hAnsi="Calibri"/>
                  <w:color w:val="000000"/>
                  <w:sz w:val="20"/>
                  <w:szCs w:val="20"/>
                </w:rPr>
                <w:t>71.64</w:t>
              </w:r>
            </w:ins>
          </w:p>
        </w:tc>
        <w:tc>
          <w:tcPr>
            <w:tcW w:w="1070"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4983" w:author="user" w:date="2012-02-29T15:12:00Z"/>
                <w:rFonts w:ascii="Calibri" w:hAnsi="Calibri"/>
                <w:color w:val="000000"/>
                <w:sz w:val="20"/>
                <w:szCs w:val="20"/>
              </w:rPr>
            </w:pPr>
            <w:ins w:id="14984" w:author="user" w:date="2012-02-29T15:12:00Z">
              <w:r>
                <w:rPr>
                  <w:rFonts w:ascii="Calibri" w:hAnsi="Calibri"/>
                  <w:color w:val="000000"/>
                  <w:sz w:val="20"/>
                  <w:szCs w:val="20"/>
                </w:rPr>
                <w:t>0</w:t>
              </w:r>
            </w:ins>
          </w:p>
        </w:tc>
        <w:tc>
          <w:tcPr>
            <w:tcW w:w="820"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4985" w:author="user" w:date="2012-02-29T15:12:00Z"/>
                <w:rFonts w:ascii="Calibri" w:hAnsi="Calibri"/>
                <w:color w:val="000000"/>
                <w:sz w:val="20"/>
                <w:szCs w:val="20"/>
              </w:rPr>
            </w:pPr>
            <w:ins w:id="14986" w:author="user" w:date="2012-02-29T15:12:00Z">
              <w:r>
                <w:rPr>
                  <w:rFonts w:ascii="Calibri" w:hAnsi="Calibri"/>
                  <w:color w:val="000000"/>
                  <w:sz w:val="20"/>
                  <w:szCs w:val="20"/>
                </w:rPr>
                <w:t>71.64</w:t>
              </w:r>
            </w:ins>
          </w:p>
        </w:tc>
      </w:tr>
      <w:tr w:rsidR="00363525" w:rsidTr="005A1FDF">
        <w:trPr>
          <w:trHeight w:val="300"/>
          <w:ins w:id="14987" w:author="user" w:date="2012-02-29T15:12:00Z"/>
        </w:trPr>
        <w:tc>
          <w:tcPr>
            <w:tcW w:w="435" w:type="dxa"/>
            <w:tcBorders>
              <w:top w:val="nil"/>
              <w:left w:val="single" w:sz="4" w:space="0" w:color="auto"/>
              <w:bottom w:val="single" w:sz="4" w:space="0" w:color="auto"/>
              <w:right w:val="single" w:sz="4" w:space="0" w:color="auto"/>
            </w:tcBorders>
            <w:shd w:val="clear" w:color="auto" w:fill="auto"/>
            <w:noWrap/>
          </w:tcPr>
          <w:p w:rsidR="00363525" w:rsidRDefault="00363525" w:rsidP="005A1FDF">
            <w:pPr>
              <w:rPr>
                <w:ins w:id="14988" w:author="user" w:date="2012-02-29T15:12:00Z"/>
                <w:rFonts w:ascii="Calibri" w:hAnsi="Calibri"/>
                <w:b/>
                <w:bCs/>
                <w:color w:val="000000"/>
                <w:sz w:val="20"/>
                <w:szCs w:val="20"/>
              </w:rPr>
            </w:pPr>
            <w:ins w:id="14989" w:author="user" w:date="2012-02-29T15:12:00Z">
              <w:r>
                <w:rPr>
                  <w:rFonts w:ascii="Calibri" w:hAnsi="Calibri"/>
                  <w:b/>
                  <w:bCs/>
                  <w:color w:val="000000"/>
                  <w:sz w:val="20"/>
                  <w:szCs w:val="20"/>
                </w:rPr>
                <w:t> </w:t>
              </w:r>
            </w:ins>
          </w:p>
        </w:tc>
        <w:tc>
          <w:tcPr>
            <w:tcW w:w="3398" w:type="dxa"/>
            <w:tcBorders>
              <w:top w:val="nil"/>
              <w:left w:val="nil"/>
              <w:bottom w:val="single" w:sz="4" w:space="0" w:color="auto"/>
              <w:right w:val="single" w:sz="4" w:space="0" w:color="auto"/>
            </w:tcBorders>
            <w:shd w:val="clear" w:color="auto" w:fill="auto"/>
            <w:noWrap/>
          </w:tcPr>
          <w:p w:rsidR="00363525" w:rsidRDefault="00363525" w:rsidP="005A1FDF">
            <w:pPr>
              <w:rPr>
                <w:ins w:id="14990" w:author="user" w:date="2012-02-29T15:12:00Z"/>
                <w:rFonts w:ascii="Calibri" w:hAnsi="Calibri"/>
                <w:b/>
                <w:bCs/>
                <w:color w:val="000000"/>
                <w:sz w:val="20"/>
                <w:szCs w:val="20"/>
              </w:rPr>
            </w:pPr>
            <w:ins w:id="14991" w:author="user" w:date="2012-02-29T15:12:00Z">
              <w:r>
                <w:rPr>
                  <w:rFonts w:ascii="Calibri" w:hAnsi="Calibri"/>
                  <w:b/>
                  <w:bCs/>
                  <w:color w:val="000000"/>
                  <w:sz w:val="20"/>
                  <w:szCs w:val="20"/>
                </w:rPr>
                <w:t>Sub-total -A</w:t>
              </w:r>
            </w:ins>
          </w:p>
        </w:tc>
        <w:tc>
          <w:tcPr>
            <w:tcW w:w="530"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4992" w:author="user" w:date="2012-02-29T15:12:00Z"/>
                <w:rFonts w:ascii="Calibri" w:hAnsi="Calibri"/>
                <w:b/>
                <w:bCs/>
                <w:color w:val="000000"/>
                <w:sz w:val="20"/>
                <w:szCs w:val="20"/>
              </w:rPr>
            </w:pPr>
            <w:ins w:id="14993" w:author="user" w:date="2012-02-29T15:12:00Z">
              <w:r>
                <w:rPr>
                  <w:rFonts w:ascii="Calibri" w:hAnsi="Calibri"/>
                  <w:b/>
                  <w:bCs/>
                  <w:color w:val="000000"/>
                  <w:sz w:val="20"/>
                  <w:szCs w:val="20"/>
                </w:rPr>
                <w:t> </w:t>
              </w:r>
            </w:ins>
          </w:p>
        </w:tc>
        <w:tc>
          <w:tcPr>
            <w:tcW w:w="921"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4994" w:author="user" w:date="2012-02-29T15:12:00Z"/>
                <w:rFonts w:ascii="Calibri" w:hAnsi="Calibri"/>
                <w:b/>
                <w:bCs/>
                <w:color w:val="000000"/>
                <w:sz w:val="20"/>
                <w:szCs w:val="20"/>
              </w:rPr>
            </w:pPr>
            <w:ins w:id="14995" w:author="user" w:date="2012-02-29T15:12:00Z">
              <w:r>
                <w:rPr>
                  <w:rFonts w:ascii="Calibri" w:hAnsi="Calibri"/>
                  <w:b/>
                  <w:bCs/>
                  <w:color w:val="000000"/>
                  <w:sz w:val="20"/>
                  <w:szCs w:val="20"/>
                </w:rPr>
                <w:t> </w:t>
              </w:r>
            </w:ins>
          </w:p>
        </w:tc>
        <w:tc>
          <w:tcPr>
            <w:tcW w:w="923"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4996" w:author="user" w:date="2012-02-29T15:12:00Z"/>
                <w:rFonts w:ascii="Calibri" w:hAnsi="Calibri"/>
                <w:b/>
                <w:bCs/>
                <w:color w:val="000000"/>
                <w:sz w:val="20"/>
                <w:szCs w:val="20"/>
              </w:rPr>
            </w:pPr>
            <w:ins w:id="14997" w:author="user" w:date="2012-02-29T15:12:00Z">
              <w:r>
                <w:rPr>
                  <w:rFonts w:ascii="Calibri" w:hAnsi="Calibri"/>
                  <w:b/>
                  <w:bCs/>
                  <w:color w:val="000000"/>
                  <w:sz w:val="20"/>
                  <w:szCs w:val="20"/>
                </w:rPr>
                <w:t> </w:t>
              </w:r>
            </w:ins>
          </w:p>
        </w:tc>
        <w:tc>
          <w:tcPr>
            <w:tcW w:w="1383"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4998" w:author="user" w:date="2012-02-29T15:12:00Z"/>
                <w:rFonts w:ascii="Calibri" w:hAnsi="Calibri"/>
                <w:b/>
                <w:bCs/>
                <w:color w:val="000000"/>
                <w:sz w:val="20"/>
                <w:szCs w:val="20"/>
              </w:rPr>
            </w:pPr>
            <w:ins w:id="14999" w:author="user" w:date="2012-02-29T15:12:00Z">
              <w:r>
                <w:rPr>
                  <w:rFonts w:ascii="Calibri" w:hAnsi="Calibri"/>
                  <w:b/>
                  <w:bCs/>
                  <w:color w:val="000000"/>
                  <w:sz w:val="20"/>
                  <w:szCs w:val="20"/>
                </w:rPr>
                <w:t>72.94</w:t>
              </w:r>
            </w:ins>
          </w:p>
        </w:tc>
        <w:tc>
          <w:tcPr>
            <w:tcW w:w="1070"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5000" w:author="user" w:date="2012-02-29T15:12:00Z"/>
                <w:rFonts w:ascii="Calibri" w:hAnsi="Calibri"/>
                <w:b/>
                <w:bCs/>
                <w:color w:val="000000"/>
                <w:sz w:val="20"/>
                <w:szCs w:val="20"/>
              </w:rPr>
            </w:pPr>
            <w:ins w:id="15001" w:author="user" w:date="2012-02-29T15:12:00Z">
              <w:r>
                <w:rPr>
                  <w:rFonts w:ascii="Calibri" w:hAnsi="Calibri"/>
                  <w:b/>
                  <w:bCs/>
                  <w:color w:val="000000"/>
                  <w:sz w:val="20"/>
                  <w:szCs w:val="20"/>
                </w:rPr>
                <w:t>0.3</w:t>
              </w:r>
            </w:ins>
          </w:p>
        </w:tc>
        <w:tc>
          <w:tcPr>
            <w:tcW w:w="820"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5002" w:author="user" w:date="2012-02-29T15:12:00Z"/>
                <w:rFonts w:ascii="Calibri" w:hAnsi="Calibri"/>
                <w:b/>
                <w:bCs/>
                <w:color w:val="000000"/>
                <w:sz w:val="20"/>
                <w:szCs w:val="20"/>
              </w:rPr>
            </w:pPr>
            <w:ins w:id="15003" w:author="user" w:date="2012-02-29T15:12:00Z">
              <w:r>
                <w:rPr>
                  <w:rFonts w:ascii="Calibri" w:hAnsi="Calibri"/>
                  <w:b/>
                  <w:bCs/>
                  <w:color w:val="000000"/>
                  <w:sz w:val="20"/>
                  <w:szCs w:val="20"/>
                </w:rPr>
                <w:t>73.24</w:t>
              </w:r>
            </w:ins>
          </w:p>
        </w:tc>
      </w:tr>
      <w:tr w:rsidR="00363525" w:rsidTr="005A1FDF">
        <w:trPr>
          <w:trHeight w:val="300"/>
          <w:ins w:id="15004" w:author="user" w:date="2012-02-29T15:12:00Z"/>
        </w:trPr>
        <w:tc>
          <w:tcPr>
            <w:tcW w:w="435" w:type="dxa"/>
            <w:tcBorders>
              <w:top w:val="nil"/>
              <w:left w:val="single" w:sz="4" w:space="0" w:color="auto"/>
              <w:bottom w:val="single" w:sz="4" w:space="0" w:color="auto"/>
              <w:right w:val="single" w:sz="4" w:space="0" w:color="auto"/>
            </w:tcBorders>
            <w:shd w:val="clear" w:color="auto" w:fill="auto"/>
            <w:noWrap/>
          </w:tcPr>
          <w:p w:rsidR="00363525" w:rsidRDefault="00363525" w:rsidP="005A1FDF">
            <w:pPr>
              <w:rPr>
                <w:ins w:id="15005" w:author="user" w:date="2012-02-29T15:12:00Z"/>
                <w:rFonts w:ascii="Calibri" w:hAnsi="Calibri"/>
                <w:color w:val="000000"/>
                <w:sz w:val="20"/>
                <w:szCs w:val="20"/>
              </w:rPr>
            </w:pPr>
            <w:ins w:id="15006" w:author="user" w:date="2012-02-29T15:12:00Z">
              <w:r>
                <w:rPr>
                  <w:rFonts w:ascii="Calibri" w:hAnsi="Calibri"/>
                  <w:color w:val="000000"/>
                  <w:sz w:val="20"/>
                  <w:szCs w:val="20"/>
                </w:rPr>
                <w:t>B.</w:t>
              </w:r>
            </w:ins>
          </w:p>
        </w:tc>
        <w:tc>
          <w:tcPr>
            <w:tcW w:w="3398" w:type="dxa"/>
            <w:tcBorders>
              <w:top w:val="nil"/>
              <w:left w:val="nil"/>
              <w:bottom w:val="single" w:sz="4" w:space="0" w:color="auto"/>
              <w:right w:val="single" w:sz="4" w:space="0" w:color="auto"/>
            </w:tcBorders>
            <w:shd w:val="clear" w:color="auto" w:fill="auto"/>
            <w:noWrap/>
          </w:tcPr>
          <w:p w:rsidR="00363525" w:rsidRDefault="00363525" w:rsidP="005A1FDF">
            <w:pPr>
              <w:rPr>
                <w:ins w:id="15007" w:author="user" w:date="2012-02-29T15:12:00Z"/>
                <w:rFonts w:ascii="Calibri" w:hAnsi="Calibri"/>
                <w:color w:val="000000"/>
                <w:sz w:val="20"/>
                <w:szCs w:val="20"/>
              </w:rPr>
            </w:pPr>
            <w:ins w:id="15008" w:author="user" w:date="2012-02-29T15:12:00Z">
              <w:r>
                <w:rPr>
                  <w:rFonts w:ascii="Calibri" w:hAnsi="Calibri"/>
                  <w:color w:val="000000"/>
                  <w:sz w:val="20"/>
                  <w:szCs w:val="20"/>
                </w:rPr>
                <w:t>Community Support Program</w:t>
              </w:r>
            </w:ins>
          </w:p>
        </w:tc>
        <w:tc>
          <w:tcPr>
            <w:tcW w:w="530"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5009" w:author="user" w:date="2012-02-29T15:12:00Z"/>
                <w:rFonts w:ascii="Calibri" w:hAnsi="Calibri"/>
                <w:color w:val="000000"/>
                <w:sz w:val="20"/>
                <w:szCs w:val="20"/>
              </w:rPr>
            </w:pPr>
            <w:ins w:id="15010" w:author="user" w:date="2012-02-29T15:12:00Z">
              <w:r>
                <w:rPr>
                  <w:rFonts w:ascii="Calibri" w:hAnsi="Calibri"/>
                  <w:color w:val="000000"/>
                  <w:sz w:val="20"/>
                  <w:szCs w:val="20"/>
                </w:rPr>
                <w:t> </w:t>
              </w:r>
            </w:ins>
          </w:p>
        </w:tc>
        <w:tc>
          <w:tcPr>
            <w:tcW w:w="921"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5011" w:author="user" w:date="2012-02-29T15:12:00Z"/>
                <w:rFonts w:ascii="Calibri" w:hAnsi="Calibri"/>
                <w:color w:val="000000"/>
                <w:sz w:val="20"/>
                <w:szCs w:val="20"/>
              </w:rPr>
            </w:pPr>
            <w:ins w:id="15012" w:author="user" w:date="2012-02-29T15:12:00Z">
              <w:r>
                <w:rPr>
                  <w:rFonts w:ascii="Calibri" w:hAnsi="Calibri"/>
                  <w:color w:val="000000"/>
                  <w:sz w:val="20"/>
                  <w:szCs w:val="20"/>
                </w:rPr>
                <w:t> </w:t>
              </w:r>
            </w:ins>
          </w:p>
        </w:tc>
        <w:tc>
          <w:tcPr>
            <w:tcW w:w="923"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5013" w:author="user" w:date="2012-02-29T15:12:00Z"/>
                <w:rFonts w:ascii="Calibri" w:hAnsi="Calibri"/>
                <w:color w:val="000000"/>
                <w:sz w:val="20"/>
                <w:szCs w:val="20"/>
              </w:rPr>
            </w:pPr>
            <w:ins w:id="15014" w:author="user" w:date="2012-02-29T15:12:00Z">
              <w:r>
                <w:rPr>
                  <w:rFonts w:ascii="Calibri" w:hAnsi="Calibri"/>
                  <w:color w:val="000000"/>
                  <w:sz w:val="20"/>
                  <w:szCs w:val="20"/>
                </w:rPr>
                <w:t> </w:t>
              </w:r>
            </w:ins>
          </w:p>
        </w:tc>
        <w:tc>
          <w:tcPr>
            <w:tcW w:w="1383"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5015" w:author="user" w:date="2012-02-29T15:12:00Z"/>
                <w:rFonts w:ascii="Calibri" w:hAnsi="Calibri"/>
                <w:color w:val="000000"/>
                <w:sz w:val="20"/>
                <w:szCs w:val="20"/>
              </w:rPr>
            </w:pPr>
            <w:ins w:id="15016" w:author="user" w:date="2012-02-29T15:12:00Z">
              <w:r>
                <w:rPr>
                  <w:rFonts w:ascii="Calibri" w:hAnsi="Calibri"/>
                  <w:color w:val="000000"/>
                  <w:sz w:val="20"/>
                  <w:szCs w:val="20"/>
                </w:rPr>
                <w:t> </w:t>
              </w:r>
            </w:ins>
          </w:p>
        </w:tc>
        <w:tc>
          <w:tcPr>
            <w:tcW w:w="1070"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5017" w:author="user" w:date="2012-02-29T15:12:00Z"/>
                <w:rFonts w:ascii="Calibri" w:hAnsi="Calibri"/>
                <w:color w:val="000000"/>
                <w:sz w:val="20"/>
                <w:szCs w:val="20"/>
              </w:rPr>
            </w:pPr>
            <w:ins w:id="15018" w:author="user" w:date="2012-02-29T15:12:00Z">
              <w:r>
                <w:rPr>
                  <w:rFonts w:ascii="Calibri" w:hAnsi="Calibri"/>
                  <w:color w:val="000000"/>
                  <w:sz w:val="20"/>
                  <w:szCs w:val="20"/>
                </w:rPr>
                <w:t> </w:t>
              </w:r>
            </w:ins>
          </w:p>
        </w:tc>
        <w:tc>
          <w:tcPr>
            <w:tcW w:w="820"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5019" w:author="user" w:date="2012-02-29T15:12:00Z"/>
                <w:rFonts w:ascii="Calibri" w:hAnsi="Calibri"/>
                <w:color w:val="000000"/>
                <w:sz w:val="20"/>
                <w:szCs w:val="20"/>
              </w:rPr>
            </w:pPr>
            <w:ins w:id="15020" w:author="user" w:date="2012-02-29T15:12:00Z">
              <w:r>
                <w:rPr>
                  <w:rFonts w:ascii="Calibri" w:hAnsi="Calibri"/>
                  <w:color w:val="000000"/>
                  <w:sz w:val="20"/>
                  <w:szCs w:val="20"/>
                </w:rPr>
                <w:t> </w:t>
              </w:r>
            </w:ins>
          </w:p>
        </w:tc>
      </w:tr>
      <w:tr w:rsidR="00363525" w:rsidTr="005A1FDF">
        <w:trPr>
          <w:trHeight w:val="300"/>
          <w:ins w:id="15021" w:author="user" w:date="2012-02-29T15:12:00Z"/>
        </w:trPr>
        <w:tc>
          <w:tcPr>
            <w:tcW w:w="435" w:type="dxa"/>
            <w:tcBorders>
              <w:top w:val="nil"/>
              <w:left w:val="single" w:sz="4" w:space="0" w:color="auto"/>
              <w:bottom w:val="single" w:sz="4" w:space="0" w:color="auto"/>
              <w:right w:val="single" w:sz="4" w:space="0" w:color="auto"/>
            </w:tcBorders>
            <w:shd w:val="clear" w:color="auto" w:fill="auto"/>
            <w:noWrap/>
          </w:tcPr>
          <w:p w:rsidR="00363525" w:rsidRDefault="00363525" w:rsidP="005A1FDF">
            <w:pPr>
              <w:rPr>
                <w:ins w:id="15022" w:author="user" w:date="2012-02-29T15:12:00Z"/>
                <w:rFonts w:ascii="Calibri" w:hAnsi="Calibri"/>
                <w:color w:val="000000"/>
                <w:sz w:val="20"/>
                <w:szCs w:val="20"/>
              </w:rPr>
            </w:pPr>
            <w:ins w:id="15023" w:author="user" w:date="2012-02-29T15:12:00Z">
              <w:r>
                <w:rPr>
                  <w:rFonts w:ascii="Calibri" w:hAnsi="Calibri"/>
                  <w:color w:val="000000"/>
                  <w:sz w:val="20"/>
                  <w:szCs w:val="20"/>
                </w:rPr>
                <w:t> </w:t>
              </w:r>
            </w:ins>
          </w:p>
        </w:tc>
        <w:tc>
          <w:tcPr>
            <w:tcW w:w="3398" w:type="dxa"/>
            <w:tcBorders>
              <w:top w:val="nil"/>
              <w:left w:val="nil"/>
              <w:bottom w:val="single" w:sz="4" w:space="0" w:color="auto"/>
              <w:right w:val="single" w:sz="4" w:space="0" w:color="auto"/>
            </w:tcBorders>
            <w:shd w:val="clear" w:color="auto" w:fill="auto"/>
            <w:noWrap/>
          </w:tcPr>
          <w:p w:rsidR="00363525" w:rsidRDefault="00363525" w:rsidP="005A1FDF">
            <w:pPr>
              <w:rPr>
                <w:ins w:id="15024" w:author="user" w:date="2012-02-29T15:12:00Z"/>
                <w:rFonts w:ascii="Calibri" w:hAnsi="Calibri"/>
                <w:color w:val="000000"/>
                <w:sz w:val="20"/>
                <w:szCs w:val="20"/>
              </w:rPr>
            </w:pPr>
            <w:ins w:id="15025" w:author="user" w:date="2012-02-29T15:12:00Z">
              <w:r>
                <w:rPr>
                  <w:rFonts w:ascii="Calibri" w:hAnsi="Calibri"/>
                  <w:color w:val="000000"/>
                  <w:sz w:val="20"/>
                  <w:szCs w:val="20"/>
                </w:rPr>
                <w:t>Rural electrification</w:t>
              </w:r>
            </w:ins>
          </w:p>
        </w:tc>
        <w:tc>
          <w:tcPr>
            <w:tcW w:w="530"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5026" w:author="user" w:date="2012-02-29T15:12:00Z"/>
                <w:rFonts w:ascii="Calibri" w:hAnsi="Calibri"/>
                <w:color w:val="000000"/>
                <w:sz w:val="20"/>
                <w:szCs w:val="20"/>
              </w:rPr>
            </w:pPr>
            <w:ins w:id="15027" w:author="user" w:date="2012-02-29T15:12:00Z">
              <w:r>
                <w:rPr>
                  <w:rFonts w:ascii="Calibri" w:hAnsi="Calibri"/>
                  <w:color w:val="000000"/>
                  <w:sz w:val="20"/>
                  <w:szCs w:val="20"/>
                </w:rPr>
                <w:t>LS</w:t>
              </w:r>
            </w:ins>
          </w:p>
        </w:tc>
        <w:tc>
          <w:tcPr>
            <w:tcW w:w="921"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5028" w:author="user" w:date="2012-02-29T15:12:00Z"/>
                <w:rFonts w:ascii="Calibri" w:hAnsi="Calibri"/>
                <w:color w:val="000000"/>
                <w:sz w:val="20"/>
                <w:szCs w:val="20"/>
              </w:rPr>
            </w:pPr>
            <w:ins w:id="15029" w:author="user" w:date="2012-02-29T15:12:00Z">
              <w:r>
                <w:rPr>
                  <w:rFonts w:ascii="Calibri" w:hAnsi="Calibri"/>
                  <w:color w:val="000000"/>
                  <w:sz w:val="20"/>
                  <w:szCs w:val="20"/>
                </w:rPr>
                <w:t> </w:t>
              </w:r>
            </w:ins>
          </w:p>
        </w:tc>
        <w:tc>
          <w:tcPr>
            <w:tcW w:w="923"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5030" w:author="user" w:date="2012-02-29T15:12:00Z"/>
                <w:rFonts w:ascii="Calibri" w:hAnsi="Calibri"/>
                <w:color w:val="000000"/>
                <w:sz w:val="20"/>
                <w:szCs w:val="20"/>
              </w:rPr>
            </w:pPr>
            <w:ins w:id="15031" w:author="user" w:date="2012-02-29T15:12:00Z">
              <w:r>
                <w:rPr>
                  <w:rFonts w:ascii="Calibri" w:hAnsi="Calibri"/>
                  <w:color w:val="000000"/>
                  <w:sz w:val="20"/>
                  <w:szCs w:val="20"/>
                </w:rPr>
                <w:t> </w:t>
              </w:r>
            </w:ins>
          </w:p>
        </w:tc>
        <w:tc>
          <w:tcPr>
            <w:tcW w:w="1383"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5032" w:author="user" w:date="2012-02-29T15:12:00Z"/>
                <w:rFonts w:ascii="Calibri" w:hAnsi="Calibri"/>
                <w:color w:val="000000"/>
                <w:sz w:val="20"/>
                <w:szCs w:val="20"/>
              </w:rPr>
            </w:pPr>
            <w:ins w:id="15033" w:author="user" w:date="2012-02-29T15:12:00Z">
              <w:r>
                <w:rPr>
                  <w:rFonts w:ascii="Calibri" w:hAnsi="Calibri"/>
                  <w:color w:val="000000"/>
                  <w:sz w:val="20"/>
                  <w:szCs w:val="20"/>
                </w:rPr>
                <w:t>2.5</w:t>
              </w:r>
            </w:ins>
          </w:p>
        </w:tc>
        <w:tc>
          <w:tcPr>
            <w:tcW w:w="1070"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5034" w:author="user" w:date="2012-02-29T15:12:00Z"/>
                <w:rFonts w:ascii="Calibri" w:hAnsi="Calibri"/>
                <w:color w:val="000000"/>
                <w:sz w:val="20"/>
                <w:szCs w:val="20"/>
              </w:rPr>
            </w:pPr>
            <w:ins w:id="15035" w:author="user" w:date="2012-02-29T15:12:00Z">
              <w:r>
                <w:rPr>
                  <w:rFonts w:ascii="Calibri" w:hAnsi="Calibri"/>
                  <w:color w:val="000000"/>
                  <w:sz w:val="20"/>
                  <w:szCs w:val="20"/>
                </w:rPr>
                <w:t>2.5</w:t>
              </w:r>
            </w:ins>
          </w:p>
        </w:tc>
        <w:tc>
          <w:tcPr>
            <w:tcW w:w="820"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5036" w:author="user" w:date="2012-02-29T15:12:00Z"/>
                <w:rFonts w:ascii="Calibri" w:hAnsi="Calibri"/>
                <w:color w:val="000000"/>
                <w:sz w:val="20"/>
                <w:szCs w:val="20"/>
              </w:rPr>
            </w:pPr>
            <w:ins w:id="15037" w:author="user" w:date="2012-02-29T15:12:00Z">
              <w:r>
                <w:rPr>
                  <w:rFonts w:ascii="Calibri" w:hAnsi="Calibri"/>
                  <w:color w:val="000000"/>
                  <w:sz w:val="20"/>
                  <w:szCs w:val="20"/>
                </w:rPr>
                <w:t>5</w:t>
              </w:r>
            </w:ins>
          </w:p>
        </w:tc>
      </w:tr>
      <w:tr w:rsidR="00363525" w:rsidTr="005A1FDF">
        <w:trPr>
          <w:trHeight w:val="1785"/>
          <w:ins w:id="15038" w:author="user" w:date="2012-02-29T15:12:00Z"/>
        </w:trPr>
        <w:tc>
          <w:tcPr>
            <w:tcW w:w="435" w:type="dxa"/>
            <w:tcBorders>
              <w:top w:val="nil"/>
              <w:left w:val="single" w:sz="4" w:space="0" w:color="auto"/>
              <w:bottom w:val="single" w:sz="4" w:space="0" w:color="auto"/>
              <w:right w:val="single" w:sz="4" w:space="0" w:color="auto"/>
            </w:tcBorders>
            <w:shd w:val="clear" w:color="auto" w:fill="auto"/>
            <w:noWrap/>
          </w:tcPr>
          <w:p w:rsidR="00363525" w:rsidRDefault="00363525" w:rsidP="005A1FDF">
            <w:pPr>
              <w:rPr>
                <w:ins w:id="15039" w:author="user" w:date="2012-02-29T15:12:00Z"/>
                <w:rFonts w:ascii="Calibri" w:hAnsi="Calibri"/>
                <w:color w:val="000000"/>
                <w:sz w:val="20"/>
                <w:szCs w:val="20"/>
              </w:rPr>
            </w:pPr>
            <w:ins w:id="15040" w:author="user" w:date="2012-02-29T15:12:00Z">
              <w:r>
                <w:rPr>
                  <w:rFonts w:ascii="Calibri" w:hAnsi="Calibri"/>
                  <w:color w:val="000000"/>
                  <w:sz w:val="20"/>
                  <w:szCs w:val="20"/>
                </w:rPr>
                <w:t> </w:t>
              </w:r>
            </w:ins>
          </w:p>
        </w:tc>
        <w:tc>
          <w:tcPr>
            <w:tcW w:w="3398" w:type="dxa"/>
            <w:tcBorders>
              <w:top w:val="nil"/>
              <w:left w:val="nil"/>
              <w:bottom w:val="single" w:sz="4" w:space="0" w:color="auto"/>
              <w:right w:val="single" w:sz="4" w:space="0" w:color="auto"/>
            </w:tcBorders>
            <w:shd w:val="clear" w:color="auto" w:fill="auto"/>
          </w:tcPr>
          <w:p w:rsidR="00363525" w:rsidRDefault="00363525" w:rsidP="005A1FDF">
            <w:pPr>
              <w:rPr>
                <w:ins w:id="15041" w:author="user" w:date="2012-02-29T15:12:00Z"/>
                <w:rFonts w:ascii="Calibri" w:hAnsi="Calibri"/>
                <w:color w:val="000000"/>
                <w:sz w:val="20"/>
                <w:szCs w:val="20"/>
              </w:rPr>
            </w:pPr>
            <w:ins w:id="15042" w:author="user" w:date="2012-02-29T15:12:00Z">
              <w:r>
                <w:rPr>
                  <w:rFonts w:ascii="Calibri" w:hAnsi="Calibri"/>
                  <w:color w:val="000000"/>
                  <w:sz w:val="20"/>
                  <w:szCs w:val="20"/>
                </w:rPr>
                <w:t>Health post  and school support program,  small scale drinking water and irrigation assistance and assistance for the renovation and development of religious and recreational places  and capacity building  training to local VDCs</w:t>
              </w:r>
            </w:ins>
          </w:p>
        </w:tc>
        <w:tc>
          <w:tcPr>
            <w:tcW w:w="530"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5043" w:author="user" w:date="2012-02-29T15:12:00Z"/>
                <w:rFonts w:ascii="Calibri" w:hAnsi="Calibri"/>
                <w:color w:val="000000"/>
                <w:sz w:val="20"/>
                <w:szCs w:val="20"/>
              </w:rPr>
            </w:pPr>
            <w:ins w:id="15044" w:author="user" w:date="2012-02-29T15:12:00Z">
              <w:r>
                <w:rPr>
                  <w:rFonts w:ascii="Calibri" w:hAnsi="Calibri"/>
                  <w:color w:val="000000"/>
                  <w:sz w:val="20"/>
                  <w:szCs w:val="20"/>
                </w:rPr>
                <w:t>LS</w:t>
              </w:r>
            </w:ins>
          </w:p>
        </w:tc>
        <w:tc>
          <w:tcPr>
            <w:tcW w:w="921"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5045" w:author="user" w:date="2012-02-29T15:12:00Z"/>
                <w:rFonts w:ascii="Calibri" w:hAnsi="Calibri"/>
                <w:color w:val="000000"/>
                <w:sz w:val="20"/>
                <w:szCs w:val="20"/>
              </w:rPr>
            </w:pPr>
            <w:ins w:id="15046" w:author="user" w:date="2012-02-29T15:12:00Z">
              <w:r>
                <w:rPr>
                  <w:rFonts w:ascii="Calibri" w:hAnsi="Calibri"/>
                  <w:color w:val="000000"/>
                  <w:sz w:val="20"/>
                  <w:szCs w:val="20"/>
                </w:rPr>
                <w:t> </w:t>
              </w:r>
            </w:ins>
          </w:p>
        </w:tc>
        <w:tc>
          <w:tcPr>
            <w:tcW w:w="923"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5047" w:author="user" w:date="2012-02-29T15:12:00Z"/>
                <w:rFonts w:ascii="Calibri" w:hAnsi="Calibri"/>
                <w:color w:val="000000"/>
                <w:sz w:val="20"/>
                <w:szCs w:val="20"/>
              </w:rPr>
            </w:pPr>
            <w:ins w:id="15048" w:author="user" w:date="2012-02-29T15:12:00Z">
              <w:r>
                <w:rPr>
                  <w:rFonts w:ascii="Calibri" w:hAnsi="Calibri"/>
                  <w:color w:val="000000"/>
                  <w:sz w:val="20"/>
                  <w:szCs w:val="20"/>
                </w:rPr>
                <w:t> </w:t>
              </w:r>
            </w:ins>
          </w:p>
        </w:tc>
        <w:tc>
          <w:tcPr>
            <w:tcW w:w="1383"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5049" w:author="user" w:date="2012-02-29T15:12:00Z"/>
                <w:rFonts w:ascii="Calibri" w:hAnsi="Calibri"/>
                <w:color w:val="000000"/>
                <w:sz w:val="20"/>
                <w:szCs w:val="20"/>
              </w:rPr>
            </w:pPr>
            <w:ins w:id="15050" w:author="user" w:date="2012-02-29T15:12:00Z">
              <w:r>
                <w:rPr>
                  <w:rFonts w:ascii="Calibri" w:hAnsi="Calibri"/>
                  <w:color w:val="000000"/>
                  <w:sz w:val="20"/>
                  <w:szCs w:val="20"/>
                </w:rPr>
                <w:t>4</w:t>
              </w:r>
            </w:ins>
          </w:p>
        </w:tc>
        <w:tc>
          <w:tcPr>
            <w:tcW w:w="1070"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5051" w:author="user" w:date="2012-02-29T15:12:00Z"/>
                <w:rFonts w:ascii="Calibri" w:hAnsi="Calibri"/>
                <w:color w:val="000000"/>
                <w:sz w:val="20"/>
                <w:szCs w:val="20"/>
              </w:rPr>
            </w:pPr>
            <w:ins w:id="15052" w:author="user" w:date="2012-02-29T15:12:00Z">
              <w:r>
                <w:rPr>
                  <w:rFonts w:ascii="Calibri" w:hAnsi="Calibri"/>
                  <w:color w:val="000000"/>
                  <w:sz w:val="20"/>
                  <w:szCs w:val="20"/>
                </w:rPr>
                <w:t>1</w:t>
              </w:r>
            </w:ins>
          </w:p>
        </w:tc>
        <w:tc>
          <w:tcPr>
            <w:tcW w:w="820"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5053" w:author="user" w:date="2012-02-29T15:12:00Z"/>
                <w:rFonts w:ascii="Calibri" w:hAnsi="Calibri"/>
                <w:color w:val="000000"/>
                <w:sz w:val="20"/>
                <w:szCs w:val="20"/>
              </w:rPr>
            </w:pPr>
            <w:ins w:id="15054" w:author="user" w:date="2012-02-29T15:12:00Z">
              <w:r>
                <w:rPr>
                  <w:rFonts w:ascii="Calibri" w:hAnsi="Calibri"/>
                  <w:color w:val="000000"/>
                  <w:sz w:val="20"/>
                  <w:szCs w:val="20"/>
                </w:rPr>
                <w:t>5</w:t>
              </w:r>
            </w:ins>
          </w:p>
        </w:tc>
      </w:tr>
      <w:tr w:rsidR="00363525" w:rsidTr="005A1FDF">
        <w:trPr>
          <w:trHeight w:val="300"/>
          <w:ins w:id="15055" w:author="user" w:date="2012-02-29T15:12:00Z"/>
        </w:trPr>
        <w:tc>
          <w:tcPr>
            <w:tcW w:w="435" w:type="dxa"/>
            <w:tcBorders>
              <w:top w:val="nil"/>
              <w:left w:val="single" w:sz="4" w:space="0" w:color="auto"/>
              <w:bottom w:val="single" w:sz="4" w:space="0" w:color="auto"/>
              <w:right w:val="single" w:sz="4" w:space="0" w:color="auto"/>
            </w:tcBorders>
            <w:shd w:val="clear" w:color="auto" w:fill="auto"/>
            <w:noWrap/>
          </w:tcPr>
          <w:p w:rsidR="00363525" w:rsidRDefault="00363525" w:rsidP="005A1FDF">
            <w:pPr>
              <w:rPr>
                <w:ins w:id="15056" w:author="user" w:date="2012-02-29T15:12:00Z"/>
                <w:rFonts w:ascii="Calibri" w:hAnsi="Calibri"/>
                <w:b/>
                <w:bCs/>
                <w:color w:val="000000"/>
                <w:sz w:val="22"/>
                <w:szCs w:val="22"/>
              </w:rPr>
            </w:pPr>
            <w:ins w:id="15057" w:author="user" w:date="2012-02-29T15:12:00Z">
              <w:r>
                <w:rPr>
                  <w:rFonts w:ascii="Calibri" w:hAnsi="Calibri"/>
                  <w:b/>
                  <w:bCs/>
                  <w:color w:val="000000"/>
                  <w:sz w:val="22"/>
                  <w:szCs w:val="22"/>
                </w:rPr>
                <w:t> </w:t>
              </w:r>
            </w:ins>
          </w:p>
        </w:tc>
        <w:tc>
          <w:tcPr>
            <w:tcW w:w="3398" w:type="dxa"/>
            <w:tcBorders>
              <w:top w:val="nil"/>
              <w:left w:val="nil"/>
              <w:bottom w:val="single" w:sz="4" w:space="0" w:color="auto"/>
              <w:right w:val="single" w:sz="4" w:space="0" w:color="auto"/>
            </w:tcBorders>
            <w:shd w:val="clear" w:color="auto" w:fill="auto"/>
            <w:noWrap/>
          </w:tcPr>
          <w:p w:rsidR="00363525" w:rsidRDefault="00363525" w:rsidP="005A1FDF">
            <w:pPr>
              <w:rPr>
                <w:ins w:id="15058" w:author="user" w:date="2012-02-29T15:12:00Z"/>
                <w:rFonts w:ascii="Calibri" w:hAnsi="Calibri"/>
                <w:b/>
                <w:bCs/>
                <w:color w:val="000000"/>
                <w:sz w:val="20"/>
                <w:szCs w:val="20"/>
              </w:rPr>
            </w:pPr>
            <w:ins w:id="15059" w:author="user" w:date="2012-02-29T15:12:00Z">
              <w:r>
                <w:rPr>
                  <w:rFonts w:ascii="Calibri" w:hAnsi="Calibri"/>
                  <w:b/>
                  <w:bCs/>
                  <w:color w:val="000000"/>
                  <w:sz w:val="20"/>
                  <w:szCs w:val="20"/>
                </w:rPr>
                <w:t>Sub-total -B</w:t>
              </w:r>
            </w:ins>
          </w:p>
        </w:tc>
        <w:tc>
          <w:tcPr>
            <w:tcW w:w="530" w:type="dxa"/>
            <w:tcBorders>
              <w:top w:val="nil"/>
              <w:left w:val="nil"/>
              <w:bottom w:val="single" w:sz="4" w:space="0" w:color="auto"/>
              <w:right w:val="single" w:sz="4" w:space="0" w:color="auto"/>
            </w:tcBorders>
            <w:shd w:val="clear" w:color="auto" w:fill="auto"/>
            <w:noWrap/>
          </w:tcPr>
          <w:p w:rsidR="00363525" w:rsidRDefault="00363525" w:rsidP="005A1FDF">
            <w:pPr>
              <w:rPr>
                <w:ins w:id="15060" w:author="user" w:date="2012-02-29T15:12:00Z"/>
                <w:rFonts w:ascii="Calibri" w:hAnsi="Calibri"/>
                <w:b/>
                <w:bCs/>
                <w:color w:val="000000"/>
                <w:sz w:val="22"/>
                <w:szCs w:val="22"/>
              </w:rPr>
            </w:pPr>
            <w:ins w:id="15061" w:author="user" w:date="2012-02-29T15:12:00Z">
              <w:r>
                <w:rPr>
                  <w:rFonts w:ascii="Calibri" w:hAnsi="Calibri"/>
                  <w:b/>
                  <w:bCs/>
                  <w:color w:val="000000"/>
                  <w:sz w:val="22"/>
                  <w:szCs w:val="22"/>
                </w:rPr>
                <w:t> </w:t>
              </w:r>
            </w:ins>
          </w:p>
        </w:tc>
        <w:tc>
          <w:tcPr>
            <w:tcW w:w="921"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5062" w:author="user" w:date="2012-02-29T15:12:00Z"/>
                <w:rFonts w:ascii="Calibri" w:hAnsi="Calibri"/>
                <w:b/>
                <w:bCs/>
                <w:color w:val="000000"/>
                <w:sz w:val="22"/>
                <w:szCs w:val="22"/>
              </w:rPr>
            </w:pPr>
            <w:ins w:id="15063" w:author="user" w:date="2012-02-29T15:12:00Z">
              <w:r>
                <w:rPr>
                  <w:rFonts w:ascii="Calibri" w:hAnsi="Calibri"/>
                  <w:b/>
                  <w:bCs/>
                  <w:color w:val="000000"/>
                  <w:sz w:val="22"/>
                  <w:szCs w:val="22"/>
                </w:rPr>
                <w:t> </w:t>
              </w:r>
            </w:ins>
          </w:p>
        </w:tc>
        <w:tc>
          <w:tcPr>
            <w:tcW w:w="923"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5064" w:author="user" w:date="2012-02-29T15:12:00Z"/>
                <w:rFonts w:ascii="Calibri" w:hAnsi="Calibri"/>
                <w:b/>
                <w:bCs/>
                <w:color w:val="000000"/>
                <w:sz w:val="22"/>
                <w:szCs w:val="22"/>
              </w:rPr>
            </w:pPr>
            <w:ins w:id="15065" w:author="user" w:date="2012-02-29T15:12:00Z">
              <w:r>
                <w:rPr>
                  <w:rFonts w:ascii="Calibri" w:hAnsi="Calibri"/>
                  <w:b/>
                  <w:bCs/>
                  <w:color w:val="000000"/>
                  <w:sz w:val="22"/>
                  <w:szCs w:val="22"/>
                </w:rPr>
                <w:t> </w:t>
              </w:r>
            </w:ins>
          </w:p>
        </w:tc>
        <w:tc>
          <w:tcPr>
            <w:tcW w:w="1383"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5066" w:author="user" w:date="2012-02-29T15:12:00Z"/>
                <w:rFonts w:ascii="Calibri" w:hAnsi="Calibri"/>
                <w:b/>
                <w:bCs/>
                <w:color w:val="000000"/>
                <w:sz w:val="22"/>
                <w:szCs w:val="22"/>
              </w:rPr>
            </w:pPr>
            <w:ins w:id="15067" w:author="user" w:date="2012-02-29T15:12:00Z">
              <w:r>
                <w:rPr>
                  <w:rFonts w:ascii="Calibri" w:hAnsi="Calibri"/>
                  <w:b/>
                  <w:bCs/>
                  <w:color w:val="000000"/>
                  <w:sz w:val="22"/>
                  <w:szCs w:val="22"/>
                </w:rPr>
                <w:t>6.5</w:t>
              </w:r>
            </w:ins>
          </w:p>
        </w:tc>
        <w:tc>
          <w:tcPr>
            <w:tcW w:w="1070"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5068" w:author="user" w:date="2012-02-29T15:12:00Z"/>
                <w:rFonts w:ascii="Calibri" w:hAnsi="Calibri"/>
                <w:b/>
                <w:bCs/>
                <w:color w:val="000000"/>
                <w:sz w:val="22"/>
                <w:szCs w:val="22"/>
              </w:rPr>
            </w:pPr>
            <w:ins w:id="15069" w:author="user" w:date="2012-02-29T15:12:00Z">
              <w:r>
                <w:rPr>
                  <w:rFonts w:ascii="Calibri" w:hAnsi="Calibri"/>
                  <w:b/>
                  <w:bCs/>
                  <w:color w:val="000000"/>
                  <w:sz w:val="22"/>
                  <w:szCs w:val="22"/>
                </w:rPr>
                <w:t>3.5</w:t>
              </w:r>
            </w:ins>
          </w:p>
        </w:tc>
        <w:tc>
          <w:tcPr>
            <w:tcW w:w="820"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5070" w:author="user" w:date="2012-02-29T15:12:00Z"/>
                <w:rFonts w:ascii="Calibri" w:hAnsi="Calibri"/>
                <w:b/>
                <w:bCs/>
                <w:color w:val="000000"/>
                <w:sz w:val="22"/>
                <w:szCs w:val="22"/>
              </w:rPr>
            </w:pPr>
            <w:ins w:id="15071" w:author="user" w:date="2012-02-29T15:12:00Z">
              <w:r>
                <w:rPr>
                  <w:rFonts w:ascii="Calibri" w:hAnsi="Calibri"/>
                  <w:b/>
                  <w:bCs/>
                  <w:color w:val="000000"/>
                  <w:sz w:val="22"/>
                  <w:szCs w:val="22"/>
                </w:rPr>
                <w:t>10</w:t>
              </w:r>
            </w:ins>
          </w:p>
        </w:tc>
      </w:tr>
      <w:tr w:rsidR="00363525" w:rsidTr="005A1FDF">
        <w:trPr>
          <w:trHeight w:val="300"/>
          <w:ins w:id="15072" w:author="user" w:date="2012-02-29T15:12:00Z"/>
        </w:trPr>
        <w:tc>
          <w:tcPr>
            <w:tcW w:w="435" w:type="dxa"/>
            <w:tcBorders>
              <w:top w:val="nil"/>
              <w:left w:val="single" w:sz="4" w:space="0" w:color="auto"/>
              <w:bottom w:val="single" w:sz="4" w:space="0" w:color="auto"/>
              <w:right w:val="single" w:sz="4" w:space="0" w:color="auto"/>
            </w:tcBorders>
            <w:shd w:val="clear" w:color="auto" w:fill="auto"/>
            <w:noWrap/>
          </w:tcPr>
          <w:p w:rsidR="00363525" w:rsidRDefault="00363525" w:rsidP="005A1FDF">
            <w:pPr>
              <w:rPr>
                <w:ins w:id="15073" w:author="user" w:date="2012-02-29T15:12:00Z"/>
                <w:rFonts w:ascii="Calibri" w:hAnsi="Calibri"/>
                <w:b/>
                <w:bCs/>
                <w:color w:val="000000"/>
                <w:sz w:val="22"/>
                <w:szCs w:val="22"/>
              </w:rPr>
            </w:pPr>
            <w:ins w:id="15074" w:author="user" w:date="2012-02-29T15:12:00Z">
              <w:r>
                <w:rPr>
                  <w:rFonts w:ascii="Calibri" w:hAnsi="Calibri"/>
                  <w:b/>
                  <w:bCs/>
                  <w:color w:val="000000"/>
                  <w:sz w:val="22"/>
                  <w:szCs w:val="22"/>
                </w:rPr>
                <w:t> </w:t>
              </w:r>
            </w:ins>
          </w:p>
        </w:tc>
        <w:tc>
          <w:tcPr>
            <w:tcW w:w="3398" w:type="dxa"/>
            <w:tcBorders>
              <w:top w:val="nil"/>
              <w:left w:val="nil"/>
              <w:bottom w:val="single" w:sz="4" w:space="0" w:color="auto"/>
              <w:right w:val="single" w:sz="4" w:space="0" w:color="auto"/>
            </w:tcBorders>
            <w:shd w:val="clear" w:color="auto" w:fill="auto"/>
            <w:noWrap/>
          </w:tcPr>
          <w:p w:rsidR="00363525" w:rsidRDefault="00363525" w:rsidP="005A1FDF">
            <w:pPr>
              <w:rPr>
                <w:ins w:id="15075" w:author="user" w:date="2012-02-29T15:12:00Z"/>
                <w:rFonts w:ascii="Calibri" w:hAnsi="Calibri"/>
                <w:b/>
                <w:bCs/>
                <w:color w:val="000000"/>
                <w:sz w:val="22"/>
                <w:szCs w:val="22"/>
              </w:rPr>
            </w:pPr>
            <w:ins w:id="15076" w:author="user" w:date="2012-02-29T15:12:00Z">
              <w:r>
                <w:rPr>
                  <w:rFonts w:ascii="Calibri" w:hAnsi="Calibri"/>
                  <w:b/>
                  <w:bCs/>
                  <w:color w:val="000000"/>
                  <w:sz w:val="22"/>
                  <w:szCs w:val="22"/>
                </w:rPr>
                <w:t>Total (A+B)</w:t>
              </w:r>
            </w:ins>
          </w:p>
        </w:tc>
        <w:tc>
          <w:tcPr>
            <w:tcW w:w="530" w:type="dxa"/>
            <w:tcBorders>
              <w:top w:val="nil"/>
              <w:left w:val="nil"/>
              <w:bottom w:val="single" w:sz="4" w:space="0" w:color="auto"/>
              <w:right w:val="single" w:sz="4" w:space="0" w:color="auto"/>
            </w:tcBorders>
            <w:shd w:val="clear" w:color="auto" w:fill="auto"/>
            <w:noWrap/>
          </w:tcPr>
          <w:p w:rsidR="00363525" w:rsidRDefault="00363525" w:rsidP="005A1FDF">
            <w:pPr>
              <w:rPr>
                <w:ins w:id="15077" w:author="user" w:date="2012-02-29T15:12:00Z"/>
                <w:rFonts w:ascii="Calibri" w:hAnsi="Calibri"/>
                <w:b/>
                <w:bCs/>
                <w:color w:val="000000"/>
                <w:sz w:val="22"/>
                <w:szCs w:val="22"/>
              </w:rPr>
            </w:pPr>
            <w:ins w:id="15078" w:author="user" w:date="2012-02-29T15:12:00Z">
              <w:r>
                <w:rPr>
                  <w:rFonts w:ascii="Calibri" w:hAnsi="Calibri"/>
                  <w:b/>
                  <w:bCs/>
                  <w:color w:val="000000"/>
                  <w:sz w:val="22"/>
                  <w:szCs w:val="22"/>
                </w:rPr>
                <w:t> </w:t>
              </w:r>
            </w:ins>
          </w:p>
        </w:tc>
        <w:tc>
          <w:tcPr>
            <w:tcW w:w="921"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5079" w:author="user" w:date="2012-02-29T15:12:00Z"/>
                <w:rFonts w:ascii="Calibri" w:hAnsi="Calibri"/>
                <w:b/>
                <w:bCs/>
                <w:color w:val="000000"/>
                <w:sz w:val="22"/>
                <w:szCs w:val="22"/>
              </w:rPr>
            </w:pPr>
            <w:ins w:id="15080" w:author="user" w:date="2012-02-29T15:12:00Z">
              <w:r>
                <w:rPr>
                  <w:rFonts w:ascii="Calibri" w:hAnsi="Calibri"/>
                  <w:b/>
                  <w:bCs/>
                  <w:color w:val="000000"/>
                  <w:sz w:val="22"/>
                  <w:szCs w:val="22"/>
                </w:rPr>
                <w:t> </w:t>
              </w:r>
            </w:ins>
          </w:p>
        </w:tc>
        <w:tc>
          <w:tcPr>
            <w:tcW w:w="923"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5081" w:author="user" w:date="2012-02-29T15:12:00Z"/>
                <w:rFonts w:ascii="Calibri" w:hAnsi="Calibri"/>
                <w:b/>
                <w:bCs/>
                <w:color w:val="000000"/>
                <w:sz w:val="22"/>
                <w:szCs w:val="22"/>
              </w:rPr>
            </w:pPr>
            <w:ins w:id="15082" w:author="user" w:date="2012-02-29T15:12:00Z">
              <w:r>
                <w:rPr>
                  <w:rFonts w:ascii="Calibri" w:hAnsi="Calibri"/>
                  <w:b/>
                  <w:bCs/>
                  <w:color w:val="000000"/>
                  <w:sz w:val="22"/>
                  <w:szCs w:val="22"/>
                </w:rPr>
                <w:t> </w:t>
              </w:r>
            </w:ins>
          </w:p>
        </w:tc>
        <w:tc>
          <w:tcPr>
            <w:tcW w:w="1383"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5083" w:author="user" w:date="2012-02-29T15:12:00Z"/>
                <w:rFonts w:ascii="Calibri" w:hAnsi="Calibri"/>
                <w:b/>
                <w:bCs/>
                <w:color w:val="000000"/>
                <w:sz w:val="22"/>
                <w:szCs w:val="22"/>
              </w:rPr>
            </w:pPr>
            <w:ins w:id="15084" w:author="user" w:date="2012-02-29T15:12:00Z">
              <w:r>
                <w:rPr>
                  <w:rFonts w:ascii="Calibri" w:hAnsi="Calibri"/>
                  <w:b/>
                  <w:bCs/>
                  <w:color w:val="000000"/>
                  <w:sz w:val="22"/>
                  <w:szCs w:val="22"/>
                </w:rPr>
                <w:t>79.44</w:t>
              </w:r>
            </w:ins>
          </w:p>
        </w:tc>
        <w:tc>
          <w:tcPr>
            <w:tcW w:w="1070"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5085" w:author="user" w:date="2012-02-29T15:12:00Z"/>
                <w:rFonts w:ascii="Calibri" w:hAnsi="Calibri"/>
                <w:b/>
                <w:bCs/>
                <w:color w:val="000000"/>
                <w:sz w:val="22"/>
                <w:szCs w:val="22"/>
              </w:rPr>
            </w:pPr>
            <w:ins w:id="15086" w:author="user" w:date="2012-02-29T15:12:00Z">
              <w:r>
                <w:rPr>
                  <w:rFonts w:ascii="Calibri" w:hAnsi="Calibri"/>
                  <w:b/>
                  <w:bCs/>
                  <w:color w:val="000000"/>
                  <w:sz w:val="22"/>
                  <w:szCs w:val="22"/>
                </w:rPr>
                <w:t>3.8</w:t>
              </w:r>
            </w:ins>
          </w:p>
        </w:tc>
        <w:tc>
          <w:tcPr>
            <w:tcW w:w="820" w:type="dxa"/>
            <w:tcBorders>
              <w:top w:val="nil"/>
              <w:left w:val="nil"/>
              <w:bottom w:val="single" w:sz="4" w:space="0" w:color="auto"/>
              <w:right w:val="single" w:sz="4" w:space="0" w:color="auto"/>
            </w:tcBorders>
            <w:shd w:val="clear" w:color="auto" w:fill="auto"/>
            <w:noWrap/>
          </w:tcPr>
          <w:p w:rsidR="00363525" w:rsidRDefault="00363525" w:rsidP="005A1FDF">
            <w:pPr>
              <w:jc w:val="center"/>
              <w:rPr>
                <w:ins w:id="15087" w:author="user" w:date="2012-02-29T15:12:00Z"/>
                <w:rFonts w:ascii="Calibri" w:hAnsi="Calibri"/>
                <w:b/>
                <w:bCs/>
                <w:color w:val="000000"/>
                <w:sz w:val="22"/>
                <w:szCs w:val="22"/>
              </w:rPr>
            </w:pPr>
            <w:ins w:id="15088" w:author="user" w:date="2012-02-29T15:12:00Z">
              <w:r>
                <w:rPr>
                  <w:rFonts w:ascii="Calibri" w:hAnsi="Calibri"/>
                  <w:b/>
                  <w:bCs/>
                  <w:color w:val="000000"/>
                  <w:sz w:val="22"/>
                  <w:szCs w:val="22"/>
                </w:rPr>
                <w:t>83.24</w:t>
              </w:r>
            </w:ins>
          </w:p>
        </w:tc>
      </w:tr>
    </w:tbl>
    <w:p w:rsidR="00363525" w:rsidRDefault="00363525" w:rsidP="00363525">
      <w:pPr>
        <w:rPr>
          <w:ins w:id="15089" w:author="user" w:date="2012-02-29T15:12:00Z"/>
        </w:rPr>
      </w:pPr>
    </w:p>
    <w:p w:rsidR="00363525" w:rsidRPr="009C51CE" w:rsidRDefault="00363525" w:rsidP="00363525">
      <w:pPr>
        <w:rPr>
          <w:ins w:id="15090" w:author="user" w:date="2012-02-29T15:12:00Z"/>
        </w:rPr>
      </w:pPr>
    </w:p>
    <w:p w:rsidR="00363525" w:rsidRPr="00145B40" w:rsidRDefault="00363525" w:rsidP="00363525">
      <w:pPr>
        <w:pStyle w:val="Heading2"/>
        <w:spacing w:before="0" w:after="0" w:line="360" w:lineRule="auto"/>
        <w:rPr>
          <w:ins w:id="15091" w:author="user" w:date="2012-02-29T15:12:00Z"/>
          <w:rFonts w:ascii="Calibri" w:hAnsi="Calibri" w:cs="Calibri"/>
          <w:bCs w:val="0"/>
          <w:i/>
          <w:iCs w:val="0"/>
          <w:sz w:val="22"/>
          <w:szCs w:val="22"/>
        </w:rPr>
      </w:pPr>
      <w:bookmarkStart w:id="15092" w:name="_Toc283484602"/>
      <w:ins w:id="15093" w:author="user" w:date="2012-02-29T15:12:00Z">
        <w:r w:rsidRPr="00145B40">
          <w:rPr>
            <w:rFonts w:ascii="Calibri" w:hAnsi="Calibri" w:cs="Calibri"/>
            <w:bCs w:val="0"/>
            <w:i/>
            <w:iCs w:val="0"/>
            <w:sz w:val="22"/>
            <w:szCs w:val="22"/>
          </w:rPr>
          <w:lastRenderedPageBreak/>
          <w:t>12.2</w:t>
        </w:r>
        <w:r w:rsidRPr="00145B40">
          <w:rPr>
            <w:rFonts w:ascii="Calibri" w:hAnsi="Calibri" w:cs="Calibri"/>
            <w:bCs w:val="0"/>
            <w:i/>
            <w:iCs w:val="0"/>
            <w:sz w:val="22"/>
            <w:szCs w:val="22"/>
          </w:rPr>
          <w:tab/>
          <w:t>Funding Source</w:t>
        </w:r>
        <w:bookmarkEnd w:id="15092"/>
        <w:r w:rsidRPr="00145B40">
          <w:rPr>
            <w:rFonts w:ascii="Calibri" w:hAnsi="Calibri" w:cs="Calibri"/>
            <w:bCs w:val="0"/>
            <w:i/>
            <w:iCs w:val="0"/>
            <w:sz w:val="22"/>
            <w:szCs w:val="22"/>
          </w:rPr>
          <w:t xml:space="preserve"> </w:t>
        </w:r>
      </w:ins>
    </w:p>
    <w:p w:rsidR="00363525" w:rsidRPr="00145B40" w:rsidRDefault="00363525" w:rsidP="00363525">
      <w:pPr>
        <w:spacing w:line="360" w:lineRule="auto"/>
        <w:jc w:val="both"/>
        <w:rPr>
          <w:ins w:id="15094" w:author="user" w:date="2012-02-29T15:12:00Z"/>
          <w:rFonts w:ascii="Calibri" w:hAnsi="Calibri" w:cs="Calibri"/>
          <w:sz w:val="22"/>
          <w:szCs w:val="22"/>
        </w:rPr>
      </w:pPr>
      <w:ins w:id="15095" w:author="user" w:date="2012-02-29T15:12:00Z">
        <w:r w:rsidRPr="00145B40">
          <w:rPr>
            <w:rFonts w:ascii="Calibri" w:hAnsi="Calibri" w:cs="Calibri"/>
            <w:sz w:val="22"/>
            <w:szCs w:val="22"/>
          </w:rPr>
          <w:t xml:space="preserve">Nepal Electricity Authority will be responsible for overall mitigation measures. </w:t>
        </w:r>
        <w:r>
          <w:rPr>
            <w:rFonts w:ascii="Calibri" w:hAnsi="Calibri" w:cs="Calibri"/>
            <w:sz w:val="22"/>
            <w:szCs w:val="22"/>
          </w:rPr>
          <w:t xml:space="preserve">The cost will be paid under </w:t>
        </w:r>
        <w:r w:rsidRPr="00145B40">
          <w:rPr>
            <w:rFonts w:ascii="Calibri" w:hAnsi="Calibri" w:cs="Calibri"/>
            <w:sz w:val="22"/>
            <w:szCs w:val="22"/>
          </w:rPr>
          <w:t xml:space="preserve">the annual budget head of </w:t>
        </w:r>
        <w:r>
          <w:rPr>
            <w:rFonts w:ascii="Calibri" w:hAnsi="Calibri" w:cs="Calibri"/>
            <w:sz w:val="22"/>
            <w:szCs w:val="22"/>
          </w:rPr>
          <w:t>NEA.</w:t>
        </w:r>
        <w:r w:rsidRPr="00145B40">
          <w:rPr>
            <w:rFonts w:ascii="Calibri" w:hAnsi="Calibri" w:cs="Calibri"/>
            <w:sz w:val="22"/>
            <w:szCs w:val="22"/>
          </w:rPr>
          <w:t xml:space="preserve">  However, it is expected that the World Bank will provide funding to support these community support programs, which are generally beyond the capacity of NEA and local partners.  </w:t>
        </w:r>
      </w:ins>
    </w:p>
    <w:p w:rsidR="00363525" w:rsidRPr="00D54657" w:rsidRDefault="00363525" w:rsidP="00363525">
      <w:pPr>
        <w:pStyle w:val="Heading2"/>
        <w:spacing w:before="0" w:after="0"/>
        <w:rPr>
          <w:ins w:id="15096" w:author="user" w:date="2012-02-29T15:12:00Z"/>
          <w:rFonts w:ascii="Calibri" w:hAnsi="Calibri" w:cs="Calibri"/>
          <w:bCs w:val="0"/>
          <w:iCs w:val="0"/>
          <w:sz w:val="14"/>
          <w:szCs w:val="14"/>
        </w:rPr>
      </w:pPr>
      <w:bookmarkStart w:id="15097" w:name="_Toc283484603"/>
    </w:p>
    <w:p w:rsidR="00363525" w:rsidRPr="00145B40" w:rsidRDefault="00363525" w:rsidP="00363525">
      <w:pPr>
        <w:pStyle w:val="Heading2"/>
        <w:spacing w:before="0" w:after="0"/>
        <w:rPr>
          <w:ins w:id="15098" w:author="user" w:date="2012-02-29T15:12:00Z"/>
          <w:rFonts w:ascii="Calibri" w:hAnsi="Calibri" w:cs="Calibri"/>
          <w:bCs w:val="0"/>
          <w:i/>
          <w:iCs w:val="0"/>
          <w:sz w:val="22"/>
          <w:szCs w:val="22"/>
        </w:rPr>
      </w:pPr>
      <w:ins w:id="15099" w:author="user" w:date="2012-02-29T15:12:00Z">
        <w:r w:rsidRPr="00145B40">
          <w:rPr>
            <w:rFonts w:ascii="Calibri" w:hAnsi="Calibri" w:cs="Calibri"/>
            <w:bCs w:val="0"/>
            <w:i/>
            <w:iCs w:val="0"/>
            <w:sz w:val="22"/>
            <w:szCs w:val="22"/>
          </w:rPr>
          <w:t>12.3</w:t>
        </w:r>
        <w:r w:rsidRPr="00145B40">
          <w:rPr>
            <w:rFonts w:ascii="Calibri" w:hAnsi="Calibri" w:cs="Calibri"/>
            <w:bCs w:val="0"/>
            <w:i/>
            <w:iCs w:val="0"/>
            <w:sz w:val="22"/>
            <w:szCs w:val="22"/>
          </w:rPr>
          <w:tab/>
          <w:t>Budgetary Process and Timing of Expenditure</w:t>
        </w:r>
        <w:bookmarkEnd w:id="15097"/>
      </w:ins>
    </w:p>
    <w:p w:rsidR="00363525" w:rsidRPr="00D54657" w:rsidRDefault="00363525" w:rsidP="00363525">
      <w:pPr>
        <w:spacing w:line="360" w:lineRule="auto"/>
        <w:jc w:val="both"/>
        <w:rPr>
          <w:ins w:id="15100" w:author="user" w:date="2012-02-29T15:12:00Z"/>
          <w:rFonts w:ascii="Calibri" w:hAnsi="Calibri" w:cs="Calibri"/>
          <w:sz w:val="14"/>
          <w:szCs w:val="14"/>
        </w:rPr>
      </w:pPr>
    </w:p>
    <w:p w:rsidR="00363525" w:rsidRDefault="00363525" w:rsidP="00363525">
      <w:pPr>
        <w:spacing w:line="360" w:lineRule="auto"/>
        <w:jc w:val="both"/>
        <w:rPr>
          <w:ins w:id="15101" w:author="user" w:date="2012-02-29T15:12:00Z"/>
          <w:rFonts w:ascii="Calibri" w:hAnsi="Calibri" w:cs="Calibri"/>
          <w:sz w:val="22"/>
          <w:szCs w:val="22"/>
        </w:rPr>
      </w:pPr>
      <w:ins w:id="15102" w:author="user" w:date="2012-02-29T15:12:00Z">
        <w:r w:rsidRPr="00145B40">
          <w:rPr>
            <w:rFonts w:ascii="Calibri" w:hAnsi="Calibri" w:cs="Calibri"/>
            <w:sz w:val="22"/>
            <w:szCs w:val="22"/>
          </w:rPr>
          <w:t xml:space="preserve">The expenses required for the </w:t>
        </w:r>
        <w:r>
          <w:rPr>
            <w:rFonts w:ascii="Calibri" w:hAnsi="Calibri" w:cs="Calibri"/>
            <w:sz w:val="22"/>
            <w:szCs w:val="22"/>
          </w:rPr>
          <w:t>SIA</w:t>
        </w:r>
        <w:r w:rsidRPr="00145B40">
          <w:rPr>
            <w:rFonts w:ascii="Calibri" w:hAnsi="Calibri" w:cs="Calibri"/>
            <w:sz w:val="22"/>
            <w:szCs w:val="22"/>
          </w:rPr>
          <w:t xml:space="preserve"> will be made within </w:t>
        </w:r>
        <w:r>
          <w:rPr>
            <w:rFonts w:ascii="Calibri" w:hAnsi="Calibri" w:cs="Calibri"/>
            <w:sz w:val="22"/>
            <w:szCs w:val="22"/>
          </w:rPr>
          <w:t>3</w:t>
        </w:r>
        <w:r w:rsidRPr="00145B40">
          <w:rPr>
            <w:rFonts w:ascii="Calibri" w:hAnsi="Calibri" w:cs="Calibri"/>
            <w:sz w:val="22"/>
            <w:szCs w:val="22"/>
          </w:rPr>
          <w:t xml:space="preserve"> years of project </w:t>
        </w:r>
        <w:r>
          <w:rPr>
            <w:rFonts w:ascii="Calibri" w:hAnsi="Calibri" w:cs="Calibri"/>
            <w:sz w:val="22"/>
            <w:szCs w:val="22"/>
          </w:rPr>
          <w:t xml:space="preserve">development with major expenses during construction phase followed by one year project operation. </w:t>
        </w:r>
        <w:r w:rsidRPr="00145B40">
          <w:rPr>
            <w:rFonts w:ascii="Calibri" w:hAnsi="Calibri" w:cs="Calibri"/>
            <w:sz w:val="22"/>
            <w:szCs w:val="22"/>
          </w:rPr>
          <w:t>The major component of the mitigation measures is land use restriction cost, which will require at the 2nd year of project development (the end of construction) before charging the line.</w:t>
        </w:r>
        <w:r>
          <w:rPr>
            <w:rFonts w:ascii="Calibri" w:hAnsi="Calibri" w:cs="Calibri"/>
            <w:sz w:val="22"/>
            <w:szCs w:val="22"/>
          </w:rPr>
          <w:t xml:space="preserve"> The community support program will be mostly implemented during construction phase to create positive environment for project implementation.</w:t>
        </w:r>
      </w:ins>
    </w:p>
    <w:p w:rsidR="00363525" w:rsidRDefault="00363525" w:rsidP="00363525">
      <w:pPr>
        <w:rPr>
          <w:ins w:id="15103" w:author="user" w:date="2012-02-29T15:12:00Z"/>
        </w:rPr>
      </w:pPr>
    </w:p>
    <w:p w:rsidR="00363525" w:rsidRPr="00AE3918" w:rsidRDefault="00363525" w:rsidP="00363525">
      <w:pPr>
        <w:rPr>
          <w:ins w:id="15104" w:author="user" w:date="2012-02-29T15:12:00Z"/>
          <w:rFonts w:ascii="Calibri" w:hAnsi="Calibri"/>
          <w:sz w:val="22"/>
          <w:szCs w:val="22"/>
        </w:rPr>
      </w:pPr>
    </w:p>
    <w:p w:rsidR="003F6CE9" w:rsidRDefault="003F6CE9">
      <w:pPr>
        <w:rPr>
          <w:ins w:id="15105" w:author="user" w:date="2012-02-29T15:17:00Z"/>
          <w:sz w:val="22"/>
          <w:szCs w:val="22"/>
        </w:rPr>
      </w:pPr>
      <w:ins w:id="15106" w:author="user" w:date="2012-02-29T15:17:00Z">
        <w:r>
          <w:rPr>
            <w:sz w:val="22"/>
            <w:szCs w:val="22"/>
          </w:rPr>
          <w:br w:type="page"/>
        </w:r>
      </w:ins>
    </w:p>
    <w:p w:rsidR="003F6CE9" w:rsidRPr="00347253" w:rsidRDefault="003F6CE9" w:rsidP="003F6CE9">
      <w:pPr>
        <w:autoSpaceDE w:val="0"/>
        <w:autoSpaceDN w:val="0"/>
        <w:adjustRightInd w:val="0"/>
        <w:spacing w:line="300" w:lineRule="auto"/>
        <w:jc w:val="center"/>
        <w:rPr>
          <w:ins w:id="15107" w:author="user" w:date="2012-02-29T15:17:00Z"/>
          <w:rFonts w:ascii="Calibri" w:hAnsi="Calibri" w:cs="Arial"/>
          <w:b/>
          <w:bCs/>
          <w:sz w:val="28"/>
          <w:szCs w:val="28"/>
        </w:rPr>
      </w:pPr>
      <w:ins w:id="15108" w:author="user" w:date="2012-02-29T15:17:00Z">
        <w:r w:rsidRPr="00347253">
          <w:rPr>
            <w:rFonts w:ascii="Calibri" w:hAnsi="Calibri" w:cs="Arial"/>
            <w:b/>
            <w:bCs/>
            <w:sz w:val="28"/>
            <w:szCs w:val="28"/>
          </w:rPr>
          <w:lastRenderedPageBreak/>
          <w:t>CHAPTER-XIII</w:t>
        </w:r>
      </w:ins>
    </w:p>
    <w:p w:rsidR="003F6CE9" w:rsidRPr="00347253" w:rsidRDefault="003F6CE9" w:rsidP="003F6CE9">
      <w:pPr>
        <w:autoSpaceDE w:val="0"/>
        <w:autoSpaceDN w:val="0"/>
        <w:adjustRightInd w:val="0"/>
        <w:spacing w:line="300" w:lineRule="auto"/>
        <w:jc w:val="center"/>
        <w:rPr>
          <w:ins w:id="15109" w:author="user" w:date="2012-02-29T15:17:00Z"/>
          <w:rFonts w:ascii="Calibri" w:hAnsi="Calibri" w:cs="Arial"/>
          <w:b/>
          <w:bCs/>
          <w:sz w:val="12"/>
          <w:szCs w:val="12"/>
        </w:rPr>
      </w:pPr>
    </w:p>
    <w:p w:rsidR="003F6CE9" w:rsidRPr="00347253" w:rsidRDefault="003F6CE9" w:rsidP="003F6CE9">
      <w:pPr>
        <w:autoSpaceDE w:val="0"/>
        <w:autoSpaceDN w:val="0"/>
        <w:adjustRightInd w:val="0"/>
        <w:spacing w:line="300" w:lineRule="auto"/>
        <w:jc w:val="center"/>
        <w:rPr>
          <w:ins w:id="15110" w:author="user" w:date="2012-02-29T15:17:00Z"/>
          <w:rFonts w:ascii="Calibri" w:hAnsi="Calibri" w:cs="Arial"/>
          <w:b/>
          <w:bCs/>
          <w:sz w:val="28"/>
          <w:szCs w:val="28"/>
        </w:rPr>
      </w:pPr>
      <w:ins w:id="15111" w:author="user" w:date="2012-02-29T15:17:00Z">
        <w:r w:rsidRPr="00347253">
          <w:rPr>
            <w:rFonts w:ascii="Calibri" w:hAnsi="Calibri" w:cs="Arial"/>
            <w:b/>
            <w:bCs/>
            <w:sz w:val="28"/>
            <w:szCs w:val="28"/>
          </w:rPr>
          <w:t>CONCLUSION</w:t>
        </w:r>
      </w:ins>
    </w:p>
    <w:p w:rsidR="003F6CE9" w:rsidRPr="00347253" w:rsidRDefault="003F6CE9" w:rsidP="003F6CE9">
      <w:pPr>
        <w:autoSpaceDE w:val="0"/>
        <w:autoSpaceDN w:val="0"/>
        <w:adjustRightInd w:val="0"/>
        <w:spacing w:line="300" w:lineRule="auto"/>
        <w:jc w:val="both"/>
        <w:rPr>
          <w:ins w:id="15112" w:author="user" w:date="2012-02-29T15:17:00Z"/>
          <w:rFonts w:ascii="Garamond" w:hAnsi="Garamond" w:cs="Arial"/>
        </w:rPr>
      </w:pPr>
    </w:p>
    <w:p w:rsidR="003F6CE9" w:rsidRPr="00347253" w:rsidRDefault="003F6CE9" w:rsidP="003F6CE9">
      <w:pPr>
        <w:autoSpaceDE w:val="0"/>
        <w:autoSpaceDN w:val="0"/>
        <w:adjustRightInd w:val="0"/>
        <w:spacing w:line="300" w:lineRule="auto"/>
        <w:jc w:val="both"/>
        <w:rPr>
          <w:ins w:id="15113" w:author="user" w:date="2012-02-29T15:17:00Z"/>
          <w:rFonts w:ascii="Calibri" w:hAnsi="Calibri" w:cs="Arial"/>
          <w:sz w:val="22"/>
          <w:szCs w:val="22"/>
        </w:rPr>
      </w:pPr>
      <w:ins w:id="15114" w:author="user" w:date="2012-02-29T15:17:00Z">
        <w:r w:rsidRPr="00347253">
          <w:rPr>
            <w:rFonts w:ascii="Calibri" w:hAnsi="Calibri" w:cs="Arial"/>
            <w:sz w:val="22"/>
            <w:szCs w:val="22"/>
          </w:rPr>
          <w:t xml:space="preserve">At present </w:t>
        </w:r>
        <w:smartTag w:uri="urn:schemas-microsoft-com:office:smarttags" w:element="country-region">
          <w:smartTag w:uri="urn:schemas-microsoft-com:office:smarttags" w:element="place">
            <w:r w:rsidRPr="00347253">
              <w:rPr>
                <w:rFonts w:ascii="Calibri" w:hAnsi="Calibri" w:cs="Arial"/>
                <w:sz w:val="22"/>
                <w:szCs w:val="22"/>
              </w:rPr>
              <w:t>Nepal</w:t>
            </w:r>
          </w:smartTag>
        </w:smartTag>
        <w:r w:rsidRPr="00347253">
          <w:rPr>
            <w:rFonts w:ascii="Calibri" w:hAnsi="Calibri" w:cs="Arial"/>
            <w:sz w:val="22"/>
            <w:szCs w:val="22"/>
          </w:rPr>
          <w:t xml:space="preserve"> faces power deficit, due to severe imbalance in demand and supply of electricity in the country. The annual peak electricity demand is increasing with an average of 10% annually. It has led to unprecedented load shedding since the last 5 years, and this situation is expected to continue in the coming 5-6 years. This has resulted in severe loss to the productive sectors like industries and commerce in addition to the inconveniences to the consumers. </w:t>
        </w:r>
      </w:ins>
    </w:p>
    <w:p w:rsidR="003F6CE9" w:rsidRPr="00347253" w:rsidRDefault="003F6CE9" w:rsidP="003F6CE9">
      <w:pPr>
        <w:autoSpaceDE w:val="0"/>
        <w:autoSpaceDN w:val="0"/>
        <w:adjustRightInd w:val="0"/>
        <w:spacing w:line="300" w:lineRule="auto"/>
        <w:jc w:val="both"/>
        <w:rPr>
          <w:ins w:id="15115" w:author="user" w:date="2012-02-29T15:17:00Z"/>
          <w:rFonts w:ascii="Calibri" w:hAnsi="Calibri" w:cs="Arial"/>
          <w:sz w:val="10"/>
          <w:szCs w:val="10"/>
        </w:rPr>
      </w:pPr>
    </w:p>
    <w:p w:rsidR="003F6CE9" w:rsidRPr="00347253" w:rsidRDefault="003F6CE9" w:rsidP="003F6CE9">
      <w:pPr>
        <w:autoSpaceDE w:val="0"/>
        <w:autoSpaceDN w:val="0"/>
        <w:adjustRightInd w:val="0"/>
        <w:spacing w:line="300" w:lineRule="auto"/>
        <w:jc w:val="both"/>
        <w:rPr>
          <w:ins w:id="15116" w:author="user" w:date="2012-02-29T15:17:00Z"/>
          <w:rFonts w:ascii="Calibri" w:hAnsi="Calibri"/>
          <w:sz w:val="22"/>
          <w:szCs w:val="22"/>
        </w:rPr>
      </w:pPr>
      <w:ins w:id="15117" w:author="user" w:date="2012-02-29T15:17:00Z">
        <w:r w:rsidRPr="00347253">
          <w:rPr>
            <w:rFonts w:ascii="Calibri" w:hAnsi="Calibri" w:cs="Arial"/>
            <w:sz w:val="22"/>
            <w:szCs w:val="22"/>
          </w:rPr>
          <w:t xml:space="preserve">Nepal Electricity Authority (NEA) is constructing 220 kV transmission line from Hetauda- to Bharatpur to </w:t>
        </w:r>
        <w:r w:rsidRPr="00347253">
          <w:rPr>
            <w:rFonts w:ascii="Calibri" w:hAnsi="Calibri"/>
            <w:sz w:val="22"/>
            <w:szCs w:val="22"/>
          </w:rPr>
          <w:t>strengthen the power transmission network of Integrated Nepal Power System (INPS) thereby increasing the capacity of power flow from the west where the major generating stations exist or planned to the east where demand is high.</w:t>
        </w:r>
      </w:ins>
    </w:p>
    <w:p w:rsidR="003F6CE9" w:rsidRPr="00347253" w:rsidRDefault="003F6CE9" w:rsidP="003F6CE9">
      <w:pPr>
        <w:autoSpaceDE w:val="0"/>
        <w:autoSpaceDN w:val="0"/>
        <w:adjustRightInd w:val="0"/>
        <w:spacing w:line="300" w:lineRule="auto"/>
        <w:jc w:val="both"/>
        <w:rPr>
          <w:ins w:id="15118" w:author="user" w:date="2012-02-29T15:17:00Z"/>
          <w:rFonts w:ascii="Calibri" w:hAnsi="Calibri" w:cs="Arial"/>
          <w:sz w:val="10"/>
          <w:szCs w:val="10"/>
        </w:rPr>
      </w:pPr>
    </w:p>
    <w:p w:rsidR="003F6CE9" w:rsidRPr="00347253" w:rsidRDefault="003F6CE9" w:rsidP="003F6CE9">
      <w:pPr>
        <w:autoSpaceDE w:val="0"/>
        <w:autoSpaceDN w:val="0"/>
        <w:adjustRightInd w:val="0"/>
        <w:spacing w:line="300" w:lineRule="auto"/>
        <w:jc w:val="both"/>
        <w:rPr>
          <w:ins w:id="15119" w:author="user" w:date="2012-02-29T15:17:00Z"/>
          <w:rFonts w:ascii="Calibri" w:hAnsi="Calibri" w:cs="Arial"/>
          <w:sz w:val="22"/>
          <w:szCs w:val="22"/>
        </w:rPr>
      </w:pPr>
      <w:ins w:id="15120" w:author="user" w:date="2012-02-29T15:17:00Z">
        <w:r w:rsidRPr="00347253">
          <w:rPr>
            <w:rFonts w:ascii="Calibri" w:hAnsi="Calibri" w:cs="Arial"/>
            <w:sz w:val="22"/>
            <w:szCs w:val="22"/>
          </w:rPr>
          <w:t xml:space="preserve">The proposed 220 kV Hetuda-Bharatpur Transmission Line is 72 km in length. The TL starts from existing Hetauda substation located at Hetauda Municipality Ward no 1 Chaukitole of Makwanpur district and terminates at the proposed Bharatpur   substation located at </w:t>
        </w:r>
        <w:smartTag w:uri="urn:schemas-microsoft-com:office:smarttags" w:element="place">
          <w:smartTag w:uri="urn:schemas-microsoft-com:office:smarttags" w:element="PlaceName">
            <w:r w:rsidRPr="00347253">
              <w:rPr>
                <w:rFonts w:ascii="Calibri" w:hAnsi="Calibri" w:cs="Arial"/>
                <w:sz w:val="22"/>
                <w:szCs w:val="22"/>
              </w:rPr>
              <w:t>Jaladevi</w:t>
            </w:r>
          </w:smartTag>
          <w:r w:rsidRPr="00347253">
            <w:rPr>
              <w:rFonts w:ascii="Calibri" w:hAnsi="Calibri" w:cs="Arial"/>
              <w:sz w:val="22"/>
              <w:szCs w:val="22"/>
            </w:rPr>
            <w:t xml:space="preserve"> </w:t>
          </w:r>
          <w:smartTag w:uri="urn:schemas-microsoft-com:office:smarttags" w:element="PlaceName">
            <w:r w:rsidRPr="00347253">
              <w:rPr>
                <w:rFonts w:ascii="Calibri" w:hAnsi="Calibri" w:cs="Arial"/>
                <w:sz w:val="22"/>
                <w:szCs w:val="22"/>
              </w:rPr>
              <w:t>Community</w:t>
            </w:r>
          </w:smartTag>
          <w:r w:rsidRPr="00347253">
            <w:rPr>
              <w:rFonts w:ascii="Calibri" w:hAnsi="Calibri" w:cs="Arial"/>
              <w:sz w:val="22"/>
              <w:szCs w:val="22"/>
            </w:rPr>
            <w:t xml:space="preserve"> </w:t>
          </w:r>
          <w:smartTag w:uri="urn:schemas-microsoft-com:office:smarttags" w:element="PlaceType">
            <w:r w:rsidRPr="00347253">
              <w:rPr>
                <w:rFonts w:ascii="Calibri" w:hAnsi="Calibri" w:cs="Arial"/>
                <w:sz w:val="22"/>
                <w:szCs w:val="22"/>
              </w:rPr>
              <w:t>Forest</w:t>
            </w:r>
          </w:smartTag>
        </w:smartTag>
        <w:r w:rsidRPr="00347253">
          <w:rPr>
            <w:rFonts w:ascii="Calibri" w:hAnsi="Calibri" w:cs="Arial"/>
            <w:sz w:val="22"/>
            <w:szCs w:val="22"/>
          </w:rPr>
          <w:t xml:space="preserve"> land at Bharatpur Municpality of Chitwan district.</w:t>
        </w:r>
        <w:r w:rsidRPr="00347253">
          <w:rPr>
            <w:rFonts w:ascii="Calibri" w:hAnsi="Calibri"/>
            <w:sz w:val="22"/>
            <w:szCs w:val="22"/>
          </w:rPr>
          <w:t xml:space="preserve"> Out of the total 72 km length of the transmission line, 56 km falls along forest and bushes including barren land, road, river etc and 16 km over the cultivated land. </w:t>
        </w:r>
      </w:ins>
    </w:p>
    <w:p w:rsidR="003F6CE9" w:rsidRPr="00347253" w:rsidRDefault="003F6CE9" w:rsidP="003F6CE9">
      <w:pPr>
        <w:spacing w:line="300" w:lineRule="auto"/>
        <w:jc w:val="both"/>
        <w:rPr>
          <w:ins w:id="15121" w:author="user" w:date="2012-02-29T15:17:00Z"/>
          <w:rFonts w:ascii="Calibri" w:hAnsi="Calibri" w:cs="Arial"/>
          <w:sz w:val="22"/>
          <w:szCs w:val="22"/>
        </w:rPr>
      </w:pPr>
      <w:ins w:id="15122" w:author="user" w:date="2012-02-29T15:17:00Z">
        <w:r w:rsidRPr="00347253">
          <w:rPr>
            <w:rFonts w:ascii="Calibri" w:hAnsi="Calibri" w:cs="Calibri"/>
            <w:sz w:val="22"/>
            <w:szCs w:val="22"/>
          </w:rPr>
          <w:t xml:space="preserve">The proposed alignment passes through 8 VDCs and one </w:t>
        </w:r>
        <w:smartTag w:uri="urn:schemas-microsoft-com:office:smarttags" w:element="PlaceType">
          <w:r w:rsidRPr="00347253">
            <w:rPr>
              <w:rFonts w:ascii="Calibri" w:hAnsi="Calibri" w:cs="Calibri"/>
              <w:sz w:val="22"/>
              <w:szCs w:val="22"/>
            </w:rPr>
            <w:t>municipality</w:t>
          </w:r>
        </w:smartTag>
        <w:r w:rsidRPr="00347253">
          <w:rPr>
            <w:rFonts w:ascii="Calibri" w:hAnsi="Calibri" w:cs="Calibri"/>
            <w:sz w:val="22"/>
            <w:szCs w:val="22"/>
          </w:rPr>
          <w:t xml:space="preserve"> of </w:t>
        </w:r>
        <w:smartTag w:uri="urn:schemas-microsoft-com:office:smarttags" w:element="PlaceName">
          <w:r w:rsidRPr="00347253">
            <w:rPr>
              <w:rFonts w:ascii="Calibri" w:hAnsi="Calibri" w:cs="Calibri"/>
              <w:sz w:val="22"/>
              <w:szCs w:val="22"/>
            </w:rPr>
            <w:t>Chitwan</w:t>
          </w:r>
        </w:smartTag>
        <w:r w:rsidRPr="00347253">
          <w:rPr>
            <w:rFonts w:ascii="Calibri" w:hAnsi="Calibri" w:cs="Calibri"/>
            <w:sz w:val="22"/>
            <w:szCs w:val="22"/>
          </w:rPr>
          <w:t xml:space="preserve"> district and 2 VDCs and one </w:t>
        </w:r>
        <w:smartTag w:uri="urn:schemas-microsoft-com:office:smarttags" w:element="place">
          <w:smartTag w:uri="urn:schemas-microsoft-com:office:smarttags" w:element="PlaceType">
            <w:r w:rsidRPr="00347253">
              <w:rPr>
                <w:rFonts w:ascii="Calibri" w:hAnsi="Calibri" w:cs="Calibri"/>
                <w:sz w:val="22"/>
                <w:szCs w:val="22"/>
              </w:rPr>
              <w:t>municipality</w:t>
            </w:r>
          </w:smartTag>
          <w:r w:rsidRPr="00347253">
            <w:rPr>
              <w:rFonts w:ascii="Calibri" w:hAnsi="Calibri" w:cs="Calibri"/>
              <w:sz w:val="22"/>
              <w:szCs w:val="22"/>
            </w:rPr>
            <w:t xml:space="preserve"> of </w:t>
          </w:r>
          <w:smartTag w:uri="urn:schemas-microsoft-com:office:smarttags" w:element="PlaceName">
            <w:r w:rsidRPr="00347253">
              <w:rPr>
                <w:rFonts w:ascii="Calibri" w:hAnsi="Calibri" w:cs="Calibri"/>
                <w:sz w:val="22"/>
                <w:szCs w:val="22"/>
              </w:rPr>
              <w:t>Makwanpur</w:t>
            </w:r>
          </w:smartTag>
        </w:smartTag>
        <w:r w:rsidRPr="00347253">
          <w:rPr>
            <w:rFonts w:ascii="Calibri" w:hAnsi="Calibri" w:cs="Calibri"/>
            <w:sz w:val="22"/>
            <w:szCs w:val="22"/>
          </w:rPr>
          <w:t xml:space="preserve"> districts.</w:t>
        </w:r>
      </w:ins>
    </w:p>
    <w:p w:rsidR="003F6CE9" w:rsidRPr="00347253" w:rsidRDefault="003F6CE9" w:rsidP="003F6CE9">
      <w:pPr>
        <w:autoSpaceDE w:val="0"/>
        <w:autoSpaceDN w:val="0"/>
        <w:adjustRightInd w:val="0"/>
        <w:spacing w:line="300" w:lineRule="auto"/>
        <w:jc w:val="both"/>
        <w:rPr>
          <w:ins w:id="15123" w:author="user" w:date="2012-02-29T15:17:00Z"/>
          <w:rFonts w:ascii="Calibri" w:hAnsi="Calibri" w:cs="Arial"/>
          <w:sz w:val="10"/>
          <w:szCs w:val="10"/>
        </w:rPr>
      </w:pPr>
    </w:p>
    <w:p w:rsidR="003F6CE9" w:rsidRPr="00347253" w:rsidRDefault="003F6CE9" w:rsidP="003F6CE9">
      <w:pPr>
        <w:autoSpaceDE w:val="0"/>
        <w:autoSpaceDN w:val="0"/>
        <w:adjustRightInd w:val="0"/>
        <w:spacing w:line="300" w:lineRule="auto"/>
        <w:jc w:val="both"/>
        <w:rPr>
          <w:ins w:id="15124" w:author="user" w:date="2012-02-29T15:17:00Z"/>
          <w:rFonts w:ascii="Calibri" w:hAnsi="Calibri" w:cs="Arial"/>
          <w:sz w:val="22"/>
          <w:szCs w:val="22"/>
        </w:rPr>
      </w:pPr>
      <w:ins w:id="15125" w:author="user" w:date="2012-02-29T15:17:00Z">
        <w:r w:rsidRPr="00347253">
          <w:rPr>
            <w:rFonts w:ascii="Calibri" w:hAnsi="Calibri" w:cs="Arial"/>
            <w:sz w:val="22"/>
            <w:szCs w:val="22"/>
          </w:rPr>
          <w:t xml:space="preserve">The Social Impact Assessment (SIA) of the proposed project has been conducted based on field survey and review of secondary information. This SIA report is an outcome of the study conducted adhering to the existing acts, rules, regulations and guidelines pertinent to the study. </w:t>
        </w:r>
      </w:ins>
    </w:p>
    <w:p w:rsidR="003F6CE9" w:rsidRPr="00347253" w:rsidRDefault="003F6CE9" w:rsidP="003F6CE9">
      <w:pPr>
        <w:autoSpaceDE w:val="0"/>
        <w:autoSpaceDN w:val="0"/>
        <w:adjustRightInd w:val="0"/>
        <w:spacing w:line="300" w:lineRule="auto"/>
        <w:jc w:val="both"/>
        <w:rPr>
          <w:ins w:id="15126" w:author="user" w:date="2012-02-29T15:17:00Z"/>
          <w:rFonts w:ascii="Calibri" w:hAnsi="Calibri" w:cs="Arial"/>
          <w:sz w:val="10"/>
          <w:szCs w:val="10"/>
        </w:rPr>
      </w:pPr>
    </w:p>
    <w:p w:rsidR="003F6CE9" w:rsidRPr="00347253" w:rsidRDefault="003F6CE9" w:rsidP="003F6CE9">
      <w:pPr>
        <w:autoSpaceDE w:val="0"/>
        <w:autoSpaceDN w:val="0"/>
        <w:adjustRightInd w:val="0"/>
        <w:spacing w:line="300" w:lineRule="auto"/>
        <w:jc w:val="both"/>
        <w:rPr>
          <w:ins w:id="15127" w:author="user" w:date="2012-02-29T15:17:00Z"/>
          <w:rFonts w:ascii="Calibri" w:hAnsi="Calibri" w:cs="Arial"/>
          <w:sz w:val="22"/>
          <w:szCs w:val="22"/>
        </w:rPr>
      </w:pPr>
      <w:ins w:id="15128" w:author="user" w:date="2012-02-29T15:17:00Z">
        <w:r w:rsidRPr="00347253">
          <w:rPr>
            <w:rFonts w:ascii="Calibri" w:hAnsi="Calibri" w:cs="Arial"/>
            <w:sz w:val="22"/>
            <w:szCs w:val="22"/>
          </w:rPr>
          <w:t xml:space="preserve">The major socioeconomic and cultural environmental impact includes acquisition of 6.90 ha cultivated land owned by 47 households (42 Tower Foundation and 5 Substation), relocation of 115 houses and 56 cowsheds owned by 114 households of 2 districts, removal of 230 private trees, impact on school compound and 5 religious structures, loss of standing crop,  land use restrictions in RoW and occupational safety. </w:t>
        </w:r>
      </w:ins>
    </w:p>
    <w:p w:rsidR="003F6CE9" w:rsidRPr="00347253" w:rsidRDefault="003F6CE9" w:rsidP="003F6CE9">
      <w:pPr>
        <w:autoSpaceDE w:val="0"/>
        <w:autoSpaceDN w:val="0"/>
        <w:adjustRightInd w:val="0"/>
        <w:spacing w:line="300" w:lineRule="auto"/>
        <w:jc w:val="both"/>
        <w:rPr>
          <w:ins w:id="15129" w:author="user" w:date="2012-02-29T15:17:00Z"/>
          <w:rFonts w:ascii="Calibri" w:hAnsi="Calibri" w:cs="Arial"/>
          <w:sz w:val="10"/>
          <w:szCs w:val="10"/>
        </w:rPr>
      </w:pPr>
    </w:p>
    <w:p w:rsidR="003F6CE9" w:rsidRPr="00347253" w:rsidRDefault="003F6CE9" w:rsidP="003F6CE9">
      <w:pPr>
        <w:autoSpaceDE w:val="0"/>
        <w:autoSpaceDN w:val="0"/>
        <w:adjustRightInd w:val="0"/>
        <w:spacing w:line="300" w:lineRule="auto"/>
        <w:jc w:val="both"/>
        <w:rPr>
          <w:ins w:id="15130" w:author="user" w:date="2012-02-29T15:17:00Z"/>
          <w:rFonts w:ascii="Calibri" w:hAnsi="Calibri" w:cs="Arial"/>
          <w:sz w:val="22"/>
          <w:szCs w:val="22"/>
        </w:rPr>
      </w:pPr>
      <w:ins w:id="15131" w:author="user" w:date="2012-02-29T15:17:00Z">
        <w:r w:rsidRPr="00347253">
          <w:rPr>
            <w:rFonts w:ascii="Calibri" w:hAnsi="Calibri" w:cs="Arial"/>
            <w:sz w:val="22"/>
            <w:szCs w:val="22"/>
          </w:rPr>
          <w:t xml:space="preserve">Considering the size of the project and its national importance the social adverse impacts of the project are minimal. Proper mitigation and enhancement measures have been proposed to mitigate the identified adverse social impacts and enhancement measures to maximize the project benefits. Likewise community support program has been proposed to develop cordial relation with local people for smooth implementation of the project.  </w:t>
        </w:r>
      </w:ins>
    </w:p>
    <w:p w:rsidR="003F6CE9" w:rsidRPr="00347253" w:rsidRDefault="003F6CE9" w:rsidP="003F6CE9">
      <w:pPr>
        <w:autoSpaceDE w:val="0"/>
        <w:autoSpaceDN w:val="0"/>
        <w:adjustRightInd w:val="0"/>
        <w:spacing w:line="300" w:lineRule="auto"/>
        <w:jc w:val="both"/>
        <w:rPr>
          <w:ins w:id="15132" w:author="user" w:date="2012-02-29T15:17:00Z"/>
          <w:rFonts w:ascii="Calibri" w:hAnsi="Calibri" w:cs="Arial"/>
          <w:sz w:val="22"/>
          <w:szCs w:val="22"/>
        </w:rPr>
      </w:pPr>
    </w:p>
    <w:p w:rsidR="003F6CE9" w:rsidRPr="00347253" w:rsidRDefault="003F6CE9" w:rsidP="003F6CE9">
      <w:pPr>
        <w:autoSpaceDE w:val="0"/>
        <w:autoSpaceDN w:val="0"/>
        <w:adjustRightInd w:val="0"/>
        <w:spacing w:line="300" w:lineRule="auto"/>
        <w:jc w:val="both"/>
        <w:rPr>
          <w:ins w:id="15133" w:author="user" w:date="2012-02-29T15:17:00Z"/>
          <w:rFonts w:ascii="Calibri" w:hAnsi="Calibri" w:cs="Arial"/>
          <w:sz w:val="22"/>
          <w:szCs w:val="22"/>
        </w:rPr>
      </w:pPr>
      <w:ins w:id="15134" w:author="user" w:date="2012-02-29T15:17:00Z">
        <w:r w:rsidRPr="00347253">
          <w:rPr>
            <w:rFonts w:ascii="Calibri" w:hAnsi="Calibri" w:cs="Arial"/>
            <w:sz w:val="22"/>
            <w:szCs w:val="22"/>
          </w:rPr>
          <w:t xml:space="preserve">Therefore, the study concludes that implementation of the proposed project is socially feasible and there are no major social impacts that could not mitigated or minimized. </w:t>
        </w:r>
      </w:ins>
    </w:p>
    <w:p w:rsidR="003F6CE9" w:rsidRPr="00347253" w:rsidRDefault="003F6CE9" w:rsidP="003F6CE9">
      <w:pPr>
        <w:spacing w:line="300" w:lineRule="auto"/>
        <w:rPr>
          <w:ins w:id="15135" w:author="user" w:date="2012-02-29T15:17:00Z"/>
          <w:rFonts w:ascii="Calibri" w:hAnsi="Calibri"/>
          <w:sz w:val="22"/>
          <w:szCs w:val="22"/>
        </w:rPr>
      </w:pPr>
    </w:p>
    <w:p w:rsidR="00363525" w:rsidRPr="00845742" w:rsidRDefault="00363525" w:rsidP="00D65048">
      <w:pPr>
        <w:spacing w:line="300" w:lineRule="auto"/>
        <w:rPr>
          <w:sz w:val="22"/>
          <w:szCs w:val="22"/>
        </w:rPr>
      </w:pPr>
    </w:p>
    <w:sectPr w:rsidR="00363525" w:rsidRPr="00845742" w:rsidSect="005A1FDF">
      <w:headerReference w:type="default" r:id="rId13"/>
      <w:footerReference w:type="even" r:id="rId14"/>
      <w:footerReference w:type="default" r:id="rId15"/>
      <w:pgSz w:w="11909" w:h="16834"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17F8" w:rsidRDefault="003517F8">
      <w:r>
        <w:separator/>
      </w:r>
    </w:p>
  </w:endnote>
  <w:endnote w:type="continuationSeparator" w:id="1">
    <w:p w:rsidR="003517F8" w:rsidRDefault="003517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Bold">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GillSansMT">
    <w:panose1 w:val="00000000000000000000"/>
    <w:charset w:val="00"/>
    <w:family w:val="swiss"/>
    <w:notTrueType/>
    <w:pitch w:val="default"/>
    <w:sig w:usb0="00000003" w:usb1="00000000" w:usb2="00000000" w:usb3="00000000" w:csb0="00000001" w:csb1="00000000"/>
  </w:font>
  <w:font w:name="SymbolMT">
    <w:altName w:val="MS Mincho"/>
    <w:panose1 w:val="00000000000000000000"/>
    <w:charset w:val="80"/>
    <w:family w:val="auto"/>
    <w:notTrueType/>
    <w:pitch w:val="default"/>
    <w:sig w:usb0="00000001" w:usb1="08070000" w:usb2="00000010" w:usb3="00000000" w:csb0="00020000" w:csb1="00000000"/>
  </w:font>
  <w:font w:name="GillSansMT-Bold">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B80" w:rsidRDefault="00592B80" w:rsidP="0074335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92B80" w:rsidRDefault="00592B8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ustomXmlInsRangeStart w:id="13552" w:author="user" w:date="2012-03-01T11:45:00Z"/>
  <w:sdt>
    <w:sdtPr>
      <w:id w:val="640634"/>
      <w:docPartObj>
        <w:docPartGallery w:val="Page Numbers (Bottom of Page)"/>
        <w:docPartUnique/>
      </w:docPartObj>
    </w:sdtPr>
    <w:sdtEndPr>
      <w:rPr>
        <w:sz w:val="20"/>
        <w:szCs w:val="20"/>
        <w:rPrChange w:id="13553" w:author="Unknown">
          <w:rPr>
            <w:rStyle w:val="Normal"/>
          </w:rPr>
        </w:rPrChange>
      </w:rPr>
    </w:sdtEndPr>
    <w:sdtContent>
      <w:customXmlInsRangeEnd w:id="13552"/>
      <w:p w:rsidR="00592B80" w:rsidRPr="00DB1747" w:rsidRDefault="00592B80" w:rsidP="00DB1747">
        <w:pPr>
          <w:pStyle w:val="Footer"/>
          <w:pBdr>
            <w:top w:val="single" w:sz="4" w:space="1" w:color="auto"/>
          </w:pBdr>
          <w:rPr>
            <w:ins w:id="13554" w:author="user" w:date="2012-03-01T11:45:00Z"/>
            <w:sz w:val="20"/>
            <w:szCs w:val="20"/>
            <w:rPrChange w:id="13555" w:author="user" w:date="2012-03-01T11:46:00Z">
              <w:rPr>
                <w:ins w:id="13556" w:author="user" w:date="2012-03-01T11:45:00Z"/>
              </w:rPr>
            </w:rPrChange>
          </w:rPr>
          <w:pPrChange w:id="13557" w:author="user" w:date="2012-03-01T11:46:00Z">
            <w:pPr>
              <w:pStyle w:val="Footer"/>
              <w:jc w:val="center"/>
            </w:pPr>
          </w:pPrChange>
        </w:pPr>
        <w:ins w:id="13558" w:author="user" w:date="2012-03-01T11:46:00Z">
          <w:r w:rsidRPr="00DB1747">
            <w:rPr>
              <w:sz w:val="20"/>
              <w:szCs w:val="20"/>
              <w:rPrChange w:id="13559" w:author="user" w:date="2012-03-01T11:47:00Z">
                <w:rPr/>
              </w:rPrChange>
            </w:rPr>
            <w:t>NEA ESSD</w:t>
          </w:r>
          <w:r>
            <w:tab/>
          </w:r>
        </w:ins>
        <w:ins w:id="13560" w:author="user" w:date="2012-03-01T11:45:00Z">
          <w:r w:rsidRPr="00DB1747">
            <w:rPr>
              <w:sz w:val="20"/>
              <w:szCs w:val="20"/>
              <w:rPrChange w:id="13561" w:author="user" w:date="2012-03-01T11:46:00Z">
                <w:rPr/>
              </w:rPrChange>
            </w:rPr>
            <w:fldChar w:fldCharType="begin"/>
          </w:r>
          <w:r w:rsidRPr="00DB1747">
            <w:rPr>
              <w:sz w:val="20"/>
              <w:szCs w:val="20"/>
              <w:rPrChange w:id="13562" w:author="user" w:date="2012-03-01T11:46:00Z">
                <w:rPr/>
              </w:rPrChange>
            </w:rPr>
            <w:instrText xml:space="preserve"> PAGE   \* MERGEFORMAT </w:instrText>
          </w:r>
          <w:r w:rsidRPr="00DB1747">
            <w:rPr>
              <w:sz w:val="20"/>
              <w:szCs w:val="20"/>
              <w:rPrChange w:id="13563" w:author="user" w:date="2012-03-01T11:46:00Z">
                <w:rPr/>
              </w:rPrChange>
            </w:rPr>
            <w:fldChar w:fldCharType="separate"/>
          </w:r>
        </w:ins>
        <w:r w:rsidR="008111C6">
          <w:rPr>
            <w:noProof/>
            <w:sz w:val="20"/>
            <w:szCs w:val="20"/>
          </w:rPr>
          <w:t>89</w:t>
        </w:r>
        <w:ins w:id="13564" w:author="user" w:date="2012-03-01T11:45:00Z">
          <w:r w:rsidRPr="00DB1747">
            <w:rPr>
              <w:sz w:val="20"/>
              <w:szCs w:val="20"/>
              <w:rPrChange w:id="13565" w:author="user" w:date="2012-03-01T11:46:00Z">
                <w:rPr/>
              </w:rPrChange>
            </w:rPr>
            <w:fldChar w:fldCharType="end"/>
          </w:r>
        </w:ins>
      </w:p>
    </w:sdtContent>
    <w:customXmlInsRangeStart w:id="13566" w:author="user" w:date="2012-03-01T11:45:00Z"/>
  </w:sdt>
  <w:customXmlInsRangeEnd w:id="13566"/>
  <w:p w:rsidR="00592B80" w:rsidRPr="00DB1747" w:rsidRDefault="00592B80">
    <w:pPr>
      <w:pStyle w:val="Footer"/>
      <w:rPr>
        <w:rPrChange w:id="13567" w:author="user" w:date="2012-03-01T11:47:00Z">
          <w:rPr/>
        </w:rPrChange>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B80" w:rsidRDefault="00592B80" w:rsidP="0040082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92B80" w:rsidRDefault="00592B80">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B80" w:rsidRPr="00400828" w:rsidDel="007A3470" w:rsidRDefault="00592B80" w:rsidP="00400828">
    <w:pPr>
      <w:pStyle w:val="Footer"/>
      <w:framePr w:wrap="around" w:vAnchor="text" w:hAnchor="margin" w:xAlign="center" w:y="1"/>
      <w:rPr>
        <w:del w:id="14416" w:author="user" w:date="2012-02-29T14:46:00Z"/>
        <w:rStyle w:val="PageNumber"/>
        <w:rFonts w:ascii="Calibri" w:hAnsi="Calibri"/>
        <w:sz w:val="18"/>
        <w:szCs w:val="18"/>
      </w:rPr>
    </w:pPr>
    <w:del w:id="14417" w:author="user" w:date="2012-02-29T14:46:00Z">
      <w:r w:rsidDel="007A3470">
        <w:rPr>
          <w:rStyle w:val="PageNumber"/>
          <w:rFonts w:ascii="Calibri" w:hAnsi="Calibri"/>
          <w:sz w:val="18"/>
          <w:szCs w:val="18"/>
        </w:rPr>
        <w:delText>1-</w:delText>
      </w:r>
      <w:r w:rsidRPr="00400828" w:rsidDel="007A3470">
        <w:rPr>
          <w:rStyle w:val="PageNumber"/>
          <w:rFonts w:ascii="Calibri" w:hAnsi="Calibri"/>
          <w:sz w:val="18"/>
          <w:szCs w:val="18"/>
        </w:rPr>
        <w:fldChar w:fldCharType="begin"/>
      </w:r>
      <w:r w:rsidRPr="00400828" w:rsidDel="007A3470">
        <w:rPr>
          <w:rStyle w:val="PageNumber"/>
          <w:rFonts w:ascii="Calibri" w:hAnsi="Calibri"/>
          <w:sz w:val="18"/>
          <w:szCs w:val="18"/>
        </w:rPr>
        <w:delInstrText xml:space="preserve">PAGE  </w:delInstrText>
      </w:r>
      <w:r w:rsidRPr="00400828" w:rsidDel="007A3470">
        <w:rPr>
          <w:rStyle w:val="PageNumber"/>
          <w:rFonts w:ascii="Calibri" w:hAnsi="Calibri"/>
          <w:sz w:val="18"/>
          <w:szCs w:val="18"/>
        </w:rPr>
        <w:fldChar w:fldCharType="separate"/>
      </w:r>
      <w:r w:rsidDel="007A3470">
        <w:rPr>
          <w:rStyle w:val="PageNumber"/>
          <w:rFonts w:ascii="Calibri" w:hAnsi="Calibri"/>
          <w:noProof/>
          <w:sz w:val="18"/>
          <w:szCs w:val="18"/>
        </w:rPr>
        <w:delText>2</w:delText>
      </w:r>
      <w:r w:rsidRPr="00400828" w:rsidDel="007A3470">
        <w:rPr>
          <w:rStyle w:val="PageNumber"/>
          <w:rFonts w:ascii="Calibri" w:hAnsi="Calibri"/>
          <w:sz w:val="18"/>
          <w:szCs w:val="18"/>
        </w:rPr>
        <w:fldChar w:fldCharType="end"/>
      </w:r>
    </w:del>
  </w:p>
  <w:p w:rsidR="00592B80" w:rsidRDefault="00592B80" w:rsidP="00A66C71">
    <w:pPr>
      <w:pStyle w:val="Footer"/>
      <w:pBdr>
        <w:top w:val="single" w:sz="4" w:space="1" w:color="auto"/>
      </w:pBdr>
      <w:tabs>
        <w:tab w:val="clear" w:pos="8640"/>
        <w:tab w:val="right" w:pos="9270"/>
      </w:tabs>
      <w:rPr>
        <w:rFonts w:ascii="Calibri" w:hAnsi="Calibri"/>
        <w:i/>
        <w:iCs/>
        <w:sz w:val="18"/>
        <w:szCs w:val="18"/>
      </w:rPr>
      <w:pPrChange w:id="14418" w:author="user" w:date="2012-02-29T14:47:00Z">
        <w:pPr>
          <w:pStyle w:val="Footer"/>
          <w:pBdr>
            <w:top w:val="single" w:sz="4" w:space="1" w:color="auto"/>
          </w:pBdr>
        </w:pPr>
      </w:pPrChange>
    </w:pPr>
    <w:r w:rsidRPr="00400828">
      <w:rPr>
        <w:rFonts w:ascii="Calibri" w:hAnsi="Calibri"/>
        <w:i/>
        <w:iCs/>
        <w:sz w:val="18"/>
        <w:szCs w:val="18"/>
      </w:rPr>
      <w:t>NEA-ESSD</w:t>
    </w:r>
    <w:ins w:id="14419" w:author="user" w:date="2012-02-29T14:47:00Z">
      <w:r>
        <w:rPr>
          <w:rFonts w:ascii="Calibri" w:hAnsi="Calibri"/>
          <w:i/>
          <w:iCs/>
          <w:sz w:val="18"/>
          <w:szCs w:val="18"/>
        </w:rPr>
        <w:tab/>
      </w:r>
      <w:r>
        <w:rPr>
          <w:rFonts w:ascii="Calibri" w:hAnsi="Calibri"/>
          <w:i/>
          <w:iCs/>
          <w:sz w:val="18"/>
          <w:szCs w:val="18"/>
        </w:rPr>
        <w:tab/>
      </w:r>
    </w:ins>
    <w:ins w:id="14420" w:author="user" w:date="2012-02-29T15:11:00Z">
      <w:r>
        <w:rPr>
          <w:rFonts w:ascii="Calibri" w:hAnsi="Calibri"/>
          <w:i/>
          <w:iCs/>
          <w:sz w:val="18"/>
          <w:szCs w:val="18"/>
        </w:rPr>
        <w:tab/>
      </w:r>
      <w:r>
        <w:rPr>
          <w:rFonts w:ascii="Calibri" w:hAnsi="Calibri"/>
          <w:i/>
          <w:iCs/>
          <w:sz w:val="18"/>
          <w:szCs w:val="18"/>
        </w:rPr>
        <w:tab/>
      </w:r>
      <w:r>
        <w:rPr>
          <w:rFonts w:ascii="Calibri" w:hAnsi="Calibri"/>
          <w:i/>
          <w:iCs/>
          <w:sz w:val="18"/>
          <w:szCs w:val="18"/>
        </w:rPr>
        <w:tab/>
      </w:r>
      <w:r>
        <w:rPr>
          <w:rFonts w:ascii="Calibri" w:hAnsi="Calibri"/>
          <w:i/>
          <w:iCs/>
          <w:sz w:val="18"/>
          <w:szCs w:val="18"/>
        </w:rPr>
        <w:tab/>
      </w:r>
      <w:r>
        <w:rPr>
          <w:rFonts w:ascii="Calibri" w:hAnsi="Calibri"/>
          <w:i/>
          <w:iCs/>
          <w:sz w:val="18"/>
          <w:szCs w:val="18"/>
        </w:rPr>
        <w:tab/>
      </w:r>
      <w:r>
        <w:rPr>
          <w:rFonts w:ascii="Calibri" w:hAnsi="Calibri"/>
          <w:i/>
          <w:iCs/>
          <w:sz w:val="18"/>
          <w:szCs w:val="18"/>
        </w:rPr>
        <w:tab/>
      </w:r>
    </w:ins>
    <w:ins w:id="14421" w:author="user" w:date="2012-02-29T14:47:00Z">
      <w:r>
        <w:rPr>
          <w:rFonts w:ascii="Calibri" w:hAnsi="Calibri"/>
          <w:i/>
          <w:iCs/>
          <w:sz w:val="18"/>
          <w:szCs w:val="18"/>
        </w:rPr>
        <w:t>NEA</w:t>
      </w:r>
    </w:ins>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B80" w:rsidRDefault="00592B80" w:rsidP="005A1FD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92B80" w:rsidRDefault="00592B80">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B80" w:rsidRDefault="00592B80">
    <w:pPr>
      <w:pStyle w:val="Footer"/>
      <w:pBdr>
        <w:top w:val="single" w:sz="4" w:space="1" w:color="auto"/>
      </w:pBdr>
      <w:rPr>
        <w:ins w:id="15137" w:author="user" w:date="2012-02-29T15:18:00Z"/>
        <w:sz w:val="20"/>
        <w:szCs w:val="20"/>
        <w:rPrChange w:id="15138" w:author="user" w:date="2012-02-29T15:19:00Z">
          <w:rPr>
            <w:ins w:id="15139" w:author="user" w:date="2012-02-29T15:18:00Z"/>
          </w:rPr>
        </w:rPrChange>
      </w:rPr>
      <w:pPrChange w:id="15140" w:author="user" w:date="2012-02-29T15:19:00Z">
        <w:pPr>
          <w:pStyle w:val="Footer"/>
          <w:jc w:val="center"/>
        </w:pPr>
      </w:pPrChange>
    </w:pPr>
    <w:ins w:id="15141" w:author="user" w:date="2012-02-29T15:19:00Z">
      <w:r w:rsidRPr="00A66C71">
        <w:rPr>
          <w:rFonts w:ascii="Calibri" w:hAnsi="Calibri"/>
          <w:i/>
          <w:iCs/>
          <w:sz w:val="18"/>
          <w:szCs w:val="18"/>
          <w:rPrChange w:id="15142" w:author="user" w:date="2012-02-29T15:19:00Z">
            <w:rPr/>
          </w:rPrChange>
        </w:rPr>
        <w:t>NEA-ESSD</w:t>
      </w:r>
      <w:r>
        <w:rPr>
          <w:rFonts w:ascii="Calibri" w:hAnsi="Calibri"/>
          <w:i/>
          <w:iCs/>
          <w:sz w:val="18"/>
          <w:szCs w:val="18"/>
        </w:rPr>
        <w:tab/>
      </w:r>
    </w:ins>
    <w:ins w:id="15143" w:author="user" w:date="2012-02-29T15:18:00Z">
      <w:r w:rsidRPr="00A66C71">
        <w:rPr>
          <w:sz w:val="20"/>
          <w:szCs w:val="20"/>
          <w:rPrChange w:id="15144" w:author="user" w:date="2012-02-29T15:19:00Z">
            <w:rPr/>
          </w:rPrChange>
        </w:rPr>
        <w:fldChar w:fldCharType="begin"/>
      </w:r>
      <w:r w:rsidRPr="00A66C71">
        <w:rPr>
          <w:sz w:val="20"/>
          <w:szCs w:val="20"/>
          <w:rPrChange w:id="15145" w:author="user" w:date="2012-02-29T15:19:00Z">
            <w:rPr/>
          </w:rPrChange>
        </w:rPr>
        <w:instrText xml:space="preserve"> PAGE   \* MERGEFORMAT </w:instrText>
      </w:r>
      <w:r w:rsidRPr="00A66C71">
        <w:rPr>
          <w:sz w:val="20"/>
          <w:szCs w:val="20"/>
          <w:rPrChange w:id="15146" w:author="user" w:date="2012-02-29T15:19:00Z">
            <w:rPr/>
          </w:rPrChange>
        </w:rPr>
        <w:fldChar w:fldCharType="separate"/>
      </w:r>
    </w:ins>
    <w:r w:rsidR="008111C6">
      <w:rPr>
        <w:noProof/>
        <w:sz w:val="20"/>
        <w:szCs w:val="20"/>
      </w:rPr>
      <w:t>98</w:t>
    </w:r>
    <w:ins w:id="15147" w:author="user" w:date="2012-02-29T15:18:00Z">
      <w:r w:rsidRPr="00A66C71">
        <w:rPr>
          <w:sz w:val="20"/>
          <w:szCs w:val="20"/>
          <w:rPrChange w:id="15148" w:author="user" w:date="2012-02-29T15:19:00Z">
            <w:rPr/>
          </w:rPrChange>
        </w:rPr>
        <w:fldChar w:fldCharType="end"/>
      </w:r>
      <w:r>
        <w:rPr>
          <w:sz w:val="20"/>
          <w:szCs w:val="20"/>
        </w:rPr>
      </w:r>
    </w:ins>
  </w:p>
  <w:p w:rsidR="00592B80" w:rsidRDefault="00592B8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17F8" w:rsidRDefault="003517F8">
      <w:r>
        <w:separator/>
      </w:r>
    </w:p>
  </w:footnote>
  <w:footnote w:type="continuationSeparator" w:id="1">
    <w:p w:rsidR="003517F8" w:rsidRDefault="003517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B80" w:rsidRPr="00400828" w:rsidRDefault="00592B80" w:rsidP="0074335E">
    <w:pPr>
      <w:pStyle w:val="Header"/>
      <w:tabs>
        <w:tab w:val="clear" w:pos="8640"/>
        <w:tab w:val="right" w:pos="9000"/>
      </w:tabs>
      <w:rPr>
        <w:rFonts w:ascii="Calibri" w:hAnsi="Calibri"/>
        <w:i/>
        <w:iCs/>
        <w:sz w:val="18"/>
        <w:szCs w:val="18"/>
        <w:u w:val="single"/>
      </w:rPr>
    </w:pPr>
    <w:r w:rsidRPr="00400828">
      <w:rPr>
        <w:rFonts w:ascii="Calibri" w:hAnsi="Calibri"/>
        <w:i/>
        <w:iCs/>
        <w:sz w:val="18"/>
        <w:szCs w:val="18"/>
        <w:u w:val="single"/>
      </w:rPr>
      <w:t xml:space="preserve">Hetauda- Bharatpur 220 </w:t>
    </w:r>
    <w:r>
      <w:rPr>
        <w:rFonts w:ascii="Calibri" w:hAnsi="Calibri"/>
        <w:i/>
        <w:iCs/>
        <w:sz w:val="18"/>
        <w:szCs w:val="18"/>
        <w:u w:val="single"/>
      </w:rPr>
      <w:t>kV</w:t>
    </w:r>
    <w:r w:rsidRPr="00400828">
      <w:rPr>
        <w:rFonts w:ascii="Calibri" w:hAnsi="Calibri"/>
        <w:i/>
        <w:iCs/>
        <w:sz w:val="18"/>
        <w:szCs w:val="18"/>
        <w:u w:val="single"/>
      </w:rPr>
      <w:t xml:space="preserve"> T/L Project</w:t>
    </w:r>
    <w:r w:rsidRPr="00400828">
      <w:rPr>
        <w:rFonts w:ascii="Calibri" w:hAnsi="Calibri"/>
        <w:i/>
        <w:iCs/>
        <w:sz w:val="18"/>
        <w:szCs w:val="18"/>
        <w:u w:val="single"/>
      </w:rPr>
      <w:tab/>
    </w:r>
    <w:r>
      <w:rPr>
        <w:rFonts w:ascii="Calibri" w:hAnsi="Calibri"/>
        <w:i/>
        <w:iCs/>
        <w:sz w:val="18"/>
        <w:szCs w:val="18"/>
        <w:u w:val="single"/>
      </w:rPr>
      <w:tab/>
    </w:r>
    <w:del w:id="13551" w:author="user" w:date="2012-03-01T11:44:00Z">
      <w:r w:rsidDel="00DB1747">
        <w:rPr>
          <w:rFonts w:ascii="Calibri" w:hAnsi="Calibri"/>
          <w:i/>
          <w:iCs/>
          <w:sz w:val="18"/>
          <w:szCs w:val="18"/>
          <w:u w:val="single"/>
        </w:rPr>
        <w:delText xml:space="preserve">Draft </w:delText>
      </w:r>
    </w:del>
    <w:r w:rsidRPr="00400828">
      <w:rPr>
        <w:rFonts w:ascii="Calibri" w:hAnsi="Calibri"/>
        <w:i/>
        <w:iCs/>
        <w:sz w:val="18"/>
        <w:szCs w:val="18"/>
        <w:u w:val="single"/>
      </w:rPr>
      <w:t>SIA Report</w:t>
    </w:r>
  </w:p>
  <w:p w:rsidR="00592B80" w:rsidRDefault="00592B80" w:rsidP="0074335E">
    <w:pPr>
      <w:pStyle w:val="Header"/>
      <w:tabs>
        <w:tab w:val="right" w:pos="9000"/>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B80" w:rsidRDefault="00592B80" w:rsidP="00A66C71">
    <w:pPr>
      <w:pStyle w:val="Header"/>
      <w:tabs>
        <w:tab w:val="clear" w:pos="8640"/>
        <w:tab w:val="right" w:pos="9360"/>
      </w:tabs>
      <w:rPr>
        <w:rFonts w:ascii="Calibri" w:hAnsi="Calibri"/>
        <w:i/>
        <w:iCs/>
        <w:sz w:val="18"/>
        <w:szCs w:val="18"/>
        <w:u w:val="single"/>
      </w:rPr>
      <w:pPrChange w:id="14413" w:author="HP" w:date="2012-01-19T14:10:00Z">
        <w:pPr>
          <w:pStyle w:val="Header"/>
        </w:pPr>
      </w:pPrChange>
    </w:pPr>
    <w:r w:rsidRPr="00400828">
      <w:rPr>
        <w:rFonts w:ascii="Calibri" w:hAnsi="Calibri"/>
        <w:i/>
        <w:iCs/>
        <w:sz w:val="18"/>
        <w:szCs w:val="18"/>
        <w:u w:val="single"/>
      </w:rPr>
      <w:t xml:space="preserve">Hetauda- Bharatpur 220 </w:t>
    </w:r>
    <w:r>
      <w:rPr>
        <w:rFonts w:ascii="Calibri" w:hAnsi="Calibri"/>
        <w:i/>
        <w:iCs/>
        <w:sz w:val="18"/>
        <w:szCs w:val="18"/>
        <w:u w:val="single"/>
      </w:rPr>
      <w:t>kV</w:t>
    </w:r>
    <w:r w:rsidRPr="00400828">
      <w:rPr>
        <w:rFonts w:ascii="Calibri" w:hAnsi="Calibri"/>
        <w:i/>
        <w:iCs/>
        <w:sz w:val="18"/>
        <w:szCs w:val="18"/>
        <w:u w:val="single"/>
      </w:rPr>
      <w:t xml:space="preserve"> T/L Project</w:t>
    </w:r>
    <w:r w:rsidRPr="00400828">
      <w:rPr>
        <w:rFonts w:ascii="Calibri" w:hAnsi="Calibri"/>
        <w:i/>
        <w:iCs/>
        <w:sz w:val="18"/>
        <w:szCs w:val="18"/>
        <w:u w:val="single"/>
      </w:rPr>
      <w:tab/>
    </w:r>
    <w:r w:rsidRPr="00400828">
      <w:rPr>
        <w:rFonts w:ascii="Calibri" w:hAnsi="Calibri"/>
        <w:i/>
        <w:iCs/>
        <w:sz w:val="18"/>
        <w:szCs w:val="18"/>
        <w:u w:val="single"/>
      </w:rPr>
      <w:tab/>
    </w:r>
    <w:ins w:id="14414" w:author="user" w:date="2012-03-01T12:00:00Z">
      <w:r w:rsidR="003C2D56">
        <w:rPr>
          <w:rFonts w:ascii="Calibri" w:hAnsi="Calibri"/>
          <w:i/>
          <w:iCs/>
          <w:sz w:val="18"/>
          <w:szCs w:val="18"/>
          <w:u w:val="single"/>
        </w:rPr>
        <w:tab/>
      </w:r>
      <w:r w:rsidR="003C2D56">
        <w:rPr>
          <w:rFonts w:ascii="Calibri" w:hAnsi="Calibri"/>
          <w:i/>
          <w:iCs/>
          <w:sz w:val="18"/>
          <w:szCs w:val="18"/>
          <w:u w:val="single"/>
        </w:rPr>
        <w:tab/>
      </w:r>
      <w:r w:rsidR="003C2D56">
        <w:rPr>
          <w:rFonts w:ascii="Calibri" w:hAnsi="Calibri"/>
          <w:i/>
          <w:iCs/>
          <w:sz w:val="18"/>
          <w:szCs w:val="18"/>
          <w:u w:val="single"/>
        </w:rPr>
        <w:tab/>
      </w:r>
      <w:r w:rsidR="003C2D56">
        <w:rPr>
          <w:rFonts w:ascii="Calibri" w:hAnsi="Calibri"/>
          <w:i/>
          <w:iCs/>
          <w:sz w:val="18"/>
          <w:szCs w:val="18"/>
          <w:u w:val="single"/>
        </w:rPr>
        <w:tab/>
      </w:r>
      <w:r w:rsidR="003C2D56">
        <w:rPr>
          <w:rFonts w:ascii="Calibri" w:hAnsi="Calibri"/>
          <w:i/>
          <w:iCs/>
          <w:sz w:val="18"/>
          <w:szCs w:val="18"/>
          <w:u w:val="single"/>
        </w:rPr>
        <w:tab/>
      </w:r>
    </w:ins>
    <w:del w:id="14415" w:author="user" w:date="2012-02-29T14:47:00Z">
      <w:r w:rsidDel="007A3470">
        <w:rPr>
          <w:rFonts w:ascii="Calibri" w:hAnsi="Calibri"/>
          <w:i/>
          <w:iCs/>
          <w:sz w:val="18"/>
          <w:szCs w:val="18"/>
          <w:u w:val="single"/>
        </w:rPr>
        <w:delText xml:space="preserve">Draft </w:delText>
      </w:r>
    </w:del>
    <w:r w:rsidRPr="00400828">
      <w:rPr>
        <w:rFonts w:ascii="Calibri" w:hAnsi="Calibri"/>
        <w:i/>
        <w:iCs/>
        <w:sz w:val="18"/>
        <w:szCs w:val="18"/>
        <w:u w:val="single"/>
      </w:rPr>
      <w:t>SIA Report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B80" w:rsidRPr="00400828" w:rsidRDefault="00592B80" w:rsidP="005A1FDF">
    <w:pPr>
      <w:pStyle w:val="Header"/>
      <w:tabs>
        <w:tab w:val="clear" w:pos="8640"/>
        <w:tab w:val="right" w:pos="9000"/>
      </w:tabs>
      <w:rPr>
        <w:rFonts w:ascii="Calibri" w:hAnsi="Calibri"/>
        <w:i/>
        <w:iCs/>
        <w:sz w:val="18"/>
        <w:szCs w:val="18"/>
        <w:u w:val="single"/>
      </w:rPr>
    </w:pPr>
    <w:r w:rsidRPr="00400828">
      <w:rPr>
        <w:rFonts w:ascii="Calibri" w:hAnsi="Calibri"/>
        <w:i/>
        <w:iCs/>
        <w:sz w:val="18"/>
        <w:szCs w:val="18"/>
        <w:u w:val="single"/>
      </w:rPr>
      <w:t xml:space="preserve">Hetauda- Bharatpur 220 </w:t>
    </w:r>
    <w:r>
      <w:rPr>
        <w:rFonts w:ascii="Calibri" w:hAnsi="Calibri"/>
        <w:i/>
        <w:iCs/>
        <w:sz w:val="18"/>
        <w:szCs w:val="18"/>
        <w:u w:val="single"/>
      </w:rPr>
      <w:t>kV</w:t>
    </w:r>
    <w:r w:rsidRPr="00400828">
      <w:rPr>
        <w:rFonts w:ascii="Calibri" w:hAnsi="Calibri"/>
        <w:i/>
        <w:iCs/>
        <w:sz w:val="18"/>
        <w:szCs w:val="18"/>
        <w:u w:val="single"/>
      </w:rPr>
      <w:t xml:space="preserve"> T/L Project</w:t>
    </w:r>
    <w:r w:rsidRPr="00400828">
      <w:rPr>
        <w:rFonts w:ascii="Calibri" w:hAnsi="Calibri"/>
        <w:i/>
        <w:iCs/>
        <w:sz w:val="18"/>
        <w:szCs w:val="18"/>
        <w:u w:val="single"/>
      </w:rPr>
      <w:tab/>
    </w:r>
    <w:r w:rsidRPr="00400828">
      <w:rPr>
        <w:rFonts w:ascii="Calibri" w:hAnsi="Calibri"/>
        <w:i/>
        <w:iCs/>
        <w:sz w:val="18"/>
        <w:szCs w:val="18"/>
        <w:u w:val="single"/>
      </w:rPr>
      <w:tab/>
    </w:r>
    <w:r>
      <w:rPr>
        <w:rFonts w:ascii="Calibri" w:hAnsi="Calibri"/>
        <w:i/>
        <w:iCs/>
        <w:sz w:val="18"/>
        <w:szCs w:val="18"/>
        <w:u w:val="single"/>
      </w:rPr>
      <w:t xml:space="preserve">Draft </w:t>
    </w:r>
    <w:r w:rsidRPr="00400828">
      <w:rPr>
        <w:rFonts w:ascii="Calibri" w:hAnsi="Calibri"/>
        <w:i/>
        <w:iCs/>
        <w:sz w:val="18"/>
        <w:szCs w:val="18"/>
        <w:u w:val="single"/>
      </w:rPr>
      <w:t>SIA Report</w:t>
    </w:r>
  </w:p>
  <w:p w:rsidR="00592B80" w:rsidRDefault="00592B80">
    <w:pPr>
      <w:pStyle w:val="Header"/>
      <w:rPr>
        <w:del w:id="15136" w:author="user" w:date="2012-02-29T15:20:00Z"/>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11.25pt;height:11.25pt" o:bullet="t">
        <v:imagedata r:id="rId1" o:title="mso2F"/>
      </v:shape>
    </w:pict>
  </w:numPicBullet>
  <w:abstractNum w:abstractNumId="0">
    <w:nsid w:val="0016677C"/>
    <w:multiLevelType w:val="hybridMultilevel"/>
    <w:tmpl w:val="FA2C0968"/>
    <w:lvl w:ilvl="0" w:tplc="5694E6C2">
      <w:start w:val="1"/>
      <w:numFmt w:val="lowerLetter"/>
      <w:lvlText w:val="%1."/>
      <w:lvlJc w:val="left"/>
      <w:pPr>
        <w:tabs>
          <w:tab w:val="num" w:pos="1260"/>
        </w:tabs>
        <w:ind w:left="1260" w:hanging="90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2B0447"/>
    <w:multiLevelType w:val="hybridMultilevel"/>
    <w:tmpl w:val="797AA5BE"/>
    <w:lvl w:ilvl="0" w:tplc="04090001">
      <w:start w:val="1"/>
      <w:numFmt w:val="bullet"/>
      <w:lvlText w:val=""/>
      <w:lvlJc w:val="left"/>
      <w:pPr>
        <w:tabs>
          <w:tab w:val="num" w:pos="665"/>
        </w:tabs>
        <w:ind w:left="665" w:hanging="360"/>
      </w:pPr>
      <w:rPr>
        <w:rFonts w:ascii="Symbol" w:hAnsi="Symbol" w:hint="default"/>
      </w:rPr>
    </w:lvl>
    <w:lvl w:ilvl="1" w:tplc="04090003" w:tentative="1">
      <w:start w:val="1"/>
      <w:numFmt w:val="bullet"/>
      <w:lvlText w:val="o"/>
      <w:lvlJc w:val="left"/>
      <w:pPr>
        <w:tabs>
          <w:tab w:val="num" w:pos="1385"/>
        </w:tabs>
        <w:ind w:left="1385" w:hanging="360"/>
      </w:pPr>
      <w:rPr>
        <w:rFonts w:ascii="Courier New" w:hAnsi="Courier New" w:cs="Courier New" w:hint="default"/>
      </w:rPr>
    </w:lvl>
    <w:lvl w:ilvl="2" w:tplc="04090005" w:tentative="1">
      <w:start w:val="1"/>
      <w:numFmt w:val="bullet"/>
      <w:lvlText w:val=""/>
      <w:lvlJc w:val="left"/>
      <w:pPr>
        <w:tabs>
          <w:tab w:val="num" w:pos="2105"/>
        </w:tabs>
        <w:ind w:left="2105" w:hanging="360"/>
      </w:pPr>
      <w:rPr>
        <w:rFonts w:ascii="Wingdings" w:hAnsi="Wingdings" w:hint="default"/>
      </w:rPr>
    </w:lvl>
    <w:lvl w:ilvl="3" w:tplc="04090001" w:tentative="1">
      <w:start w:val="1"/>
      <w:numFmt w:val="bullet"/>
      <w:lvlText w:val=""/>
      <w:lvlJc w:val="left"/>
      <w:pPr>
        <w:tabs>
          <w:tab w:val="num" w:pos="2825"/>
        </w:tabs>
        <w:ind w:left="2825" w:hanging="360"/>
      </w:pPr>
      <w:rPr>
        <w:rFonts w:ascii="Symbol" w:hAnsi="Symbol" w:hint="default"/>
      </w:rPr>
    </w:lvl>
    <w:lvl w:ilvl="4" w:tplc="04090003" w:tentative="1">
      <w:start w:val="1"/>
      <w:numFmt w:val="bullet"/>
      <w:lvlText w:val="o"/>
      <w:lvlJc w:val="left"/>
      <w:pPr>
        <w:tabs>
          <w:tab w:val="num" w:pos="3545"/>
        </w:tabs>
        <w:ind w:left="3545" w:hanging="360"/>
      </w:pPr>
      <w:rPr>
        <w:rFonts w:ascii="Courier New" w:hAnsi="Courier New" w:cs="Courier New" w:hint="default"/>
      </w:rPr>
    </w:lvl>
    <w:lvl w:ilvl="5" w:tplc="04090005" w:tentative="1">
      <w:start w:val="1"/>
      <w:numFmt w:val="bullet"/>
      <w:lvlText w:val=""/>
      <w:lvlJc w:val="left"/>
      <w:pPr>
        <w:tabs>
          <w:tab w:val="num" w:pos="4265"/>
        </w:tabs>
        <w:ind w:left="4265" w:hanging="360"/>
      </w:pPr>
      <w:rPr>
        <w:rFonts w:ascii="Wingdings" w:hAnsi="Wingdings" w:hint="default"/>
      </w:rPr>
    </w:lvl>
    <w:lvl w:ilvl="6" w:tplc="04090001" w:tentative="1">
      <w:start w:val="1"/>
      <w:numFmt w:val="bullet"/>
      <w:lvlText w:val=""/>
      <w:lvlJc w:val="left"/>
      <w:pPr>
        <w:tabs>
          <w:tab w:val="num" w:pos="4985"/>
        </w:tabs>
        <w:ind w:left="4985" w:hanging="360"/>
      </w:pPr>
      <w:rPr>
        <w:rFonts w:ascii="Symbol" w:hAnsi="Symbol" w:hint="default"/>
      </w:rPr>
    </w:lvl>
    <w:lvl w:ilvl="7" w:tplc="04090003" w:tentative="1">
      <w:start w:val="1"/>
      <w:numFmt w:val="bullet"/>
      <w:lvlText w:val="o"/>
      <w:lvlJc w:val="left"/>
      <w:pPr>
        <w:tabs>
          <w:tab w:val="num" w:pos="5705"/>
        </w:tabs>
        <w:ind w:left="5705" w:hanging="360"/>
      </w:pPr>
      <w:rPr>
        <w:rFonts w:ascii="Courier New" w:hAnsi="Courier New" w:cs="Courier New" w:hint="default"/>
      </w:rPr>
    </w:lvl>
    <w:lvl w:ilvl="8" w:tplc="04090005" w:tentative="1">
      <w:start w:val="1"/>
      <w:numFmt w:val="bullet"/>
      <w:lvlText w:val=""/>
      <w:lvlJc w:val="left"/>
      <w:pPr>
        <w:tabs>
          <w:tab w:val="num" w:pos="6425"/>
        </w:tabs>
        <w:ind w:left="6425" w:hanging="360"/>
      </w:pPr>
      <w:rPr>
        <w:rFonts w:ascii="Wingdings" w:hAnsi="Wingdings" w:hint="default"/>
      </w:rPr>
    </w:lvl>
  </w:abstractNum>
  <w:abstractNum w:abstractNumId="2">
    <w:nsid w:val="06481BF3"/>
    <w:multiLevelType w:val="hybridMultilevel"/>
    <w:tmpl w:val="16484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7D5562"/>
    <w:multiLevelType w:val="multilevel"/>
    <w:tmpl w:val="975C4668"/>
    <w:lvl w:ilvl="0">
      <w:start w:val="6"/>
      <w:numFmt w:val="decimal"/>
      <w:lvlText w:val="%1"/>
      <w:lvlJc w:val="left"/>
      <w:pPr>
        <w:tabs>
          <w:tab w:val="num" w:pos="615"/>
        </w:tabs>
        <w:ind w:left="615" w:hanging="615"/>
      </w:pPr>
      <w:rPr>
        <w:rFonts w:hint="default"/>
      </w:rPr>
    </w:lvl>
    <w:lvl w:ilvl="1">
      <w:start w:val="3"/>
      <w:numFmt w:val="decimal"/>
      <w:lvlText w:val="%1.%2"/>
      <w:lvlJc w:val="left"/>
      <w:pPr>
        <w:tabs>
          <w:tab w:val="num" w:pos="615"/>
        </w:tabs>
        <w:ind w:left="615" w:hanging="615"/>
      </w:pPr>
      <w:rPr>
        <w:rFonts w:hint="default"/>
      </w:rPr>
    </w:lvl>
    <w:lvl w:ilvl="2">
      <w:start w:val="7"/>
      <w:numFmt w:val="decimal"/>
      <w:lvlText w:val="%1.%2.%3"/>
      <w:lvlJc w:val="left"/>
      <w:pPr>
        <w:tabs>
          <w:tab w:val="num" w:pos="720"/>
        </w:tabs>
        <w:ind w:left="720" w:hanging="720"/>
      </w:pPr>
      <w:rPr>
        <w:rFonts w:hint="default"/>
      </w:rPr>
    </w:lvl>
    <w:lvl w:ilvl="3">
      <w:start w:val="2"/>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30D15FA"/>
    <w:multiLevelType w:val="multilevel"/>
    <w:tmpl w:val="AEF68D04"/>
    <w:lvl w:ilvl="0">
      <w:start w:val="6"/>
      <w:numFmt w:val="decimal"/>
      <w:lvlText w:val="%1"/>
      <w:lvlJc w:val="left"/>
      <w:pPr>
        <w:tabs>
          <w:tab w:val="num" w:pos="615"/>
        </w:tabs>
        <w:ind w:left="615" w:hanging="615"/>
      </w:pPr>
      <w:rPr>
        <w:rFonts w:hint="default"/>
      </w:rPr>
    </w:lvl>
    <w:lvl w:ilvl="1">
      <w:start w:val="3"/>
      <w:numFmt w:val="decimal"/>
      <w:lvlText w:val="%1.%2"/>
      <w:lvlJc w:val="left"/>
      <w:pPr>
        <w:tabs>
          <w:tab w:val="num" w:pos="615"/>
        </w:tabs>
        <w:ind w:left="615" w:hanging="615"/>
      </w:pPr>
      <w:rPr>
        <w:rFonts w:hint="default"/>
      </w:rPr>
    </w:lvl>
    <w:lvl w:ilvl="2">
      <w:start w:val="5"/>
      <w:numFmt w:val="decimal"/>
      <w:lvlText w:val="%1.%2.%3"/>
      <w:lvlJc w:val="left"/>
      <w:pPr>
        <w:tabs>
          <w:tab w:val="num" w:pos="720"/>
        </w:tabs>
        <w:ind w:left="720" w:hanging="720"/>
      </w:pPr>
      <w:rPr>
        <w:rFonts w:hint="default"/>
      </w:rPr>
    </w:lvl>
    <w:lvl w:ilvl="3">
      <w:start w:val="2"/>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851170D"/>
    <w:multiLevelType w:val="hybridMultilevel"/>
    <w:tmpl w:val="16FC4282"/>
    <w:lvl w:ilvl="0" w:tplc="FFFFFFFF">
      <w:start w:val="1"/>
      <w:numFmt w:val="bullet"/>
      <w:lvlText w:val=""/>
      <w:legacy w:legacy="1" w:legacySpace="0" w:legacyIndent="360"/>
      <w:lvlJc w:val="left"/>
      <w:pPr>
        <w:ind w:left="9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AB1333D"/>
    <w:multiLevelType w:val="hybridMultilevel"/>
    <w:tmpl w:val="DFC0639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1D284B9A"/>
    <w:multiLevelType w:val="hybridMultilevel"/>
    <w:tmpl w:val="0FA6B1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84A4D15"/>
    <w:multiLevelType w:val="hybridMultilevel"/>
    <w:tmpl w:val="6434B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AB63412"/>
    <w:multiLevelType w:val="multilevel"/>
    <w:tmpl w:val="8DE881A0"/>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3"/>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FA33042"/>
    <w:multiLevelType w:val="multilevel"/>
    <w:tmpl w:val="0C407236"/>
    <w:lvl w:ilvl="0">
      <w:start w:val="6"/>
      <w:numFmt w:val="decimal"/>
      <w:lvlText w:val="%1"/>
      <w:lvlJc w:val="left"/>
      <w:pPr>
        <w:tabs>
          <w:tab w:val="num" w:pos="615"/>
        </w:tabs>
        <w:ind w:left="615" w:hanging="615"/>
      </w:pPr>
      <w:rPr>
        <w:rFonts w:hint="default"/>
      </w:rPr>
    </w:lvl>
    <w:lvl w:ilvl="1">
      <w:start w:val="3"/>
      <w:numFmt w:val="decimal"/>
      <w:lvlText w:val="%1.%2"/>
      <w:lvlJc w:val="left"/>
      <w:pPr>
        <w:tabs>
          <w:tab w:val="num" w:pos="615"/>
        </w:tabs>
        <w:ind w:left="615" w:hanging="61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FC72B18"/>
    <w:multiLevelType w:val="multilevel"/>
    <w:tmpl w:val="EE64030C"/>
    <w:lvl w:ilvl="0">
      <w:start w:val="6"/>
      <w:numFmt w:val="decimal"/>
      <w:lvlText w:val="%1"/>
      <w:lvlJc w:val="left"/>
      <w:pPr>
        <w:tabs>
          <w:tab w:val="num" w:pos="615"/>
        </w:tabs>
        <w:ind w:left="615" w:hanging="615"/>
      </w:pPr>
      <w:rPr>
        <w:rFonts w:hint="default"/>
      </w:rPr>
    </w:lvl>
    <w:lvl w:ilvl="1">
      <w:start w:val="3"/>
      <w:numFmt w:val="decimal"/>
      <w:lvlText w:val="%1.%2"/>
      <w:lvlJc w:val="left"/>
      <w:pPr>
        <w:tabs>
          <w:tab w:val="num" w:pos="615"/>
        </w:tabs>
        <w:ind w:left="615" w:hanging="615"/>
      </w:pPr>
      <w:rPr>
        <w:rFonts w:hint="default"/>
      </w:rPr>
    </w:lvl>
    <w:lvl w:ilvl="2">
      <w:start w:val="4"/>
      <w:numFmt w:val="decimal"/>
      <w:lvlText w:val="%1.%2.%3"/>
      <w:lvlJc w:val="left"/>
      <w:pPr>
        <w:tabs>
          <w:tab w:val="num" w:pos="720"/>
        </w:tabs>
        <w:ind w:left="720" w:hanging="720"/>
      </w:pPr>
      <w:rPr>
        <w:rFonts w:hint="default"/>
      </w:rPr>
    </w:lvl>
    <w:lvl w:ilvl="3">
      <w:start w:val="4"/>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7CA75A1"/>
    <w:multiLevelType w:val="hybridMultilevel"/>
    <w:tmpl w:val="E73C90D4"/>
    <w:lvl w:ilvl="0" w:tplc="A31269A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7F02EF7"/>
    <w:multiLevelType w:val="multilevel"/>
    <w:tmpl w:val="F970D93C"/>
    <w:lvl w:ilvl="0">
      <w:start w:val="6"/>
      <w:numFmt w:val="decimal"/>
      <w:lvlText w:val="%1"/>
      <w:lvlJc w:val="left"/>
      <w:pPr>
        <w:tabs>
          <w:tab w:val="num" w:pos="615"/>
        </w:tabs>
        <w:ind w:left="615" w:hanging="615"/>
      </w:pPr>
      <w:rPr>
        <w:rFonts w:hint="default"/>
      </w:rPr>
    </w:lvl>
    <w:lvl w:ilvl="1">
      <w:start w:val="3"/>
      <w:numFmt w:val="decimal"/>
      <w:lvlText w:val="%1.%2"/>
      <w:lvlJc w:val="left"/>
      <w:pPr>
        <w:tabs>
          <w:tab w:val="num" w:pos="615"/>
        </w:tabs>
        <w:ind w:left="615" w:hanging="615"/>
      </w:pPr>
      <w:rPr>
        <w:rFonts w:hint="default"/>
      </w:rPr>
    </w:lvl>
    <w:lvl w:ilvl="2">
      <w:start w:val="2"/>
      <w:numFmt w:val="decimal"/>
      <w:lvlText w:val="%1.%2.%3"/>
      <w:lvlJc w:val="left"/>
      <w:pPr>
        <w:tabs>
          <w:tab w:val="num" w:pos="720"/>
        </w:tabs>
        <w:ind w:left="720" w:hanging="720"/>
      </w:pPr>
      <w:rPr>
        <w:rFonts w:hint="default"/>
      </w:rPr>
    </w:lvl>
    <w:lvl w:ilvl="3">
      <w:start w:val="6"/>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84D2F75"/>
    <w:multiLevelType w:val="hybridMultilevel"/>
    <w:tmpl w:val="BAA27BC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3D9F4842"/>
    <w:multiLevelType w:val="multilevel"/>
    <w:tmpl w:val="AA6A39D4"/>
    <w:lvl w:ilvl="0">
      <w:start w:val="1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53A72D1"/>
    <w:multiLevelType w:val="hybridMultilevel"/>
    <w:tmpl w:val="1CEAB188"/>
    <w:lvl w:ilvl="0" w:tplc="04090007">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8355973"/>
    <w:multiLevelType w:val="multilevel"/>
    <w:tmpl w:val="A576228A"/>
    <w:lvl w:ilvl="0">
      <w:start w:val="6"/>
      <w:numFmt w:val="decimal"/>
      <w:lvlText w:val="%1"/>
      <w:lvlJc w:val="left"/>
      <w:pPr>
        <w:tabs>
          <w:tab w:val="num" w:pos="615"/>
        </w:tabs>
        <w:ind w:left="615" w:hanging="615"/>
      </w:pPr>
      <w:rPr>
        <w:rFonts w:hint="default"/>
      </w:rPr>
    </w:lvl>
    <w:lvl w:ilvl="1">
      <w:start w:val="3"/>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5"/>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A7E0415"/>
    <w:multiLevelType w:val="hybridMultilevel"/>
    <w:tmpl w:val="97D07AA8"/>
    <w:lvl w:ilvl="0" w:tplc="04090001">
      <w:start w:val="1"/>
      <w:numFmt w:val="bullet"/>
      <w:lvlText w:val=""/>
      <w:lvlJc w:val="left"/>
      <w:pPr>
        <w:tabs>
          <w:tab w:val="num" w:pos="787"/>
        </w:tabs>
        <w:ind w:left="787" w:hanging="360"/>
      </w:pPr>
      <w:rPr>
        <w:rFonts w:ascii="Symbol" w:hAnsi="Symbol" w:hint="default"/>
      </w:rPr>
    </w:lvl>
    <w:lvl w:ilvl="1" w:tplc="04090003" w:tentative="1">
      <w:start w:val="1"/>
      <w:numFmt w:val="bullet"/>
      <w:lvlText w:val="o"/>
      <w:lvlJc w:val="left"/>
      <w:pPr>
        <w:tabs>
          <w:tab w:val="num" w:pos="1507"/>
        </w:tabs>
        <w:ind w:left="1507" w:hanging="360"/>
      </w:pPr>
      <w:rPr>
        <w:rFonts w:ascii="Courier New" w:hAnsi="Courier New" w:cs="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cs="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cs="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abstractNum w:abstractNumId="19">
    <w:nsid w:val="54352BC1"/>
    <w:multiLevelType w:val="hybridMultilevel"/>
    <w:tmpl w:val="32381A20"/>
    <w:lvl w:ilvl="0" w:tplc="3A121EC6">
      <w:start w:val="1"/>
      <w:numFmt w:val="decimal"/>
      <w:lvlText w:val="%1."/>
      <w:lvlJc w:val="left"/>
      <w:pPr>
        <w:tabs>
          <w:tab w:val="num" w:pos="720"/>
        </w:tabs>
        <w:ind w:left="720" w:hanging="360"/>
      </w:pPr>
      <w:rPr>
        <w:rFonts w:hint="default"/>
      </w:rPr>
    </w:lvl>
    <w:lvl w:ilvl="1" w:tplc="E5D835DE">
      <w:start w:val="1"/>
      <w:numFmt w:val="bullet"/>
      <w:lvlText w:val=""/>
      <w:lvlJc w:val="left"/>
      <w:pPr>
        <w:tabs>
          <w:tab w:val="num" w:pos="1440"/>
        </w:tabs>
        <w:ind w:left="1440" w:hanging="360"/>
      </w:pPr>
      <w:rPr>
        <w:rFonts w:ascii="Symbol" w:hAnsi="Symbol" w:hint="default"/>
      </w:rPr>
    </w:lvl>
    <w:lvl w:ilvl="2" w:tplc="E6FA95C0">
      <w:start w:val="1"/>
      <w:numFmt w:val="bullet"/>
      <w:lvlText w:val="o"/>
      <w:lvlJc w:val="left"/>
      <w:pPr>
        <w:tabs>
          <w:tab w:val="num" w:pos="2340"/>
        </w:tabs>
        <w:ind w:left="2340" w:hanging="360"/>
      </w:pPr>
      <w:rPr>
        <w:rFonts w:ascii="Courier New" w:hAnsi="Courier New" w:cs="Courier New" w:hint="default"/>
      </w:rPr>
    </w:lvl>
    <w:lvl w:ilvl="3" w:tplc="741CF422">
      <w:start w:val="1"/>
      <w:numFmt w:val="bullet"/>
      <w:lvlText w:val=""/>
      <w:lvlJc w:val="left"/>
      <w:pPr>
        <w:tabs>
          <w:tab w:val="num" w:pos="2880"/>
        </w:tabs>
        <w:ind w:left="2880" w:hanging="360"/>
      </w:pPr>
      <w:rPr>
        <w:rFonts w:ascii="Wingdings" w:hAnsi="Wingdings" w:hint="default"/>
      </w:rPr>
    </w:lvl>
    <w:lvl w:ilvl="4" w:tplc="6FDCD06C">
      <w:start w:val="1"/>
      <w:numFmt w:val="decimal"/>
      <w:lvlText w:val="%5."/>
      <w:lvlJc w:val="left"/>
      <w:pPr>
        <w:tabs>
          <w:tab w:val="num" w:pos="3600"/>
        </w:tabs>
        <w:ind w:left="3600" w:hanging="360"/>
      </w:pPr>
      <w:rPr>
        <w:rFonts w:hint="default"/>
      </w:rPr>
    </w:lvl>
    <w:lvl w:ilvl="5" w:tplc="3A64929A" w:tentative="1">
      <w:start w:val="1"/>
      <w:numFmt w:val="lowerRoman"/>
      <w:lvlText w:val="%6."/>
      <w:lvlJc w:val="right"/>
      <w:pPr>
        <w:tabs>
          <w:tab w:val="num" w:pos="4320"/>
        </w:tabs>
        <w:ind w:left="4320" w:hanging="180"/>
      </w:pPr>
    </w:lvl>
    <w:lvl w:ilvl="6" w:tplc="866C6D20" w:tentative="1">
      <w:start w:val="1"/>
      <w:numFmt w:val="decimal"/>
      <w:lvlText w:val="%7."/>
      <w:lvlJc w:val="left"/>
      <w:pPr>
        <w:tabs>
          <w:tab w:val="num" w:pos="5040"/>
        </w:tabs>
        <w:ind w:left="5040" w:hanging="360"/>
      </w:pPr>
    </w:lvl>
    <w:lvl w:ilvl="7" w:tplc="E772BE82" w:tentative="1">
      <w:start w:val="1"/>
      <w:numFmt w:val="lowerLetter"/>
      <w:lvlText w:val="%8."/>
      <w:lvlJc w:val="left"/>
      <w:pPr>
        <w:tabs>
          <w:tab w:val="num" w:pos="5760"/>
        </w:tabs>
        <w:ind w:left="5760" w:hanging="360"/>
      </w:pPr>
    </w:lvl>
    <w:lvl w:ilvl="8" w:tplc="3642F9D6" w:tentative="1">
      <w:start w:val="1"/>
      <w:numFmt w:val="lowerRoman"/>
      <w:lvlText w:val="%9."/>
      <w:lvlJc w:val="right"/>
      <w:pPr>
        <w:tabs>
          <w:tab w:val="num" w:pos="6480"/>
        </w:tabs>
        <w:ind w:left="6480" w:hanging="180"/>
      </w:pPr>
    </w:lvl>
  </w:abstractNum>
  <w:abstractNum w:abstractNumId="20">
    <w:nsid w:val="561C2671"/>
    <w:multiLevelType w:val="hybridMultilevel"/>
    <w:tmpl w:val="FD58A6B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58242396"/>
    <w:multiLevelType w:val="multilevel"/>
    <w:tmpl w:val="BEB26528"/>
    <w:lvl w:ilvl="0">
      <w:start w:val="2"/>
      <w:numFmt w:val="lowerLetter"/>
      <w:lvlText w:val="%1."/>
      <w:lvlJc w:val="left"/>
      <w:pPr>
        <w:tabs>
          <w:tab w:val="num" w:pos="1320"/>
        </w:tabs>
        <w:ind w:left="1320" w:hanging="360"/>
      </w:pPr>
      <w:rPr>
        <w:rFonts w:hint="default"/>
      </w:rPr>
    </w:lvl>
    <w:lvl w:ilvl="1">
      <w:start w:val="5"/>
      <w:numFmt w:val="lowerLetter"/>
      <w:lvlText w:val="%2."/>
      <w:lvlJc w:val="left"/>
      <w:pPr>
        <w:tabs>
          <w:tab w:val="num" w:pos="2040"/>
        </w:tabs>
        <w:ind w:left="2040" w:hanging="360"/>
      </w:pPr>
      <w:rPr>
        <w:rFonts w:hint="default"/>
      </w:rPr>
    </w:lvl>
    <w:lvl w:ilvl="2">
      <w:start w:val="1"/>
      <w:numFmt w:val="lowerRoman"/>
      <w:lvlText w:val="%3."/>
      <w:lvlJc w:val="right"/>
      <w:pPr>
        <w:tabs>
          <w:tab w:val="num" w:pos="2760"/>
        </w:tabs>
        <w:ind w:left="2760" w:hanging="180"/>
      </w:pPr>
    </w:lvl>
    <w:lvl w:ilvl="3" w:tentative="1">
      <w:start w:val="1"/>
      <w:numFmt w:val="decimal"/>
      <w:lvlText w:val="%4."/>
      <w:lvlJc w:val="left"/>
      <w:pPr>
        <w:tabs>
          <w:tab w:val="num" w:pos="3480"/>
        </w:tabs>
        <w:ind w:left="3480" w:hanging="360"/>
      </w:pPr>
    </w:lvl>
    <w:lvl w:ilvl="4" w:tentative="1">
      <w:start w:val="1"/>
      <w:numFmt w:val="lowerLetter"/>
      <w:lvlText w:val="%5."/>
      <w:lvlJc w:val="left"/>
      <w:pPr>
        <w:tabs>
          <w:tab w:val="num" w:pos="4200"/>
        </w:tabs>
        <w:ind w:left="4200" w:hanging="360"/>
      </w:pPr>
    </w:lvl>
    <w:lvl w:ilvl="5" w:tentative="1">
      <w:start w:val="1"/>
      <w:numFmt w:val="lowerRoman"/>
      <w:lvlText w:val="%6."/>
      <w:lvlJc w:val="right"/>
      <w:pPr>
        <w:tabs>
          <w:tab w:val="num" w:pos="4920"/>
        </w:tabs>
        <w:ind w:left="4920" w:hanging="180"/>
      </w:pPr>
    </w:lvl>
    <w:lvl w:ilvl="6" w:tentative="1">
      <w:start w:val="1"/>
      <w:numFmt w:val="decimal"/>
      <w:lvlText w:val="%7."/>
      <w:lvlJc w:val="left"/>
      <w:pPr>
        <w:tabs>
          <w:tab w:val="num" w:pos="5640"/>
        </w:tabs>
        <w:ind w:left="5640" w:hanging="360"/>
      </w:pPr>
    </w:lvl>
    <w:lvl w:ilvl="7" w:tentative="1">
      <w:start w:val="1"/>
      <w:numFmt w:val="lowerLetter"/>
      <w:lvlText w:val="%8."/>
      <w:lvlJc w:val="left"/>
      <w:pPr>
        <w:tabs>
          <w:tab w:val="num" w:pos="6360"/>
        </w:tabs>
        <w:ind w:left="6360" w:hanging="360"/>
      </w:pPr>
    </w:lvl>
    <w:lvl w:ilvl="8" w:tentative="1">
      <w:start w:val="1"/>
      <w:numFmt w:val="lowerRoman"/>
      <w:lvlText w:val="%9."/>
      <w:lvlJc w:val="right"/>
      <w:pPr>
        <w:tabs>
          <w:tab w:val="num" w:pos="7080"/>
        </w:tabs>
        <w:ind w:left="7080" w:hanging="180"/>
      </w:pPr>
    </w:lvl>
  </w:abstractNum>
  <w:abstractNum w:abstractNumId="22">
    <w:nsid w:val="5C044C28"/>
    <w:multiLevelType w:val="hybridMultilevel"/>
    <w:tmpl w:val="865A8A88"/>
    <w:lvl w:ilvl="0" w:tplc="0409000F">
      <w:start w:val="1"/>
      <w:numFmt w:val="bullet"/>
      <w:lvlText w:val=""/>
      <w:lvlJc w:val="left"/>
      <w:pPr>
        <w:tabs>
          <w:tab w:val="num" w:pos="1287"/>
        </w:tabs>
        <w:ind w:left="1287" w:hanging="360"/>
      </w:pPr>
      <w:rPr>
        <w:rFonts w:ascii="Symbol" w:hAnsi="Symbol" w:hint="default"/>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1B" w:tentative="1">
      <w:start w:val="1"/>
      <w:numFmt w:val="bullet"/>
      <w:lvlText w:val=""/>
      <w:lvlJc w:val="left"/>
      <w:pPr>
        <w:tabs>
          <w:tab w:val="num" w:pos="2727"/>
        </w:tabs>
        <w:ind w:left="2727" w:hanging="360"/>
      </w:pPr>
      <w:rPr>
        <w:rFonts w:ascii="Wingdings" w:hAnsi="Wingdings" w:hint="default"/>
      </w:rPr>
    </w:lvl>
    <w:lvl w:ilvl="3" w:tplc="0409000F" w:tentative="1">
      <w:start w:val="1"/>
      <w:numFmt w:val="bullet"/>
      <w:lvlText w:val=""/>
      <w:lvlJc w:val="left"/>
      <w:pPr>
        <w:tabs>
          <w:tab w:val="num" w:pos="3447"/>
        </w:tabs>
        <w:ind w:left="3447" w:hanging="360"/>
      </w:pPr>
      <w:rPr>
        <w:rFonts w:ascii="Symbol" w:hAnsi="Symbol" w:hint="default"/>
      </w:rPr>
    </w:lvl>
    <w:lvl w:ilvl="4" w:tplc="04090019" w:tentative="1">
      <w:start w:val="1"/>
      <w:numFmt w:val="bullet"/>
      <w:lvlText w:val="o"/>
      <w:lvlJc w:val="left"/>
      <w:pPr>
        <w:tabs>
          <w:tab w:val="num" w:pos="4167"/>
        </w:tabs>
        <w:ind w:left="4167" w:hanging="360"/>
      </w:pPr>
      <w:rPr>
        <w:rFonts w:ascii="Courier New" w:hAnsi="Courier New" w:cs="Courier New" w:hint="default"/>
      </w:rPr>
    </w:lvl>
    <w:lvl w:ilvl="5" w:tplc="0409001B" w:tentative="1">
      <w:start w:val="1"/>
      <w:numFmt w:val="bullet"/>
      <w:lvlText w:val=""/>
      <w:lvlJc w:val="left"/>
      <w:pPr>
        <w:tabs>
          <w:tab w:val="num" w:pos="4887"/>
        </w:tabs>
        <w:ind w:left="4887" w:hanging="360"/>
      </w:pPr>
      <w:rPr>
        <w:rFonts w:ascii="Wingdings" w:hAnsi="Wingdings" w:hint="default"/>
      </w:rPr>
    </w:lvl>
    <w:lvl w:ilvl="6" w:tplc="0409000F" w:tentative="1">
      <w:start w:val="1"/>
      <w:numFmt w:val="bullet"/>
      <w:lvlText w:val=""/>
      <w:lvlJc w:val="left"/>
      <w:pPr>
        <w:tabs>
          <w:tab w:val="num" w:pos="5607"/>
        </w:tabs>
        <w:ind w:left="5607" w:hanging="360"/>
      </w:pPr>
      <w:rPr>
        <w:rFonts w:ascii="Symbol" w:hAnsi="Symbol" w:hint="default"/>
      </w:rPr>
    </w:lvl>
    <w:lvl w:ilvl="7" w:tplc="04090019" w:tentative="1">
      <w:start w:val="1"/>
      <w:numFmt w:val="bullet"/>
      <w:lvlText w:val="o"/>
      <w:lvlJc w:val="left"/>
      <w:pPr>
        <w:tabs>
          <w:tab w:val="num" w:pos="6327"/>
        </w:tabs>
        <w:ind w:left="6327" w:hanging="360"/>
      </w:pPr>
      <w:rPr>
        <w:rFonts w:ascii="Courier New" w:hAnsi="Courier New" w:cs="Courier New" w:hint="default"/>
      </w:rPr>
    </w:lvl>
    <w:lvl w:ilvl="8" w:tplc="0409001B" w:tentative="1">
      <w:start w:val="1"/>
      <w:numFmt w:val="bullet"/>
      <w:lvlText w:val=""/>
      <w:lvlJc w:val="left"/>
      <w:pPr>
        <w:tabs>
          <w:tab w:val="num" w:pos="7047"/>
        </w:tabs>
        <w:ind w:left="7047" w:hanging="360"/>
      </w:pPr>
      <w:rPr>
        <w:rFonts w:ascii="Wingdings" w:hAnsi="Wingdings" w:hint="default"/>
      </w:rPr>
    </w:lvl>
  </w:abstractNum>
  <w:abstractNum w:abstractNumId="23">
    <w:nsid w:val="5FA512B5"/>
    <w:multiLevelType w:val="hybridMultilevel"/>
    <w:tmpl w:val="9C7226DC"/>
    <w:lvl w:ilvl="0" w:tplc="47BED376">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36978D1"/>
    <w:multiLevelType w:val="hybridMultilevel"/>
    <w:tmpl w:val="5D62D710"/>
    <w:lvl w:ilvl="0" w:tplc="A31269A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EC4196D"/>
    <w:multiLevelType w:val="multilevel"/>
    <w:tmpl w:val="B4F4738E"/>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nsid w:val="741049EC"/>
    <w:multiLevelType w:val="hybridMultilevel"/>
    <w:tmpl w:val="35E4CADC"/>
    <w:lvl w:ilvl="0" w:tplc="0409000B">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nsid w:val="743567E4"/>
    <w:multiLevelType w:val="hybridMultilevel"/>
    <w:tmpl w:val="AABC71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2"/>
  </w:num>
  <w:num w:numId="3">
    <w:abstractNumId w:val="21"/>
  </w:num>
  <w:num w:numId="4">
    <w:abstractNumId w:val="25"/>
  </w:num>
  <w:num w:numId="5">
    <w:abstractNumId w:val="0"/>
  </w:num>
  <w:num w:numId="6">
    <w:abstractNumId w:val="20"/>
  </w:num>
  <w:num w:numId="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num>
  <w:num w:numId="9">
    <w:abstractNumId w:val="6"/>
  </w:num>
  <w:num w:numId="10">
    <w:abstractNumId w:val="5"/>
  </w:num>
  <w:num w:numId="11">
    <w:abstractNumId w:val="2"/>
  </w:num>
  <w:num w:numId="12">
    <w:abstractNumId w:val="7"/>
  </w:num>
  <w:num w:numId="13">
    <w:abstractNumId w:val="1"/>
  </w:num>
  <w:num w:numId="14">
    <w:abstractNumId w:val="18"/>
  </w:num>
  <w:num w:numId="15">
    <w:abstractNumId w:val="17"/>
  </w:num>
  <w:num w:numId="16">
    <w:abstractNumId w:val="13"/>
  </w:num>
  <w:num w:numId="17">
    <w:abstractNumId w:val="11"/>
  </w:num>
  <w:num w:numId="18">
    <w:abstractNumId w:val="4"/>
  </w:num>
  <w:num w:numId="19">
    <w:abstractNumId w:val="10"/>
  </w:num>
  <w:num w:numId="20">
    <w:abstractNumId w:val="3"/>
  </w:num>
  <w:num w:numId="21">
    <w:abstractNumId w:val="9"/>
  </w:num>
  <w:num w:numId="22">
    <w:abstractNumId w:val="27"/>
  </w:num>
  <w:num w:numId="23">
    <w:abstractNumId w:val="23"/>
  </w:num>
  <w:num w:numId="24">
    <w:abstractNumId w:val="19"/>
  </w:num>
  <w:num w:numId="25">
    <w:abstractNumId w:val="16"/>
  </w:num>
  <w:num w:numId="26">
    <w:abstractNumId w:val="12"/>
  </w:num>
  <w:num w:numId="27">
    <w:abstractNumId w:val="24"/>
  </w:num>
  <w:num w:numId="2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characterSpacingControl w:val="doNotCompress"/>
  <w:footnotePr>
    <w:footnote w:id="0"/>
    <w:footnote w:id="1"/>
  </w:footnotePr>
  <w:endnotePr>
    <w:endnote w:id="0"/>
    <w:endnote w:id="1"/>
  </w:endnotePr>
  <w:compat/>
  <w:rsids>
    <w:rsidRoot w:val="00AF608D"/>
    <w:rsid w:val="00004969"/>
    <w:rsid w:val="00024F14"/>
    <w:rsid w:val="000751D3"/>
    <w:rsid w:val="000843A4"/>
    <w:rsid w:val="000B09EC"/>
    <w:rsid w:val="000D1A25"/>
    <w:rsid w:val="00106D28"/>
    <w:rsid w:val="0011144F"/>
    <w:rsid w:val="00115828"/>
    <w:rsid w:val="00137CAF"/>
    <w:rsid w:val="00160D84"/>
    <w:rsid w:val="001A4A84"/>
    <w:rsid w:val="001D6B43"/>
    <w:rsid w:val="00205D33"/>
    <w:rsid w:val="0029216E"/>
    <w:rsid w:val="002B6273"/>
    <w:rsid w:val="0031631E"/>
    <w:rsid w:val="00330BBD"/>
    <w:rsid w:val="003517F8"/>
    <w:rsid w:val="00363525"/>
    <w:rsid w:val="003C2D56"/>
    <w:rsid w:val="003F6CE9"/>
    <w:rsid w:val="00400828"/>
    <w:rsid w:val="00454829"/>
    <w:rsid w:val="004911A4"/>
    <w:rsid w:val="004B70EE"/>
    <w:rsid w:val="00592B80"/>
    <w:rsid w:val="005A1FDF"/>
    <w:rsid w:val="00653C30"/>
    <w:rsid w:val="00690F44"/>
    <w:rsid w:val="006C6C12"/>
    <w:rsid w:val="006E7F60"/>
    <w:rsid w:val="007163CD"/>
    <w:rsid w:val="00720E15"/>
    <w:rsid w:val="0074335E"/>
    <w:rsid w:val="007A3470"/>
    <w:rsid w:val="007B10C5"/>
    <w:rsid w:val="008111C6"/>
    <w:rsid w:val="00824D45"/>
    <w:rsid w:val="00840C91"/>
    <w:rsid w:val="00845742"/>
    <w:rsid w:val="00871F9D"/>
    <w:rsid w:val="008F2378"/>
    <w:rsid w:val="009526C0"/>
    <w:rsid w:val="009B7ACE"/>
    <w:rsid w:val="009D16FA"/>
    <w:rsid w:val="009E3772"/>
    <w:rsid w:val="00A015E5"/>
    <w:rsid w:val="00A260DA"/>
    <w:rsid w:val="00A66C71"/>
    <w:rsid w:val="00A819B0"/>
    <w:rsid w:val="00AF608D"/>
    <w:rsid w:val="00B01507"/>
    <w:rsid w:val="00B205B3"/>
    <w:rsid w:val="00B57081"/>
    <w:rsid w:val="00B930C9"/>
    <w:rsid w:val="00BA75AA"/>
    <w:rsid w:val="00BD2D1F"/>
    <w:rsid w:val="00BD7EBD"/>
    <w:rsid w:val="00BE1766"/>
    <w:rsid w:val="00BF3522"/>
    <w:rsid w:val="00C16B33"/>
    <w:rsid w:val="00CB1460"/>
    <w:rsid w:val="00CC175F"/>
    <w:rsid w:val="00CC5C10"/>
    <w:rsid w:val="00D03DDB"/>
    <w:rsid w:val="00D07E7F"/>
    <w:rsid w:val="00D65048"/>
    <w:rsid w:val="00D77D3E"/>
    <w:rsid w:val="00D83BE4"/>
    <w:rsid w:val="00DB1747"/>
    <w:rsid w:val="00DE570D"/>
    <w:rsid w:val="00E5771B"/>
    <w:rsid w:val="00F753BF"/>
    <w:rsid w:val="00FA35AF"/>
    <w:rsid w:val="00FD59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martTagType w:namespaceuri="urn:schemas-microsoft-com:office:smarttags" w:name="State"/>
  <w:smartTagType w:namespaceuri="urn:schemas-microsoft-com:office:smarttags" w:name="City"/>
  <w:smartTagType w:namespaceuri="urn:schemas-microsoft-com:office:smarttags" w:name="time"/>
  <w:smartTagType w:namespaceuri="urn:schemas-microsoft-com:office:smarttags" w:name="date"/>
  <w:smartTagType w:namespaceuri="urn:schemas-microsoft-com:office:smarttags" w:name="stockticker"/>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plac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608D"/>
    <w:rPr>
      <w:rFonts w:ascii="Times New Roman" w:eastAsia="Times New Roman" w:hAnsi="Times New Roman"/>
      <w:sz w:val="24"/>
      <w:szCs w:val="24"/>
    </w:rPr>
  </w:style>
  <w:style w:type="paragraph" w:styleId="Heading1">
    <w:name w:val="heading 1"/>
    <w:basedOn w:val="Normal"/>
    <w:next w:val="Normal"/>
    <w:link w:val="Heading1Char"/>
    <w:qFormat/>
    <w:rsid w:val="00AF608D"/>
    <w:pPr>
      <w:keepNext/>
      <w:spacing w:before="180" w:after="180"/>
      <w:ind w:left="720" w:hanging="720"/>
      <w:outlineLvl w:val="0"/>
    </w:pPr>
    <w:rPr>
      <w:rFonts w:ascii="Arial Bold" w:hAnsi="Arial Bold" w:cs="Arial"/>
      <w:b/>
      <w:bCs/>
      <w:smallCaps/>
      <w:kern w:val="32"/>
      <w:sz w:val="32"/>
      <w:szCs w:val="32"/>
    </w:rPr>
  </w:style>
  <w:style w:type="paragraph" w:styleId="Heading2">
    <w:name w:val="heading 2"/>
    <w:basedOn w:val="Normal"/>
    <w:next w:val="Normal"/>
    <w:link w:val="Heading2Char"/>
    <w:qFormat/>
    <w:rsid w:val="00AF608D"/>
    <w:pPr>
      <w:keepNext/>
      <w:spacing w:before="180" w:after="180"/>
      <w:ind w:left="720" w:hanging="720"/>
      <w:outlineLvl w:val="1"/>
    </w:pPr>
    <w:rPr>
      <w:rFonts w:ascii="Arial Bold" w:hAnsi="Arial Bold" w:cs="Arial"/>
      <w:b/>
      <w:bCs/>
      <w:iCs/>
      <w:sz w:val="28"/>
      <w:szCs w:val="28"/>
    </w:rPr>
  </w:style>
  <w:style w:type="paragraph" w:styleId="Heading3">
    <w:name w:val="heading 3"/>
    <w:basedOn w:val="Normal"/>
    <w:next w:val="Normal"/>
    <w:link w:val="Heading3Char"/>
    <w:unhideWhenUsed/>
    <w:qFormat/>
    <w:rsid w:val="007A3470"/>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unhideWhenUsed/>
    <w:qFormat/>
    <w:rsid w:val="00824D45"/>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7A3470"/>
    <w:pPr>
      <w:spacing w:before="240" w:after="60"/>
      <w:outlineLvl w:val="4"/>
    </w:pPr>
    <w:rPr>
      <w:b/>
      <w:bCs/>
      <w:i/>
      <w:iCs/>
      <w:sz w:val="26"/>
      <w:szCs w:val="26"/>
    </w:rPr>
  </w:style>
  <w:style w:type="paragraph" w:styleId="Heading7">
    <w:name w:val="heading 7"/>
    <w:basedOn w:val="Normal"/>
    <w:next w:val="Normal"/>
    <w:link w:val="Heading7Char"/>
    <w:qFormat/>
    <w:rsid w:val="00160D84"/>
    <w:pPr>
      <w:spacing w:before="240" w:after="60"/>
      <w:outlineLvl w:val="6"/>
    </w:pPr>
  </w:style>
  <w:style w:type="paragraph" w:styleId="Heading8">
    <w:name w:val="heading 8"/>
    <w:basedOn w:val="Normal"/>
    <w:next w:val="Normal"/>
    <w:link w:val="Heading8Char"/>
    <w:qFormat/>
    <w:rsid w:val="00BD7EBD"/>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F608D"/>
    <w:rPr>
      <w:rFonts w:ascii="Arial Bold" w:eastAsia="Times New Roman" w:hAnsi="Arial Bold" w:cs="Arial"/>
      <w:b/>
      <w:bCs/>
      <w:smallCaps/>
      <w:kern w:val="32"/>
      <w:sz w:val="32"/>
      <w:szCs w:val="32"/>
    </w:rPr>
  </w:style>
  <w:style w:type="character" w:customStyle="1" w:styleId="Heading2Char">
    <w:name w:val="Heading 2 Char"/>
    <w:basedOn w:val="DefaultParagraphFont"/>
    <w:link w:val="Heading2"/>
    <w:rsid w:val="00AF608D"/>
    <w:rPr>
      <w:rFonts w:ascii="Arial Bold" w:eastAsia="Times New Roman" w:hAnsi="Arial Bold" w:cs="Arial"/>
      <w:b/>
      <w:bCs/>
      <w:iCs/>
      <w:sz w:val="28"/>
      <w:szCs w:val="28"/>
    </w:rPr>
  </w:style>
  <w:style w:type="character" w:customStyle="1" w:styleId="Heading3Char">
    <w:name w:val="Heading 3 Char"/>
    <w:basedOn w:val="DefaultParagraphFont"/>
    <w:link w:val="Heading3"/>
    <w:semiHidden/>
    <w:rsid w:val="007A3470"/>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824D45"/>
    <w:rPr>
      <w:rFonts w:ascii="Calibri" w:eastAsia="Times New Roman" w:hAnsi="Calibri" w:cs="Times New Roman"/>
      <w:b/>
      <w:bCs/>
      <w:sz w:val="28"/>
      <w:szCs w:val="28"/>
    </w:rPr>
  </w:style>
  <w:style w:type="character" w:customStyle="1" w:styleId="Heading5Char">
    <w:name w:val="Heading 5 Char"/>
    <w:basedOn w:val="DefaultParagraphFont"/>
    <w:link w:val="Heading5"/>
    <w:rsid w:val="007A3470"/>
    <w:rPr>
      <w:rFonts w:ascii="Times New Roman" w:eastAsia="Times New Roman" w:hAnsi="Times New Roman"/>
      <w:b/>
      <w:bCs/>
      <w:i/>
      <w:iCs/>
      <w:sz w:val="26"/>
      <w:szCs w:val="26"/>
    </w:rPr>
  </w:style>
  <w:style w:type="character" w:customStyle="1" w:styleId="Heading7Char">
    <w:name w:val="Heading 7 Char"/>
    <w:basedOn w:val="DefaultParagraphFont"/>
    <w:link w:val="Heading7"/>
    <w:rsid w:val="00160D84"/>
    <w:rPr>
      <w:rFonts w:ascii="Times New Roman" w:eastAsia="Times New Roman" w:hAnsi="Times New Roman"/>
      <w:sz w:val="24"/>
      <w:szCs w:val="24"/>
    </w:rPr>
  </w:style>
  <w:style w:type="character" w:customStyle="1" w:styleId="Heading8Char">
    <w:name w:val="Heading 8 Char"/>
    <w:basedOn w:val="DefaultParagraphFont"/>
    <w:link w:val="Heading8"/>
    <w:rsid w:val="00BD7EBD"/>
    <w:rPr>
      <w:rFonts w:eastAsia="Times New Roman"/>
      <w:i/>
      <w:iCs/>
      <w:sz w:val="24"/>
      <w:szCs w:val="24"/>
    </w:rPr>
  </w:style>
  <w:style w:type="paragraph" w:styleId="BalloonText">
    <w:name w:val="Balloon Text"/>
    <w:basedOn w:val="Normal"/>
    <w:semiHidden/>
    <w:rsid w:val="00B205B3"/>
    <w:rPr>
      <w:rFonts w:ascii="Tahoma" w:hAnsi="Tahoma"/>
      <w:sz w:val="16"/>
      <w:szCs w:val="16"/>
    </w:rPr>
  </w:style>
  <w:style w:type="paragraph" w:styleId="Header">
    <w:name w:val="header"/>
    <w:aliases w:val="Char Char"/>
    <w:basedOn w:val="Normal"/>
    <w:link w:val="HeaderChar1"/>
    <w:rsid w:val="00B57081"/>
    <w:pPr>
      <w:tabs>
        <w:tab w:val="center" w:pos="4320"/>
        <w:tab w:val="right" w:pos="8640"/>
      </w:tabs>
    </w:pPr>
  </w:style>
  <w:style w:type="character" w:customStyle="1" w:styleId="HeaderChar1">
    <w:name w:val="Header Char1"/>
    <w:aliases w:val="Char Char Char1"/>
    <w:basedOn w:val="DefaultParagraphFont"/>
    <w:link w:val="Header"/>
    <w:rsid w:val="002B6273"/>
    <w:rPr>
      <w:rFonts w:ascii="Times New Roman" w:eastAsia="Times New Roman" w:hAnsi="Times New Roman"/>
      <w:sz w:val="24"/>
      <w:szCs w:val="24"/>
    </w:rPr>
  </w:style>
  <w:style w:type="paragraph" w:styleId="Footer">
    <w:name w:val="footer"/>
    <w:basedOn w:val="Normal"/>
    <w:link w:val="FooterChar"/>
    <w:uiPriority w:val="99"/>
    <w:rsid w:val="00B57081"/>
    <w:pPr>
      <w:tabs>
        <w:tab w:val="center" w:pos="4320"/>
        <w:tab w:val="right" w:pos="8640"/>
      </w:tabs>
    </w:pPr>
  </w:style>
  <w:style w:type="character" w:styleId="PageNumber">
    <w:name w:val="page number"/>
    <w:basedOn w:val="DefaultParagraphFont"/>
    <w:rsid w:val="00400828"/>
  </w:style>
  <w:style w:type="paragraph" w:styleId="BodyText2">
    <w:name w:val="Body Text 2"/>
    <w:basedOn w:val="Normal"/>
    <w:link w:val="BodyText2Char"/>
    <w:rsid w:val="007A3470"/>
    <w:pPr>
      <w:spacing w:after="120" w:line="480" w:lineRule="auto"/>
    </w:pPr>
  </w:style>
  <w:style w:type="character" w:customStyle="1" w:styleId="BodyText2Char">
    <w:name w:val="Body Text 2 Char"/>
    <w:basedOn w:val="DefaultParagraphFont"/>
    <w:link w:val="BodyText2"/>
    <w:rsid w:val="007A3470"/>
    <w:rPr>
      <w:rFonts w:ascii="Times New Roman" w:eastAsia="Times New Roman" w:hAnsi="Times New Roman"/>
      <w:sz w:val="24"/>
      <w:szCs w:val="24"/>
    </w:rPr>
  </w:style>
  <w:style w:type="paragraph" w:styleId="BodyText">
    <w:name w:val="Body Text"/>
    <w:aliases w:val=" Char"/>
    <w:basedOn w:val="Normal"/>
    <w:link w:val="BodyTextChar"/>
    <w:unhideWhenUsed/>
    <w:rsid w:val="007A3470"/>
    <w:pPr>
      <w:spacing w:after="120"/>
    </w:pPr>
  </w:style>
  <w:style w:type="character" w:customStyle="1" w:styleId="BodyTextChar">
    <w:name w:val="Body Text Char"/>
    <w:aliases w:val=" Char Char"/>
    <w:basedOn w:val="DefaultParagraphFont"/>
    <w:link w:val="BodyText"/>
    <w:rsid w:val="007A3470"/>
    <w:rPr>
      <w:rFonts w:ascii="Times New Roman" w:eastAsia="Times New Roman" w:hAnsi="Times New Roman"/>
      <w:sz w:val="24"/>
      <w:szCs w:val="24"/>
    </w:rPr>
  </w:style>
  <w:style w:type="paragraph" w:styleId="BodyTextIndent">
    <w:name w:val="Body Text Indent"/>
    <w:basedOn w:val="Normal"/>
    <w:link w:val="BodyTextIndentChar"/>
    <w:rsid w:val="007A3470"/>
    <w:pPr>
      <w:spacing w:after="120"/>
      <w:ind w:left="360"/>
    </w:pPr>
  </w:style>
  <w:style w:type="character" w:customStyle="1" w:styleId="BodyTextIndentChar">
    <w:name w:val="Body Text Indent Char"/>
    <w:basedOn w:val="DefaultParagraphFont"/>
    <w:link w:val="BodyTextIndent"/>
    <w:rsid w:val="007A3470"/>
    <w:rPr>
      <w:rFonts w:ascii="Times New Roman" w:eastAsia="Times New Roman" w:hAnsi="Times New Roman"/>
      <w:sz w:val="24"/>
      <w:szCs w:val="24"/>
    </w:rPr>
  </w:style>
  <w:style w:type="paragraph" w:styleId="BodyTextIndent2">
    <w:name w:val="Body Text Indent 2"/>
    <w:basedOn w:val="Normal"/>
    <w:link w:val="BodyTextIndent2Char"/>
    <w:rsid w:val="007A3470"/>
    <w:pPr>
      <w:spacing w:after="120" w:line="480" w:lineRule="auto"/>
      <w:ind w:left="360"/>
    </w:pPr>
  </w:style>
  <w:style w:type="character" w:customStyle="1" w:styleId="BodyTextIndent2Char">
    <w:name w:val="Body Text Indent 2 Char"/>
    <w:basedOn w:val="DefaultParagraphFont"/>
    <w:link w:val="BodyTextIndent2"/>
    <w:rsid w:val="007A3470"/>
    <w:rPr>
      <w:rFonts w:ascii="Times New Roman" w:eastAsia="Times New Roman" w:hAnsi="Times New Roman"/>
      <w:sz w:val="24"/>
      <w:szCs w:val="24"/>
    </w:rPr>
  </w:style>
  <w:style w:type="character" w:customStyle="1" w:styleId="BlockTextChar">
    <w:name w:val="Block Text Char"/>
    <w:basedOn w:val="DefaultParagraphFont"/>
    <w:rsid w:val="007A3470"/>
    <w:rPr>
      <w:rFonts w:cs="Arial Narrow"/>
      <w:noProof w:val="0"/>
      <w:sz w:val="22"/>
      <w:szCs w:val="22"/>
      <w:lang w:val="en-US" w:eastAsia="en-US" w:bidi="ne-NP"/>
    </w:rPr>
  </w:style>
  <w:style w:type="paragraph" w:styleId="BodyText3">
    <w:name w:val="Body Text 3"/>
    <w:basedOn w:val="Normal"/>
    <w:link w:val="BodyText3Char"/>
    <w:rsid w:val="007A3470"/>
    <w:pPr>
      <w:spacing w:after="120"/>
    </w:pPr>
    <w:rPr>
      <w:sz w:val="16"/>
      <w:szCs w:val="16"/>
    </w:rPr>
  </w:style>
  <w:style w:type="character" w:customStyle="1" w:styleId="BodyText3Char">
    <w:name w:val="Body Text 3 Char"/>
    <w:basedOn w:val="DefaultParagraphFont"/>
    <w:link w:val="BodyText3"/>
    <w:rsid w:val="007A3470"/>
    <w:rPr>
      <w:rFonts w:ascii="Times New Roman" w:eastAsia="Times New Roman" w:hAnsi="Times New Roman"/>
      <w:sz w:val="16"/>
      <w:szCs w:val="16"/>
    </w:rPr>
  </w:style>
  <w:style w:type="paragraph" w:customStyle="1" w:styleId="BodyText21">
    <w:name w:val="Body Text 21"/>
    <w:basedOn w:val="Normal"/>
    <w:rsid w:val="00824D45"/>
    <w:pPr>
      <w:widowControl w:val="0"/>
      <w:spacing w:line="252" w:lineRule="auto"/>
      <w:jc w:val="both"/>
    </w:pPr>
    <w:rPr>
      <w:rFonts w:ascii="Arial" w:hAnsi="Arial" w:cs="Arial"/>
      <w:sz w:val="22"/>
      <w:szCs w:val="22"/>
    </w:rPr>
  </w:style>
  <w:style w:type="paragraph" w:styleId="ListParagraph">
    <w:name w:val="List Paragraph"/>
    <w:basedOn w:val="Normal"/>
    <w:qFormat/>
    <w:rsid w:val="00824D45"/>
    <w:pPr>
      <w:spacing w:after="200" w:line="276" w:lineRule="auto"/>
      <w:ind w:left="720"/>
      <w:contextualSpacing/>
    </w:pPr>
    <w:rPr>
      <w:rFonts w:ascii="Calibri" w:eastAsia="Calibri" w:hAnsi="Calibri"/>
      <w:sz w:val="22"/>
      <w:szCs w:val="22"/>
    </w:rPr>
  </w:style>
  <w:style w:type="paragraph" w:customStyle="1" w:styleId="ReportText">
    <w:name w:val="Report Text"/>
    <w:basedOn w:val="Normal"/>
    <w:rsid w:val="002B6273"/>
    <w:pPr>
      <w:ind w:left="851"/>
      <w:jc w:val="both"/>
    </w:pPr>
    <w:rPr>
      <w:sz w:val="22"/>
      <w:szCs w:val="20"/>
      <w:lang w:val="en-GB"/>
    </w:rPr>
  </w:style>
  <w:style w:type="paragraph" w:customStyle="1" w:styleId="Tableafter">
    <w:name w:val="Table after"/>
    <w:basedOn w:val="Normal"/>
    <w:rsid w:val="002B6273"/>
    <w:rPr>
      <w:sz w:val="16"/>
    </w:rPr>
  </w:style>
  <w:style w:type="paragraph" w:styleId="Caption">
    <w:name w:val="caption"/>
    <w:aliases w:val="Char Char Char,Char Char Char Char Char"/>
    <w:basedOn w:val="Normal"/>
    <w:next w:val="Normal"/>
    <w:link w:val="CaptionChar"/>
    <w:qFormat/>
    <w:rsid w:val="002B6273"/>
    <w:pPr>
      <w:spacing w:before="60" w:after="60"/>
    </w:pPr>
    <w:rPr>
      <w:b/>
      <w:bCs/>
      <w:sz w:val="22"/>
      <w:szCs w:val="20"/>
    </w:rPr>
  </w:style>
  <w:style w:type="character" w:customStyle="1" w:styleId="CaptionChar">
    <w:name w:val="Caption Char"/>
    <w:aliases w:val="Char Char Char Char1,Char Char Char Char Char Char"/>
    <w:basedOn w:val="DefaultParagraphFont"/>
    <w:link w:val="Caption"/>
    <w:rsid w:val="002B6273"/>
    <w:rPr>
      <w:rFonts w:ascii="Times New Roman" w:eastAsia="Times New Roman" w:hAnsi="Times New Roman"/>
      <w:b/>
      <w:bCs/>
      <w:sz w:val="22"/>
    </w:rPr>
  </w:style>
  <w:style w:type="character" w:customStyle="1" w:styleId="CharCharChar">
    <w:name w:val="Char Char Char"/>
    <w:aliases w:val=" Char Char2,Char Char Char Char"/>
    <w:basedOn w:val="DefaultParagraphFont"/>
    <w:rsid w:val="002B6273"/>
    <w:rPr>
      <w:rFonts w:ascii="Garamond" w:hAnsi="Garamond"/>
      <w:b/>
      <w:bCs/>
      <w:sz w:val="22"/>
      <w:szCs w:val="22"/>
      <w:lang w:val="en-US" w:eastAsia="en-US" w:bidi="ar-SA"/>
    </w:rPr>
  </w:style>
  <w:style w:type="paragraph" w:customStyle="1" w:styleId="ItalicHeading">
    <w:name w:val="Italic Heading"/>
    <w:basedOn w:val="BodyText"/>
    <w:next w:val="BodyText"/>
    <w:rsid w:val="002B6273"/>
    <w:pPr>
      <w:spacing w:before="60" w:after="0"/>
      <w:jc w:val="both"/>
    </w:pPr>
    <w:rPr>
      <w:i/>
    </w:rPr>
  </w:style>
  <w:style w:type="paragraph" w:customStyle="1" w:styleId="StyleJustifiedLeft127cmLinespacingMultiple12li">
    <w:name w:val="Style Justified Left:  1.27 cm Line spacing:  Multiple 1.2 li"/>
    <w:basedOn w:val="Normal"/>
    <w:autoRedefine/>
    <w:rsid w:val="002B6273"/>
    <w:pPr>
      <w:widowControl w:val="0"/>
      <w:tabs>
        <w:tab w:val="left" w:pos="0"/>
      </w:tabs>
      <w:spacing w:line="360" w:lineRule="auto"/>
      <w:jc w:val="both"/>
    </w:pPr>
    <w:rPr>
      <w:rFonts w:ascii="Calibri" w:hAnsi="Calibri" w:cs="Calibri"/>
      <w:b/>
      <w:bCs/>
      <w:sz w:val="22"/>
      <w:szCs w:val="22"/>
    </w:rPr>
  </w:style>
  <w:style w:type="paragraph" w:customStyle="1" w:styleId="Non-numberedTitle">
    <w:name w:val="Non-numbered Title"/>
    <w:basedOn w:val="BodyText"/>
    <w:next w:val="BodyText"/>
    <w:rsid w:val="002B6273"/>
    <w:pPr>
      <w:spacing w:after="0"/>
    </w:pPr>
    <w:rPr>
      <w:b/>
    </w:rPr>
  </w:style>
  <w:style w:type="paragraph" w:styleId="List2">
    <w:name w:val="List 2"/>
    <w:basedOn w:val="Normal"/>
    <w:rsid w:val="002B6273"/>
    <w:pPr>
      <w:widowControl w:val="0"/>
      <w:adjustRightInd w:val="0"/>
      <w:spacing w:line="360" w:lineRule="atLeast"/>
      <w:ind w:left="720" w:hanging="360"/>
      <w:jc w:val="both"/>
      <w:textAlignment w:val="baseline"/>
    </w:pPr>
    <w:rPr>
      <w:rFonts w:cs="Mangal"/>
      <w:sz w:val="20"/>
      <w:szCs w:val="20"/>
      <w:lang w:bidi="ne-NP"/>
    </w:rPr>
  </w:style>
  <w:style w:type="paragraph" w:styleId="ListBullet">
    <w:name w:val="List Bullet"/>
    <w:basedOn w:val="Normal"/>
    <w:rsid w:val="002B6273"/>
    <w:pPr>
      <w:widowControl w:val="0"/>
      <w:adjustRightInd w:val="0"/>
      <w:spacing w:after="60" w:line="360" w:lineRule="atLeast"/>
      <w:jc w:val="both"/>
      <w:textAlignment w:val="baseline"/>
    </w:pPr>
    <w:rPr>
      <w:rFonts w:ascii="Garamond" w:hAnsi="Garamond"/>
    </w:rPr>
  </w:style>
  <w:style w:type="paragraph" w:styleId="FootnoteText">
    <w:name w:val="footnote text"/>
    <w:aliases w:val="(NECG) Footnote Text Char"/>
    <w:basedOn w:val="Normal"/>
    <w:link w:val="FootnoteTextChar"/>
    <w:rsid w:val="002B6273"/>
    <w:rPr>
      <w:sz w:val="20"/>
      <w:szCs w:val="20"/>
    </w:rPr>
  </w:style>
  <w:style w:type="character" w:customStyle="1" w:styleId="FootnoteTextChar">
    <w:name w:val="Footnote Text Char"/>
    <w:aliases w:val="(NECG) Footnote Text Char Char"/>
    <w:basedOn w:val="DefaultParagraphFont"/>
    <w:link w:val="FootnoteText"/>
    <w:rsid w:val="002B6273"/>
    <w:rPr>
      <w:rFonts w:ascii="Times New Roman" w:eastAsia="Times New Roman" w:hAnsi="Times New Roman"/>
    </w:rPr>
  </w:style>
  <w:style w:type="character" w:styleId="FootnoteReference">
    <w:name w:val="footnote reference"/>
    <w:basedOn w:val="DefaultParagraphFont"/>
    <w:rsid w:val="002B6273"/>
    <w:rPr>
      <w:vertAlign w:val="superscript"/>
    </w:rPr>
  </w:style>
  <w:style w:type="paragraph" w:customStyle="1" w:styleId="Table">
    <w:name w:val="Table"/>
    <w:basedOn w:val="Heading5"/>
    <w:rsid w:val="002B6273"/>
    <w:pPr>
      <w:keepNext/>
      <w:tabs>
        <w:tab w:val="left" w:pos="0"/>
      </w:tabs>
      <w:spacing w:before="0" w:after="0" w:line="288" w:lineRule="auto"/>
      <w:jc w:val="center"/>
    </w:pPr>
    <w:rPr>
      <w:rFonts w:ascii="Arial" w:hAnsi="Arial" w:cs="Arial"/>
      <w:bCs w:val="0"/>
      <w:i w:val="0"/>
      <w:iCs w:val="0"/>
      <w:sz w:val="20"/>
      <w:szCs w:val="20"/>
    </w:rPr>
  </w:style>
  <w:style w:type="character" w:customStyle="1" w:styleId="HeaderChar">
    <w:name w:val="Header Char"/>
    <w:basedOn w:val="DefaultParagraphFont"/>
    <w:locked/>
    <w:rsid w:val="002B6273"/>
    <w:rPr>
      <w:sz w:val="24"/>
      <w:lang w:val="en-US" w:eastAsia="en-US" w:bidi="ar-SA"/>
    </w:rPr>
  </w:style>
  <w:style w:type="paragraph" w:customStyle="1" w:styleId="KirneHeading1">
    <w:name w:val="Kirne Heading 1"/>
    <w:basedOn w:val="Heading1"/>
    <w:autoRedefine/>
    <w:rsid w:val="002B6273"/>
    <w:pPr>
      <w:keepNext w:val="0"/>
      <w:spacing w:before="0" w:after="0" w:line="360" w:lineRule="auto"/>
      <w:ind w:left="360" w:firstLine="0"/>
      <w:jc w:val="both"/>
    </w:pPr>
    <w:rPr>
      <w:rFonts w:ascii="Arial" w:hAnsi="Arial"/>
      <w:smallCaps w:val="0"/>
      <w:color w:val="0000FF"/>
      <w:kern w:val="0"/>
      <w:sz w:val="22"/>
      <w:szCs w:val="22"/>
    </w:rPr>
  </w:style>
  <w:style w:type="paragraph" w:styleId="Subtitle">
    <w:name w:val="Subtitle"/>
    <w:basedOn w:val="Normal"/>
    <w:next w:val="Normal"/>
    <w:link w:val="SubtitleChar"/>
    <w:qFormat/>
    <w:rsid w:val="002B6273"/>
    <w:pPr>
      <w:spacing w:after="60"/>
      <w:jc w:val="center"/>
      <w:outlineLvl w:val="1"/>
    </w:pPr>
    <w:rPr>
      <w:rFonts w:ascii="Cambria" w:hAnsi="Cambria"/>
    </w:rPr>
  </w:style>
  <w:style w:type="character" w:customStyle="1" w:styleId="SubtitleChar">
    <w:name w:val="Subtitle Char"/>
    <w:basedOn w:val="DefaultParagraphFont"/>
    <w:link w:val="Subtitle"/>
    <w:rsid w:val="002B6273"/>
    <w:rPr>
      <w:rFonts w:ascii="Cambria" w:eastAsia="Times New Roman" w:hAnsi="Cambria"/>
      <w:sz w:val="24"/>
      <w:szCs w:val="24"/>
    </w:rPr>
  </w:style>
  <w:style w:type="character" w:styleId="Emphasis">
    <w:name w:val="Emphasis"/>
    <w:basedOn w:val="DefaultParagraphFont"/>
    <w:qFormat/>
    <w:rsid w:val="002B6273"/>
    <w:rPr>
      <w:i/>
      <w:iCs/>
    </w:rPr>
  </w:style>
  <w:style w:type="paragraph" w:customStyle="1" w:styleId="StyleHeading1smal-head1TimesNewRoman12ptJustifiedLe">
    <w:name w:val="Style Heading 1smal-head 1 + Times New Roman 12 pt Justified Le..."/>
    <w:basedOn w:val="Heading1"/>
    <w:autoRedefine/>
    <w:rsid w:val="00160D84"/>
    <w:pPr>
      <w:keepNext w:val="0"/>
      <w:widowControl w:val="0"/>
      <w:tabs>
        <w:tab w:val="left" w:pos="7380"/>
      </w:tabs>
      <w:spacing w:before="0" w:after="0"/>
      <w:jc w:val="both"/>
      <w:outlineLvl w:val="9"/>
    </w:pPr>
    <w:rPr>
      <w:rFonts w:ascii="Garamond" w:hAnsi="Garamond"/>
      <w:smallCaps w:val="0"/>
      <w:color w:val="000000"/>
      <w:kern w:val="0"/>
      <w:sz w:val="24"/>
      <w:szCs w:val="24"/>
    </w:rPr>
  </w:style>
  <w:style w:type="character" w:customStyle="1" w:styleId="FooterChar">
    <w:name w:val="Footer Char"/>
    <w:basedOn w:val="DefaultParagraphFont"/>
    <w:link w:val="Footer"/>
    <w:uiPriority w:val="99"/>
    <w:rsid w:val="00363525"/>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98</Pages>
  <Words>34758</Words>
  <Characters>198127</Characters>
  <Application>Microsoft Office Word</Application>
  <DocSecurity>0</DocSecurity>
  <Lines>1651</Lines>
  <Paragraphs>464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Ravindra</dc:creator>
  <cp:lastModifiedBy>user</cp:lastModifiedBy>
  <cp:revision>13</cp:revision>
  <dcterms:created xsi:type="dcterms:W3CDTF">2012-02-29T23:15:00Z</dcterms:created>
  <dcterms:modified xsi:type="dcterms:W3CDTF">2012-03-01T20:12:00Z</dcterms:modified>
</cp:coreProperties>
</file>